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48E8C" w14:textId="77777777" w:rsidR="006E4996" w:rsidRDefault="006E4996">
      <w:bookmarkStart w:id="0" w:name="_Hlk19619199"/>
      <w:bookmarkStart w:id="1" w:name="_Hlk19619238"/>
    </w:p>
    <w:p w14:paraId="7F0D65AD" w14:textId="77777777" w:rsidR="006E4996" w:rsidRDefault="006E4996"/>
    <w:p w14:paraId="40028F5D" w14:textId="13C25C01" w:rsidR="006E4996" w:rsidRPr="00AA31D7" w:rsidRDefault="00AE1F07" w:rsidP="006E4996">
      <w:pPr>
        <w:jc w:val="center"/>
        <w:rPr>
          <w:b/>
          <w:sz w:val="36"/>
          <w:szCs w:val="36"/>
        </w:rPr>
      </w:pPr>
      <w:r>
        <w:rPr>
          <w:b/>
          <w:sz w:val="36"/>
          <w:szCs w:val="36"/>
        </w:rPr>
        <w:t>Ž</w:t>
      </w:r>
      <w:r w:rsidR="006E4996" w:rsidRPr="00AA31D7">
        <w:rPr>
          <w:b/>
          <w:sz w:val="36"/>
          <w:szCs w:val="36"/>
        </w:rPr>
        <w:t xml:space="preserve">ádost o </w:t>
      </w:r>
      <w:r>
        <w:rPr>
          <w:b/>
          <w:sz w:val="36"/>
          <w:szCs w:val="36"/>
        </w:rPr>
        <w:t xml:space="preserve">udělení oprávnění uskutečňovat </w:t>
      </w:r>
      <w:r w:rsidR="006E4996" w:rsidRPr="00AA31D7">
        <w:rPr>
          <w:b/>
          <w:sz w:val="36"/>
          <w:szCs w:val="36"/>
        </w:rPr>
        <w:t>studijní program</w:t>
      </w:r>
      <w:r>
        <w:rPr>
          <w:b/>
          <w:sz w:val="36"/>
          <w:szCs w:val="36"/>
        </w:rPr>
        <w:t xml:space="preserve"> v rámci institucionální akreditace</w:t>
      </w:r>
    </w:p>
    <w:p w14:paraId="3D42C3D1" w14:textId="77777777" w:rsidR="006E4996" w:rsidRDefault="006E4996" w:rsidP="006E4996">
      <w:pPr>
        <w:jc w:val="center"/>
        <w:rPr>
          <w:b/>
          <w:sz w:val="36"/>
          <w:szCs w:val="36"/>
        </w:rPr>
      </w:pPr>
    </w:p>
    <w:p w14:paraId="455F0B62" w14:textId="77777777" w:rsidR="006E4996" w:rsidRPr="00AA31D7" w:rsidRDefault="006E4996" w:rsidP="006E4996">
      <w:pPr>
        <w:jc w:val="center"/>
        <w:rPr>
          <w:b/>
          <w:sz w:val="36"/>
          <w:szCs w:val="36"/>
        </w:rPr>
      </w:pPr>
    </w:p>
    <w:p w14:paraId="6A447C00" w14:textId="77777777" w:rsidR="006E4996" w:rsidRPr="00AA31D7" w:rsidRDefault="006E4996" w:rsidP="006E4996">
      <w:pPr>
        <w:jc w:val="center"/>
        <w:rPr>
          <w:b/>
          <w:sz w:val="36"/>
          <w:szCs w:val="36"/>
        </w:rPr>
      </w:pPr>
      <w:r w:rsidRPr="00AA31D7">
        <w:rPr>
          <w:b/>
          <w:sz w:val="36"/>
          <w:szCs w:val="36"/>
        </w:rPr>
        <w:t>Fakulta multimediálních komunikací</w:t>
      </w:r>
    </w:p>
    <w:p w14:paraId="6055FE30" w14:textId="2367245A" w:rsidR="006E4996" w:rsidRPr="00AA31D7" w:rsidRDefault="006E4996" w:rsidP="006E4996">
      <w:pPr>
        <w:jc w:val="center"/>
        <w:rPr>
          <w:b/>
          <w:sz w:val="36"/>
          <w:szCs w:val="36"/>
        </w:rPr>
      </w:pPr>
      <w:r w:rsidRPr="00AA31D7">
        <w:rPr>
          <w:b/>
          <w:sz w:val="36"/>
          <w:szCs w:val="36"/>
        </w:rPr>
        <w:t xml:space="preserve">Univerzita Tomáše Bati </w:t>
      </w:r>
      <w:r w:rsidR="0099632F">
        <w:rPr>
          <w:b/>
          <w:sz w:val="36"/>
          <w:szCs w:val="36"/>
        </w:rPr>
        <w:t>v</w:t>
      </w:r>
      <w:r w:rsidRPr="00AA31D7">
        <w:rPr>
          <w:b/>
          <w:sz w:val="36"/>
          <w:szCs w:val="36"/>
        </w:rPr>
        <w:t>e Zlíně</w:t>
      </w:r>
    </w:p>
    <w:p w14:paraId="5E0570BF" w14:textId="77777777" w:rsidR="006E4996" w:rsidRDefault="006E4996" w:rsidP="006E4996">
      <w:pPr>
        <w:jc w:val="center"/>
        <w:rPr>
          <w:b/>
          <w:sz w:val="36"/>
          <w:szCs w:val="36"/>
        </w:rPr>
      </w:pPr>
    </w:p>
    <w:p w14:paraId="11C32C27" w14:textId="77777777" w:rsidR="006E4996" w:rsidRPr="00AA31D7" w:rsidRDefault="006E4996" w:rsidP="006E4996">
      <w:pPr>
        <w:jc w:val="center"/>
        <w:rPr>
          <w:b/>
          <w:sz w:val="36"/>
          <w:szCs w:val="36"/>
        </w:rPr>
      </w:pPr>
    </w:p>
    <w:p w14:paraId="078182B4" w14:textId="77777777" w:rsidR="006E4996" w:rsidRPr="00AA31D7" w:rsidRDefault="006E4996" w:rsidP="006E4996">
      <w:pPr>
        <w:jc w:val="center"/>
        <w:rPr>
          <w:b/>
          <w:sz w:val="36"/>
          <w:szCs w:val="36"/>
        </w:rPr>
      </w:pPr>
      <w:r w:rsidRPr="00AA31D7">
        <w:rPr>
          <w:b/>
          <w:sz w:val="36"/>
          <w:szCs w:val="36"/>
        </w:rPr>
        <w:t>Oblast vzdělávání Umění</w:t>
      </w:r>
    </w:p>
    <w:p w14:paraId="0E7FDF27" w14:textId="61ACA8A8" w:rsidR="006E4996" w:rsidRPr="00AA31D7" w:rsidRDefault="006E4996" w:rsidP="006E4996">
      <w:pPr>
        <w:jc w:val="center"/>
        <w:rPr>
          <w:rFonts w:cs="Arial Narrow"/>
          <w:b/>
          <w:bCs/>
          <w:color w:val="FFFFFF" w:themeColor="background1"/>
          <w:sz w:val="32"/>
          <w:szCs w:val="32"/>
        </w:rPr>
      </w:pPr>
      <w:r w:rsidRPr="00AA31D7">
        <w:rPr>
          <w:b/>
          <w:sz w:val="36"/>
          <w:szCs w:val="36"/>
        </w:rPr>
        <w:t xml:space="preserve">Studijní program </w:t>
      </w:r>
      <w:r w:rsidR="007B119F">
        <w:rPr>
          <w:b/>
          <w:sz w:val="36"/>
          <w:szCs w:val="36"/>
        </w:rPr>
        <w:t>Animovaná tvorba</w:t>
      </w:r>
      <w:r w:rsidRPr="006E4996">
        <w:rPr>
          <w:b/>
          <w:sz w:val="36"/>
          <w:szCs w:val="36"/>
        </w:rPr>
        <w:t xml:space="preserve"> </w:t>
      </w:r>
      <w:r w:rsidRPr="00A61E38">
        <w:rPr>
          <w:noProof/>
          <w:sz w:val="32"/>
          <w:szCs w:val="32"/>
        </w:rPr>
        <w:drawing>
          <wp:anchor distT="0" distB="0" distL="114300" distR="114300" simplePos="0" relativeHeight="251659264" behindDoc="1" locked="0" layoutInCell="1" allowOverlap="1" wp14:anchorId="730A94D6" wp14:editId="77FCC65C">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AA091A4" w14:textId="77777777" w:rsidR="006E4996" w:rsidRDefault="006E4996" w:rsidP="006E4996">
      <w:pPr>
        <w:jc w:val="center"/>
        <w:rPr>
          <w:rFonts w:cs="Arial Narrow"/>
          <w:b/>
          <w:bCs/>
          <w:sz w:val="32"/>
          <w:szCs w:val="32"/>
        </w:rPr>
      </w:pPr>
    </w:p>
    <w:p w14:paraId="5D001C70" w14:textId="77777777" w:rsidR="006E4996" w:rsidRDefault="006E4996" w:rsidP="006E4996">
      <w:pPr>
        <w:jc w:val="center"/>
        <w:rPr>
          <w:rFonts w:cs="Arial Narrow"/>
          <w:b/>
          <w:bCs/>
          <w:sz w:val="32"/>
          <w:szCs w:val="32"/>
        </w:rPr>
      </w:pPr>
    </w:p>
    <w:p w14:paraId="684FE90D" w14:textId="77777777" w:rsidR="006E4996" w:rsidRDefault="006E4996" w:rsidP="006E4996">
      <w:pPr>
        <w:jc w:val="center"/>
        <w:rPr>
          <w:rFonts w:cs="Arial Narrow"/>
          <w:b/>
          <w:bCs/>
          <w:sz w:val="32"/>
          <w:szCs w:val="32"/>
        </w:rPr>
      </w:pPr>
    </w:p>
    <w:p w14:paraId="5CAC74EF" w14:textId="77777777" w:rsidR="006E4996" w:rsidRPr="00A61E38" w:rsidRDefault="006E4996" w:rsidP="006E4996">
      <w:pPr>
        <w:jc w:val="center"/>
        <w:rPr>
          <w:rFonts w:cs="Arial Narrow"/>
          <w:b/>
          <w:bCs/>
          <w:sz w:val="32"/>
          <w:szCs w:val="32"/>
        </w:rPr>
      </w:pPr>
    </w:p>
    <w:p w14:paraId="5F0ECD2A" w14:textId="77777777" w:rsidR="006E4996" w:rsidRPr="00A61E38" w:rsidRDefault="006E4996" w:rsidP="006E4996">
      <w:pPr>
        <w:jc w:val="center"/>
        <w:rPr>
          <w:rFonts w:cs="Arial Narrow"/>
          <w:b/>
          <w:bCs/>
          <w:sz w:val="32"/>
          <w:szCs w:val="32"/>
        </w:rPr>
      </w:pPr>
    </w:p>
    <w:p w14:paraId="55E1A404" w14:textId="77777777" w:rsidR="006E4996" w:rsidRPr="00A61E38" w:rsidRDefault="006E4996" w:rsidP="006E4996">
      <w:pPr>
        <w:jc w:val="center"/>
        <w:rPr>
          <w:rFonts w:cs="Arial Narrow"/>
          <w:b/>
          <w:bCs/>
          <w:sz w:val="32"/>
          <w:szCs w:val="32"/>
        </w:rPr>
      </w:pPr>
      <w:r w:rsidRPr="00A61E38">
        <w:rPr>
          <w:rFonts w:cs="Arial Narrow"/>
          <w:b/>
          <w:bCs/>
          <w:sz w:val="32"/>
          <w:szCs w:val="32"/>
        </w:rPr>
        <w:t xml:space="preserve"> </w:t>
      </w:r>
    </w:p>
    <w:p w14:paraId="4C5E0C89" w14:textId="77777777" w:rsidR="006E4996" w:rsidRPr="00AA31D7" w:rsidRDefault="006E4996" w:rsidP="006E4996">
      <w:pPr>
        <w:rPr>
          <w:b/>
          <w:sz w:val="32"/>
          <w:szCs w:val="32"/>
        </w:rPr>
      </w:pPr>
    </w:p>
    <w:p w14:paraId="4F13D0DD" w14:textId="77777777" w:rsidR="006E4996" w:rsidRPr="00AA31D7" w:rsidRDefault="006E4996" w:rsidP="0F291283">
      <w:pPr>
        <w:rPr>
          <w:rFonts w:ascii="Tahoma" w:hAnsi="Tahoma" w:cs="Tahoma"/>
          <w:b/>
          <w:bCs/>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0288" behindDoc="0" locked="0" layoutInCell="1" allowOverlap="1" wp14:anchorId="3752A87D" wp14:editId="7916A0FE">
                <wp:simplePos x="0" y="0"/>
                <wp:positionH relativeFrom="column">
                  <wp:posOffset>1639570</wp:posOffset>
                </wp:positionH>
                <wp:positionV relativeFrom="paragraph">
                  <wp:posOffset>2583180</wp:posOffset>
                </wp:positionV>
                <wp:extent cx="2377440" cy="838835"/>
                <wp:effectExtent l="0" t="0" r="3810"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38835"/>
                        </a:xfrm>
                        <a:prstGeom prst="rect">
                          <a:avLst/>
                        </a:prstGeom>
                        <a:solidFill>
                          <a:srgbClr val="FFFFFF"/>
                        </a:solidFill>
                        <a:ln w="9525">
                          <a:noFill/>
                          <a:miter lim="800000"/>
                          <a:headEnd/>
                          <a:tailEnd/>
                        </a:ln>
                      </wps:spPr>
                      <wps:txbx>
                        <w:txbxContent>
                          <w:p w14:paraId="30C878FF" w14:textId="77777777" w:rsidR="00EC656C" w:rsidRPr="00AA31D7" w:rsidRDefault="00EC656C" w:rsidP="006E4996">
                            <w:pPr>
                              <w:jc w:val="center"/>
                              <w:rPr>
                                <w:b/>
                                <w:sz w:val="32"/>
                                <w:szCs w:val="32"/>
                              </w:rPr>
                            </w:pPr>
                            <w:r w:rsidRPr="00AA31D7">
                              <w:rPr>
                                <w:b/>
                                <w:sz w:val="32"/>
                                <w:szCs w:val="32"/>
                              </w:rPr>
                              <w:t>Zlín</w:t>
                            </w:r>
                          </w:p>
                          <w:p w14:paraId="15D6A46F" w14:textId="2F15DDB1" w:rsidR="00EC656C" w:rsidRPr="008164A9" w:rsidRDefault="00EC656C" w:rsidP="006E4996">
                            <w:pPr>
                              <w:jc w:val="center"/>
                              <w:rPr>
                                <w:b/>
                                <w:sz w:val="32"/>
                                <w:szCs w:val="32"/>
                              </w:rPr>
                            </w:pPr>
                            <w:r>
                              <w:rPr>
                                <w:b/>
                                <w:sz w:val="32"/>
                                <w:szCs w:val="32"/>
                              </w:rPr>
                              <w:t>listopad</w:t>
                            </w:r>
                            <w:r w:rsidRPr="008164A9">
                              <w:rPr>
                                <w:b/>
                                <w:sz w:val="32"/>
                                <w:szCs w:val="32"/>
                              </w:rPr>
                              <w:t xml:space="preserve"> 2022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52A87D" id="_x0000_t202" coordsize="21600,21600" o:spt="202" path="m,l,21600r21600,l21600,xe">
                <v:stroke joinstyle="miter"/>
                <v:path gradientshapeok="t" o:connecttype="rect"/>
              </v:shapetype>
              <v:shape id="Textové pole 2" o:spid="_x0000_s1026" type="#_x0000_t202" style="position:absolute;margin-left:129.1pt;margin-top:203.4pt;width:187.2pt;height:66.05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" stroked="f">
                <v:textbox style="mso-fit-shape-to-text:t">
                  <w:txbxContent>
                    <w:p w14:paraId="30C878FF" w14:textId="77777777" w:rsidR="00EC656C" w:rsidRPr="00AA31D7" w:rsidRDefault="00EC656C" w:rsidP="006E4996">
                      <w:pPr>
                        <w:jc w:val="center"/>
                        <w:rPr>
                          <w:b/>
                          <w:sz w:val="32"/>
                          <w:szCs w:val="32"/>
                        </w:rPr>
                      </w:pPr>
                      <w:r w:rsidRPr="00AA31D7">
                        <w:rPr>
                          <w:b/>
                          <w:sz w:val="32"/>
                          <w:szCs w:val="32"/>
                        </w:rPr>
                        <w:t>Zlín</w:t>
                      </w:r>
                    </w:p>
                    <w:p w14:paraId="15D6A46F" w14:textId="2F15DDB1" w:rsidR="00EC656C" w:rsidRPr="008164A9" w:rsidRDefault="00EC656C" w:rsidP="006E4996">
                      <w:pPr>
                        <w:jc w:val="center"/>
                        <w:rPr>
                          <w:b/>
                          <w:sz w:val="32"/>
                          <w:szCs w:val="32"/>
                        </w:rPr>
                      </w:pPr>
                      <w:r>
                        <w:rPr>
                          <w:b/>
                          <w:sz w:val="32"/>
                          <w:szCs w:val="32"/>
                        </w:rPr>
                        <w:t>listopad</w:t>
                      </w:r>
                      <w:r w:rsidRPr="008164A9">
                        <w:rPr>
                          <w:b/>
                          <w:sz w:val="32"/>
                          <w:szCs w:val="32"/>
                        </w:rPr>
                        <w:t xml:space="preserve"> 2022</w:t>
                      </w:r>
                    </w:p>
                  </w:txbxContent>
                </v:textbox>
                <w10:wrap type="square"/>
              </v:shape>
            </w:pict>
          </mc:Fallback>
        </mc:AlternateContent>
      </w:r>
    </w:p>
    <w:p w14:paraId="46409A1B" w14:textId="77777777" w:rsidR="006E4996" w:rsidRPr="00AA31D7" w:rsidRDefault="006E4996" w:rsidP="006E4996">
      <w:pPr>
        <w:rPr>
          <w:rFonts w:ascii="Tahoma" w:hAnsi="Tahoma" w:cs="Tahoma"/>
          <w:b/>
          <w:color w:val="943634" w:themeColor="accent2" w:themeShade="BF"/>
          <w:sz w:val="32"/>
          <w:szCs w:val="32"/>
        </w:rPr>
      </w:pPr>
    </w:p>
    <w:p w14:paraId="3764E642" w14:textId="77777777" w:rsidR="006E4996" w:rsidRPr="00AA31D7" w:rsidRDefault="006E4996" w:rsidP="006E4996">
      <w:pPr>
        <w:rPr>
          <w:rFonts w:ascii="Tahoma" w:hAnsi="Tahoma" w:cs="Tahoma"/>
          <w:b/>
          <w:color w:val="943634" w:themeColor="accent2" w:themeShade="BF"/>
          <w:sz w:val="32"/>
          <w:szCs w:val="32"/>
        </w:rPr>
      </w:pPr>
    </w:p>
    <w:p w14:paraId="34E253C2" w14:textId="77777777" w:rsidR="006E4996" w:rsidRPr="00AA31D7" w:rsidRDefault="006E4996" w:rsidP="006E4996">
      <w:pPr>
        <w:rPr>
          <w:rFonts w:ascii="Tahoma" w:hAnsi="Tahoma" w:cs="Tahoma"/>
          <w:b/>
          <w:color w:val="943634" w:themeColor="accent2" w:themeShade="BF"/>
          <w:sz w:val="32"/>
          <w:szCs w:val="32"/>
        </w:rPr>
      </w:pPr>
    </w:p>
    <w:p w14:paraId="69B414E3" w14:textId="77777777" w:rsidR="006E4996" w:rsidRPr="00AA31D7" w:rsidRDefault="006E4996" w:rsidP="006E4996">
      <w:pPr>
        <w:rPr>
          <w:rFonts w:ascii="Tahoma" w:hAnsi="Tahoma" w:cs="Tahoma"/>
          <w:b/>
          <w:color w:val="943634" w:themeColor="accent2" w:themeShade="BF"/>
          <w:sz w:val="32"/>
          <w:szCs w:val="32"/>
        </w:rPr>
      </w:pPr>
    </w:p>
    <w:p w14:paraId="3C923962" w14:textId="77777777" w:rsidR="006E4996" w:rsidRPr="00AA31D7" w:rsidRDefault="006E4996" w:rsidP="006E4996">
      <w:pPr>
        <w:rPr>
          <w:rFonts w:ascii="Tahoma" w:hAnsi="Tahoma" w:cs="Tahoma"/>
          <w:b/>
          <w:color w:val="943634" w:themeColor="accent2" w:themeShade="BF"/>
          <w:sz w:val="32"/>
          <w:szCs w:val="32"/>
        </w:rPr>
      </w:pPr>
    </w:p>
    <w:p w14:paraId="50B0342D" w14:textId="77777777" w:rsidR="006E4996" w:rsidRPr="00AA31D7" w:rsidRDefault="006E4996" w:rsidP="006E4996">
      <w:pPr>
        <w:rPr>
          <w:rFonts w:ascii="Tahoma" w:hAnsi="Tahoma" w:cs="Tahoma"/>
          <w:b/>
          <w:color w:val="943634" w:themeColor="accent2" w:themeShade="BF"/>
          <w:sz w:val="32"/>
          <w:szCs w:val="32"/>
        </w:rPr>
      </w:pPr>
    </w:p>
    <w:p w14:paraId="12CE7871" w14:textId="77777777" w:rsidR="006E4996" w:rsidRDefault="006E4996" w:rsidP="006E4996">
      <w:pPr>
        <w:rPr>
          <w:rFonts w:ascii="Tahoma" w:hAnsi="Tahoma" w:cs="Tahoma"/>
          <w:b/>
          <w:color w:val="943634" w:themeColor="accent2" w:themeShade="BF"/>
          <w:sz w:val="36"/>
          <w:szCs w:val="36"/>
        </w:rPr>
      </w:pPr>
    </w:p>
    <w:p w14:paraId="15EF5594" w14:textId="77777777" w:rsidR="006E4996" w:rsidRDefault="006E4996" w:rsidP="006E4996">
      <w:pPr>
        <w:rPr>
          <w:rFonts w:ascii="Tahoma" w:hAnsi="Tahoma" w:cs="Tahoma"/>
          <w:b/>
          <w:color w:val="943634" w:themeColor="accent2" w:themeShade="BF"/>
          <w:sz w:val="36"/>
          <w:szCs w:val="36"/>
        </w:rPr>
      </w:pPr>
    </w:p>
    <w:p w14:paraId="19B2D008" w14:textId="77777777" w:rsidR="006E4996" w:rsidRDefault="006E4996" w:rsidP="006E4996">
      <w:pPr>
        <w:rPr>
          <w:rFonts w:ascii="Tahoma" w:hAnsi="Tahoma" w:cs="Tahoma"/>
          <w:b/>
          <w:color w:val="943634" w:themeColor="accent2" w:themeShade="BF"/>
          <w:sz w:val="36"/>
          <w:szCs w:val="36"/>
        </w:rPr>
      </w:pPr>
    </w:p>
    <w:p w14:paraId="7BE37E65" w14:textId="77777777" w:rsidR="006E4996" w:rsidRDefault="006E4996" w:rsidP="006E4996"/>
    <w:p w14:paraId="6174F16F" w14:textId="77777777" w:rsidR="006E4996" w:rsidRDefault="006E4996" w:rsidP="006E4996"/>
    <w:p w14:paraId="5E5F1C32" w14:textId="77777777" w:rsidR="006E4996" w:rsidRDefault="006E4996" w:rsidP="006E4996"/>
    <w:p w14:paraId="01C98116" w14:textId="77777777" w:rsidR="006E4996" w:rsidRDefault="006E4996" w:rsidP="006E4996"/>
    <w:p w14:paraId="2A69D115" w14:textId="77777777" w:rsidR="006E4996" w:rsidRDefault="006E4996" w:rsidP="006E4996"/>
    <w:p w14:paraId="3886CCED" w14:textId="77777777" w:rsidR="006E4996" w:rsidRDefault="006E4996" w:rsidP="006E4996"/>
    <w:p w14:paraId="267076B7" w14:textId="77777777" w:rsidR="006E4996" w:rsidRDefault="006E4996" w:rsidP="006E4996"/>
    <w:p w14:paraId="473B1887" w14:textId="1E92F2D8" w:rsidR="00E818AF" w:rsidRDefault="006E4996" w:rsidP="006E4996">
      <w:r>
        <w:br w:type="page"/>
      </w:r>
    </w:p>
    <w:tbl>
      <w:tblPr>
        <w:tblW w:w="10206" w:type="dxa"/>
        <w:tblLook w:val="04A0" w:firstRow="1" w:lastRow="0" w:firstColumn="1" w:lastColumn="0" w:noHBand="0" w:noVBand="1"/>
      </w:tblPr>
      <w:tblGrid>
        <w:gridCol w:w="10206"/>
      </w:tblGrid>
      <w:tr w:rsidR="006E4996" w14:paraId="28A1A492" w14:textId="77777777" w:rsidTr="00FB5596">
        <w:tc>
          <w:tcPr>
            <w:tcW w:w="10206" w:type="dxa"/>
            <w:shd w:val="clear" w:color="auto" w:fill="B8CCE4" w:themeFill="accent1" w:themeFillTint="66"/>
          </w:tcPr>
          <w:p w14:paraId="3266B104" w14:textId="77777777" w:rsidR="006E4996" w:rsidRDefault="006E4996" w:rsidP="006E4996">
            <w:pPr>
              <w:rPr>
                <w:b/>
                <w:sz w:val="28"/>
              </w:rPr>
            </w:pPr>
            <w:r>
              <w:rPr>
                <w:b/>
                <w:sz w:val="28"/>
              </w:rPr>
              <w:lastRenderedPageBreak/>
              <w:t>A-I – Základní informace o žádosti o akreditaci</w:t>
            </w:r>
          </w:p>
        </w:tc>
      </w:tr>
    </w:tbl>
    <w:p w14:paraId="5C333EC4" w14:textId="77777777" w:rsidR="006E4996" w:rsidRDefault="006E4996" w:rsidP="006E4996">
      <w:pPr>
        <w:rPr>
          <w:b/>
          <w:sz w:val="28"/>
        </w:rPr>
      </w:pPr>
    </w:p>
    <w:p w14:paraId="34FBDB37" w14:textId="77777777" w:rsidR="006E4996" w:rsidRDefault="006E4996" w:rsidP="006E4996">
      <w:pPr>
        <w:rPr>
          <w:b/>
          <w:sz w:val="28"/>
        </w:rPr>
      </w:pPr>
    </w:p>
    <w:p w14:paraId="3D15AA0B" w14:textId="77777777" w:rsidR="006E4996" w:rsidRPr="001A343B" w:rsidRDefault="006E4996" w:rsidP="006E4996">
      <w:pPr>
        <w:spacing w:after="240"/>
        <w:rPr>
          <w:sz w:val="26"/>
          <w:szCs w:val="26"/>
        </w:rPr>
      </w:pPr>
      <w:r w:rsidRPr="001A343B">
        <w:rPr>
          <w:b/>
          <w:sz w:val="26"/>
          <w:szCs w:val="26"/>
        </w:rPr>
        <w:t xml:space="preserve">Název vysoké školy: </w:t>
      </w:r>
      <w:r w:rsidRPr="001A343B">
        <w:rPr>
          <w:sz w:val="26"/>
          <w:szCs w:val="26"/>
        </w:rPr>
        <w:t>Univerzita Tomáše Bati ve Zlíně</w:t>
      </w:r>
    </w:p>
    <w:p w14:paraId="03293267" w14:textId="59999ED7" w:rsidR="006E4996" w:rsidRPr="001A343B" w:rsidRDefault="006E4996" w:rsidP="006E4996">
      <w:pPr>
        <w:spacing w:after="240"/>
        <w:rPr>
          <w:b/>
          <w:sz w:val="26"/>
          <w:szCs w:val="26"/>
        </w:rPr>
      </w:pPr>
      <w:r w:rsidRPr="001A343B">
        <w:rPr>
          <w:b/>
          <w:sz w:val="26"/>
          <w:szCs w:val="26"/>
        </w:rPr>
        <w:t>Název součásti vysoké školy:</w:t>
      </w:r>
      <w:r w:rsidR="001A343B">
        <w:rPr>
          <w:b/>
          <w:sz w:val="26"/>
          <w:szCs w:val="26"/>
        </w:rPr>
        <w:t xml:space="preserve"> </w:t>
      </w:r>
      <w:r w:rsidRPr="001A343B">
        <w:rPr>
          <w:sz w:val="26"/>
          <w:szCs w:val="26"/>
        </w:rPr>
        <w:t>Fakulta multimediálních komunikací</w:t>
      </w:r>
    </w:p>
    <w:p w14:paraId="5E7F5B0E" w14:textId="77777777" w:rsidR="006E4996" w:rsidRPr="001A343B" w:rsidRDefault="006E4996" w:rsidP="006E4996">
      <w:pPr>
        <w:spacing w:after="240"/>
        <w:rPr>
          <w:b/>
          <w:sz w:val="26"/>
          <w:szCs w:val="26"/>
        </w:rPr>
      </w:pPr>
      <w:r w:rsidRPr="001A343B">
        <w:rPr>
          <w:b/>
          <w:sz w:val="26"/>
          <w:szCs w:val="26"/>
        </w:rPr>
        <w:t xml:space="preserve">Název spolupracující instituce: </w:t>
      </w:r>
      <w:r w:rsidRPr="001A343B">
        <w:rPr>
          <w:sz w:val="26"/>
          <w:szCs w:val="26"/>
        </w:rPr>
        <w:t>NE</w:t>
      </w:r>
    </w:p>
    <w:p w14:paraId="56D5066C" w14:textId="5406D4A5" w:rsidR="006E4996" w:rsidRPr="001A343B" w:rsidRDefault="006E4996" w:rsidP="006E4996">
      <w:pPr>
        <w:spacing w:after="240"/>
        <w:rPr>
          <w:b/>
          <w:sz w:val="26"/>
          <w:szCs w:val="26"/>
        </w:rPr>
      </w:pPr>
      <w:r w:rsidRPr="001A343B">
        <w:rPr>
          <w:b/>
          <w:sz w:val="26"/>
          <w:szCs w:val="26"/>
        </w:rPr>
        <w:t xml:space="preserve">Název studijního programu: </w:t>
      </w:r>
      <w:r w:rsidR="00BA3D36">
        <w:rPr>
          <w:sz w:val="26"/>
          <w:szCs w:val="26"/>
        </w:rPr>
        <w:t>Animovaná tvorba</w:t>
      </w:r>
    </w:p>
    <w:p w14:paraId="45644203" w14:textId="5B5DD743" w:rsidR="006E4996" w:rsidRPr="001A343B" w:rsidRDefault="006E4996" w:rsidP="001A343B">
      <w:pPr>
        <w:spacing w:after="240"/>
        <w:rPr>
          <w:sz w:val="26"/>
          <w:szCs w:val="26"/>
        </w:rPr>
      </w:pPr>
      <w:r w:rsidRPr="001A343B">
        <w:rPr>
          <w:b/>
          <w:sz w:val="26"/>
          <w:szCs w:val="26"/>
        </w:rPr>
        <w:t xml:space="preserve">Typ žádosti o akreditaci: </w:t>
      </w:r>
      <w:r w:rsidR="0016704B">
        <w:rPr>
          <w:sz w:val="26"/>
          <w:szCs w:val="26"/>
        </w:rPr>
        <w:t>Udělení</w:t>
      </w:r>
      <w:r w:rsidRPr="001A343B">
        <w:rPr>
          <w:sz w:val="26"/>
          <w:szCs w:val="26"/>
        </w:rPr>
        <w:t xml:space="preserve"> akreditace </w:t>
      </w:r>
    </w:p>
    <w:p w14:paraId="324552B2" w14:textId="77777777" w:rsidR="006E4996" w:rsidRPr="001A343B" w:rsidRDefault="006E4996" w:rsidP="006E4996">
      <w:pPr>
        <w:spacing w:after="240"/>
        <w:rPr>
          <w:sz w:val="26"/>
          <w:szCs w:val="26"/>
        </w:rPr>
      </w:pPr>
      <w:r w:rsidRPr="001A343B">
        <w:rPr>
          <w:b/>
          <w:sz w:val="26"/>
          <w:szCs w:val="26"/>
        </w:rPr>
        <w:t xml:space="preserve">Schvalující orgán: </w:t>
      </w:r>
      <w:r w:rsidRPr="001A343B">
        <w:rPr>
          <w:sz w:val="26"/>
          <w:szCs w:val="26"/>
        </w:rPr>
        <w:t xml:space="preserve">Rada pro vnitřní hodnocení UTB </w:t>
      </w:r>
    </w:p>
    <w:p w14:paraId="288235D5" w14:textId="77777777" w:rsidR="006E4996" w:rsidRPr="001A343B" w:rsidRDefault="006E4996" w:rsidP="006E4996">
      <w:pPr>
        <w:spacing w:after="240"/>
        <w:rPr>
          <w:b/>
          <w:sz w:val="26"/>
          <w:szCs w:val="26"/>
        </w:rPr>
      </w:pPr>
      <w:r w:rsidRPr="001A343B">
        <w:rPr>
          <w:b/>
          <w:sz w:val="26"/>
          <w:szCs w:val="26"/>
        </w:rPr>
        <w:t xml:space="preserve">Datum schválení žádosti: </w:t>
      </w:r>
    </w:p>
    <w:p w14:paraId="2657E494" w14:textId="4327CA54" w:rsidR="006E4996" w:rsidRPr="00532BD0" w:rsidRDefault="006E4996" w:rsidP="00095290">
      <w:r w:rsidRPr="001A343B">
        <w:rPr>
          <w:b/>
          <w:sz w:val="26"/>
          <w:szCs w:val="26"/>
        </w:rPr>
        <w:t xml:space="preserve">Odkaz na elektronickou podobu žádosti: URL </w:t>
      </w:r>
      <w:r w:rsidRPr="00532BD0">
        <w:rPr>
          <w:b/>
          <w:sz w:val="26"/>
          <w:szCs w:val="26"/>
        </w:rPr>
        <w:t xml:space="preserve">adresa: </w:t>
      </w:r>
      <w:hyperlink r:id="rId12" w:history="1">
        <w:r w:rsidR="002558D3" w:rsidRPr="00532BD0">
          <w:rPr>
            <w:rStyle w:val="Hypertextovodkaz"/>
            <w:sz w:val="22"/>
            <w:szCs w:val="22"/>
            <w:u w:val="none"/>
          </w:rPr>
          <w:t>https://nas.fmk.utb.cz</w:t>
        </w:r>
      </w:hyperlink>
      <w:r w:rsidR="00232AF1" w:rsidRPr="00532BD0">
        <w:rPr>
          <w:rStyle w:val="Hypertextovodkaz"/>
          <w:sz w:val="22"/>
          <w:szCs w:val="22"/>
          <w:u w:val="none"/>
        </w:rPr>
        <w:t xml:space="preserve">, </w:t>
      </w:r>
      <w:r w:rsidR="00232AF1" w:rsidRPr="00532BD0">
        <w:rPr>
          <w:sz w:val="22"/>
          <w:szCs w:val="22"/>
        </w:rPr>
        <w:t>uživatelské</w:t>
      </w:r>
      <w:r w:rsidR="00E61EEB" w:rsidRPr="00532BD0">
        <w:rPr>
          <w:sz w:val="22"/>
          <w:szCs w:val="22"/>
        </w:rPr>
        <w:t xml:space="preserve"> </w:t>
      </w:r>
      <w:r w:rsidR="00232AF1" w:rsidRPr="00532BD0">
        <w:rPr>
          <w:sz w:val="22"/>
          <w:szCs w:val="22"/>
        </w:rPr>
        <w:t xml:space="preserve">jméno: </w:t>
      </w:r>
      <w:proofErr w:type="spellStart"/>
      <w:r w:rsidR="00232AF1" w:rsidRPr="00532BD0">
        <w:rPr>
          <w:sz w:val="22"/>
          <w:szCs w:val="22"/>
        </w:rPr>
        <w:t>msmt</w:t>
      </w:r>
      <w:proofErr w:type="spellEnd"/>
      <w:r w:rsidR="00232AF1" w:rsidRPr="00532BD0">
        <w:rPr>
          <w:sz w:val="22"/>
          <w:szCs w:val="22"/>
        </w:rPr>
        <w:t xml:space="preserve">, heslo: 3nE6d1w, složka </w:t>
      </w:r>
      <w:proofErr w:type="spellStart"/>
      <w:ins w:id="2" w:author="Hana Ponížilová" w:date="2023-05-26T14:36:00Z">
        <w:r w:rsidR="00A92E03">
          <w:rPr>
            <w:sz w:val="22"/>
            <w:szCs w:val="22"/>
          </w:rPr>
          <w:t>File</w:t>
        </w:r>
        <w:proofErr w:type="spellEnd"/>
        <w:r w:rsidR="00A92E03">
          <w:rPr>
            <w:sz w:val="22"/>
            <w:szCs w:val="22"/>
          </w:rPr>
          <w:t xml:space="preserve"> Station – akreditace – 2023_BSP_Animovaná tvorba</w:t>
        </w:r>
      </w:ins>
    </w:p>
    <w:p w14:paraId="449C5DC8" w14:textId="77777777" w:rsidR="00095290" w:rsidRPr="00532BD0" w:rsidRDefault="00095290" w:rsidP="00095290">
      <w:pPr>
        <w:rPr>
          <w:b/>
          <w:sz w:val="26"/>
          <w:szCs w:val="26"/>
        </w:rPr>
      </w:pPr>
    </w:p>
    <w:p w14:paraId="1BC9F393" w14:textId="53E335E6" w:rsidR="00095290" w:rsidRPr="00532BD0" w:rsidRDefault="001A343B" w:rsidP="00095290">
      <w:r w:rsidRPr="00532BD0">
        <w:rPr>
          <w:b/>
          <w:sz w:val="26"/>
          <w:szCs w:val="26"/>
        </w:rPr>
        <w:t>Odkaz na příklady smluv o zajištění odborné praxe:</w:t>
      </w:r>
      <w:r w:rsidR="0045744F" w:rsidRPr="00532BD0">
        <w:rPr>
          <w:b/>
          <w:sz w:val="26"/>
          <w:szCs w:val="26"/>
        </w:rPr>
        <w:t xml:space="preserve"> </w:t>
      </w:r>
      <w:hyperlink r:id="rId13" w:history="1">
        <w:r w:rsidR="00D8043D" w:rsidRPr="00532BD0">
          <w:rPr>
            <w:rStyle w:val="Hypertextovodkaz"/>
            <w:sz w:val="22"/>
            <w:szCs w:val="22"/>
            <w:u w:val="none"/>
          </w:rPr>
          <w:t>https://nas.fmk.utb.cz</w:t>
        </w:r>
      </w:hyperlink>
      <w:r w:rsidR="00D8043D" w:rsidRPr="00532BD0">
        <w:rPr>
          <w:rStyle w:val="Hypertextovodkaz"/>
          <w:sz w:val="22"/>
          <w:szCs w:val="22"/>
          <w:u w:val="none"/>
        </w:rPr>
        <w:t xml:space="preserve">, </w:t>
      </w:r>
      <w:r w:rsidR="00D8043D" w:rsidRPr="00532BD0">
        <w:rPr>
          <w:sz w:val="22"/>
          <w:szCs w:val="22"/>
        </w:rPr>
        <w:t xml:space="preserve">uživatelské jméno: </w:t>
      </w:r>
      <w:proofErr w:type="spellStart"/>
      <w:r w:rsidR="00D8043D" w:rsidRPr="00532BD0">
        <w:rPr>
          <w:sz w:val="22"/>
          <w:szCs w:val="22"/>
        </w:rPr>
        <w:t>msmt</w:t>
      </w:r>
      <w:proofErr w:type="spellEnd"/>
      <w:r w:rsidR="00D8043D" w:rsidRPr="00532BD0">
        <w:rPr>
          <w:sz w:val="22"/>
          <w:szCs w:val="22"/>
        </w:rPr>
        <w:t xml:space="preserve">, heslo: 3nE6d1w, složka </w:t>
      </w:r>
      <w:proofErr w:type="spellStart"/>
      <w:ins w:id="3" w:author="Hana Ponížilová" w:date="2023-05-26T11:04:00Z">
        <w:r w:rsidR="00122A29">
          <w:rPr>
            <w:sz w:val="22"/>
            <w:szCs w:val="22"/>
          </w:rPr>
          <w:t>File</w:t>
        </w:r>
        <w:proofErr w:type="spellEnd"/>
        <w:r w:rsidR="00122A29">
          <w:rPr>
            <w:sz w:val="22"/>
            <w:szCs w:val="22"/>
          </w:rPr>
          <w:t xml:space="preserve"> Station – akreditace – 2023_BSP_</w:t>
        </w:r>
      </w:ins>
      <w:ins w:id="4" w:author="Hana Ponížilová" w:date="2023-05-26T11:05:00Z">
        <w:r w:rsidR="00122A29">
          <w:rPr>
            <w:sz w:val="22"/>
            <w:szCs w:val="22"/>
          </w:rPr>
          <w:t>Animovaná tvorba</w:t>
        </w:r>
      </w:ins>
    </w:p>
    <w:p w14:paraId="14E8BE16" w14:textId="321647B7" w:rsidR="006E4996" w:rsidRPr="00532BD0" w:rsidRDefault="00321CFF" w:rsidP="00095290">
      <w:r w:rsidRPr="00532BD0">
        <w:rPr>
          <w:b/>
          <w:sz w:val="26"/>
          <w:szCs w:val="26"/>
        </w:rPr>
        <w:br/>
      </w:r>
      <w:r w:rsidR="006E4996" w:rsidRPr="00532BD0">
        <w:rPr>
          <w:b/>
          <w:sz w:val="26"/>
          <w:szCs w:val="26"/>
        </w:rPr>
        <w:t>Odkazy na relevantní vnitřní předpisy:</w:t>
      </w:r>
    </w:p>
    <w:p w14:paraId="3FD10DEF" w14:textId="77777777" w:rsidR="006E4996" w:rsidRPr="00532BD0" w:rsidRDefault="006E4996" w:rsidP="00232AF1">
      <w:pPr>
        <w:pStyle w:val="Odstavecseseznamem"/>
        <w:widowControl w:val="0"/>
        <w:numPr>
          <w:ilvl w:val="0"/>
          <w:numId w:val="3"/>
        </w:numPr>
        <w:shd w:val="clear" w:color="auto" w:fill="FFFFFF"/>
        <w:tabs>
          <w:tab w:val="left" w:pos="360"/>
        </w:tabs>
        <w:autoSpaceDE w:val="0"/>
        <w:autoSpaceDN w:val="0"/>
        <w:adjustRightInd w:val="0"/>
        <w:ind w:right="5"/>
        <w:contextualSpacing w:val="0"/>
        <w:jc w:val="both"/>
        <w:rPr>
          <w:sz w:val="22"/>
          <w:szCs w:val="22"/>
        </w:rPr>
      </w:pPr>
      <w:r w:rsidRPr="00532BD0">
        <w:rPr>
          <w:spacing w:val="-1"/>
          <w:sz w:val="22"/>
          <w:szCs w:val="22"/>
        </w:rPr>
        <w:t xml:space="preserve">výroční zprávy o činnosti vysoké školy a relevantních součástí vysoké školy za posledních pět let </w:t>
      </w:r>
    </w:p>
    <w:p w14:paraId="52106FA7" w14:textId="40381F2A" w:rsidR="006E4996" w:rsidRPr="00532BD0" w:rsidRDefault="006E4996" w:rsidP="0016704B">
      <w:pPr>
        <w:pStyle w:val="Odstavecseseznamem"/>
        <w:widowControl w:val="0"/>
        <w:numPr>
          <w:ilvl w:val="0"/>
          <w:numId w:val="4"/>
        </w:numPr>
        <w:shd w:val="clear" w:color="auto" w:fill="FFFFFF"/>
        <w:tabs>
          <w:tab w:val="left" w:pos="360"/>
        </w:tabs>
        <w:autoSpaceDE w:val="0"/>
        <w:autoSpaceDN w:val="0"/>
        <w:adjustRightInd w:val="0"/>
        <w:ind w:right="5"/>
        <w:rPr>
          <w:sz w:val="22"/>
          <w:szCs w:val="22"/>
        </w:rPr>
      </w:pPr>
      <w:r w:rsidRPr="00532BD0">
        <w:rPr>
          <w:spacing w:val="-1"/>
          <w:sz w:val="22"/>
          <w:szCs w:val="22"/>
        </w:rPr>
        <w:t xml:space="preserve">Výroční zprávy o činnosti UTB - </w:t>
      </w:r>
    </w:p>
    <w:p w14:paraId="5B982DBC" w14:textId="77777777" w:rsidR="006E4996" w:rsidRPr="00532BD0" w:rsidRDefault="00EC1F06" w:rsidP="0016704B">
      <w:pPr>
        <w:pStyle w:val="Odstavecseseznamem"/>
        <w:shd w:val="clear" w:color="auto" w:fill="FFFFFF"/>
        <w:tabs>
          <w:tab w:val="left" w:pos="360"/>
        </w:tabs>
        <w:ind w:left="1080" w:right="5"/>
        <w:rPr>
          <w:rStyle w:val="Hypertextovodkaz"/>
          <w:sz w:val="22"/>
          <w:szCs w:val="22"/>
          <w:u w:val="none"/>
        </w:rPr>
      </w:pPr>
      <w:hyperlink r:id="rId14" w:history="1">
        <w:r w:rsidR="006E4996" w:rsidRPr="00532BD0">
          <w:rPr>
            <w:rStyle w:val="Hypertextovodkaz"/>
            <w:sz w:val="22"/>
            <w:szCs w:val="22"/>
            <w:u w:val="none"/>
          </w:rPr>
          <w:t>https://www.utb.cz/univerzita/uredni-deska/ruzne/vyrocni-zpravy/</w:t>
        </w:r>
      </w:hyperlink>
    </w:p>
    <w:p w14:paraId="781F7DDA" w14:textId="77777777" w:rsidR="006E4996" w:rsidRPr="00532BD0" w:rsidRDefault="006E4996" w:rsidP="0016704B">
      <w:pPr>
        <w:pStyle w:val="Odstavecseseznamem"/>
        <w:numPr>
          <w:ilvl w:val="0"/>
          <w:numId w:val="4"/>
        </w:numPr>
        <w:shd w:val="clear" w:color="auto" w:fill="FFFFFF"/>
        <w:tabs>
          <w:tab w:val="left" w:pos="360"/>
        </w:tabs>
        <w:ind w:right="5"/>
        <w:rPr>
          <w:rStyle w:val="Hypertextovodkaz"/>
          <w:color w:val="auto"/>
          <w:sz w:val="22"/>
          <w:szCs w:val="22"/>
          <w:u w:val="none"/>
        </w:rPr>
      </w:pPr>
      <w:r w:rsidRPr="00532BD0">
        <w:rPr>
          <w:rStyle w:val="Hypertextovodkaz"/>
          <w:color w:val="auto"/>
          <w:sz w:val="22"/>
          <w:szCs w:val="22"/>
          <w:u w:val="none"/>
        </w:rPr>
        <w:t>Výroční zprávy o činnosti FMK -</w:t>
      </w:r>
    </w:p>
    <w:p w14:paraId="6B2C1E5C" w14:textId="77777777" w:rsidR="006E4996" w:rsidRPr="00532BD0" w:rsidRDefault="00EC1F06" w:rsidP="008E7E28">
      <w:pPr>
        <w:pStyle w:val="Zkladntext"/>
        <w:ind w:left="1080"/>
        <w:rPr>
          <w:rStyle w:val="Hypertextovodkaz"/>
          <w:b w:val="0"/>
          <w:sz w:val="22"/>
          <w:szCs w:val="22"/>
          <w:u w:val="none"/>
        </w:rPr>
      </w:pPr>
      <w:hyperlink r:id="rId15" w:history="1">
        <w:r w:rsidR="006E4996" w:rsidRPr="00532BD0">
          <w:rPr>
            <w:rStyle w:val="Hypertextovodkaz"/>
            <w:b w:val="0"/>
            <w:sz w:val="22"/>
            <w:szCs w:val="22"/>
            <w:u w:val="none"/>
          </w:rPr>
          <w:t>https://fmk.utb.cz/o-fakulte/uredni-deska/vyrocni-zpravy/</w:t>
        </w:r>
      </w:hyperlink>
    </w:p>
    <w:p w14:paraId="1695AD87" w14:textId="77777777" w:rsidR="006E4996" w:rsidRPr="00532BD0" w:rsidRDefault="006E4996" w:rsidP="0016704B">
      <w:pPr>
        <w:pStyle w:val="Zkladntext"/>
        <w:numPr>
          <w:ilvl w:val="0"/>
          <w:numId w:val="3"/>
        </w:numPr>
        <w:tabs>
          <w:tab w:val="left" w:pos="-720"/>
          <w:tab w:val="left" w:pos="0"/>
        </w:tabs>
        <w:suppressAutoHyphens/>
        <w:autoSpaceDE w:val="0"/>
        <w:autoSpaceDN w:val="0"/>
        <w:rPr>
          <w:rStyle w:val="Hypertextovodkaz"/>
          <w:b w:val="0"/>
          <w:color w:val="auto"/>
          <w:sz w:val="22"/>
          <w:szCs w:val="22"/>
          <w:u w:val="none"/>
        </w:rPr>
      </w:pPr>
      <w:r w:rsidRPr="00532BD0">
        <w:rPr>
          <w:rStyle w:val="Hypertextovodkaz"/>
          <w:b w:val="0"/>
          <w:color w:val="auto"/>
          <w:sz w:val="22"/>
          <w:szCs w:val="22"/>
          <w:u w:val="none"/>
        </w:rPr>
        <w:t>strategický záměr a každoroční plány realizace strategického záměru vysoké školy a relevantních součástí vysoké školy</w:t>
      </w:r>
    </w:p>
    <w:p w14:paraId="072EE27F" w14:textId="487C8483" w:rsidR="006E4996" w:rsidRPr="00532BD0" w:rsidRDefault="006E4996" w:rsidP="0016704B">
      <w:pPr>
        <w:pStyle w:val="Zkladntext"/>
        <w:numPr>
          <w:ilvl w:val="0"/>
          <w:numId w:val="4"/>
        </w:numPr>
        <w:tabs>
          <w:tab w:val="left" w:pos="-720"/>
          <w:tab w:val="left" w:pos="0"/>
        </w:tabs>
        <w:suppressAutoHyphens/>
        <w:autoSpaceDE w:val="0"/>
        <w:autoSpaceDN w:val="0"/>
        <w:rPr>
          <w:rStyle w:val="Hypertextovodkaz"/>
          <w:b w:val="0"/>
          <w:sz w:val="22"/>
          <w:szCs w:val="22"/>
          <w:u w:val="none"/>
        </w:rPr>
      </w:pPr>
      <w:r w:rsidRPr="00532BD0">
        <w:rPr>
          <w:rStyle w:val="Hypertextovodkaz"/>
          <w:b w:val="0"/>
          <w:color w:val="auto"/>
          <w:sz w:val="22"/>
          <w:szCs w:val="22"/>
          <w:u w:val="none"/>
        </w:rPr>
        <w:t xml:space="preserve">Strategický záměr UTB a Plány realizace Strategického záměru UTB - </w:t>
      </w:r>
      <w:hyperlink r:id="rId16" w:history="1">
        <w:r w:rsidRPr="00532BD0">
          <w:rPr>
            <w:rStyle w:val="Hypertextovodkaz"/>
            <w:b w:val="0"/>
            <w:sz w:val="22"/>
            <w:szCs w:val="22"/>
            <w:u w:val="none"/>
          </w:rPr>
          <w:t>https://www.utb.cz/univerzita/uredni-deska/ruzne/strategicky-zamer/</w:t>
        </w:r>
      </w:hyperlink>
    </w:p>
    <w:p w14:paraId="2CB3DC6F" w14:textId="77777777" w:rsidR="006E4996" w:rsidRPr="00532BD0" w:rsidRDefault="006E4996" w:rsidP="008E7E28">
      <w:pPr>
        <w:pStyle w:val="Zkladntext"/>
        <w:numPr>
          <w:ilvl w:val="0"/>
          <w:numId w:val="4"/>
        </w:numPr>
        <w:tabs>
          <w:tab w:val="left" w:pos="-720"/>
          <w:tab w:val="left" w:pos="0"/>
        </w:tabs>
        <w:suppressAutoHyphens/>
        <w:autoSpaceDE w:val="0"/>
        <w:autoSpaceDN w:val="0"/>
        <w:rPr>
          <w:rStyle w:val="Hypertextovodkaz"/>
          <w:b w:val="0"/>
          <w:color w:val="auto"/>
          <w:sz w:val="22"/>
          <w:szCs w:val="22"/>
          <w:u w:val="none"/>
        </w:rPr>
      </w:pPr>
      <w:r w:rsidRPr="00532BD0">
        <w:rPr>
          <w:rStyle w:val="Hypertextovodkaz"/>
          <w:b w:val="0"/>
          <w:color w:val="auto"/>
          <w:sz w:val="22"/>
          <w:szCs w:val="22"/>
          <w:u w:val="none"/>
        </w:rPr>
        <w:t>Strategický záměr FMK a Plány realizace Strategického záměru FMK -</w:t>
      </w:r>
    </w:p>
    <w:p w14:paraId="0B1C4DF1" w14:textId="77777777" w:rsidR="006E4996" w:rsidRPr="00532BD0" w:rsidRDefault="00EC1F06">
      <w:pPr>
        <w:pStyle w:val="Zkladntext"/>
        <w:ind w:left="1080"/>
        <w:rPr>
          <w:rStyle w:val="Hypertextovodkaz"/>
          <w:b w:val="0"/>
          <w:sz w:val="22"/>
          <w:szCs w:val="22"/>
          <w:u w:val="none"/>
        </w:rPr>
      </w:pPr>
      <w:hyperlink r:id="rId17" w:history="1">
        <w:r w:rsidR="006E4996" w:rsidRPr="00532BD0">
          <w:rPr>
            <w:rStyle w:val="Hypertextovodkaz"/>
            <w:b w:val="0"/>
            <w:sz w:val="22"/>
            <w:szCs w:val="22"/>
            <w:u w:val="none"/>
          </w:rPr>
          <w:t>https://fmk.utb.cz/o-fakulte/uredni-deska/strategicky-zamer/</w:t>
        </w:r>
      </w:hyperlink>
    </w:p>
    <w:p w14:paraId="57E6D231" w14:textId="77777777" w:rsidR="006E4996" w:rsidRPr="00532BD0" w:rsidRDefault="006E4996">
      <w:pPr>
        <w:pStyle w:val="Zkladntext"/>
        <w:numPr>
          <w:ilvl w:val="0"/>
          <w:numId w:val="3"/>
        </w:numPr>
        <w:rPr>
          <w:rStyle w:val="Hypertextovodkaz"/>
          <w:b w:val="0"/>
          <w:color w:val="auto"/>
          <w:sz w:val="22"/>
          <w:szCs w:val="22"/>
          <w:u w:val="none"/>
        </w:rPr>
      </w:pPr>
      <w:r w:rsidRPr="00532BD0">
        <w:rPr>
          <w:rStyle w:val="Hypertextovodkaz"/>
          <w:b w:val="0"/>
          <w:color w:val="auto"/>
          <w:sz w:val="22"/>
          <w:szCs w:val="22"/>
          <w:u w:val="none"/>
        </w:rPr>
        <w:t>úřední desky vysoké školy a relevantních součástí vysoké školy</w:t>
      </w:r>
    </w:p>
    <w:p w14:paraId="4D1A921E" w14:textId="6BF483F5" w:rsidR="006E4996" w:rsidRPr="00532BD0" w:rsidRDefault="006E4996">
      <w:pPr>
        <w:pStyle w:val="Zkladntext"/>
        <w:numPr>
          <w:ilvl w:val="0"/>
          <w:numId w:val="4"/>
        </w:numPr>
        <w:rPr>
          <w:rStyle w:val="Hypertextovodkaz"/>
          <w:b w:val="0"/>
          <w:color w:val="auto"/>
          <w:sz w:val="22"/>
          <w:szCs w:val="22"/>
          <w:u w:val="none"/>
        </w:rPr>
      </w:pPr>
      <w:r w:rsidRPr="00532BD0">
        <w:rPr>
          <w:rStyle w:val="Hypertextovodkaz"/>
          <w:b w:val="0"/>
          <w:color w:val="auto"/>
          <w:sz w:val="22"/>
          <w:szCs w:val="22"/>
          <w:u w:val="none"/>
        </w:rPr>
        <w:t>Úřední deska UTB</w:t>
      </w:r>
    </w:p>
    <w:p w14:paraId="0F646D75" w14:textId="77777777" w:rsidR="006E4996" w:rsidRPr="00532BD0" w:rsidRDefault="00EC1F06">
      <w:pPr>
        <w:pStyle w:val="Zkladntext"/>
        <w:ind w:left="1080"/>
        <w:rPr>
          <w:b w:val="0"/>
          <w:sz w:val="22"/>
          <w:szCs w:val="22"/>
        </w:rPr>
      </w:pPr>
      <w:hyperlink r:id="rId18" w:history="1">
        <w:r w:rsidR="006E4996" w:rsidRPr="00532BD0">
          <w:rPr>
            <w:rStyle w:val="Hypertextovodkaz"/>
            <w:b w:val="0"/>
            <w:sz w:val="22"/>
            <w:szCs w:val="22"/>
            <w:u w:val="none"/>
          </w:rPr>
          <w:t>https://www.utb.cz/univerzita/uredni-deska/</w:t>
        </w:r>
      </w:hyperlink>
    </w:p>
    <w:p w14:paraId="1AC7CBD7" w14:textId="77777777" w:rsidR="006E4996" w:rsidRPr="00532BD0" w:rsidRDefault="006E4996">
      <w:pPr>
        <w:pStyle w:val="Zkladntext"/>
        <w:numPr>
          <w:ilvl w:val="0"/>
          <w:numId w:val="4"/>
        </w:numPr>
        <w:rPr>
          <w:rStyle w:val="Hypertextovodkaz"/>
          <w:b w:val="0"/>
          <w:color w:val="auto"/>
          <w:sz w:val="22"/>
          <w:szCs w:val="22"/>
          <w:u w:val="none"/>
        </w:rPr>
      </w:pPr>
      <w:r w:rsidRPr="00532BD0">
        <w:rPr>
          <w:rStyle w:val="Hypertextovodkaz"/>
          <w:b w:val="0"/>
          <w:color w:val="auto"/>
          <w:sz w:val="22"/>
          <w:szCs w:val="22"/>
          <w:u w:val="none"/>
        </w:rPr>
        <w:t>Úřední deska FMK</w:t>
      </w:r>
    </w:p>
    <w:p w14:paraId="2606BB3E" w14:textId="02881EFC" w:rsidR="000C616B" w:rsidRPr="00532BD0" w:rsidRDefault="00EC1F06">
      <w:pPr>
        <w:pStyle w:val="Zkladntext"/>
        <w:ind w:left="1080"/>
        <w:rPr>
          <w:rStyle w:val="Hypertextovodkaz"/>
          <w:b w:val="0"/>
          <w:sz w:val="22"/>
          <w:szCs w:val="22"/>
          <w:u w:val="none"/>
        </w:rPr>
      </w:pPr>
      <w:hyperlink r:id="rId19" w:history="1">
        <w:r w:rsidR="006E4996" w:rsidRPr="00532BD0">
          <w:rPr>
            <w:rStyle w:val="Hypertextovodkaz"/>
            <w:b w:val="0"/>
            <w:sz w:val="22"/>
            <w:szCs w:val="22"/>
            <w:u w:val="none"/>
          </w:rPr>
          <w:t>https://fmk.utb.cz/o-fakulte/uredni-deska/</w:t>
        </w:r>
      </w:hyperlink>
    </w:p>
    <w:p w14:paraId="25AE9E4A" w14:textId="0859881F" w:rsidR="006E4996" w:rsidRPr="00532BD0" w:rsidRDefault="006E4996" w:rsidP="00A62772">
      <w:pPr>
        <w:pStyle w:val="Zkladntext"/>
        <w:ind w:left="1080"/>
      </w:pPr>
    </w:p>
    <w:p w14:paraId="12263F39" w14:textId="3E9E7184" w:rsidR="00D73A2E" w:rsidRPr="00532BD0" w:rsidRDefault="001A343B" w:rsidP="001A343B">
      <w:pPr>
        <w:spacing w:after="240"/>
        <w:rPr>
          <w:bCs/>
          <w:sz w:val="22"/>
          <w:szCs w:val="22"/>
        </w:rPr>
      </w:pPr>
      <w:bookmarkStart w:id="5" w:name="_Hlk99433640"/>
      <w:r w:rsidRPr="00532BD0">
        <w:rPr>
          <w:b/>
          <w:sz w:val="26"/>
          <w:szCs w:val="26"/>
        </w:rPr>
        <w:t>Odkaz na poslední zprávu o vnitřním hodnocení vysoké školy</w:t>
      </w:r>
      <w:bookmarkEnd w:id="5"/>
      <w:r w:rsidRPr="00532BD0">
        <w:rPr>
          <w:b/>
          <w:sz w:val="26"/>
          <w:szCs w:val="26"/>
        </w:rPr>
        <w:t>:</w:t>
      </w:r>
      <w:r w:rsidR="00003F37" w:rsidRPr="00532BD0">
        <w:rPr>
          <w:b/>
          <w:sz w:val="26"/>
          <w:szCs w:val="26"/>
        </w:rPr>
        <w:br/>
      </w:r>
      <w:hyperlink r:id="rId20" w:history="1">
        <w:r w:rsidR="00D73A2E" w:rsidRPr="00532BD0">
          <w:rPr>
            <w:rStyle w:val="Hypertextovodkaz"/>
            <w:bCs/>
            <w:sz w:val="22"/>
            <w:szCs w:val="22"/>
            <w:u w:val="none"/>
          </w:rPr>
          <w:t>https://www.utb.cz/univerzita/uredni-deska/ruzne/zprava-o-vnitrnim-hodnoceni-kvality-utb-ve-zline/</w:t>
        </w:r>
      </w:hyperlink>
    </w:p>
    <w:p w14:paraId="60666978" w14:textId="743DF424" w:rsidR="007111EA" w:rsidRPr="001A343B" w:rsidRDefault="006E4996" w:rsidP="001A343B">
      <w:pPr>
        <w:spacing w:after="240"/>
        <w:rPr>
          <w:b/>
          <w:sz w:val="26"/>
          <w:szCs w:val="26"/>
        </w:rPr>
      </w:pPr>
      <w:r w:rsidRPr="001A343B">
        <w:rPr>
          <w:b/>
          <w:sz w:val="26"/>
          <w:szCs w:val="26"/>
        </w:rPr>
        <w:t xml:space="preserve">ISCED F: </w:t>
      </w:r>
      <w:r w:rsidRPr="001A343B">
        <w:rPr>
          <w:b/>
          <w:sz w:val="26"/>
          <w:szCs w:val="26"/>
        </w:rPr>
        <w:tab/>
      </w:r>
      <w:r w:rsidR="007111EA" w:rsidRPr="001A343B">
        <w:rPr>
          <w:b/>
          <w:sz w:val="26"/>
          <w:szCs w:val="26"/>
        </w:rPr>
        <w:t xml:space="preserve">0211 Audiovizuální technika a mediální produkce </w:t>
      </w:r>
    </w:p>
    <w:p w14:paraId="1341C824" w14:textId="05B8362D" w:rsidR="00A62772" w:rsidRDefault="00A62772" w:rsidP="00D47447">
      <w:pPr>
        <w:jc w:val="both"/>
        <w:rPr>
          <w:b/>
          <w:sz w:val="26"/>
          <w:szCs w:val="26"/>
        </w:rPr>
      </w:pPr>
      <w:r>
        <w:rPr>
          <w:b/>
          <w:sz w:val="26"/>
          <w:szCs w:val="26"/>
        </w:rPr>
        <w:t>Stručné zdůvodnění:</w:t>
      </w:r>
    </w:p>
    <w:p w14:paraId="269DA7DA" w14:textId="179CF9CB" w:rsidR="009425FB" w:rsidRPr="00C036E9" w:rsidRDefault="009425FB" w:rsidP="00FB5596">
      <w:pPr>
        <w:ind w:right="-285"/>
        <w:jc w:val="both"/>
        <w:rPr>
          <w:sz w:val="20"/>
          <w:szCs w:val="20"/>
        </w:rPr>
      </w:pPr>
      <w:r w:rsidRPr="00C036E9">
        <w:rPr>
          <w:sz w:val="20"/>
          <w:szCs w:val="20"/>
        </w:rPr>
        <w:t xml:space="preserve">Ateliér Animovaná tvorba je již po dvě desetiletí pevnou součástí FMK, přičemž </w:t>
      </w:r>
      <w:r w:rsidR="002149B7" w:rsidRPr="00C036E9">
        <w:rPr>
          <w:sz w:val="20"/>
          <w:szCs w:val="20"/>
        </w:rPr>
        <w:t xml:space="preserve">v průběhu jeho </w:t>
      </w:r>
      <w:r w:rsidR="00980105" w:rsidRPr="00C036E9">
        <w:rPr>
          <w:sz w:val="20"/>
          <w:szCs w:val="20"/>
        </w:rPr>
        <w:t xml:space="preserve">nedávného </w:t>
      </w:r>
      <w:r w:rsidR="002149B7" w:rsidRPr="00C036E9">
        <w:rPr>
          <w:sz w:val="20"/>
          <w:szCs w:val="20"/>
        </w:rPr>
        <w:t>vývoje došlo k osamostatnění studijního programu (Teorie a praxe animované tvorby)</w:t>
      </w:r>
      <w:r w:rsidR="00980105" w:rsidRPr="00C036E9">
        <w:rPr>
          <w:sz w:val="20"/>
          <w:szCs w:val="20"/>
        </w:rPr>
        <w:t xml:space="preserve"> a nyní dochází k další redefinici programu </w:t>
      </w:r>
      <w:r w:rsidR="0016529B">
        <w:rPr>
          <w:sz w:val="20"/>
          <w:szCs w:val="20"/>
        </w:rPr>
        <w:br/>
      </w:r>
      <w:r w:rsidR="00980105" w:rsidRPr="00C036E9">
        <w:rPr>
          <w:sz w:val="20"/>
          <w:szCs w:val="20"/>
        </w:rPr>
        <w:t xml:space="preserve">a studijních plánů. Předložený </w:t>
      </w:r>
      <w:r w:rsidR="0090603A">
        <w:rPr>
          <w:sz w:val="20"/>
          <w:szCs w:val="20"/>
        </w:rPr>
        <w:t xml:space="preserve">bakalářský </w:t>
      </w:r>
      <w:r w:rsidR="0016529B">
        <w:rPr>
          <w:sz w:val="20"/>
          <w:szCs w:val="20"/>
        </w:rPr>
        <w:t xml:space="preserve">studijní </w:t>
      </w:r>
      <w:r w:rsidR="00980105" w:rsidRPr="00C036E9">
        <w:rPr>
          <w:sz w:val="20"/>
          <w:szCs w:val="20"/>
        </w:rPr>
        <w:t xml:space="preserve">program Animovaná tvorba ještě významněji reflektuje potřeby animačního průmyslu, světa praxe a vazby na její proměnlivost a rychlý vývoj, například v oblasti využívaných technologií. </w:t>
      </w:r>
      <w:r w:rsidR="007B119F" w:rsidRPr="00C036E9">
        <w:rPr>
          <w:sz w:val="20"/>
          <w:szCs w:val="20"/>
        </w:rPr>
        <w:t>V</w:t>
      </w:r>
      <w:r w:rsidR="00980105" w:rsidRPr="00C036E9">
        <w:rPr>
          <w:sz w:val="20"/>
          <w:szCs w:val="20"/>
        </w:rPr>
        <w:t> neposlední řadě klade ještě větší důraz na řemeslné dovednosti studentů, aby byli schopni najít v praxi (české i té mezinárodní) uplatnění.</w:t>
      </w:r>
    </w:p>
    <w:p w14:paraId="3F9D207B" w14:textId="409F186A" w:rsidR="00D73A2E" w:rsidRDefault="00D73A2E"/>
    <w:p w14:paraId="7B88083A" w14:textId="77777777" w:rsidR="00474343" w:rsidRDefault="00474343">
      <w:r>
        <w:br w:type="page"/>
      </w:r>
    </w:p>
    <w:tbl>
      <w:tblPr>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9"/>
        <w:gridCol w:w="49"/>
        <w:gridCol w:w="801"/>
        <w:gridCol w:w="567"/>
        <w:gridCol w:w="175"/>
        <w:gridCol w:w="392"/>
        <w:gridCol w:w="2443"/>
        <w:gridCol w:w="959"/>
        <w:gridCol w:w="567"/>
        <w:gridCol w:w="1026"/>
      </w:tblGrid>
      <w:tr w:rsidR="00B25A1E" w14:paraId="52D0F91E" w14:textId="77777777" w:rsidTr="0079131C">
        <w:tc>
          <w:tcPr>
            <w:tcW w:w="10098" w:type="dxa"/>
            <w:gridSpan w:val="10"/>
            <w:tcBorders>
              <w:bottom w:val="double" w:sz="4" w:space="0" w:color="auto"/>
            </w:tcBorders>
            <w:shd w:val="clear" w:color="auto" w:fill="BDD6EE"/>
          </w:tcPr>
          <w:p w14:paraId="47C7B0A8" w14:textId="28A5BBA9" w:rsidR="00B25A1E" w:rsidRDefault="00B25A1E" w:rsidP="00B25A1E">
            <w:pPr>
              <w:jc w:val="both"/>
              <w:rPr>
                <w:b/>
                <w:sz w:val="28"/>
              </w:rPr>
            </w:pPr>
            <w:r>
              <w:rPr>
                <w:b/>
                <w:sz w:val="28"/>
              </w:rPr>
              <w:lastRenderedPageBreak/>
              <w:t xml:space="preserve">B-I – </w:t>
            </w:r>
            <w:r>
              <w:rPr>
                <w:b/>
                <w:sz w:val="26"/>
                <w:szCs w:val="26"/>
              </w:rPr>
              <w:t>Charakteristika studijního programu</w:t>
            </w:r>
          </w:p>
        </w:tc>
      </w:tr>
      <w:tr w:rsidR="00B25A1E" w14:paraId="05DEAC0B" w14:textId="77777777" w:rsidTr="0079131C">
        <w:tc>
          <w:tcPr>
            <w:tcW w:w="3168" w:type="dxa"/>
            <w:gridSpan w:val="2"/>
            <w:tcBorders>
              <w:bottom w:val="single" w:sz="2" w:space="0" w:color="auto"/>
            </w:tcBorders>
            <w:shd w:val="clear" w:color="auto" w:fill="F7CAAC"/>
          </w:tcPr>
          <w:p w14:paraId="35F1D6CE" w14:textId="77777777" w:rsidR="00B25A1E" w:rsidRPr="00C036E9" w:rsidRDefault="00B25A1E" w:rsidP="00160D65">
            <w:pPr>
              <w:rPr>
                <w:b/>
                <w:sz w:val="20"/>
                <w:szCs w:val="20"/>
              </w:rPr>
            </w:pPr>
            <w:r w:rsidRPr="00C036E9">
              <w:rPr>
                <w:b/>
                <w:sz w:val="20"/>
                <w:szCs w:val="20"/>
              </w:rPr>
              <w:t>Název studijního programu</w:t>
            </w:r>
          </w:p>
        </w:tc>
        <w:tc>
          <w:tcPr>
            <w:tcW w:w="6930" w:type="dxa"/>
            <w:gridSpan w:val="8"/>
            <w:tcBorders>
              <w:bottom w:val="single" w:sz="2" w:space="0" w:color="auto"/>
            </w:tcBorders>
          </w:tcPr>
          <w:p w14:paraId="19CA6DB0" w14:textId="179AB9C1" w:rsidR="00B25A1E" w:rsidRPr="00C036E9" w:rsidRDefault="00823D88" w:rsidP="00B25A1E">
            <w:pPr>
              <w:rPr>
                <w:sz w:val="20"/>
                <w:szCs w:val="20"/>
              </w:rPr>
            </w:pPr>
            <w:r w:rsidRPr="00C036E9">
              <w:rPr>
                <w:sz w:val="20"/>
                <w:szCs w:val="20"/>
              </w:rPr>
              <w:t>Animovaná tvorba</w:t>
            </w:r>
          </w:p>
        </w:tc>
      </w:tr>
      <w:tr w:rsidR="00B25A1E" w14:paraId="6D19D8A7" w14:textId="77777777" w:rsidTr="0079131C">
        <w:tc>
          <w:tcPr>
            <w:tcW w:w="3168" w:type="dxa"/>
            <w:gridSpan w:val="2"/>
            <w:tcBorders>
              <w:bottom w:val="single" w:sz="2" w:space="0" w:color="auto"/>
            </w:tcBorders>
            <w:shd w:val="clear" w:color="auto" w:fill="F7CAAC"/>
          </w:tcPr>
          <w:p w14:paraId="4A7AD0D3" w14:textId="77777777" w:rsidR="00B25A1E" w:rsidRPr="00C036E9" w:rsidRDefault="00B25A1E" w:rsidP="00160D65">
            <w:pPr>
              <w:rPr>
                <w:b/>
                <w:sz w:val="20"/>
                <w:szCs w:val="20"/>
              </w:rPr>
            </w:pPr>
            <w:r w:rsidRPr="00C036E9">
              <w:rPr>
                <w:b/>
                <w:sz w:val="20"/>
                <w:szCs w:val="20"/>
              </w:rPr>
              <w:t>Typ studijního programu</w:t>
            </w:r>
          </w:p>
        </w:tc>
        <w:tc>
          <w:tcPr>
            <w:tcW w:w="6930" w:type="dxa"/>
            <w:gridSpan w:val="8"/>
            <w:tcBorders>
              <w:bottom w:val="single" w:sz="2" w:space="0" w:color="auto"/>
            </w:tcBorders>
          </w:tcPr>
          <w:p w14:paraId="64AA1CA5" w14:textId="77777777" w:rsidR="00B25A1E" w:rsidRPr="00C036E9" w:rsidRDefault="00B25A1E" w:rsidP="00B25A1E">
            <w:pPr>
              <w:rPr>
                <w:sz w:val="20"/>
                <w:szCs w:val="20"/>
              </w:rPr>
            </w:pPr>
            <w:r w:rsidRPr="00C036E9">
              <w:rPr>
                <w:sz w:val="20"/>
                <w:szCs w:val="20"/>
              </w:rPr>
              <w:t xml:space="preserve">bakalářský </w:t>
            </w:r>
          </w:p>
        </w:tc>
      </w:tr>
      <w:tr w:rsidR="00B25A1E" w14:paraId="4E57FD91" w14:textId="77777777" w:rsidTr="0079131C">
        <w:tc>
          <w:tcPr>
            <w:tcW w:w="3168" w:type="dxa"/>
            <w:gridSpan w:val="2"/>
            <w:tcBorders>
              <w:bottom w:val="single" w:sz="2" w:space="0" w:color="auto"/>
            </w:tcBorders>
            <w:shd w:val="clear" w:color="auto" w:fill="F7CAAC"/>
          </w:tcPr>
          <w:p w14:paraId="13998265" w14:textId="77777777" w:rsidR="00B25A1E" w:rsidRPr="00C036E9" w:rsidRDefault="00B25A1E" w:rsidP="00160D65">
            <w:pPr>
              <w:rPr>
                <w:b/>
                <w:sz w:val="20"/>
                <w:szCs w:val="20"/>
              </w:rPr>
            </w:pPr>
            <w:r w:rsidRPr="00C036E9">
              <w:rPr>
                <w:b/>
                <w:sz w:val="20"/>
                <w:szCs w:val="20"/>
              </w:rPr>
              <w:t>Profil studijního programu</w:t>
            </w:r>
          </w:p>
        </w:tc>
        <w:tc>
          <w:tcPr>
            <w:tcW w:w="6930" w:type="dxa"/>
            <w:gridSpan w:val="8"/>
            <w:tcBorders>
              <w:bottom w:val="single" w:sz="2" w:space="0" w:color="auto"/>
            </w:tcBorders>
          </w:tcPr>
          <w:p w14:paraId="032C1CC2" w14:textId="77777777" w:rsidR="00B25A1E" w:rsidRPr="00C036E9" w:rsidRDefault="00B25A1E" w:rsidP="00B25A1E">
            <w:pPr>
              <w:rPr>
                <w:sz w:val="20"/>
                <w:szCs w:val="20"/>
              </w:rPr>
            </w:pPr>
            <w:r w:rsidRPr="00C036E9">
              <w:rPr>
                <w:sz w:val="20"/>
                <w:szCs w:val="20"/>
              </w:rPr>
              <w:t>profesně zaměřený</w:t>
            </w:r>
          </w:p>
        </w:tc>
      </w:tr>
      <w:tr w:rsidR="00B25A1E" w14:paraId="71AE9D17" w14:textId="77777777" w:rsidTr="0079131C">
        <w:tc>
          <w:tcPr>
            <w:tcW w:w="3168" w:type="dxa"/>
            <w:gridSpan w:val="2"/>
            <w:tcBorders>
              <w:bottom w:val="single" w:sz="2" w:space="0" w:color="auto"/>
            </w:tcBorders>
            <w:shd w:val="clear" w:color="auto" w:fill="F7CAAC"/>
          </w:tcPr>
          <w:p w14:paraId="20A77B46" w14:textId="77777777" w:rsidR="00B25A1E" w:rsidRPr="00C036E9" w:rsidRDefault="00B25A1E" w:rsidP="00160D65">
            <w:pPr>
              <w:rPr>
                <w:b/>
                <w:sz w:val="20"/>
                <w:szCs w:val="20"/>
              </w:rPr>
            </w:pPr>
            <w:r w:rsidRPr="00C036E9">
              <w:rPr>
                <w:b/>
                <w:sz w:val="20"/>
                <w:szCs w:val="20"/>
              </w:rPr>
              <w:t>Forma studia</w:t>
            </w:r>
          </w:p>
        </w:tc>
        <w:tc>
          <w:tcPr>
            <w:tcW w:w="6930" w:type="dxa"/>
            <w:gridSpan w:val="8"/>
            <w:tcBorders>
              <w:bottom w:val="single" w:sz="2" w:space="0" w:color="auto"/>
            </w:tcBorders>
          </w:tcPr>
          <w:p w14:paraId="5430DD82" w14:textId="77777777" w:rsidR="00B25A1E" w:rsidRPr="00C036E9" w:rsidRDefault="00B25A1E" w:rsidP="00B25A1E">
            <w:pPr>
              <w:rPr>
                <w:sz w:val="20"/>
                <w:szCs w:val="20"/>
              </w:rPr>
            </w:pPr>
            <w:r w:rsidRPr="00C036E9">
              <w:rPr>
                <w:sz w:val="20"/>
                <w:szCs w:val="20"/>
              </w:rPr>
              <w:t xml:space="preserve">prezenční </w:t>
            </w:r>
          </w:p>
        </w:tc>
      </w:tr>
      <w:tr w:rsidR="00B25A1E" w14:paraId="6339672A" w14:textId="77777777" w:rsidTr="0079131C">
        <w:tc>
          <w:tcPr>
            <w:tcW w:w="3168" w:type="dxa"/>
            <w:gridSpan w:val="2"/>
            <w:tcBorders>
              <w:bottom w:val="single" w:sz="2" w:space="0" w:color="auto"/>
            </w:tcBorders>
            <w:shd w:val="clear" w:color="auto" w:fill="F7CAAC"/>
          </w:tcPr>
          <w:p w14:paraId="52CD6587" w14:textId="77777777" w:rsidR="00B25A1E" w:rsidRPr="00C036E9" w:rsidRDefault="00B25A1E" w:rsidP="00160D65">
            <w:pPr>
              <w:rPr>
                <w:b/>
                <w:sz w:val="20"/>
                <w:szCs w:val="20"/>
              </w:rPr>
            </w:pPr>
            <w:r w:rsidRPr="00C036E9">
              <w:rPr>
                <w:b/>
                <w:sz w:val="20"/>
                <w:szCs w:val="20"/>
              </w:rPr>
              <w:t>Standardní doba studia</w:t>
            </w:r>
          </w:p>
        </w:tc>
        <w:tc>
          <w:tcPr>
            <w:tcW w:w="6930" w:type="dxa"/>
            <w:gridSpan w:val="8"/>
            <w:tcBorders>
              <w:bottom w:val="single" w:sz="2" w:space="0" w:color="auto"/>
            </w:tcBorders>
          </w:tcPr>
          <w:p w14:paraId="2CBCD4B8" w14:textId="741FB1AB" w:rsidR="00B25A1E" w:rsidRPr="00C036E9" w:rsidRDefault="00823D88" w:rsidP="00B25A1E">
            <w:pPr>
              <w:rPr>
                <w:sz w:val="20"/>
                <w:szCs w:val="20"/>
              </w:rPr>
            </w:pPr>
            <w:r w:rsidRPr="00C036E9">
              <w:rPr>
                <w:sz w:val="20"/>
                <w:szCs w:val="20"/>
              </w:rPr>
              <w:t>4</w:t>
            </w:r>
            <w:r w:rsidR="00B25A1E" w:rsidRPr="00C036E9">
              <w:rPr>
                <w:sz w:val="20"/>
                <w:szCs w:val="20"/>
              </w:rPr>
              <w:t xml:space="preserve"> roky</w:t>
            </w:r>
          </w:p>
        </w:tc>
      </w:tr>
      <w:tr w:rsidR="00B25A1E" w14:paraId="17B65D45" w14:textId="77777777" w:rsidTr="0079131C">
        <w:tc>
          <w:tcPr>
            <w:tcW w:w="3168" w:type="dxa"/>
            <w:gridSpan w:val="2"/>
            <w:tcBorders>
              <w:bottom w:val="single" w:sz="2" w:space="0" w:color="auto"/>
            </w:tcBorders>
            <w:shd w:val="clear" w:color="auto" w:fill="F7CAAC"/>
          </w:tcPr>
          <w:p w14:paraId="2C37ABAC" w14:textId="77777777" w:rsidR="00B25A1E" w:rsidRPr="00C036E9" w:rsidRDefault="00B25A1E" w:rsidP="00160D65">
            <w:pPr>
              <w:rPr>
                <w:b/>
                <w:sz w:val="20"/>
                <w:szCs w:val="20"/>
              </w:rPr>
            </w:pPr>
            <w:r w:rsidRPr="00C036E9">
              <w:rPr>
                <w:b/>
                <w:sz w:val="20"/>
                <w:szCs w:val="20"/>
              </w:rPr>
              <w:t>Jazyk studia</w:t>
            </w:r>
          </w:p>
        </w:tc>
        <w:tc>
          <w:tcPr>
            <w:tcW w:w="6930" w:type="dxa"/>
            <w:gridSpan w:val="8"/>
            <w:tcBorders>
              <w:bottom w:val="single" w:sz="2" w:space="0" w:color="auto"/>
            </w:tcBorders>
          </w:tcPr>
          <w:p w14:paraId="6EC1B129" w14:textId="77777777" w:rsidR="00B25A1E" w:rsidRPr="00C036E9" w:rsidRDefault="00B25A1E" w:rsidP="00B25A1E">
            <w:pPr>
              <w:rPr>
                <w:sz w:val="20"/>
                <w:szCs w:val="20"/>
              </w:rPr>
            </w:pPr>
            <w:r w:rsidRPr="00C036E9">
              <w:rPr>
                <w:sz w:val="20"/>
                <w:szCs w:val="20"/>
              </w:rPr>
              <w:t>český</w:t>
            </w:r>
          </w:p>
        </w:tc>
      </w:tr>
      <w:tr w:rsidR="00B25A1E" w14:paraId="65E34F9C" w14:textId="77777777" w:rsidTr="0079131C">
        <w:tc>
          <w:tcPr>
            <w:tcW w:w="3168" w:type="dxa"/>
            <w:gridSpan w:val="2"/>
            <w:tcBorders>
              <w:bottom w:val="single" w:sz="2" w:space="0" w:color="auto"/>
            </w:tcBorders>
            <w:shd w:val="clear" w:color="auto" w:fill="F7CAAC"/>
          </w:tcPr>
          <w:p w14:paraId="4A24DEC8" w14:textId="77777777" w:rsidR="00B25A1E" w:rsidRPr="00C036E9" w:rsidRDefault="00B25A1E" w:rsidP="00160D65">
            <w:pPr>
              <w:rPr>
                <w:b/>
                <w:sz w:val="20"/>
                <w:szCs w:val="20"/>
              </w:rPr>
            </w:pPr>
            <w:r w:rsidRPr="00C036E9">
              <w:rPr>
                <w:b/>
                <w:sz w:val="20"/>
                <w:szCs w:val="20"/>
              </w:rPr>
              <w:t>Udělovaný akademický titul</w:t>
            </w:r>
          </w:p>
        </w:tc>
        <w:tc>
          <w:tcPr>
            <w:tcW w:w="6930" w:type="dxa"/>
            <w:gridSpan w:val="8"/>
            <w:tcBorders>
              <w:bottom w:val="single" w:sz="2" w:space="0" w:color="auto"/>
            </w:tcBorders>
          </w:tcPr>
          <w:p w14:paraId="038379C6" w14:textId="77777777" w:rsidR="00B25A1E" w:rsidRPr="00C036E9" w:rsidRDefault="00B25A1E" w:rsidP="00B25A1E">
            <w:pPr>
              <w:rPr>
                <w:sz w:val="20"/>
                <w:szCs w:val="20"/>
              </w:rPr>
            </w:pPr>
            <w:r w:rsidRPr="00C036E9">
              <w:rPr>
                <w:sz w:val="20"/>
                <w:szCs w:val="20"/>
              </w:rPr>
              <w:t>bakalář umění (BcA.)</w:t>
            </w:r>
          </w:p>
        </w:tc>
      </w:tr>
      <w:tr w:rsidR="00B25A1E" w14:paraId="4FECBF46" w14:textId="77777777" w:rsidTr="0079131C">
        <w:tc>
          <w:tcPr>
            <w:tcW w:w="3168" w:type="dxa"/>
            <w:gridSpan w:val="2"/>
            <w:tcBorders>
              <w:bottom w:val="single" w:sz="2" w:space="0" w:color="auto"/>
            </w:tcBorders>
            <w:shd w:val="clear" w:color="auto" w:fill="F7CAAC"/>
          </w:tcPr>
          <w:p w14:paraId="5C71F3BB" w14:textId="77777777" w:rsidR="00B25A1E" w:rsidRPr="00C036E9" w:rsidRDefault="00B25A1E" w:rsidP="00160D65">
            <w:pPr>
              <w:rPr>
                <w:b/>
                <w:sz w:val="20"/>
                <w:szCs w:val="20"/>
              </w:rPr>
            </w:pPr>
            <w:r w:rsidRPr="00C036E9">
              <w:rPr>
                <w:b/>
                <w:sz w:val="20"/>
                <w:szCs w:val="20"/>
              </w:rPr>
              <w:t>Rigorózní řízení</w:t>
            </w:r>
          </w:p>
        </w:tc>
        <w:tc>
          <w:tcPr>
            <w:tcW w:w="1543" w:type="dxa"/>
            <w:gridSpan w:val="3"/>
            <w:tcBorders>
              <w:bottom w:val="single" w:sz="2" w:space="0" w:color="auto"/>
            </w:tcBorders>
          </w:tcPr>
          <w:p w14:paraId="1AA02188" w14:textId="77777777" w:rsidR="00B25A1E" w:rsidRPr="00C036E9" w:rsidRDefault="00B25A1E" w:rsidP="00B25A1E">
            <w:pPr>
              <w:rPr>
                <w:sz w:val="20"/>
                <w:szCs w:val="20"/>
              </w:rPr>
            </w:pPr>
            <w:r w:rsidRPr="00C036E9">
              <w:rPr>
                <w:sz w:val="20"/>
                <w:szCs w:val="20"/>
              </w:rPr>
              <w:t>ne</w:t>
            </w:r>
          </w:p>
        </w:tc>
        <w:tc>
          <w:tcPr>
            <w:tcW w:w="2835" w:type="dxa"/>
            <w:gridSpan w:val="2"/>
            <w:tcBorders>
              <w:bottom w:val="single" w:sz="2" w:space="0" w:color="auto"/>
            </w:tcBorders>
            <w:shd w:val="clear" w:color="auto" w:fill="F7CAAC"/>
          </w:tcPr>
          <w:p w14:paraId="0C3314A8" w14:textId="77777777" w:rsidR="00B25A1E" w:rsidRPr="00C036E9" w:rsidRDefault="00B25A1E" w:rsidP="00B25A1E">
            <w:pPr>
              <w:rPr>
                <w:b/>
                <w:bCs/>
                <w:sz w:val="20"/>
                <w:szCs w:val="20"/>
              </w:rPr>
            </w:pPr>
            <w:r w:rsidRPr="00C036E9">
              <w:rPr>
                <w:b/>
                <w:bCs/>
                <w:sz w:val="20"/>
                <w:szCs w:val="20"/>
              </w:rPr>
              <w:t>Udělovaný akademický titul</w:t>
            </w:r>
          </w:p>
        </w:tc>
        <w:tc>
          <w:tcPr>
            <w:tcW w:w="2552" w:type="dxa"/>
            <w:gridSpan w:val="3"/>
            <w:tcBorders>
              <w:bottom w:val="single" w:sz="2" w:space="0" w:color="auto"/>
            </w:tcBorders>
          </w:tcPr>
          <w:p w14:paraId="1EAC37FE" w14:textId="77777777" w:rsidR="00B25A1E" w:rsidRPr="00C036E9" w:rsidRDefault="00B25A1E" w:rsidP="00B25A1E">
            <w:pPr>
              <w:rPr>
                <w:sz w:val="20"/>
                <w:szCs w:val="20"/>
              </w:rPr>
            </w:pPr>
          </w:p>
        </w:tc>
      </w:tr>
      <w:tr w:rsidR="00B25A1E" w14:paraId="2A2926C5" w14:textId="77777777" w:rsidTr="0079131C">
        <w:tc>
          <w:tcPr>
            <w:tcW w:w="3168" w:type="dxa"/>
            <w:gridSpan w:val="2"/>
            <w:tcBorders>
              <w:bottom w:val="single" w:sz="2" w:space="0" w:color="auto"/>
            </w:tcBorders>
            <w:shd w:val="clear" w:color="auto" w:fill="F7CAAC"/>
          </w:tcPr>
          <w:p w14:paraId="4872BC84" w14:textId="77777777" w:rsidR="00B25A1E" w:rsidRPr="00C036E9" w:rsidRDefault="00B25A1E" w:rsidP="00160D65">
            <w:pPr>
              <w:rPr>
                <w:b/>
                <w:sz w:val="20"/>
                <w:szCs w:val="20"/>
              </w:rPr>
            </w:pPr>
            <w:r w:rsidRPr="00C036E9">
              <w:rPr>
                <w:b/>
                <w:sz w:val="20"/>
                <w:szCs w:val="20"/>
              </w:rPr>
              <w:t>Garant studijního programu</w:t>
            </w:r>
          </w:p>
        </w:tc>
        <w:tc>
          <w:tcPr>
            <w:tcW w:w="6930" w:type="dxa"/>
            <w:gridSpan w:val="8"/>
            <w:tcBorders>
              <w:bottom w:val="single" w:sz="2" w:space="0" w:color="auto"/>
            </w:tcBorders>
          </w:tcPr>
          <w:p w14:paraId="74B6F6DB" w14:textId="151459FB" w:rsidR="00B25A1E" w:rsidRPr="00C036E9" w:rsidRDefault="00823D88" w:rsidP="00B25A1E">
            <w:pPr>
              <w:rPr>
                <w:sz w:val="20"/>
                <w:szCs w:val="20"/>
              </w:rPr>
            </w:pPr>
            <w:r w:rsidRPr="00C036E9">
              <w:rPr>
                <w:sz w:val="20"/>
                <w:szCs w:val="20"/>
              </w:rPr>
              <w:t>Mgr. Lukáš Gregor, Ph.D.</w:t>
            </w:r>
          </w:p>
        </w:tc>
      </w:tr>
      <w:tr w:rsidR="00B25A1E" w14:paraId="3A8553F8" w14:textId="77777777" w:rsidTr="0079131C">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07C12D1C" w14:textId="77777777" w:rsidR="00B25A1E" w:rsidRPr="00C036E9" w:rsidRDefault="00B25A1E" w:rsidP="00160D65">
            <w:pPr>
              <w:rPr>
                <w:b/>
                <w:sz w:val="20"/>
                <w:szCs w:val="20"/>
              </w:rPr>
            </w:pPr>
            <w:r w:rsidRPr="00C036E9">
              <w:rPr>
                <w:b/>
                <w:sz w:val="20"/>
                <w:szCs w:val="20"/>
              </w:rPr>
              <w:t>Zaměření na přípravu k výkonu regulovaného povolání</w:t>
            </w:r>
          </w:p>
        </w:tc>
        <w:tc>
          <w:tcPr>
            <w:tcW w:w="6930" w:type="dxa"/>
            <w:gridSpan w:val="8"/>
            <w:tcBorders>
              <w:top w:val="single" w:sz="2" w:space="0" w:color="auto"/>
              <w:left w:val="single" w:sz="2" w:space="0" w:color="auto"/>
              <w:bottom w:val="single" w:sz="2" w:space="0" w:color="auto"/>
              <w:right w:val="single" w:sz="2" w:space="0" w:color="auto"/>
            </w:tcBorders>
          </w:tcPr>
          <w:p w14:paraId="18EC40F9" w14:textId="77777777" w:rsidR="00B25A1E" w:rsidRPr="00C036E9" w:rsidRDefault="00B25A1E" w:rsidP="00B25A1E">
            <w:pPr>
              <w:rPr>
                <w:sz w:val="20"/>
                <w:szCs w:val="20"/>
              </w:rPr>
            </w:pPr>
            <w:r w:rsidRPr="00C036E9">
              <w:rPr>
                <w:sz w:val="20"/>
                <w:szCs w:val="20"/>
              </w:rPr>
              <w:t>ne</w:t>
            </w:r>
          </w:p>
        </w:tc>
      </w:tr>
      <w:tr w:rsidR="00B25A1E" w14:paraId="0BA252AA" w14:textId="77777777" w:rsidTr="0079131C">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27F31DD2" w14:textId="77777777" w:rsidR="00B25A1E" w:rsidRPr="00C036E9" w:rsidRDefault="00B25A1E" w:rsidP="00160D65">
            <w:pPr>
              <w:rPr>
                <w:b/>
                <w:sz w:val="20"/>
                <w:szCs w:val="20"/>
              </w:rPr>
            </w:pPr>
            <w:r w:rsidRPr="00C036E9">
              <w:rPr>
                <w:b/>
                <w:sz w:val="20"/>
                <w:szCs w:val="20"/>
              </w:rPr>
              <w:t xml:space="preserve">Zaměření na přípravu odborníků z oblasti bezpečnosti České republiky </w:t>
            </w:r>
          </w:p>
        </w:tc>
        <w:tc>
          <w:tcPr>
            <w:tcW w:w="6930" w:type="dxa"/>
            <w:gridSpan w:val="8"/>
            <w:tcBorders>
              <w:top w:val="single" w:sz="2" w:space="0" w:color="auto"/>
              <w:left w:val="single" w:sz="2" w:space="0" w:color="auto"/>
              <w:bottom w:val="single" w:sz="2" w:space="0" w:color="auto"/>
              <w:right w:val="single" w:sz="2" w:space="0" w:color="auto"/>
            </w:tcBorders>
          </w:tcPr>
          <w:p w14:paraId="34CBDB21" w14:textId="1529EC68" w:rsidR="00B25A1E" w:rsidRPr="00C036E9" w:rsidRDefault="00B25A1E" w:rsidP="00B25A1E">
            <w:pPr>
              <w:rPr>
                <w:sz w:val="20"/>
                <w:szCs w:val="20"/>
              </w:rPr>
            </w:pPr>
            <w:r w:rsidRPr="00C036E9">
              <w:rPr>
                <w:sz w:val="20"/>
                <w:szCs w:val="20"/>
              </w:rPr>
              <w:t>ne</w:t>
            </w:r>
          </w:p>
        </w:tc>
      </w:tr>
      <w:tr w:rsidR="00B25A1E" w14:paraId="4C8C7BA4" w14:textId="77777777" w:rsidTr="0079131C">
        <w:trPr>
          <w:trHeight w:val="176"/>
        </w:trPr>
        <w:tc>
          <w:tcPr>
            <w:tcW w:w="3168" w:type="dxa"/>
            <w:gridSpan w:val="2"/>
            <w:tcBorders>
              <w:top w:val="single" w:sz="2" w:space="0" w:color="auto"/>
              <w:left w:val="single" w:sz="2" w:space="0" w:color="auto"/>
              <w:bottom w:val="single" w:sz="2" w:space="0" w:color="auto"/>
              <w:right w:val="single" w:sz="2" w:space="0" w:color="auto"/>
            </w:tcBorders>
            <w:shd w:val="clear" w:color="auto" w:fill="F7CAAC"/>
          </w:tcPr>
          <w:p w14:paraId="6D49F6C8" w14:textId="77777777" w:rsidR="00B25A1E" w:rsidRPr="00C036E9" w:rsidRDefault="00B25A1E" w:rsidP="00160D65">
            <w:pPr>
              <w:rPr>
                <w:b/>
                <w:sz w:val="20"/>
                <w:szCs w:val="20"/>
              </w:rPr>
            </w:pPr>
            <w:r w:rsidRPr="00C036E9">
              <w:rPr>
                <w:b/>
                <w:sz w:val="20"/>
                <w:szCs w:val="20"/>
              </w:rPr>
              <w:t>Uznávací orgán</w:t>
            </w:r>
          </w:p>
        </w:tc>
        <w:tc>
          <w:tcPr>
            <w:tcW w:w="6930" w:type="dxa"/>
            <w:gridSpan w:val="8"/>
            <w:tcBorders>
              <w:top w:val="single" w:sz="2" w:space="0" w:color="auto"/>
              <w:left w:val="single" w:sz="2" w:space="0" w:color="auto"/>
              <w:bottom w:val="single" w:sz="2" w:space="0" w:color="auto"/>
              <w:right w:val="single" w:sz="2" w:space="0" w:color="auto"/>
            </w:tcBorders>
          </w:tcPr>
          <w:p w14:paraId="498D4B3F" w14:textId="34C2C5E5" w:rsidR="001B5ED8" w:rsidRPr="00C036E9" w:rsidRDefault="001B5ED8" w:rsidP="00C036E9">
            <w:pPr>
              <w:rPr>
                <w:sz w:val="20"/>
                <w:szCs w:val="20"/>
              </w:rPr>
            </w:pPr>
          </w:p>
        </w:tc>
      </w:tr>
      <w:tr w:rsidR="00B25A1E" w14:paraId="19EB3E79" w14:textId="77777777" w:rsidTr="0079131C">
        <w:tc>
          <w:tcPr>
            <w:tcW w:w="10098" w:type="dxa"/>
            <w:gridSpan w:val="10"/>
            <w:tcBorders>
              <w:top w:val="single" w:sz="2" w:space="0" w:color="auto"/>
            </w:tcBorders>
            <w:shd w:val="clear" w:color="auto" w:fill="F7CAAC"/>
          </w:tcPr>
          <w:p w14:paraId="44700E8E" w14:textId="77777777" w:rsidR="00B25A1E" w:rsidRPr="00C036E9" w:rsidRDefault="00B25A1E" w:rsidP="00B25A1E">
            <w:pPr>
              <w:jc w:val="both"/>
              <w:rPr>
                <w:sz w:val="20"/>
                <w:szCs w:val="20"/>
              </w:rPr>
            </w:pPr>
            <w:r w:rsidRPr="00C036E9">
              <w:rPr>
                <w:b/>
                <w:sz w:val="20"/>
                <w:szCs w:val="20"/>
              </w:rPr>
              <w:t>Oblast(i) vzdělávání a u kombinovaného studijního programu podíl jednotlivých oblastí vzdělávání v %</w:t>
            </w:r>
          </w:p>
        </w:tc>
      </w:tr>
      <w:tr w:rsidR="00B25A1E" w14:paraId="5238B27D" w14:textId="77777777" w:rsidTr="0079131C">
        <w:trPr>
          <w:trHeight w:val="405"/>
        </w:trPr>
        <w:tc>
          <w:tcPr>
            <w:tcW w:w="10098" w:type="dxa"/>
            <w:gridSpan w:val="10"/>
            <w:shd w:val="clear" w:color="auto" w:fill="FFFFFF"/>
          </w:tcPr>
          <w:p w14:paraId="2D5FE09D" w14:textId="096F0C37" w:rsidR="00B25A1E" w:rsidRPr="00C036E9" w:rsidRDefault="00B25A1E" w:rsidP="006E10EF">
            <w:pPr>
              <w:spacing w:before="120" w:after="120"/>
              <w:rPr>
                <w:sz w:val="20"/>
                <w:szCs w:val="20"/>
              </w:rPr>
            </w:pPr>
            <w:r w:rsidRPr="00C036E9">
              <w:rPr>
                <w:sz w:val="20"/>
                <w:szCs w:val="20"/>
              </w:rPr>
              <w:t xml:space="preserve">Oblast vzdělávání </w:t>
            </w:r>
            <w:r w:rsidRPr="00C036E9">
              <w:rPr>
                <w:b/>
                <w:bCs/>
                <w:sz w:val="20"/>
                <w:szCs w:val="20"/>
              </w:rPr>
              <w:t>Umění</w:t>
            </w:r>
            <w:r w:rsidRPr="00C036E9">
              <w:rPr>
                <w:sz w:val="20"/>
                <w:szCs w:val="20"/>
              </w:rPr>
              <w:t xml:space="preserve"> (100 %)</w:t>
            </w:r>
          </w:p>
        </w:tc>
      </w:tr>
      <w:tr w:rsidR="00B25A1E" w14:paraId="5D19F1BD" w14:textId="77777777" w:rsidTr="0079131C">
        <w:trPr>
          <w:trHeight w:val="70"/>
        </w:trPr>
        <w:tc>
          <w:tcPr>
            <w:tcW w:w="10098" w:type="dxa"/>
            <w:gridSpan w:val="10"/>
            <w:shd w:val="clear" w:color="auto" w:fill="F7CAAC"/>
          </w:tcPr>
          <w:p w14:paraId="64243BE0" w14:textId="77777777" w:rsidR="00B25A1E" w:rsidRPr="00C036E9" w:rsidRDefault="00B25A1E" w:rsidP="00B25A1E">
            <w:pPr>
              <w:rPr>
                <w:sz w:val="20"/>
                <w:szCs w:val="20"/>
              </w:rPr>
            </w:pPr>
            <w:r w:rsidRPr="00C036E9">
              <w:rPr>
                <w:b/>
                <w:sz w:val="20"/>
                <w:szCs w:val="20"/>
              </w:rPr>
              <w:t>Cíle studia ve studijním programu</w:t>
            </w:r>
          </w:p>
        </w:tc>
      </w:tr>
      <w:tr w:rsidR="00EC09C5" w14:paraId="6992DFF9" w14:textId="77777777" w:rsidTr="0079131C">
        <w:trPr>
          <w:trHeight w:val="432"/>
        </w:trPr>
        <w:tc>
          <w:tcPr>
            <w:tcW w:w="10098" w:type="dxa"/>
            <w:gridSpan w:val="10"/>
            <w:shd w:val="clear" w:color="auto" w:fill="FFFFFF"/>
          </w:tcPr>
          <w:p w14:paraId="4AB5DCEA" w14:textId="0E2D5117" w:rsidR="00EC09C5" w:rsidRPr="00AD03E5" w:rsidRDefault="00253303" w:rsidP="005D5D51">
            <w:pPr>
              <w:spacing w:before="120" w:after="120"/>
              <w:jc w:val="both"/>
              <w:rPr>
                <w:sz w:val="20"/>
                <w:szCs w:val="20"/>
              </w:rPr>
            </w:pPr>
            <w:r w:rsidRPr="00DA216A">
              <w:rPr>
                <w:sz w:val="20"/>
                <w:szCs w:val="20"/>
              </w:rPr>
              <w:t xml:space="preserve">Bakalářský studijní program (dále také „BSP“) </w:t>
            </w:r>
            <w:r>
              <w:rPr>
                <w:sz w:val="20"/>
                <w:szCs w:val="20"/>
              </w:rPr>
              <w:t>Animovaná tvorba</w:t>
            </w:r>
            <w:r w:rsidRPr="00DA216A">
              <w:rPr>
                <w:sz w:val="20"/>
                <w:szCs w:val="20"/>
              </w:rPr>
              <w:t xml:space="preserve"> (dále také „</w:t>
            </w:r>
            <w:r w:rsidR="00B83204">
              <w:rPr>
                <w:sz w:val="20"/>
                <w:szCs w:val="20"/>
              </w:rPr>
              <w:t>ANT</w:t>
            </w:r>
            <w:r w:rsidRPr="00DA216A">
              <w:rPr>
                <w:sz w:val="20"/>
                <w:szCs w:val="20"/>
              </w:rPr>
              <w:t>“) je z hlediska typu, formy a profilu absolventa v souladu se Strategickým záměrem Univerzity Tomáše Bati ve Zlíně na období 21+</w:t>
            </w:r>
            <w:r w:rsidRPr="00DA216A">
              <w:rPr>
                <w:rStyle w:val="Znakapoznpodarou"/>
                <w:sz w:val="20"/>
                <w:szCs w:val="20"/>
              </w:rPr>
              <w:footnoteReference w:id="1"/>
            </w:r>
            <w:r w:rsidRPr="00DA216A">
              <w:rPr>
                <w:sz w:val="20"/>
                <w:szCs w:val="20"/>
              </w:rPr>
              <w:t>, Plánem realizace strategického záměru Fakulty multimediálních komunikací (dále také „FMK“) Univerzity Tomáše Bati ve Zlíně (dále také „UTB“) na období 21+ pro rok 2022</w:t>
            </w:r>
            <w:r w:rsidRPr="00DA216A">
              <w:rPr>
                <w:rStyle w:val="Znakapoznpodarou"/>
                <w:sz w:val="20"/>
                <w:szCs w:val="20"/>
              </w:rPr>
              <w:footnoteReference w:id="2"/>
            </w:r>
            <w:r w:rsidRPr="00DA216A">
              <w:rPr>
                <w:sz w:val="20"/>
                <w:szCs w:val="20"/>
              </w:rPr>
              <w:t xml:space="preserve"> a ostatními strategickými dokumenty vysoké školy.</w:t>
            </w:r>
            <w:r w:rsidRPr="00021361">
              <w:t xml:space="preserve"> </w:t>
            </w:r>
            <w:r w:rsidR="00EC09C5" w:rsidRPr="00CD1016">
              <w:rPr>
                <w:sz w:val="20"/>
                <w:szCs w:val="20"/>
              </w:rPr>
              <w:t>Opírá se o trvalý zájem uchazečů a jejich úspěšné uplatnění ve filmařské praxi, a to na základě relevance obsahu vzdělávání a požadavků pracovního trhu. V</w:t>
            </w:r>
            <w:r w:rsidR="00EC09C5" w:rsidRPr="00AD03E5">
              <w:rPr>
                <w:sz w:val="20"/>
                <w:szCs w:val="20"/>
              </w:rPr>
              <w:t>zdělávací a tvůrčí činnost vychází ze soudobých poznatků v oblasti tvorby audiovizuálního animovaného díla, aplikuje postupy ověřené doma i v zahraničí a dále je rozvíjí.</w:t>
            </w:r>
          </w:p>
          <w:p w14:paraId="187C52DC" w14:textId="345D8CD9" w:rsidR="00EC09C5" w:rsidRPr="00C036E9" w:rsidRDefault="00EC09C5" w:rsidP="005D5D51">
            <w:pPr>
              <w:spacing w:after="120"/>
              <w:jc w:val="both"/>
              <w:rPr>
                <w:sz w:val="20"/>
                <w:szCs w:val="20"/>
              </w:rPr>
            </w:pPr>
            <w:r w:rsidRPr="00C036E9">
              <w:rPr>
                <w:sz w:val="20"/>
                <w:szCs w:val="20"/>
              </w:rPr>
              <w:t xml:space="preserve">Cíl studia spočívá v co nejpečlivější přípravě studentů na praxi. Vzhledem k čtyřletému bakalářskému studiu získají studenti mnohem hlubší průpravu nejen animačním řemeslem a základními animačními technologiemi (digitální </w:t>
            </w:r>
            <w:proofErr w:type="gramStart"/>
            <w:r w:rsidRPr="00C036E9">
              <w:rPr>
                <w:sz w:val="20"/>
                <w:szCs w:val="20"/>
              </w:rPr>
              <w:t>3D</w:t>
            </w:r>
            <w:proofErr w:type="gramEnd"/>
            <w:r w:rsidRPr="00C036E9">
              <w:rPr>
                <w:sz w:val="20"/>
                <w:szCs w:val="20"/>
              </w:rPr>
              <w:t xml:space="preserve"> a 2D animace, klasická animace i postprodukce), ale také prostor pro kontakt se světem praxe. Čtyřleté bakalářské studium umožní studentům po absolvování společného dvouletého základu v rámci předmětu Ateliér</w:t>
            </w:r>
            <w:r w:rsidR="007C6C26" w:rsidRPr="00C036E9">
              <w:rPr>
                <w:sz w:val="20"/>
                <w:szCs w:val="20"/>
              </w:rPr>
              <w:t xml:space="preserve"> animace</w:t>
            </w:r>
            <w:r w:rsidRPr="00C036E9">
              <w:rPr>
                <w:sz w:val="20"/>
                <w:szCs w:val="20"/>
              </w:rPr>
              <w:t xml:space="preserve"> upřednostnit jednu konkrétní technologii a také jednu konkrétní profesi, a v té se nadále více profilovat. T</w:t>
            </w:r>
            <w:r w:rsidR="005C2183">
              <w:rPr>
                <w:sz w:val="20"/>
                <w:szCs w:val="20"/>
              </w:rPr>
              <w:t>ento přístup povede k mnohem výhodnější</w:t>
            </w:r>
            <w:r w:rsidRPr="00C036E9">
              <w:rPr>
                <w:sz w:val="20"/>
                <w:szCs w:val="20"/>
              </w:rPr>
              <w:t xml:space="preserve"> po</w:t>
            </w:r>
            <w:r w:rsidR="005C2183">
              <w:rPr>
                <w:sz w:val="20"/>
                <w:szCs w:val="20"/>
              </w:rPr>
              <w:t>zici na trhu práce, uplatnění v</w:t>
            </w:r>
            <w:r w:rsidRPr="00C036E9">
              <w:rPr>
                <w:sz w:val="20"/>
                <w:szCs w:val="20"/>
              </w:rPr>
              <w:t xml:space="preserve"> </w:t>
            </w:r>
            <w:r w:rsidR="005C2183" w:rsidRPr="00C036E9">
              <w:rPr>
                <w:sz w:val="20"/>
                <w:szCs w:val="20"/>
              </w:rPr>
              <w:t xml:space="preserve">českých i mezinárodních </w:t>
            </w:r>
            <w:r w:rsidR="005C2183">
              <w:rPr>
                <w:sz w:val="20"/>
                <w:szCs w:val="20"/>
              </w:rPr>
              <w:t xml:space="preserve">animačních </w:t>
            </w:r>
            <w:r w:rsidRPr="00C036E9">
              <w:rPr>
                <w:sz w:val="20"/>
                <w:szCs w:val="20"/>
              </w:rPr>
              <w:t>studií</w:t>
            </w:r>
            <w:r w:rsidR="005C2183">
              <w:rPr>
                <w:sz w:val="20"/>
                <w:szCs w:val="20"/>
              </w:rPr>
              <w:t>ch</w:t>
            </w:r>
            <w:r w:rsidRPr="00C036E9">
              <w:rPr>
                <w:sz w:val="20"/>
                <w:szCs w:val="20"/>
              </w:rPr>
              <w:t>.</w:t>
            </w:r>
          </w:p>
          <w:p w14:paraId="418A16A0" w14:textId="7271D42F" w:rsidR="00EC09C5" w:rsidRPr="00C036E9" w:rsidRDefault="00C52C6B" w:rsidP="005D5D51">
            <w:pPr>
              <w:spacing w:after="120"/>
              <w:jc w:val="both"/>
              <w:rPr>
                <w:sz w:val="20"/>
                <w:szCs w:val="20"/>
              </w:rPr>
            </w:pPr>
            <w:r w:rsidRPr="00C036E9">
              <w:rPr>
                <w:sz w:val="20"/>
                <w:szCs w:val="20"/>
              </w:rPr>
              <w:t xml:space="preserve">Nezbytným krokem pro uplatnění v praxi je vedení studentů nejen k samostatnosti a orientaci ve všech základních profesích animované tvorby a ve všech fázích výrobního procesu, ale také k jejich schopnosti týmové spolupráce. V rámci bakalářského studia tak budou uvnitř týmů připravovat, vyrábět, ale i prezentovat dílčí výstupy, učit se jednotlivé fáze výroby sdílet, stejně tak se přizpůsobit vedení a autorské vizi jiného tvůrce. Tyto zkušenosti, získávané nejprve formou školních cvičení, </w:t>
            </w:r>
            <w:r w:rsidR="00485970" w:rsidRPr="00C036E9">
              <w:rPr>
                <w:sz w:val="20"/>
                <w:szCs w:val="20"/>
              </w:rPr>
              <w:t xml:space="preserve">budou </w:t>
            </w:r>
            <w:r w:rsidRPr="00C036E9">
              <w:rPr>
                <w:sz w:val="20"/>
                <w:szCs w:val="20"/>
              </w:rPr>
              <w:t>následně aplikovat prostřednictvím jednosemestrální stáže přímo v praxi, v konkrétním animačním studiu, a to na reálném praktickém profesionálním projektu.</w:t>
            </w:r>
          </w:p>
        </w:tc>
      </w:tr>
      <w:tr w:rsidR="00B25A1E" w14:paraId="26D71C5D" w14:textId="77777777" w:rsidTr="0079131C">
        <w:trPr>
          <w:trHeight w:val="187"/>
        </w:trPr>
        <w:tc>
          <w:tcPr>
            <w:tcW w:w="10098" w:type="dxa"/>
            <w:gridSpan w:val="10"/>
            <w:shd w:val="clear" w:color="auto" w:fill="F7CAAC"/>
          </w:tcPr>
          <w:p w14:paraId="42A74A38" w14:textId="407BC012" w:rsidR="00B25A1E" w:rsidRPr="00C036E9" w:rsidRDefault="00B25A1E" w:rsidP="00B25A1E">
            <w:pPr>
              <w:jc w:val="both"/>
              <w:rPr>
                <w:sz w:val="20"/>
                <w:szCs w:val="20"/>
              </w:rPr>
            </w:pPr>
            <w:r w:rsidRPr="00C036E9">
              <w:rPr>
                <w:b/>
                <w:sz w:val="20"/>
                <w:szCs w:val="20"/>
              </w:rPr>
              <w:t>Profil absolventa studijního programu</w:t>
            </w:r>
          </w:p>
        </w:tc>
      </w:tr>
      <w:tr w:rsidR="000463F9" w14:paraId="2DFD41BD" w14:textId="77777777" w:rsidTr="000463F9">
        <w:trPr>
          <w:trHeight w:val="187"/>
        </w:trPr>
        <w:tc>
          <w:tcPr>
            <w:tcW w:w="10098" w:type="dxa"/>
            <w:gridSpan w:val="10"/>
            <w:shd w:val="clear" w:color="auto" w:fill="auto"/>
          </w:tcPr>
          <w:p w14:paraId="78D8AA1D" w14:textId="135B1E25" w:rsidR="000463F9" w:rsidRPr="00C036E9" w:rsidRDefault="000463F9" w:rsidP="00723A46">
            <w:pPr>
              <w:spacing w:before="120" w:after="120"/>
              <w:jc w:val="both"/>
              <w:rPr>
                <w:sz w:val="20"/>
                <w:szCs w:val="20"/>
              </w:rPr>
            </w:pPr>
            <w:r w:rsidRPr="00C036E9">
              <w:rPr>
                <w:b/>
                <w:sz w:val="20"/>
                <w:szCs w:val="20"/>
              </w:rPr>
              <w:t>Rámcový profil absolventa:</w:t>
            </w:r>
            <w:r w:rsidRPr="00C036E9">
              <w:rPr>
                <w:sz w:val="20"/>
                <w:szCs w:val="20"/>
              </w:rPr>
              <w:t xml:space="preserve"> Absolvent BSP ANT disponuje řemeslnými schopnostmi vhodnými pro uplatnění v praxi, </w:t>
            </w:r>
            <w:r w:rsidR="00485970">
              <w:rPr>
                <w:sz w:val="20"/>
                <w:szCs w:val="20"/>
              </w:rPr>
              <w:t xml:space="preserve">ovládá </w:t>
            </w:r>
            <w:r w:rsidRPr="00C036E9">
              <w:rPr>
                <w:sz w:val="20"/>
                <w:szCs w:val="20"/>
              </w:rPr>
              <w:t xml:space="preserve">práci v týmu, stejně tak </w:t>
            </w:r>
            <w:r w:rsidR="00485970">
              <w:rPr>
                <w:sz w:val="20"/>
                <w:szCs w:val="20"/>
              </w:rPr>
              <w:t>má osvojeny</w:t>
            </w:r>
            <w:r w:rsidRPr="00C036E9">
              <w:rPr>
                <w:sz w:val="20"/>
                <w:szCs w:val="20"/>
              </w:rPr>
              <w:t xml:space="preserve"> tvůrčí postupy, díky nimž může pracovat na autorském díle. </w:t>
            </w:r>
            <w:r w:rsidR="00485970">
              <w:rPr>
                <w:sz w:val="20"/>
                <w:szCs w:val="20"/>
              </w:rPr>
              <w:t>O</w:t>
            </w:r>
            <w:r w:rsidR="00485970" w:rsidRPr="00C036E9">
              <w:rPr>
                <w:sz w:val="20"/>
                <w:szCs w:val="20"/>
              </w:rPr>
              <w:t xml:space="preserve">rientuje </w:t>
            </w:r>
            <w:r w:rsidR="00485970">
              <w:rPr>
                <w:sz w:val="20"/>
                <w:szCs w:val="20"/>
              </w:rPr>
              <w:t xml:space="preserve">se </w:t>
            </w:r>
            <w:r w:rsidR="00485970" w:rsidRPr="00C036E9">
              <w:rPr>
                <w:sz w:val="20"/>
                <w:szCs w:val="20"/>
              </w:rPr>
              <w:t xml:space="preserve">nejen v rovině teoretické, ale především praktické. </w:t>
            </w:r>
            <w:r w:rsidR="0054153A">
              <w:rPr>
                <w:sz w:val="20"/>
                <w:szCs w:val="20"/>
              </w:rPr>
              <w:t>Z</w:t>
            </w:r>
            <w:r w:rsidR="00485970">
              <w:rPr>
                <w:sz w:val="20"/>
                <w:szCs w:val="20"/>
              </w:rPr>
              <w:t>ná</w:t>
            </w:r>
            <w:r w:rsidRPr="00C036E9">
              <w:rPr>
                <w:sz w:val="20"/>
                <w:szCs w:val="20"/>
              </w:rPr>
              <w:t xml:space="preserve"> základní animační principy a jejich uplatnění při tvorbě animovaného díla, a to prostřednictvím všech důležitých animačních technologií. Nezbytnou výbavou absolventa je znalost a orientace v postupech přípravy, výroby i postprodukce animovaného díla. Díky akcentaci na aktuální potřeby animačního průmyslu </w:t>
            </w:r>
            <w:r w:rsidR="001672E5">
              <w:rPr>
                <w:sz w:val="20"/>
                <w:szCs w:val="20"/>
              </w:rPr>
              <w:br/>
            </w:r>
            <w:r w:rsidRPr="00C036E9">
              <w:rPr>
                <w:sz w:val="20"/>
                <w:szCs w:val="20"/>
              </w:rPr>
              <w:t>a současné mezinárodní trendy oboru, stejně jako i postupnou profilaci v rámci technologií a profesí, je schopen najít uplatnění v animačním průmyslu nejen na českém, ale i zahraničním trhu.</w:t>
            </w:r>
            <w:r w:rsidR="004F0B08">
              <w:rPr>
                <w:sz w:val="20"/>
                <w:szCs w:val="20"/>
              </w:rPr>
              <w:t xml:space="preserve"> </w:t>
            </w:r>
            <w:r w:rsidRPr="00C036E9">
              <w:rPr>
                <w:sz w:val="20"/>
                <w:szCs w:val="20"/>
              </w:rPr>
              <w:t xml:space="preserve"> Studijní program je bez specializací, předpokládá se však profilace studentů uvnitř ateliérových předmětů a díky týmovým spolupracím v oblasti </w:t>
            </w:r>
            <w:proofErr w:type="spellStart"/>
            <w:r w:rsidRPr="00C036E9">
              <w:rPr>
                <w:sz w:val="20"/>
                <w:szCs w:val="20"/>
              </w:rPr>
              <w:t>concept</w:t>
            </w:r>
            <w:proofErr w:type="spellEnd"/>
            <w:r w:rsidRPr="00C036E9">
              <w:rPr>
                <w:sz w:val="20"/>
                <w:szCs w:val="20"/>
              </w:rPr>
              <w:t xml:space="preserve"> </w:t>
            </w:r>
            <w:proofErr w:type="spellStart"/>
            <w:r w:rsidRPr="00C036E9">
              <w:rPr>
                <w:sz w:val="20"/>
                <w:szCs w:val="20"/>
              </w:rPr>
              <w:t>artu</w:t>
            </w:r>
            <w:proofErr w:type="spellEnd"/>
            <w:r w:rsidRPr="00C036E9">
              <w:rPr>
                <w:sz w:val="20"/>
                <w:szCs w:val="20"/>
              </w:rPr>
              <w:t xml:space="preserve">, </w:t>
            </w:r>
            <w:proofErr w:type="spellStart"/>
            <w:r w:rsidRPr="00C036E9">
              <w:rPr>
                <w:sz w:val="20"/>
                <w:szCs w:val="20"/>
              </w:rPr>
              <w:t>storyboardu</w:t>
            </w:r>
            <w:proofErr w:type="spellEnd"/>
            <w:r w:rsidRPr="00C036E9">
              <w:rPr>
                <w:sz w:val="20"/>
                <w:szCs w:val="20"/>
              </w:rPr>
              <w:t>, charakterové animace a podobně.</w:t>
            </w:r>
          </w:p>
          <w:p w14:paraId="2B03022A" w14:textId="2BCCE84B" w:rsidR="000463F9" w:rsidRPr="00C036E9" w:rsidRDefault="000463F9" w:rsidP="00723A46">
            <w:pPr>
              <w:autoSpaceDE w:val="0"/>
              <w:autoSpaceDN w:val="0"/>
              <w:adjustRightInd w:val="0"/>
              <w:spacing w:after="120"/>
              <w:jc w:val="both"/>
              <w:rPr>
                <w:rFonts w:eastAsia="Calibri"/>
                <w:sz w:val="20"/>
                <w:szCs w:val="20"/>
              </w:rPr>
            </w:pPr>
            <w:r w:rsidRPr="00C036E9">
              <w:rPr>
                <w:b/>
                <w:bCs/>
                <w:sz w:val="20"/>
                <w:szCs w:val="20"/>
              </w:rPr>
              <w:t xml:space="preserve">Odborné znalosti: </w:t>
            </w:r>
            <w:r w:rsidRPr="00C036E9">
              <w:rPr>
                <w:sz w:val="20"/>
                <w:szCs w:val="20"/>
              </w:rPr>
              <w:t xml:space="preserve">Výuku v rámci BSP ANT tvoří přednášky a semináře povinného teoretického základu, dále oborové předměty a cvičení spojené s konzultacemi, které jsou podmíněny většinovou 80% účastí studenta na cvičeních </w:t>
            </w:r>
            <w:r w:rsidR="00C626F2">
              <w:rPr>
                <w:sz w:val="20"/>
                <w:szCs w:val="20"/>
              </w:rPr>
              <w:br/>
            </w:r>
            <w:r w:rsidRPr="00C036E9">
              <w:rPr>
                <w:sz w:val="20"/>
                <w:szCs w:val="20"/>
              </w:rPr>
              <w:t xml:space="preserve">a seminářích. Student díky teoretickým znalostem rozumí principům dramaturgie animovaného díla, stejně tak specifikům jeho filmového jazyka. Nabyté vědomosti z oblasti technologie a teorie oboru využívá nejen při rozboru jiných animovaných děl (například v kontextu vývoje dějin animace), ale také při své praktické tvorbě. Nezbytným předpokladem osvojení odborných znalostí je kromě jejich uplatnění v praxi také schopnost doplňování a aktualizace v rámci své vlastní profilace, </w:t>
            </w:r>
            <w:r w:rsidR="004374F0">
              <w:rPr>
                <w:sz w:val="20"/>
                <w:szCs w:val="20"/>
              </w:rPr>
              <w:br/>
            </w:r>
            <w:r w:rsidRPr="00C036E9">
              <w:rPr>
                <w:sz w:val="20"/>
                <w:szCs w:val="20"/>
              </w:rPr>
              <w:lastRenderedPageBreak/>
              <w:t>a to s ohledem na nejnovější poznatky a informace v oboru. Orientuje se v dějinách oboru, také v dějinách vizuální kultury, rozumí principům filmové řeči i prvkům vizuální komunikace, v neposlední řadě je pak seznámen se základy podnikatelské praxe.</w:t>
            </w:r>
          </w:p>
          <w:p w14:paraId="2D76C0D4" w14:textId="783DBCF7" w:rsidR="000463F9" w:rsidRPr="00C036E9" w:rsidRDefault="000463F9" w:rsidP="00723A46">
            <w:pPr>
              <w:autoSpaceDE w:val="0"/>
              <w:autoSpaceDN w:val="0"/>
              <w:adjustRightInd w:val="0"/>
              <w:spacing w:after="120"/>
              <w:jc w:val="both"/>
              <w:rPr>
                <w:sz w:val="20"/>
                <w:szCs w:val="20"/>
              </w:rPr>
            </w:pPr>
            <w:r w:rsidRPr="00C036E9">
              <w:rPr>
                <w:b/>
                <w:bCs/>
                <w:sz w:val="20"/>
                <w:szCs w:val="20"/>
              </w:rPr>
              <w:t>Odborné dovednosti:</w:t>
            </w:r>
            <w:r w:rsidRPr="00C036E9">
              <w:rPr>
                <w:sz w:val="20"/>
                <w:szCs w:val="20"/>
              </w:rPr>
              <w:t xml:space="preserve"> Absolvent BSP ANT získává dovednosti z oblasti přípravy, produkce i postprodukce animovaného audiovizuálního díla. Teoretické znalosti do tohoto procesu umí zapojit, stejně tak zkušenosti nabyté prostřednictvím prakticky orientované oborové výuky, kde si student osvojuje schopnost týmové spolupráce, práce ve studiu a prezentace své vlastní tvorby v českém i anglickém jazyce. U absolventa se tak předpokládá nejen jeho schopnost interpretovat, analyzovat filmové cizí dílo, ale obdobným způsobem uchopit i svůj vlastní projekt či projekt, jehož je součástí. Taková dovednost je nezbytná pro úspěšnou komunikaci v praxi, získávání nových členů do týmu, delegování či sdílení informací </w:t>
            </w:r>
            <w:r w:rsidR="004374F0">
              <w:rPr>
                <w:sz w:val="20"/>
                <w:szCs w:val="20"/>
              </w:rPr>
              <w:br/>
            </w:r>
            <w:r w:rsidRPr="00C036E9">
              <w:rPr>
                <w:sz w:val="20"/>
                <w:szCs w:val="20"/>
              </w:rPr>
              <w:t xml:space="preserve">a práce uvnitř týmu a se zadavatelem, producentem. Odborné dovednosti počítají s osvojením základních animačních principů, postupů výroby, stejně tak i jednotlivých technologií animace. </w:t>
            </w:r>
          </w:p>
          <w:p w14:paraId="7240760A" w14:textId="4D0AE2B9" w:rsidR="000463F9" w:rsidRPr="00C036E9" w:rsidRDefault="000463F9" w:rsidP="00723A46">
            <w:pPr>
              <w:spacing w:after="120"/>
              <w:jc w:val="both"/>
              <w:rPr>
                <w:b/>
                <w:sz w:val="20"/>
                <w:szCs w:val="20"/>
              </w:rPr>
            </w:pPr>
            <w:r w:rsidRPr="00C036E9">
              <w:rPr>
                <w:b/>
                <w:bCs/>
                <w:sz w:val="20"/>
                <w:szCs w:val="20"/>
              </w:rPr>
              <w:t>Obecné způsobilosti:</w:t>
            </w:r>
            <w:r w:rsidRPr="00C036E9">
              <w:rPr>
                <w:sz w:val="20"/>
                <w:szCs w:val="20"/>
              </w:rPr>
              <w:t xml:space="preserve"> Absolvent </w:t>
            </w:r>
            <w:r w:rsidR="004C6B8A">
              <w:rPr>
                <w:sz w:val="20"/>
                <w:szCs w:val="20"/>
              </w:rPr>
              <w:t xml:space="preserve">BSP ANT </w:t>
            </w:r>
            <w:r w:rsidRPr="00C036E9">
              <w:rPr>
                <w:sz w:val="20"/>
                <w:szCs w:val="20"/>
              </w:rPr>
              <w:t xml:space="preserve">je způsobilý k tomu, aby obstál v asistentských, manažerských či edukačních/ animačních funkcích v kulturních organizacích i kreativních projektech. Je schopen koordinovat činnost týmu a nést odpovědnost za jeho výsledky. Srozumitelně a přesvědčivě zadávat úkoly, vyhodnocovat názory ostatních, respektovat etický rozměr daného problému. V rámci svých odborných znalostí dokáže jednat v anglickém jazyce. </w:t>
            </w:r>
          </w:p>
        </w:tc>
      </w:tr>
      <w:tr w:rsidR="000463F9" w14:paraId="52D78283" w14:textId="77777777" w:rsidTr="0079131C">
        <w:trPr>
          <w:trHeight w:val="187"/>
        </w:trPr>
        <w:tc>
          <w:tcPr>
            <w:tcW w:w="10098" w:type="dxa"/>
            <w:gridSpan w:val="10"/>
            <w:shd w:val="clear" w:color="auto" w:fill="F7CAAC"/>
          </w:tcPr>
          <w:p w14:paraId="6282E6A7" w14:textId="2F81B71F" w:rsidR="000463F9" w:rsidRPr="00C036E9" w:rsidRDefault="000463F9" w:rsidP="000463F9">
            <w:pPr>
              <w:jc w:val="both"/>
              <w:rPr>
                <w:b/>
                <w:bCs/>
                <w:sz w:val="20"/>
                <w:szCs w:val="20"/>
              </w:rPr>
            </w:pPr>
            <w:r w:rsidRPr="00C036E9">
              <w:rPr>
                <w:b/>
                <w:bCs/>
                <w:sz w:val="20"/>
                <w:szCs w:val="20"/>
              </w:rPr>
              <w:lastRenderedPageBreak/>
              <w:t>Předpokládaná uplatnitelnost absolventů na trhu práce</w:t>
            </w:r>
          </w:p>
        </w:tc>
      </w:tr>
      <w:tr w:rsidR="000463F9" w14:paraId="60759A47" w14:textId="77777777" w:rsidTr="0079131C">
        <w:trPr>
          <w:trHeight w:val="574"/>
        </w:trPr>
        <w:tc>
          <w:tcPr>
            <w:tcW w:w="10098" w:type="dxa"/>
            <w:gridSpan w:val="10"/>
            <w:shd w:val="clear" w:color="auto" w:fill="FFFFFF"/>
          </w:tcPr>
          <w:p w14:paraId="6FFFD34A" w14:textId="7AD820BC" w:rsidR="000463F9" w:rsidRPr="001F4502" w:rsidRDefault="00731331" w:rsidP="00723A46">
            <w:pPr>
              <w:pStyle w:val="Default"/>
              <w:spacing w:before="120" w:after="120"/>
              <w:jc w:val="both"/>
              <w:rPr>
                <w:rFonts w:eastAsia="Times New Roman"/>
                <w:color w:val="auto"/>
                <w:sz w:val="20"/>
                <w:szCs w:val="20"/>
              </w:rPr>
            </w:pPr>
            <w:r w:rsidRPr="00746468">
              <w:rPr>
                <w:rFonts w:eastAsia="Times New Roman"/>
                <w:color w:val="auto"/>
                <w:sz w:val="20"/>
                <w:szCs w:val="20"/>
              </w:rPr>
              <w:t xml:space="preserve">Dle statistik Úřadu práce ČR </w:t>
            </w:r>
            <w:r>
              <w:rPr>
                <w:rFonts w:eastAsia="Times New Roman"/>
                <w:color w:val="auto"/>
                <w:sz w:val="20"/>
                <w:szCs w:val="20"/>
              </w:rPr>
              <w:t>s</w:t>
            </w:r>
            <w:r w:rsidRPr="00746468">
              <w:rPr>
                <w:rFonts w:eastAsia="Times New Roman"/>
                <w:color w:val="auto"/>
                <w:sz w:val="20"/>
                <w:szCs w:val="20"/>
              </w:rPr>
              <w:t xml:space="preserve">e míra nezaměstnanosti absolventů původního studijního programu </w:t>
            </w:r>
            <w:r>
              <w:rPr>
                <w:rFonts w:eastAsia="Times New Roman"/>
                <w:color w:val="auto"/>
                <w:sz w:val="20"/>
                <w:szCs w:val="20"/>
              </w:rPr>
              <w:t>Teorie a praxe animované tvorby</w:t>
            </w:r>
            <w:r w:rsidRPr="00746468">
              <w:rPr>
                <w:rFonts w:eastAsia="Times New Roman"/>
                <w:color w:val="auto"/>
                <w:sz w:val="20"/>
                <w:szCs w:val="20"/>
              </w:rPr>
              <w:t xml:space="preserve"> v letech 2018-2022 </w:t>
            </w:r>
            <w:r w:rsidR="001F4502">
              <w:rPr>
                <w:rFonts w:eastAsia="Times New Roman"/>
                <w:sz w:val="20"/>
                <w:szCs w:val="20"/>
              </w:rPr>
              <w:t>pohybovala</w:t>
            </w:r>
            <w:r>
              <w:rPr>
                <w:rFonts w:eastAsia="Times New Roman"/>
                <w:sz w:val="20"/>
                <w:szCs w:val="20"/>
              </w:rPr>
              <w:t xml:space="preserve"> kolem 1,5 %.</w:t>
            </w:r>
            <w:r>
              <w:rPr>
                <w:rFonts w:eastAsia="Times New Roman"/>
                <w:color w:val="auto"/>
                <w:sz w:val="20"/>
                <w:szCs w:val="20"/>
              </w:rPr>
              <w:t xml:space="preserve"> V r. 2021 </w:t>
            </w:r>
            <w:r w:rsidR="003308B3">
              <w:rPr>
                <w:rFonts w:eastAsia="Times New Roman"/>
                <w:color w:val="auto"/>
                <w:sz w:val="20"/>
                <w:szCs w:val="20"/>
              </w:rPr>
              <w:t xml:space="preserve">nebyl </w:t>
            </w:r>
            <w:r>
              <w:rPr>
                <w:rFonts w:eastAsia="Times New Roman"/>
                <w:color w:val="auto"/>
                <w:sz w:val="20"/>
                <w:szCs w:val="20"/>
              </w:rPr>
              <w:t xml:space="preserve">evidován žádný nezaměstnaný z </w:t>
            </w:r>
            <w:r w:rsidRPr="007E6E84">
              <w:rPr>
                <w:rFonts w:eastAsia="Times New Roman"/>
                <w:color w:val="auto"/>
                <w:sz w:val="20"/>
                <w:szCs w:val="20"/>
              </w:rPr>
              <w:t xml:space="preserve">absolventů současného </w:t>
            </w:r>
            <w:r>
              <w:rPr>
                <w:rFonts w:eastAsia="Times New Roman"/>
                <w:color w:val="auto"/>
                <w:sz w:val="20"/>
                <w:szCs w:val="20"/>
              </w:rPr>
              <w:t xml:space="preserve">bakalářského </w:t>
            </w:r>
            <w:r w:rsidRPr="007E6E84">
              <w:rPr>
                <w:rFonts w:eastAsia="Times New Roman"/>
                <w:color w:val="auto"/>
                <w:sz w:val="20"/>
                <w:szCs w:val="20"/>
              </w:rPr>
              <w:t xml:space="preserve">studijního programu </w:t>
            </w:r>
            <w:r>
              <w:rPr>
                <w:rFonts w:eastAsia="Times New Roman"/>
                <w:color w:val="auto"/>
                <w:sz w:val="20"/>
                <w:szCs w:val="20"/>
              </w:rPr>
              <w:t>Teorie a praxe animované tvorby, neboť všichni studenti třetího ročníku prodloužili své studium.</w:t>
            </w:r>
            <w:r w:rsidR="001F4502">
              <w:rPr>
                <w:rFonts w:eastAsia="Times New Roman"/>
                <w:color w:val="auto"/>
                <w:sz w:val="20"/>
                <w:szCs w:val="20"/>
              </w:rPr>
              <w:t xml:space="preserve"> </w:t>
            </w:r>
            <w:r w:rsidR="000463F9" w:rsidRPr="007E6E84">
              <w:rPr>
                <w:rFonts w:eastAsia="Times New Roman"/>
                <w:color w:val="auto"/>
                <w:sz w:val="20"/>
                <w:szCs w:val="20"/>
              </w:rPr>
              <w:t xml:space="preserve">Nicméně vzhledem k tomu, že absolventi působí </w:t>
            </w:r>
            <w:r w:rsidR="0054153A">
              <w:rPr>
                <w:rFonts w:eastAsia="Times New Roman"/>
                <w:color w:val="auto"/>
                <w:sz w:val="20"/>
                <w:szCs w:val="20"/>
              </w:rPr>
              <w:t xml:space="preserve">často </w:t>
            </w:r>
            <w:r w:rsidR="000463F9" w:rsidRPr="007E6E84">
              <w:rPr>
                <w:rFonts w:eastAsia="Times New Roman"/>
                <w:color w:val="auto"/>
                <w:sz w:val="20"/>
                <w:szCs w:val="20"/>
              </w:rPr>
              <w:t>jako OSVČ je velmi problematické skutečnou míru nezaměstnanosti vymezit. Jedná se o obor, kter</w:t>
            </w:r>
            <w:r w:rsidR="0054153A">
              <w:rPr>
                <w:rFonts w:eastAsia="Times New Roman"/>
                <w:color w:val="auto"/>
                <w:sz w:val="20"/>
                <w:szCs w:val="20"/>
              </w:rPr>
              <w:t>ý je</w:t>
            </w:r>
            <w:r w:rsidR="000463F9" w:rsidRPr="007E6E84">
              <w:rPr>
                <w:rFonts w:eastAsia="Times New Roman"/>
                <w:color w:val="auto"/>
                <w:sz w:val="20"/>
                <w:szCs w:val="20"/>
              </w:rPr>
              <w:t xml:space="preserve"> žádan</w:t>
            </w:r>
            <w:r w:rsidR="0054153A">
              <w:rPr>
                <w:rFonts w:eastAsia="Times New Roman"/>
                <w:color w:val="auto"/>
                <w:sz w:val="20"/>
                <w:szCs w:val="20"/>
              </w:rPr>
              <w:t>ý</w:t>
            </w:r>
            <w:r w:rsidR="000463F9" w:rsidRPr="007E6E84">
              <w:rPr>
                <w:rFonts w:eastAsia="Times New Roman"/>
                <w:color w:val="auto"/>
                <w:sz w:val="20"/>
                <w:szCs w:val="20"/>
              </w:rPr>
              <w:t xml:space="preserve"> a dynamicky se rozvíjející. Nadále se dá předpokládat, že bude uplatnitelnost </w:t>
            </w:r>
            <w:r w:rsidR="00ED07BB">
              <w:rPr>
                <w:rFonts w:eastAsia="Times New Roman"/>
                <w:color w:val="auto"/>
                <w:sz w:val="20"/>
                <w:szCs w:val="20"/>
              </w:rPr>
              <w:t>vysoká</w:t>
            </w:r>
            <w:r w:rsidR="0054153A">
              <w:rPr>
                <w:rFonts w:eastAsia="Times New Roman"/>
                <w:color w:val="auto"/>
                <w:sz w:val="20"/>
                <w:szCs w:val="20"/>
              </w:rPr>
              <w:t>.</w:t>
            </w:r>
            <w:r w:rsidR="00ED07BB">
              <w:rPr>
                <w:rFonts w:eastAsia="Times New Roman"/>
                <w:color w:val="auto"/>
                <w:sz w:val="20"/>
                <w:szCs w:val="20"/>
              </w:rPr>
              <w:t xml:space="preserve"> </w:t>
            </w:r>
            <w:r w:rsidR="000463F9" w:rsidRPr="00C036E9">
              <w:rPr>
                <w:rFonts w:eastAsia="Times New Roman"/>
                <w:color w:val="auto"/>
                <w:sz w:val="20"/>
                <w:szCs w:val="20"/>
              </w:rPr>
              <w:t xml:space="preserve">Vzhledem k tomu, že ateliér ANT má za cíl udržovat kontakt s firmami, klastry, profesními asociacemi a dalšími odborníky z praxe z oblasti animačního průmyslu, lze předpokládat, že bude absolvent </w:t>
            </w:r>
            <w:r w:rsidR="00E37443">
              <w:rPr>
                <w:rFonts w:eastAsia="Times New Roman"/>
                <w:color w:val="auto"/>
                <w:sz w:val="20"/>
                <w:szCs w:val="20"/>
              </w:rPr>
              <w:t xml:space="preserve">díky zpětné vazbě </w:t>
            </w:r>
            <w:r w:rsidR="000463F9" w:rsidRPr="00C036E9">
              <w:rPr>
                <w:rFonts w:eastAsia="Times New Roman"/>
                <w:color w:val="auto"/>
                <w:sz w:val="20"/>
                <w:szCs w:val="20"/>
              </w:rPr>
              <w:t>odpovídat požadavkům současného trhu práce.</w:t>
            </w:r>
            <w:r w:rsidR="000463F9" w:rsidRPr="001B5ED8">
              <w:rPr>
                <w:rFonts w:eastAsia="Times New Roman"/>
                <w:sz w:val="20"/>
                <w:szCs w:val="20"/>
              </w:rPr>
              <w:t xml:space="preserve"> </w:t>
            </w:r>
          </w:p>
          <w:p w14:paraId="4E68BFCE" w14:textId="78B48783" w:rsidR="00770CDA" w:rsidRDefault="000463F9" w:rsidP="00723A46">
            <w:pPr>
              <w:pStyle w:val="Default"/>
              <w:spacing w:before="120" w:after="120"/>
              <w:jc w:val="both"/>
              <w:rPr>
                <w:rFonts w:eastAsia="Times New Roman"/>
                <w:bCs/>
                <w:sz w:val="20"/>
                <w:szCs w:val="20"/>
              </w:rPr>
            </w:pPr>
            <w:r w:rsidRPr="00763EE3">
              <w:rPr>
                <w:rFonts w:eastAsia="Times New Roman"/>
                <w:b/>
                <w:bCs/>
                <w:sz w:val="20"/>
                <w:szCs w:val="20"/>
              </w:rPr>
              <w:t>Charakteristika profesí, pro něž je student připravován</w:t>
            </w:r>
            <w:r w:rsidRPr="00763EE3">
              <w:rPr>
                <w:rFonts w:eastAsia="Times New Roman"/>
                <w:bCs/>
                <w:sz w:val="20"/>
                <w:szCs w:val="20"/>
              </w:rPr>
              <w:t xml:space="preserve">: </w:t>
            </w:r>
            <w:r w:rsidR="0054153A" w:rsidRPr="00763EE3">
              <w:rPr>
                <w:rFonts w:eastAsia="Times New Roman"/>
                <w:bCs/>
                <w:sz w:val="20"/>
                <w:szCs w:val="20"/>
              </w:rPr>
              <w:t>A</w:t>
            </w:r>
            <w:r w:rsidR="003C1C48" w:rsidRPr="00763EE3">
              <w:rPr>
                <w:rFonts w:eastAsia="Times New Roman"/>
                <w:bCs/>
                <w:sz w:val="20"/>
                <w:szCs w:val="20"/>
              </w:rPr>
              <w:t>bsolvent BSP ANT</w:t>
            </w:r>
            <w:r w:rsidR="00103545" w:rsidRPr="00763EE3">
              <w:rPr>
                <w:rFonts w:eastAsia="Times New Roman"/>
                <w:bCs/>
                <w:sz w:val="20"/>
                <w:szCs w:val="20"/>
              </w:rPr>
              <w:t xml:space="preserve"> směřuje</w:t>
            </w:r>
            <w:r w:rsidR="005C2183">
              <w:rPr>
                <w:rFonts w:eastAsia="Times New Roman"/>
                <w:bCs/>
                <w:sz w:val="20"/>
                <w:szCs w:val="20"/>
              </w:rPr>
              <w:t xml:space="preserve"> do oblasti animačního průmyslu, k</w:t>
            </w:r>
            <w:r w:rsidR="00103545" w:rsidRPr="00763EE3">
              <w:rPr>
                <w:rFonts w:eastAsia="Times New Roman"/>
                <w:bCs/>
                <w:sz w:val="20"/>
                <w:szCs w:val="20"/>
              </w:rPr>
              <w:t xml:space="preserve">onkrétně profesí spojených s vývojem, výrobou i postprodukcí animovaného audiovizuálního díla, ať už se jedná o </w:t>
            </w:r>
            <w:r w:rsidR="007A158D" w:rsidRPr="00763EE3">
              <w:rPr>
                <w:rFonts w:eastAsia="Times New Roman"/>
                <w:bCs/>
                <w:sz w:val="20"/>
                <w:szCs w:val="20"/>
              </w:rPr>
              <w:t xml:space="preserve">reklamní tvorbu, nebo přímo produkci </w:t>
            </w:r>
            <w:r w:rsidR="00652FB9" w:rsidRPr="00763EE3">
              <w:rPr>
                <w:rFonts w:eastAsia="Times New Roman"/>
                <w:bCs/>
                <w:sz w:val="20"/>
                <w:szCs w:val="20"/>
              </w:rPr>
              <w:t xml:space="preserve">videoklipů, informačních videí či narativních děl. </w:t>
            </w:r>
            <w:r w:rsidR="00D568F0" w:rsidRPr="00763EE3">
              <w:rPr>
                <w:rFonts w:eastAsia="Times New Roman"/>
                <w:bCs/>
                <w:sz w:val="20"/>
                <w:szCs w:val="20"/>
              </w:rPr>
              <w:t>Charakter profese se opírá zejména o řemeslné zvládnutí principů animace a výrobního procesu.</w:t>
            </w:r>
          </w:p>
          <w:p w14:paraId="6314D6D2" w14:textId="6BC93975" w:rsidR="000463F9" w:rsidRPr="00796CAB" w:rsidRDefault="000463F9" w:rsidP="00723A46">
            <w:pPr>
              <w:pStyle w:val="Default"/>
              <w:spacing w:before="120" w:after="120"/>
              <w:jc w:val="both"/>
              <w:rPr>
                <w:b/>
                <w:bCs/>
                <w:sz w:val="20"/>
                <w:szCs w:val="20"/>
              </w:rPr>
            </w:pPr>
            <w:r w:rsidRPr="007E6E84">
              <w:rPr>
                <w:b/>
                <w:bCs/>
                <w:sz w:val="20"/>
                <w:szCs w:val="20"/>
              </w:rPr>
              <w:t>Typické pracovní pozice</w:t>
            </w:r>
            <w:r w:rsidR="00770CDA">
              <w:rPr>
                <w:b/>
                <w:bCs/>
                <w:sz w:val="20"/>
                <w:szCs w:val="20"/>
              </w:rPr>
              <w:t>:</w:t>
            </w:r>
            <w:r w:rsidR="00796CAB">
              <w:rPr>
                <w:b/>
                <w:bCs/>
                <w:sz w:val="20"/>
                <w:szCs w:val="20"/>
              </w:rPr>
              <w:t xml:space="preserve"> </w:t>
            </w:r>
            <w:r w:rsidR="00770CDA" w:rsidRPr="00770CDA">
              <w:rPr>
                <w:bCs/>
                <w:sz w:val="20"/>
                <w:szCs w:val="20"/>
              </w:rPr>
              <w:t>Pracovní pozice</w:t>
            </w:r>
            <w:r w:rsidRPr="007E6E84">
              <w:rPr>
                <w:b/>
                <w:bCs/>
                <w:sz w:val="20"/>
                <w:szCs w:val="20"/>
              </w:rPr>
              <w:t xml:space="preserve"> </w:t>
            </w:r>
            <w:r w:rsidR="00770CDA" w:rsidRPr="006C2E19">
              <w:rPr>
                <w:sz w:val="20"/>
                <w:szCs w:val="20"/>
              </w:rPr>
              <w:t>jsou</w:t>
            </w:r>
            <w:r w:rsidR="00770CDA">
              <w:rPr>
                <w:sz w:val="20"/>
                <w:szCs w:val="20"/>
              </w:rPr>
              <w:t xml:space="preserve"> </w:t>
            </w:r>
            <w:r w:rsidR="008F169B">
              <w:rPr>
                <w:sz w:val="20"/>
                <w:szCs w:val="20"/>
              </w:rPr>
              <w:t>zpočátku</w:t>
            </w:r>
            <w:r w:rsidRPr="006C2E19">
              <w:rPr>
                <w:sz w:val="20"/>
                <w:szCs w:val="20"/>
              </w:rPr>
              <w:t xml:space="preserve"> na úrovni junior animátorů a koncept artistů, posléze je možné se vypracovávat s nabývajícími zkušenostmi a dle typů projektů k ústředním členům filmového štábu, členům studia, kteří zodpovídají za řešení animace či vizuální, výtvarné podoby.</w:t>
            </w:r>
          </w:p>
          <w:p w14:paraId="6DFEBBC0" w14:textId="04828923" w:rsidR="000463F9" w:rsidRPr="00C036E9" w:rsidRDefault="000463F9" w:rsidP="00723A46">
            <w:pPr>
              <w:pStyle w:val="Default"/>
              <w:spacing w:before="120" w:after="120"/>
              <w:jc w:val="both"/>
              <w:rPr>
                <w:sz w:val="20"/>
                <w:szCs w:val="20"/>
              </w:rPr>
            </w:pPr>
            <w:r w:rsidRPr="007E6E84">
              <w:rPr>
                <w:b/>
                <w:bCs/>
                <w:sz w:val="20"/>
                <w:szCs w:val="20"/>
              </w:rPr>
              <w:t>Charakteristika zaměstnavatelů:</w:t>
            </w:r>
            <w:r w:rsidRPr="006C2E19">
              <w:rPr>
                <w:sz w:val="20"/>
                <w:szCs w:val="20"/>
              </w:rPr>
              <w:t xml:space="preserve"> </w:t>
            </w:r>
            <w:r w:rsidR="0090091C">
              <w:rPr>
                <w:sz w:val="20"/>
                <w:szCs w:val="20"/>
              </w:rPr>
              <w:t>a</w:t>
            </w:r>
            <w:r w:rsidRPr="006C2E19">
              <w:rPr>
                <w:sz w:val="20"/>
                <w:szCs w:val="20"/>
              </w:rPr>
              <w:t>bsolvent BSP ANT si osvojil znalosti, dovednosti a získává kompetence, díky nimž může nalézt uplatnění v reklamní agentuře, postprodukční agentuře, animačním studiu nebo coby freelancer, tvůrce na volné noze.</w:t>
            </w:r>
          </w:p>
        </w:tc>
      </w:tr>
      <w:tr w:rsidR="000463F9" w14:paraId="64FB633F" w14:textId="77777777" w:rsidTr="0079131C">
        <w:trPr>
          <w:trHeight w:val="185"/>
        </w:trPr>
        <w:tc>
          <w:tcPr>
            <w:tcW w:w="10098" w:type="dxa"/>
            <w:gridSpan w:val="10"/>
            <w:shd w:val="clear" w:color="auto" w:fill="F7CAAC"/>
          </w:tcPr>
          <w:p w14:paraId="1AAC746E" w14:textId="7E180C67" w:rsidR="000463F9" w:rsidRPr="00C036E9" w:rsidRDefault="000463F9" w:rsidP="00763EE3">
            <w:pPr>
              <w:ind w:left="110" w:hanging="110"/>
              <w:rPr>
                <w:sz w:val="20"/>
                <w:szCs w:val="20"/>
              </w:rPr>
            </w:pPr>
            <w:r w:rsidRPr="00C036E9">
              <w:rPr>
                <w:b/>
                <w:sz w:val="20"/>
                <w:szCs w:val="20"/>
              </w:rPr>
              <w:t>Pravidla a podmínky pro tvorbu studijních plánů</w:t>
            </w:r>
          </w:p>
        </w:tc>
      </w:tr>
      <w:tr w:rsidR="00577C97" w14:paraId="1025C6C3" w14:textId="77777777" w:rsidTr="00B71050">
        <w:trPr>
          <w:trHeight w:val="185"/>
        </w:trPr>
        <w:tc>
          <w:tcPr>
            <w:tcW w:w="10098" w:type="dxa"/>
            <w:gridSpan w:val="10"/>
            <w:shd w:val="clear" w:color="auto" w:fill="auto"/>
          </w:tcPr>
          <w:p w14:paraId="0E9B2364" w14:textId="77777777" w:rsidR="00577C97" w:rsidRDefault="00577C97" w:rsidP="00C73987">
            <w:pPr>
              <w:spacing w:before="120" w:after="120"/>
              <w:jc w:val="both"/>
              <w:rPr>
                <w:sz w:val="20"/>
                <w:szCs w:val="20"/>
              </w:rPr>
            </w:pPr>
            <w:r w:rsidRPr="00C036E9">
              <w:rPr>
                <w:sz w:val="20"/>
                <w:szCs w:val="20"/>
              </w:rPr>
              <w:t>BSP ANT je studijní program uskutečňovaný v prezenční formě.</w:t>
            </w:r>
            <w:r>
              <w:rPr>
                <w:sz w:val="20"/>
                <w:szCs w:val="20"/>
              </w:rPr>
              <w:t xml:space="preserve"> </w:t>
            </w:r>
            <w:r w:rsidRPr="00712FF3">
              <w:rPr>
                <w:sz w:val="20"/>
                <w:szCs w:val="20"/>
              </w:rPr>
              <w:t>Forma výuky je optimalizována na základě přednášek povinného teoretického základu, oborových předmětů, seminářů a cvičení spojených s konzultací. Student díky teoretickým znalostem porozumí výchozím možnostem a metodám, které se váží k uměleckým oborům, začne vnímat možnosti jejich prolínání a přesahů. Ty aplikuje při kreativní činnosti. Po celý průběh studia musí mít schopnost optimální aktualizace znalostí v kontextu svého zaměření.</w:t>
            </w:r>
          </w:p>
          <w:p w14:paraId="1718D3E1" w14:textId="40171917" w:rsidR="00567750" w:rsidRDefault="00577C97" w:rsidP="00567750">
            <w:pPr>
              <w:spacing w:before="120" w:after="120"/>
              <w:jc w:val="both"/>
              <w:rPr>
                <w:sz w:val="20"/>
                <w:szCs w:val="20"/>
              </w:rPr>
            </w:pPr>
            <w:r w:rsidRPr="00C036E9">
              <w:rPr>
                <w:sz w:val="20"/>
                <w:szCs w:val="20"/>
              </w:rPr>
              <w:t xml:space="preserve">BSP ANT se zaměřuje na osvojení řemeslných znalostí a tvůrčích dovedností potřebných k tvorbě jak autorského animovaného díla, tak účasti na jeho výrobě v rámci týmu. Studenti si procházejí skrze dílčí cvičení všemi základními animačními principy, jež následně využívají při realizaci větších celků. Ty jim slouží k postupnému rozpoznávání </w:t>
            </w:r>
            <w:r>
              <w:rPr>
                <w:sz w:val="20"/>
                <w:szCs w:val="20"/>
              </w:rPr>
              <w:br/>
            </w:r>
            <w:r w:rsidRPr="00C036E9">
              <w:rPr>
                <w:sz w:val="20"/>
                <w:szCs w:val="20"/>
              </w:rPr>
              <w:t>a osvoj</w:t>
            </w:r>
            <w:r w:rsidR="004B614D">
              <w:rPr>
                <w:sz w:val="20"/>
                <w:szCs w:val="20"/>
              </w:rPr>
              <w:t>ování prvků filmové řeči typických</w:t>
            </w:r>
            <w:r w:rsidRPr="00C036E9">
              <w:rPr>
                <w:sz w:val="20"/>
                <w:szCs w:val="20"/>
              </w:rPr>
              <w:t xml:space="preserve"> pro animovaný film. Edukační proces probíhá prostřednictvím sady cvičení, semestrálních prací i absolventského projektu, a to při kombinaci několika animačních technologií, s nimiž se studenti musejí během bakalářského studia seznámit. </w:t>
            </w:r>
            <w:r w:rsidR="00EF3BC9">
              <w:rPr>
                <w:sz w:val="20"/>
                <w:szCs w:val="20"/>
              </w:rPr>
              <w:t xml:space="preserve">Proto nedílnou součástí studijních plánů jsou tzv. IT dovednosti. Osvojení klíčových </w:t>
            </w:r>
            <w:r w:rsidR="00B07DBD">
              <w:rPr>
                <w:sz w:val="20"/>
                <w:szCs w:val="20"/>
              </w:rPr>
              <w:t>softwarových nástrojů při přípravě, výrobě i postprodukci animovaného díla jde od samotných základů až po pokročilou znalost a vzájemn</w:t>
            </w:r>
            <w:r w:rsidR="004B614D">
              <w:rPr>
                <w:sz w:val="20"/>
                <w:szCs w:val="20"/>
              </w:rPr>
              <w:t xml:space="preserve">é propojování. Tento proces </w:t>
            </w:r>
            <w:r w:rsidR="00140417">
              <w:rPr>
                <w:sz w:val="20"/>
                <w:szCs w:val="20"/>
              </w:rPr>
              <w:t>je implementována především do předmětů Ateliér animace</w:t>
            </w:r>
            <w:r w:rsidR="00F76D2B">
              <w:rPr>
                <w:sz w:val="20"/>
                <w:szCs w:val="20"/>
              </w:rPr>
              <w:t>, neboť se přímo váže k samotné výuce a zadáním jednotlivých cvičení a semestrálních prací</w:t>
            </w:r>
            <w:r w:rsidR="00567750">
              <w:rPr>
                <w:sz w:val="20"/>
                <w:szCs w:val="20"/>
              </w:rPr>
              <w:t xml:space="preserve">, dále jsou to předměty </w:t>
            </w:r>
            <w:r w:rsidR="00567750" w:rsidRPr="00C036E9">
              <w:rPr>
                <w:sz w:val="20"/>
                <w:szCs w:val="20"/>
              </w:rPr>
              <w:t>Technické zpracování animovaného díla</w:t>
            </w:r>
            <w:r w:rsidR="00567750">
              <w:rPr>
                <w:sz w:val="20"/>
                <w:szCs w:val="20"/>
              </w:rPr>
              <w:t xml:space="preserve"> či Prezentace, kde jsou studenti nuceni pracovat s různými softwarovými nástroji. K podnikatelství vede studenty předmět Základy budování praxe v oboru.</w:t>
            </w:r>
          </w:p>
          <w:p w14:paraId="464A587F" w14:textId="0C987188" w:rsidR="00567750" w:rsidRDefault="00567750" w:rsidP="00567750">
            <w:pPr>
              <w:spacing w:before="120" w:after="120"/>
              <w:jc w:val="both"/>
              <w:rPr>
                <w:sz w:val="20"/>
                <w:szCs w:val="20"/>
              </w:rPr>
            </w:pPr>
            <w:r>
              <w:rPr>
                <w:sz w:val="20"/>
                <w:szCs w:val="20"/>
              </w:rPr>
              <w:t>S</w:t>
            </w:r>
            <w:r w:rsidRPr="00C036E9">
              <w:rPr>
                <w:sz w:val="20"/>
                <w:szCs w:val="20"/>
              </w:rPr>
              <w:t xml:space="preserve">oučást </w:t>
            </w:r>
            <w:r>
              <w:rPr>
                <w:sz w:val="20"/>
                <w:szCs w:val="20"/>
              </w:rPr>
              <w:t>vzdělávacího</w:t>
            </w:r>
            <w:r w:rsidRPr="00C036E9">
              <w:rPr>
                <w:sz w:val="20"/>
                <w:szCs w:val="20"/>
              </w:rPr>
              <w:t xml:space="preserve"> procesu tvoří i teoretický základ, vědomosti a znalosti spojené se specifikami filmového jazyka, jeho vývojem a proměnami napříč žánry či jednotlivými typy audiovizuálních výstupů. Základní teoretické vědomosti se opírají také o principy výstavby scénáře, zacházení se zvukem či střihovou skladbou, v neposlední řadě pak o orientaci v dějinách animovaného filmu.</w:t>
            </w:r>
          </w:p>
          <w:p w14:paraId="2D31E631" w14:textId="77777777" w:rsidR="00567750" w:rsidRDefault="00567750" w:rsidP="00567750">
            <w:pPr>
              <w:spacing w:before="120" w:after="120"/>
              <w:jc w:val="both"/>
              <w:rPr>
                <w:sz w:val="20"/>
                <w:szCs w:val="20"/>
              </w:rPr>
            </w:pPr>
            <w:r>
              <w:rPr>
                <w:sz w:val="20"/>
                <w:szCs w:val="20"/>
              </w:rPr>
              <w:t>Zámě</w:t>
            </w:r>
            <w:r w:rsidRPr="00BD7E78">
              <w:rPr>
                <w:sz w:val="20"/>
                <w:szCs w:val="20"/>
              </w:rPr>
              <w:t xml:space="preserve">rem studijního programu je vybavit studenty v oblasti kvalitních jazykových znalostí na úrovni B2 v anglickém jazyce, které jim následně umožní najít uplatnění i v zahraničí. Rozvoj je v tomto směru podporován zahraničními výjezdy v rámci </w:t>
            </w:r>
            <w:r w:rsidRPr="00BD7E78">
              <w:rPr>
                <w:sz w:val="20"/>
                <w:szCs w:val="20"/>
              </w:rPr>
              <w:lastRenderedPageBreak/>
              <w:t>Erasmu. Na FMK v rámci krátkodobých pobytů hostují zahraniční pedagogové a odborníci z praxe, jejichž přítomnost podporuje nejen rozsah jazykových kompetencí, ale i oborový růst.</w:t>
            </w:r>
          </w:p>
          <w:p w14:paraId="6049F416" w14:textId="69D11D76" w:rsidR="00577C97" w:rsidRPr="002F3C5B" w:rsidRDefault="00577C97" w:rsidP="00063952">
            <w:pPr>
              <w:spacing w:after="120"/>
              <w:jc w:val="both"/>
              <w:rPr>
                <w:sz w:val="20"/>
                <w:szCs w:val="20"/>
              </w:rPr>
            </w:pPr>
            <w:r w:rsidRPr="00C036E9">
              <w:rPr>
                <w:sz w:val="20"/>
                <w:szCs w:val="20"/>
              </w:rPr>
              <w:t xml:space="preserve">Strukturu studijního plánu tvoří </w:t>
            </w:r>
            <w:r>
              <w:rPr>
                <w:sz w:val="20"/>
                <w:szCs w:val="20"/>
              </w:rPr>
              <w:t>povinné předměty</w:t>
            </w:r>
            <w:r w:rsidR="00C45501">
              <w:rPr>
                <w:sz w:val="20"/>
                <w:szCs w:val="20"/>
              </w:rPr>
              <w:t>,</w:t>
            </w:r>
            <w:r w:rsidRPr="00C036E9">
              <w:rPr>
                <w:sz w:val="20"/>
                <w:szCs w:val="20"/>
              </w:rPr>
              <w:t xml:space="preserve"> povinně voliteln</w:t>
            </w:r>
            <w:r>
              <w:rPr>
                <w:sz w:val="20"/>
                <w:szCs w:val="20"/>
              </w:rPr>
              <w:t>é</w:t>
            </w:r>
            <w:r w:rsidRPr="00C036E9">
              <w:rPr>
                <w:sz w:val="20"/>
                <w:szCs w:val="20"/>
              </w:rPr>
              <w:t xml:space="preserve"> </w:t>
            </w:r>
            <w:r w:rsidRPr="00455C75">
              <w:rPr>
                <w:sz w:val="20"/>
                <w:szCs w:val="20"/>
              </w:rPr>
              <w:t>předměty</w:t>
            </w:r>
            <w:r w:rsidRPr="0095147A">
              <w:rPr>
                <w:sz w:val="20"/>
                <w:szCs w:val="20"/>
              </w:rPr>
              <w:t xml:space="preserve"> a volitelné předměty. Studenti si volí předměty ze skupiny povinně volitelných předmětů, počet povinně volitelných a volitelných předmětů si stanovují studenti, u povinně volitelných předmětů je však stanoven vždy povinný minimální limit. </w:t>
            </w:r>
            <w:r w:rsidR="00B653A4" w:rsidRPr="00B653A4">
              <w:rPr>
                <w:sz w:val="20"/>
                <w:szCs w:val="20"/>
              </w:rPr>
              <w:t xml:space="preserve">Volitelné předměty si student vybírá z nabídky napříč všemi programy FMK z oblasti umění. </w:t>
            </w:r>
            <w:r w:rsidRPr="0095147A">
              <w:rPr>
                <w:sz w:val="20"/>
                <w:szCs w:val="20"/>
              </w:rPr>
              <w:t>V rámci kreditového systému ECTS představuje studijní zátěž průměrně 25 hodin kontaktní výuky týdně</w:t>
            </w:r>
            <w:r w:rsidR="004B614D" w:rsidRPr="005026F7">
              <w:rPr>
                <w:sz w:val="20"/>
                <w:szCs w:val="20"/>
              </w:rPr>
              <w:t>/1 kredit.</w:t>
            </w:r>
            <w:r w:rsidRPr="0095147A">
              <w:rPr>
                <w:sz w:val="20"/>
                <w:szCs w:val="20"/>
              </w:rPr>
              <w:t xml:space="preserve"> </w:t>
            </w:r>
            <w:r w:rsidRPr="00C036E9">
              <w:rPr>
                <w:sz w:val="20"/>
                <w:szCs w:val="20"/>
              </w:rPr>
              <w:t xml:space="preserve">Jedna výuková hodina je 50 minut. </w:t>
            </w:r>
            <w:r w:rsidRPr="00B14E17">
              <w:rPr>
                <w:sz w:val="20"/>
                <w:szCs w:val="20"/>
              </w:rPr>
              <w:t xml:space="preserve">Délka semestru je 14 týdnů rozvrhovaných </w:t>
            </w:r>
            <w:r w:rsidR="00763AC2">
              <w:rPr>
                <w:sz w:val="20"/>
                <w:szCs w:val="20"/>
              </w:rPr>
              <w:br/>
            </w:r>
            <w:r w:rsidRPr="00B14E17">
              <w:rPr>
                <w:sz w:val="20"/>
                <w:szCs w:val="20"/>
              </w:rPr>
              <w:t xml:space="preserve">i nerozvrhovaných aktivit. Letní semestr </w:t>
            </w:r>
            <w:r>
              <w:rPr>
                <w:sz w:val="20"/>
                <w:szCs w:val="20"/>
              </w:rPr>
              <w:t>4</w:t>
            </w:r>
            <w:r w:rsidRPr="00B14E17">
              <w:rPr>
                <w:sz w:val="20"/>
                <w:szCs w:val="20"/>
              </w:rPr>
              <w:t xml:space="preserve">. ročníku má deset výukových týdnů. </w:t>
            </w:r>
            <w:r w:rsidRPr="00C036E9">
              <w:rPr>
                <w:sz w:val="20"/>
                <w:szCs w:val="20"/>
              </w:rPr>
              <w:t xml:space="preserve">Standardní délka bakalářského studia jsou </w:t>
            </w:r>
            <w:r w:rsidR="00485826">
              <w:rPr>
                <w:sz w:val="20"/>
                <w:szCs w:val="20"/>
              </w:rPr>
              <w:br/>
            </w:r>
            <w:r w:rsidRPr="00C036E9">
              <w:rPr>
                <w:sz w:val="20"/>
                <w:szCs w:val="20"/>
              </w:rPr>
              <w:t>4 roky, student je povinen získat 240 kreditů. Studijní plán je sestaven tak, aby umožňoval zejména zvládnutí praktických dovedností potřebných k výkonu povolání, podložených získáním nezbytných teoretických znalostí. Současně studijní plán dává za povinnost absolvovat 12týdenní stáž v profesionálním prostředí.</w:t>
            </w:r>
          </w:p>
        </w:tc>
      </w:tr>
      <w:tr w:rsidR="00577C97" w14:paraId="1E3E4C23" w14:textId="77777777" w:rsidTr="0079131C">
        <w:trPr>
          <w:trHeight w:val="258"/>
        </w:trPr>
        <w:tc>
          <w:tcPr>
            <w:tcW w:w="10098" w:type="dxa"/>
            <w:gridSpan w:val="10"/>
            <w:shd w:val="clear" w:color="auto" w:fill="F7CAAC"/>
          </w:tcPr>
          <w:p w14:paraId="6C088760" w14:textId="48C51419" w:rsidR="00577C97" w:rsidRPr="00C036E9" w:rsidRDefault="00577C97" w:rsidP="00577C97">
            <w:pPr>
              <w:rPr>
                <w:sz w:val="20"/>
                <w:szCs w:val="20"/>
              </w:rPr>
            </w:pPr>
            <w:r w:rsidRPr="00C036E9">
              <w:rPr>
                <w:b/>
                <w:sz w:val="20"/>
                <w:szCs w:val="20"/>
              </w:rPr>
              <w:lastRenderedPageBreak/>
              <w:t xml:space="preserve"> Podmínky k</w:t>
            </w:r>
            <w:r>
              <w:rPr>
                <w:b/>
                <w:sz w:val="20"/>
                <w:szCs w:val="20"/>
              </w:rPr>
              <w:t xml:space="preserve"> </w:t>
            </w:r>
            <w:r w:rsidRPr="00C036E9">
              <w:rPr>
                <w:b/>
                <w:sz w:val="20"/>
                <w:szCs w:val="20"/>
              </w:rPr>
              <w:t>přijetí ke studiu</w:t>
            </w:r>
          </w:p>
        </w:tc>
      </w:tr>
      <w:tr w:rsidR="00577C97" w14:paraId="160785AF" w14:textId="77777777" w:rsidTr="008A5F16">
        <w:trPr>
          <w:trHeight w:val="6237"/>
        </w:trPr>
        <w:tc>
          <w:tcPr>
            <w:tcW w:w="10098" w:type="dxa"/>
            <w:gridSpan w:val="10"/>
            <w:shd w:val="clear" w:color="auto" w:fill="FFFFFF"/>
          </w:tcPr>
          <w:p w14:paraId="037074EF" w14:textId="4FE52748" w:rsidR="00577C97" w:rsidRDefault="00577C97" w:rsidP="00D4791D">
            <w:pPr>
              <w:autoSpaceDE w:val="0"/>
              <w:autoSpaceDN w:val="0"/>
              <w:adjustRightInd w:val="0"/>
              <w:spacing w:before="120" w:after="120"/>
              <w:jc w:val="both"/>
              <w:rPr>
                <w:sz w:val="20"/>
                <w:szCs w:val="20"/>
              </w:rPr>
            </w:pPr>
            <w:r w:rsidRPr="00EE3BAE">
              <w:rPr>
                <w:sz w:val="20"/>
                <w:szCs w:val="20"/>
              </w:rPr>
              <w:t xml:space="preserve">Pravidla pro přijímací řízení a podmínky pro přijetí ke studiu BSP </w:t>
            </w:r>
            <w:r>
              <w:rPr>
                <w:sz w:val="20"/>
                <w:szCs w:val="20"/>
              </w:rPr>
              <w:t>ANT</w:t>
            </w:r>
            <w:r w:rsidRPr="00EE3BAE">
              <w:rPr>
                <w:sz w:val="20"/>
                <w:szCs w:val="20"/>
              </w:rPr>
              <w:t xml:space="preserve"> stanoví směrnice děkana k veřejně vyhlášenému přijímacímu řízení, která je každoročně aktualizována a zveřejňována na úřední desce FMK</w:t>
            </w:r>
            <w:r>
              <w:rPr>
                <w:rStyle w:val="Znakapoznpodarou"/>
                <w:sz w:val="20"/>
                <w:szCs w:val="20"/>
              </w:rPr>
              <w:footnoteReference w:id="3"/>
            </w:r>
            <w:r w:rsidRPr="00EE3BAE">
              <w:rPr>
                <w:sz w:val="20"/>
                <w:szCs w:val="20"/>
              </w:rPr>
              <w:t xml:space="preserve">. Požadavky pro přijetí ke studiu jsou zde konkretizovány. Podmínkou přijetí ke studiu je předložení dokladu o dosažení středního vzdělání s maturitní zkouškou a úspěšné vykonání přijímací zkoušky. V souladu s </w:t>
            </w:r>
            <w:proofErr w:type="spellStart"/>
            <w:r w:rsidRPr="00EE3BAE">
              <w:rPr>
                <w:sz w:val="20"/>
                <w:szCs w:val="20"/>
              </w:rPr>
              <w:t>ust</w:t>
            </w:r>
            <w:proofErr w:type="spellEnd"/>
            <w:r w:rsidRPr="00EE3BAE">
              <w:rPr>
                <w:sz w:val="20"/>
                <w:szCs w:val="20"/>
              </w:rPr>
              <w:t xml:space="preserve">. § 48 odst. 2 zákona ke studiu v oblasti umění mohou být výjimečně přijati též uchazeči bez dosažení středního vzdělání s maturitní zkouškou nebo vyššího odborného vzdělání </w:t>
            </w:r>
            <w:r>
              <w:rPr>
                <w:sz w:val="20"/>
                <w:szCs w:val="20"/>
              </w:rPr>
              <w:br/>
            </w:r>
            <w:r w:rsidRPr="00EE3BAE">
              <w:rPr>
                <w:sz w:val="20"/>
                <w:szCs w:val="20"/>
              </w:rPr>
              <w:t>v konzervatoři.</w:t>
            </w:r>
          </w:p>
          <w:p w14:paraId="301B9C47" w14:textId="220F53BE" w:rsidR="00577C97" w:rsidRDefault="00577C97" w:rsidP="00D4791D">
            <w:pPr>
              <w:autoSpaceDE w:val="0"/>
              <w:autoSpaceDN w:val="0"/>
              <w:adjustRightInd w:val="0"/>
              <w:spacing w:after="120"/>
              <w:jc w:val="both"/>
              <w:rPr>
                <w:b/>
                <w:sz w:val="20"/>
                <w:szCs w:val="20"/>
              </w:rPr>
            </w:pPr>
            <w:r w:rsidRPr="00EE3BAE">
              <w:rPr>
                <w:sz w:val="20"/>
                <w:szCs w:val="20"/>
              </w:rPr>
              <w:t>Přijímací zkouška je dvoukolová. První kolo přijímací zkoušky je talentovou zkouškou. Druhé kolo přijímací zkoušky se</w:t>
            </w:r>
            <w:r>
              <w:rPr>
                <w:sz w:val="20"/>
                <w:szCs w:val="20"/>
              </w:rPr>
              <w:t xml:space="preserve"> </w:t>
            </w:r>
            <w:r w:rsidRPr="00EE3BAE">
              <w:rPr>
                <w:sz w:val="20"/>
                <w:szCs w:val="20"/>
              </w:rPr>
              <w:t xml:space="preserve">skládá z písemné zkoušky, tvůrčí zkoušky a ústní zkoušky. </w:t>
            </w:r>
          </w:p>
          <w:p w14:paraId="19CE6D8D" w14:textId="1C6C563E" w:rsidR="00577C97" w:rsidRPr="00C036E9" w:rsidRDefault="00577C97" w:rsidP="00D4791D">
            <w:pPr>
              <w:autoSpaceDE w:val="0"/>
              <w:autoSpaceDN w:val="0"/>
              <w:adjustRightInd w:val="0"/>
              <w:jc w:val="both"/>
              <w:rPr>
                <w:sz w:val="20"/>
                <w:szCs w:val="20"/>
              </w:rPr>
            </w:pPr>
            <w:r w:rsidRPr="00C036E9">
              <w:rPr>
                <w:b/>
                <w:sz w:val="20"/>
                <w:szCs w:val="20"/>
              </w:rPr>
              <w:t>1. kolo přijímací zkoušky</w:t>
            </w:r>
            <w:r w:rsidRPr="00C036E9">
              <w:rPr>
                <w:sz w:val="20"/>
                <w:szCs w:val="20"/>
              </w:rPr>
              <w:t xml:space="preserve"> </w:t>
            </w:r>
          </w:p>
          <w:p w14:paraId="1F4D812F" w14:textId="47D430AE" w:rsidR="00577C97" w:rsidRPr="00C036E9" w:rsidRDefault="00577C97" w:rsidP="00D4791D">
            <w:pPr>
              <w:spacing w:after="120"/>
              <w:jc w:val="both"/>
              <w:rPr>
                <w:sz w:val="20"/>
                <w:szCs w:val="20"/>
              </w:rPr>
            </w:pPr>
            <w:r w:rsidRPr="00C036E9">
              <w:rPr>
                <w:sz w:val="20"/>
                <w:szCs w:val="20"/>
              </w:rPr>
              <w:t xml:space="preserve">Uchazeč odevzdá k hodnocení domácí práce. Hodnocení proběhne bez přítomnosti uchazeče. Zkušební komise zhodnotí </w:t>
            </w:r>
            <w:r>
              <w:rPr>
                <w:sz w:val="20"/>
                <w:szCs w:val="20"/>
              </w:rPr>
              <w:br/>
            </w:r>
            <w:r w:rsidRPr="00C036E9">
              <w:rPr>
                <w:sz w:val="20"/>
                <w:szCs w:val="20"/>
              </w:rPr>
              <w:t>v domácích pracích projevený tvůrčí potenciál uchazeče s přihlédnutím k požadavkům oboru. Pozornost je věnována kreativní stránce talentu, schopnosti osobitého myšlení a zvládnutí vyjadřovacích prostředků typických pro zvolený studijní program. Obsah zadání domácích prací se obměňuje. Uchazeč, který neuspěl v prvním kole přijímací zkoušky (talentová zkouška), nesplnil základní podmínku pro přijetí ke studiu, nepostupuje do další části přijímací zkoušky (neúčastní se druhého kola přijímací zkoušky).</w:t>
            </w:r>
          </w:p>
          <w:p w14:paraId="7B619C12" w14:textId="266BB980" w:rsidR="00577C97" w:rsidRPr="00C036E9" w:rsidRDefault="00577C97" w:rsidP="00D4791D">
            <w:pPr>
              <w:jc w:val="both"/>
              <w:rPr>
                <w:b/>
                <w:sz w:val="20"/>
                <w:szCs w:val="20"/>
              </w:rPr>
            </w:pPr>
            <w:r w:rsidRPr="00C036E9">
              <w:rPr>
                <w:b/>
                <w:sz w:val="20"/>
                <w:szCs w:val="20"/>
              </w:rPr>
              <w:t>2. kolo přijímací zkoušky</w:t>
            </w:r>
          </w:p>
          <w:p w14:paraId="6AAD60FD" w14:textId="234E5AC4" w:rsidR="00577C97" w:rsidRPr="00C036E9" w:rsidRDefault="00577C97" w:rsidP="00D4791D">
            <w:pPr>
              <w:spacing w:after="120"/>
              <w:jc w:val="both"/>
              <w:rPr>
                <w:sz w:val="20"/>
                <w:szCs w:val="20"/>
              </w:rPr>
            </w:pPr>
            <w:r w:rsidRPr="00C036E9">
              <w:rPr>
                <w:sz w:val="20"/>
                <w:szCs w:val="20"/>
              </w:rPr>
              <w:t>- Písemná zkouška – obsahem písemné zkoušky je všeobecný přehled v oblasti vizuální kultury a znalosti ve zvoleném</w:t>
            </w:r>
            <w:r w:rsidR="006B1E31">
              <w:rPr>
                <w:sz w:val="20"/>
                <w:szCs w:val="20"/>
              </w:rPr>
              <w:t xml:space="preserve"> </w:t>
            </w:r>
            <w:r w:rsidRPr="00C036E9">
              <w:rPr>
                <w:sz w:val="20"/>
                <w:szCs w:val="20"/>
              </w:rPr>
              <w:t>studijním programu. Tematické okruhy a doporučená literatura jsou zveřejněny na internetových stránkách FMK</w:t>
            </w:r>
            <w:r w:rsidR="005B3AA9">
              <w:rPr>
                <w:rStyle w:val="Znakapoznpodarou"/>
                <w:sz w:val="20"/>
                <w:szCs w:val="20"/>
              </w:rPr>
              <w:footnoteReference w:id="4"/>
            </w:r>
            <w:r>
              <w:rPr>
                <w:sz w:val="20"/>
                <w:szCs w:val="20"/>
              </w:rPr>
              <w:t>.</w:t>
            </w:r>
          </w:p>
          <w:p w14:paraId="186EACE5" w14:textId="1A496CF5" w:rsidR="00577C97" w:rsidRPr="00C036E9" w:rsidRDefault="00577C97" w:rsidP="00D4791D">
            <w:pPr>
              <w:spacing w:after="120"/>
              <w:jc w:val="both"/>
              <w:rPr>
                <w:sz w:val="20"/>
                <w:szCs w:val="20"/>
              </w:rPr>
            </w:pPr>
            <w:r w:rsidRPr="00C036E9">
              <w:rPr>
                <w:sz w:val="20"/>
                <w:szCs w:val="20"/>
              </w:rPr>
              <w:t xml:space="preserve">- Tvůrčí zkouška – v průběhu tvůrčí zkoušky uchazeč vypracuje </w:t>
            </w:r>
            <w:r>
              <w:rPr>
                <w:sz w:val="20"/>
                <w:szCs w:val="20"/>
              </w:rPr>
              <w:t xml:space="preserve">zpravidla </w:t>
            </w:r>
            <w:r w:rsidRPr="00C036E9">
              <w:rPr>
                <w:sz w:val="20"/>
                <w:szCs w:val="20"/>
              </w:rPr>
              <w:t>tři úkoly na dané téma, charakteristické pro</w:t>
            </w:r>
            <w:r w:rsidR="006B1E31">
              <w:rPr>
                <w:sz w:val="20"/>
                <w:szCs w:val="20"/>
              </w:rPr>
              <w:t xml:space="preserve"> </w:t>
            </w:r>
            <w:r w:rsidRPr="00C036E9">
              <w:rPr>
                <w:sz w:val="20"/>
                <w:szCs w:val="20"/>
              </w:rPr>
              <w:t>studijní program, do kterého se hlásí. Tvůrčí zkouškou se zjišťují invence a tvůrčí schopnosti uchazeče a jeho dovednost komunikovat výrazovými uměleckými prostředky.</w:t>
            </w:r>
          </w:p>
          <w:p w14:paraId="18768636" w14:textId="7F22A8BA" w:rsidR="00577C97" w:rsidRPr="00C036E9" w:rsidRDefault="00577C97" w:rsidP="00D4791D">
            <w:pPr>
              <w:spacing w:after="120"/>
              <w:jc w:val="both"/>
              <w:rPr>
                <w:sz w:val="20"/>
                <w:szCs w:val="20"/>
              </w:rPr>
            </w:pPr>
            <w:r w:rsidRPr="00C036E9">
              <w:rPr>
                <w:sz w:val="20"/>
                <w:szCs w:val="20"/>
              </w:rPr>
              <w:t>- Ústní zkouška – zjišťuje motivaci uchazeče, hloubku jeho zájmu o zvolený studijní program a všeobecný rozhled. Př</w:t>
            </w:r>
            <w:r w:rsidR="000F62B9">
              <w:rPr>
                <w:sz w:val="20"/>
                <w:szCs w:val="20"/>
              </w:rPr>
              <w:t xml:space="preserve">i </w:t>
            </w:r>
            <w:r w:rsidRPr="00C036E9">
              <w:rPr>
                <w:sz w:val="20"/>
                <w:szCs w:val="20"/>
              </w:rPr>
              <w:t>ústní zkoušce se hodnotí slovně vyjádřená představa uchazeče o profesním zaměření a jeho předpoklady pro kreativní týmovou práci.</w:t>
            </w:r>
          </w:p>
        </w:tc>
      </w:tr>
      <w:tr w:rsidR="00577C97" w14:paraId="5536D659" w14:textId="77777777" w:rsidTr="0079131C">
        <w:trPr>
          <w:trHeight w:val="258"/>
        </w:trPr>
        <w:tc>
          <w:tcPr>
            <w:tcW w:w="10098" w:type="dxa"/>
            <w:gridSpan w:val="10"/>
            <w:shd w:val="clear" w:color="auto" w:fill="F7CAAC"/>
          </w:tcPr>
          <w:p w14:paraId="39A049AA" w14:textId="5ED5942B" w:rsidR="00577C97" w:rsidRPr="00C036E9" w:rsidRDefault="000F62B9" w:rsidP="00577C97">
            <w:pPr>
              <w:rPr>
                <w:rFonts w:eastAsia="Calibri"/>
                <w:sz w:val="20"/>
                <w:szCs w:val="20"/>
              </w:rPr>
            </w:pPr>
            <w:r>
              <w:br w:type="page"/>
            </w:r>
            <w:r w:rsidR="00577C97" w:rsidRPr="00C036E9">
              <w:rPr>
                <w:b/>
                <w:sz w:val="20"/>
                <w:szCs w:val="20"/>
              </w:rPr>
              <w:t>Předpokládaný počet uchazečů zapsaných ke studiu ve studijním programu</w:t>
            </w:r>
            <w:r w:rsidR="00577C97" w:rsidRPr="00C036E9">
              <w:rPr>
                <w:rFonts w:eastAsia="Calibri"/>
                <w:sz w:val="20"/>
                <w:szCs w:val="20"/>
              </w:rPr>
              <w:t xml:space="preserve"> </w:t>
            </w:r>
          </w:p>
        </w:tc>
      </w:tr>
      <w:tr w:rsidR="00577C97" w14:paraId="28A09882" w14:textId="77777777" w:rsidTr="00770CDA">
        <w:trPr>
          <w:trHeight w:val="3193"/>
        </w:trPr>
        <w:tc>
          <w:tcPr>
            <w:tcW w:w="10098" w:type="dxa"/>
            <w:gridSpan w:val="10"/>
            <w:shd w:val="clear" w:color="auto" w:fill="FFFFFF"/>
          </w:tcPr>
          <w:p w14:paraId="4D073B11" w14:textId="4EAB9B75" w:rsidR="00577C97" w:rsidRDefault="00191C5D" w:rsidP="00577C97">
            <w:pPr>
              <w:spacing w:before="120"/>
              <w:jc w:val="both"/>
              <w:rPr>
                <w:sz w:val="20"/>
                <w:szCs w:val="20"/>
              </w:rPr>
            </w:pPr>
            <w:r w:rsidRPr="00191C5D">
              <w:rPr>
                <w:sz w:val="20"/>
                <w:szCs w:val="20"/>
              </w:rPr>
              <w:t xml:space="preserve">Předpokládaný počet uchazečů zapsaných ke studiu je </w:t>
            </w:r>
            <w:r w:rsidR="00577C97" w:rsidRPr="00C036E9">
              <w:rPr>
                <w:sz w:val="20"/>
                <w:szCs w:val="20"/>
              </w:rPr>
              <w:t>10</w:t>
            </w:r>
            <w:r w:rsidR="00577C97">
              <w:rPr>
                <w:sz w:val="20"/>
                <w:szCs w:val="20"/>
              </w:rPr>
              <w:t>-</w:t>
            </w:r>
            <w:r>
              <w:rPr>
                <w:sz w:val="20"/>
                <w:szCs w:val="20"/>
              </w:rPr>
              <w:t>12.</w:t>
            </w:r>
          </w:p>
          <w:p w14:paraId="0211C2BC" w14:textId="7BFAC624" w:rsidR="00577C97" w:rsidRDefault="00577C97" w:rsidP="00577C97">
            <w:pPr>
              <w:spacing w:before="120"/>
              <w:jc w:val="both"/>
              <w:rPr>
                <w:sz w:val="20"/>
                <w:szCs w:val="20"/>
              </w:rPr>
            </w:pPr>
            <w:r w:rsidRPr="004B40EC">
              <w:rPr>
                <w:sz w:val="20"/>
                <w:szCs w:val="20"/>
              </w:rPr>
              <w:t xml:space="preserve">BSP </w:t>
            </w:r>
            <w:r>
              <w:rPr>
                <w:sz w:val="20"/>
                <w:szCs w:val="20"/>
              </w:rPr>
              <w:t>ANT</w:t>
            </w:r>
            <w:r w:rsidRPr="004B40EC">
              <w:rPr>
                <w:sz w:val="20"/>
                <w:szCs w:val="20"/>
              </w:rPr>
              <w:t xml:space="preserve"> je nový SP, který </w:t>
            </w:r>
            <w:r>
              <w:rPr>
                <w:sz w:val="20"/>
                <w:szCs w:val="20"/>
              </w:rPr>
              <w:t xml:space="preserve">vznikl z </w:t>
            </w:r>
            <w:r w:rsidRPr="004B40EC">
              <w:rPr>
                <w:sz w:val="20"/>
                <w:szCs w:val="20"/>
              </w:rPr>
              <w:t>původní</w:t>
            </w:r>
            <w:r>
              <w:rPr>
                <w:sz w:val="20"/>
                <w:szCs w:val="20"/>
              </w:rPr>
              <w:t>ho B</w:t>
            </w:r>
            <w:r w:rsidRPr="004B40EC">
              <w:rPr>
                <w:sz w:val="20"/>
                <w:szCs w:val="20"/>
              </w:rPr>
              <w:t xml:space="preserve">SP </w:t>
            </w:r>
            <w:r>
              <w:rPr>
                <w:sz w:val="20"/>
                <w:szCs w:val="20"/>
              </w:rPr>
              <w:t>Teorie a praxe animované tvorby</w:t>
            </w:r>
            <w:r w:rsidRPr="004B40EC">
              <w:rPr>
                <w:sz w:val="20"/>
                <w:szCs w:val="20"/>
              </w:rPr>
              <w:t>. V tabulce níže jsou uvedeny počty studentů</w:t>
            </w:r>
            <w:r>
              <w:rPr>
                <w:sz w:val="20"/>
                <w:szCs w:val="20"/>
              </w:rPr>
              <w:t xml:space="preserve"> dosavadního BSP Teorie a praxe animované tvorby</w:t>
            </w:r>
            <w:r w:rsidRPr="004B40EC">
              <w:rPr>
                <w:sz w:val="20"/>
                <w:szCs w:val="20"/>
              </w:rPr>
              <w:t>.</w:t>
            </w:r>
            <w:r w:rsidRPr="00C036E9">
              <w:rPr>
                <w:sz w:val="20"/>
                <w:szCs w:val="20"/>
              </w:rPr>
              <w:t xml:space="preserve"> </w:t>
            </w:r>
          </w:p>
          <w:p w14:paraId="7830F544" w14:textId="77777777" w:rsidR="00577C97" w:rsidRPr="00C036E9" w:rsidRDefault="00577C97" w:rsidP="00577C97">
            <w:pPr>
              <w:jc w:val="both"/>
              <w:rPr>
                <w:sz w:val="20"/>
                <w:szCs w:val="20"/>
              </w:rPr>
            </w:pPr>
          </w:p>
          <w:tbl>
            <w:tblPr>
              <w:tblStyle w:val="Mkatabulky"/>
              <w:tblW w:w="0" w:type="auto"/>
              <w:tblLayout w:type="fixed"/>
              <w:tblLook w:val="04A0" w:firstRow="1" w:lastRow="0" w:firstColumn="1" w:lastColumn="0" w:noHBand="0" w:noVBand="1"/>
            </w:tblPr>
            <w:tblGrid>
              <w:gridCol w:w="3032"/>
              <w:gridCol w:w="2745"/>
            </w:tblGrid>
            <w:tr w:rsidR="00577C97" w:rsidRPr="001B5ED8" w14:paraId="3F61F7EB" w14:textId="77777777" w:rsidTr="008F1B1D">
              <w:trPr>
                <w:trHeight w:val="346"/>
              </w:trPr>
              <w:tc>
                <w:tcPr>
                  <w:tcW w:w="5777" w:type="dxa"/>
                  <w:gridSpan w:val="2"/>
                  <w:shd w:val="clear" w:color="auto" w:fill="FBD4B4" w:themeFill="accent6" w:themeFillTint="66"/>
                </w:tcPr>
                <w:p w14:paraId="74DC381F" w14:textId="7F0384E4" w:rsidR="00577C97" w:rsidRPr="00C6499D" w:rsidRDefault="00577C97" w:rsidP="00577C97">
                  <w:pPr>
                    <w:jc w:val="center"/>
                    <w:rPr>
                      <w:color w:val="000000"/>
                      <w:sz w:val="20"/>
                      <w:szCs w:val="20"/>
                    </w:rPr>
                  </w:pPr>
                  <w:r w:rsidRPr="00C6499D">
                    <w:rPr>
                      <w:color w:val="000000"/>
                      <w:sz w:val="20"/>
                      <w:szCs w:val="20"/>
                    </w:rPr>
                    <w:t xml:space="preserve">Počet </w:t>
                  </w:r>
                  <w:r>
                    <w:rPr>
                      <w:color w:val="000000"/>
                      <w:sz w:val="20"/>
                      <w:szCs w:val="20"/>
                    </w:rPr>
                    <w:t xml:space="preserve">zapsaných </w:t>
                  </w:r>
                  <w:r w:rsidRPr="00C6499D">
                    <w:rPr>
                      <w:color w:val="000000"/>
                      <w:sz w:val="20"/>
                      <w:szCs w:val="20"/>
                    </w:rPr>
                    <w:t xml:space="preserve">studentů BSP </w:t>
                  </w:r>
                  <w:r>
                    <w:rPr>
                      <w:color w:val="000000"/>
                      <w:sz w:val="20"/>
                      <w:szCs w:val="20"/>
                    </w:rPr>
                    <w:t>Teorie a praxe animované tvorby</w:t>
                  </w:r>
                </w:p>
              </w:tc>
            </w:tr>
            <w:tr w:rsidR="00577C97" w:rsidRPr="001B5ED8" w14:paraId="186861D0" w14:textId="77777777" w:rsidTr="008F1B1D">
              <w:tc>
                <w:tcPr>
                  <w:tcW w:w="3032" w:type="dxa"/>
                  <w:shd w:val="clear" w:color="auto" w:fill="B8CCE4" w:themeFill="accent1" w:themeFillTint="66"/>
                  <w:vAlign w:val="bottom"/>
                </w:tcPr>
                <w:p w14:paraId="2C70D98D" w14:textId="77777777" w:rsidR="00577C97" w:rsidRPr="008F1B1D" w:rsidRDefault="00577C97" w:rsidP="00577C97">
                  <w:pPr>
                    <w:jc w:val="center"/>
                    <w:rPr>
                      <w:color w:val="000000"/>
                      <w:sz w:val="20"/>
                      <w:szCs w:val="20"/>
                    </w:rPr>
                  </w:pPr>
                  <w:r w:rsidRPr="00C6499D">
                    <w:rPr>
                      <w:sz w:val="20"/>
                      <w:szCs w:val="20"/>
                    </w:rPr>
                    <w:t>Akademický rok</w:t>
                  </w:r>
                </w:p>
              </w:tc>
              <w:tc>
                <w:tcPr>
                  <w:tcW w:w="2745" w:type="dxa"/>
                  <w:shd w:val="clear" w:color="auto" w:fill="B8CCE4" w:themeFill="accent1" w:themeFillTint="66"/>
                  <w:vAlign w:val="center"/>
                </w:tcPr>
                <w:p w14:paraId="0056AE46" w14:textId="77777777" w:rsidR="00577C97" w:rsidRPr="008F1B1D" w:rsidRDefault="00577C97" w:rsidP="00577C97">
                  <w:pPr>
                    <w:jc w:val="center"/>
                    <w:rPr>
                      <w:color w:val="000000"/>
                      <w:sz w:val="20"/>
                      <w:szCs w:val="20"/>
                    </w:rPr>
                  </w:pPr>
                  <w:r w:rsidRPr="00C6499D">
                    <w:rPr>
                      <w:sz w:val="20"/>
                      <w:szCs w:val="20"/>
                    </w:rPr>
                    <w:t>Počet studentů</w:t>
                  </w:r>
                </w:p>
              </w:tc>
            </w:tr>
            <w:tr w:rsidR="00577C97" w:rsidRPr="001B5ED8" w14:paraId="33B65F91" w14:textId="77777777" w:rsidTr="00485970">
              <w:tc>
                <w:tcPr>
                  <w:tcW w:w="3032" w:type="dxa"/>
                  <w:vAlign w:val="bottom"/>
                </w:tcPr>
                <w:p w14:paraId="777D2CBF" w14:textId="77777777" w:rsidR="00577C97" w:rsidRPr="008F1B1D" w:rsidRDefault="00577C97" w:rsidP="00577C97">
                  <w:pPr>
                    <w:jc w:val="center"/>
                    <w:rPr>
                      <w:color w:val="000000"/>
                      <w:sz w:val="20"/>
                      <w:szCs w:val="20"/>
                    </w:rPr>
                  </w:pPr>
                  <w:r w:rsidRPr="00C6499D">
                    <w:rPr>
                      <w:sz w:val="20"/>
                      <w:szCs w:val="20"/>
                    </w:rPr>
                    <w:t>2021/22</w:t>
                  </w:r>
                </w:p>
              </w:tc>
              <w:tc>
                <w:tcPr>
                  <w:tcW w:w="2745" w:type="dxa"/>
                  <w:vAlign w:val="center"/>
                </w:tcPr>
                <w:p w14:paraId="182A8ED6" w14:textId="2D26F1FA" w:rsidR="00577C97" w:rsidRPr="008F1B1D" w:rsidRDefault="00577C97" w:rsidP="00577C97">
                  <w:pPr>
                    <w:jc w:val="center"/>
                    <w:rPr>
                      <w:color w:val="000000"/>
                      <w:sz w:val="20"/>
                      <w:szCs w:val="20"/>
                    </w:rPr>
                  </w:pPr>
                  <w:r w:rsidRPr="008F1B1D">
                    <w:rPr>
                      <w:color w:val="000000"/>
                      <w:sz w:val="20"/>
                      <w:szCs w:val="20"/>
                    </w:rPr>
                    <w:t>33</w:t>
                  </w:r>
                </w:p>
              </w:tc>
            </w:tr>
            <w:tr w:rsidR="00577C97" w:rsidRPr="001B5ED8" w14:paraId="5E72EF87" w14:textId="77777777" w:rsidTr="00485970">
              <w:tc>
                <w:tcPr>
                  <w:tcW w:w="3032" w:type="dxa"/>
                  <w:vAlign w:val="bottom"/>
                </w:tcPr>
                <w:p w14:paraId="767CFD83" w14:textId="77777777" w:rsidR="00577C97" w:rsidRPr="00AD03E5" w:rsidRDefault="00577C97" w:rsidP="00577C97">
                  <w:pPr>
                    <w:jc w:val="center"/>
                    <w:rPr>
                      <w:color w:val="000000"/>
                      <w:sz w:val="20"/>
                      <w:szCs w:val="20"/>
                    </w:rPr>
                  </w:pPr>
                  <w:r w:rsidRPr="00C6499D">
                    <w:rPr>
                      <w:sz w:val="20"/>
                      <w:szCs w:val="20"/>
                    </w:rPr>
                    <w:t>2020/21</w:t>
                  </w:r>
                </w:p>
              </w:tc>
              <w:tc>
                <w:tcPr>
                  <w:tcW w:w="2745" w:type="dxa"/>
                  <w:vAlign w:val="center"/>
                </w:tcPr>
                <w:p w14:paraId="34168181" w14:textId="1757F723" w:rsidR="00577C97" w:rsidRPr="00AD03E5" w:rsidRDefault="00577C97" w:rsidP="00577C97">
                  <w:pPr>
                    <w:jc w:val="center"/>
                    <w:rPr>
                      <w:color w:val="000000"/>
                      <w:sz w:val="20"/>
                      <w:szCs w:val="20"/>
                    </w:rPr>
                  </w:pPr>
                  <w:r w:rsidRPr="00AD03E5">
                    <w:rPr>
                      <w:color w:val="000000"/>
                      <w:sz w:val="20"/>
                      <w:szCs w:val="20"/>
                    </w:rPr>
                    <w:t>29</w:t>
                  </w:r>
                </w:p>
              </w:tc>
            </w:tr>
            <w:tr w:rsidR="00577C97" w:rsidRPr="001B5ED8" w14:paraId="4CD749F3" w14:textId="77777777" w:rsidTr="00485970">
              <w:tc>
                <w:tcPr>
                  <w:tcW w:w="3032" w:type="dxa"/>
                  <w:vAlign w:val="bottom"/>
                </w:tcPr>
                <w:p w14:paraId="7A5BFAB0" w14:textId="77777777" w:rsidR="00577C97" w:rsidRPr="008F1B1D" w:rsidRDefault="00577C97" w:rsidP="00577C97">
                  <w:pPr>
                    <w:jc w:val="center"/>
                    <w:rPr>
                      <w:color w:val="000000"/>
                      <w:sz w:val="20"/>
                      <w:szCs w:val="20"/>
                    </w:rPr>
                  </w:pPr>
                  <w:r w:rsidRPr="00C6499D">
                    <w:rPr>
                      <w:sz w:val="20"/>
                      <w:szCs w:val="20"/>
                    </w:rPr>
                    <w:t>2019/20</w:t>
                  </w:r>
                </w:p>
              </w:tc>
              <w:tc>
                <w:tcPr>
                  <w:tcW w:w="2745" w:type="dxa"/>
                  <w:vAlign w:val="center"/>
                </w:tcPr>
                <w:p w14:paraId="35AD1A50" w14:textId="6D8D0E1C" w:rsidR="00577C97" w:rsidRPr="008F1B1D" w:rsidRDefault="00577C97" w:rsidP="00577C97">
                  <w:pPr>
                    <w:jc w:val="center"/>
                    <w:rPr>
                      <w:color w:val="000000"/>
                      <w:sz w:val="20"/>
                      <w:szCs w:val="20"/>
                    </w:rPr>
                  </w:pPr>
                  <w:r w:rsidRPr="008F1B1D">
                    <w:rPr>
                      <w:color w:val="000000"/>
                      <w:sz w:val="20"/>
                      <w:szCs w:val="20"/>
                    </w:rPr>
                    <w:t>25</w:t>
                  </w:r>
                </w:p>
              </w:tc>
            </w:tr>
            <w:tr w:rsidR="00577C97" w:rsidRPr="001B5ED8" w14:paraId="1FE78307" w14:textId="77777777" w:rsidTr="00485970">
              <w:tc>
                <w:tcPr>
                  <w:tcW w:w="3032" w:type="dxa"/>
                  <w:vAlign w:val="bottom"/>
                </w:tcPr>
                <w:p w14:paraId="7A3CD5C7" w14:textId="77777777" w:rsidR="00577C97" w:rsidRPr="008F1B1D" w:rsidRDefault="00577C97" w:rsidP="00577C97">
                  <w:pPr>
                    <w:jc w:val="center"/>
                    <w:rPr>
                      <w:color w:val="000000"/>
                      <w:sz w:val="20"/>
                      <w:szCs w:val="20"/>
                    </w:rPr>
                  </w:pPr>
                  <w:r w:rsidRPr="00C6499D">
                    <w:rPr>
                      <w:sz w:val="20"/>
                      <w:szCs w:val="20"/>
                    </w:rPr>
                    <w:t>2018/19</w:t>
                  </w:r>
                </w:p>
              </w:tc>
              <w:tc>
                <w:tcPr>
                  <w:tcW w:w="2745" w:type="dxa"/>
                  <w:vAlign w:val="center"/>
                </w:tcPr>
                <w:p w14:paraId="0AE21FB8" w14:textId="358ABB48" w:rsidR="00577C97" w:rsidRPr="008F1B1D" w:rsidRDefault="00577C97" w:rsidP="00577C97">
                  <w:pPr>
                    <w:jc w:val="center"/>
                    <w:rPr>
                      <w:color w:val="000000"/>
                      <w:sz w:val="20"/>
                      <w:szCs w:val="20"/>
                    </w:rPr>
                  </w:pPr>
                  <w:r w:rsidRPr="008F1B1D">
                    <w:rPr>
                      <w:color w:val="000000"/>
                      <w:sz w:val="20"/>
                      <w:szCs w:val="20"/>
                    </w:rPr>
                    <w:t>29</w:t>
                  </w:r>
                </w:p>
              </w:tc>
            </w:tr>
            <w:tr w:rsidR="00577C97" w:rsidRPr="001B5ED8" w14:paraId="4A86A92B" w14:textId="77777777" w:rsidTr="00485970">
              <w:tc>
                <w:tcPr>
                  <w:tcW w:w="3032" w:type="dxa"/>
                  <w:vAlign w:val="bottom"/>
                </w:tcPr>
                <w:p w14:paraId="0F9A6B54" w14:textId="77777777" w:rsidR="00577C97" w:rsidRPr="00AD03E5" w:rsidRDefault="00577C97" w:rsidP="00577C97">
                  <w:pPr>
                    <w:jc w:val="center"/>
                    <w:rPr>
                      <w:color w:val="000000"/>
                      <w:sz w:val="20"/>
                      <w:szCs w:val="20"/>
                    </w:rPr>
                  </w:pPr>
                  <w:r w:rsidRPr="00C6499D">
                    <w:rPr>
                      <w:sz w:val="20"/>
                      <w:szCs w:val="20"/>
                    </w:rPr>
                    <w:t>2017/18</w:t>
                  </w:r>
                </w:p>
              </w:tc>
              <w:tc>
                <w:tcPr>
                  <w:tcW w:w="2745" w:type="dxa"/>
                  <w:vAlign w:val="center"/>
                </w:tcPr>
                <w:p w14:paraId="32142971" w14:textId="071EA773" w:rsidR="00577C97" w:rsidRPr="00AD03E5" w:rsidRDefault="00577C97" w:rsidP="00577C97">
                  <w:pPr>
                    <w:jc w:val="center"/>
                    <w:rPr>
                      <w:color w:val="000000"/>
                      <w:sz w:val="20"/>
                      <w:szCs w:val="20"/>
                    </w:rPr>
                  </w:pPr>
                  <w:r w:rsidRPr="00AD03E5">
                    <w:rPr>
                      <w:color w:val="000000"/>
                      <w:sz w:val="20"/>
                      <w:szCs w:val="20"/>
                    </w:rPr>
                    <w:t>28</w:t>
                  </w:r>
                </w:p>
              </w:tc>
            </w:tr>
          </w:tbl>
          <w:p w14:paraId="66B42948" w14:textId="543ACFDE" w:rsidR="00577C97" w:rsidRPr="00C036E9" w:rsidRDefault="00577C97" w:rsidP="00577C97">
            <w:pPr>
              <w:jc w:val="both"/>
              <w:rPr>
                <w:sz w:val="20"/>
                <w:szCs w:val="20"/>
              </w:rPr>
            </w:pPr>
          </w:p>
        </w:tc>
      </w:tr>
      <w:tr w:rsidR="00577C97" w14:paraId="1D34FF75" w14:textId="77777777" w:rsidTr="0079131C">
        <w:trPr>
          <w:trHeight w:val="92"/>
        </w:trPr>
        <w:tc>
          <w:tcPr>
            <w:tcW w:w="10098" w:type="dxa"/>
            <w:gridSpan w:val="10"/>
            <w:shd w:val="clear" w:color="auto" w:fill="F7CAAC"/>
          </w:tcPr>
          <w:p w14:paraId="3407758A" w14:textId="439D4955" w:rsidR="00577C97" w:rsidRPr="00C036E9" w:rsidRDefault="00577C97" w:rsidP="00577C97">
            <w:pPr>
              <w:rPr>
                <w:b/>
                <w:sz w:val="20"/>
                <w:szCs w:val="20"/>
              </w:rPr>
            </w:pPr>
            <w:r w:rsidRPr="00C036E9">
              <w:rPr>
                <w:b/>
                <w:sz w:val="20"/>
                <w:szCs w:val="20"/>
              </w:rPr>
              <w:t>Návaznost na další typy studijních programů</w:t>
            </w:r>
          </w:p>
        </w:tc>
      </w:tr>
      <w:tr w:rsidR="00577C97" w14:paraId="459826B6" w14:textId="77777777" w:rsidTr="0079131C">
        <w:trPr>
          <w:trHeight w:val="663"/>
        </w:trPr>
        <w:tc>
          <w:tcPr>
            <w:tcW w:w="10098" w:type="dxa"/>
            <w:gridSpan w:val="10"/>
            <w:shd w:val="clear" w:color="auto" w:fill="FFFFFF"/>
          </w:tcPr>
          <w:p w14:paraId="45F0E543" w14:textId="726D4D07" w:rsidR="00577C97" w:rsidRPr="00C036E9" w:rsidRDefault="00577C97" w:rsidP="00763EE3">
            <w:pPr>
              <w:spacing w:before="120" w:after="120"/>
              <w:jc w:val="both"/>
              <w:rPr>
                <w:sz w:val="20"/>
                <w:szCs w:val="20"/>
              </w:rPr>
            </w:pPr>
            <w:r w:rsidRPr="00C036E9">
              <w:rPr>
                <w:sz w:val="20"/>
                <w:szCs w:val="20"/>
              </w:rPr>
              <w:t xml:space="preserve">BSP ANT se dotýká dalších tematických okruhů a programů v oblasti Umění, zaměřených na umění, </w:t>
            </w:r>
            <w:r w:rsidR="00626E18">
              <w:rPr>
                <w:sz w:val="20"/>
                <w:szCs w:val="20"/>
              </w:rPr>
              <w:t>audiovizuální</w:t>
            </w:r>
            <w:r w:rsidRPr="00C036E9">
              <w:rPr>
                <w:sz w:val="20"/>
                <w:szCs w:val="20"/>
              </w:rPr>
              <w:t xml:space="preserve"> průmysl</w:t>
            </w:r>
            <w:r w:rsidR="00C45501">
              <w:rPr>
                <w:sz w:val="20"/>
                <w:szCs w:val="20"/>
              </w:rPr>
              <w:t>.</w:t>
            </w:r>
            <w:r w:rsidR="002D5C66">
              <w:rPr>
                <w:sz w:val="20"/>
                <w:szCs w:val="20"/>
              </w:rPr>
              <w:t xml:space="preserve"> </w:t>
            </w:r>
            <w:r w:rsidRPr="00C036E9">
              <w:rPr>
                <w:sz w:val="20"/>
                <w:szCs w:val="20"/>
              </w:rPr>
              <w:t xml:space="preserve">Pro absolventy se nabízí možnost pokračovat v magisterském a doktorském studiu oblasti Umění.  </w:t>
            </w:r>
          </w:p>
        </w:tc>
      </w:tr>
      <w:tr w:rsidR="00200204" w:rsidRPr="00A22651" w14:paraId="42140856"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90"/>
        </w:trPr>
        <w:tc>
          <w:tcPr>
            <w:tcW w:w="10065"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tcPr>
          <w:p w14:paraId="7601E751" w14:textId="23ACB801" w:rsidR="00200204" w:rsidRPr="00A22651"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rPr>
            </w:pPr>
            <w:r w:rsidRPr="00A22651">
              <w:rPr>
                <w:rFonts w:ascii="Times New Roman Bold" w:hAnsi="Times New Roman Bold"/>
                <w:b/>
                <w:sz w:val="28"/>
                <w:szCs w:val="28"/>
              </w:rPr>
              <w:lastRenderedPageBreak/>
              <w:t>B-</w:t>
            </w:r>
            <w:proofErr w:type="spellStart"/>
            <w:r w:rsidRPr="00A22651">
              <w:rPr>
                <w:rFonts w:ascii="Times New Roman Bold" w:hAnsi="Times New Roman Bold"/>
                <w:b/>
                <w:sz w:val="28"/>
                <w:szCs w:val="28"/>
              </w:rPr>
              <w:t>IIa</w:t>
            </w:r>
            <w:proofErr w:type="spellEnd"/>
            <w:r w:rsidRPr="00A22651">
              <w:rPr>
                <w:rFonts w:ascii="Times New Roman Bold" w:hAnsi="Times New Roman Bold"/>
                <w:b/>
                <w:sz w:val="28"/>
                <w:szCs w:val="28"/>
              </w:rPr>
              <w:t xml:space="preserve"> </w:t>
            </w:r>
            <w:r w:rsidRPr="00A22651">
              <w:rPr>
                <w:rFonts w:ascii="Times New Roman Bold" w:hAnsi="Times New Roman Bold" w:hint="eastAsia"/>
                <w:b/>
                <w:sz w:val="28"/>
                <w:szCs w:val="28"/>
                <w:shd w:val="clear" w:color="auto" w:fill="B8CCE4" w:themeFill="accent1" w:themeFillTint="66"/>
              </w:rPr>
              <w:t>–</w:t>
            </w:r>
            <w:r w:rsidRPr="00A22651">
              <w:rPr>
                <w:rFonts w:ascii="Times New Roman Bold" w:hAnsi="Times New Roman Bold"/>
                <w:b/>
                <w:sz w:val="28"/>
                <w:szCs w:val="28"/>
                <w:shd w:val="clear" w:color="auto" w:fill="B8CCE4" w:themeFill="accent1" w:themeFillTint="66"/>
              </w:rPr>
              <w:t xml:space="preserve"> Studijn</w:t>
            </w:r>
            <w:r w:rsidRPr="00A22651">
              <w:rPr>
                <w:rFonts w:ascii="Times New Roman Bold" w:hAnsi="Times New Roman Bold" w:hint="eastAsia"/>
                <w:b/>
                <w:sz w:val="28"/>
                <w:szCs w:val="28"/>
                <w:shd w:val="clear" w:color="auto" w:fill="B8CCE4" w:themeFill="accent1" w:themeFillTint="66"/>
              </w:rPr>
              <w:t>í</w:t>
            </w:r>
            <w:r w:rsidRPr="00A22651">
              <w:rPr>
                <w:rFonts w:ascii="Times New Roman Bold" w:hAnsi="Times New Roman Bold"/>
                <w:b/>
                <w:sz w:val="28"/>
                <w:szCs w:val="28"/>
                <w:shd w:val="clear" w:color="auto" w:fill="B8CCE4" w:themeFill="accent1" w:themeFillTint="66"/>
              </w:rPr>
              <w:t xml:space="preserve"> pl</w:t>
            </w:r>
            <w:r w:rsidRPr="00A22651">
              <w:rPr>
                <w:rFonts w:ascii="Times New Roman Bold" w:hAnsi="Times New Roman Bold" w:hint="eastAsia"/>
                <w:b/>
                <w:sz w:val="28"/>
                <w:szCs w:val="28"/>
                <w:shd w:val="clear" w:color="auto" w:fill="B8CCE4" w:themeFill="accent1" w:themeFillTint="66"/>
              </w:rPr>
              <w:t>á</w:t>
            </w:r>
            <w:r w:rsidRPr="00A22651">
              <w:rPr>
                <w:rFonts w:ascii="Times New Roman Bold" w:hAnsi="Times New Roman Bold"/>
                <w:b/>
                <w:sz w:val="28"/>
                <w:szCs w:val="28"/>
                <w:shd w:val="clear" w:color="auto" w:fill="B8CCE4" w:themeFill="accent1" w:themeFillTint="66"/>
              </w:rPr>
              <w:t>ny</w:t>
            </w:r>
            <w:r>
              <w:rPr>
                <w:rFonts w:ascii="Times New Roman Bold" w:hAnsi="Times New Roman Bold"/>
                <w:b/>
                <w:sz w:val="28"/>
                <w:szCs w:val="28"/>
                <w:shd w:val="clear" w:color="auto" w:fill="B8CCE4" w:themeFill="accent1" w:themeFillTint="66"/>
              </w:rPr>
              <w:t xml:space="preserve"> a návrh témat </w:t>
            </w:r>
            <w:r w:rsidRPr="00A22651">
              <w:rPr>
                <w:rFonts w:ascii="Times New Roman Bold" w:hAnsi="Times New Roman Bold"/>
                <w:b/>
                <w:sz w:val="28"/>
                <w:szCs w:val="28"/>
                <w:shd w:val="clear" w:color="auto" w:fill="B8CCE4" w:themeFill="accent1" w:themeFillTint="66"/>
              </w:rPr>
              <w:t>(bakal</w:t>
            </w:r>
            <w:r w:rsidRPr="00A22651">
              <w:rPr>
                <w:rFonts w:ascii="Times New Roman Bold" w:hAnsi="Times New Roman Bold" w:hint="eastAsia"/>
                <w:b/>
                <w:sz w:val="28"/>
                <w:szCs w:val="28"/>
                <w:shd w:val="clear" w:color="auto" w:fill="B8CCE4" w:themeFill="accent1" w:themeFillTint="66"/>
              </w:rPr>
              <w:t>ář</w:t>
            </w:r>
            <w:r w:rsidRPr="00A22651">
              <w:rPr>
                <w:rFonts w:ascii="Times New Roman Bold" w:hAnsi="Times New Roman Bold"/>
                <w:b/>
                <w:sz w:val="28"/>
                <w:szCs w:val="28"/>
                <w:shd w:val="clear" w:color="auto" w:fill="B8CCE4" w:themeFill="accent1" w:themeFillTint="66"/>
              </w:rPr>
              <w:t>sk</w:t>
            </w:r>
            <w:r w:rsidRPr="00A22651">
              <w:rPr>
                <w:rFonts w:ascii="Times New Roman Bold" w:hAnsi="Times New Roman Bold" w:hint="eastAsia"/>
                <w:b/>
                <w:sz w:val="28"/>
                <w:szCs w:val="28"/>
                <w:shd w:val="clear" w:color="auto" w:fill="B8CCE4" w:themeFill="accent1" w:themeFillTint="66"/>
              </w:rPr>
              <w:t>ý</w:t>
            </w:r>
            <w:r w:rsidRPr="00A22651">
              <w:rPr>
                <w:rFonts w:ascii="Times New Roman Bold" w:hAnsi="Times New Roman Bold"/>
                <w:b/>
                <w:sz w:val="28"/>
                <w:szCs w:val="28"/>
                <w:shd w:val="clear" w:color="auto" w:fill="B8CCE4" w:themeFill="accent1" w:themeFillTint="66"/>
              </w:rPr>
              <w:t xml:space="preserve"> studijn</w:t>
            </w:r>
            <w:r w:rsidRPr="00A22651">
              <w:rPr>
                <w:rFonts w:ascii="Times New Roman Bold" w:hAnsi="Times New Roman Bold" w:hint="eastAsia"/>
                <w:b/>
                <w:sz w:val="28"/>
                <w:szCs w:val="28"/>
                <w:shd w:val="clear" w:color="auto" w:fill="B8CCE4" w:themeFill="accent1" w:themeFillTint="66"/>
              </w:rPr>
              <w:t>í</w:t>
            </w:r>
            <w:r w:rsidRPr="00A22651">
              <w:rPr>
                <w:rFonts w:ascii="Times New Roman Bold" w:hAnsi="Times New Roman Bold"/>
                <w:b/>
                <w:sz w:val="28"/>
                <w:szCs w:val="28"/>
                <w:shd w:val="clear" w:color="auto" w:fill="B8CCE4" w:themeFill="accent1" w:themeFillTint="66"/>
              </w:rPr>
              <w:t xml:space="preserve"> program)</w:t>
            </w:r>
          </w:p>
        </w:tc>
      </w:tr>
      <w:tr w:rsidR="00200204" w:rsidRPr="00A22651" w14:paraId="3FEE659A"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75"/>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vAlign w:val="center"/>
          </w:tcPr>
          <w:p w14:paraId="1590931A" w14:textId="77777777" w:rsidR="00200204" w:rsidRPr="00A22651" w:rsidRDefault="00200204" w:rsidP="002962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694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680756" w14:textId="015CB7F6" w:rsidR="00200204" w:rsidRPr="00A22651" w:rsidRDefault="00823D88" w:rsidP="002962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rPr>
              <w:t>Animovaná tvorba</w:t>
            </w:r>
          </w:p>
        </w:tc>
      </w:tr>
      <w:tr w:rsidR="00200204" w:rsidRPr="00A22651" w14:paraId="5C2C9F48"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5"/>
        </w:trPr>
        <w:tc>
          <w:tcPr>
            <w:tcW w:w="10065"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37BCAC59" w14:textId="77777777" w:rsidR="00200204" w:rsidRPr="00C036E9"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0"/>
                <w:szCs w:val="20"/>
              </w:rPr>
            </w:pPr>
            <w:r w:rsidRPr="00C036E9">
              <w:rPr>
                <w:b/>
                <w:sz w:val="20"/>
                <w:szCs w:val="20"/>
              </w:rPr>
              <w:t>Povinn</w:t>
            </w:r>
            <w:r w:rsidRPr="00C036E9">
              <w:rPr>
                <w:rFonts w:hint="eastAsia"/>
                <w:b/>
                <w:sz w:val="20"/>
                <w:szCs w:val="20"/>
              </w:rPr>
              <w:t>é</w:t>
            </w:r>
            <w:r w:rsidRPr="00C036E9">
              <w:rPr>
                <w:b/>
                <w:sz w:val="20"/>
                <w:szCs w:val="20"/>
              </w:rPr>
              <w:t xml:space="preserve"> p</w:t>
            </w:r>
            <w:r w:rsidRPr="00C036E9">
              <w:rPr>
                <w:rFonts w:hint="eastAsia"/>
                <w:b/>
                <w:sz w:val="20"/>
                <w:szCs w:val="20"/>
              </w:rPr>
              <w:t>ř</w:t>
            </w:r>
            <w:r w:rsidRPr="00C036E9">
              <w:rPr>
                <w:b/>
                <w:sz w:val="20"/>
                <w:szCs w:val="20"/>
              </w:rPr>
              <w:t>edm</w:t>
            </w:r>
            <w:r w:rsidRPr="00C036E9">
              <w:rPr>
                <w:rFonts w:hint="eastAsia"/>
                <w:b/>
                <w:sz w:val="20"/>
                <w:szCs w:val="20"/>
              </w:rPr>
              <w:t>ě</w:t>
            </w:r>
            <w:r w:rsidRPr="00C036E9">
              <w:rPr>
                <w:b/>
                <w:sz w:val="20"/>
                <w:szCs w:val="20"/>
              </w:rPr>
              <w:t>ty</w:t>
            </w:r>
          </w:p>
        </w:tc>
      </w:tr>
      <w:tr w:rsidR="00200204" w:rsidRPr="001B5ED8" w14:paraId="31AE9737"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36E77BE7" w14:textId="77777777" w:rsidR="00200204" w:rsidRPr="00C036E9"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sz w:val="20"/>
                <w:szCs w:val="20"/>
              </w:rPr>
            </w:pPr>
            <w:r w:rsidRPr="00C036E9">
              <w:rPr>
                <w:b/>
                <w:sz w:val="20"/>
                <w:szCs w:val="20"/>
              </w:rPr>
              <w:t>N</w:t>
            </w:r>
            <w:r w:rsidRPr="00C036E9">
              <w:rPr>
                <w:rFonts w:hint="eastAsia"/>
                <w:b/>
                <w:sz w:val="20"/>
                <w:szCs w:val="20"/>
              </w:rPr>
              <w:t>á</w:t>
            </w:r>
            <w:r w:rsidRPr="00C036E9">
              <w:rPr>
                <w:b/>
                <w:sz w:val="20"/>
                <w:szCs w:val="20"/>
              </w:rPr>
              <w:t>zev p</w:t>
            </w:r>
            <w:r w:rsidRPr="00C036E9">
              <w:rPr>
                <w:rFonts w:hint="eastAsia"/>
                <w:b/>
                <w:sz w:val="20"/>
                <w:szCs w:val="20"/>
              </w:rPr>
              <w:t>ř</w:t>
            </w:r>
            <w:r w:rsidRPr="00C036E9">
              <w:rPr>
                <w:b/>
                <w:sz w:val="20"/>
                <w:szCs w:val="20"/>
              </w:rPr>
              <w:t>edm</w:t>
            </w:r>
            <w:r w:rsidRPr="00C036E9">
              <w:rPr>
                <w:rFonts w:hint="eastAsia"/>
                <w:b/>
                <w:sz w:val="20"/>
                <w:szCs w:val="20"/>
              </w:rPr>
              <w:t>ě</w:t>
            </w:r>
            <w:r w:rsidRPr="00C036E9">
              <w:rPr>
                <w:b/>
                <w:sz w:val="20"/>
                <w:szCs w:val="20"/>
              </w:rPr>
              <w:t>tu</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9891239"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sz w:val="20"/>
                <w:szCs w:val="20"/>
              </w:rPr>
            </w:pPr>
            <w:r w:rsidRPr="00C036E9">
              <w:rPr>
                <w:b/>
                <w:sz w:val="20"/>
                <w:szCs w:val="20"/>
              </w:rPr>
              <w:t>rozsah</w:t>
            </w:r>
          </w:p>
          <w:p w14:paraId="4A8D1595"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sz w:val="20"/>
                <w:szCs w:val="2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2181DF28"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b/>
                <w:sz w:val="20"/>
                <w:szCs w:val="20"/>
              </w:rPr>
            </w:pPr>
            <w:r w:rsidRPr="00C036E9">
              <w:rPr>
                <w:b/>
                <w:sz w:val="20"/>
                <w:szCs w:val="20"/>
              </w:rPr>
              <w:t xml:space="preserve">  </w:t>
            </w:r>
            <w:proofErr w:type="spellStart"/>
            <w:r w:rsidRPr="00C036E9">
              <w:rPr>
                <w:b/>
                <w:sz w:val="20"/>
                <w:szCs w:val="20"/>
              </w:rPr>
              <w:t>zp</w:t>
            </w:r>
            <w:r w:rsidRPr="00C036E9">
              <w:rPr>
                <w:rFonts w:hint="eastAsia"/>
                <w:b/>
                <w:sz w:val="20"/>
                <w:szCs w:val="20"/>
              </w:rPr>
              <w:t>ů</w:t>
            </w:r>
            <w:r w:rsidRPr="00C036E9">
              <w:rPr>
                <w:b/>
                <w:sz w:val="20"/>
                <w:szCs w:val="20"/>
              </w:rPr>
              <w:t>s</w:t>
            </w:r>
            <w:proofErr w:type="spellEnd"/>
            <w:r w:rsidRPr="00C036E9">
              <w:rPr>
                <w:b/>
                <w:sz w:val="20"/>
                <w:szCs w:val="20"/>
              </w:rPr>
              <w:t>.</w:t>
            </w:r>
          </w:p>
          <w:p w14:paraId="0E5AB5D6"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C036E9">
              <w:rPr>
                <w:b/>
                <w:sz w:val="20"/>
                <w:szCs w:val="20"/>
              </w:rPr>
              <w:t>ov</w:t>
            </w:r>
            <w:r w:rsidRPr="00C036E9">
              <w:rPr>
                <w:rFonts w:hint="eastAsia"/>
                <w:b/>
                <w:sz w:val="20"/>
                <w:szCs w:val="20"/>
              </w:rPr>
              <w:t>ěř</w:t>
            </w:r>
            <w:r w:rsidRPr="00C036E9">
              <w:rPr>
                <w:b/>
                <w:sz w:val="20"/>
                <w:szCs w:val="20"/>
              </w:rPr>
              <w:t>.</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48FE7DFA"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C036E9">
              <w:rPr>
                <w:b/>
                <w:sz w:val="20"/>
                <w:szCs w:val="20"/>
              </w:rPr>
              <w:t>po</w:t>
            </w:r>
            <w:r w:rsidRPr="00C036E9">
              <w:rPr>
                <w:rFonts w:hint="eastAsia"/>
                <w:b/>
                <w:sz w:val="20"/>
                <w:szCs w:val="20"/>
              </w:rPr>
              <w:t>č</w:t>
            </w:r>
            <w:r w:rsidRPr="00C036E9">
              <w:rPr>
                <w:b/>
                <w:sz w:val="20"/>
                <w:szCs w:val="20"/>
              </w:rPr>
              <w:t xml:space="preserve">et </w:t>
            </w:r>
            <w:proofErr w:type="spellStart"/>
            <w:r w:rsidRPr="00C036E9">
              <w:rPr>
                <w:b/>
                <w:sz w:val="20"/>
                <w:szCs w:val="20"/>
              </w:rPr>
              <w:t>kred</w:t>
            </w:r>
            <w:proofErr w:type="spellEnd"/>
            <w:r w:rsidRPr="00C036E9">
              <w:rPr>
                <w:b/>
                <w:sz w:val="20"/>
                <w:szCs w:val="20"/>
              </w:rPr>
              <w:t>.</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633B23D"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C036E9">
              <w:rPr>
                <w:b/>
                <w:sz w:val="20"/>
                <w:szCs w:val="20"/>
              </w:rPr>
              <w:t>vyu</w:t>
            </w:r>
            <w:r w:rsidRPr="00C036E9">
              <w:rPr>
                <w:rFonts w:hint="eastAsia"/>
                <w:b/>
                <w:sz w:val="20"/>
                <w:szCs w:val="20"/>
              </w:rPr>
              <w:t>č</w:t>
            </w:r>
            <w:r w:rsidRPr="00C036E9">
              <w:rPr>
                <w:b/>
                <w:sz w:val="20"/>
                <w:szCs w:val="20"/>
              </w:rPr>
              <w:t>uj</w:t>
            </w:r>
            <w:r w:rsidRPr="00C036E9">
              <w:rPr>
                <w:rFonts w:hint="eastAsia"/>
                <w:b/>
                <w:sz w:val="20"/>
                <w:szCs w:val="20"/>
              </w:rPr>
              <w:t>í</w:t>
            </w:r>
            <w:r w:rsidRPr="00C036E9">
              <w:rPr>
                <w:b/>
                <w:sz w:val="20"/>
                <w:szCs w:val="20"/>
              </w:rPr>
              <w:t>c</w:t>
            </w:r>
            <w:r w:rsidRPr="00C036E9">
              <w:rPr>
                <w:rFonts w:hint="eastAsia"/>
                <w:b/>
                <w:sz w:val="20"/>
                <w:szCs w:val="20"/>
              </w:rPr>
              <w:t>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849C6DE"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C036E9">
              <w:rPr>
                <w:b/>
                <w:sz w:val="20"/>
                <w:szCs w:val="20"/>
              </w:rPr>
              <w:t>prof. z</w:t>
            </w:r>
            <w:r w:rsidRPr="00C036E9">
              <w:rPr>
                <w:rFonts w:hint="eastAsia"/>
                <w:b/>
                <w:sz w:val="20"/>
                <w:szCs w:val="20"/>
              </w:rPr>
              <w:t>á</w:t>
            </w:r>
            <w:r w:rsidRPr="00C036E9">
              <w:rPr>
                <w:b/>
                <w:sz w:val="20"/>
                <w:szCs w:val="20"/>
              </w:rPr>
              <w:t>kl.</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715F2463"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C036E9">
              <w:rPr>
                <w:b/>
                <w:sz w:val="20"/>
                <w:szCs w:val="20"/>
              </w:rPr>
              <w:t>dop. roč.</w:t>
            </w:r>
          </w:p>
          <w:p w14:paraId="6A03DFD3"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C036E9">
              <w:rPr>
                <w:b/>
                <w:sz w:val="20"/>
                <w:szCs w:val="20"/>
              </w:rPr>
              <w:t xml:space="preserve"> semestr</w:t>
            </w:r>
          </w:p>
        </w:tc>
      </w:tr>
      <w:tr w:rsidR="00200204" w:rsidRPr="001B5ED8" w14:paraId="4C0ADFDD"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EBF299" w14:textId="66F02AA0" w:rsidR="00200204" w:rsidRPr="00C036E9" w:rsidRDefault="00946F49"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Ateliér animace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C6945A" w14:textId="15EDAACC" w:rsidR="00200204" w:rsidRPr="00C036E9" w:rsidRDefault="008C096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117</w:t>
            </w:r>
            <w:r w:rsidR="00200204" w:rsidRPr="00C036E9">
              <w:rPr>
                <w:sz w:val="20"/>
                <w:szCs w:val="20"/>
              </w:rPr>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360016" w14:textId="75EE5BC8" w:rsidR="00200204" w:rsidRPr="00C036E9" w:rsidRDefault="008C096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AE1917" w14:textId="1BC92079" w:rsidR="00200204" w:rsidRPr="00C036E9" w:rsidRDefault="008C096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11</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D07A1E" w14:textId="77777777" w:rsidR="00612B95"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D3473D">
              <w:rPr>
                <w:b/>
                <w:bCs/>
                <w:sz w:val="20"/>
                <w:szCs w:val="20"/>
              </w:rPr>
              <w:t>MgA. Eliška Chytková</w:t>
            </w:r>
            <w:r w:rsidRPr="00C036E9">
              <w:rPr>
                <w:sz w:val="20"/>
                <w:szCs w:val="20"/>
              </w:rPr>
              <w:t xml:space="preserve"> </w:t>
            </w:r>
          </w:p>
          <w:p w14:paraId="1005840A" w14:textId="338EC2B5" w:rsidR="00200204" w:rsidRPr="00C036E9"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A730B3"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PZ</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041E4B"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 ZS</w:t>
            </w:r>
          </w:p>
        </w:tc>
      </w:tr>
      <w:tr w:rsidR="00200204" w:rsidRPr="001B5ED8" w14:paraId="3519A8BF"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732FC9" w14:textId="1507A66B" w:rsidR="00200204" w:rsidRPr="00C036E9" w:rsidRDefault="00946F4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Kresba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FD2DF4" w14:textId="2FC231CA"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39c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D8ADC0"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8E7CDD" w14:textId="4916C562"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81C280" w14:textId="33E2EDCB" w:rsidR="00200204" w:rsidRPr="00C036E9" w:rsidRDefault="003A34D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0F668A" w14:textId="7F97FD64"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DDA542"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 ZS</w:t>
            </w:r>
          </w:p>
        </w:tc>
      </w:tr>
      <w:tr w:rsidR="00200204" w:rsidRPr="001B5ED8" w14:paraId="2BA41638"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6B8413" w14:textId="6E33AB9E" w:rsidR="00200204" w:rsidRPr="00C036E9" w:rsidRDefault="00946F49"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Filmová řeč animovaného filmu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B69AD5" w14:textId="7805BE87"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5E8D42" w14:textId="6CA556B4"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w:t>
            </w:r>
            <w:r w:rsidR="001627A6" w:rsidRPr="00C036E9">
              <w:rPr>
                <w:sz w:val="20"/>
                <w:szCs w:val="20"/>
              </w:rPr>
              <w:t>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5DF971" w14:textId="6D023596"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631E26" w14:textId="30551E79" w:rsidR="00200204" w:rsidRPr="00C036E9" w:rsidRDefault="003A34D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884CC7" w14:textId="7398BC4F" w:rsidR="00200204" w:rsidRPr="00C036E9" w:rsidRDefault="00DE166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sz w:val="20"/>
                <w:szCs w:val="20"/>
              </w:rPr>
              <w:t>PZ</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F6583D"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 ZS</w:t>
            </w:r>
          </w:p>
        </w:tc>
      </w:tr>
      <w:tr w:rsidR="00200204" w:rsidRPr="001B5ED8" w14:paraId="12B550FF"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F53810" w14:textId="290A2566" w:rsidR="00200204" w:rsidRPr="00C036E9" w:rsidRDefault="00946F49"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Dějiny animovaného filmu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748FDB" w14:textId="36BCA6CB"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26</w:t>
            </w:r>
            <w:r w:rsidR="00200204" w:rsidRPr="00C036E9">
              <w:rPr>
                <w:sz w:val="20"/>
                <w:szCs w:val="20"/>
              </w:rPr>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BFC0CB"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3E55E" w14:textId="3AF51AC4" w:rsidR="00200204" w:rsidRPr="00C036E9" w:rsidDel="00CF1771"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4</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9314C5" w14:textId="26D806C5" w:rsidR="00200204" w:rsidRPr="00C036E9" w:rsidRDefault="0048251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sz w:val="20"/>
                <w:szCs w:val="20"/>
              </w:rPr>
            </w:pPr>
            <w:r w:rsidRPr="00C036E9">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90D0AA"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A1D06B"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 ZS</w:t>
            </w:r>
          </w:p>
          <w:p w14:paraId="29C5575D"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r>
      <w:tr w:rsidR="00200204" w:rsidRPr="001B5ED8" w14:paraId="1D25981D"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F101AE" w14:textId="768DD016" w:rsidR="00200204" w:rsidRPr="00C036E9" w:rsidRDefault="00946F49"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Plenér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DA4F25" w14:textId="590C060C"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26</w:t>
            </w:r>
            <w:r w:rsidR="001627A6" w:rsidRPr="00C036E9">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1B1D99" w14:textId="0E67FA34"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4B6AA4"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2C83B5" w14:textId="096AE3CE" w:rsidR="00612B95" w:rsidRPr="008F1B1D" w:rsidRDefault="007F2DB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sz w:val="20"/>
                <w:szCs w:val="20"/>
              </w:rPr>
            </w:pPr>
            <w:r w:rsidRPr="008F1B1D">
              <w:rPr>
                <w:b/>
                <w:bCs/>
                <w:sz w:val="20"/>
                <w:szCs w:val="20"/>
              </w:rPr>
              <w:t xml:space="preserve">MgA. Eliška Chytková </w:t>
            </w:r>
          </w:p>
          <w:p w14:paraId="514723B7" w14:textId="06E974A5" w:rsidR="00200204" w:rsidRPr="00C036E9" w:rsidRDefault="007F2DB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32135A" w14:textId="2F248BE1"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1D1E70"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 ZS</w:t>
            </w:r>
          </w:p>
        </w:tc>
      </w:tr>
      <w:tr w:rsidR="00200204" w:rsidRPr="001B5ED8" w14:paraId="2725497B"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4959D1" w14:textId="7366F2DD" w:rsidR="00200204" w:rsidRPr="00C036E9" w:rsidRDefault="00946F4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Vizuální komunikace v animované tvorbě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077322"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D8886A"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F612A9" w14:textId="7DED945F" w:rsidR="00200204" w:rsidRPr="00C036E9" w:rsidRDefault="00A130A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36DA86" w14:textId="3DFCE254" w:rsidR="00200204" w:rsidRPr="00C036E9" w:rsidRDefault="00860C7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 xml:space="preserve">doc. akad. </w:t>
            </w:r>
            <w:proofErr w:type="spellStart"/>
            <w:r w:rsidRPr="00C036E9">
              <w:rPr>
                <w:sz w:val="20"/>
                <w:szCs w:val="20"/>
              </w:rPr>
              <w:t>mal</w:t>
            </w:r>
            <w:proofErr w:type="spellEnd"/>
            <w:r w:rsidRPr="00C036E9">
              <w:rPr>
                <w:sz w:val="20"/>
                <w:szCs w:val="20"/>
              </w:rPr>
              <w:t>. Michal Zeman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6A2D8F"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62897D"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 ZS</w:t>
            </w:r>
          </w:p>
          <w:p w14:paraId="09413F47"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r>
      <w:tr w:rsidR="00200204" w:rsidRPr="001B5ED8" w14:paraId="66E6E4E0"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80C07C" w14:textId="5EBBD1A7" w:rsidR="00200204" w:rsidRPr="00C036E9" w:rsidRDefault="00946F4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Týmová práce 1</w:t>
            </w:r>
          </w:p>
          <w:p w14:paraId="526535DA"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CFE01D" w14:textId="42FE1C07" w:rsidR="00200204" w:rsidRPr="00C036E9" w:rsidRDefault="00A8074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26</w:t>
            </w:r>
            <w:r w:rsidR="00200204" w:rsidRPr="00C036E9">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56BF0"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AA0E3" w14:textId="16317A26" w:rsidR="00200204" w:rsidRPr="00C036E9" w:rsidRDefault="00A8074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B2857" w14:textId="20E8BFC2" w:rsidR="00200204" w:rsidRPr="00C036E9" w:rsidRDefault="00D13B3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E75F75" w14:textId="28170FAE"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45DAC7"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 ZS</w:t>
            </w:r>
          </w:p>
        </w:tc>
      </w:tr>
      <w:tr w:rsidR="00200204" w:rsidRPr="001B5ED8" w14:paraId="5923F19C"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E74462" w14:textId="13AA2EFB" w:rsidR="00200204" w:rsidRPr="00C036E9" w:rsidRDefault="00B90AA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Ateliér animace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3749BB" w14:textId="04CD4FFA" w:rsidR="00200204" w:rsidRPr="00C036E9" w:rsidRDefault="008C096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w:t>
            </w:r>
            <w:r w:rsidR="001D31DD" w:rsidRPr="00C036E9">
              <w:rPr>
                <w:sz w:val="20"/>
                <w:szCs w:val="20"/>
              </w:rPr>
              <w:t>69</w:t>
            </w:r>
            <w:r w:rsidRPr="00C036E9">
              <w:rPr>
                <w:sz w:val="20"/>
                <w:szCs w:val="20"/>
              </w:rPr>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145484" w14:textId="0FC2EF52" w:rsidR="00200204" w:rsidRPr="00C036E9" w:rsidRDefault="001D31D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FB0DAA" w14:textId="12A7FE0F" w:rsidR="00200204" w:rsidRPr="00C036E9" w:rsidRDefault="001D31D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15</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E06E5" w14:textId="77777777" w:rsidR="00612B95" w:rsidRPr="00D3473D"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sz w:val="20"/>
                <w:szCs w:val="20"/>
              </w:rPr>
            </w:pPr>
            <w:r w:rsidRPr="00D3473D">
              <w:rPr>
                <w:b/>
                <w:bCs/>
                <w:sz w:val="20"/>
                <w:szCs w:val="20"/>
              </w:rPr>
              <w:t xml:space="preserve">MgA. Eliška Chytková </w:t>
            </w:r>
          </w:p>
          <w:p w14:paraId="3D481810" w14:textId="57C57F35" w:rsidR="00200204" w:rsidRPr="00C036E9"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CFE778"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PZ</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EFAF46" w14:textId="4F9B6C08"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 xml:space="preserve">1 </w:t>
            </w:r>
            <w:r w:rsidR="00B90AAB" w:rsidRPr="00C036E9">
              <w:rPr>
                <w:sz w:val="20"/>
                <w:szCs w:val="20"/>
              </w:rPr>
              <w:t>L</w:t>
            </w:r>
            <w:r w:rsidRPr="00C036E9">
              <w:rPr>
                <w:sz w:val="20"/>
                <w:szCs w:val="20"/>
              </w:rPr>
              <w:t>S</w:t>
            </w:r>
          </w:p>
        </w:tc>
      </w:tr>
      <w:tr w:rsidR="00200204" w:rsidRPr="001B5ED8" w14:paraId="7BF8DCC0"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F8DE23" w14:textId="14043A11" w:rsidR="00200204" w:rsidRPr="00C036E9" w:rsidRDefault="00B90AA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Kresba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6ED735" w14:textId="5CB78E55"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39c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42D4B6"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E71665" w14:textId="02C613D9"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DDCB07" w14:textId="168D128A" w:rsidR="00200204" w:rsidRPr="00C036E9" w:rsidRDefault="003A34D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 xml:space="preserve">MgA. Martin Kukal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C2A2B0" w14:textId="2D76C2BF"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E7F6EE" w14:textId="577F4830"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 xml:space="preserve">1 </w:t>
            </w:r>
            <w:r w:rsidR="00B90AAB" w:rsidRPr="00C036E9">
              <w:rPr>
                <w:sz w:val="20"/>
                <w:szCs w:val="20"/>
              </w:rPr>
              <w:t>L</w:t>
            </w:r>
            <w:r w:rsidRPr="00C036E9">
              <w:rPr>
                <w:sz w:val="20"/>
                <w:szCs w:val="20"/>
              </w:rPr>
              <w:t>S</w:t>
            </w:r>
          </w:p>
        </w:tc>
      </w:tr>
      <w:tr w:rsidR="00200204" w:rsidRPr="001B5ED8" w14:paraId="596CA1CF"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39BF38" w14:textId="634F5EC7" w:rsidR="00200204" w:rsidRPr="00C036E9" w:rsidRDefault="00B90AA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lang w:eastAsia="en-US"/>
              </w:rPr>
              <w:t>Filmová řeč animovaného filmu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69786C" w14:textId="1550C45A"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lang w:eastAsia="en-US"/>
              </w:rPr>
              <w:t>26</w:t>
            </w:r>
            <w:r w:rsidR="001627A6" w:rsidRPr="00C036E9">
              <w:rPr>
                <w:sz w:val="20"/>
                <w:szCs w:val="20"/>
                <w:lang w:eastAsia="en-US"/>
              </w:rPr>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3DA019"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lang w:eastAsia="en-US"/>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33C942" w14:textId="71C0478A"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lang w:eastAsia="en-US"/>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BCAB36" w14:textId="577A4D4B" w:rsidR="00200204" w:rsidRPr="00C036E9" w:rsidRDefault="003A34D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012656" w14:textId="5D0F2995" w:rsidR="00200204" w:rsidRPr="00C036E9" w:rsidRDefault="00DE166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sz w:val="20"/>
                <w:szCs w:val="20"/>
              </w:rPr>
              <w:t>PZ</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28846A" w14:textId="514C379B"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 xml:space="preserve">1 </w:t>
            </w:r>
            <w:r w:rsidR="00B90AAB" w:rsidRPr="00C036E9">
              <w:rPr>
                <w:sz w:val="20"/>
                <w:szCs w:val="20"/>
              </w:rPr>
              <w:t>L</w:t>
            </w:r>
            <w:r w:rsidRPr="00C036E9">
              <w:rPr>
                <w:sz w:val="20"/>
                <w:szCs w:val="20"/>
              </w:rPr>
              <w:t>S</w:t>
            </w:r>
          </w:p>
        </w:tc>
      </w:tr>
      <w:tr w:rsidR="00200204" w:rsidRPr="001B5ED8" w14:paraId="7FBB9FC4"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887118" w14:textId="1131AF8A" w:rsidR="00200204" w:rsidRPr="00C036E9" w:rsidRDefault="00B90AA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lang w:eastAsia="en-US"/>
              </w:rPr>
            </w:pPr>
            <w:r w:rsidRPr="00C036E9">
              <w:rPr>
                <w:sz w:val="20"/>
                <w:szCs w:val="20"/>
              </w:rPr>
              <w:t>Dějiny animovaného filmu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6778F8" w14:textId="6299E57A"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lang w:eastAsia="en-US"/>
              </w:rPr>
            </w:pPr>
            <w:proofErr w:type="gramStart"/>
            <w:r w:rsidRPr="00C036E9">
              <w:rPr>
                <w:sz w:val="20"/>
                <w:szCs w:val="20"/>
              </w:rP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986E01" w14:textId="45055568"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lang w:eastAsia="en-US"/>
              </w:rPr>
            </w:pPr>
            <w:r w:rsidRPr="00C036E9">
              <w:rPr>
                <w:sz w:val="20"/>
                <w:szCs w:val="20"/>
              </w:rPr>
              <w:t>z</w:t>
            </w:r>
            <w:r w:rsidR="001627A6" w:rsidRPr="00C036E9">
              <w:rPr>
                <w:sz w:val="20"/>
                <w:szCs w:val="20"/>
              </w:rPr>
              <w:t>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C0E0C5" w14:textId="3A3F85C9"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lang w:eastAsia="en-US"/>
              </w:rPr>
            </w:pPr>
            <w:r w:rsidRPr="00C036E9">
              <w:rPr>
                <w:sz w:val="20"/>
                <w:szCs w:val="20"/>
              </w:rPr>
              <w:t>4</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7BDF8E" w14:textId="4EE6FC53" w:rsidR="00200204" w:rsidRPr="00C036E9" w:rsidRDefault="0048251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3BF2F8" w14:textId="17088A3C" w:rsidR="00200204" w:rsidRPr="00C036E9" w:rsidRDefault="007A087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E510A0" w14:textId="76BCFDC6"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 xml:space="preserve">1 </w:t>
            </w:r>
            <w:r w:rsidR="00B90AAB" w:rsidRPr="00C036E9">
              <w:rPr>
                <w:sz w:val="20"/>
                <w:szCs w:val="20"/>
              </w:rPr>
              <w:t>L</w:t>
            </w:r>
            <w:r w:rsidRPr="00C036E9">
              <w:rPr>
                <w:sz w:val="20"/>
                <w:szCs w:val="20"/>
              </w:rPr>
              <w:t>S</w:t>
            </w:r>
          </w:p>
        </w:tc>
      </w:tr>
      <w:tr w:rsidR="00200204" w:rsidRPr="001B5ED8" w14:paraId="3765D4E3"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ECD314" w14:textId="7F3B7796" w:rsidR="00200204" w:rsidRPr="00C036E9" w:rsidRDefault="00B90AA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Vizuální komunikace v animované tvorbě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6A6DAC" w14:textId="32EA2566" w:rsidR="00200204" w:rsidRPr="00C036E9" w:rsidRDefault="00A130A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FE3D4B" w14:textId="078C06AF"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w:t>
            </w:r>
            <w:r w:rsidR="00A130A7" w:rsidRPr="00C036E9">
              <w:rPr>
                <w:sz w:val="20"/>
                <w:szCs w:val="20"/>
              </w:rPr>
              <w:t>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824FF9" w14:textId="0504E751" w:rsidR="00200204" w:rsidRPr="00C036E9" w:rsidRDefault="00A130A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42C23F" w14:textId="04EEDE36" w:rsidR="00200204" w:rsidRPr="00C036E9" w:rsidRDefault="00860C7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C036E9">
              <w:rPr>
                <w:sz w:val="20"/>
                <w:szCs w:val="20"/>
              </w:rPr>
              <w:t xml:space="preserve">doc. akad. </w:t>
            </w:r>
            <w:proofErr w:type="spellStart"/>
            <w:r w:rsidRPr="00C036E9">
              <w:rPr>
                <w:sz w:val="20"/>
                <w:szCs w:val="20"/>
              </w:rPr>
              <w:t>mal</w:t>
            </w:r>
            <w:proofErr w:type="spellEnd"/>
            <w:r w:rsidRPr="00C036E9">
              <w:rPr>
                <w:sz w:val="20"/>
                <w:szCs w:val="20"/>
              </w:rPr>
              <w:t>. Michal Zeman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22CCF8" w14:textId="6E4CDE63"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1E1704"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1 LS</w:t>
            </w:r>
          </w:p>
        </w:tc>
      </w:tr>
      <w:tr w:rsidR="00200204" w:rsidRPr="001B5ED8" w14:paraId="4B64B123"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3A4B24" w14:textId="05159751"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Ateliér animace 3</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616CE9" w14:textId="3F8275A6" w:rsidR="00200204" w:rsidRPr="00C036E9" w:rsidRDefault="001D31D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w:t>
            </w:r>
            <w:r w:rsidR="00DC710A" w:rsidRPr="00C036E9">
              <w:rPr>
                <w:sz w:val="20"/>
                <w:szCs w:val="20"/>
              </w:rPr>
              <w:t>30</w:t>
            </w:r>
            <w:r w:rsidRPr="00C036E9">
              <w:rPr>
                <w:sz w:val="20"/>
                <w:szCs w:val="20"/>
              </w:rPr>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9BEF67" w14:textId="725ADC62" w:rsidR="00200204" w:rsidRPr="00C036E9" w:rsidRDefault="00DC710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3C0435" w14:textId="73754042" w:rsidR="00200204" w:rsidRPr="00C036E9" w:rsidRDefault="00DC710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1F1F87" w14:textId="77777777" w:rsidR="00612B95" w:rsidRPr="00D3473D"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bCs/>
                <w:sz w:val="20"/>
                <w:szCs w:val="20"/>
              </w:rPr>
            </w:pPr>
            <w:r w:rsidRPr="00D3473D">
              <w:rPr>
                <w:b/>
                <w:bCs/>
                <w:sz w:val="20"/>
                <w:szCs w:val="20"/>
              </w:rPr>
              <w:t xml:space="preserve">MgA. Eliška Chytková </w:t>
            </w:r>
          </w:p>
          <w:p w14:paraId="45D6AFCB" w14:textId="054B5596" w:rsidR="00200204" w:rsidRPr="00C036E9"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C036E9">
              <w:rPr>
                <w:sz w:val="20"/>
                <w:szCs w:val="20"/>
              </w:rP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22C7CD" w14:textId="0FCA4B1A" w:rsidR="00200204" w:rsidRPr="00C036E9" w:rsidRDefault="007023B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PZ</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57E122" w14:textId="0C8BA810"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w:t>
            </w:r>
            <w:r w:rsidR="00200204" w:rsidRPr="00C036E9">
              <w:rPr>
                <w:sz w:val="20"/>
                <w:szCs w:val="20"/>
              </w:rPr>
              <w:t xml:space="preserve"> </w:t>
            </w:r>
            <w:r w:rsidRPr="00C036E9">
              <w:rPr>
                <w:sz w:val="20"/>
                <w:szCs w:val="20"/>
              </w:rPr>
              <w:t>Z</w:t>
            </w:r>
            <w:r w:rsidR="00200204" w:rsidRPr="00C036E9">
              <w:rPr>
                <w:sz w:val="20"/>
                <w:szCs w:val="20"/>
              </w:rPr>
              <w:t>S</w:t>
            </w:r>
          </w:p>
        </w:tc>
      </w:tr>
      <w:tr w:rsidR="00200204" w:rsidRPr="001B5ED8" w14:paraId="4B233ACC"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EC791C" w14:textId="1F082638" w:rsidR="00200204" w:rsidRPr="00C036E9" w:rsidRDefault="00A25B1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Kresba 3</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EF0881" w14:textId="44488F11"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39c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2614E7" w14:textId="108D0F7B"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FCCC2A" w14:textId="6B52D442"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E28810" w14:textId="5E1B8C82" w:rsidR="00200204" w:rsidRPr="00C036E9" w:rsidRDefault="003A34D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8AC673" w14:textId="0B889FD6"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EBEE56" w14:textId="0A1043F8"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 ZS</w:t>
            </w:r>
          </w:p>
        </w:tc>
      </w:tr>
      <w:tr w:rsidR="00200204" w:rsidRPr="001B5ED8" w14:paraId="7CF511CE"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9390FB" w14:textId="0B96AC52" w:rsidR="00200204" w:rsidRPr="00C036E9" w:rsidRDefault="00A25B1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Dějiny animovaného filmu 3</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2DC41A" w14:textId="369ECF1D"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C8E7E5"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751CDA" w14:textId="0CF14C17"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4</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E096CE" w14:textId="12214480" w:rsidR="00200204" w:rsidRPr="00C036E9" w:rsidRDefault="0048251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C036E9">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066534"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ZT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656C34" w14:textId="46C5882B"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 ZS</w:t>
            </w:r>
          </w:p>
        </w:tc>
      </w:tr>
      <w:tr w:rsidR="00200204" w:rsidRPr="001B5ED8" w14:paraId="4E90F19C"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B9030C" w14:textId="1F609972" w:rsidR="00200204" w:rsidRPr="00C036E9" w:rsidRDefault="00A25B1C" w:rsidP="00E96A38">
            <w:pPr>
              <w:rPr>
                <w:sz w:val="20"/>
                <w:szCs w:val="20"/>
              </w:rPr>
            </w:pPr>
            <w:r w:rsidRPr="00C036E9">
              <w:rPr>
                <w:sz w:val="20"/>
                <w:szCs w:val="20"/>
              </w:rPr>
              <w:t>Plenér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B6BCE6" w14:textId="7949D7C2" w:rsidR="00200204" w:rsidRPr="00C036E9" w:rsidRDefault="00200204" w:rsidP="00E96A38">
            <w:pPr>
              <w:jc w:val="center"/>
              <w:rPr>
                <w:sz w:val="20"/>
                <w:szCs w:val="20"/>
              </w:rPr>
            </w:pPr>
            <w:r w:rsidRPr="00C036E9">
              <w:rPr>
                <w:sz w:val="20"/>
                <w:szCs w:val="20"/>
              </w:rPr>
              <w:t>26</w:t>
            </w:r>
            <w:r w:rsidR="000B07A0" w:rsidRPr="00C036E9">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799FB7" w14:textId="5BEDAAB4" w:rsidR="00200204" w:rsidRPr="00C036E9" w:rsidRDefault="00200204" w:rsidP="00E96A38">
            <w:pPr>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F1195B" w14:textId="77777777" w:rsidR="00200204" w:rsidRPr="00C036E9" w:rsidRDefault="00200204" w:rsidP="00E96A38">
            <w:pPr>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6684C8" w14:textId="48FFEE36" w:rsidR="00200204" w:rsidRPr="00C036E9" w:rsidRDefault="003A34DA" w:rsidP="00E96A38">
            <w:pPr>
              <w:rPr>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00ECDC" w14:textId="5EAFDB24" w:rsidR="00200204" w:rsidRPr="00C036E9" w:rsidRDefault="00200204" w:rsidP="00E96A38">
            <w:pPr>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8B8598" w14:textId="2F940714" w:rsidR="00200204" w:rsidRPr="00C036E9" w:rsidRDefault="00A25B1C" w:rsidP="00E96A38">
            <w:pPr>
              <w:jc w:val="center"/>
              <w:rPr>
                <w:sz w:val="20"/>
                <w:szCs w:val="20"/>
              </w:rPr>
            </w:pPr>
            <w:r w:rsidRPr="00C036E9">
              <w:rPr>
                <w:sz w:val="20"/>
                <w:szCs w:val="20"/>
              </w:rPr>
              <w:t>2 ZS</w:t>
            </w:r>
          </w:p>
        </w:tc>
      </w:tr>
      <w:tr w:rsidR="00200204" w:rsidRPr="001B5ED8" w14:paraId="0C6162E4"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91BBE6" w14:textId="5753D42A" w:rsidR="00200204" w:rsidRPr="00C036E9" w:rsidRDefault="00A25B1C" w:rsidP="00E96A38">
            <w:pPr>
              <w:rPr>
                <w:sz w:val="20"/>
                <w:szCs w:val="20"/>
              </w:rPr>
            </w:pPr>
            <w:r w:rsidRPr="00C036E9">
              <w:rPr>
                <w:sz w:val="20"/>
                <w:szCs w:val="20"/>
              </w:rPr>
              <w:t>Vizuální komunikace v animované tvorbě 3</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E2324E" w14:textId="77777777" w:rsidR="00200204" w:rsidRPr="00C036E9" w:rsidRDefault="00200204" w:rsidP="00E96A38">
            <w:pPr>
              <w:jc w:val="center"/>
              <w:rPr>
                <w:sz w:val="20"/>
                <w:szCs w:val="20"/>
              </w:rPr>
            </w:pPr>
            <w:proofErr w:type="gramStart"/>
            <w:r w:rsidRPr="00C036E9">
              <w:rPr>
                <w:sz w:val="20"/>
                <w:szCs w:val="20"/>
              </w:rP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B0CCAD" w14:textId="77777777" w:rsidR="00200204" w:rsidRPr="00C036E9" w:rsidRDefault="00200204" w:rsidP="00E96A38">
            <w:pPr>
              <w:jc w:val="center"/>
              <w:rPr>
                <w:sz w:val="20"/>
                <w:szCs w:val="20"/>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A8E9BB" w14:textId="08ABABA2" w:rsidR="00200204" w:rsidRPr="00C036E9" w:rsidRDefault="00A130A7" w:rsidP="00E96A38">
            <w:pPr>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F55AC8" w14:textId="69F00DE6" w:rsidR="00200204" w:rsidRPr="00C036E9" w:rsidRDefault="00860C7E" w:rsidP="00D13B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 xml:space="preserve">doc. akad. </w:t>
            </w:r>
            <w:proofErr w:type="spellStart"/>
            <w:r w:rsidRPr="00C036E9">
              <w:rPr>
                <w:sz w:val="20"/>
                <w:szCs w:val="20"/>
              </w:rPr>
              <w:t>mal</w:t>
            </w:r>
            <w:proofErr w:type="spellEnd"/>
            <w:r w:rsidRPr="00C036E9">
              <w:rPr>
                <w:sz w:val="20"/>
                <w:szCs w:val="20"/>
              </w:rPr>
              <w:t>. Michal Zeman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A89C19" w14:textId="77777777" w:rsidR="00200204" w:rsidRPr="00C036E9" w:rsidRDefault="00200204" w:rsidP="00E96A38">
            <w:pPr>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794539" w14:textId="27928FCD" w:rsidR="00200204" w:rsidRPr="00C036E9" w:rsidRDefault="00A25B1C" w:rsidP="00E96A38">
            <w:pPr>
              <w:jc w:val="center"/>
              <w:rPr>
                <w:sz w:val="20"/>
                <w:szCs w:val="20"/>
              </w:rPr>
            </w:pPr>
            <w:r w:rsidRPr="00C036E9">
              <w:rPr>
                <w:sz w:val="20"/>
                <w:szCs w:val="20"/>
              </w:rPr>
              <w:t>2 ZS</w:t>
            </w:r>
          </w:p>
        </w:tc>
      </w:tr>
      <w:tr w:rsidR="00200204" w:rsidRPr="001B5ED8" w14:paraId="028B5A21"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1B8DBD" w14:textId="11A2AAE9"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Týmová práce 2</w:t>
            </w:r>
          </w:p>
          <w:p w14:paraId="2F193506" w14:textId="77777777" w:rsidR="00200204" w:rsidRPr="00C036E9" w:rsidRDefault="00200204" w:rsidP="00E96A38">
            <w:pPr>
              <w:rPr>
                <w:sz w:val="20"/>
                <w:szCs w:val="20"/>
              </w:rPr>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13E4D8" w14:textId="2B2DFF46" w:rsidR="00200204" w:rsidRPr="00C036E9" w:rsidRDefault="00A80747" w:rsidP="00E96A38">
            <w:pPr>
              <w:jc w:val="center"/>
              <w:rPr>
                <w:sz w:val="20"/>
                <w:szCs w:val="20"/>
              </w:rPr>
            </w:pPr>
            <w:r w:rsidRPr="00C036E9">
              <w:rPr>
                <w:sz w:val="20"/>
                <w:szCs w:val="20"/>
              </w:rPr>
              <w:t>26</w:t>
            </w:r>
            <w:r w:rsidR="00200204" w:rsidRPr="00C036E9">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3F1F1E" w14:textId="77777777" w:rsidR="00200204" w:rsidRPr="00C036E9" w:rsidRDefault="00200204" w:rsidP="00E96A38">
            <w:pPr>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99840F" w14:textId="06E49A5B" w:rsidR="00200204" w:rsidRPr="00C036E9" w:rsidRDefault="00A80747" w:rsidP="00E96A38">
            <w:pPr>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6C1C32" w14:textId="3FAEBA7C" w:rsidR="00200204" w:rsidRPr="00C036E9" w:rsidRDefault="00D13B37" w:rsidP="00E96A38">
            <w:pPr>
              <w:rPr>
                <w:sz w:val="20"/>
                <w:szCs w:val="20"/>
              </w:rPr>
            </w:pPr>
            <w:r w:rsidRPr="00C036E9">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82A7F7" w14:textId="1B76E4D9" w:rsidR="00200204" w:rsidRPr="00C036E9" w:rsidRDefault="00200204" w:rsidP="00E96A38">
            <w:pPr>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72AE09" w14:textId="65E55AC3" w:rsidR="00200204" w:rsidRPr="00C036E9" w:rsidRDefault="00A25B1C" w:rsidP="00E96A38">
            <w:pPr>
              <w:jc w:val="center"/>
              <w:rPr>
                <w:sz w:val="20"/>
                <w:szCs w:val="20"/>
              </w:rPr>
            </w:pPr>
            <w:r w:rsidRPr="00C036E9">
              <w:rPr>
                <w:sz w:val="20"/>
                <w:szCs w:val="20"/>
              </w:rPr>
              <w:t>2 ZS</w:t>
            </w:r>
          </w:p>
        </w:tc>
      </w:tr>
      <w:tr w:rsidR="00200204" w:rsidRPr="001B5ED8" w14:paraId="614447F6"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0D42B6" w14:textId="56FC7B66"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Základy zvukové skladby</w:t>
            </w:r>
          </w:p>
          <w:p w14:paraId="12C505BB"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799799" w14:textId="48968930" w:rsidR="00200204" w:rsidRPr="00C036E9" w:rsidRDefault="00A8074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B9990D" w14:textId="649350CA" w:rsidR="00200204" w:rsidRPr="00C036E9" w:rsidRDefault="0037317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318B12"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B11B69" w14:textId="4946AB7E" w:rsidR="00200204" w:rsidRPr="00C036E9" w:rsidRDefault="00707F5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C036E9">
              <w:rPr>
                <w:sz w:val="20"/>
                <w:szCs w:val="20"/>
              </w:rPr>
              <w:t>MgA. Vít Přibyla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757E3B" w14:textId="3B361A78"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789DA3" w14:textId="3527DBC9"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 ZS</w:t>
            </w:r>
          </w:p>
        </w:tc>
      </w:tr>
      <w:tr w:rsidR="00200204" w:rsidRPr="001B5ED8" w14:paraId="361C2441"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8988BA" w14:textId="09DD11B0" w:rsidR="00200204" w:rsidRPr="00C036E9" w:rsidRDefault="00A25B1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Ateliér animace 4</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4F11AD" w14:textId="62A69956" w:rsidR="00200204" w:rsidRPr="00C036E9" w:rsidRDefault="00DC710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w:t>
            </w:r>
            <w:r w:rsidR="007C4CC0" w:rsidRPr="00C036E9">
              <w:rPr>
                <w:sz w:val="20"/>
                <w:szCs w:val="20"/>
              </w:rPr>
              <w:t>56</w:t>
            </w:r>
            <w:r w:rsidRPr="00C036E9">
              <w:rPr>
                <w:sz w:val="20"/>
                <w:szCs w:val="20"/>
              </w:rPr>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65E5F9" w14:textId="38891FAD"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r w:rsidR="007C4CC0" w:rsidRPr="00C036E9">
              <w:rPr>
                <w:sz w:val="20"/>
                <w:szCs w:val="20"/>
              </w:rPr>
              <w:t>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347047" w14:textId="7277F7A5" w:rsidR="00200204" w:rsidRPr="00C036E9" w:rsidRDefault="007C4CC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14</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15CF6D" w14:textId="77777777" w:rsidR="00612B95" w:rsidRPr="00D93B1A"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bCs/>
                <w:sz w:val="20"/>
                <w:szCs w:val="20"/>
              </w:rPr>
            </w:pPr>
            <w:r w:rsidRPr="00D93B1A">
              <w:rPr>
                <w:b/>
                <w:bCs/>
                <w:sz w:val="20"/>
                <w:szCs w:val="20"/>
              </w:rPr>
              <w:t xml:space="preserve">MgA. Eliška Chytková </w:t>
            </w:r>
          </w:p>
          <w:p w14:paraId="7F0F28EE" w14:textId="6309552F" w:rsidR="00200204" w:rsidRPr="00C036E9"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a kol. pedagogů</w:t>
            </w:r>
            <w:r w:rsidRPr="00C036E9">
              <w:rPr>
                <w:color w:val="000000" w:themeColor="text1"/>
                <w:sz w:val="20"/>
                <w:szCs w:val="2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A21CDD" w14:textId="25A24BEE" w:rsidR="00200204" w:rsidRPr="00C036E9" w:rsidRDefault="007023B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PZ</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3A0699" w14:textId="162E6FBA"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w:t>
            </w:r>
            <w:r w:rsidR="00200204" w:rsidRPr="00C036E9">
              <w:rPr>
                <w:sz w:val="20"/>
                <w:szCs w:val="20"/>
              </w:rPr>
              <w:t xml:space="preserve"> LS</w:t>
            </w:r>
          </w:p>
        </w:tc>
      </w:tr>
      <w:tr w:rsidR="00200204" w:rsidRPr="001B5ED8" w14:paraId="7ED8CACC"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A79113" w14:textId="4C8C0736" w:rsidR="00200204" w:rsidRPr="00C036E9" w:rsidRDefault="00A25B1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Kresba 4</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758055" w14:textId="6CD7B4E7"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39c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C93597"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19AD3C" w14:textId="0DB3555B"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17A64B" w14:textId="43C3A300" w:rsidR="00200204" w:rsidRPr="00C036E9" w:rsidRDefault="003A34D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5380BC" w14:textId="7EFDBFCA"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7E7EF2" w14:textId="6738E86A"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 LS</w:t>
            </w:r>
          </w:p>
        </w:tc>
      </w:tr>
      <w:tr w:rsidR="00200204" w:rsidRPr="001B5ED8" w14:paraId="6DE0C136"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71D487" w14:textId="41F6D219" w:rsidR="00200204" w:rsidRPr="00C036E9" w:rsidRDefault="00A25B1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Dějiny animovaného filmu 4</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F306C1" w14:textId="5818DA0D" w:rsidR="00200204" w:rsidRPr="00C036E9"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56C711" w14:textId="2C0F4098"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1FD6C8"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4</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7F7706" w14:textId="034CF5CB" w:rsidR="00200204" w:rsidRPr="00C036E9" w:rsidRDefault="0048251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05D5C7" w14:textId="16A6C60C" w:rsidR="00200204" w:rsidRPr="00C036E9" w:rsidRDefault="007A087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ZT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E720C3" w14:textId="64706210"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 LS</w:t>
            </w:r>
          </w:p>
        </w:tc>
      </w:tr>
      <w:tr w:rsidR="00BF1524" w:rsidRPr="001B5ED8" w14:paraId="20302C17"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2F7E63" w14:textId="1FFE17C7" w:rsidR="00BF1524" w:rsidRPr="00C036E9" w:rsidRDefault="00BF152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Vizuální komunikace v animované tvorbě 4</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10962D" w14:textId="3CE4107C" w:rsidR="00BF1524" w:rsidRPr="00C036E9" w:rsidRDefault="00A130A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5DF9A4" w14:textId="057A6251" w:rsidR="00BF1524" w:rsidRPr="00C036E9" w:rsidRDefault="00A130A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3ED262" w14:textId="431A82BC" w:rsidR="00BF1524" w:rsidRPr="00C036E9" w:rsidRDefault="00A130A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19D038" w14:textId="73183815" w:rsidR="00BF1524" w:rsidRPr="00C036E9" w:rsidRDefault="00BF152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C036E9">
              <w:rPr>
                <w:sz w:val="20"/>
                <w:szCs w:val="20"/>
              </w:rPr>
              <w:t xml:space="preserve">doc. akad. </w:t>
            </w:r>
            <w:proofErr w:type="spellStart"/>
            <w:r w:rsidRPr="00C036E9">
              <w:rPr>
                <w:sz w:val="20"/>
                <w:szCs w:val="20"/>
              </w:rPr>
              <w:t>mal</w:t>
            </w:r>
            <w:proofErr w:type="spellEnd"/>
            <w:r w:rsidRPr="00C036E9">
              <w:rPr>
                <w:sz w:val="20"/>
                <w:szCs w:val="20"/>
              </w:rPr>
              <w:t>. Michal Zeman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55CD48" w14:textId="77777777" w:rsidR="00BF1524" w:rsidRPr="00C036E9" w:rsidRDefault="00BF152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B1344C" w14:textId="7BF9F63D" w:rsidR="00BF1524" w:rsidRPr="00C036E9" w:rsidRDefault="00FA7EA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 LS</w:t>
            </w:r>
          </w:p>
        </w:tc>
      </w:tr>
      <w:tr w:rsidR="00200204" w:rsidRPr="001B5ED8" w14:paraId="3CE46A96"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6135DE" w14:textId="53560CA3" w:rsidR="00200204" w:rsidRPr="00C036E9" w:rsidRDefault="00A25B1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proofErr w:type="spellStart"/>
            <w:r w:rsidRPr="00C036E9">
              <w:rPr>
                <w:sz w:val="20"/>
                <w:szCs w:val="20"/>
              </w:rPr>
              <w:t>Storytelling</w:t>
            </w:r>
            <w:proofErr w:type="spellEnd"/>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5C6C3A" w14:textId="5D07A519" w:rsidR="00200204" w:rsidRPr="00C036E9" w:rsidRDefault="009B1D2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B0BA18" w14:textId="66222502"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E0206F" w14:textId="4E0D3FA2" w:rsidR="00200204" w:rsidRPr="0077679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highlight w:val="yellow"/>
              </w:rPr>
            </w:pPr>
            <w:r w:rsidRPr="0077679B">
              <w:rPr>
                <w:sz w:val="20"/>
                <w:szCs w:val="20"/>
              </w:rPr>
              <w:t>2</w:t>
            </w:r>
            <w:r w:rsidR="00E14C42" w:rsidRPr="0077679B">
              <w:rPr>
                <w:sz w:val="20"/>
                <w:szCs w:val="20"/>
              </w:rPr>
              <w:t xml:space="preserve"> </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18937B" w14:textId="23575497" w:rsidR="00200204" w:rsidRPr="00C036E9" w:rsidRDefault="00D13B3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color w:val="000000" w:themeColor="text1"/>
                <w:sz w:val="20"/>
                <w:szCs w:val="20"/>
              </w:rPr>
              <w:t>Robert Lence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DE95D3" w14:textId="348724EF"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2685B7" w14:textId="2A97342E"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 LS</w:t>
            </w:r>
          </w:p>
        </w:tc>
      </w:tr>
      <w:tr w:rsidR="00200204" w:rsidRPr="001B5ED8" w14:paraId="2DD59291"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D9E3AC" w14:textId="1A340CEC" w:rsidR="00200204" w:rsidRPr="00C036E9" w:rsidRDefault="00A25B1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Základy střihové skladby</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FFF588"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7B3726" w14:textId="786D1FB0" w:rsidR="00200204" w:rsidRPr="00C036E9" w:rsidRDefault="00EB671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FF975B" w14:textId="6D4F161F" w:rsidR="00200204" w:rsidRPr="0077679B" w:rsidRDefault="009B1D2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highlight w:val="yellow"/>
              </w:rPr>
            </w:pPr>
            <w:r w:rsidRPr="0077679B">
              <w:rPr>
                <w:sz w:val="20"/>
                <w:szCs w:val="20"/>
              </w:rPr>
              <w:t>2</w:t>
            </w:r>
            <w:r w:rsidR="00E14C42" w:rsidRPr="0077679B">
              <w:rPr>
                <w:sz w:val="20"/>
                <w:szCs w:val="20"/>
              </w:rPr>
              <w:t xml:space="preserve"> </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5412C9" w14:textId="33FB5734" w:rsidR="00200204" w:rsidRPr="00C036E9" w:rsidRDefault="003370C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MgA. Juraj Ondruš,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6175F8" w14:textId="3FA0C376"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F799D6" w14:textId="3AC96D7C" w:rsidR="00200204" w:rsidRPr="00C036E9"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2 LS</w:t>
            </w:r>
          </w:p>
        </w:tc>
      </w:tr>
      <w:tr w:rsidR="00200204" w:rsidRPr="001B5ED8" w14:paraId="325F7669"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6486C2" w14:textId="2EBAA6B3" w:rsidR="00200204" w:rsidRPr="00C036E9" w:rsidRDefault="000F713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Plenér 3</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92C89F" w14:textId="6B1AD648" w:rsidR="00200204" w:rsidRPr="00C036E9" w:rsidRDefault="000B07A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26</w:t>
            </w:r>
            <w:r w:rsidR="00200204" w:rsidRPr="00C036E9">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275741" w14:textId="7F9B70D4"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4B03C5" w14:textId="20E78763" w:rsidR="00200204" w:rsidRPr="00C036E9" w:rsidRDefault="000B07A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DC8E63" w14:textId="4683342D" w:rsidR="00200204" w:rsidRPr="00C036E9" w:rsidRDefault="003A34D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4F1C26" w14:textId="1577578B"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F7896B" w14:textId="6BECC238" w:rsidR="00200204" w:rsidRPr="00C036E9" w:rsidRDefault="000F713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3</w:t>
            </w:r>
            <w:r w:rsidR="00200204" w:rsidRPr="00C036E9">
              <w:rPr>
                <w:sz w:val="20"/>
                <w:szCs w:val="20"/>
              </w:rPr>
              <w:t xml:space="preserve"> ZS</w:t>
            </w:r>
          </w:p>
        </w:tc>
      </w:tr>
      <w:tr w:rsidR="00200204" w:rsidRPr="001B5ED8" w14:paraId="0B3426EB"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4E57E3" w14:textId="0762214D" w:rsidR="00200204" w:rsidRPr="00C036E9" w:rsidRDefault="000F713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highlight w:val="yellow"/>
              </w:rPr>
            </w:pPr>
            <w:r w:rsidRPr="00C036E9">
              <w:rPr>
                <w:sz w:val="20"/>
                <w:szCs w:val="20"/>
              </w:rPr>
              <w:t>Odborná praxe</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8E6CB7" w14:textId="60571FA0" w:rsidR="00200204" w:rsidRPr="00C036E9" w:rsidRDefault="0058613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highlight w:val="yellow"/>
              </w:rPr>
            </w:pPr>
            <w:r w:rsidRPr="00C036E9">
              <w:rPr>
                <w:sz w:val="20"/>
                <w:szCs w:val="20"/>
              </w:rPr>
              <w:t>12 týdnů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ED8CBC" w14:textId="07C7010B" w:rsidR="00200204" w:rsidRPr="00C036E9" w:rsidRDefault="0058613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highlight w:val="yellow"/>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3CE37D" w14:textId="27B0E5E6" w:rsidR="00200204" w:rsidRPr="00C036E9" w:rsidRDefault="0058613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highlight w:val="yellow"/>
              </w:rPr>
            </w:pPr>
            <w:r w:rsidRPr="00C036E9">
              <w:rPr>
                <w:sz w:val="20"/>
                <w:szCs w:val="20"/>
              </w:rPr>
              <w:t>26</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EFE80F" w14:textId="2E8F75C6" w:rsidR="00200204" w:rsidRPr="00C036E9" w:rsidRDefault="00D13B3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highlight w:val="yellow"/>
              </w:rPr>
            </w:pPr>
            <w:r w:rsidRPr="00C036E9">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A66363" w14:textId="1E662286"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3FA1F0" w14:textId="633405BF" w:rsidR="00200204" w:rsidRPr="00C036E9" w:rsidRDefault="000F713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3</w:t>
            </w:r>
            <w:r w:rsidR="00200204" w:rsidRPr="00C036E9">
              <w:rPr>
                <w:sz w:val="20"/>
                <w:szCs w:val="20"/>
              </w:rPr>
              <w:t xml:space="preserve"> ZS</w:t>
            </w:r>
          </w:p>
        </w:tc>
      </w:tr>
      <w:tr w:rsidR="00200204" w:rsidRPr="001B5ED8" w14:paraId="007245F5"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C5B7B8" w14:textId="1AC48459" w:rsidR="00200204" w:rsidRPr="00C036E9" w:rsidRDefault="000F713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lastRenderedPageBreak/>
              <w:t>Ateliér animace 5</w:t>
            </w:r>
            <w:r w:rsidR="00200204" w:rsidRPr="00C036E9">
              <w:rPr>
                <w:sz w:val="20"/>
                <w:szCs w:val="20"/>
              </w:rPr>
              <w:t xml:space="preserve"> </w:t>
            </w:r>
            <w:r w:rsidR="00200204" w:rsidRPr="00C036E9">
              <w:rPr>
                <w:i/>
                <w:sz w:val="20"/>
                <w:szCs w:val="20"/>
              </w:rPr>
              <w:t xml:space="preserve"> </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261072" w14:textId="0EA038A3" w:rsidR="00200204" w:rsidRPr="00C036E9" w:rsidRDefault="007C4CC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156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51AFF7" w14:textId="33A97180"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lang w:eastAsia="en-US"/>
              </w:rPr>
              <w:t>z</w:t>
            </w:r>
            <w:r w:rsidR="007C4CC0" w:rsidRPr="00C036E9">
              <w:rPr>
                <w:sz w:val="20"/>
                <w:szCs w:val="20"/>
                <w:lang w:eastAsia="en-US"/>
              </w:rPr>
              <w:t>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D88CAB" w14:textId="480BCB97" w:rsidR="00200204" w:rsidRPr="00C036E9" w:rsidRDefault="007C4CC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lang w:eastAsia="en-US"/>
              </w:rPr>
              <w:t>14</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8F3BCB" w14:textId="77777777" w:rsidR="00612B95" w:rsidRPr="001B4871"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bCs/>
                <w:sz w:val="20"/>
                <w:szCs w:val="20"/>
              </w:rPr>
            </w:pPr>
            <w:r w:rsidRPr="001B4871">
              <w:rPr>
                <w:b/>
                <w:bCs/>
                <w:sz w:val="20"/>
                <w:szCs w:val="20"/>
              </w:rPr>
              <w:t xml:space="preserve">MgA. Eliška Chytková </w:t>
            </w:r>
          </w:p>
          <w:p w14:paraId="6BF3D681" w14:textId="77C38341" w:rsidR="00200204" w:rsidRPr="00C036E9"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78FA7E" w14:textId="4F473CE7" w:rsidR="00200204" w:rsidRPr="00C036E9" w:rsidRDefault="007023B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PZ</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2E6F58" w14:textId="17B0D318" w:rsidR="00200204" w:rsidRPr="00C036E9" w:rsidRDefault="000F713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3</w:t>
            </w:r>
            <w:r w:rsidR="00200204" w:rsidRPr="00C036E9">
              <w:rPr>
                <w:sz w:val="20"/>
                <w:szCs w:val="20"/>
              </w:rPr>
              <w:t xml:space="preserve"> </w:t>
            </w:r>
            <w:r w:rsidRPr="00C036E9">
              <w:rPr>
                <w:sz w:val="20"/>
                <w:szCs w:val="20"/>
              </w:rPr>
              <w:t>L</w:t>
            </w:r>
            <w:r w:rsidR="00200204" w:rsidRPr="00C036E9">
              <w:rPr>
                <w:sz w:val="20"/>
                <w:szCs w:val="20"/>
              </w:rPr>
              <w:t>S</w:t>
            </w:r>
          </w:p>
        </w:tc>
      </w:tr>
      <w:tr w:rsidR="00200204" w:rsidRPr="001B5ED8" w14:paraId="4AF94F28"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F28A51" w14:textId="368998B8" w:rsidR="00200204" w:rsidRPr="00C036E9" w:rsidRDefault="000F713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Literární příprava</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B115C1" w14:textId="051BD428" w:rsidR="00200204" w:rsidRPr="00C036E9" w:rsidRDefault="0058613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lang w:eastAsia="en-US"/>
              </w:rPr>
              <w:t>13</w:t>
            </w:r>
            <w:r w:rsidR="00200204" w:rsidRPr="00C036E9">
              <w:rPr>
                <w:sz w:val="20"/>
                <w:szCs w:val="20"/>
                <w:lang w:eastAsia="en-US"/>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9C4143"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lang w:eastAsia="en-US"/>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80915E" w14:textId="73B2249A" w:rsidR="00200204" w:rsidRPr="00C036E9" w:rsidRDefault="0058613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lang w:eastAsia="en-US"/>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557787" w14:textId="3FCDCC8F" w:rsidR="00200204" w:rsidRPr="00C036E9" w:rsidRDefault="00F914E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 xml:space="preserve">MgA. Irena </w:t>
            </w:r>
            <w:proofErr w:type="spellStart"/>
            <w:r w:rsidRPr="00C036E9">
              <w:rPr>
                <w:sz w:val="20"/>
                <w:szCs w:val="20"/>
              </w:rPr>
              <w:t>Kocí</w:t>
            </w:r>
            <w:proofErr w:type="spellEnd"/>
            <w:r w:rsidRPr="00C036E9">
              <w:rPr>
                <w:sz w:val="20"/>
                <w:szCs w:val="20"/>
              </w:rP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D7283F" w14:textId="6560806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2FC730" w14:textId="4445E192" w:rsidR="00200204" w:rsidRPr="00C036E9" w:rsidRDefault="000F713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3 LS</w:t>
            </w:r>
          </w:p>
        </w:tc>
      </w:tr>
      <w:tr w:rsidR="00200204" w:rsidRPr="001B5ED8" w14:paraId="02DBA849"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5E9FC0" w14:textId="054F36DE" w:rsidR="00200204" w:rsidRPr="00C036E9" w:rsidRDefault="000F713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Technické zpracování animovaného díla</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236A02" w14:textId="103CDB11" w:rsidR="00200204" w:rsidRPr="00C036E9" w:rsidRDefault="0058613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A69FB9" w14:textId="09ACDACB"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4A639C"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DC24A0" w14:textId="34375F86" w:rsidR="00200204" w:rsidRPr="00C036E9" w:rsidRDefault="00BC057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MgA. Vojtěch Dočkal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75D681"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B2FE8A" w14:textId="2CA563F8" w:rsidR="00200204" w:rsidRPr="00C036E9" w:rsidRDefault="000F713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3 LS</w:t>
            </w:r>
          </w:p>
        </w:tc>
      </w:tr>
      <w:tr w:rsidR="00200204" w:rsidRPr="001B5ED8" w14:paraId="4349F1C6"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D3BC2E" w14:textId="19B99EDD" w:rsidR="00200204" w:rsidRPr="00C036E9" w:rsidRDefault="002B3F6E"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Pr>
                <w:sz w:val="20"/>
                <w:szCs w:val="20"/>
              </w:rPr>
              <w:t>Z</w:t>
            </w:r>
            <w:r w:rsidR="002F5879">
              <w:rPr>
                <w:sz w:val="20"/>
                <w:szCs w:val="20"/>
              </w:rPr>
              <w:t xml:space="preserve">áklady </w:t>
            </w:r>
            <w:r>
              <w:rPr>
                <w:sz w:val="20"/>
                <w:szCs w:val="20"/>
              </w:rPr>
              <w:t>budování praxe v oboru</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E70B61" w14:textId="7F22BF74"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26</w:t>
            </w:r>
            <w:r w:rsidR="00DF258E" w:rsidRPr="00C036E9">
              <w:rPr>
                <w:sz w:val="20"/>
                <w:szCs w:val="20"/>
              </w:rPr>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AC4A7A"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B1F3AC" w14:textId="71035DD6" w:rsidR="00200204" w:rsidRPr="00C036E9" w:rsidRDefault="00DF258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DE0705" w14:textId="2AFFB182" w:rsidR="00200204" w:rsidRPr="00C036E9" w:rsidRDefault="00045C8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C01646"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232B89" w14:textId="6924E984" w:rsidR="00200204" w:rsidRPr="00C036E9" w:rsidRDefault="000F713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3 LS</w:t>
            </w:r>
          </w:p>
        </w:tc>
      </w:tr>
      <w:tr w:rsidR="00200204" w:rsidRPr="001B5ED8" w14:paraId="66FF38D0"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CD0BF4" w14:textId="3FB3DBA2" w:rsidR="00200204" w:rsidRPr="00C036E9" w:rsidRDefault="006133D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Ateliér animace 6</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504D03" w14:textId="78D795D9" w:rsidR="00200204" w:rsidRPr="00C036E9" w:rsidRDefault="007C4CC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156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A71680" w14:textId="52F5C56E"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r w:rsidR="001627A6" w:rsidRPr="00C036E9">
              <w:rPr>
                <w:sz w:val="20"/>
                <w:szCs w:val="20"/>
              </w:rPr>
              <w:t>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16FF00" w14:textId="39A3FE0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w:t>
            </w:r>
            <w:r w:rsidR="001627A6" w:rsidRPr="00C036E9">
              <w:rPr>
                <w:sz w:val="20"/>
                <w:szCs w:val="20"/>
              </w:rPr>
              <w:t>4</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102A5C" w14:textId="77777777" w:rsidR="00612B95" w:rsidRPr="001B4871"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bCs/>
                <w:sz w:val="20"/>
                <w:szCs w:val="20"/>
              </w:rPr>
            </w:pPr>
            <w:r w:rsidRPr="001B4871">
              <w:rPr>
                <w:b/>
                <w:bCs/>
                <w:sz w:val="20"/>
                <w:szCs w:val="20"/>
              </w:rPr>
              <w:t xml:space="preserve">MgA. Eliška Chytková </w:t>
            </w:r>
          </w:p>
          <w:p w14:paraId="08416CF5" w14:textId="6BF592DD" w:rsidR="00200204" w:rsidRPr="00C036E9" w:rsidRDefault="001C206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FDB132" w14:textId="422AE55B" w:rsidR="00200204" w:rsidRPr="00C036E9" w:rsidRDefault="007A087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PZ</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839BDD" w14:textId="7C16C821" w:rsidR="00200204" w:rsidRPr="00C036E9" w:rsidRDefault="00B62D0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4</w:t>
            </w:r>
            <w:r w:rsidR="00200204" w:rsidRPr="00C036E9">
              <w:rPr>
                <w:sz w:val="20"/>
                <w:szCs w:val="20"/>
              </w:rPr>
              <w:t xml:space="preserve"> ZS</w:t>
            </w:r>
          </w:p>
        </w:tc>
      </w:tr>
      <w:tr w:rsidR="00200204" w:rsidRPr="001B5ED8" w14:paraId="64FC6D13"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ADD0B3" w14:textId="3339DC1C" w:rsidR="00200204" w:rsidRPr="00C036E9" w:rsidRDefault="006133D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Preprodukce bakalářského projektu</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2C4628" w14:textId="7EF35EFA" w:rsidR="00200204" w:rsidRPr="00C036E9" w:rsidRDefault="00DF258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78c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8C5249" w14:textId="0CFE68FF"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w:t>
            </w:r>
            <w:r w:rsidR="00DF258E" w:rsidRPr="00C036E9">
              <w:rPr>
                <w:sz w:val="20"/>
                <w:szCs w:val="20"/>
              </w:rPr>
              <w:t>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3D87A0" w14:textId="4E6C427C" w:rsidR="00200204" w:rsidRPr="0077679B" w:rsidRDefault="00EA2F63"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highlight w:val="yellow"/>
              </w:rPr>
            </w:pPr>
            <w:r w:rsidRPr="002B3F6E">
              <w:rPr>
                <w:sz w:val="20"/>
                <w:szCs w:val="20"/>
              </w:rPr>
              <w:t>7</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8BF748" w14:textId="5E85BC0C" w:rsidR="00612B95" w:rsidRPr="00E67E4C" w:rsidRDefault="006E2C15"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bCs/>
                <w:sz w:val="20"/>
                <w:szCs w:val="20"/>
              </w:rPr>
            </w:pPr>
            <w:r w:rsidRPr="00E67E4C">
              <w:rPr>
                <w:b/>
                <w:bCs/>
                <w:sz w:val="20"/>
                <w:szCs w:val="20"/>
              </w:rPr>
              <w:t xml:space="preserve">MgA. Eliška Chytková </w:t>
            </w:r>
          </w:p>
          <w:p w14:paraId="1888B515" w14:textId="5235F1D9" w:rsidR="00200204" w:rsidRPr="00C036E9" w:rsidRDefault="006E2C15"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97A3B2" w14:textId="3E9C4910"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6FBEEE" w14:textId="07B73618" w:rsidR="00200204" w:rsidRPr="00C036E9" w:rsidRDefault="00B62D0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4 ZS</w:t>
            </w:r>
          </w:p>
        </w:tc>
      </w:tr>
      <w:tr w:rsidR="00200204" w:rsidRPr="001B5ED8" w14:paraId="4C8A56CE"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65AAF9" w14:textId="2C344E39" w:rsidR="00200204" w:rsidRPr="00C036E9" w:rsidRDefault="006133D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Seminář k bakalářské práci</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5CE807" w14:textId="349262FF"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13s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3E18A7" w14:textId="07F32065"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449CC8" w14:textId="1AB68AC4" w:rsidR="00200204" w:rsidRPr="002B3F6E" w:rsidRDefault="00E14C4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2B3F6E">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F3D8B7" w14:textId="46A1D78A" w:rsidR="00200204" w:rsidRPr="00C036E9" w:rsidRDefault="00D404C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sz w:val="20"/>
                <w:szCs w:val="20"/>
              </w:rPr>
            </w:pPr>
            <w:r w:rsidRPr="00D404C4">
              <w:rPr>
                <w:sz w:val="20"/>
                <w:szCs w:val="20"/>
              </w:rPr>
              <w:t>MgA. Eliška Chytková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CDA1D9" w14:textId="032ED7DD"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C6D29B" w14:textId="748F8DE6" w:rsidR="00200204" w:rsidRPr="00C036E9" w:rsidRDefault="00B62D0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4 ZS</w:t>
            </w:r>
          </w:p>
        </w:tc>
      </w:tr>
      <w:tr w:rsidR="00200204" w:rsidRPr="001B5ED8" w14:paraId="14A756CC"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30F626" w14:textId="7594FF4A" w:rsidR="00200204" w:rsidRPr="00C036E9" w:rsidRDefault="006133D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Prezentace projektu 1</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5FFD6C" w14:textId="0769AF42"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13</w:t>
            </w:r>
            <w:r w:rsidR="001527F9" w:rsidRPr="00C036E9">
              <w:rPr>
                <w:sz w:val="20"/>
                <w:szCs w:val="20"/>
              </w:rPr>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8A0E8D" w14:textId="782FC7AC" w:rsidR="00200204" w:rsidRPr="00C036E9" w:rsidRDefault="002C20A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5CE36F" w14:textId="0A4874DE" w:rsidR="00200204" w:rsidRPr="002B3F6E" w:rsidRDefault="001527F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2B3F6E">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EDDB06" w14:textId="4850CAE9" w:rsidR="00200204" w:rsidRPr="00C036E9" w:rsidRDefault="00D13B3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sz w:val="20"/>
                <w:szCs w:val="20"/>
              </w:rPr>
            </w:pPr>
            <w:r w:rsidRPr="00C036E9">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F8456D" w14:textId="02ADAA28" w:rsidR="00200204" w:rsidRPr="00C036E9" w:rsidDel="00BE00C3"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8C550B" w14:textId="35D8E294" w:rsidR="00200204" w:rsidRPr="00C036E9" w:rsidRDefault="00B62D0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4 ZS</w:t>
            </w:r>
          </w:p>
        </w:tc>
      </w:tr>
      <w:tr w:rsidR="00200204" w:rsidRPr="001B5ED8" w14:paraId="2F759EE6"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B994BE" w14:textId="51C91636" w:rsidR="00200204" w:rsidRPr="00C036E9" w:rsidRDefault="006133D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Plenér 4</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8C258C" w14:textId="08E1DD67" w:rsidR="00200204" w:rsidRPr="00C036E9" w:rsidRDefault="000B07A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26</w:t>
            </w:r>
            <w:r w:rsidR="00200204" w:rsidRPr="00C036E9">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8954B0" w14:textId="5BF75E68"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829BD5" w14:textId="2518E05B" w:rsidR="00200204" w:rsidRPr="0077679B" w:rsidRDefault="000B07A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77679B">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A1278D" w14:textId="11E640DE" w:rsidR="00200204" w:rsidRPr="00C036E9" w:rsidRDefault="003A34D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sz w:val="20"/>
                <w:szCs w:val="20"/>
              </w:rPr>
            </w:pPr>
            <w:r w:rsidRPr="00C036E9">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7718BA" w14:textId="5B6568B1" w:rsidR="00200204" w:rsidRPr="00C036E9" w:rsidDel="00BE00C3"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FC5C82" w14:textId="2B78C699" w:rsidR="00200204" w:rsidRPr="00C036E9" w:rsidRDefault="00B62D0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4 ZS</w:t>
            </w:r>
          </w:p>
        </w:tc>
      </w:tr>
      <w:tr w:rsidR="007D62D9" w:rsidRPr="001B5ED8" w14:paraId="36F3D187"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D624EF" w14:textId="7D5FA933" w:rsidR="007D62D9" w:rsidRPr="00C036E9" w:rsidRDefault="00E6701D"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Pr>
                <w:sz w:val="20"/>
                <w:szCs w:val="20"/>
              </w:rPr>
              <w:t>B</w:t>
            </w:r>
            <w:r w:rsidR="007D62D9" w:rsidRPr="00C036E9">
              <w:rPr>
                <w:sz w:val="20"/>
                <w:szCs w:val="20"/>
              </w:rPr>
              <w:t>akalářsk</w:t>
            </w:r>
            <w:r>
              <w:rPr>
                <w:sz w:val="20"/>
                <w:szCs w:val="20"/>
              </w:rPr>
              <w:t>á práce</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53C45B" w14:textId="198766E1" w:rsidR="007D62D9" w:rsidRPr="004B1ED3" w:rsidRDefault="00BE7B8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4B1ED3">
              <w:rPr>
                <w:sz w:val="20"/>
                <w:szCs w:val="20"/>
              </w:rPr>
              <w:t>2</w:t>
            </w:r>
            <w:r w:rsidR="006435F8" w:rsidRPr="004B1ED3">
              <w:rPr>
                <w:sz w:val="20"/>
                <w:szCs w:val="20"/>
              </w:rPr>
              <w:t>00</w:t>
            </w:r>
            <w:r w:rsidRPr="004B1ED3">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A0C799" w14:textId="2F5EA042" w:rsidR="007D62D9" w:rsidRPr="004B1ED3" w:rsidRDefault="005C7A63"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4B1ED3">
              <w:rPr>
                <w:sz w:val="20"/>
                <w:szCs w:val="20"/>
              </w:rPr>
              <w:t>zk</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163230" w14:textId="267F7446" w:rsidR="007D62D9" w:rsidRPr="004B1ED3" w:rsidRDefault="005C7A63"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4B1ED3">
              <w:rPr>
                <w:sz w:val="20"/>
                <w:szCs w:val="20"/>
              </w:rPr>
              <w:t>24</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7DF854" w14:textId="2C30E967" w:rsidR="007D62D9" w:rsidRPr="00E67E4C" w:rsidRDefault="00E6701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bCs/>
                <w:sz w:val="20"/>
                <w:szCs w:val="20"/>
              </w:rPr>
            </w:pPr>
            <w:r w:rsidRPr="00E67E4C">
              <w:rPr>
                <w:b/>
                <w:bCs/>
                <w:sz w:val="20"/>
                <w:szCs w:val="20"/>
              </w:rPr>
              <w:t>Mgr. Lukáš Gregor, Ph.D.</w:t>
            </w:r>
          </w:p>
          <w:p w14:paraId="08905427" w14:textId="42ACAF78" w:rsidR="00E6701D" w:rsidRPr="00C036E9" w:rsidRDefault="00E6701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F9012F" w14:textId="49D6B58E" w:rsidR="007D62D9" w:rsidRPr="00C036E9" w:rsidRDefault="007D62D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AF3793" w14:textId="7A1B429C" w:rsidR="007D62D9" w:rsidRPr="00C036E9" w:rsidRDefault="005A55E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 xml:space="preserve">4 </w:t>
            </w:r>
            <w:r w:rsidR="005E18EF">
              <w:rPr>
                <w:sz w:val="20"/>
                <w:szCs w:val="20"/>
              </w:rPr>
              <w:t>L</w:t>
            </w:r>
            <w:r w:rsidRPr="00C036E9">
              <w:rPr>
                <w:sz w:val="20"/>
                <w:szCs w:val="20"/>
              </w:rPr>
              <w:t>S</w:t>
            </w:r>
          </w:p>
        </w:tc>
      </w:tr>
      <w:tr w:rsidR="001515FB" w:rsidRPr="001B5ED8" w14:paraId="67190E5E"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8711B2" w14:textId="11903507" w:rsidR="001515FB" w:rsidRPr="00C036E9" w:rsidRDefault="001515FB" w:rsidP="001515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Prezentace projektu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BEB9E0" w14:textId="7E0ED6C9"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roofErr w:type="gramStart"/>
            <w:r w:rsidRPr="00C036E9">
              <w:rPr>
                <w:sz w:val="20"/>
                <w:szCs w:val="20"/>
              </w:rPr>
              <w:t>1</w:t>
            </w:r>
            <w:r w:rsidR="0054578B">
              <w:rPr>
                <w:sz w:val="20"/>
                <w:szCs w:val="20"/>
              </w:rPr>
              <w:t>0</w:t>
            </w:r>
            <w:r w:rsidRPr="00C036E9">
              <w:rPr>
                <w:sz w:val="20"/>
                <w:szCs w:val="20"/>
              </w:rPr>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ED828C" w14:textId="478AF2AE" w:rsidR="001515FB" w:rsidRPr="00C036E9" w:rsidRDefault="002C20A8"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B5E2DF" w14:textId="795CB3C5" w:rsidR="001515FB" w:rsidRPr="0077679B"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2B3F6E">
              <w:rPr>
                <w:sz w:val="20"/>
                <w:szCs w:val="20"/>
              </w:rPr>
              <w:t>2</w:t>
            </w:r>
            <w:r w:rsidR="00E14C42" w:rsidRPr="0077679B">
              <w:rPr>
                <w:sz w:val="20"/>
                <w:szCs w:val="20"/>
              </w:rPr>
              <w:t xml:space="preserve"> </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CD3D58" w14:textId="1BD55E0F"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B760B4"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05A1B3" w14:textId="0B5A6051"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C036E9">
              <w:rPr>
                <w:sz w:val="20"/>
                <w:szCs w:val="20"/>
              </w:rPr>
              <w:t xml:space="preserve">4 </w:t>
            </w:r>
            <w:r w:rsidR="005E18EF">
              <w:rPr>
                <w:sz w:val="20"/>
                <w:szCs w:val="20"/>
              </w:rPr>
              <w:t>L</w:t>
            </w:r>
            <w:r w:rsidRPr="00C036E9">
              <w:rPr>
                <w:sz w:val="20"/>
                <w:szCs w:val="20"/>
              </w:rPr>
              <w:t>S</w:t>
            </w:r>
          </w:p>
        </w:tc>
      </w:tr>
      <w:tr w:rsidR="001515FB" w:rsidRPr="001B5ED8" w14:paraId="39F323D3"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5A590216" w14:textId="77777777" w:rsidR="001515FB" w:rsidRPr="00C036E9" w:rsidRDefault="001515FB" w:rsidP="001515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Celkem</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23B1F723"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7D62B7D4"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4F33301C" w14:textId="0CD2888E" w:rsidR="001515FB" w:rsidRPr="00C036E9" w:rsidRDefault="00B076AE"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r>
              <w:rPr>
                <w:sz w:val="20"/>
                <w:szCs w:val="20"/>
              </w:rPr>
              <w:t>1</w:t>
            </w:r>
            <w:r w:rsidRPr="00C036E9">
              <w:rPr>
                <w:sz w:val="20"/>
                <w:szCs w:val="20"/>
              </w:rPr>
              <w:t>5</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79C971D1"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4020625A"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3569E140"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r>
      <w:tr w:rsidR="001515FB" w:rsidRPr="001B5ED8" w14:paraId="31450CEA"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11"/>
        </w:trPr>
        <w:tc>
          <w:tcPr>
            <w:tcW w:w="10065"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14:paraId="3FB22BBF" w14:textId="7BFE378F"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rPr>
                <w:sz w:val="20"/>
                <w:szCs w:val="20"/>
              </w:rPr>
            </w:pPr>
            <w:r w:rsidRPr="00C036E9">
              <w:rPr>
                <w:b/>
                <w:sz w:val="20"/>
                <w:szCs w:val="20"/>
              </w:rPr>
              <w:t>Povinn</w:t>
            </w:r>
            <w:r w:rsidRPr="00C036E9">
              <w:rPr>
                <w:rFonts w:hint="eastAsia"/>
                <w:b/>
                <w:sz w:val="20"/>
                <w:szCs w:val="20"/>
              </w:rPr>
              <w:t>é</w:t>
            </w:r>
            <w:r w:rsidRPr="00C036E9">
              <w:rPr>
                <w:b/>
                <w:sz w:val="20"/>
                <w:szCs w:val="20"/>
              </w:rPr>
              <w:t xml:space="preserve"> p</w:t>
            </w:r>
            <w:r w:rsidRPr="00C036E9">
              <w:rPr>
                <w:rFonts w:hint="eastAsia"/>
                <w:b/>
                <w:sz w:val="20"/>
                <w:szCs w:val="20"/>
              </w:rPr>
              <w:t>ř</w:t>
            </w:r>
            <w:r w:rsidRPr="00C036E9">
              <w:rPr>
                <w:b/>
                <w:sz w:val="20"/>
                <w:szCs w:val="20"/>
              </w:rPr>
              <w:t>edm</w:t>
            </w:r>
            <w:r w:rsidRPr="00C036E9">
              <w:rPr>
                <w:rFonts w:hint="eastAsia"/>
                <w:b/>
                <w:sz w:val="20"/>
                <w:szCs w:val="20"/>
              </w:rPr>
              <w:t>ě</w:t>
            </w:r>
            <w:r w:rsidRPr="00C036E9">
              <w:rPr>
                <w:b/>
                <w:sz w:val="20"/>
                <w:szCs w:val="20"/>
              </w:rPr>
              <w:t xml:space="preserve">ty </w:t>
            </w:r>
            <w:r w:rsidRPr="00C036E9">
              <w:rPr>
                <w:rFonts w:hint="eastAsia"/>
                <w:b/>
                <w:sz w:val="20"/>
                <w:szCs w:val="20"/>
              </w:rPr>
              <w:t>–</w:t>
            </w:r>
            <w:r w:rsidRPr="00C036E9">
              <w:rPr>
                <w:b/>
                <w:sz w:val="20"/>
                <w:szCs w:val="20"/>
              </w:rPr>
              <w:t xml:space="preserve"> ciz</w:t>
            </w:r>
            <w:r w:rsidRPr="00C036E9">
              <w:rPr>
                <w:rFonts w:hint="eastAsia"/>
                <w:b/>
                <w:sz w:val="20"/>
                <w:szCs w:val="20"/>
              </w:rPr>
              <w:t>í</w:t>
            </w:r>
            <w:r w:rsidRPr="00C036E9">
              <w:rPr>
                <w:b/>
                <w:sz w:val="20"/>
                <w:szCs w:val="20"/>
              </w:rPr>
              <w:t xml:space="preserve"> jazyk angli</w:t>
            </w:r>
            <w:r w:rsidRPr="00C036E9">
              <w:rPr>
                <w:rFonts w:hint="eastAsia"/>
                <w:b/>
                <w:sz w:val="20"/>
                <w:szCs w:val="20"/>
              </w:rPr>
              <w:t>č</w:t>
            </w:r>
            <w:r w:rsidRPr="00C036E9">
              <w:rPr>
                <w:b/>
                <w:sz w:val="20"/>
                <w:szCs w:val="20"/>
              </w:rPr>
              <w:t xml:space="preserve">tina </w:t>
            </w:r>
          </w:p>
        </w:tc>
      </w:tr>
      <w:tr w:rsidR="001515FB" w:rsidRPr="001B5ED8" w14:paraId="3C95FD36"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10D2E45" w14:textId="77777777" w:rsidR="001515FB" w:rsidRPr="00C036E9" w:rsidRDefault="001515FB" w:rsidP="001515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 xml:space="preserve">Cizí jazyk angličtina 7-15 </w:t>
            </w:r>
          </w:p>
          <w:p w14:paraId="31B4EEED" w14:textId="77777777" w:rsidR="001515FB" w:rsidRPr="00C036E9" w:rsidRDefault="001515FB" w:rsidP="001515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dle úrovně popsané v IS/STAG</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Pr>
          <w:p w14:paraId="053EB61E"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DD6355"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roofErr w:type="spellStart"/>
            <w:r w:rsidRPr="00C036E9">
              <w:rPr>
                <w:sz w:val="20"/>
                <w:szCs w:val="20"/>
              </w:rPr>
              <w:t>klz</w:t>
            </w:r>
            <w:proofErr w:type="spellEnd"/>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53883D4"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Pr>
          <w:p w14:paraId="54262E96"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sz w:val="20"/>
                <w:szCs w:val="20"/>
              </w:rPr>
            </w:pPr>
            <w:r w:rsidRPr="00C036E9">
              <w:rPr>
                <w:sz w:val="20"/>
                <w:szCs w:val="20"/>
              </w:rPr>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7D610C6"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A4E656E" w14:textId="28782DDA"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1-3 ZS</w:t>
            </w:r>
          </w:p>
        </w:tc>
      </w:tr>
      <w:tr w:rsidR="001515FB" w:rsidRPr="001B5ED8" w14:paraId="731221EB"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11FC8B2" w14:textId="77777777" w:rsidR="001515FB" w:rsidRPr="00C036E9" w:rsidRDefault="001515FB" w:rsidP="001515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 xml:space="preserve">Cizí jazyk angličtina 7-15 </w:t>
            </w:r>
          </w:p>
          <w:p w14:paraId="1B634AD4" w14:textId="77777777" w:rsidR="001515FB" w:rsidRPr="00C036E9" w:rsidRDefault="001515FB" w:rsidP="001515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dle úrovně popsané v IS/ STAG</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Pr>
          <w:p w14:paraId="4B3A6BA6"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B40A7D5"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A7358C5"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Pr>
          <w:p w14:paraId="56212E7E"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sz w:val="20"/>
                <w:szCs w:val="20"/>
              </w:rPr>
            </w:pPr>
            <w:r w:rsidRPr="00C036E9">
              <w:rPr>
                <w:sz w:val="20"/>
                <w:szCs w:val="20"/>
              </w:rPr>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2018910" w14:textId="77777777"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FF41D3B" w14:textId="2583D9B1"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1-2 LS</w:t>
            </w:r>
          </w:p>
        </w:tc>
      </w:tr>
      <w:tr w:rsidR="001515FB" w:rsidRPr="001B5ED8" w14:paraId="72E21CF0" w14:textId="77777777" w:rsidTr="008F1B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841"/>
        </w:trPr>
        <w:tc>
          <w:tcPr>
            <w:tcW w:w="10065" w:type="dxa"/>
            <w:gridSpan w:val="10"/>
            <w:tcBorders>
              <w:top w:val="single" w:sz="4" w:space="0" w:color="000000"/>
              <w:left w:val="single" w:sz="4" w:space="0" w:color="000000"/>
              <w:bottom w:val="single" w:sz="4" w:space="0" w:color="000000"/>
              <w:right w:val="single" w:sz="4" w:space="0" w:color="000000"/>
            </w:tcBorders>
            <w:shd w:val="clear" w:color="auto" w:fill="auto"/>
          </w:tcPr>
          <w:p w14:paraId="19AC2B23" w14:textId="77777777" w:rsidR="001515FB" w:rsidRPr="00C036E9" w:rsidRDefault="001515FB" w:rsidP="001515FB">
            <w:pPr>
              <w:tabs>
                <w:tab w:val="left" w:pos="567"/>
              </w:tabs>
              <w:spacing w:before="60"/>
              <w:jc w:val="both"/>
              <w:rPr>
                <w:sz w:val="20"/>
                <w:szCs w:val="20"/>
              </w:rPr>
            </w:pPr>
            <w:r w:rsidRPr="00C036E9">
              <w:rPr>
                <w:sz w:val="20"/>
                <w:szCs w:val="20"/>
              </w:rPr>
              <w:t>Podmínka pro splnění této skupiny předmětů:</w:t>
            </w:r>
          </w:p>
          <w:p w14:paraId="7CFF8D71" w14:textId="6B6A388D" w:rsidR="001515FB" w:rsidRPr="00C036E9" w:rsidRDefault="001515FB" w:rsidP="00151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 xml:space="preserve">Student si volí z nabízených úrovní a během bakalářského studia musí celkem získat 10 kreditů. </w:t>
            </w:r>
            <w:r w:rsidRPr="00C036E9">
              <w:rPr>
                <w:sz w:val="20"/>
                <w:szCs w:val="20"/>
              </w:rPr>
              <w:br/>
              <w:t>Student ukončuje cizí jazyk na jazykové úrovni B2.</w:t>
            </w:r>
          </w:p>
        </w:tc>
      </w:tr>
      <w:tr w:rsidR="00200204" w:rsidRPr="001B5ED8" w14:paraId="4314AF7E"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42"/>
        </w:trPr>
        <w:tc>
          <w:tcPr>
            <w:tcW w:w="10065"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77D0AD0" w14:textId="5CDDEE08" w:rsidR="00200204" w:rsidRPr="00C036E9"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0"/>
                <w:szCs w:val="20"/>
              </w:rPr>
            </w:pPr>
            <w:r w:rsidRPr="00C036E9">
              <w:rPr>
                <w:b/>
                <w:sz w:val="20"/>
                <w:szCs w:val="20"/>
              </w:rPr>
              <w:t>Povinn</w:t>
            </w:r>
            <w:r w:rsidRPr="00C036E9">
              <w:rPr>
                <w:rFonts w:hint="eastAsia"/>
                <w:b/>
                <w:sz w:val="20"/>
                <w:szCs w:val="20"/>
              </w:rPr>
              <w:t>ě</w:t>
            </w:r>
            <w:r w:rsidRPr="00C036E9">
              <w:rPr>
                <w:b/>
                <w:sz w:val="20"/>
                <w:szCs w:val="20"/>
              </w:rPr>
              <w:t xml:space="preserve"> voliteln</w:t>
            </w:r>
            <w:r w:rsidRPr="00C036E9">
              <w:rPr>
                <w:rFonts w:hint="eastAsia"/>
                <w:b/>
                <w:sz w:val="20"/>
                <w:szCs w:val="20"/>
              </w:rPr>
              <w:t>é</w:t>
            </w:r>
            <w:r w:rsidRPr="00C036E9">
              <w:rPr>
                <w:b/>
                <w:sz w:val="20"/>
                <w:szCs w:val="20"/>
              </w:rPr>
              <w:t xml:space="preserve"> p</w:t>
            </w:r>
            <w:r w:rsidRPr="00C036E9">
              <w:rPr>
                <w:rFonts w:hint="eastAsia"/>
                <w:b/>
                <w:sz w:val="20"/>
                <w:szCs w:val="20"/>
              </w:rPr>
              <w:t>ř</w:t>
            </w:r>
            <w:r w:rsidRPr="00C036E9">
              <w:rPr>
                <w:b/>
                <w:sz w:val="20"/>
                <w:szCs w:val="20"/>
              </w:rPr>
              <w:t>edm</w:t>
            </w:r>
            <w:r w:rsidRPr="00C036E9">
              <w:rPr>
                <w:rFonts w:hint="eastAsia"/>
                <w:b/>
                <w:sz w:val="20"/>
                <w:szCs w:val="20"/>
              </w:rPr>
              <w:t>ě</w:t>
            </w:r>
            <w:r w:rsidRPr="00C036E9">
              <w:rPr>
                <w:b/>
                <w:sz w:val="20"/>
                <w:szCs w:val="20"/>
              </w:rPr>
              <w:t xml:space="preserve">ty </w:t>
            </w:r>
            <w:r w:rsidRPr="00C036E9">
              <w:rPr>
                <w:rFonts w:hint="eastAsia"/>
                <w:b/>
                <w:sz w:val="20"/>
                <w:szCs w:val="20"/>
              </w:rPr>
              <w:t>–</w:t>
            </w:r>
            <w:r w:rsidRPr="00C036E9">
              <w:rPr>
                <w:b/>
                <w:sz w:val="20"/>
                <w:szCs w:val="20"/>
              </w:rPr>
              <w:t xml:space="preserve"> skupina B</w:t>
            </w:r>
          </w:p>
        </w:tc>
      </w:tr>
      <w:tr w:rsidR="00200204" w:rsidRPr="001B5ED8" w14:paraId="07A4348E"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9D5E20" w14:textId="1920E3C1" w:rsidR="00200204" w:rsidRPr="00C036E9" w:rsidRDefault="0032494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5D4E38">
              <w:rPr>
                <w:sz w:val="20"/>
                <w:szCs w:val="20"/>
              </w:rPr>
              <w:t>Komunikační agentura</w:t>
            </w:r>
          </w:p>
          <w:p w14:paraId="2F30B3F0" w14:textId="77777777" w:rsidR="00200204" w:rsidRPr="00C036E9" w:rsidRDefault="00200204" w:rsidP="00E96A38">
            <w:pPr>
              <w:rPr>
                <w:sz w:val="20"/>
                <w:szCs w:val="20"/>
              </w:rPr>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73CE82" w14:textId="0646BA7D" w:rsidR="00200204" w:rsidRPr="00C036E9" w:rsidRDefault="00200204" w:rsidP="00E96A38">
            <w:pPr>
              <w:jc w:val="center"/>
              <w:rPr>
                <w:sz w:val="20"/>
                <w:szCs w:val="20"/>
              </w:rPr>
            </w:pPr>
            <w:r w:rsidRPr="00C036E9">
              <w:rPr>
                <w:sz w:val="20"/>
                <w:szCs w:val="20"/>
              </w:rPr>
              <w:t>26</w:t>
            </w:r>
            <w:r w:rsidR="00234CE8" w:rsidRPr="00C036E9">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C646A4" w14:textId="626D0920" w:rsidR="00200204" w:rsidRPr="00C036E9" w:rsidRDefault="00200204" w:rsidP="00E96A38">
            <w:pPr>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90CD55" w14:textId="11B05615" w:rsidR="00200204" w:rsidRPr="00C036E9" w:rsidRDefault="00234CE8" w:rsidP="00E96A38">
            <w:pPr>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2201DA" w14:textId="6165D72F" w:rsidR="00200204" w:rsidRPr="00C036E9" w:rsidRDefault="006B543F" w:rsidP="00E96A38">
            <w:pPr>
              <w:rPr>
                <w:sz w:val="20"/>
                <w:szCs w:val="20"/>
              </w:rPr>
            </w:pPr>
            <w:r w:rsidRPr="00C036E9">
              <w:rPr>
                <w:sz w:val="20"/>
                <w:szCs w:val="20"/>
              </w:rPr>
              <w:t>MgA. Eliška Chytková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AE0F72" w14:textId="77777777" w:rsidR="00200204" w:rsidRPr="00C036E9" w:rsidRDefault="00200204" w:rsidP="00E96A38">
            <w:pPr>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9336A6" w14:textId="078D21CA" w:rsidR="00200204" w:rsidRPr="00C036E9" w:rsidRDefault="0032494B" w:rsidP="00E96A38">
            <w:pPr>
              <w:jc w:val="center"/>
              <w:rPr>
                <w:sz w:val="20"/>
                <w:szCs w:val="20"/>
              </w:rPr>
            </w:pPr>
            <w:r w:rsidRPr="00C036E9">
              <w:rPr>
                <w:sz w:val="20"/>
                <w:szCs w:val="20"/>
              </w:rPr>
              <w:t>3</w:t>
            </w:r>
            <w:r w:rsidR="00200204" w:rsidRPr="00C036E9">
              <w:rPr>
                <w:sz w:val="20"/>
                <w:szCs w:val="20"/>
              </w:rPr>
              <w:t xml:space="preserve"> ZS</w:t>
            </w:r>
          </w:p>
        </w:tc>
      </w:tr>
      <w:tr w:rsidR="00200204" w:rsidRPr="001B5ED8" w14:paraId="1B91C08B"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80F28B" w14:textId="017F19A5" w:rsidR="00200204" w:rsidRPr="00C036E9" w:rsidRDefault="0032494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Game design 1</w:t>
            </w:r>
          </w:p>
          <w:p w14:paraId="0AE5A45D" w14:textId="77777777" w:rsidR="00200204" w:rsidRPr="00C036E9" w:rsidRDefault="00200204" w:rsidP="00E96A38">
            <w:pPr>
              <w:rPr>
                <w:sz w:val="20"/>
                <w:szCs w:val="20"/>
              </w:rPr>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DF481F" w14:textId="05A9E79E" w:rsidR="00200204" w:rsidRPr="00C036E9" w:rsidRDefault="00200204" w:rsidP="00E96A38">
            <w:pPr>
              <w:jc w:val="center"/>
              <w:rPr>
                <w:sz w:val="20"/>
                <w:szCs w:val="20"/>
              </w:rPr>
            </w:pPr>
            <w:r w:rsidRPr="00C036E9">
              <w:rPr>
                <w:sz w:val="20"/>
                <w:szCs w:val="20"/>
              </w:rPr>
              <w:t>26</w:t>
            </w:r>
            <w:r w:rsidR="00234CE8" w:rsidRPr="00C036E9">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DE99E9" w14:textId="62273ADD" w:rsidR="00200204" w:rsidRPr="00C036E9" w:rsidRDefault="00200204" w:rsidP="00E96A38">
            <w:pPr>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C378E2" w14:textId="1D639A92" w:rsidR="00200204" w:rsidRPr="00C036E9" w:rsidRDefault="00234CE8" w:rsidP="00E96A38">
            <w:pPr>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012589" w14:textId="1A03B6A3" w:rsidR="00200204" w:rsidRPr="00C036E9" w:rsidRDefault="00C02172" w:rsidP="00E96A38">
            <w:pPr>
              <w:rPr>
                <w:sz w:val="20"/>
                <w:szCs w:val="20"/>
              </w:rPr>
            </w:pPr>
            <w:r w:rsidRPr="00C036E9">
              <w:rPr>
                <w:sz w:val="20"/>
                <w:szCs w:val="20"/>
              </w:rPr>
              <w:t>MgA. Pavel Novák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09AB6C" w14:textId="77777777" w:rsidR="00200204" w:rsidRPr="00C036E9" w:rsidRDefault="00200204" w:rsidP="00E96A38">
            <w:pPr>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021FFA" w14:textId="3D0E854C" w:rsidR="00200204" w:rsidRPr="00C036E9" w:rsidRDefault="0032494B" w:rsidP="00E96A38">
            <w:pPr>
              <w:jc w:val="center"/>
              <w:rPr>
                <w:sz w:val="20"/>
                <w:szCs w:val="20"/>
              </w:rPr>
            </w:pPr>
            <w:r w:rsidRPr="00C036E9">
              <w:rPr>
                <w:sz w:val="20"/>
                <w:szCs w:val="20"/>
              </w:rPr>
              <w:t>3</w:t>
            </w:r>
            <w:r w:rsidR="00200204" w:rsidRPr="00C036E9">
              <w:rPr>
                <w:sz w:val="20"/>
                <w:szCs w:val="20"/>
              </w:rPr>
              <w:t xml:space="preserve"> </w:t>
            </w:r>
            <w:r w:rsidRPr="00C036E9">
              <w:rPr>
                <w:sz w:val="20"/>
                <w:szCs w:val="20"/>
              </w:rPr>
              <w:t>Z</w:t>
            </w:r>
            <w:r w:rsidR="00200204" w:rsidRPr="00C036E9">
              <w:rPr>
                <w:sz w:val="20"/>
                <w:szCs w:val="20"/>
              </w:rPr>
              <w:t>S</w:t>
            </w:r>
          </w:p>
        </w:tc>
      </w:tr>
      <w:tr w:rsidR="00200204" w:rsidRPr="001B5ED8" w14:paraId="040E1BD4"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945EC0" w14:textId="19A1949A" w:rsidR="00200204" w:rsidRPr="00C036E9" w:rsidRDefault="0032494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sz w:val="20"/>
                <w:szCs w:val="20"/>
              </w:rPr>
            </w:pPr>
            <w:r w:rsidRPr="00C036E9">
              <w:rPr>
                <w:sz w:val="20"/>
                <w:szCs w:val="20"/>
              </w:rPr>
              <w:t>Game design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03C5D0" w14:textId="48AD313C" w:rsidR="00200204" w:rsidRPr="00C036E9" w:rsidRDefault="00234CE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C036E9">
              <w:rPr>
                <w:sz w:val="20"/>
                <w:szCs w:val="20"/>
              </w:rPr>
              <w:t>26c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C8A324" w14:textId="2F17F101"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z</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27692E"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2</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FAE008" w14:textId="04A9AEFF" w:rsidR="00200204" w:rsidRPr="00C036E9" w:rsidRDefault="00C0217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C036E9">
              <w:rPr>
                <w:sz w:val="20"/>
                <w:szCs w:val="20"/>
              </w:rPr>
              <w:t>MgA. Pavel Novák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714FFA"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15DEB9" w14:textId="213CAC91" w:rsidR="00200204" w:rsidRPr="00C036E9" w:rsidRDefault="0032494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r w:rsidR="00200204" w:rsidRPr="00C036E9">
              <w:rPr>
                <w:sz w:val="20"/>
                <w:szCs w:val="20"/>
              </w:rPr>
              <w:t xml:space="preserve"> LS</w:t>
            </w:r>
          </w:p>
        </w:tc>
      </w:tr>
      <w:tr w:rsidR="00200204" w:rsidRPr="001B5ED8" w14:paraId="26C4AFD2"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left w:val="single" w:sz="4" w:space="0" w:color="000000" w:themeColor="text1"/>
              <w:bottom w:val="single" w:sz="4" w:space="0" w:color="000000" w:themeColor="text1"/>
              <w:right w:val="single" w:sz="4" w:space="0" w:color="000000" w:themeColor="text1"/>
            </w:tcBorders>
            <w:shd w:val="clear" w:color="auto" w:fill="auto"/>
          </w:tcPr>
          <w:p w14:paraId="2C4E4578" w14:textId="55800DD9" w:rsidR="00200204" w:rsidRPr="00C036E9" w:rsidRDefault="0032494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r w:rsidRPr="00C036E9">
              <w:rPr>
                <w:sz w:val="20"/>
                <w:szCs w:val="20"/>
                <w:lang w:eastAsia="en-US"/>
              </w:rPr>
              <w:t>Marketing, komunikace, propagace</w:t>
            </w:r>
          </w:p>
        </w:tc>
        <w:tc>
          <w:tcPr>
            <w:tcW w:w="850"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1CBE1F0" w14:textId="6A376163"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lang w:eastAsia="en-US"/>
              </w:rPr>
            </w:pPr>
            <w:proofErr w:type="gramStart"/>
            <w:r w:rsidRPr="00C036E9">
              <w:rPr>
                <w:sz w:val="20"/>
                <w:szCs w:val="20"/>
                <w:lang w:eastAsia="en-US"/>
              </w:rPr>
              <w:t>13s</w:t>
            </w:r>
            <w:proofErr w:type="gramEnd"/>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5A789C2" w14:textId="699FF93D"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C036E9">
              <w:rPr>
                <w:sz w:val="20"/>
                <w:szCs w:val="20"/>
              </w:rPr>
              <w:t>z</w:t>
            </w:r>
          </w:p>
        </w:tc>
        <w:tc>
          <w:tcPr>
            <w:tcW w:w="567"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75C9B96"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C036E9">
              <w:rPr>
                <w:sz w:val="20"/>
                <w:szCs w:val="20"/>
              </w:rPr>
              <w:t>2</w:t>
            </w:r>
          </w:p>
        </w:tc>
        <w:tc>
          <w:tcPr>
            <w:tcW w:w="3402"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6C9A79B" w14:textId="2CF60841" w:rsidR="00200204" w:rsidRPr="00C036E9" w:rsidRDefault="00376C8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Pr>
                <w:sz w:val="20"/>
                <w:szCs w:val="20"/>
              </w:rPr>
              <w:t>PhDr</w:t>
            </w:r>
            <w:r w:rsidR="006272B7" w:rsidRPr="00C036E9">
              <w:rPr>
                <w:sz w:val="20"/>
                <w:szCs w:val="20"/>
              </w:rPr>
              <w:t>. Tomáš Šula, Ph.D.</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12F9E2E"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2AD41F62" w14:textId="142939A0" w:rsidR="00200204" w:rsidRPr="00C036E9" w:rsidRDefault="0032494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r w:rsidR="00200204" w:rsidRPr="00C036E9">
              <w:rPr>
                <w:sz w:val="20"/>
                <w:szCs w:val="20"/>
              </w:rPr>
              <w:t xml:space="preserve"> LS</w:t>
            </w:r>
          </w:p>
        </w:tc>
      </w:tr>
      <w:tr w:rsidR="00200204" w:rsidRPr="001B5ED8" w14:paraId="43F8C8DF"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left w:val="single" w:sz="4" w:space="0" w:color="000000" w:themeColor="text1"/>
              <w:bottom w:val="single" w:sz="4" w:space="0" w:color="000000" w:themeColor="text1"/>
              <w:right w:val="single" w:sz="4" w:space="0" w:color="000000" w:themeColor="text1"/>
            </w:tcBorders>
            <w:shd w:val="clear" w:color="auto" w:fill="auto"/>
          </w:tcPr>
          <w:p w14:paraId="6299CE20" w14:textId="12E1EE6F" w:rsidR="00200204" w:rsidRPr="00C036E9" w:rsidRDefault="0032494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r w:rsidRPr="00C036E9">
              <w:rPr>
                <w:sz w:val="20"/>
                <w:szCs w:val="20"/>
              </w:rPr>
              <w:t>Dějiny výtvarného umění 1</w:t>
            </w:r>
          </w:p>
        </w:tc>
        <w:tc>
          <w:tcPr>
            <w:tcW w:w="850"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41857C5D" w14:textId="51372C21" w:rsidR="00200204" w:rsidRPr="00C036E9" w:rsidRDefault="00AD29A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lang w:eastAsia="en-US"/>
              </w:rPr>
            </w:pPr>
            <w:proofErr w:type="gramStart"/>
            <w:r w:rsidRPr="00C036E9">
              <w:rPr>
                <w:sz w:val="20"/>
                <w:szCs w:val="20"/>
              </w:rPr>
              <w:t>26p</w:t>
            </w:r>
            <w:proofErr w:type="gramEnd"/>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900D45A" w14:textId="6F83EFB2" w:rsidR="00200204" w:rsidRPr="005D4E38" w:rsidRDefault="00A90D5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proofErr w:type="spellStart"/>
            <w:r w:rsidRPr="005D4E38">
              <w:rPr>
                <w:sz w:val="20"/>
                <w:szCs w:val="20"/>
                <w:lang w:val="en-US"/>
              </w:rPr>
              <w:t>klz</w:t>
            </w:r>
            <w:proofErr w:type="spellEnd"/>
          </w:p>
        </w:tc>
        <w:tc>
          <w:tcPr>
            <w:tcW w:w="567"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6FDF4EFE" w14:textId="53D31B32" w:rsidR="00200204" w:rsidRPr="005D4E38" w:rsidRDefault="00A90D5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5D4E38">
              <w:rPr>
                <w:sz w:val="20"/>
                <w:szCs w:val="20"/>
                <w:lang w:val="en-US"/>
              </w:rPr>
              <w:t>3</w:t>
            </w:r>
          </w:p>
        </w:tc>
        <w:tc>
          <w:tcPr>
            <w:tcW w:w="3402"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64E65F5B" w14:textId="73B73D20" w:rsidR="00200204" w:rsidRPr="005D4E38" w:rsidRDefault="007B7C4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5D4E38">
              <w:rPr>
                <w:sz w:val="20"/>
                <w:szCs w:val="20"/>
              </w:rPr>
              <w:t xml:space="preserve">prof. akad. </w:t>
            </w:r>
            <w:proofErr w:type="spellStart"/>
            <w:r w:rsidRPr="005D4E38">
              <w:rPr>
                <w:sz w:val="20"/>
                <w:szCs w:val="20"/>
              </w:rPr>
              <w:t>mal</w:t>
            </w:r>
            <w:proofErr w:type="spellEnd"/>
            <w:r w:rsidRPr="005D4E38">
              <w:rPr>
                <w:sz w:val="20"/>
                <w:szCs w:val="20"/>
              </w:rPr>
              <w:t xml:space="preserve">. Ondrej Slivka, </w:t>
            </w:r>
            <w:proofErr w:type="spellStart"/>
            <w:r w:rsidRPr="005D4E38">
              <w:rPr>
                <w:sz w:val="20"/>
                <w:szCs w:val="20"/>
              </w:rPr>
              <w:t>ArtD</w:t>
            </w:r>
            <w:proofErr w:type="spellEnd"/>
            <w:r w:rsidRPr="005D4E38">
              <w:rPr>
                <w:sz w:val="20"/>
                <w:szCs w:val="20"/>
              </w:rPr>
              <w:t>.</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74E51446"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347C90E" w14:textId="01D8E5A8" w:rsidR="00200204" w:rsidRPr="00C036E9" w:rsidRDefault="0032494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r w:rsidR="00200204" w:rsidRPr="00C036E9">
              <w:rPr>
                <w:sz w:val="20"/>
                <w:szCs w:val="20"/>
              </w:rPr>
              <w:t xml:space="preserve"> LS</w:t>
            </w:r>
          </w:p>
        </w:tc>
      </w:tr>
      <w:tr w:rsidR="00200204" w:rsidRPr="001B5ED8" w14:paraId="5F4FEF70"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left w:val="single" w:sz="4" w:space="0" w:color="000000" w:themeColor="text1"/>
              <w:bottom w:val="single" w:sz="4" w:space="0" w:color="000000" w:themeColor="text1"/>
              <w:right w:val="single" w:sz="4" w:space="0" w:color="000000" w:themeColor="text1"/>
            </w:tcBorders>
            <w:shd w:val="clear" w:color="auto" w:fill="auto"/>
          </w:tcPr>
          <w:p w14:paraId="3A3EE1FD" w14:textId="2734EAD2" w:rsidR="00200204" w:rsidRPr="00C036E9" w:rsidRDefault="0013474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rPr>
            </w:pPr>
            <w:r w:rsidRPr="00C036E9">
              <w:rPr>
                <w:rStyle w:val="spellingerror"/>
                <w:rFonts w:eastAsiaTheme="majorEastAsia"/>
                <w:sz w:val="20"/>
                <w:szCs w:val="20"/>
              </w:rPr>
              <w:t>Dějiny hraného filmu 1</w:t>
            </w:r>
          </w:p>
        </w:tc>
        <w:tc>
          <w:tcPr>
            <w:tcW w:w="850"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9706B9F" w14:textId="5D478491" w:rsidR="00200204" w:rsidRPr="00C036E9" w:rsidRDefault="00AD29A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rPr>
            </w:pPr>
            <w:proofErr w:type="gramStart"/>
            <w:r w:rsidRPr="00C036E9">
              <w:rPr>
                <w:sz w:val="20"/>
                <w:szCs w:val="20"/>
              </w:rPr>
              <w:t>26p</w:t>
            </w:r>
            <w:proofErr w:type="gramEnd"/>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8DD7BE5" w14:textId="593DB757" w:rsidR="00200204" w:rsidRPr="005D4E38" w:rsidRDefault="005E362A"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val="en-US"/>
              </w:rPr>
            </w:pPr>
            <w:proofErr w:type="spellStart"/>
            <w:r w:rsidRPr="005D4E38">
              <w:rPr>
                <w:rStyle w:val="spellingerror"/>
                <w:rFonts w:eastAsiaTheme="majorEastAsia"/>
                <w:sz w:val="20"/>
                <w:szCs w:val="20"/>
              </w:rPr>
              <w:t>k</w:t>
            </w:r>
            <w:r w:rsidR="00200204" w:rsidRPr="005D4E38">
              <w:rPr>
                <w:rStyle w:val="spellingerror"/>
                <w:rFonts w:eastAsiaTheme="majorEastAsia"/>
                <w:sz w:val="20"/>
                <w:szCs w:val="20"/>
              </w:rPr>
              <w:t>lz</w:t>
            </w:r>
            <w:proofErr w:type="spellEnd"/>
          </w:p>
        </w:tc>
        <w:tc>
          <w:tcPr>
            <w:tcW w:w="567"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3E6BE75" w14:textId="471A9B27" w:rsidR="00200204" w:rsidRPr="005D4E38" w:rsidRDefault="00A90D5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val="en-US"/>
              </w:rPr>
            </w:pPr>
            <w:r w:rsidRPr="005D4E38">
              <w:rPr>
                <w:rStyle w:val="normaltextrun"/>
                <w:sz w:val="20"/>
                <w:szCs w:val="20"/>
              </w:rPr>
              <w:t>3</w:t>
            </w:r>
          </w:p>
        </w:tc>
        <w:tc>
          <w:tcPr>
            <w:tcW w:w="3402"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625662C" w14:textId="508052F1" w:rsidR="00200204" w:rsidRPr="005D4E38" w:rsidRDefault="0048251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5D4E38">
              <w:rPr>
                <w:sz w:val="20"/>
                <w:szCs w:val="20"/>
              </w:rPr>
              <w:t>Mgr. Lukáš Gregor, Ph.D.</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3CD6D64"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993"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AEA7324" w14:textId="7BB6DDE7" w:rsidR="00200204" w:rsidRPr="00C036E9" w:rsidRDefault="0013474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C036E9">
              <w:rPr>
                <w:sz w:val="20"/>
                <w:szCs w:val="20"/>
              </w:rPr>
              <w:t>3</w:t>
            </w:r>
            <w:r w:rsidR="00200204" w:rsidRPr="00C036E9">
              <w:rPr>
                <w:sz w:val="20"/>
                <w:szCs w:val="20"/>
              </w:rPr>
              <w:t xml:space="preserve"> LS</w:t>
            </w:r>
          </w:p>
        </w:tc>
      </w:tr>
      <w:tr w:rsidR="00200204" w:rsidRPr="001B5ED8" w14:paraId="5B3279DE"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A180D8" w14:textId="5B3AEBDB" w:rsidR="00200204" w:rsidRPr="00C036E9" w:rsidRDefault="0013474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r w:rsidRPr="00C036E9">
              <w:rPr>
                <w:sz w:val="20"/>
                <w:szCs w:val="20"/>
              </w:rPr>
              <w:t>Dějiny výtvarného umění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D89A31"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lang w:eastAsia="en-US"/>
              </w:rPr>
            </w:pPr>
            <w:proofErr w:type="gramStart"/>
            <w:r w:rsidRPr="00C036E9">
              <w:rPr>
                <w:sz w:val="20"/>
                <w:szCs w:val="20"/>
              </w:rP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9FF45C" w14:textId="12EC581C" w:rsidR="00200204" w:rsidRPr="005D4E38" w:rsidRDefault="004D184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proofErr w:type="spellStart"/>
            <w:r w:rsidRPr="005D4E38">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6E4DDB" w14:textId="14026697" w:rsidR="00200204" w:rsidRPr="005D4E38"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5D4E38">
              <w:rPr>
                <w:sz w:val="20"/>
                <w:szCs w:val="20"/>
              </w:rPr>
              <w:t>3</w:t>
            </w:r>
            <w:r w:rsidR="00324D5A" w:rsidRPr="005D4E38">
              <w:rPr>
                <w:sz w:val="20"/>
                <w:szCs w:val="20"/>
              </w:rPr>
              <w:t xml:space="preserve"> </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AD9BA2" w14:textId="27D2E4C5" w:rsidR="00200204" w:rsidRPr="005D4E38" w:rsidRDefault="007B7C4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r w:rsidRPr="005D4E38">
              <w:rPr>
                <w:sz w:val="20"/>
                <w:szCs w:val="20"/>
              </w:rPr>
              <w:t xml:space="preserve">prof. akad. </w:t>
            </w:r>
            <w:proofErr w:type="spellStart"/>
            <w:r w:rsidRPr="005D4E38">
              <w:rPr>
                <w:sz w:val="20"/>
                <w:szCs w:val="20"/>
              </w:rPr>
              <w:t>mal</w:t>
            </w:r>
            <w:proofErr w:type="spellEnd"/>
            <w:r w:rsidRPr="005D4E38">
              <w:rPr>
                <w:sz w:val="20"/>
                <w:szCs w:val="20"/>
              </w:rPr>
              <w:t xml:space="preserve">. Ondrej Slivka, </w:t>
            </w:r>
            <w:proofErr w:type="spellStart"/>
            <w:r w:rsidRPr="005D4E38">
              <w:rPr>
                <w:sz w:val="20"/>
                <w:szCs w:val="20"/>
              </w:rPr>
              <w:t>ArtD</w:t>
            </w:r>
            <w:proofErr w:type="spellEnd"/>
            <w:r w:rsidRPr="005D4E38">
              <w:rPr>
                <w:sz w:val="20"/>
                <w:szCs w:val="20"/>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385DDC" w14:textId="77777777" w:rsidR="00200204" w:rsidRPr="00C036E9"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7589C0" w14:textId="3B7732F4" w:rsidR="00200204" w:rsidRPr="00C036E9" w:rsidRDefault="0013474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sz w:val="20"/>
                <w:szCs w:val="20"/>
                <w:lang w:eastAsia="en-US"/>
              </w:rPr>
            </w:pPr>
            <w:r w:rsidRPr="00C036E9">
              <w:rPr>
                <w:sz w:val="20"/>
                <w:szCs w:val="20"/>
                <w:lang w:eastAsia="en-US"/>
              </w:rPr>
              <w:t>4</w:t>
            </w:r>
            <w:r w:rsidR="00200204" w:rsidRPr="00C036E9">
              <w:rPr>
                <w:sz w:val="20"/>
                <w:szCs w:val="20"/>
                <w:lang w:eastAsia="en-US"/>
              </w:rPr>
              <w:t xml:space="preserve"> ZS</w:t>
            </w:r>
          </w:p>
        </w:tc>
      </w:tr>
      <w:tr w:rsidR="00200204" w:rsidRPr="001B5ED8" w14:paraId="67D9E243"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7A21E0" w14:textId="7C16F2D7" w:rsidR="00200204" w:rsidRPr="00C036E9" w:rsidRDefault="0013474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rPr>
            </w:pPr>
            <w:r w:rsidRPr="00C036E9">
              <w:rPr>
                <w:rStyle w:val="spellingerror"/>
                <w:rFonts w:eastAsiaTheme="majorEastAsia"/>
                <w:sz w:val="20"/>
                <w:szCs w:val="20"/>
              </w:rPr>
              <w:t>Dějiny hraného filmu 2</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725B40" w14:textId="212E6001" w:rsidR="00200204" w:rsidRPr="00C036E9" w:rsidRDefault="00AD29A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rPr>
            </w:pPr>
            <w:proofErr w:type="gramStart"/>
            <w:r w:rsidRPr="00C036E9">
              <w:rPr>
                <w:sz w:val="20"/>
                <w:szCs w:val="20"/>
              </w:rP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238E07"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rPr>
            </w:pPr>
            <w:proofErr w:type="spellStart"/>
            <w:r w:rsidRPr="00C036E9">
              <w:rPr>
                <w:sz w:val="20"/>
                <w:szCs w:val="20"/>
                <w:lang w:eastAsia="en-US"/>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0C6C0C" w14:textId="1E695007" w:rsidR="00200204" w:rsidRPr="00C036E9" w:rsidRDefault="00A90D5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rPr>
            </w:pPr>
            <w:r w:rsidRPr="00C036E9">
              <w:rPr>
                <w:sz w:val="20"/>
                <w:szCs w:val="20"/>
                <w:lang w:eastAsia="en-US"/>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99E977" w14:textId="18F2F753" w:rsidR="00200204" w:rsidRPr="00C036E9" w:rsidRDefault="00482518"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rPr>
            </w:pPr>
            <w:r w:rsidRPr="00C036E9">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9E63A7" w14:textId="77777777" w:rsidR="00200204" w:rsidRPr="00C036E9"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61ED50" w14:textId="1AAFA30A" w:rsidR="00200204" w:rsidRPr="00C036E9" w:rsidRDefault="0013474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sz w:val="20"/>
                <w:szCs w:val="20"/>
                <w:lang w:eastAsia="en-US"/>
              </w:rPr>
            </w:pPr>
            <w:r w:rsidRPr="00C036E9">
              <w:rPr>
                <w:rStyle w:val="normaltextrun"/>
                <w:rFonts w:eastAsiaTheme="majorEastAsia"/>
                <w:sz w:val="20"/>
                <w:szCs w:val="20"/>
              </w:rPr>
              <w:t>4</w:t>
            </w:r>
            <w:r w:rsidR="00200204" w:rsidRPr="00C036E9">
              <w:rPr>
                <w:rStyle w:val="normaltextrun"/>
                <w:rFonts w:eastAsiaTheme="majorEastAsia"/>
                <w:sz w:val="20"/>
                <w:szCs w:val="20"/>
              </w:rPr>
              <w:t xml:space="preserve"> ZS</w:t>
            </w:r>
          </w:p>
        </w:tc>
      </w:tr>
      <w:tr w:rsidR="00200204" w:rsidRPr="001B5ED8" w14:paraId="76E341F1"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92C25" w14:textId="027184E7" w:rsidR="00200204" w:rsidRPr="00C036E9" w:rsidRDefault="00EA07A2"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r w:rsidRPr="00C036E9">
              <w:rPr>
                <w:sz w:val="20"/>
                <w:szCs w:val="20"/>
              </w:rPr>
              <w:t>Dějiny výtvarného umění 3</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FF5E35"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lang w:eastAsia="en-US"/>
              </w:rPr>
            </w:pPr>
            <w:proofErr w:type="gramStart"/>
            <w:r w:rsidRPr="00C036E9">
              <w:rPr>
                <w:sz w:val="20"/>
                <w:szCs w:val="20"/>
              </w:rP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CDFE21"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proofErr w:type="spellStart"/>
            <w:r w:rsidRPr="00C036E9">
              <w:rPr>
                <w:sz w:val="20"/>
                <w:szCs w:val="20"/>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9B20E3" w14:textId="4CC1A52A" w:rsidR="00200204" w:rsidRPr="00C036E9" w:rsidRDefault="00A90D5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C036E9">
              <w:rPr>
                <w:sz w:val="20"/>
                <w:szCs w:val="20"/>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4989B2" w14:textId="0907CAD9" w:rsidR="00200204" w:rsidRPr="00C036E9" w:rsidRDefault="007B7C4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r w:rsidRPr="00C036E9">
              <w:rPr>
                <w:sz w:val="20"/>
                <w:szCs w:val="20"/>
              </w:rPr>
              <w:t xml:space="preserve">prof. akad. </w:t>
            </w:r>
            <w:proofErr w:type="spellStart"/>
            <w:r w:rsidRPr="00C036E9">
              <w:rPr>
                <w:sz w:val="20"/>
                <w:szCs w:val="20"/>
              </w:rPr>
              <w:t>mal</w:t>
            </w:r>
            <w:proofErr w:type="spellEnd"/>
            <w:r w:rsidRPr="00C036E9">
              <w:rPr>
                <w:sz w:val="20"/>
                <w:szCs w:val="20"/>
              </w:rPr>
              <w:t xml:space="preserve">. Ondrej Slivka, </w:t>
            </w:r>
            <w:proofErr w:type="spellStart"/>
            <w:r w:rsidRPr="00C036E9">
              <w:rPr>
                <w:sz w:val="20"/>
                <w:szCs w:val="20"/>
              </w:rPr>
              <w:t>ArtD</w:t>
            </w:r>
            <w:proofErr w:type="spellEnd"/>
            <w:r w:rsidRPr="00C036E9">
              <w:rPr>
                <w:sz w:val="20"/>
                <w:szCs w:val="20"/>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34345A" w14:textId="77777777" w:rsidR="00200204" w:rsidRPr="00C036E9"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C92D80" w14:textId="0E0AFC53" w:rsidR="00200204" w:rsidRPr="00C036E9" w:rsidRDefault="00EA07A2"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sz w:val="20"/>
                <w:szCs w:val="20"/>
                <w:lang w:eastAsia="en-US"/>
              </w:rPr>
            </w:pPr>
            <w:r w:rsidRPr="00C036E9">
              <w:rPr>
                <w:sz w:val="20"/>
                <w:szCs w:val="20"/>
                <w:lang w:eastAsia="en-US"/>
              </w:rPr>
              <w:t>4</w:t>
            </w:r>
            <w:r w:rsidR="00200204" w:rsidRPr="00C036E9">
              <w:rPr>
                <w:sz w:val="20"/>
                <w:szCs w:val="20"/>
                <w:lang w:eastAsia="en-US"/>
              </w:rPr>
              <w:t xml:space="preserve"> </w:t>
            </w:r>
            <w:r w:rsidRPr="00C036E9">
              <w:rPr>
                <w:sz w:val="20"/>
                <w:szCs w:val="20"/>
                <w:lang w:eastAsia="en-US"/>
              </w:rPr>
              <w:t>L</w:t>
            </w:r>
            <w:r w:rsidR="00200204" w:rsidRPr="00C036E9">
              <w:rPr>
                <w:sz w:val="20"/>
                <w:szCs w:val="20"/>
                <w:lang w:eastAsia="en-US"/>
              </w:rPr>
              <w:t>S</w:t>
            </w:r>
          </w:p>
        </w:tc>
      </w:tr>
      <w:tr w:rsidR="00200204" w:rsidRPr="001B5ED8" w14:paraId="08740702"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65AE78" w14:textId="36D5C624" w:rsidR="00200204" w:rsidRPr="00C036E9" w:rsidRDefault="00EA07A2"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r w:rsidRPr="00C036E9">
              <w:rPr>
                <w:rStyle w:val="spellingerror"/>
                <w:rFonts w:eastAsiaTheme="majorEastAsia"/>
                <w:sz w:val="20"/>
                <w:szCs w:val="20"/>
              </w:rPr>
              <w:t>Dějiny hraného filmu 3</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E2E511" w14:textId="41AD7AE6" w:rsidR="00200204" w:rsidRPr="00C036E9" w:rsidRDefault="00AD29A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lang w:eastAsia="en-US"/>
              </w:rPr>
            </w:pPr>
            <w:proofErr w:type="gramStart"/>
            <w:r w:rsidRPr="00C036E9">
              <w:rPr>
                <w:sz w:val="20"/>
                <w:szCs w:val="20"/>
              </w:rP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7AB536" w14:textId="77777777" w:rsidR="00200204" w:rsidRPr="00C036E9"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proofErr w:type="spellStart"/>
            <w:r w:rsidRPr="00C036E9">
              <w:rPr>
                <w:sz w:val="20"/>
                <w:szCs w:val="20"/>
                <w:lang w:val="en-US"/>
              </w:rPr>
              <w:t>klz</w:t>
            </w:r>
            <w:proofErr w:type="spellEnd"/>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86B202" w14:textId="2107D01B" w:rsidR="00200204" w:rsidRPr="00C036E9" w:rsidRDefault="00A90D5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C036E9">
              <w:rPr>
                <w:sz w:val="20"/>
                <w:szCs w:val="20"/>
                <w:lang w:val="en-US"/>
              </w:rPr>
              <w:t>3</w:t>
            </w:r>
          </w:p>
        </w:tc>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67C4F4" w14:textId="35491E1C" w:rsidR="00200204" w:rsidRPr="00C036E9" w:rsidRDefault="00482518"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r w:rsidRPr="00C036E9">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FB9066" w14:textId="77777777" w:rsidR="00200204" w:rsidRPr="00C036E9"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DF3EAB" w14:textId="6224C388" w:rsidR="00200204" w:rsidRPr="00C036E9" w:rsidRDefault="00EA07A2"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sz w:val="20"/>
                <w:szCs w:val="20"/>
                <w:lang w:eastAsia="en-US"/>
              </w:rPr>
            </w:pPr>
            <w:r w:rsidRPr="00C036E9">
              <w:rPr>
                <w:sz w:val="20"/>
                <w:szCs w:val="20"/>
                <w:lang w:eastAsia="en-US"/>
              </w:rPr>
              <w:t>4</w:t>
            </w:r>
            <w:r w:rsidR="00200204" w:rsidRPr="00C036E9">
              <w:rPr>
                <w:sz w:val="20"/>
                <w:szCs w:val="20"/>
                <w:lang w:eastAsia="en-US"/>
              </w:rPr>
              <w:t xml:space="preserve"> </w:t>
            </w:r>
            <w:r w:rsidRPr="00C036E9">
              <w:rPr>
                <w:sz w:val="20"/>
                <w:szCs w:val="20"/>
                <w:lang w:eastAsia="en-US"/>
              </w:rPr>
              <w:t>L</w:t>
            </w:r>
            <w:r w:rsidR="00200204" w:rsidRPr="00C036E9">
              <w:rPr>
                <w:sz w:val="20"/>
                <w:szCs w:val="20"/>
                <w:lang w:eastAsia="en-US"/>
              </w:rPr>
              <w:t>S</w:t>
            </w:r>
          </w:p>
        </w:tc>
      </w:tr>
      <w:tr w:rsidR="00200204" w:rsidRPr="001B5ED8" w14:paraId="16DE513F" w14:textId="77777777" w:rsidTr="00A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55"/>
        </w:trPr>
        <w:tc>
          <w:tcPr>
            <w:tcW w:w="10065"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5A5384" w14:textId="77777777" w:rsidR="00200204" w:rsidRPr="00C036E9"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rPr>
                <w:sz w:val="20"/>
                <w:szCs w:val="20"/>
              </w:rPr>
            </w:pPr>
            <w:r w:rsidRPr="00C036E9">
              <w:rPr>
                <w:sz w:val="20"/>
                <w:szCs w:val="20"/>
              </w:rPr>
              <w:t>Podm</w:t>
            </w:r>
            <w:r w:rsidRPr="00C036E9">
              <w:rPr>
                <w:rFonts w:hint="eastAsia"/>
                <w:sz w:val="20"/>
                <w:szCs w:val="20"/>
              </w:rPr>
              <w:t>í</w:t>
            </w:r>
            <w:r w:rsidRPr="00C036E9">
              <w:rPr>
                <w:sz w:val="20"/>
                <w:szCs w:val="20"/>
              </w:rPr>
              <w:t>nka pro spln</w:t>
            </w:r>
            <w:r w:rsidRPr="00C036E9">
              <w:rPr>
                <w:rFonts w:hint="eastAsia"/>
                <w:sz w:val="20"/>
                <w:szCs w:val="20"/>
              </w:rPr>
              <w:t>ě</w:t>
            </w:r>
            <w:r w:rsidRPr="00C036E9">
              <w:rPr>
                <w:sz w:val="20"/>
                <w:szCs w:val="20"/>
              </w:rPr>
              <w:t>n</w:t>
            </w:r>
            <w:r w:rsidRPr="00C036E9">
              <w:rPr>
                <w:rFonts w:hint="eastAsia"/>
                <w:sz w:val="20"/>
                <w:szCs w:val="20"/>
              </w:rPr>
              <w:t>í</w:t>
            </w:r>
            <w:r w:rsidRPr="00C036E9">
              <w:rPr>
                <w:sz w:val="20"/>
                <w:szCs w:val="20"/>
              </w:rPr>
              <w:t xml:space="preserve"> t</w:t>
            </w:r>
            <w:r w:rsidRPr="00C036E9">
              <w:rPr>
                <w:rFonts w:hint="eastAsia"/>
                <w:sz w:val="20"/>
                <w:szCs w:val="20"/>
              </w:rPr>
              <w:t>é</w:t>
            </w:r>
            <w:r w:rsidRPr="00C036E9">
              <w:rPr>
                <w:sz w:val="20"/>
                <w:szCs w:val="20"/>
              </w:rPr>
              <w:t>to skupiny p</w:t>
            </w:r>
            <w:r w:rsidRPr="00C036E9">
              <w:rPr>
                <w:rFonts w:hint="eastAsia"/>
                <w:sz w:val="20"/>
                <w:szCs w:val="20"/>
              </w:rPr>
              <w:t>ř</w:t>
            </w:r>
            <w:r w:rsidRPr="00C036E9">
              <w:rPr>
                <w:sz w:val="20"/>
                <w:szCs w:val="20"/>
              </w:rPr>
              <w:t>edm</w:t>
            </w:r>
            <w:r w:rsidRPr="00C036E9">
              <w:rPr>
                <w:rFonts w:hint="eastAsia"/>
                <w:sz w:val="20"/>
                <w:szCs w:val="20"/>
              </w:rPr>
              <w:t>ě</w:t>
            </w:r>
            <w:r w:rsidRPr="00C036E9">
              <w:rPr>
                <w:sz w:val="20"/>
                <w:szCs w:val="20"/>
              </w:rPr>
              <w:t>t</w:t>
            </w:r>
            <w:r w:rsidRPr="00C036E9">
              <w:rPr>
                <w:rFonts w:hint="eastAsia"/>
                <w:sz w:val="20"/>
                <w:szCs w:val="20"/>
              </w:rPr>
              <w:t>ů</w:t>
            </w:r>
            <w:r w:rsidRPr="00C036E9">
              <w:rPr>
                <w:sz w:val="20"/>
                <w:szCs w:val="20"/>
              </w:rPr>
              <w:t>:</w:t>
            </w:r>
          </w:p>
          <w:p w14:paraId="5842D47B" w14:textId="405BEFFA" w:rsidR="00200204" w:rsidRPr="00C036E9" w:rsidRDefault="006523B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C036E9">
              <w:rPr>
                <w:sz w:val="20"/>
                <w:szCs w:val="20"/>
              </w:rPr>
              <w:t>B</w:t>
            </w:r>
            <w:r w:rsidRPr="00C036E9">
              <w:rPr>
                <w:rFonts w:hint="eastAsia"/>
                <w:sz w:val="20"/>
                <w:szCs w:val="20"/>
              </w:rPr>
              <w:t>ě</w:t>
            </w:r>
            <w:r w:rsidRPr="00C036E9">
              <w:rPr>
                <w:sz w:val="20"/>
                <w:szCs w:val="20"/>
              </w:rPr>
              <w:t>hem bakal</w:t>
            </w:r>
            <w:r w:rsidRPr="00C036E9">
              <w:rPr>
                <w:rFonts w:hint="eastAsia"/>
                <w:sz w:val="20"/>
                <w:szCs w:val="20"/>
              </w:rPr>
              <w:t>ář</w:t>
            </w:r>
            <w:r w:rsidRPr="00C036E9">
              <w:rPr>
                <w:sz w:val="20"/>
                <w:szCs w:val="20"/>
              </w:rPr>
              <w:t>sk</w:t>
            </w:r>
            <w:r w:rsidRPr="00C036E9">
              <w:rPr>
                <w:rFonts w:hint="eastAsia"/>
                <w:sz w:val="20"/>
                <w:szCs w:val="20"/>
              </w:rPr>
              <w:t>é</w:t>
            </w:r>
            <w:r w:rsidRPr="00C036E9">
              <w:rPr>
                <w:sz w:val="20"/>
                <w:szCs w:val="20"/>
              </w:rPr>
              <w:t>ho studia mus</w:t>
            </w:r>
            <w:r w:rsidRPr="00C036E9">
              <w:rPr>
                <w:rFonts w:hint="eastAsia"/>
                <w:sz w:val="20"/>
                <w:szCs w:val="20"/>
              </w:rPr>
              <w:t>í</w:t>
            </w:r>
            <w:r w:rsidRPr="00C036E9">
              <w:rPr>
                <w:sz w:val="20"/>
                <w:szCs w:val="20"/>
              </w:rPr>
              <w:t xml:space="preserve"> student absolvovat alespo</w:t>
            </w:r>
            <w:r w:rsidRPr="00C036E9">
              <w:rPr>
                <w:rFonts w:hint="eastAsia"/>
                <w:sz w:val="20"/>
                <w:szCs w:val="20"/>
              </w:rPr>
              <w:t>ň</w:t>
            </w:r>
            <w:r w:rsidRPr="00C036E9">
              <w:rPr>
                <w:sz w:val="20"/>
                <w:szCs w:val="20"/>
              </w:rPr>
              <w:t xml:space="preserve"> </w:t>
            </w:r>
            <w:r w:rsidR="007815D2" w:rsidRPr="00C036E9">
              <w:rPr>
                <w:sz w:val="20"/>
                <w:szCs w:val="20"/>
              </w:rPr>
              <w:t>5</w:t>
            </w:r>
            <w:r w:rsidRPr="00C036E9">
              <w:rPr>
                <w:sz w:val="20"/>
                <w:szCs w:val="20"/>
              </w:rPr>
              <w:t xml:space="preserve"> povinn</w:t>
            </w:r>
            <w:r w:rsidRPr="00C036E9">
              <w:rPr>
                <w:rFonts w:hint="eastAsia"/>
                <w:sz w:val="20"/>
                <w:szCs w:val="20"/>
              </w:rPr>
              <w:t>ě</w:t>
            </w:r>
            <w:r w:rsidRPr="00C036E9">
              <w:rPr>
                <w:sz w:val="20"/>
                <w:szCs w:val="20"/>
              </w:rPr>
              <w:t xml:space="preserve"> voliteln</w:t>
            </w:r>
            <w:r w:rsidRPr="00C036E9">
              <w:rPr>
                <w:rFonts w:hint="eastAsia"/>
                <w:sz w:val="20"/>
                <w:szCs w:val="20"/>
              </w:rPr>
              <w:t>ý</w:t>
            </w:r>
            <w:r w:rsidRPr="00C036E9">
              <w:rPr>
                <w:sz w:val="20"/>
                <w:szCs w:val="20"/>
              </w:rPr>
              <w:t>ch p</w:t>
            </w:r>
            <w:r w:rsidRPr="00C036E9">
              <w:rPr>
                <w:rFonts w:hint="eastAsia"/>
                <w:sz w:val="20"/>
                <w:szCs w:val="20"/>
              </w:rPr>
              <w:t>ř</w:t>
            </w:r>
            <w:r w:rsidRPr="00C036E9">
              <w:rPr>
                <w:sz w:val="20"/>
                <w:szCs w:val="20"/>
              </w:rPr>
              <w:t>edm</w:t>
            </w:r>
            <w:r w:rsidRPr="00C036E9">
              <w:rPr>
                <w:rFonts w:hint="eastAsia"/>
                <w:sz w:val="20"/>
                <w:szCs w:val="20"/>
              </w:rPr>
              <w:t>ě</w:t>
            </w:r>
            <w:r w:rsidRPr="00C036E9">
              <w:rPr>
                <w:sz w:val="20"/>
                <w:szCs w:val="20"/>
              </w:rPr>
              <w:t>t</w:t>
            </w:r>
            <w:r w:rsidRPr="00C036E9">
              <w:rPr>
                <w:rFonts w:hint="eastAsia"/>
                <w:sz w:val="20"/>
                <w:szCs w:val="20"/>
              </w:rPr>
              <w:t>ů</w:t>
            </w:r>
            <w:r w:rsidRPr="00C036E9">
              <w:rPr>
                <w:sz w:val="20"/>
                <w:szCs w:val="20"/>
              </w:rPr>
              <w:t>.</w:t>
            </w:r>
          </w:p>
        </w:tc>
      </w:tr>
    </w:tbl>
    <w:p w14:paraId="49B9BD4F" w14:textId="77777777" w:rsidR="00D93B1A" w:rsidRDefault="00D93B1A">
      <w:r>
        <w:br w:type="page"/>
      </w:r>
    </w:p>
    <w:tbl>
      <w:tblPr>
        <w:tblW w:w="9923" w:type="dxa"/>
        <w:tblInd w:w="-5" w:type="dxa"/>
        <w:tblLayout w:type="fixed"/>
        <w:tblCellMar>
          <w:left w:w="0" w:type="dxa"/>
          <w:right w:w="0" w:type="dxa"/>
        </w:tblCellMar>
        <w:tblLook w:val="0000" w:firstRow="0" w:lastRow="0" w:firstColumn="0" w:lastColumn="0" w:noHBand="0" w:noVBand="0"/>
      </w:tblPr>
      <w:tblGrid>
        <w:gridCol w:w="3476"/>
        <w:gridCol w:w="56"/>
        <w:gridCol w:w="12"/>
        <w:gridCol w:w="6379"/>
      </w:tblGrid>
      <w:tr w:rsidR="0086427B" w:rsidRPr="001B5ED8" w14:paraId="6142686C" w14:textId="77777777" w:rsidTr="00214602">
        <w:trPr>
          <w:trHeight w:val="257"/>
        </w:trPr>
        <w:tc>
          <w:tcPr>
            <w:tcW w:w="3544" w:type="dxa"/>
            <w:gridSpan w:val="3"/>
            <w:tcBorders>
              <w:top w:val="single" w:sz="4" w:space="0" w:color="000000"/>
              <w:left w:val="single" w:sz="4" w:space="0" w:color="000000"/>
              <w:bottom w:val="single" w:sz="8" w:space="0" w:color="000000"/>
              <w:right w:val="single" w:sz="4" w:space="0" w:color="000000"/>
            </w:tcBorders>
            <w:shd w:val="clear" w:color="auto" w:fill="F7CAAC"/>
          </w:tcPr>
          <w:p w14:paraId="316C80CF" w14:textId="45CFA355"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sz w:val="20"/>
                <w:szCs w:val="20"/>
              </w:rPr>
            </w:pPr>
            <w:r w:rsidRPr="00C036E9">
              <w:rPr>
                <w:b/>
                <w:sz w:val="20"/>
                <w:szCs w:val="20"/>
              </w:rPr>
              <w:lastRenderedPageBreak/>
              <w:t>Celkov</w:t>
            </w:r>
            <w:r w:rsidRPr="00C036E9">
              <w:rPr>
                <w:rFonts w:hint="eastAsia"/>
                <w:b/>
                <w:sz w:val="20"/>
                <w:szCs w:val="20"/>
              </w:rPr>
              <w:t>ý</w:t>
            </w:r>
            <w:r w:rsidRPr="00C036E9">
              <w:rPr>
                <w:b/>
                <w:sz w:val="20"/>
                <w:szCs w:val="20"/>
              </w:rPr>
              <w:t xml:space="preserve"> po</w:t>
            </w:r>
            <w:r w:rsidRPr="00C036E9">
              <w:rPr>
                <w:rFonts w:hint="eastAsia"/>
                <w:b/>
                <w:sz w:val="20"/>
                <w:szCs w:val="20"/>
              </w:rPr>
              <w:t>č</w:t>
            </w:r>
            <w:r w:rsidRPr="00C036E9">
              <w:rPr>
                <w:b/>
                <w:sz w:val="20"/>
                <w:szCs w:val="20"/>
              </w:rPr>
              <w:t>et kredit</w:t>
            </w:r>
            <w:r w:rsidRPr="00C036E9">
              <w:rPr>
                <w:rFonts w:hint="eastAsia"/>
                <w:b/>
                <w:sz w:val="20"/>
                <w:szCs w:val="20"/>
              </w:rPr>
              <w:t>ů</w:t>
            </w:r>
            <w:r w:rsidRPr="00C036E9">
              <w:rPr>
                <w:b/>
                <w:sz w:val="20"/>
                <w:szCs w:val="20"/>
              </w:rPr>
              <w:t xml:space="preserve"> za studium</w:t>
            </w:r>
          </w:p>
        </w:tc>
        <w:tc>
          <w:tcPr>
            <w:tcW w:w="6379" w:type="dxa"/>
            <w:tcBorders>
              <w:top w:val="single" w:sz="4" w:space="0" w:color="000000"/>
              <w:left w:val="single" w:sz="4" w:space="0" w:color="000000"/>
              <w:bottom w:val="single" w:sz="8" w:space="0" w:color="000000"/>
              <w:right w:val="single" w:sz="4" w:space="0" w:color="000000"/>
            </w:tcBorders>
            <w:shd w:val="clear" w:color="auto" w:fill="FFFFFF"/>
          </w:tcPr>
          <w:p w14:paraId="2A9640D8" w14:textId="2688D8C1" w:rsidR="0086427B" w:rsidRPr="00C036E9" w:rsidRDefault="009835D8"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r w:rsidRPr="00C036E9">
              <w:rPr>
                <w:sz w:val="20"/>
                <w:szCs w:val="20"/>
              </w:rPr>
              <w:t>240</w:t>
            </w:r>
          </w:p>
        </w:tc>
      </w:tr>
      <w:tr w:rsidR="0086427B" w:rsidRPr="001B5ED8" w14:paraId="34ECD737" w14:textId="77777777" w:rsidTr="00214602">
        <w:trPr>
          <w:trHeight w:val="1285"/>
        </w:trPr>
        <w:tc>
          <w:tcPr>
            <w:tcW w:w="9923" w:type="dxa"/>
            <w:gridSpan w:val="4"/>
            <w:tcBorders>
              <w:top w:val="single" w:sz="4" w:space="0" w:color="000000"/>
              <w:left w:val="single" w:sz="4" w:space="0" w:color="000000"/>
              <w:bottom w:val="single" w:sz="8" w:space="0" w:color="000000"/>
              <w:right w:val="single" w:sz="4" w:space="0" w:color="000000"/>
            </w:tcBorders>
            <w:shd w:val="clear" w:color="auto" w:fill="FFFFFF" w:themeFill="background1"/>
          </w:tcPr>
          <w:p w14:paraId="4BACDBCA" w14:textId="4E6E31D3"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jc w:val="both"/>
              <w:rPr>
                <w:sz w:val="20"/>
                <w:szCs w:val="20"/>
              </w:rPr>
            </w:pPr>
            <w:r w:rsidRPr="00C036E9">
              <w:rPr>
                <w:sz w:val="20"/>
                <w:szCs w:val="20"/>
              </w:rPr>
              <w:t xml:space="preserve">Kredity za povinné předměty: </w:t>
            </w:r>
            <w:r w:rsidR="004B7151" w:rsidRPr="00C036E9">
              <w:rPr>
                <w:sz w:val="20"/>
                <w:szCs w:val="20"/>
              </w:rPr>
              <w:t>2</w:t>
            </w:r>
            <w:r w:rsidR="00193E0F">
              <w:rPr>
                <w:sz w:val="20"/>
                <w:szCs w:val="20"/>
              </w:rPr>
              <w:t>1</w:t>
            </w:r>
            <w:r w:rsidR="004B7151" w:rsidRPr="00C036E9">
              <w:rPr>
                <w:sz w:val="20"/>
                <w:szCs w:val="20"/>
              </w:rPr>
              <w:t>5</w:t>
            </w:r>
          </w:p>
          <w:p w14:paraId="4178A515" w14:textId="77777777"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sz w:val="20"/>
                <w:szCs w:val="20"/>
              </w:rPr>
            </w:pPr>
            <w:r w:rsidRPr="00C036E9">
              <w:rPr>
                <w:sz w:val="20"/>
                <w:szCs w:val="20"/>
              </w:rPr>
              <w:t xml:space="preserve">Kredity za povinné </w:t>
            </w:r>
            <w:proofErr w:type="gramStart"/>
            <w:r w:rsidRPr="00C036E9">
              <w:rPr>
                <w:sz w:val="20"/>
                <w:szCs w:val="20"/>
              </w:rPr>
              <w:t>předměty - cizí</w:t>
            </w:r>
            <w:proofErr w:type="gramEnd"/>
            <w:r w:rsidRPr="00C036E9">
              <w:rPr>
                <w:sz w:val="20"/>
                <w:szCs w:val="20"/>
              </w:rPr>
              <w:t xml:space="preserve"> jazyk angličtina: 10 </w:t>
            </w:r>
          </w:p>
          <w:p w14:paraId="4C61E228" w14:textId="4E431871"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sz w:val="20"/>
                <w:szCs w:val="20"/>
              </w:rPr>
            </w:pPr>
            <w:r w:rsidRPr="00C036E9">
              <w:rPr>
                <w:sz w:val="20"/>
                <w:szCs w:val="20"/>
              </w:rPr>
              <w:t xml:space="preserve">Kredity za povinně volitelné </w:t>
            </w:r>
            <w:proofErr w:type="gramStart"/>
            <w:r w:rsidRPr="00C036E9">
              <w:rPr>
                <w:sz w:val="20"/>
                <w:szCs w:val="20"/>
              </w:rPr>
              <w:t>předměty - skupina</w:t>
            </w:r>
            <w:proofErr w:type="gramEnd"/>
            <w:r w:rsidRPr="00C036E9">
              <w:rPr>
                <w:sz w:val="20"/>
                <w:szCs w:val="20"/>
              </w:rPr>
              <w:t xml:space="preserve"> B: </w:t>
            </w:r>
            <w:r w:rsidR="005A55E4" w:rsidRPr="00C036E9">
              <w:rPr>
                <w:sz w:val="20"/>
                <w:szCs w:val="20"/>
              </w:rPr>
              <w:t>11</w:t>
            </w:r>
          </w:p>
          <w:p w14:paraId="622DF5F7" w14:textId="00AD28C3"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sz w:val="20"/>
                <w:szCs w:val="20"/>
              </w:rPr>
            </w:pPr>
            <w:r w:rsidRPr="00C036E9">
              <w:rPr>
                <w:sz w:val="20"/>
                <w:szCs w:val="20"/>
              </w:rPr>
              <w:t xml:space="preserve">Součet počtu kreditů za povinné předměty a minimálního počtu kreditů za povinně volitelné předměty: </w:t>
            </w:r>
            <w:r w:rsidR="005A55E4" w:rsidRPr="00C036E9">
              <w:rPr>
                <w:sz w:val="20"/>
                <w:szCs w:val="20"/>
              </w:rPr>
              <w:t>2</w:t>
            </w:r>
            <w:r w:rsidR="00193E0F">
              <w:rPr>
                <w:sz w:val="20"/>
                <w:szCs w:val="20"/>
              </w:rPr>
              <w:t>3</w:t>
            </w:r>
            <w:r w:rsidR="005A55E4" w:rsidRPr="00C036E9">
              <w:rPr>
                <w:sz w:val="20"/>
                <w:szCs w:val="20"/>
              </w:rPr>
              <w:t>6</w:t>
            </w:r>
          </w:p>
          <w:p w14:paraId="1841F1FB" w14:textId="45586E04"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sz w:val="20"/>
                <w:szCs w:val="20"/>
              </w:rPr>
            </w:pPr>
            <w:r w:rsidRPr="00C036E9">
              <w:rPr>
                <w:sz w:val="20"/>
                <w:szCs w:val="20"/>
              </w:rPr>
              <w:t xml:space="preserve">Kredity za volitelné předměty: </w:t>
            </w:r>
            <w:r w:rsidR="005A55E4" w:rsidRPr="00C036E9">
              <w:rPr>
                <w:sz w:val="20"/>
                <w:szCs w:val="20"/>
              </w:rPr>
              <w:t>4</w:t>
            </w:r>
          </w:p>
        </w:tc>
      </w:tr>
      <w:tr w:rsidR="0086427B" w14:paraId="6EA1A689" w14:textId="77777777" w:rsidTr="00214602">
        <w:trPr>
          <w:trHeight w:val="257"/>
        </w:trPr>
        <w:tc>
          <w:tcPr>
            <w:tcW w:w="3532" w:type="dxa"/>
            <w:gridSpan w:val="2"/>
            <w:tcBorders>
              <w:top w:val="single" w:sz="4" w:space="0" w:color="000000"/>
              <w:left w:val="single" w:sz="4" w:space="0" w:color="000000"/>
              <w:bottom w:val="single" w:sz="8" w:space="0" w:color="000000"/>
              <w:right w:val="single" w:sz="4" w:space="0" w:color="000000"/>
            </w:tcBorders>
            <w:shd w:val="clear" w:color="auto" w:fill="F7CAAC"/>
          </w:tcPr>
          <w:p w14:paraId="7D09392F" w14:textId="609E7E87"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sz w:val="20"/>
                <w:szCs w:val="20"/>
              </w:rPr>
            </w:pPr>
            <w:r w:rsidRPr="00C036E9">
              <w:rPr>
                <w:rFonts w:ascii="Times New Roman Bold" w:hAnsi="Times New Roman Bold"/>
                <w:b/>
                <w:sz w:val="20"/>
                <w:szCs w:val="20"/>
              </w:rPr>
              <w:t>Sou</w:t>
            </w:r>
            <w:r w:rsidRPr="00C036E9">
              <w:rPr>
                <w:rFonts w:ascii="Times New Roman Bold" w:hAnsi="Times New Roman Bold" w:hint="eastAsia"/>
                <w:b/>
                <w:sz w:val="20"/>
                <w:szCs w:val="20"/>
              </w:rPr>
              <w:t>čá</w:t>
            </w:r>
            <w:r w:rsidRPr="00C036E9">
              <w:rPr>
                <w:rFonts w:ascii="Times New Roman Bold" w:hAnsi="Times New Roman Bold"/>
                <w:b/>
                <w:sz w:val="20"/>
                <w:szCs w:val="20"/>
              </w:rPr>
              <w:t>sti SZZ a jejich obsah</w:t>
            </w:r>
          </w:p>
        </w:tc>
        <w:tc>
          <w:tcPr>
            <w:tcW w:w="6391" w:type="dxa"/>
            <w:gridSpan w:val="2"/>
            <w:tcBorders>
              <w:top w:val="single" w:sz="4" w:space="0" w:color="000000"/>
              <w:left w:val="single" w:sz="4" w:space="0" w:color="000000"/>
              <w:bottom w:val="single" w:sz="8" w:space="0" w:color="000000"/>
              <w:right w:val="single" w:sz="4" w:space="0" w:color="000000"/>
            </w:tcBorders>
            <w:shd w:val="clear" w:color="auto" w:fill="FFFFFF"/>
          </w:tcPr>
          <w:p w14:paraId="65E3C8F7" w14:textId="77777777"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p>
        </w:tc>
      </w:tr>
      <w:tr w:rsidR="0086427B" w14:paraId="687279FB" w14:textId="77777777" w:rsidTr="008F7428">
        <w:trPr>
          <w:trHeight w:val="2687"/>
        </w:trPr>
        <w:tc>
          <w:tcPr>
            <w:tcW w:w="9923" w:type="dxa"/>
            <w:gridSpan w:val="4"/>
            <w:tcBorders>
              <w:top w:val="single" w:sz="8" w:space="0" w:color="000000"/>
              <w:left w:val="single" w:sz="4" w:space="0" w:color="000000"/>
              <w:bottom w:val="single" w:sz="4" w:space="0" w:color="000000"/>
              <w:right w:val="single" w:sz="4" w:space="0" w:color="000000"/>
            </w:tcBorders>
            <w:shd w:val="clear" w:color="auto" w:fill="FFFFFF"/>
          </w:tcPr>
          <w:p w14:paraId="06D6915F" w14:textId="4CFFDC0E" w:rsidR="00BD448F" w:rsidRDefault="008B14A8"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before="60"/>
              <w:ind w:left="142" w:right="57" w:hanging="142"/>
              <w:jc w:val="both"/>
            </w:pPr>
            <w:r>
              <w:t xml:space="preserve"> </w:t>
            </w:r>
            <w:r w:rsidR="00BD448F">
              <w:t>SZZ se skládá ze dvou částí:</w:t>
            </w:r>
          </w:p>
          <w:p w14:paraId="7093B03E" w14:textId="45AB9393" w:rsidR="00BD448F" w:rsidRDefault="007F4AC0"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pPr>
            <w:r>
              <w:t xml:space="preserve">     </w:t>
            </w:r>
            <w:r w:rsidR="00BD448F">
              <w:t>1. část: zkouška z odborné problematiky související se studovaným programem</w:t>
            </w:r>
          </w:p>
          <w:p w14:paraId="050518FB" w14:textId="3F56B02E" w:rsidR="00BD448F" w:rsidRDefault="007F4AC0"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142" w:right="57" w:hanging="142"/>
              <w:jc w:val="both"/>
            </w:pPr>
            <w:r>
              <w:t xml:space="preserve">     </w:t>
            </w:r>
            <w:r w:rsidR="00BD448F">
              <w:t>2. část: obhajoba bakalářské práce</w:t>
            </w:r>
          </w:p>
          <w:p w14:paraId="7B14E67E" w14:textId="77777777" w:rsidR="00BD448F" w:rsidRDefault="00BD448F"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pPr>
            <w:r>
              <w:t xml:space="preserve"> Zkouška z odborné problematiky se skládá z odborné rozpravy ze dvou základních tematických okruhů:</w:t>
            </w:r>
          </w:p>
          <w:p w14:paraId="6BDB5899" w14:textId="37E9A67E" w:rsidR="00BD448F" w:rsidRPr="00214602" w:rsidRDefault="00BD448F"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rPr>
                <w:color w:val="auto"/>
              </w:rPr>
            </w:pPr>
            <w:r>
              <w:t xml:space="preserve"> </w:t>
            </w:r>
            <w:r w:rsidR="008F7428">
              <w:t xml:space="preserve">    </w:t>
            </w:r>
            <w:r>
              <w:t xml:space="preserve">- </w:t>
            </w:r>
            <w:r w:rsidR="003C41AD" w:rsidRPr="00476676">
              <w:t>Dějiny animovaného filmu</w:t>
            </w:r>
            <w:r>
              <w:t xml:space="preserve"> (ZT předmět)</w:t>
            </w:r>
          </w:p>
          <w:p w14:paraId="2C4D3862" w14:textId="17B58532" w:rsidR="00BD448F" w:rsidRDefault="00BD448F"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142" w:right="57" w:hanging="142"/>
              <w:jc w:val="both"/>
            </w:pPr>
            <w:r>
              <w:t xml:space="preserve"> </w:t>
            </w:r>
            <w:r w:rsidR="008F7428">
              <w:t xml:space="preserve">    </w:t>
            </w:r>
            <w:r>
              <w:t xml:space="preserve">- </w:t>
            </w:r>
            <w:r w:rsidR="003C41AD" w:rsidRPr="00476676">
              <w:t>Filmová řeč animovaného filmu</w:t>
            </w:r>
            <w:r w:rsidR="003C41AD">
              <w:t xml:space="preserve"> </w:t>
            </w:r>
            <w:r>
              <w:t>(předmět PZ</w:t>
            </w:r>
            <w:r w:rsidR="003C41AD">
              <w:t>)</w:t>
            </w:r>
          </w:p>
          <w:p w14:paraId="0E82DC3A" w14:textId="77777777" w:rsidR="00BD448F" w:rsidRDefault="00BD448F"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pPr>
            <w:r>
              <w:t xml:space="preserve"> Obhajoba bakalářské práce, která se skládá z: </w:t>
            </w:r>
          </w:p>
          <w:p w14:paraId="4D4745FB" w14:textId="455CEE5A" w:rsidR="00BD448F" w:rsidRDefault="008F7428"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142" w:right="57" w:hanging="142"/>
              <w:jc w:val="both"/>
            </w:pPr>
            <w:r>
              <w:t xml:space="preserve">     </w:t>
            </w:r>
            <w:r w:rsidR="00BD448F">
              <w:t xml:space="preserve">- teoretické části práce vycházející z problematiky oboru </w:t>
            </w:r>
          </w:p>
          <w:p w14:paraId="38993426" w14:textId="46E8FD4D" w:rsidR="0086427B" w:rsidRPr="00C036E9" w:rsidRDefault="008B14A8" w:rsidP="008F742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60"/>
              <w:ind w:left="284" w:right="57" w:hanging="284"/>
              <w:jc w:val="both"/>
            </w:pPr>
            <w:r>
              <w:t xml:space="preserve">  </w:t>
            </w:r>
            <w:r w:rsidR="008F7428">
              <w:t xml:space="preserve">  </w:t>
            </w:r>
            <w:r>
              <w:t xml:space="preserve"> - </w:t>
            </w:r>
            <w:r w:rsidR="00BD448F">
              <w:t xml:space="preserve">praktické části práce, kde student prokazuje schopnost obhájit své vlastní přístupy a postupy, originalitu a kreativitu </w:t>
            </w:r>
            <w:r>
              <w:t>na základě</w:t>
            </w:r>
            <w:r w:rsidR="00BD448F">
              <w:t xml:space="preserve"> znalostí a dovedností získaných v předmětu Ateliér </w:t>
            </w:r>
            <w:r w:rsidR="003C41AD">
              <w:t>animace</w:t>
            </w:r>
            <w:r w:rsidR="00BD448F">
              <w:t>.</w:t>
            </w:r>
          </w:p>
        </w:tc>
      </w:tr>
      <w:tr w:rsidR="0086427B" w14:paraId="4FC48DCE" w14:textId="77777777" w:rsidTr="00214602">
        <w:trPr>
          <w:cantSplit/>
          <w:trHeight w:val="257"/>
        </w:trPr>
        <w:tc>
          <w:tcPr>
            <w:tcW w:w="3532" w:type="dxa"/>
            <w:gridSpan w:val="2"/>
            <w:tcBorders>
              <w:top w:val="single" w:sz="4" w:space="0" w:color="000000"/>
              <w:left w:val="single" w:sz="4" w:space="0" w:color="000000"/>
              <w:bottom w:val="single" w:sz="8" w:space="0" w:color="000000"/>
              <w:right w:val="single" w:sz="4" w:space="0" w:color="000000"/>
            </w:tcBorders>
            <w:shd w:val="clear" w:color="auto" w:fill="F7CAAC"/>
          </w:tcPr>
          <w:p w14:paraId="0ABE8CC5" w14:textId="77777777"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4" w:hanging="284"/>
              <w:jc w:val="both"/>
              <w:rPr>
                <w:rFonts w:ascii="Times New Roman Bold" w:hAnsi="Times New Roman Bold"/>
                <w:b/>
                <w:sz w:val="20"/>
                <w:szCs w:val="20"/>
              </w:rPr>
            </w:pPr>
            <w:r w:rsidRPr="00C036E9">
              <w:rPr>
                <w:rFonts w:ascii="Times New Roman Bold" w:hAnsi="Times New Roman Bold"/>
                <w:b/>
                <w:sz w:val="20"/>
                <w:szCs w:val="20"/>
              </w:rPr>
              <w:t>Dal</w:t>
            </w:r>
            <w:r w:rsidRPr="00C036E9">
              <w:rPr>
                <w:rFonts w:ascii="Times New Roman Bold" w:hAnsi="Times New Roman Bold" w:hint="eastAsia"/>
                <w:b/>
                <w:sz w:val="20"/>
                <w:szCs w:val="20"/>
              </w:rPr>
              <w:t>ší</w:t>
            </w:r>
            <w:r w:rsidRPr="00C036E9">
              <w:rPr>
                <w:rFonts w:ascii="Times New Roman Bold" w:hAnsi="Times New Roman Bold"/>
                <w:b/>
                <w:sz w:val="20"/>
                <w:szCs w:val="20"/>
              </w:rPr>
              <w:t xml:space="preserve"> studijn</w:t>
            </w:r>
            <w:r w:rsidRPr="00C036E9">
              <w:rPr>
                <w:rFonts w:ascii="Times New Roman Bold" w:hAnsi="Times New Roman Bold" w:hint="eastAsia"/>
                <w:b/>
                <w:sz w:val="20"/>
                <w:szCs w:val="20"/>
              </w:rPr>
              <w:t>í</w:t>
            </w:r>
            <w:r w:rsidRPr="00C036E9">
              <w:rPr>
                <w:rFonts w:ascii="Times New Roman Bold" w:hAnsi="Times New Roman Bold"/>
                <w:b/>
                <w:sz w:val="20"/>
                <w:szCs w:val="20"/>
              </w:rPr>
              <w:t xml:space="preserve"> povinnosti</w:t>
            </w:r>
          </w:p>
        </w:tc>
        <w:tc>
          <w:tcPr>
            <w:tcW w:w="6391" w:type="dxa"/>
            <w:gridSpan w:val="2"/>
            <w:tcBorders>
              <w:top w:val="single" w:sz="4" w:space="0" w:color="000000"/>
              <w:left w:val="single" w:sz="4" w:space="0" w:color="000000"/>
              <w:bottom w:val="single" w:sz="8" w:space="0" w:color="000000"/>
              <w:right w:val="single" w:sz="4" w:space="0" w:color="000000"/>
            </w:tcBorders>
            <w:shd w:val="clear" w:color="auto" w:fill="FFFFFF"/>
          </w:tcPr>
          <w:p w14:paraId="4B2B1B56" w14:textId="77777777"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p>
        </w:tc>
      </w:tr>
      <w:tr w:rsidR="0086427B" w14:paraId="2F9E94AD" w14:textId="77777777" w:rsidTr="00214602">
        <w:trPr>
          <w:cantSplit/>
          <w:trHeight w:val="532"/>
        </w:trPr>
        <w:tc>
          <w:tcPr>
            <w:tcW w:w="9923" w:type="dxa"/>
            <w:gridSpan w:val="4"/>
            <w:tcBorders>
              <w:top w:val="single" w:sz="8" w:space="0" w:color="000000"/>
              <w:left w:val="single" w:sz="4" w:space="0" w:color="000000"/>
              <w:bottom w:val="single" w:sz="4" w:space="0" w:color="000000"/>
              <w:right w:val="single" w:sz="4" w:space="0" w:color="000000"/>
            </w:tcBorders>
            <w:shd w:val="clear" w:color="auto" w:fill="FFFFFF"/>
          </w:tcPr>
          <w:p w14:paraId="4280F054" w14:textId="77777777"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p>
          <w:p w14:paraId="67908DD8" w14:textId="40A60712"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p>
        </w:tc>
      </w:tr>
      <w:tr w:rsidR="0086427B" w14:paraId="399C09ED" w14:textId="77777777" w:rsidTr="00214602">
        <w:trPr>
          <w:cantSplit/>
          <w:trHeight w:val="445"/>
        </w:trPr>
        <w:tc>
          <w:tcPr>
            <w:tcW w:w="3532" w:type="dxa"/>
            <w:gridSpan w:val="2"/>
            <w:tcBorders>
              <w:top w:val="single" w:sz="4" w:space="0" w:color="000000"/>
              <w:left w:val="single" w:sz="4" w:space="0" w:color="000000"/>
              <w:bottom w:val="single" w:sz="8" w:space="0" w:color="000000"/>
              <w:right w:val="single" w:sz="4" w:space="0" w:color="000000"/>
            </w:tcBorders>
            <w:shd w:val="clear" w:color="auto" w:fill="F7CAAC"/>
          </w:tcPr>
          <w:p w14:paraId="71BA7854" w14:textId="77777777"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sz w:val="20"/>
                <w:szCs w:val="20"/>
              </w:rPr>
            </w:pPr>
            <w:r w:rsidRPr="00C036E9">
              <w:rPr>
                <w:rFonts w:ascii="Times New Roman Bold" w:hAnsi="Times New Roman Bold"/>
                <w:b/>
                <w:sz w:val="20"/>
                <w:szCs w:val="20"/>
              </w:rPr>
              <w:t>N</w:t>
            </w:r>
            <w:r w:rsidRPr="00C036E9">
              <w:rPr>
                <w:rFonts w:ascii="Times New Roman Bold" w:hAnsi="Times New Roman Bold" w:hint="eastAsia"/>
                <w:b/>
                <w:sz w:val="20"/>
                <w:szCs w:val="20"/>
              </w:rPr>
              <w:t>á</w:t>
            </w:r>
            <w:r w:rsidRPr="00C036E9">
              <w:rPr>
                <w:rFonts w:ascii="Times New Roman Bold" w:hAnsi="Times New Roman Bold"/>
                <w:b/>
                <w:sz w:val="20"/>
                <w:szCs w:val="20"/>
              </w:rPr>
              <w:t>vrh t</w:t>
            </w:r>
            <w:r w:rsidRPr="00C036E9">
              <w:rPr>
                <w:rFonts w:ascii="Times New Roman Bold" w:hAnsi="Times New Roman Bold" w:hint="eastAsia"/>
                <w:b/>
                <w:sz w:val="20"/>
                <w:szCs w:val="20"/>
              </w:rPr>
              <w:t>é</w:t>
            </w:r>
            <w:r w:rsidRPr="00C036E9">
              <w:rPr>
                <w:rFonts w:ascii="Times New Roman Bold" w:hAnsi="Times New Roman Bold"/>
                <w:b/>
                <w:sz w:val="20"/>
                <w:szCs w:val="20"/>
              </w:rPr>
              <w:t>mat kvalifika</w:t>
            </w:r>
            <w:r w:rsidRPr="00C036E9">
              <w:rPr>
                <w:rFonts w:ascii="Times New Roman Bold" w:hAnsi="Times New Roman Bold" w:hint="eastAsia"/>
                <w:b/>
                <w:sz w:val="20"/>
                <w:szCs w:val="20"/>
              </w:rPr>
              <w:t>č</w:t>
            </w:r>
            <w:r w:rsidRPr="00C036E9">
              <w:rPr>
                <w:rFonts w:ascii="Times New Roman Bold" w:hAnsi="Times New Roman Bold"/>
                <w:b/>
                <w:sz w:val="20"/>
                <w:szCs w:val="20"/>
              </w:rPr>
              <w:t>n</w:t>
            </w:r>
            <w:r w:rsidRPr="00C036E9">
              <w:rPr>
                <w:rFonts w:ascii="Times New Roman Bold" w:hAnsi="Times New Roman Bold" w:hint="eastAsia"/>
                <w:b/>
                <w:sz w:val="20"/>
                <w:szCs w:val="20"/>
              </w:rPr>
              <w:t>í</w:t>
            </w:r>
            <w:r w:rsidRPr="00C036E9">
              <w:rPr>
                <w:rFonts w:ascii="Times New Roman Bold" w:hAnsi="Times New Roman Bold"/>
                <w:b/>
                <w:sz w:val="20"/>
                <w:szCs w:val="20"/>
              </w:rPr>
              <w:t>ch prac</w:t>
            </w:r>
            <w:r w:rsidRPr="00C036E9">
              <w:rPr>
                <w:rFonts w:ascii="Times New Roman Bold" w:hAnsi="Times New Roman Bold" w:hint="eastAsia"/>
                <w:b/>
                <w:sz w:val="20"/>
                <w:szCs w:val="20"/>
              </w:rPr>
              <w:t>í</w:t>
            </w:r>
            <w:r w:rsidRPr="00C036E9">
              <w:rPr>
                <w:rFonts w:ascii="Times New Roman Bold" w:hAnsi="Times New Roman Bold"/>
                <w:b/>
                <w:sz w:val="20"/>
                <w:szCs w:val="20"/>
              </w:rPr>
              <w:t xml:space="preserve"> a</w:t>
            </w:r>
            <w:r w:rsidRPr="00C036E9">
              <w:rPr>
                <w:rFonts w:ascii="Times New Roman Bold" w:hAnsi="Times New Roman Bold" w:hint="eastAsia"/>
                <w:b/>
                <w:sz w:val="20"/>
                <w:szCs w:val="20"/>
              </w:rPr>
              <w:t> </w:t>
            </w:r>
            <w:r w:rsidRPr="00C036E9">
              <w:rPr>
                <w:rFonts w:ascii="Times New Roman Bold" w:hAnsi="Times New Roman Bold"/>
                <w:b/>
                <w:sz w:val="20"/>
                <w:szCs w:val="20"/>
              </w:rPr>
              <w:t>t</w:t>
            </w:r>
            <w:r w:rsidRPr="00C036E9">
              <w:rPr>
                <w:rFonts w:ascii="Times New Roman Bold" w:hAnsi="Times New Roman Bold" w:hint="eastAsia"/>
                <w:b/>
                <w:sz w:val="20"/>
                <w:szCs w:val="20"/>
              </w:rPr>
              <w:t>é</w:t>
            </w:r>
            <w:r w:rsidRPr="00C036E9">
              <w:rPr>
                <w:rFonts w:ascii="Times New Roman Bold" w:hAnsi="Times New Roman Bold"/>
                <w:b/>
                <w:sz w:val="20"/>
                <w:szCs w:val="20"/>
              </w:rPr>
              <w:t>mata obh</w:t>
            </w:r>
            <w:r w:rsidRPr="00C036E9">
              <w:rPr>
                <w:rFonts w:ascii="Times New Roman Bold" w:hAnsi="Times New Roman Bold" w:hint="eastAsia"/>
                <w:b/>
                <w:sz w:val="20"/>
                <w:szCs w:val="20"/>
              </w:rPr>
              <w:t>á</w:t>
            </w:r>
            <w:r w:rsidRPr="00C036E9">
              <w:rPr>
                <w:rFonts w:ascii="Times New Roman Bold" w:hAnsi="Times New Roman Bold"/>
                <w:b/>
                <w:sz w:val="20"/>
                <w:szCs w:val="20"/>
              </w:rPr>
              <w:t>jen</w:t>
            </w:r>
            <w:r w:rsidRPr="00C036E9">
              <w:rPr>
                <w:rFonts w:ascii="Times New Roman Bold" w:hAnsi="Times New Roman Bold" w:hint="eastAsia"/>
                <w:b/>
                <w:sz w:val="20"/>
                <w:szCs w:val="20"/>
              </w:rPr>
              <w:t>ý</w:t>
            </w:r>
            <w:r w:rsidRPr="00C036E9">
              <w:rPr>
                <w:rFonts w:ascii="Times New Roman Bold" w:hAnsi="Times New Roman Bold"/>
                <w:b/>
                <w:sz w:val="20"/>
                <w:szCs w:val="20"/>
              </w:rPr>
              <w:t>ch prac</w:t>
            </w:r>
            <w:r w:rsidRPr="00C036E9">
              <w:rPr>
                <w:rFonts w:ascii="Times New Roman Bold" w:hAnsi="Times New Roman Bold" w:hint="eastAsia"/>
                <w:b/>
                <w:sz w:val="20"/>
                <w:szCs w:val="20"/>
              </w:rPr>
              <w:t>í</w:t>
            </w:r>
          </w:p>
        </w:tc>
        <w:tc>
          <w:tcPr>
            <w:tcW w:w="6391" w:type="dxa"/>
            <w:gridSpan w:val="2"/>
            <w:tcBorders>
              <w:top w:val="single" w:sz="4" w:space="0" w:color="000000"/>
              <w:left w:val="single" w:sz="4" w:space="0" w:color="000000"/>
              <w:bottom w:val="single" w:sz="8" w:space="0" w:color="000000"/>
              <w:right w:val="single" w:sz="4" w:space="0" w:color="000000"/>
            </w:tcBorders>
            <w:shd w:val="clear" w:color="auto" w:fill="FFFFFF"/>
          </w:tcPr>
          <w:p w14:paraId="19A7134C" w14:textId="77777777"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p>
        </w:tc>
      </w:tr>
      <w:tr w:rsidR="0086427B" w:rsidRPr="005939A4" w14:paraId="7BB6EB52" w14:textId="77777777" w:rsidTr="00214602">
        <w:trPr>
          <w:cantSplit/>
          <w:trHeight w:val="4085"/>
        </w:trPr>
        <w:tc>
          <w:tcPr>
            <w:tcW w:w="9923" w:type="dxa"/>
            <w:gridSpan w:val="4"/>
            <w:tcBorders>
              <w:top w:val="single" w:sz="8" w:space="0" w:color="000000"/>
              <w:left w:val="single" w:sz="4" w:space="0" w:color="000000"/>
              <w:bottom w:val="single" w:sz="4" w:space="0" w:color="000000"/>
              <w:right w:val="single" w:sz="4" w:space="0" w:color="000000"/>
            </w:tcBorders>
            <w:shd w:val="clear" w:color="auto" w:fill="FFFFFF"/>
          </w:tcPr>
          <w:p w14:paraId="32358F3B" w14:textId="0603BC9E" w:rsidR="0086427B" w:rsidRPr="00C036E9"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jc w:val="both"/>
              <w:rPr>
                <w:sz w:val="20"/>
                <w:szCs w:val="20"/>
              </w:rPr>
            </w:pPr>
            <w:r w:rsidRPr="00C036E9">
              <w:rPr>
                <w:b/>
                <w:sz w:val="20"/>
                <w:szCs w:val="20"/>
              </w:rPr>
              <w:t>N</w:t>
            </w:r>
            <w:r w:rsidRPr="00C036E9">
              <w:rPr>
                <w:rFonts w:hint="eastAsia"/>
                <w:b/>
                <w:sz w:val="20"/>
                <w:szCs w:val="20"/>
              </w:rPr>
              <w:t>á</w:t>
            </w:r>
            <w:r w:rsidRPr="00C036E9">
              <w:rPr>
                <w:b/>
                <w:sz w:val="20"/>
                <w:szCs w:val="20"/>
              </w:rPr>
              <w:t>vrh t</w:t>
            </w:r>
            <w:r w:rsidRPr="00C036E9">
              <w:rPr>
                <w:rFonts w:hint="eastAsia"/>
                <w:b/>
                <w:sz w:val="20"/>
                <w:szCs w:val="20"/>
              </w:rPr>
              <w:t>é</w:t>
            </w:r>
            <w:r w:rsidRPr="00C036E9">
              <w:rPr>
                <w:b/>
                <w:sz w:val="20"/>
                <w:szCs w:val="20"/>
              </w:rPr>
              <w:t>mat</w:t>
            </w:r>
            <w:r w:rsidRPr="00C036E9">
              <w:rPr>
                <w:sz w:val="20"/>
                <w:szCs w:val="20"/>
              </w:rPr>
              <w:t>:</w:t>
            </w:r>
          </w:p>
          <w:p w14:paraId="534D8C15" w14:textId="4AD1B0C6" w:rsidR="00C27692" w:rsidRPr="00C036E9" w:rsidRDefault="00BD7292" w:rsidP="00C27692">
            <w:pPr>
              <w:rPr>
                <w:sz w:val="20"/>
                <w:szCs w:val="20"/>
              </w:rPr>
            </w:pPr>
            <w:r w:rsidRPr="00C036E9">
              <w:rPr>
                <w:sz w:val="20"/>
                <w:szCs w:val="20"/>
              </w:rPr>
              <w:t xml:space="preserve"> </w:t>
            </w:r>
            <w:r w:rsidR="00C27692" w:rsidRPr="00C036E9">
              <w:rPr>
                <w:sz w:val="20"/>
                <w:szCs w:val="20"/>
              </w:rPr>
              <w:t>Jak volba technologie ovlivňuje atmosféru v animovaném filmu</w:t>
            </w:r>
          </w:p>
          <w:p w14:paraId="0F7AA28B" w14:textId="69776D13" w:rsidR="00903658" w:rsidRPr="00C036E9" w:rsidRDefault="00BD7292" w:rsidP="00903658">
            <w:pPr>
              <w:rPr>
                <w:sz w:val="20"/>
                <w:szCs w:val="20"/>
              </w:rPr>
            </w:pPr>
            <w:r w:rsidRPr="00C036E9">
              <w:rPr>
                <w:sz w:val="20"/>
                <w:szCs w:val="20"/>
              </w:rPr>
              <w:t xml:space="preserve"> </w:t>
            </w:r>
            <w:r w:rsidR="00903658" w:rsidRPr="00C036E9">
              <w:rPr>
                <w:sz w:val="20"/>
                <w:szCs w:val="20"/>
              </w:rPr>
              <w:t>Výstavba fikčního světa neboli "</w:t>
            </w:r>
            <w:proofErr w:type="spellStart"/>
            <w:r w:rsidR="00903658" w:rsidRPr="00C036E9">
              <w:rPr>
                <w:sz w:val="20"/>
                <w:szCs w:val="20"/>
              </w:rPr>
              <w:t>Worldbuilding</w:t>
            </w:r>
            <w:proofErr w:type="spellEnd"/>
            <w:r w:rsidR="00903658" w:rsidRPr="00C036E9">
              <w:rPr>
                <w:sz w:val="20"/>
                <w:szCs w:val="20"/>
              </w:rPr>
              <w:t>" v animovaném filmu</w:t>
            </w:r>
          </w:p>
          <w:p w14:paraId="0C238540" w14:textId="25A0673E" w:rsidR="00903658" w:rsidRPr="00C036E9" w:rsidRDefault="00BD7292" w:rsidP="00AA251D">
            <w:pPr>
              <w:spacing w:after="120"/>
              <w:rPr>
                <w:sz w:val="20"/>
                <w:szCs w:val="20"/>
              </w:rPr>
            </w:pPr>
            <w:r w:rsidRPr="00C036E9">
              <w:rPr>
                <w:sz w:val="20"/>
                <w:szCs w:val="20"/>
              </w:rPr>
              <w:t xml:space="preserve"> </w:t>
            </w:r>
            <w:r w:rsidR="00903658" w:rsidRPr="00C036E9">
              <w:rPr>
                <w:sz w:val="20"/>
                <w:szCs w:val="20"/>
              </w:rPr>
              <w:t>Nelineární narativ v animovaném filmu</w:t>
            </w:r>
          </w:p>
          <w:p w14:paraId="32B0429B" w14:textId="77777777" w:rsidR="0086427B" w:rsidRPr="00C036E9" w:rsidRDefault="0086427B" w:rsidP="00C036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jc w:val="both"/>
              <w:rPr>
                <w:b/>
              </w:rPr>
            </w:pPr>
            <w:r w:rsidRPr="001B5ED8">
              <w:rPr>
                <w:b/>
                <w:sz w:val="20"/>
                <w:szCs w:val="20"/>
              </w:rPr>
              <w:t xml:space="preserve">Témata obhájených prací: </w:t>
            </w:r>
          </w:p>
          <w:p w14:paraId="36D11C42" w14:textId="287DD2EB" w:rsidR="009070E5" w:rsidRPr="00C036E9" w:rsidRDefault="009070E5" w:rsidP="009070E5">
            <w:pPr>
              <w:jc w:val="both"/>
              <w:rPr>
                <w:sz w:val="20"/>
                <w:szCs w:val="20"/>
              </w:rPr>
            </w:pPr>
            <w:r w:rsidRPr="00C036E9">
              <w:rPr>
                <w:sz w:val="20"/>
                <w:szCs w:val="20"/>
              </w:rPr>
              <w:t xml:space="preserve"> Animační principy a jejich uplatnění při realizaci autorského díla</w:t>
            </w:r>
          </w:p>
          <w:p w14:paraId="0F35F32F" w14:textId="10F52AF6" w:rsidR="009070E5" w:rsidRPr="00C036E9" w:rsidRDefault="009070E5" w:rsidP="009070E5">
            <w:pPr>
              <w:jc w:val="both"/>
              <w:rPr>
                <w:sz w:val="20"/>
                <w:szCs w:val="20"/>
              </w:rPr>
            </w:pPr>
            <w:r w:rsidRPr="00C036E9">
              <w:rPr>
                <w:sz w:val="20"/>
                <w:szCs w:val="20"/>
              </w:rPr>
              <w:t xml:space="preserve"> Archetypy pohádkových postav</w:t>
            </w:r>
          </w:p>
          <w:p w14:paraId="23BF186F" w14:textId="77777777" w:rsidR="009070E5" w:rsidRPr="00C036E9" w:rsidRDefault="009070E5" w:rsidP="009070E5">
            <w:pPr>
              <w:jc w:val="both"/>
              <w:rPr>
                <w:sz w:val="20"/>
                <w:szCs w:val="20"/>
              </w:rPr>
            </w:pPr>
            <w:r w:rsidRPr="00C036E9">
              <w:rPr>
                <w:sz w:val="20"/>
                <w:szCs w:val="20"/>
              </w:rPr>
              <w:t xml:space="preserve"> Materiál v součinnosti s filmovým tématem </w:t>
            </w:r>
          </w:p>
          <w:p w14:paraId="7519234D" w14:textId="77777777" w:rsidR="009070E5" w:rsidRPr="00C036E9" w:rsidRDefault="009070E5" w:rsidP="009070E5">
            <w:pPr>
              <w:jc w:val="both"/>
              <w:rPr>
                <w:sz w:val="20"/>
                <w:szCs w:val="20"/>
              </w:rPr>
            </w:pPr>
            <w:r w:rsidRPr="00C036E9">
              <w:rPr>
                <w:sz w:val="20"/>
                <w:szCs w:val="20"/>
              </w:rPr>
              <w:t xml:space="preserve"> Netradiční animační techniky</w:t>
            </w:r>
          </w:p>
          <w:p w14:paraId="606C3E07" w14:textId="77777777" w:rsidR="009070E5" w:rsidRPr="00C036E9" w:rsidRDefault="009070E5" w:rsidP="009070E5">
            <w:pPr>
              <w:jc w:val="both"/>
              <w:rPr>
                <w:sz w:val="20"/>
                <w:szCs w:val="20"/>
              </w:rPr>
            </w:pPr>
            <w:r w:rsidRPr="00C036E9">
              <w:rPr>
                <w:sz w:val="20"/>
                <w:szCs w:val="20"/>
              </w:rPr>
              <w:t xml:space="preserve"> Využití animace a filmových prostředků animovaného filmu v počítačových hrách</w:t>
            </w:r>
          </w:p>
          <w:p w14:paraId="42454195" w14:textId="6175B298" w:rsidR="00E87698" w:rsidRPr="00C036E9" w:rsidRDefault="00054A85" w:rsidP="00E87698">
            <w:pPr>
              <w:rPr>
                <w:sz w:val="20"/>
                <w:szCs w:val="20"/>
              </w:rPr>
            </w:pPr>
            <w:r w:rsidRPr="00C036E9">
              <w:rPr>
                <w:rFonts w:ascii="Tahoma" w:hAnsi="Tahoma" w:cs="Tahoma"/>
                <w:color w:val="000000"/>
                <w:sz w:val="20"/>
                <w:szCs w:val="20"/>
                <w:shd w:val="clear" w:color="auto" w:fill="FFFFFF"/>
              </w:rPr>
              <w:t xml:space="preserve"> </w:t>
            </w:r>
            <w:r w:rsidR="00E87698" w:rsidRPr="00C036E9">
              <w:rPr>
                <w:sz w:val="20"/>
                <w:szCs w:val="20"/>
              </w:rPr>
              <w:t xml:space="preserve">Jak je protagonistův vztah k přírodě zobrazen ve filmech studia </w:t>
            </w:r>
            <w:proofErr w:type="spellStart"/>
            <w:r w:rsidR="00E87698" w:rsidRPr="00C036E9">
              <w:rPr>
                <w:sz w:val="20"/>
                <w:szCs w:val="20"/>
              </w:rPr>
              <w:t>Cartoon</w:t>
            </w:r>
            <w:proofErr w:type="spellEnd"/>
            <w:r w:rsidR="00E87698" w:rsidRPr="00C036E9">
              <w:rPr>
                <w:sz w:val="20"/>
                <w:szCs w:val="20"/>
              </w:rPr>
              <w:t xml:space="preserve"> </w:t>
            </w:r>
            <w:proofErr w:type="spellStart"/>
            <w:r w:rsidR="00E87698" w:rsidRPr="00C036E9">
              <w:rPr>
                <w:sz w:val="20"/>
                <w:szCs w:val="20"/>
              </w:rPr>
              <w:t>Saloon</w:t>
            </w:r>
            <w:proofErr w:type="spellEnd"/>
            <w:r w:rsidR="00E87698" w:rsidRPr="00C036E9">
              <w:rPr>
                <w:sz w:val="20"/>
                <w:szCs w:val="20"/>
              </w:rPr>
              <w:t> </w:t>
            </w:r>
          </w:p>
          <w:p w14:paraId="59865941" w14:textId="1C9BEC8C" w:rsidR="00387C1F" w:rsidRPr="00C036E9" w:rsidRDefault="00054A85" w:rsidP="00387C1F">
            <w:pPr>
              <w:rPr>
                <w:sz w:val="20"/>
                <w:szCs w:val="20"/>
              </w:rPr>
            </w:pPr>
            <w:r w:rsidRPr="00C036E9">
              <w:rPr>
                <w:sz w:val="20"/>
                <w:szCs w:val="20"/>
              </w:rPr>
              <w:t xml:space="preserve"> </w:t>
            </w:r>
            <w:r w:rsidR="00387C1F" w:rsidRPr="00C036E9">
              <w:rPr>
                <w:sz w:val="20"/>
                <w:szCs w:val="20"/>
              </w:rPr>
              <w:t xml:space="preserve">Charakterový </w:t>
            </w:r>
            <w:r w:rsidR="00E765CA" w:rsidRPr="00C036E9">
              <w:rPr>
                <w:sz w:val="20"/>
                <w:szCs w:val="20"/>
              </w:rPr>
              <w:t>design – základní</w:t>
            </w:r>
            <w:r w:rsidR="00387C1F" w:rsidRPr="00C036E9">
              <w:rPr>
                <w:sz w:val="20"/>
                <w:szCs w:val="20"/>
              </w:rPr>
              <w:t xml:space="preserve"> principy a postupy</w:t>
            </w:r>
          </w:p>
          <w:p w14:paraId="7DCAE9C2" w14:textId="7B132428" w:rsidR="00387C1F" w:rsidRPr="00C036E9" w:rsidRDefault="00054A85" w:rsidP="00387C1F">
            <w:pPr>
              <w:rPr>
                <w:sz w:val="20"/>
                <w:szCs w:val="20"/>
              </w:rPr>
            </w:pPr>
            <w:r w:rsidRPr="00C036E9">
              <w:rPr>
                <w:sz w:val="20"/>
                <w:szCs w:val="20"/>
              </w:rPr>
              <w:t xml:space="preserve"> </w:t>
            </w:r>
            <w:r w:rsidR="00387C1F" w:rsidRPr="00C036E9">
              <w:rPr>
                <w:sz w:val="20"/>
                <w:szCs w:val="20"/>
              </w:rPr>
              <w:t xml:space="preserve">Integrace 2D animace do prostředí </w:t>
            </w:r>
            <w:proofErr w:type="gramStart"/>
            <w:r w:rsidR="00387C1F" w:rsidRPr="00C036E9">
              <w:rPr>
                <w:sz w:val="20"/>
                <w:szCs w:val="20"/>
              </w:rPr>
              <w:t>3D</w:t>
            </w:r>
            <w:proofErr w:type="gramEnd"/>
          </w:p>
          <w:p w14:paraId="0FEC953C" w14:textId="14D6449E" w:rsidR="00054A85" w:rsidRPr="006C48A5" w:rsidRDefault="00054A85" w:rsidP="00AA251D">
            <w:pPr>
              <w:spacing w:after="120"/>
              <w:rPr>
                <w:sz w:val="20"/>
                <w:szCs w:val="20"/>
              </w:rPr>
            </w:pPr>
            <w:r w:rsidRPr="00C036E9">
              <w:rPr>
                <w:sz w:val="20"/>
                <w:szCs w:val="20"/>
              </w:rPr>
              <w:t xml:space="preserve"> </w:t>
            </w:r>
            <w:r w:rsidRPr="006C48A5">
              <w:rPr>
                <w:sz w:val="20"/>
                <w:szCs w:val="20"/>
              </w:rPr>
              <w:t xml:space="preserve">Výroba stylizovaných </w:t>
            </w:r>
            <w:proofErr w:type="gramStart"/>
            <w:r w:rsidRPr="006C48A5">
              <w:rPr>
                <w:sz w:val="20"/>
                <w:szCs w:val="20"/>
              </w:rPr>
              <w:t>3D</w:t>
            </w:r>
            <w:proofErr w:type="gramEnd"/>
            <w:r w:rsidRPr="006C48A5">
              <w:rPr>
                <w:sz w:val="20"/>
                <w:szCs w:val="20"/>
              </w:rPr>
              <w:t xml:space="preserve"> CGI prostředí </w:t>
            </w:r>
          </w:p>
          <w:p w14:paraId="541F389C" w14:textId="77777777" w:rsidR="006C48A5" w:rsidRPr="006C48A5" w:rsidRDefault="006C48A5" w:rsidP="00AA251D">
            <w:pPr>
              <w:ind w:left="57"/>
              <w:rPr>
                <w:sz w:val="20"/>
                <w:szCs w:val="20"/>
              </w:rPr>
            </w:pPr>
            <w:r w:rsidRPr="006C48A5">
              <w:rPr>
                <w:sz w:val="20"/>
                <w:szCs w:val="20"/>
              </w:rPr>
              <w:t xml:space="preserve">Obhájené bakalářské práce jsou uloženy v elektronické podobě v Knihovně UTB a jsou v této formě veřejně přístupné. </w:t>
            </w:r>
          </w:p>
          <w:p w14:paraId="2EF803CF" w14:textId="1A995031" w:rsidR="0086427B" w:rsidRPr="00C036E9" w:rsidRDefault="001F51FF" w:rsidP="00AA251D">
            <w:pPr>
              <w:spacing w:after="120"/>
              <w:ind w:left="57"/>
              <w:rPr>
                <w:sz w:val="20"/>
                <w:szCs w:val="20"/>
              </w:rPr>
            </w:pPr>
            <w:r w:rsidRPr="001F51FF">
              <w:rPr>
                <w:sz w:val="20"/>
                <w:szCs w:val="20"/>
              </w:rPr>
              <w:t>Vyhledání prací je možné na www stránkách: https://digilib.k.utb.cz</w:t>
            </w:r>
            <w:r w:rsidR="00F06A85" w:rsidRPr="00F06A85">
              <w:rPr>
                <w:sz w:val="20"/>
                <w:szCs w:val="20"/>
              </w:rPr>
              <w:t>.</w:t>
            </w:r>
          </w:p>
        </w:tc>
      </w:tr>
      <w:tr w:rsidR="0086427B" w14:paraId="1B97ECAC" w14:textId="77777777" w:rsidTr="002146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476" w:type="dxa"/>
            <w:shd w:val="clear" w:color="auto" w:fill="F7CAAC"/>
          </w:tcPr>
          <w:p w14:paraId="336EA1CD" w14:textId="77777777" w:rsidR="0086427B" w:rsidRPr="00C036E9" w:rsidRDefault="0086427B" w:rsidP="00E96A38">
            <w:pPr>
              <w:rPr>
                <w:sz w:val="20"/>
                <w:szCs w:val="20"/>
              </w:rPr>
            </w:pPr>
            <w:r w:rsidRPr="00C036E9">
              <w:rPr>
                <w:b/>
                <w:sz w:val="20"/>
                <w:szCs w:val="20"/>
              </w:rPr>
              <w:t>Návrh témat rigorózních prací a témata obhájených prací</w:t>
            </w:r>
          </w:p>
        </w:tc>
        <w:tc>
          <w:tcPr>
            <w:tcW w:w="6447" w:type="dxa"/>
            <w:gridSpan w:val="3"/>
            <w:tcBorders>
              <w:bottom w:val="nil"/>
            </w:tcBorders>
            <w:shd w:val="clear" w:color="auto" w:fill="FFFFFF"/>
          </w:tcPr>
          <w:p w14:paraId="3641F670" w14:textId="77777777" w:rsidR="0086427B" w:rsidRPr="00C036E9" w:rsidRDefault="0086427B" w:rsidP="00E96A38">
            <w:pPr>
              <w:jc w:val="center"/>
              <w:rPr>
                <w:sz w:val="20"/>
                <w:szCs w:val="20"/>
              </w:rPr>
            </w:pPr>
          </w:p>
        </w:tc>
      </w:tr>
      <w:tr w:rsidR="0086427B" w14:paraId="196604D9" w14:textId="77777777" w:rsidTr="002146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465"/>
        </w:trPr>
        <w:tc>
          <w:tcPr>
            <w:tcW w:w="9923" w:type="dxa"/>
            <w:gridSpan w:val="4"/>
            <w:tcBorders>
              <w:top w:val="nil"/>
            </w:tcBorders>
          </w:tcPr>
          <w:p w14:paraId="2E5F4EFD" w14:textId="77777777" w:rsidR="0086427B" w:rsidRPr="00C036E9" w:rsidRDefault="0086427B" w:rsidP="00E96A38">
            <w:pPr>
              <w:jc w:val="both"/>
              <w:rPr>
                <w:sz w:val="20"/>
                <w:szCs w:val="20"/>
              </w:rPr>
            </w:pPr>
          </w:p>
        </w:tc>
      </w:tr>
      <w:tr w:rsidR="0086427B" w14:paraId="3A5E53EE" w14:textId="77777777" w:rsidTr="002146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476" w:type="dxa"/>
            <w:shd w:val="clear" w:color="auto" w:fill="F7CAAC"/>
          </w:tcPr>
          <w:p w14:paraId="79D4B080" w14:textId="77777777" w:rsidR="0086427B" w:rsidRPr="00C036E9" w:rsidRDefault="0086427B" w:rsidP="00E96A38">
            <w:pPr>
              <w:rPr>
                <w:sz w:val="20"/>
                <w:szCs w:val="20"/>
              </w:rPr>
            </w:pPr>
            <w:r w:rsidRPr="00C036E9">
              <w:rPr>
                <w:b/>
                <w:sz w:val="20"/>
                <w:szCs w:val="20"/>
              </w:rPr>
              <w:t xml:space="preserve"> Součásti SRZ a jejich obsah</w:t>
            </w:r>
          </w:p>
        </w:tc>
        <w:tc>
          <w:tcPr>
            <w:tcW w:w="6447" w:type="dxa"/>
            <w:gridSpan w:val="3"/>
            <w:tcBorders>
              <w:bottom w:val="nil"/>
            </w:tcBorders>
            <w:shd w:val="clear" w:color="auto" w:fill="FFFFFF"/>
          </w:tcPr>
          <w:p w14:paraId="6F841D20" w14:textId="77777777" w:rsidR="0086427B" w:rsidRPr="00C036E9" w:rsidRDefault="0086427B" w:rsidP="00E96A38">
            <w:pPr>
              <w:jc w:val="center"/>
              <w:rPr>
                <w:sz w:val="20"/>
                <w:szCs w:val="20"/>
              </w:rPr>
            </w:pPr>
          </w:p>
        </w:tc>
      </w:tr>
      <w:tr w:rsidR="0086427B" w14:paraId="11679483" w14:textId="77777777" w:rsidTr="002146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461"/>
        </w:trPr>
        <w:tc>
          <w:tcPr>
            <w:tcW w:w="9923" w:type="dxa"/>
            <w:gridSpan w:val="4"/>
            <w:tcBorders>
              <w:top w:val="nil"/>
            </w:tcBorders>
          </w:tcPr>
          <w:p w14:paraId="4FC69C50" w14:textId="77777777" w:rsidR="0086427B" w:rsidRPr="00C036E9" w:rsidRDefault="0086427B" w:rsidP="00E96A38">
            <w:pPr>
              <w:jc w:val="both"/>
              <w:rPr>
                <w:sz w:val="20"/>
                <w:szCs w:val="20"/>
              </w:rPr>
            </w:pPr>
          </w:p>
        </w:tc>
      </w:tr>
    </w:tbl>
    <w:p w14:paraId="478C0B0A" w14:textId="77777777" w:rsidR="000B6B3F" w:rsidRDefault="000B6B3F"/>
    <w:p w14:paraId="7D43518F" w14:textId="12C6027B" w:rsidR="00EC40AC" w:rsidRDefault="000E662B">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2C29F776" w14:textId="77777777" w:rsidTr="00BF4218">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F0EF716"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08810EE4" w14:textId="77777777" w:rsidTr="00BF4218">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61073611" w14:textId="77777777" w:rsidR="0007496A" w:rsidRPr="0007496A" w:rsidRDefault="0007496A" w:rsidP="005C2183">
            <w:pPr>
              <w:spacing w:line="256" w:lineRule="auto"/>
              <w:jc w:val="both"/>
              <w:rPr>
                <w:b/>
                <w:sz w:val="20"/>
                <w:szCs w:val="20"/>
                <w:lang w:eastAsia="en-US"/>
              </w:rPr>
            </w:pPr>
            <w:r w:rsidRPr="0007496A">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6CB21FF6" w14:textId="77777777" w:rsidR="0007496A" w:rsidRPr="0007496A" w:rsidRDefault="0007496A" w:rsidP="005C2183">
            <w:pPr>
              <w:spacing w:line="256" w:lineRule="auto"/>
              <w:jc w:val="both"/>
              <w:rPr>
                <w:color w:val="1F497D"/>
                <w:sz w:val="20"/>
                <w:szCs w:val="20"/>
                <w:lang w:eastAsia="en-US"/>
              </w:rPr>
            </w:pPr>
            <w:r w:rsidRPr="0007496A">
              <w:rPr>
                <w:sz w:val="20"/>
                <w:szCs w:val="20"/>
                <w:lang w:eastAsia="en-US"/>
              </w:rPr>
              <w:t xml:space="preserve">Angličtina – </w:t>
            </w:r>
            <w:proofErr w:type="spellStart"/>
            <w:r w:rsidRPr="0007496A">
              <w:rPr>
                <w:sz w:val="20"/>
                <w:szCs w:val="20"/>
                <w:lang w:eastAsia="en-US"/>
              </w:rPr>
              <w:t>intermediate</w:t>
            </w:r>
            <w:proofErr w:type="spellEnd"/>
            <w:r w:rsidRPr="0007496A">
              <w:rPr>
                <w:sz w:val="20"/>
                <w:szCs w:val="20"/>
                <w:lang w:eastAsia="en-US"/>
              </w:rPr>
              <w:t xml:space="preserve"> (7)</w:t>
            </w:r>
          </w:p>
        </w:tc>
      </w:tr>
      <w:tr w:rsidR="0007496A" w14:paraId="0E697D9F"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A24F14E" w14:textId="77777777" w:rsidR="0007496A" w:rsidRPr="0007496A" w:rsidRDefault="0007496A" w:rsidP="005C2183">
            <w:pPr>
              <w:spacing w:line="256" w:lineRule="auto"/>
              <w:rPr>
                <w:b/>
                <w:sz w:val="20"/>
                <w:szCs w:val="20"/>
                <w:lang w:eastAsia="en-US"/>
              </w:rPr>
            </w:pPr>
            <w:r w:rsidRPr="0007496A">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64A2B2E" w14:textId="77777777" w:rsidR="0007496A" w:rsidRPr="0007496A" w:rsidRDefault="0007496A" w:rsidP="005C2183">
            <w:pPr>
              <w:spacing w:line="256" w:lineRule="auto"/>
              <w:jc w:val="both"/>
              <w:rPr>
                <w:sz w:val="20"/>
                <w:szCs w:val="20"/>
                <w:lang w:eastAsia="en-US"/>
              </w:rPr>
            </w:pPr>
            <w:r w:rsidRPr="0007496A">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67687D" w14:textId="77777777" w:rsidR="0007496A" w:rsidRPr="0007496A" w:rsidRDefault="0007496A" w:rsidP="005C2183">
            <w:pPr>
              <w:spacing w:line="256" w:lineRule="auto"/>
              <w:jc w:val="both"/>
              <w:rPr>
                <w:sz w:val="20"/>
                <w:szCs w:val="20"/>
                <w:lang w:eastAsia="en-US"/>
              </w:rPr>
            </w:pPr>
            <w:r w:rsidRPr="0007496A">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78206903" w14:textId="77777777" w:rsidR="0007496A" w:rsidRPr="0007496A" w:rsidRDefault="0007496A" w:rsidP="005C2183">
            <w:pPr>
              <w:spacing w:line="256" w:lineRule="auto"/>
              <w:jc w:val="both"/>
              <w:rPr>
                <w:sz w:val="20"/>
                <w:szCs w:val="20"/>
                <w:lang w:eastAsia="en-US"/>
              </w:rPr>
            </w:pPr>
            <w:r w:rsidRPr="0007496A">
              <w:rPr>
                <w:sz w:val="20"/>
                <w:szCs w:val="20"/>
                <w:lang w:eastAsia="en-US"/>
              </w:rPr>
              <w:t>1-3/ZS</w:t>
            </w:r>
          </w:p>
        </w:tc>
      </w:tr>
      <w:tr w:rsidR="0007496A" w14:paraId="30CD777E"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004F509" w14:textId="77777777" w:rsidR="0007496A" w:rsidRPr="0007496A" w:rsidRDefault="0007496A" w:rsidP="005C2183">
            <w:pPr>
              <w:spacing w:line="256" w:lineRule="auto"/>
              <w:jc w:val="both"/>
              <w:rPr>
                <w:b/>
                <w:sz w:val="20"/>
                <w:szCs w:val="20"/>
                <w:lang w:eastAsia="en-US"/>
              </w:rPr>
            </w:pPr>
            <w:r w:rsidRPr="0007496A">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9391D8E" w14:textId="77777777" w:rsidR="0007496A" w:rsidRPr="0007496A" w:rsidRDefault="0007496A" w:rsidP="005C2183">
            <w:pPr>
              <w:spacing w:line="256" w:lineRule="auto"/>
              <w:jc w:val="both"/>
              <w:rPr>
                <w:color w:val="1F497D"/>
                <w:sz w:val="20"/>
                <w:szCs w:val="20"/>
                <w:lang w:eastAsia="en-US"/>
              </w:rPr>
            </w:pPr>
            <w:r w:rsidRPr="0007496A">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F2FAEC5" w14:textId="77777777" w:rsidR="0007496A" w:rsidRPr="0007496A" w:rsidRDefault="0007496A" w:rsidP="005C2183">
            <w:pPr>
              <w:spacing w:line="256" w:lineRule="auto"/>
              <w:jc w:val="both"/>
              <w:rPr>
                <w:b/>
                <w:sz w:val="20"/>
                <w:szCs w:val="20"/>
                <w:lang w:eastAsia="en-US"/>
              </w:rPr>
            </w:pPr>
            <w:r w:rsidRPr="0007496A">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350AFA1" w14:textId="77777777" w:rsidR="0007496A" w:rsidRPr="0007496A" w:rsidRDefault="0007496A" w:rsidP="005C2183">
            <w:pPr>
              <w:spacing w:line="256" w:lineRule="auto"/>
              <w:jc w:val="both"/>
              <w:rPr>
                <w:sz w:val="20"/>
                <w:szCs w:val="20"/>
                <w:lang w:eastAsia="en-US"/>
              </w:rPr>
            </w:pPr>
            <w:r w:rsidRPr="0007496A">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96E9B44" w14:textId="77777777" w:rsidR="0007496A" w:rsidRPr="0007496A" w:rsidRDefault="0007496A" w:rsidP="005C2183">
            <w:pPr>
              <w:spacing w:line="256" w:lineRule="auto"/>
              <w:jc w:val="both"/>
              <w:rPr>
                <w:b/>
                <w:sz w:val="20"/>
                <w:szCs w:val="20"/>
                <w:lang w:eastAsia="en-US"/>
              </w:rPr>
            </w:pPr>
            <w:r w:rsidRPr="0007496A">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13474923" w14:textId="77777777" w:rsidR="0007496A" w:rsidRPr="0007496A" w:rsidRDefault="0007496A" w:rsidP="005C2183">
            <w:pPr>
              <w:spacing w:line="256" w:lineRule="auto"/>
              <w:jc w:val="both"/>
              <w:rPr>
                <w:sz w:val="20"/>
                <w:szCs w:val="20"/>
                <w:lang w:eastAsia="en-US"/>
              </w:rPr>
            </w:pPr>
            <w:r w:rsidRPr="0007496A">
              <w:rPr>
                <w:sz w:val="20"/>
                <w:szCs w:val="20"/>
                <w:lang w:eastAsia="en-US"/>
              </w:rPr>
              <w:t>2</w:t>
            </w:r>
          </w:p>
        </w:tc>
      </w:tr>
      <w:tr w:rsidR="0007496A" w14:paraId="65E3185E"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56DE3F4" w14:textId="77777777" w:rsidR="0007496A" w:rsidRPr="0007496A" w:rsidRDefault="0007496A" w:rsidP="005C2183">
            <w:pPr>
              <w:spacing w:line="256" w:lineRule="auto"/>
              <w:rPr>
                <w:b/>
                <w:sz w:val="20"/>
                <w:szCs w:val="20"/>
                <w:lang w:eastAsia="en-US"/>
              </w:rPr>
            </w:pPr>
            <w:r w:rsidRPr="0007496A">
              <w:rPr>
                <w:b/>
                <w:sz w:val="20"/>
                <w:szCs w:val="20"/>
                <w:lang w:eastAsia="en-US"/>
              </w:rPr>
              <w:t xml:space="preserve">Prerekvizity, </w:t>
            </w:r>
            <w:proofErr w:type="spellStart"/>
            <w:r w:rsidRPr="0007496A">
              <w:rPr>
                <w:b/>
                <w:sz w:val="20"/>
                <w:szCs w:val="20"/>
                <w:lang w:eastAsia="en-US"/>
              </w:rPr>
              <w:t>korekvizity</w:t>
            </w:r>
            <w:proofErr w:type="spellEnd"/>
            <w:r w:rsidRPr="0007496A">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73CEF6E8" w14:textId="77777777" w:rsidR="0007496A" w:rsidRPr="0007496A" w:rsidRDefault="0007496A" w:rsidP="005C2183">
            <w:pPr>
              <w:spacing w:line="256" w:lineRule="auto"/>
              <w:jc w:val="both"/>
              <w:rPr>
                <w:sz w:val="20"/>
                <w:szCs w:val="20"/>
                <w:lang w:eastAsia="en-US"/>
              </w:rPr>
            </w:pPr>
          </w:p>
        </w:tc>
      </w:tr>
      <w:tr w:rsidR="0007496A" w14:paraId="3C50A96F"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42AB22D" w14:textId="77777777" w:rsidR="0007496A" w:rsidRPr="0007496A" w:rsidRDefault="0007496A" w:rsidP="005C2183">
            <w:pPr>
              <w:spacing w:line="256" w:lineRule="auto"/>
              <w:rPr>
                <w:b/>
                <w:sz w:val="20"/>
                <w:szCs w:val="20"/>
                <w:lang w:eastAsia="en-US"/>
              </w:rPr>
            </w:pPr>
            <w:r w:rsidRPr="0007496A">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50254FF" w14:textId="77777777" w:rsidR="0007496A" w:rsidRPr="0007496A" w:rsidRDefault="0007496A" w:rsidP="005C2183">
            <w:pPr>
              <w:spacing w:line="256" w:lineRule="auto"/>
              <w:jc w:val="both"/>
              <w:rPr>
                <w:sz w:val="20"/>
                <w:szCs w:val="20"/>
                <w:lang w:eastAsia="en-US"/>
              </w:rPr>
            </w:pPr>
            <w:r w:rsidRPr="0007496A">
              <w:rPr>
                <w:rFonts w:eastAsia="Calibri"/>
                <w:sz w:val="20"/>
                <w:szCs w:val="20"/>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5837CA6" w14:textId="77777777" w:rsidR="0007496A" w:rsidRPr="0007496A" w:rsidRDefault="0007496A" w:rsidP="005C2183">
            <w:pPr>
              <w:spacing w:line="256" w:lineRule="auto"/>
              <w:jc w:val="both"/>
              <w:rPr>
                <w:b/>
                <w:sz w:val="20"/>
                <w:szCs w:val="20"/>
                <w:lang w:eastAsia="en-US"/>
              </w:rPr>
            </w:pPr>
            <w:r w:rsidRPr="0007496A">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6051C71E" w14:textId="77777777" w:rsidR="0007496A" w:rsidRPr="0007496A" w:rsidRDefault="0007496A" w:rsidP="005C2183">
            <w:pPr>
              <w:spacing w:line="256" w:lineRule="auto"/>
              <w:jc w:val="both"/>
              <w:rPr>
                <w:sz w:val="20"/>
                <w:szCs w:val="20"/>
                <w:lang w:eastAsia="en-US"/>
              </w:rPr>
            </w:pPr>
            <w:r w:rsidRPr="0007496A">
              <w:rPr>
                <w:rFonts w:eastAsia="Calibri"/>
                <w:sz w:val="20"/>
                <w:szCs w:val="20"/>
                <w:lang w:eastAsia="en-US"/>
              </w:rPr>
              <w:t>cvičení</w:t>
            </w:r>
          </w:p>
        </w:tc>
      </w:tr>
      <w:tr w:rsidR="0007496A" w14:paraId="21DD1C70"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D80D180" w14:textId="77777777" w:rsidR="0007496A" w:rsidRPr="0007496A" w:rsidRDefault="0007496A" w:rsidP="005C2183">
            <w:pPr>
              <w:spacing w:line="256" w:lineRule="auto"/>
              <w:rPr>
                <w:b/>
                <w:sz w:val="20"/>
                <w:szCs w:val="20"/>
                <w:lang w:eastAsia="en-US"/>
              </w:rPr>
            </w:pPr>
            <w:r w:rsidRPr="0007496A">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51F214F5" w14:textId="77777777" w:rsidR="0007496A" w:rsidRPr="0007496A" w:rsidRDefault="0007496A" w:rsidP="005C2183">
            <w:pPr>
              <w:jc w:val="both"/>
              <w:rPr>
                <w:sz w:val="20"/>
                <w:szCs w:val="20"/>
                <w:lang w:eastAsia="en-US"/>
              </w:rPr>
            </w:pPr>
            <w:r w:rsidRPr="0007496A">
              <w:rPr>
                <w:sz w:val="20"/>
                <w:szCs w:val="20"/>
                <w:lang w:eastAsia="en-US"/>
              </w:rPr>
              <w:t>Docházka – minimálně 80 %.</w:t>
            </w:r>
          </w:p>
          <w:p w14:paraId="4F1AE5C7" w14:textId="77777777" w:rsidR="0007496A" w:rsidRPr="0007496A" w:rsidRDefault="0007496A" w:rsidP="005C2183">
            <w:pPr>
              <w:jc w:val="both"/>
              <w:rPr>
                <w:sz w:val="20"/>
                <w:szCs w:val="20"/>
                <w:lang w:eastAsia="en-US"/>
              </w:rPr>
            </w:pPr>
            <w:r w:rsidRPr="0007496A">
              <w:rPr>
                <w:sz w:val="20"/>
                <w:szCs w:val="20"/>
                <w:lang w:eastAsia="en-US"/>
              </w:rPr>
              <w:t>Aktivní účast, vypracování a odevzdání všech domácích prací v termínu.</w:t>
            </w:r>
          </w:p>
          <w:p w14:paraId="55EDD6E9" w14:textId="77777777" w:rsidR="0007496A" w:rsidRPr="0007496A" w:rsidRDefault="0007496A" w:rsidP="005C2183">
            <w:pPr>
              <w:jc w:val="both"/>
              <w:rPr>
                <w:sz w:val="20"/>
                <w:szCs w:val="20"/>
                <w:lang w:eastAsia="en-US"/>
              </w:rPr>
            </w:pPr>
            <w:r w:rsidRPr="0007496A">
              <w:rPr>
                <w:sz w:val="20"/>
                <w:szCs w:val="20"/>
                <w:lang w:eastAsia="en-US"/>
              </w:rPr>
              <w:t>Prezentace v hodině s doprovodnými materiály v dohodnutém termínu (hodnocena na minimum 60 %).</w:t>
            </w:r>
          </w:p>
          <w:p w14:paraId="205A9DC2" w14:textId="77777777" w:rsidR="0007496A" w:rsidRPr="0007496A" w:rsidRDefault="0007496A" w:rsidP="005C2183">
            <w:pPr>
              <w:jc w:val="both"/>
              <w:rPr>
                <w:sz w:val="20"/>
                <w:szCs w:val="20"/>
                <w:lang w:eastAsia="en-US"/>
              </w:rPr>
            </w:pPr>
            <w:r w:rsidRPr="0007496A">
              <w:rPr>
                <w:sz w:val="20"/>
                <w:szCs w:val="20"/>
                <w:lang w:eastAsia="en-US"/>
              </w:rPr>
              <w:t>Průběžný dílčí test a závěrečný zápočtový test (aritmetický průměr výsledků obou testů na minimum 60 %).</w:t>
            </w:r>
          </w:p>
          <w:p w14:paraId="4F62F1A5" w14:textId="77777777" w:rsidR="0007496A" w:rsidRPr="0007496A" w:rsidRDefault="0007496A" w:rsidP="005C2183">
            <w:pPr>
              <w:jc w:val="both"/>
              <w:rPr>
                <w:color w:val="1F497D"/>
                <w:sz w:val="20"/>
                <w:szCs w:val="20"/>
                <w:lang w:eastAsia="en-US"/>
              </w:rPr>
            </w:pPr>
            <w:r w:rsidRPr="0007496A">
              <w:rPr>
                <w:sz w:val="20"/>
                <w:szCs w:val="20"/>
                <w:lang w:eastAsia="en-US"/>
              </w:rPr>
              <w:t xml:space="preserve">Povinností studenta je zaregistrovat se do online kurzu CJ7 v </w:t>
            </w:r>
            <w:proofErr w:type="spellStart"/>
            <w:r w:rsidRPr="0007496A">
              <w:rPr>
                <w:sz w:val="20"/>
                <w:szCs w:val="20"/>
                <w:lang w:eastAsia="en-US"/>
              </w:rPr>
              <w:t>Moodlu</w:t>
            </w:r>
            <w:proofErr w:type="spellEnd"/>
            <w:r w:rsidRPr="0007496A">
              <w:rPr>
                <w:sz w:val="20"/>
                <w:szCs w:val="20"/>
                <w:lang w:eastAsia="en-US"/>
              </w:rPr>
              <w:t>.</w:t>
            </w:r>
          </w:p>
        </w:tc>
      </w:tr>
      <w:tr w:rsidR="0007496A" w14:paraId="0EEAF440" w14:textId="77777777" w:rsidTr="00BF4218">
        <w:trPr>
          <w:trHeight w:val="65"/>
        </w:trPr>
        <w:tc>
          <w:tcPr>
            <w:tcW w:w="9923" w:type="dxa"/>
            <w:gridSpan w:val="8"/>
            <w:tcBorders>
              <w:top w:val="nil"/>
              <w:left w:val="single" w:sz="4" w:space="0" w:color="auto"/>
              <w:bottom w:val="single" w:sz="4" w:space="0" w:color="auto"/>
              <w:right w:val="single" w:sz="4" w:space="0" w:color="auto"/>
            </w:tcBorders>
          </w:tcPr>
          <w:p w14:paraId="3A98B1D4" w14:textId="77777777" w:rsidR="0007496A" w:rsidRPr="0007496A" w:rsidRDefault="0007496A" w:rsidP="005C2183">
            <w:pPr>
              <w:spacing w:line="256" w:lineRule="auto"/>
              <w:jc w:val="both"/>
              <w:rPr>
                <w:sz w:val="20"/>
                <w:szCs w:val="20"/>
                <w:lang w:eastAsia="en-US"/>
              </w:rPr>
            </w:pPr>
          </w:p>
        </w:tc>
      </w:tr>
      <w:tr w:rsidR="0007496A" w14:paraId="43EB0596" w14:textId="77777777" w:rsidTr="00BF4218">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66A8F3BE" w14:textId="77777777" w:rsidR="0007496A" w:rsidRPr="0007496A" w:rsidRDefault="0007496A" w:rsidP="005C2183">
            <w:pPr>
              <w:spacing w:line="256" w:lineRule="auto"/>
              <w:jc w:val="both"/>
              <w:rPr>
                <w:b/>
                <w:sz w:val="20"/>
                <w:szCs w:val="20"/>
                <w:lang w:eastAsia="en-US"/>
              </w:rPr>
            </w:pPr>
            <w:r w:rsidRPr="0007496A">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7A9BBE93" w14:textId="77777777" w:rsidR="0007496A" w:rsidRPr="0007496A" w:rsidRDefault="0007496A" w:rsidP="005C2183">
            <w:pPr>
              <w:spacing w:line="256" w:lineRule="auto"/>
              <w:jc w:val="both"/>
              <w:rPr>
                <w:sz w:val="20"/>
                <w:szCs w:val="20"/>
                <w:lang w:eastAsia="en-US"/>
              </w:rPr>
            </w:pPr>
            <w:r w:rsidRPr="0007496A">
              <w:rPr>
                <w:rFonts w:eastAsia="Calibri"/>
                <w:sz w:val="20"/>
                <w:szCs w:val="20"/>
                <w:lang w:eastAsia="en-US"/>
              </w:rPr>
              <w:t xml:space="preserve">Mgr. Hana </w:t>
            </w:r>
            <w:proofErr w:type="spellStart"/>
            <w:r w:rsidRPr="0007496A">
              <w:rPr>
                <w:rFonts w:eastAsia="Calibri"/>
                <w:sz w:val="20"/>
                <w:szCs w:val="20"/>
                <w:lang w:eastAsia="en-US"/>
              </w:rPr>
              <w:t>Atcheson</w:t>
            </w:r>
            <w:proofErr w:type="spellEnd"/>
          </w:p>
        </w:tc>
      </w:tr>
      <w:tr w:rsidR="0007496A" w14:paraId="664111EE" w14:textId="77777777" w:rsidTr="00BF4218">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2A4232D2" w14:textId="77777777" w:rsidR="0007496A" w:rsidRPr="0007496A" w:rsidRDefault="0007496A" w:rsidP="005C2183">
            <w:pPr>
              <w:spacing w:line="256" w:lineRule="auto"/>
              <w:rPr>
                <w:b/>
                <w:sz w:val="20"/>
                <w:szCs w:val="20"/>
                <w:lang w:eastAsia="en-US"/>
              </w:rPr>
            </w:pPr>
            <w:r w:rsidRPr="0007496A">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48A46846" w14:textId="77777777" w:rsidR="0007496A" w:rsidRPr="0007496A" w:rsidRDefault="0007496A" w:rsidP="005C2183">
            <w:pPr>
              <w:spacing w:line="256" w:lineRule="auto"/>
              <w:jc w:val="both"/>
              <w:rPr>
                <w:sz w:val="20"/>
                <w:szCs w:val="20"/>
                <w:lang w:eastAsia="en-US"/>
              </w:rPr>
            </w:pPr>
            <w:r w:rsidRPr="0007496A">
              <w:rPr>
                <w:rFonts w:eastAsia="Calibri"/>
                <w:sz w:val="20"/>
                <w:szCs w:val="20"/>
                <w:lang w:eastAsia="en-US"/>
              </w:rPr>
              <w:t xml:space="preserve">100 % </w:t>
            </w:r>
          </w:p>
        </w:tc>
      </w:tr>
      <w:tr w:rsidR="0007496A" w14:paraId="6CAFFBDA"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959C2C2" w14:textId="77777777" w:rsidR="0007496A" w:rsidRPr="0007496A" w:rsidRDefault="0007496A" w:rsidP="005C2183">
            <w:pPr>
              <w:spacing w:line="256" w:lineRule="auto"/>
              <w:jc w:val="both"/>
              <w:rPr>
                <w:b/>
                <w:sz w:val="20"/>
                <w:szCs w:val="20"/>
                <w:lang w:eastAsia="en-US"/>
              </w:rPr>
            </w:pPr>
            <w:r w:rsidRPr="0007496A">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33916A83" w14:textId="77777777" w:rsidR="0007496A" w:rsidRPr="0007496A" w:rsidRDefault="0007496A" w:rsidP="005C2183">
            <w:pPr>
              <w:spacing w:line="256" w:lineRule="auto"/>
              <w:jc w:val="both"/>
              <w:rPr>
                <w:sz w:val="20"/>
                <w:szCs w:val="20"/>
                <w:lang w:eastAsia="en-US"/>
              </w:rPr>
            </w:pPr>
            <w:r w:rsidRPr="0007496A">
              <w:rPr>
                <w:rFonts w:eastAsia="Calibri"/>
                <w:sz w:val="20"/>
                <w:szCs w:val="20"/>
                <w:lang w:eastAsia="en-US"/>
              </w:rPr>
              <w:t xml:space="preserve">Mgr. Hana </w:t>
            </w:r>
            <w:proofErr w:type="spellStart"/>
            <w:r w:rsidRPr="0007496A">
              <w:rPr>
                <w:rFonts w:eastAsia="Calibri"/>
                <w:sz w:val="20"/>
                <w:szCs w:val="20"/>
                <w:lang w:eastAsia="en-US"/>
              </w:rPr>
              <w:t>Atcheson</w:t>
            </w:r>
            <w:proofErr w:type="spellEnd"/>
          </w:p>
        </w:tc>
      </w:tr>
      <w:tr w:rsidR="0007496A" w14:paraId="49680E9D" w14:textId="77777777" w:rsidTr="00BF4218">
        <w:trPr>
          <w:trHeight w:val="253"/>
        </w:trPr>
        <w:tc>
          <w:tcPr>
            <w:tcW w:w="9923" w:type="dxa"/>
            <w:gridSpan w:val="8"/>
            <w:tcBorders>
              <w:top w:val="nil"/>
              <w:left w:val="single" w:sz="4" w:space="0" w:color="auto"/>
              <w:bottom w:val="single" w:sz="4" w:space="0" w:color="auto"/>
              <w:right w:val="single" w:sz="4" w:space="0" w:color="auto"/>
            </w:tcBorders>
          </w:tcPr>
          <w:p w14:paraId="365DD959" w14:textId="77777777" w:rsidR="0007496A" w:rsidRPr="0007496A" w:rsidRDefault="0007496A" w:rsidP="005C2183">
            <w:pPr>
              <w:spacing w:line="256" w:lineRule="auto"/>
              <w:jc w:val="both"/>
              <w:rPr>
                <w:sz w:val="20"/>
                <w:szCs w:val="20"/>
                <w:lang w:eastAsia="en-US"/>
              </w:rPr>
            </w:pPr>
          </w:p>
        </w:tc>
      </w:tr>
      <w:tr w:rsidR="0007496A" w14:paraId="7C132F01"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8056A5D" w14:textId="77777777" w:rsidR="0007496A" w:rsidRPr="0007496A" w:rsidRDefault="0007496A" w:rsidP="005C2183">
            <w:pPr>
              <w:spacing w:line="256" w:lineRule="auto"/>
              <w:jc w:val="both"/>
              <w:rPr>
                <w:b/>
                <w:sz w:val="20"/>
                <w:szCs w:val="20"/>
                <w:lang w:eastAsia="en-US"/>
              </w:rPr>
            </w:pPr>
            <w:r w:rsidRPr="0007496A">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42CE36A5" w14:textId="77777777" w:rsidR="0007496A" w:rsidRPr="0007496A" w:rsidRDefault="0007496A" w:rsidP="005C2183">
            <w:pPr>
              <w:spacing w:line="256" w:lineRule="auto"/>
              <w:jc w:val="both"/>
              <w:rPr>
                <w:sz w:val="20"/>
                <w:szCs w:val="20"/>
                <w:lang w:eastAsia="en-US"/>
              </w:rPr>
            </w:pPr>
          </w:p>
        </w:tc>
      </w:tr>
      <w:tr w:rsidR="0007496A" w14:paraId="3B9D24B1" w14:textId="77777777" w:rsidTr="00BF4218">
        <w:trPr>
          <w:trHeight w:val="1554"/>
        </w:trPr>
        <w:tc>
          <w:tcPr>
            <w:tcW w:w="9923" w:type="dxa"/>
            <w:gridSpan w:val="8"/>
            <w:tcBorders>
              <w:top w:val="nil"/>
              <w:left w:val="single" w:sz="4" w:space="0" w:color="auto"/>
              <w:bottom w:val="single" w:sz="12" w:space="0" w:color="auto"/>
              <w:right w:val="single" w:sz="4" w:space="0" w:color="auto"/>
            </w:tcBorders>
          </w:tcPr>
          <w:p w14:paraId="06FF3C1E" w14:textId="77777777" w:rsidR="0007496A" w:rsidRPr="0007496A" w:rsidRDefault="0007496A" w:rsidP="005C2183">
            <w:pPr>
              <w:spacing w:after="120"/>
              <w:jc w:val="both"/>
              <w:rPr>
                <w:sz w:val="20"/>
                <w:szCs w:val="20"/>
                <w:lang w:eastAsia="en-US"/>
              </w:rPr>
            </w:pPr>
            <w:r w:rsidRPr="0007496A">
              <w:rPr>
                <w:sz w:val="20"/>
                <w:szCs w:val="20"/>
                <w:lang w:eastAsia="en-US"/>
              </w:rPr>
              <w:t xml:space="preserve">Cílem předmětu je zdokonalování jazykové úrovně B1 až B1+. Předmět připravuje studenty k ovládnutí jazyka slovem </w:t>
            </w:r>
            <w:r w:rsidRPr="0007496A">
              <w:rPr>
                <w:sz w:val="20"/>
                <w:szCs w:val="20"/>
                <w:lang w:eastAsia="en-US"/>
              </w:rPr>
              <w:br/>
              <w:t xml:space="preserve">i písmem tak, aby zvládali bezproblémovou komunikaci k osobním i společenským tématům (společnost a změny, pravidla </w:t>
            </w:r>
            <w:r w:rsidRPr="0007496A">
              <w:rPr>
                <w:sz w:val="20"/>
                <w:szCs w:val="20"/>
                <w:lang w:eastAsia="en-US"/>
              </w:rPr>
              <w:br/>
              <w:t>a zákony, problémy a jejich řešení). Pracuje se s aktivačními metodami formou dialogů a přehrávání rolí v zadaných situacích.</w:t>
            </w:r>
          </w:p>
          <w:p w14:paraId="08B1FD07" w14:textId="77777777" w:rsidR="0007496A" w:rsidRPr="0007496A" w:rsidRDefault="0007496A" w:rsidP="005C2183">
            <w:pPr>
              <w:ind w:left="352"/>
              <w:jc w:val="both"/>
              <w:rPr>
                <w:b/>
                <w:sz w:val="20"/>
                <w:szCs w:val="20"/>
                <w:lang w:eastAsia="en-US"/>
              </w:rPr>
            </w:pPr>
            <w:r w:rsidRPr="0007496A">
              <w:rPr>
                <w:b/>
                <w:sz w:val="20"/>
                <w:szCs w:val="20"/>
                <w:lang w:eastAsia="en-US"/>
              </w:rPr>
              <w:t>Gramatika:</w:t>
            </w:r>
          </w:p>
          <w:p w14:paraId="2F44BCE0" w14:textId="028D9C50" w:rsidR="0007496A" w:rsidRPr="00CD3C82" w:rsidRDefault="0007496A" w:rsidP="00CD3C82">
            <w:pPr>
              <w:pStyle w:val="Odstavecseseznamem"/>
              <w:numPr>
                <w:ilvl w:val="0"/>
                <w:numId w:val="56"/>
              </w:numPr>
              <w:jc w:val="both"/>
              <w:rPr>
                <w:bCs/>
                <w:lang w:eastAsia="en-US"/>
              </w:rPr>
            </w:pPr>
            <w:r w:rsidRPr="00CD3C82">
              <w:rPr>
                <w:bCs/>
                <w:lang w:eastAsia="en-US"/>
              </w:rPr>
              <w:t>Modální slovesa</w:t>
            </w:r>
          </w:p>
          <w:p w14:paraId="7B0EB437" w14:textId="29EEB2AB" w:rsidR="0007496A" w:rsidRPr="00CD3C82" w:rsidRDefault="0007496A" w:rsidP="00CD3C82">
            <w:pPr>
              <w:pStyle w:val="Odstavecseseznamem"/>
              <w:numPr>
                <w:ilvl w:val="0"/>
                <w:numId w:val="56"/>
              </w:numPr>
              <w:jc w:val="both"/>
              <w:rPr>
                <w:bCs/>
                <w:lang w:eastAsia="en-US"/>
              </w:rPr>
            </w:pPr>
            <w:r w:rsidRPr="00CD3C82">
              <w:rPr>
                <w:bCs/>
                <w:lang w:eastAsia="en-US"/>
              </w:rPr>
              <w:t>Sufixy přídavných jmen</w:t>
            </w:r>
          </w:p>
          <w:p w14:paraId="7E248FD2" w14:textId="45492216" w:rsidR="0007496A" w:rsidRPr="00CD3C82" w:rsidRDefault="0007496A" w:rsidP="00CD3C82">
            <w:pPr>
              <w:pStyle w:val="Odstavecseseznamem"/>
              <w:numPr>
                <w:ilvl w:val="0"/>
                <w:numId w:val="56"/>
              </w:numPr>
              <w:jc w:val="both"/>
              <w:rPr>
                <w:bCs/>
                <w:lang w:eastAsia="en-US"/>
              </w:rPr>
            </w:pPr>
            <w:r w:rsidRPr="00CD3C82">
              <w:rPr>
                <w:bCs/>
                <w:lang w:eastAsia="en-US"/>
              </w:rPr>
              <w:t>Vztažné věty</w:t>
            </w:r>
          </w:p>
          <w:p w14:paraId="5BAE7694" w14:textId="21AD8946" w:rsidR="0007496A" w:rsidRPr="00CD3C82" w:rsidRDefault="0007496A" w:rsidP="00CD3C82">
            <w:pPr>
              <w:pStyle w:val="Odstavecseseznamem"/>
              <w:numPr>
                <w:ilvl w:val="0"/>
                <w:numId w:val="56"/>
              </w:numPr>
              <w:jc w:val="both"/>
              <w:rPr>
                <w:bCs/>
                <w:lang w:eastAsia="en-US"/>
              </w:rPr>
            </w:pPr>
            <w:r w:rsidRPr="00CD3C82">
              <w:rPr>
                <w:bCs/>
                <w:lang w:eastAsia="en-US"/>
              </w:rPr>
              <w:t>Vazba sloves s gerundiem nebo infinitivem</w:t>
            </w:r>
          </w:p>
          <w:p w14:paraId="4F07FF61" w14:textId="19780FC2" w:rsidR="0007496A" w:rsidRPr="00CD3C82" w:rsidRDefault="0007496A" w:rsidP="00CD3C82">
            <w:pPr>
              <w:pStyle w:val="Odstavecseseznamem"/>
              <w:numPr>
                <w:ilvl w:val="0"/>
                <w:numId w:val="56"/>
              </w:numPr>
              <w:jc w:val="both"/>
              <w:rPr>
                <w:bCs/>
                <w:lang w:eastAsia="en-US"/>
              </w:rPr>
            </w:pPr>
            <w:r w:rsidRPr="00CD3C82">
              <w:rPr>
                <w:bCs/>
                <w:lang w:eastAsia="en-US"/>
              </w:rPr>
              <w:t>Větné vazby s infinitivem</w:t>
            </w:r>
          </w:p>
          <w:p w14:paraId="00DD107F" w14:textId="2E014A56" w:rsidR="0007496A" w:rsidRPr="00CD3C82" w:rsidRDefault="0007496A" w:rsidP="00CD3C82">
            <w:pPr>
              <w:pStyle w:val="Odstavecseseznamem"/>
              <w:numPr>
                <w:ilvl w:val="0"/>
                <w:numId w:val="56"/>
              </w:numPr>
              <w:jc w:val="both"/>
              <w:rPr>
                <w:bCs/>
                <w:lang w:eastAsia="en-US"/>
              </w:rPr>
            </w:pPr>
            <w:r w:rsidRPr="00CD3C82">
              <w:rPr>
                <w:bCs/>
                <w:lang w:eastAsia="en-US"/>
              </w:rPr>
              <w:t>Vyjadřování lítosti</w:t>
            </w:r>
          </w:p>
          <w:p w14:paraId="3BCE8CF6" w14:textId="77777777" w:rsidR="0007496A" w:rsidRPr="0007496A" w:rsidRDefault="0007496A" w:rsidP="005C2183">
            <w:pPr>
              <w:ind w:left="352"/>
              <w:jc w:val="both"/>
              <w:rPr>
                <w:b/>
                <w:sz w:val="20"/>
                <w:szCs w:val="20"/>
                <w:lang w:eastAsia="en-US"/>
              </w:rPr>
            </w:pPr>
            <w:r w:rsidRPr="0007496A">
              <w:rPr>
                <w:b/>
                <w:sz w:val="20"/>
                <w:szCs w:val="20"/>
                <w:lang w:eastAsia="en-US"/>
              </w:rPr>
              <w:t>Slovní zásoba:</w:t>
            </w:r>
          </w:p>
          <w:p w14:paraId="7E029560" w14:textId="0A6BB9BC" w:rsidR="0007496A" w:rsidRPr="00CD3C82" w:rsidRDefault="0007496A" w:rsidP="00CD3C82">
            <w:pPr>
              <w:pStyle w:val="Odstavecseseznamem"/>
              <w:numPr>
                <w:ilvl w:val="0"/>
                <w:numId w:val="57"/>
              </w:numPr>
              <w:jc w:val="both"/>
              <w:rPr>
                <w:bCs/>
                <w:lang w:eastAsia="en-US"/>
              </w:rPr>
            </w:pPr>
            <w:r w:rsidRPr="00CD3C82">
              <w:rPr>
                <w:bCs/>
                <w:lang w:eastAsia="en-US"/>
              </w:rPr>
              <w:t>Strategie v komunikaci</w:t>
            </w:r>
          </w:p>
          <w:p w14:paraId="442991A4" w14:textId="61C10A22" w:rsidR="0007496A" w:rsidRPr="00CD3C82" w:rsidRDefault="0007496A" w:rsidP="00CD3C82">
            <w:pPr>
              <w:pStyle w:val="Odstavecseseznamem"/>
              <w:numPr>
                <w:ilvl w:val="0"/>
                <w:numId w:val="57"/>
              </w:numPr>
              <w:jc w:val="both"/>
              <w:rPr>
                <w:bCs/>
                <w:lang w:eastAsia="en-US"/>
              </w:rPr>
            </w:pPr>
            <w:r w:rsidRPr="00CD3C82">
              <w:rPr>
                <w:bCs/>
                <w:lang w:eastAsia="en-US"/>
              </w:rPr>
              <w:t>Vyprávění fiktivních příběhů</w:t>
            </w:r>
          </w:p>
          <w:p w14:paraId="09C50D88" w14:textId="45AE93F7" w:rsidR="0007496A" w:rsidRPr="00CD3C82" w:rsidRDefault="0007496A" w:rsidP="00CD3C82">
            <w:pPr>
              <w:pStyle w:val="Odstavecseseznamem"/>
              <w:numPr>
                <w:ilvl w:val="0"/>
                <w:numId w:val="57"/>
              </w:numPr>
              <w:spacing w:after="120"/>
              <w:rPr>
                <w:bCs/>
                <w:lang w:eastAsia="en-US"/>
              </w:rPr>
            </w:pPr>
            <w:r w:rsidRPr="00CD3C82">
              <w:rPr>
                <w:bCs/>
                <w:lang w:eastAsia="en-US"/>
              </w:rPr>
              <w:t>Zranění, symptomy nemoci a zdravotní potíže</w:t>
            </w:r>
          </w:p>
          <w:p w14:paraId="67A4E2C9" w14:textId="77777777" w:rsidR="0007496A" w:rsidRPr="0007496A" w:rsidRDefault="0007496A" w:rsidP="005C2183">
            <w:pPr>
              <w:jc w:val="both"/>
              <w:rPr>
                <w:bCs/>
                <w:sz w:val="20"/>
                <w:szCs w:val="20"/>
                <w:lang w:eastAsia="en-US"/>
              </w:rPr>
            </w:pPr>
            <w:r w:rsidRPr="0007496A">
              <w:rPr>
                <w:bCs/>
                <w:sz w:val="20"/>
                <w:szCs w:val="20"/>
                <w:lang w:eastAsia="en-US"/>
              </w:rPr>
              <w:t xml:space="preserve">Po absolvování předmětu je student schopen ústní a písemné komunikace v každodenním životě k osobním i společenským problémům s jistým jazykovým omezením. Aktivně pracuje s gramatikou a slovní zásobou jazyka na úrovni </w:t>
            </w:r>
            <w:proofErr w:type="spellStart"/>
            <w:r w:rsidRPr="0007496A">
              <w:rPr>
                <w:bCs/>
                <w:sz w:val="20"/>
                <w:szCs w:val="20"/>
                <w:lang w:eastAsia="en-US"/>
              </w:rPr>
              <w:t>intermediate</w:t>
            </w:r>
            <w:proofErr w:type="spellEnd"/>
            <w:r w:rsidRPr="0007496A">
              <w:rPr>
                <w:bCs/>
                <w:sz w:val="20"/>
                <w:szCs w:val="20"/>
                <w:lang w:eastAsia="en-US"/>
              </w:rPr>
              <w:t xml:space="preserve"> B1+. Rozumí spisovné angličtině týkající se běžných témat, se kterými se pravidelně setkává v práci, ve škole, ve volném čase, a dokáže popsat své zážitky a události, sny, naděje a cíle a umí stručně vysvětlit a odůvodnit své názory a plány.</w:t>
            </w:r>
          </w:p>
        </w:tc>
      </w:tr>
      <w:tr w:rsidR="0007496A" w14:paraId="23410A28" w14:textId="77777777" w:rsidTr="00BF4218">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169574D1" w14:textId="77777777" w:rsidR="0007496A" w:rsidRPr="0007496A" w:rsidRDefault="0007496A" w:rsidP="005C2183">
            <w:pPr>
              <w:spacing w:line="256" w:lineRule="auto"/>
              <w:jc w:val="both"/>
              <w:rPr>
                <w:sz w:val="20"/>
                <w:szCs w:val="20"/>
                <w:lang w:eastAsia="en-US"/>
              </w:rPr>
            </w:pPr>
            <w:r w:rsidRPr="0007496A">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7EAF3995" w14:textId="77777777" w:rsidR="0007496A" w:rsidRPr="0007496A" w:rsidRDefault="0007496A" w:rsidP="005C2183">
            <w:pPr>
              <w:spacing w:line="256" w:lineRule="auto"/>
              <w:jc w:val="both"/>
              <w:rPr>
                <w:sz w:val="20"/>
                <w:szCs w:val="20"/>
                <w:lang w:eastAsia="en-US"/>
              </w:rPr>
            </w:pPr>
          </w:p>
        </w:tc>
      </w:tr>
      <w:tr w:rsidR="0007496A" w14:paraId="257B9481" w14:textId="77777777" w:rsidTr="00BF4218">
        <w:trPr>
          <w:trHeight w:val="1497"/>
        </w:trPr>
        <w:tc>
          <w:tcPr>
            <w:tcW w:w="9923" w:type="dxa"/>
            <w:gridSpan w:val="8"/>
            <w:tcBorders>
              <w:top w:val="nil"/>
              <w:left w:val="single" w:sz="4" w:space="0" w:color="auto"/>
              <w:bottom w:val="single" w:sz="4" w:space="0" w:color="auto"/>
              <w:right w:val="single" w:sz="4" w:space="0" w:color="auto"/>
            </w:tcBorders>
          </w:tcPr>
          <w:p w14:paraId="112F7248" w14:textId="77777777" w:rsidR="0007496A" w:rsidRPr="0007496A" w:rsidRDefault="0007496A" w:rsidP="005C2183">
            <w:pPr>
              <w:rPr>
                <w:b/>
                <w:sz w:val="20"/>
                <w:szCs w:val="20"/>
                <w:lang w:eastAsia="en-US"/>
              </w:rPr>
            </w:pPr>
            <w:r w:rsidRPr="0007496A">
              <w:rPr>
                <w:b/>
                <w:sz w:val="20"/>
                <w:szCs w:val="20"/>
                <w:lang w:eastAsia="en-US"/>
              </w:rPr>
              <w:t>Povinná:</w:t>
            </w:r>
          </w:p>
          <w:p w14:paraId="643FEE26" w14:textId="77777777" w:rsidR="0007496A" w:rsidRPr="0007496A" w:rsidRDefault="0007496A" w:rsidP="005C2183">
            <w:pPr>
              <w:rPr>
                <w:sz w:val="20"/>
                <w:szCs w:val="20"/>
                <w:lang w:eastAsia="en-US"/>
              </w:rPr>
            </w:pPr>
            <w:r w:rsidRPr="0007496A">
              <w:rPr>
                <w:sz w:val="20"/>
                <w:szCs w:val="20"/>
                <w:lang w:eastAsia="en-US"/>
              </w:rPr>
              <w:t xml:space="preserve">ROGERS, </w:t>
            </w:r>
            <w:proofErr w:type="spellStart"/>
            <w:r w:rsidRPr="0007496A">
              <w:rPr>
                <w:sz w:val="20"/>
                <w:szCs w:val="20"/>
                <w:lang w:eastAsia="en-US"/>
              </w:rPr>
              <w:t>Mickey</w:t>
            </w:r>
            <w:proofErr w:type="spellEnd"/>
            <w:r w:rsidRPr="0007496A">
              <w:rPr>
                <w:sz w:val="20"/>
                <w:szCs w:val="20"/>
                <w:lang w:eastAsia="en-US"/>
              </w:rPr>
              <w:t xml:space="preserve"> et al. 2014. </w:t>
            </w:r>
            <w:r w:rsidRPr="0007496A">
              <w:rPr>
                <w:i/>
                <w:iCs/>
                <w:sz w:val="20"/>
                <w:szCs w:val="20"/>
                <w:lang w:eastAsia="en-US"/>
              </w:rPr>
              <w:t xml:space="preserve">Open Mind </w:t>
            </w:r>
            <w:proofErr w:type="spellStart"/>
            <w:r w:rsidRPr="0007496A">
              <w:rPr>
                <w:i/>
                <w:iCs/>
                <w:sz w:val="20"/>
                <w:szCs w:val="20"/>
                <w:lang w:eastAsia="en-US"/>
              </w:rPr>
              <w:t>Intermediate</w:t>
            </w:r>
            <w:proofErr w:type="spellEnd"/>
            <w:r w:rsidRPr="0007496A">
              <w:rPr>
                <w:sz w:val="20"/>
                <w:szCs w:val="20"/>
                <w:lang w:eastAsia="en-US"/>
              </w:rPr>
              <w:t xml:space="preserve">. London. ISBN 9780230458307. </w:t>
            </w:r>
          </w:p>
          <w:p w14:paraId="03A01847" w14:textId="0D488888" w:rsidR="0007496A" w:rsidRPr="0007496A" w:rsidRDefault="0007496A" w:rsidP="005C2183">
            <w:pPr>
              <w:jc w:val="both"/>
              <w:rPr>
                <w:sz w:val="20"/>
                <w:szCs w:val="20"/>
                <w:lang w:eastAsia="en-US"/>
              </w:rPr>
            </w:pPr>
            <w:r w:rsidRPr="0007496A">
              <w:rPr>
                <w:sz w:val="20"/>
                <w:szCs w:val="20"/>
                <w:lang w:eastAsia="en-US"/>
              </w:rPr>
              <w:t xml:space="preserve">ROGERS, </w:t>
            </w:r>
            <w:proofErr w:type="spellStart"/>
            <w:r w:rsidRPr="0007496A">
              <w:rPr>
                <w:sz w:val="20"/>
                <w:szCs w:val="20"/>
                <w:lang w:eastAsia="en-US"/>
              </w:rPr>
              <w:t>Mickey</w:t>
            </w:r>
            <w:proofErr w:type="spellEnd"/>
            <w:r w:rsidRPr="0007496A">
              <w:rPr>
                <w:sz w:val="20"/>
                <w:szCs w:val="20"/>
                <w:lang w:eastAsia="en-US"/>
              </w:rPr>
              <w:t xml:space="preserve"> et al. </w:t>
            </w:r>
            <w:r w:rsidRPr="0007496A">
              <w:rPr>
                <w:i/>
                <w:iCs/>
                <w:sz w:val="20"/>
                <w:szCs w:val="20"/>
                <w:lang w:eastAsia="en-US"/>
              </w:rPr>
              <w:t xml:space="preserve">Open Mind </w:t>
            </w:r>
            <w:proofErr w:type="spellStart"/>
            <w:r w:rsidRPr="0007496A">
              <w:rPr>
                <w:i/>
                <w:iCs/>
                <w:sz w:val="20"/>
                <w:szCs w:val="20"/>
                <w:lang w:eastAsia="en-US"/>
              </w:rPr>
              <w:t>Intermediate</w:t>
            </w:r>
            <w:proofErr w:type="spellEnd"/>
            <w:r w:rsidRPr="0007496A">
              <w:rPr>
                <w:i/>
                <w:iCs/>
                <w:sz w:val="20"/>
                <w:szCs w:val="20"/>
                <w:lang w:eastAsia="en-US"/>
              </w:rPr>
              <w:t xml:space="preserve"> </w:t>
            </w:r>
            <w:proofErr w:type="spellStart"/>
            <w:r w:rsidRPr="0007496A">
              <w:rPr>
                <w:i/>
                <w:iCs/>
                <w:sz w:val="20"/>
                <w:szCs w:val="20"/>
                <w:lang w:eastAsia="en-US"/>
              </w:rPr>
              <w:t>Workbook</w:t>
            </w:r>
            <w:proofErr w:type="spellEnd"/>
            <w:r w:rsidRPr="0007496A">
              <w:rPr>
                <w:sz w:val="20"/>
                <w:szCs w:val="20"/>
                <w:lang w:eastAsia="en-US"/>
              </w:rPr>
              <w:t xml:space="preserve">. London. </w:t>
            </w:r>
            <w:r w:rsidR="0072793C" w:rsidRPr="0072793C">
              <w:rPr>
                <w:sz w:val="20"/>
                <w:szCs w:val="20"/>
                <w:lang w:eastAsia="en-US"/>
              </w:rPr>
              <w:t xml:space="preserve">ISBN </w:t>
            </w:r>
            <w:r w:rsidR="00D07327" w:rsidRPr="00D07327">
              <w:rPr>
                <w:sz w:val="20"/>
                <w:szCs w:val="20"/>
                <w:lang w:eastAsia="en-US"/>
              </w:rPr>
              <w:t>9780230458390</w:t>
            </w:r>
            <w:r w:rsidR="00D07327">
              <w:rPr>
                <w:sz w:val="20"/>
                <w:szCs w:val="20"/>
                <w:lang w:eastAsia="en-US"/>
              </w:rPr>
              <w:t>.</w:t>
            </w:r>
          </w:p>
          <w:p w14:paraId="2FD0018F" w14:textId="77777777" w:rsidR="0007496A" w:rsidRPr="0007496A" w:rsidRDefault="0007496A" w:rsidP="005C2183">
            <w:pPr>
              <w:rPr>
                <w:b/>
                <w:sz w:val="20"/>
                <w:szCs w:val="20"/>
                <w:lang w:eastAsia="en-US"/>
              </w:rPr>
            </w:pPr>
            <w:r w:rsidRPr="0007496A">
              <w:rPr>
                <w:b/>
                <w:sz w:val="20"/>
                <w:szCs w:val="20"/>
                <w:lang w:eastAsia="en-US"/>
              </w:rPr>
              <w:t xml:space="preserve">Doporučená: </w:t>
            </w:r>
          </w:p>
          <w:p w14:paraId="59D89367" w14:textId="77777777" w:rsidR="0007496A" w:rsidRPr="0007496A" w:rsidRDefault="0007496A" w:rsidP="005C2183">
            <w:pPr>
              <w:rPr>
                <w:sz w:val="20"/>
                <w:szCs w:val="20"/>
                <w:lang w:eastAsia="en-US"/>
              </w:rPr>
            </w:pPr>
            <w:r w:rsidRPr="0007496A">
              <w:rPr>
                <w:sz w:val="20"/>
                <w:szCs w:val="20"/>
                <w:lang w:eastAsia="en-US"/>
              </w:rPr>
              <w:t xml:space="preserve">MURPHY, Raymond. 2015. </w:t>
            </w:r>
            <w:proofErr w:type="spellStart"/>
            <w:r w:rsidRPr="0007496A">
              <w:rPr>
                <w:i/>
                <w:iCs/>
                <w:sz w:val="20"/>
                <w:szCs w:val="20"/>
                <w:lang w:eastAsia="en-US"/>
              </w:rPr>
              <w:t>English</w:t>
            </w:r>
            <w:proofErr w:type="spellEnd"/>
            <w:r w:rsidRPr="0007496A">
              <w:rPr>
                <w:i/>
                <w:iCs/>
                <w:sz w:val="20"/>
                <w:szCs w:val="20"/>
                <w:lang w:eastAsia="en-US"/>
              </w:rPr>
              <w:t xml:space="preserve"> </w:t>
            </w:r>
            <w:proofErr w:type="spellStart"/>
            <w:r w:rsidRPr="0007496A">
              <w:rPr>
                <w:i/>
                <w:iCs/>
                <w:sz w:val="20"/>
                <w:szCs w:val="20"/>
                <w:lang w:eastAsia="en-US"/>
              </w:rPr>
              <w:t>Grammar</w:t>
            </w:r>
            <w:proofErr w:type="spellEnd"/>
            <w:r w:rsidRPr="0007496A">
              <w:rPr>
                <w:i/>
                <w:iCs/>
                <w:sz w:val="20"/>
                <w:szCs w:val="20"/>
                <w:lang w:eastAsia="en-US"/>
              </w:rPr>
              <w:t xml:space="preserve"> In Use.</w:t>
            </w:r>
            <w:r w:rsidRPr="0007496A">
              <w:rPr>
                <w:sz w:val="20"/>
                <w:szCs w:val="20"/>
                <w:lang w:eastAsia="en-US"/>
              </w:rPr>
              <w:t xml:space="preserve"> CUP. ISBN 9781107539334.</w:t>
            </w:r>
          </w:p>
          <w:p w14:paraId="649BC90E" w14:textId="77777777" w:rsidR="0007496A" w:rsidRPr="0007496A" w:rsidRDefault="0007496A" w:rsidP="005C2183">
            <w:pPr>
              <w:jc w:val="both"/>
              <w:rPr>
                <w:sz w:val="20"/>
                <w:szCs w:val="20"/>
                <w:lang w:eastAsia="en-US"/>
              </w:rPr>
            </w:pPr>
            <w:r w:rsidRPr="0007496A">
              <w:rPr>
                <w:sz w:val="20"/>
                <w:szCs w:val="20"/>
                <w:lang w:eastAsia="en-US"/>
              </w:rPr>
              <w:t xml:space="preserve">THOMSON, A. J., MARTINET, A. V. </w:t>
            </w:r>
            <w:proofErr w:type="spellStart"/>
            <w:r w:rsidRPr="0007496A">
              <w:rPr>
                <w:i/>
                <w:iCs/>
                <w:sz w:val="20"/>
                <w:szCs w:val="20"/>
                <w:lang w:eastAsia="en-US"/>
              </w:rPr>
              <w:t>Exercises</w:t>
            </w:r>
            <w:proofErr w:type="spellEnd"/>
            <w:r w:rsidRPr="0007496A">
              <w:rPr>
                <w:i/>
                <w:iCs/>
                <w:sz w:val="20"/>
                <w:szCs w:val="20"/>
                <w:lang w:eastAsia="en-US"/>
              </w:rPr>
              <w:t xml:space="preserve"> 1,2.</w:t>
            </w:r>
          </w:p>
          <w:p w14:paraId="477D1AD7" w14:textId="77777777" w:rsidR="0007496A" w:rsidRPr="0007496A" w:rsidRDefault="0007496A" w:rsidP="005C2183">
            <w:pPr>
              <w:jc w:val="both"/>
              <w:rPr>
                <w:sz w:val="20"/>
                <w:szCs w:val="20"/>
                <w:lang w:eastAsia="en-US"/>
              </w:rPr>
            </w:pPr>
            <w:r w:rsidRPr="0007496A">
              <w:rPr>
                <w:sz w:val="20"/>
                <w:szCs w:val="20"/>
                <w:lang w:eastAsia="en-US"/>
              </w:rPr>
              <w:t xml:space="preserve">WATCYN-JONES, P., JOHNSTON, O. </w:t>
            </w:r>
            <w:r w:rsidRPr="0007496A">
              <w:rPr>
                <w:i/>
                <w:iCs/>
                <w:sz w:val="20"/>
                <w:szCs w:val="20"/>
                <w:lang w:eastAsia="en-US"/>
              </w:rPr>
              <w:t xml:space="preserve">Test </w:t>
            </w:r>
            <w:proofErr w:type="spellStart"/>
            <w:r w:rsidRPr="0007496A">
              <w:rPr>
                <w:i/>
                <w:iCs/>
                <w:sz w:val="20"/>
                <w:szCs w:val="20"/>
                <w:lang w:eastAsia="en-US"/>
              </w:rPr>
              <w:t>Your</w:t>
            </w:r>
            <w:proofErr w:type="spellEnd"/>
            <w:r w:rsidRPr="0007496A">
              <w:rPr>
                <w:i/>
                <w:iCs/>
                <w:sz w:val="20"/>
                <w:szCs w:val="20"/>
                <w:lang w:eastAsia="en-US"/>
              </w:rPr>
              <w:t xml:space="preserve"> </w:t>
            </w:r>
            <w:proofErr w:type="spellStart"/>
            <w:r w:rsidRPr="0007496A">
              <w:rPr>
                <w:i/>
                <w:iCs/>
                <w:sz w:val="20"/>
                <w:szCs w:val="20"/>
                <w:lang w:eastAsia="en-US"/>
              </w:rPr>
              <w:t>Vocabulary</w:t>
            </w:r>
            <w:proofErr w:type="spellEnd"/>
            <w:r w:rsidRPr="0007496A">
              <w:rPr>
                <w:i/>
                <w:iCs/>
                <w:sz w:val="20"/>
                <w:szCs w:val="20"/>
                <w:lang w:eastAsia="en-US"/>
              </w:rPr>
              <w:t xml:space="preserve"> 3,4.</w:t>
            </w:r>
          </w:p>
        </w:tc>
      </w:tr>
    </w:tbl>
    <w:p w14:paraId="10FCF002" w14:textId="77777777" w:rsidR="0007496A" w:rsidRDefault="0007496A" w:rsidP="0007496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02031C24" w14:textId="77777777" w:rsidTr="00BF4218">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29039B8"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55BB8404" w14:textId="77777777" w:rsidTr="00BF4218">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4C5B51D1" w14:textId="77777777" w:rsidR="0007496A" w:rsidRPr="00D96E79" w:rsidRDefault="0007496A" w:rsidP="005C2183">
            <w:pPr>
              <w:spacing w:line="256" w:lineRule="auto"/>
              <w:jc w:val="both"/>
              <w:rPr>
                <w:b/>
                <w:sz w:val="20"/>
                <w:szCs w:val="20"/>
                <w:lang w:eastAsia="en-US"/>
              </w:rPr>
            </w:pPr>
            <w:r w:rsidRPr="00D96E79">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665E965E" w14:textId="77777777" w:rsidR="0007496A" w:rsidRPr="00D96E79" w:rsidRDefault="0007496A" w:rsidP="005C2183">
            <w:pPr>
              <w:spacing w:line="256" w:lineRule="auto"/>
              <w:jc w:val="both"/>
              <w:rPr>
                <w:color w:val="1F497D"/>
                <w:sz w:val="20"/>
                <w:szCs w:val="20"/>
                <w:lang w:eastAsia="en-US"/>
              </w:rPr>
            </w:pPr>
            <w:r w:rsidRPr="00D96E79">
              <w:rPr>
                <w:sz w:val="20"/>
                <w:szCs w:val="20"/>
                <w:lang w:eastAsia="en-US"/>
              </w:rPr>
              <w:t xml:space="preserve">Angličtina – </w:t>
            </w:r>
            <w:proofErr w:type="spellStart"/>
            <w:r w:rsidRPr="00D96E79">
              <w:rPr>
                <w:sz w:val="20"/>
                <w:szCs w:val="20"/>
                <w:lang w:eastAsia="en-US"/>
              </w:rPr>
              <w:t>intermediate</w:t>
            </w:r>
            <w:proofErr w:type="spellEnd"/>
            <w:r w:rsidRPr="00D96E79">
              <w:rPr>
                <w:sz w:val="20"/>
                <w:szCs w:val="20"/>
                <w:lang w:eastAsia="en-US"/>
              </w:rPr>
              <w:t xml:space="preserve"> (8)</w:t>
            </w:r>
          </w:p>
        </w:tc>
      </w:tr>
      <w:tr w:rsidR="0007496A" w14:paraId="050D6ABA"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5C46E90" w14:textId="77777777" w:rsidR="0007496A" w:rsidRPr="00D96E79" w:rsidRDefault="0007496A" w:rsidP="005C2183">
            <w:pPr>
              <w:spacing w:line="256" w:lineRule="auto"/>
              <w:rPr>
                <w:b/>
                <w:sz w:val="20"/>
                <w:szCs w:val="20"/>
                <w:lang w:eastAsia="en-US"/>
              </w:rPr>
            </w:pPr>
            <w:r w:rsidRPr="00D96E79">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BD24D60" w14:textId="77777777" w:rsidR="0007496A" w:rsidRPr="00D96E79" w:rsidRDefault="0007496A" w:rsidP="005C2183">
            <w:pPr>
              <w:spacing w:line="256" w:lineRule="auto"/>
              <w:jc w:val="both"/>
              <w:rPr>
                <w:sz w:val="20"/>
                <w:szCs w:val="20"/>
                <w:lang w:eastAsia="en-US"/>
              </w:rPr>
            </w:pPr>
            <w:r w:rsidRPr="00D96E79">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EF2528" w14:textId="77777777" w:rsidR="0007496A" w:rsidRPr="00D96E79" w:rsidRDefault="0007496A" w:rsidP="005C2183">
            <w:pPr>
              <w:spacing w:line="256" w:lineRule="auto"/>
              <w:jc w:val="both"/>
              <w:rPr>
                <w:sz w:val="20"/>
                <w:szCs w:val="20"/>
                <w:lang w:eastAsia="en-US"/>
              </w:rPr>
            </w:pPr>
            <w:r w:rsidRPr="00D96E79">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1A713BBC" w14:textId="77777777" w:rsidR="0007496A" w:rsidRPr="00D96E79" w:rsidRDefault="0007496A" w:rsidP="005C2183">
            <w:pPr>
              <w:spacing w:line="256" w:lineRule="auto"/>
              <w:jc w:val="both"/>
              <w:rPr>
                <w:sz w:val="20"/>
                <w:szCs w:val="20"/>
                <w:lang w:eastAsia="en-US"/>
              </w:rPr>
            </w:pPr>
            <w:r w:rsidRPr="00D96E79">
              <w:rPr>
                <w:sz w:val="20"/>
                <w:szCs w:val="20"/>
                <w:lang w:eastAsia="en-US"/>
              </w:rPr>
              <w:t>1-2/LS</w:t>
            </w:r>
          </w:p>
        </w:tc>
      </w:tr>
      <w:tr w:rsidR="0007496A" w14:paraId="66BBB0FB"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EC4035C" w14:textId="77777777" w:rsidR="0007496A" w:rsidRPr="00D96E79" w:rsidRDefault="0007496A" w:rsidP="005C2183">
            <w:pPr>
              <w:spacing w:line="256" w:lineRule="auto"/>
              <w:jc w:val="both"/>
              <w:rPr>
                <w:b/>
                <w:sz w:val="20"/>
                <w:szCs w:val="20"/>
                <w:lang w:eastAsia="en-US"/>
              </w:rPr>
            </w:pPr>
            <w:r w:rsidRPr="00D96E79">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0C1DD8D" w14:textId="77777777" w:rsidR="0007496A" w:rsidRPr="00D96E79" w:rsidRDefault="0007496A" w:rsidP="005C2183">
            <w:pPr>
              <w:spacing w:line="256" w:lineRule="auto"/>
              <w:jc w:val="both"/>
              <w:rPr>
                <w:color w:val="1F497D"/>
                <w:sz w:val="20"/>
                <w:szCs w:val="20"/>
                <w:lang w:eastAsia="en-US"/>
              </w:rPr>
            </w:pPr>
            <w:r w:rsidRPr="00D96E79">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85D513F" w14:textId="77777777" w:rsidR="0007496A" w:rsidRPr="00D96E79" w:rsidRDefault="0007496A" w:rsidP="005C2183">
            <w:pPr>
              <w:spacing w:line="256" w:lineRule="auto"/>
              <w:jc w:val="both"/>
              <w:rPr>
                <w:b/>
                <w:sz w:val="20"/>
                <w:szCs w:val="20"/>
                <w:lang w:eastAsia="en-US"/>
              </w:rPr>
            </w:pPr>
            <w:r w:rsidRPr="00D96E79">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F02D4CD" w14:textId="77777777" w:rsidR="0007496A" w:rsidRPr="00D96E79" w:rsidRDefault="0007496A" w:rsidP="005C2183">
            <w:pPr>
              <w:spacing w:line="256" w:lineRule="auto"/>
              <w:jc w:val="both"/>
              <w:rPr>
                <w:sz w:val="20"/>
                <w:szCs w:val="20"/>
                <w:lang w:eastAsia="en-US"/>
              </w:rPr>
            </w:pPr>
            <w:r w:rsidRPr="00D96E79">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AAA7A0F" w14:textId="77777777" w:rsidR="0007496A" w:rsidRPr="00D96E79" w:rsidRDefault="0007496A" w:rsidP="005C2183">
            <w:pPr>
              <w:spacing w:line="256" w:lineRule="auto"/>
              <w:jc w:val="both"/>
              <w:rPr>
                <w:b/>
                <w:sz w:val="20"/>
                <w:szCs w:val="20"/>
                <w:lang w:eastAsia="en-US"/>
              </w:rPr>
            </w:pPr>
            <w:r w:rsidRPr="00D96E79">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79199D7D" w14:textId="77777777" w:rsidR="0007496A" w:rsidRPr="00D96E79" w:rsidRDefault="0007496A" w:rsidP="005C2183">
            <w:pPr>
              <w:spacing w:line="256" w:lineRule="auto"/>
              <w:jc w:val="both"/>
              <w:rPr>
                <w:sz w:val="20"/>
                <w:szCs w:val="20"/>
                <w:lang w:eastAsia="en-US"/>
              </w:rPr>
            </w:pPr>
            <w:r w:rsidRPr="00D96E79">
              <w:rPr>
                <w:sz w:val="20"/>
                <w:szCs w:val="20"/>
                <w:lang w:eastAsia="en-US"/>
              </w:rPr>
              <w:t>2</w:t>
            </w:r>
          </w:p>
        </w:tc>
      </w:tr>
      <w:tr w:rsidR="0007496A" w14:paraId="01060F70"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9816EAA"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Prerekvizity, </w:t>
            </w:r>
            <w:proofErr w:type="spellStart"/>
            <w:r w:rsidRPr="00D96E79">
              <w:rPr>
                <w:b/>
                <w:sz w:val="20"/>
                <w:szCs w:val="20"/>
                <w:lang w:eastAsia="en-US"/>
              </w:rPr>
              <w:t>korekvizity</w:t>
            </w:r>
            <w:proofErr w:type="spellEnd"/>
            <w:r w:rsidRPr="00D96E79">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057F55AA" w14:textId="77777777" w:rsidR="0007496A" w:rsidRPr="00D96E79" w:rsidRDefault="0007496A" w:rsidP="005C2183">
            <w:pPr>
              <w:spacing w:line="256" w:lineRule="auto"/>
              <w:jc w:val="both"/>
              <w:rPr>
                <w:sz w:val="20"/>
                <w:szCs w:val="20"/>
                <w:lang w:eastAsia="en-US"/>
              </w:rPr>
            </w:pPr>
          </w:p>
        </w:tc>
      </w:tr>
      <w:tr w:rsidR="0007496A" w14:paraId="19ACAA54"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08AE366" w14:textId="77777777" w:rsidR="0007496A" w:rsidRPr="00D96E79" w:rsidRDefault="0007496A" w:rsidP="005C2183">
            <w:pPr>
              <w:spacing w:line="256" w:lineRule="auto"/>
              <w:rPr>
                <w:b/>
                <w:sz w:val="20"/>
                <w:szCs w:val="20"/>
                <w:lang w:eastAsia="en-US"/>
              </w:rPr>
            </w:pPr>
            <w:r w:rsidRPr="00D96E79">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B42A43C"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6A3717B" w14:textId="77777777" w:rsidR="0007496A" w:rsidRPr="00D96E79" w:rsidRDefault="0007496A" w:rsidP="005C2183">
            <w:pPr>
              <w:spacing w:line="256" w:lineRule="auto"/>
              <w:jc w:val="both"/>
              <w:rPr>
                <w:b/>
                <w:sz w:val="20"/>
                <w:szCs w:val="20"/>
                <w:lang w:eastAsia="en-US"/>
              </w:rPr>
            </w:pPr>
            <w:r w:rsidRPr="00D96E79">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574553CC"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cvičení</w:t>
            </w:r>
          </w:p>
        </w:tc>
      </w:tr>
      <w:tr w:rsidR="0007496A" w14:paraId="6443482B"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00F1D9A" w14:textId="77777777" w:rsidR="0007496A" w:rsidRPr="00D96E79" w:rsidRDefault="0007496A" w:rsidP="005C2183">
            <w:pPr>
              <w:spacing w:line="256" w:lineRule="auto"/>
              <w:rPr>
                <w:b/>
                <w:sz w:val="20"/>
                <w:szCs w:val="20"/>
                <w:lang w:eastAsia="en-US"/>
              </w:rPr>
            </w:pPr>
            <w:r w:rsidRPr="00D96E79">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2EEF628E" w14:textId="77777777" w:rsidR="0007496A" w:rsidRPr="00D96E79" w:rsidRDefault="0007496A" w:rsidP="005C2183">
            <w:pPr>
              <w:jc w:val="both"/>
              <w:rPr>
                <w:sz w:val="20"/>
                <w:szCs w:val="20"/>
                <w:lang w:eastAsia="en-US"/>
              </w:rPr>
            </w:pPr>
            <w:r w:rsidRPr="00D96E79">
              <w:rPr>
                <w:sz w:val="20"/>
                <w:szCs w:val="20"/>
                <w:lang w:eastAsia="en-US"/>
              </w:rPr>
              <w:t>Docházka – minimálně 80 %.</w:t>
            </w:r>
          </w:p>
          <w:p w14:paraId="30A4B19C" w14:textId="77777777" w:rsidR="0007496A" w:rsidRPr="00D96E79" w:rsidRDefault="0007496A" w:rsidP="005C2183">
            <w:pPr>
              <w:jc w:val="both"/>
              <w:rPr>
                <w:sz w:val="20"/>
                <w:szCs w:val="20"/>
                <w:lang w:eastAsia="en-US"/>
              </w:rPr>
            </w:pPr>
            <w:r w:rsidRPr="00D96E79">
              <w:rPr>
                <w:sz w:val="20"/>
                <w:szCs w:val="20"/>
                <w:lang w:eastAsia="en-US"/>
              </w:rPr>
              <w:t>Aktivní účast, vypracování a odevzdání všech domácích prací v termínu.</w:t>
            </w:r>
          </w:p>
          <w:p w14:paraId="393E8736" w14:textId="77777777" w:rsidR="0007496A" w:rsidRPr="00D96E79" w:rsidRDefault="0007496A" w:rsidP="005C2183">
            <w:pPr>
              <w:jc w:val="both"/>
              <w:rPr>
                <w:sz w:val="20"/>
                <w:szCs w:val="20"/>
                <w:lang w:eastAsia="en-US"/>
              </w:rPr>
            </w:pPr>
            <w:r w:rsidRPr="00D96E79">
              <w:rPr>
                <w:sz w:val="20"/>
                <w:szCs w:val="20"/>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 nemá nárok na zápočet a nepostupuje k ústní zkoušce.</w:t>
            </w:r>
          </w:p>
          <w:p w14:paraId="2ED5FEC8" w14:textId="77777777" w:rsidR="0007496A" w:rsidRPr="00D96E79" w:rsidRDefault="0007496A" w:rsidP="005C2183">
            <w:pPr>
              <w:jc w:val="both"/>
              <w:rPr>
                <w:sz w:val="20"/>
                <w:szCs w:val="20"/>
                <w:lang w:eastAsia="en-US"/>
              </w:rPr>
            </w:pPr>
            <w:r w:rsidRPr="00D96E79">
              <w:rPr>
                <w:sz w:val="20"/>
                <w:szCs w:val="20"/>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629C022A" w14:textId="77777777" w:rsidR="0007496A" w:rsidRPr="00D96E79" w:rsidRDefault="0007496A" w:rsidP="005C2183">
            <w:pPr>
              <w:jc w:val="both"/>
              <w:rPr>
                <w:sz w:val="20"/>
                <w:szCs w:val="20"/>
                <w:lang w:eastAsia="en-US"/>
              </w:rPr>
            </w:pPr>
            <w:r w:rsidRPr="00D96E79">
              <w:rPr>
                <w:sz w:val="20"/>
                <w:szCs w:val="20"/>
                <w:lang w:eastAsia="en-US"/>
              </w:rPr>
              <w:t>Ústní zkouška: Témata pro ústní zkoušku zadává vyučující.</w:t>
            </w:r>
          </w:p>
          <w:p w14:paraId="160BF85A" w14:textId="77777777" w:rsidR="0007496A" w:rsidRPr="00D96E79" w:rsidRDefault="0007496A" w:rsidP="005C2183">
            <w:pPr>
              <w:jc w:val="both"/>
              <w:rPr>
                <w:color w:val="1F497D"/>
                <w:sz w:val="20"/>
                <w:szCs w:val="20"/>
                <w:lang w:eastAsia="en-US"/>
              </w:rPr>
            </w:pPr>
            <w:r w:rsidRPr="00D96E79">
              <w:rPr>
                <w:sz w:val="20"/>
                <w:szCs w:val="20"/>
                <w:lang w:eastAsia="en-US"/>
              </w:rPr>
              <w:t xml:space="preserve">Povinností studenta je zaregistrovat se do online kurzu CJ8 v </w:t>
            </w:r>
            <w:proofErr w:type="spellStart"/>
            <w:r w:rsidRPr="00D96E79">
              <w:rPr>
                <w:sz w:val="20"/>
                <w:szCs w:val="20"/>
                <w:lang w:eastAsia="en-US"/>
              </w:rPr>
              <w:t>Moodlu</w:t>
            </w:r>
            <w:proofErr w:type="spellEnd"/>
            <w:r w:rsidRPr="00D96E79">
              <w:rPr>
                <w:sz w:val="20"/>
                <w:szCs w:val="20"/>
                <w:lang w:eastAsia="en-US"/>
              </w:rPr>
              <w:t>.</w:t>
            </w:r>
          </w:p>
        </w:tc>
      </w:tr>
      <w:tr w:rsidR="0007496A" w14:paraId="6FC4B36B" w14:textId="77777777" w:rsidTr="00BF4218">
        <w:trPr>
          <w:trHeight w:val="65"/>
        </w:trPr>
        <w:tc>
          <w:tcPr>
            <w:tcW w:w="9923" w:type="dxa"/>
            <w:gridSpan w:val="8"/>
            <w:tcBorders>
              <w:top w:val="nil"/>
              <w:left w:val="single" w:sz="4" w:space="0" w:color="auto"/>
              <w:bottom w:val="single" w:sz="4" w:space="0" w:color="auto"/>
              <w:right w:val="single" w:sz="4" w:space="0" w:color="auto"/>
            </w:tcBorders>
          </w:tcPr>
          <w:p w14:paraId="043491A9" w14:textId="77777777" w:rsidR="0007496A" w:rsidRPr="00D96E79" w:rsidRDefault="0007496A" w:rsidP="005C2183">
            <w:pPr>
              <w:spacing w:line="256" w:lineRule="auto"/>
              <w:jc w:val="both"/>
              <w:rPr>
                <w:sz w:val="20"/>
                <w:szCs w:val="20"/>
                <w:lang w:eastAsia="en-US"/>
              </w:rPr>
            </w:pPr>
          </w:p>
        </w:tc>
      </w:tr>
      <w:tr w:rsidR="0007496A" w14:paraId="528E15BD" w14:textId="77777777" w:rsidTr="00BF4218">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68240475" w14:textId="77777777" w:rsidR="0007496A" w:rsidRPr="00D96E79" w:rsidRDefault="0007496A" w:rsidP="005C2183">
            <w:pPr>
              <w:spacing w:line="256" w:lineRule="auto"/>
              <w:jc w:val="both"/>
              <w:rPr>
                <w:b/>
                <w:sz w:val="20"/>
                <w:szCs w:val="20"/>
                <w:lang w:eastAsia="en-US"/>
              </w:rPr>
            </w:pPr>
            <w:r w:rsidRPr="00D96E79">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48CBEE9F"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2C8C4819" w14:textId="77777777" w:rsidTr="00BF4218">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2FE4D48B" w14:textId="77777777" w:rsidR="0007496A" w:rsidRPr="00D96E79" w:rsidRDefault="0007496A" w:rsidP="005C2183">
            <w:pPr>
              <w:spacing w:line="256" w:lineRule="auto"/>
              <w:rPr>
                <w:b/>
                <w:sz w:val="20"/>
                <w:szCs w:val="20"/>
                <w:lang w:eastAsia="en-US"/>
              </w:rPr>
            </w:pPr>
            <w:r w:rsidRPr="00D96E79">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78BAAD03"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100 % </w:t>
            </w:r>
          </w:p>
        </w:tc>
      </w:tr>
      <w:tr w:rsidR="0007496A" w14:paraId="6BEB2F99"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CB6B23D" w14:textId="77777777" w:rsidR="0007496A" w:rsidRPr="00D96E79" w:rsidRDefault="0007496A" w:rsidP="005C2183">
            <w:pPr>
              <w:spacing w:line="256" w:lineRule="auto"/>
              <w:jc w:val="both"/>
              <w:rPr>
                <w:b/>
                <w:sz w:val="20"/>
                <w:szCs w:val="20"/>
                <w:lang w:eastAsia="en-US"/>
              </w:rPr>
            </w:pPr>
            <w:r w:rsidRPr="00D96E79">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27E088C2"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3981DF0C" w14:textId="77777777" w:rsidTr="00BF4218">
        <w:trPr>
          <w:trHeight w:val="72"/>
        </w:trPr>
        <w:tc>
          <w:tcPr>
            <w:tcW w:w="9923" w:type="dxa"/>
            <w:gridSpan w:val="8"/>
            <w:tcBorders>
              <w:top w:val="nil"/>
              <w:left w:val="single" w:sz="4" w:space="0" w:color="auto"/>
              <w:bottom w:val="single" w:sz="4" w:space="0" w:color="auto"/>
              <w:right w:val="single" w:sz="4" w:space="0" w:color="auto"/>
            </w:tcBorders>
          </w:tcPr>
          <w:p w14:paraId="388DF878" w14:textId="77777777" w:rsidR="0007496A" w:rsidRPr="00D96E79" w:rsidRDefault="0007496A" w:rsidP="005C2183">
            <w:pPr>
              <w:spacing w:line="256" w:lineRule="auto"/>
              <w:jc w:val="both"/>
              <w:rPr>
                <w:sz w:val="20"/>
                <w:szCs w:val="20"/>
                <w:lang w:eastAsia="en-US"/>
              </w:rPr>
            </w:pPr>
          </w:p>
        </w:tc>
      </w:tr>
      <w:tr w:rsidR="0007496A" w14:paraId="64766FD6"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656A5D4" w14:textId="77777777" w:rsidR="0007496A" w:rsidRPr="00D96E79" w:rsidRDefault="0007496A" w:rsidP="005C2183">
            <w:pPr>
              <w:spacing w:line="256" w:lineRule="auto"/>
              <w:jc w:val="both"/>
              <w:rPr>
                <w:b/>
                <w:sz w:val="20"/>
                <w:szCs w:val="20"/>
                <w:lang w:eastAsia="en-US"/>
              </w:rPr>
            </w:pPr>
            <w:r w:rsidRPr="00D96E79">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05248106" w14:textId="77777777" w:rsidR="0007496A" w:rsidRPr="00D96E79" w:rsidRDefault="0007496A" w:rsidP="005C2183">
            <w:pPr>
              <w:spacing w:line="256" w:lineRule="auto"/>
              <w:jc w:val="both"/>
              <w:rPr>
                <w:sz w:val="20"/>
                <w:szCs w:val="20"/>
                <w:lang w:eastAsia="en-US"/>
              </w:rPr>
            </w:pPr>
          </w:p>
        </w:tc>
      </w:tr>
      <w:tr w:rsidR="0007496A" w14:paraId="0285845B" w14:textId="77777777" w:rsidTr="00BF4218">
        <w:trPr>
          <w:trHeight w:val="1554"/>
        </w:trPr>
        <w:tc>
          <w:tcPr>
            <w:tcW w:w="9923" w:type="dxa"/>
            <w:gridSpan w:val="8"/>
            <w:tcBorders>
              <w:top w:val="nil"/>
              <w:left w:val="single" w:sz="4" w:space="0" w:color="auto"/>
              <w:bottom w:val="single" w:sz="12" w:space="0" w:color="auto"/>
              <w:right w:val="single" w:sz="4" w:space="0" w:color="auto"/>
            </w:tcBorders>
          </w:tcPr>
          <w:p w14:paraId="2EAD4879" w14:textId="77777777" w:rsidR="0007496A" w:rsidRPr="00D96E79" w:rsidRDefault="0007496A" w:rsidP="005C2183">
            <w:pPr>
              <w:spacing w:after="120"/>
              <w:jc w:val="both"/>
              <w:rPr>
                <w:sz w:val="20"/>
                <w:szCs w:val="20"/>
                <w:lang w:eastAsia="en-US"/>
              </w:rPr>
            </w:pPr>
            <w:r w:rsidRPr="00D96E79">
              <w:rPr>
                <w:sz w:val="20"/>
                <w:szCs w:val="20"/>
                <w:lang w:eastAsia="en-US"/>
              </w:rPr>
              <w:t xml:space="preserve">Studenti nastupují se znalostí jazyka na úrovni </w:t>
            </w:r>
            <w:proofErr w:type="spellStart"/>
            <w:r w:rsidRPr="00D96E79">
              <w:rPr>
                <w:sz w:val="20"/>
                <w:szCs w:val="20"/>
                <w:lang w:eastAsia="en-US"/>
              </w:rPr>
              <w:t>Intermediate</w:t>
            </w:r>
            <w:proofErr w:type="spellEnd"/>
            <w:r w:rsidRPr="00D96E79">
              <w:rPr>
                <w:sz w:val="20"/>
                <w:szCs w:val="20"/>
                <w:lang w:eastAsia="en-US"/>
              </w:rPr>
              <w:t xml:space="preserve"> B1 až B1+ a pokračují na úroveň B2. Předmět nabízí učivo </w:t>
            </w:r>
            <w:r w:rsidRPr="00D96E79">
              <w:rPr>
                <w:sz w:val="20"/>
                <w:szCs w:val="20"/>
                <w:lang w:eastAsia="en-US"/>
              </w:rPr>
              <w:br/>
              <w:t xml:space="preserve">k ovládnutí jazyka slovem i písmem tak, aby studenti zvládali plynulou komunikaci k osobním i společenským tématům. Pracuje se s aktivačními metodami formou dialogů a přehrávání rolí v zadaných situacích. Studenti také začínají pracovat </w:t>
            </w:r>
            <w:r w:rsidRPr="00D96E79">
              <w:rPr>
                <w:sz w:val="20"/>
                <w:szCs w:val="20"/>
                <w:lang w:eastAsia="en-US"/>
              </w:rPr>
              <w:br/>
              <w:t>s odbornými texty.</w:t>
            </w:r>
          </w:p>
          <w:p w14:paraId="6D2FC715" w14:textId="77777777" w:rsidR="00E56469" w:rsidRPr="00FB7BDD" w:rsidRDefault="00E56469" w:rsidP="00E56469">
            <w:pPr>
              <w:ind w:firstLine="352"/>
              <w:jc w:val="both"/>
              <w:rPr>
                <w:b/>
                <w:sz w:val="20"/>
                <w:szCs w:val="20"/>
                <w:lang w:eastAsia="en-US"/>
              </w:rPr>
            </w:pPr>
            <w:r w:rsidRPr="00FB7BDD">
              <w:rPr>
                <w:b/>
                <w:sz w:val="20"/>
                <w:szCs w:val="20"/>
                <w:lang w:eastAsia="en-US"/>
              </w:rPr>
              <w:t>Gramatika:</w:t>
            </w:r>
          </w:p>
          <w:p w14:paraId="5CF556D5" w14:textId="77777777" w:rsidR="00E56469" w:rsidRPr="00FB7BDD" w:rsidRDefault="00E56469" w:rsidP="00E56469">
            <w:pPr>
              <w:pStyle w:val="Odstavecseseznamem"/>
              <w:numPr>
                <w:ilvl w:val="0"/>
                <w:numId w:val="58"/>
              </w:numPr>
              <w:jc w:val="both"/>
              <w:rPr>
                <w:bCs/>
                <w:lang w:eastAsia="en-US"/>
              </w:rPr>
            </w:pPr>
            <w:r w:rsidRPr="00FB7BDD">
              <w:rPr>
                <w:bCs/>
                <w:lang w:eastAsia="en-US"/>
              </w:rPr>
              <w:t>Definující a ne-definující vztažné věty</w:t>
            </w:r>
          </w:p>
          <w:p w14:paraId="4B111101" w14:textId="77777777" w:rsidR="00E56469" w:rsidRPr="00FB7BDD" w:rsidRDefault="00E56469" w:rsidP="00E56469">
            <w:pPr>
              <w:pStyle w:val="Odstavecseseznamem"/>
              <w:numPr>
                <w:ilvl w:val="0"/>
                <w:numId w:val="58"/>
              </w:numPr>
              <w:jc w:val="both"/>
              <w:rPr>
                <w:bCs/>
                <w:lang w:eastAsia="en-US"/>
              </w:rPr>
            </w:pPr>
            <w:r w:rsidRPr="00FB7BDD">
              <w:rPr>
                <w:bCs/>
                <w:lang w:eastAsia="en-US"/>
              </w:rPr>
              <w:t>Modální slovesa s odkazem do minulosti</w:t>
            </w:r>
          </w:p>
          <w:p w14:paraId="68C63538" w14:textId="77777777" w:rsidR="00E56469" w:rsidRPr="00FB7BDD" w:rsidRDefault="00E56469" w:rsidP="00E56469">
            <w:pPr>
              <w:pStyle w:val="Odstavecseseznamem"/>
              <w:numPr>
                <w:ilvl w:val="0"/>
                <w:numId w:val="58"/>
              </w:numPr>
              <w:jc w:val="both"/>
              <w:rPr>
                <w:bCs/>
                <w:lang w:eastAsia="en-US"/>
              </w:rPr>
            </w:pPr>
            <w:r w:rsidRPr="00FB7BDD">
              <w:rPr>
                <w:bCs/>
                <w:lang w:eastAsia="en-US"/>
              </w:rPr>
              <w:t>Frázová slovesa</w:t>
            </w:r>
          </w:p>
          <w:p w14:paraId="16F487BA" w14:textId="77777777" w:rsidR="00E56469" w:rsidRPr="00FB7BDD" w:rsidRDefault="00E56469" w:rsidP="00E56469">
            <w:pPr>
              <w:ind w:firstLine="352"/>
              <w:jc w:val="both"/>
              <w:rPr>
                <w:b/>
                <w:sz w:val="20"/>
                <w:szCs w:val="20"/>
                <w:lang w:eastAsia="en-US"/>
              </w:rPr>
            </w:pPr>
            <w:r w:rsidRPr="00FB7BDD">
              <w:rPr>
                <w:b/>
                <w:sz w:val="20"/>
                <w:szCs w:val="20"/>
                <w:lang w:eastAsia="en-US"/>
              </w:rPr>
              <w:t>Slovní zásoba:</w:t>
            </w:r>
          </w:p>
          <w:p w14:paraId="3E07B101" w14:textId="77777777" w:rsidR="00E56469" w:rsidRPr="00FB7BDD" w:rsidRDefault="00E56469" w:rsidP="00E56469">
            <w:pPr>
              <w:pStyle w:val="Odstavecseseznamem"/>
              <w:numPr>
                <w:ilvl w:val="0"/>
                <w:numId w:val="59"/>
              </w:numPr>
              <w:jc w:val="both"/>
              <w:rPr>
                <w:bCs/>
                <w:lang w:eastAsia="en-US"/>
              </w:rPr>
            </w:pPr>
            <w:r w:rsidRPr="00FB7BDD">
              <w:rPr>
                <w:bCs/>
                <w:lang w:eastAsia="en-US"/>
              </w:rPr>
              <w:t>Představení a zábava v médiích</w:t>
            </w:r>
          </w:p>
          <w:p w14:paraId="481E4350" w14:textId="77777777" w:rsidR="00E56469" w:rsidRPr="00FB7BDD" w:rsidRDefault="00E56469" w:rsidP="00E56469">
            <w:pPr>
              <w:pStyle w:val="Odstavecseseznamem"/>
              <w:numPr>
                <w:ilvl w:val="0"/>
                <w:numId w:val="59"/>
              </w:numPr>
              <w:jc w:val="both"/>
              <w:rPr>
                <w:bCs/>
                <w:lang w:eastAsia="en-US"/>
              </w:rPr>
            </w:pPr>
            <w:r w:rsidRPr="00FB7BDD">
              <w:rPr>
                <w:bCs/>
                <w:lang w:eastAsia="en-US"/>
              </w:rPr>
              <w:t>Popis minulých událostí a chování lidí</w:t>
            </w:r>
          </w:p>
          <w:p w14:paraId="4C0926A2" w14:textId="77777777" w:rsidR="00E56469" w:rsidRPr="00FB7BDD" w:rsidRDefault="00E56469" w:rsidP="00E56469">
            <w:pPr>
              <w:pStyle w:val="Odstavecseseznamem"/>
              <w:numPr>
                <w:ilvl w:val="0"/>
                <w:numId w:val="59"/>
              </w:numPr>
              <w:spacing w:after="120"/>
              <w:rPr>
                <w:bCs/>
                <w:lang w:eastAsia="en-US"/>
              </w:rPr>
            </w:pPr>
            <w:r w:rsidRPr="00FB7BDD">
              <w:rPr>
                <w:bCs/>
                <w:lang w:eastAsia="en-US"/>
              </w:rPr>
              <w:t>Neobyčejná zaměstnání</w:t>
            </w:r>
          </w:p>
          <w:p w14:paraId="28ACA6BE" w14:textId="77777777" w:rsidR="0007496A" w:rsidRPr="00D96E79" w:rsidRDefault="0007496A" w:rsidP="005C2183">
            <w:pPr>
              <w:jc w:val="both"/>
              <w:rPr>
                <w:sz w:val="20"/>
                <w:szCs w:val="20"/>
                <w:lang w:eastAsia="en-US"/>
              </w:rPr>
            </w:pPr>
            <w:r w:rsidRPr="00D96E79">
              <w:rPr>
                <w:sz w:val="20"/>
                <w:szCs w:val="20"/>
                <w:lang w:eastAsia="en-US"/>
              </w:rPr>
              <w:t xml:space="preserve">Student postupně získá schopnost bezproblémové komunikace a vyjadřování se k rozmanitým tématům, schopnost porozumění komplexním textům a nadále rozvíjí gramatiku a slovní zásobu jazyka směrem k úrovni </w:t>
            </w:r>
            <w:proofErr w:type="spellStart"/>
            <w:r w:rsidRPr="00D96E79">
              <w:rPr>
                <w:sz w:val="20"/>
                <w:szCs w:val="20"/>
                <w:lang w:eastAsia="en-US"/>
              </w:rPr>
              <w:t>upper</w:t>
            </w:r>
            <w:proofErr w:type="spellEnd"/>
            <w:r w:rsidRPr="00D96E79">
              <w:rPr>
                <w:sz w:val="20"/>
                <w:szCs w:val="20"/>
                <w:lang w:eastAsia="en-US"/>
              </w:rPr>
              <w:t xml:space="preserve"> </w:t>
            </w:r>
            <w:proofErr w:type="spellStart"/>
            <w:r w:rsidRPr="00D96E79">
              <w:rPr>
                <w:sz w:val="20"/>
                <w:szCs w:val="20"/>
                <w:lang w:eastAsia="en-US"/>
              </w:rPr>
              <w:t>intermediate</w:t>
            </w:r>
            <w:proofErr w:type="spellEnd"/>
            <w:r w:rsidRPr="00D96E79">
              <w:rPr>
                <w:sz w:val="20"/>
                <w:szCs w:val="20"/>
                <w:lang w:eastAsia="en-US"/>
              </w:rPr>
              <w:t xml:space="preserve"> B2.</w:t>
            </w:r>
          </w:p>
        </w:tc>
      </w:tr>
      <w:tr w:rsidR="0007496A" w14:paraId="13AFE9BC" w14:textId="77777777" w:rsidTr="00BF4218">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5733512A" w14:textId="77777777" w:rsidR="0007496A" w:rsidRPr="00D96E79" w:rsidRDefault="0007496A" w:rsidP="005C2183">
            <w:pPr>
              <w:spacing w:line="256" w:lineRule="auto"/>
              <w:jc w:val="both"/>
              <w:rPr>
                <w:sz w:val="20"/>
                <w:szCs w:val="20"/>
                <w:lang w:eastAsia="en-US"/>
              </w:rPr>
            </w:pPr>
            <w:r w:rsidRPr="00D96E79">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66BD9FFF" w14:textId="77777777" w:rsidR="0007496A" w:rsidRPr="00D96E79" w:rsidRDefault="0007496A" w:rsidP="005C2183">
            <w:pPr>
              <w:spacing w:line="256" w:lineRule="auto"/>
              <w:jc w:val="both"/>
              <w:rPr>
                <w:sz w:val="20"/>
                <w:szCs w:val="20"/>
                <w:lang w:eastAsia="en-US"/>
              </w:rPr>
            </w:pPr>
          </w:p>
        </w:tc>
      </w:tr>
      <w:tr w:rsidR="0007496A" w14:paraId="02D4143A" w14:textId="77777777" w:rsidTr="00BF4218">
        <w:trPr>
          <w:trHeight w:val="1497"/>
        </w:trPr>
        <w:tc>
          <w:tcPr>
            <w:tcW w:w="9923" w:type="dxa"/>
            <w:gridSpan w:val="8"/>
            <w:tcBorders>
              <w:top w:val="nil"/>
              <w:left w:val="single" w:sz="4" w:space="0" w:color="auto"/>
              <w:bottom w:val="single" w:sz="4" w:space="0" w:color="auto"/>
              <w:right w:val="single" w:sz="4" w:space="0" w:color="auto"/>
            </w:tcBorders>
          </w:tcPr>
          <w:p w14:paraId="5EA67A95" w14:textId="77777777" w:rsidR="0007496A" w:rsidRPr="00D96E79" w:rsidRDefault="0007496A" w:rsidP="005C2183">
            <w:pPr>
              <w:rPr>
                <w:b/>
                <w:sz w:val="20"/>
                <w:szCs w:val="20"/>
                <w:lang w:eastAsia="en-US"/>
              </w:rPr>
            </w:pPr>
            <w:r w:rsidRPr="00D96E79">
              <w:rPr>
                <w:b/>
                <w:sz w:val="20"/>
                <w:szCs w:val="20"/>
                <w:lang w:eastAsia="en-US"/>
              </w:rPr>
              <w:t>Povinná:</w:t>
            </w:r>
          </w:p>
          <w:p w14:paraId="33B98331" w14:textId="77777777" w:rsidR="0007496A" w:rsidRPr="00D96E79" w:rsidRDefault="0007496A" w:rsidP="005C2183">
            <w:pPr>
              <w:rPr>
                <w:sz w:val="20"/>
                <w:szCs w:val="20"/>
                <w:lang w:eastAsia="en-US"/>
              </w:rPr>
            </w:pPr>
            <w:r w:rsidRPr="00D96E79">
              <w:rPr>
                <w:sz w:val="20"/>
                <w:szCs w:val="20"/>
                <w:lang w:eastAsia="en-US"/>
              </w:rPr>
              <w:t xml:space="preserve">ROGERS, </w:t>
            </w:r>
            <w:proofErr w:type="spellStart"/>
            <w:r w:rsidRPr="00D96E79">
              <w:rPr>
                <w:sz w:val="20"/>
                <w:szCs w:val="20"/>
                <w:lang w:eastAsia="en-US"/>
              </w:rPr>
              <w:t>Mickey</w:t>
            </w:r>
            <w:proofErr w:type="spellEnd"/>
            <w:r w:rsidRPr="00D96E79">
              <w:rPr>
                <w:sz w:val="20"/>
                <w:szCs w:val="20"/>
                <w:lang w:eastAsia="en-US"/>
              </w:rPr>
              <w:t xml:space="preserve"> et al. 2014. </w:t>
            </w:r>
            <w:r w:rsidRPr="00D96E79">
              <w:rPr>
                <w:i/>
                <w:iCs/>
                <w:sz w:val="20"/>
                <w:szCs w:val="20"/>
                <w:lang w:eastAsia="en-US"/>
              </w:rPr>
              <w:t xml:space="preserve">Open Mind </w:t>
            </w:r>
            <w:proofErr w:type="spellStart"/>
            <w:r w:rsidRPr="00D96E79">
              <w:rPr>
                <w:i/>
                <w:iCs/>
                <w:sz w:val="20"/>
                <w:szCs w:val="20"/>
                <w:lang w:eastAsia="en-US"/>
              </w:rPr>
              <w:t>Intermediate</w:t>
            </w:r>
            <w:proofErr w:type="spellEnd"/>
            <w:r w:rsidRPr="00D96E79">
              <w:rPr>
                <w:sz w:val="20"/>
                <w:szCs w:val="20"/>
                <w:lang w:eastAsia="en-US"/>
              </w:rPr>
              <w:t xml:space="preserve">. London. ISBN 9780230458307. </w:t>
            </w:r>
          </w:p>
          <w:p w14:paraId="6EEAB934" w14:textId="4854A284" w:rsidR="0007496A" w:rsidRPr="00D96E79" w:rsidRDefault="0007496A" w:rsidP="005C2183">
            <w:pPr>
              <w:jc w:val="both"/>
              <w:rPr>
                <w:sz w:val="20"/>
                <w:szCs w:val="20"/>
                <w:lang w:eastAsia="en-US"/>
              </w:rPr>
            </w:pPr>
            <w:r w:rsidRPr="00D96E79">
              <w:rPr>
                <w:sz w:val="20"/>
                <w:szCs w:val="20"/>
                <w:lang w:eastAsia="en-US"/>
              </w:rPr>
              <w:t xml:space="preserve">ROGERS, </w:t>
            </w:r>
            <w:proofErr w:type="spellStart"/>
            <w:r w:rsidRPr="00D96E79">
              <w:rPr>
                <w:sz w:val="20"/>
                <w:szCs w:val="20"/>
                <w:lang w:eastAsia="en-US"/>
              </w:rPr>
              <w:t>Mickey</w:t>
            </w:r>
            <w:proofErr w:type="spellEnd"/>
            <w:r w:rsidRPr="00D96E79">
              <w:rPr>
                <w:sz w:val="20"/>
                <w:szCs w:val="20"/>
                <w:lang w:eastAsia="en-US"/>
              </w:rPr>
              <w:t xml:space="preserve"> et al. </w:t>
            </w:r>
            <w:r w:rsidRPr="00D96E79">
              <w:rPr>
                <w:i/>
                <w:iCs/>
                <w:sz w:val="20"/>
                <w:szCs w:val="20"/>
                <w:lang w:eastAsia="en-US"/>
              </w:rPr>
              <w:t xml:space="preserve">Open Mind </w:t>
            </w:r>
            <w:proofErr w:type="spellStart"/>
            <w:r w:rsidRPr="00D96E79">
              <w:rPr>
                <w:i/>
                <w:iCs/>
                <w:sz w:val="20"/>
                <w:szCs w:val="20"/>
                <w:lang w:eastAsia="en-US"/>
              </w:rPr>
              <w:t>Intermediate</w:t>
            </w:r>
            <w:proofErr w:type="spellEnd"/>
            <w:r w:rsidRPr="00D96E79">
              <w:rPr>
                <w:i/>
                <w:iCs/>
                <w:sz w:val="20"/>
                <w:szCs w:val="20"/>
                <w:lang w:eastAsia="en-US"/>
              </w:rPr>
              <w:t xml:space="preserve"> </w:t>
            </w:r>
            <w:proofErr w:type="spellStart"/>
            <w:r w:rsidRPr="00D96E79">
              <w:rPr>
                <w:i/>
                <w:iCs/>
                <w:sz w:val="20"/>
                <w:szCs w:val="20"/>
                <w:lang w:eastAsia="en-US"/>
              </w:rPr>
              <w:t>Workbook</w:t>
            </w:r>
            <w:proofErr w:type="spellEnd"/>
            <w:r w:rsidRPr="00D96E79">
              <w:rPr>
                <w:sz w:val="20"/>
                <w:szCs w:val="20"/>
                <w:lang w:eastAsia="en-US"/>
              </w:rPr>
              <w:t xml:space="preserve">. London. </w:t>
            </w:r>
            <w:r w:rsidR="00567E84" w:rsidRPr="0072793C">
              <w:rPr>
                <w:sz w:val="20"/>
                <w:szCs w:val="20"/>
                <w:lang w:eastAsia="en-US"/>
              </w:rPr>
              <w:t xml:space="preserve">ISBN </w:t>
            </w:r>
            <w:r w:rsidR="00567E84" w:rsidRPr="00D07327">
              <w:rPr>
                <w:sz w:val="20"/>
                <w:szCs w:val="20"/>
                <w:lang w:eastAsia="en-US"/>
              </w:rPr>
              <w:t>9780230458390</w:t>
            </w:r>
            <w:r w:rsidRPr="00D96E79">
              <w:rPr>
                <w:sz w:val="20"/>
                <w:szCs w:val="20"/>
                <w:lang w:eastAsia="en-US"/>
              </w:rPr>
              <w:t>.</w:t>
            </w:r>
          </w:p>
          <w:p w14:paraId="3DCFE7E4" w14:textId="77777777" w:rsidR="0007496A" w:rsidRPr="00D96E79" w:rsidRDefault="0007496A" w:rsidP="005C2183">
            <w:pPr>
              <w:rPr>
                <w:b/>
                <w:sz w:val="20"/>
                <w:szCs w:val="20"/>
                <w:lang w:eastAsia="en-US"/>
              </w:rPr>
            </w:pPr>
            <w:r w:rsidRPr="00D96E79">
              <w:rPr>
                <w:b/>
                <w:sz w:val="20"/>
                <w:szCs w:val="20"/>
                <w:lang w:eastAsia="en-US"/>
              </w:rPr>
              <w:t xml:space="preserve">Doporučená: </w:t>
            </w:r>
          </w:p>
          <w:p w14:paraId="6BFFF429" w14:textId="0AF7C214" w:rsidR="0007496A" w:rsidRPr="00D96E79" w:rsidRDefault="0007496A" w:rsidP="005C2183">
            <w:pPr>
              <w:rPr>
                <w:sz w:val="20"/>
                <w:szCs w:val="20"/>
                <w:lang w:eastAsia="en-US"/>
              </w:rPr>
            </w:pPr>
            <w:proofErr w:type="spellStart"/>
            <w:r w:rsidRPr="00D96E79">
              <w:rPr>
                <w:sz w:val="20"/>
                <w:szCs w:val="20"/>
                <w:lang w:eastAsia="en-US"/>
              </w:rPr>
              <w:t>McCARTY</w:t>
            </w:r>
            <w:proofErr w:type="spellEnd"/>
            <w:r w:rsidRPr="00D96E79">
              <w:rPr>
                <w:sz w:val="20"/>
                <w:szCs w:val="20"/>
                <w:lang w:eastAsia="en-US"/>
              </w:rPr>
              <w:t xml:space="preserve">, </w:t>
            </w:r>
            <w:proofErr w:type="spellStart"/>
            <w:r w:rsidRPr="00D96E79">
              <w:rPr>
                <w:sz w:val="20"/>
                <w:szCs w:val="20"/>
                <w:lang w:eastAsia="en-US"/>
              </w:rPr>
              <w:t>O'Dell</w:t>
            </w:r>
            <w:proofErr w:type="spellEnd"/>
            <w:r w:rsidRPr="00D96E79">
              <w:rPr>
                <w:sz w:val="20"/>
                <w:szCs w:val="20"/>
                <w:lang w:eastAsia="en-US"/>
              </w:rPr>
              <w:t xml:space="preserve">.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Vocabulary</w:t>
            </w:r>
            <w:proofErr w:type="spellEnd"/>
            <w:r w:rsidRPr="00D96E79">
              <w:rPr>
                <w:i/>
                <w:iCs/>
                <w:sz w:val="20"/>
                <w:szCs w:val="20"/>
                <w:lang w:eastAsia="en-US"/>
              </w:rPr>
              <w:t xml:space="preserve"> in </w:t>
            </w:r>
            <w:r w:rsidR="001B1924" w:rsidRPr="00D96E79">
              <w:rPr>
                <w:i/>
                <w:iCs/>
                <w:sz w:val="20"/>
                <w:szCs w:val="20"/>
                <w:lang w:eastAsia="en-US"/>
              </w:rPr>
              <w:t xml:space="preserve">Use, </w:t>
            </w:r>
            <w:proofErr w:type="spellStart"/>
            <w:r w:rsidR="001B1924"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Intermdiate</w:t>
            </w:r>
            <w:proofErr w:type="spellEnd"/>
            <w:r w:rsidRPr="00D96E79">
              <w:rPr>
                <w:i/>
                <w:iCs/>
                <w:sz w:val="20"/>
                <w:szCs w:val="20"/>
                <w:lang w:eastAsia="en-US"/>
              </w:rPr>
              <w:t xml:space="preserve"> and </w:t>
            </w:r>
            <w:proofErr w:type="spellStart"/>
            <w:r w:rsidRPr="00D96E79">
              <w:rPr>
                <w:i/>
                <w:iCs/>
                <w:sz w:val="20"/>
                <w:szCs w:val="20"/>
                <w:lang w:eastAsia="en-US"/>
              </w:rPr>
              <w:t>Advanced</w:t>
            </w:r>
            <w:proofErr w:type="spellEnd"/>
            <w:r w:rsidRPr="00D96E79">
              <w:rPr>
                <w:sz w:val="20"/>
                <w:szCs w:val="20"/>
                <w:lang w:eastAsia="en-US"/>
              </w:rPr>
              <w:t>. CUP.</w:t>
            </w:r>
          </w:p>
          <w:p w14:paraId="5546BD08" w14:textId="77777777" w:rsidR="0007496A" w:rsidRPr="00D96E79" w:rsidRDefault="0007496A" w:rsidP="005C2183">
            <w:pPr>
              <w:rPr>
                <w:sz w:val="20"/>
                <w:szCs w:val="20"/>
                <w:lang w:eastAsia="en-US"/>
              </w:rPr>
            </w:pPr>
            <w:r w:rsidRPr="00D96E79">
              <w:rPr>
                <w:sz w:val="20"/>
                <w:szCs w:val="20"/>
                <w:lang w:eastAsia="en-US"/>
              </w:rPr>
              <w:t xml:space="preserve">MURPHY, Raymond. 2015.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In Use.</w:t>
            </w:r>
            <w:r w:rsidRPr="00D96E79">
              <w:rPr>
                <w:sz w:val="20"/>
                <w:szCs w:val="20"/>
                <w:lang w:eastAsia="en-US"/>
              </w:rPr>
              <w:t xml:space="preserve"> CUP. ISBN 9781107539334.</w:t>
            </w:r>
          </w:p>
          <w:p w14:paraId="15CECABA" w14:textId="77777777" w:rsidR="0007496A" w:rsidRPr="00D96E79" w:rsidRDefault="0007496A" w:rsidP="005C2183">
            <w:pPr>
              <w:jc w:val="both"/>
              <w:rPr>
                <w:sz w:val="20"/>
                <w:szCs w:val="20"/>
                <w:lang w:eastAsia="en-US"/>
              </w:rPr>
            </w:pPr>
            <w:r w:rsidRPr="00D96E79">
              <w:rPr>
                <w:sz w:val="20"/>
                <w:szCs w:val="20"/>
                <w:lang w:eastAsia="en-US"/>
              </w:rPr>
              <w:t xml:space="preserve">THOMSON, A. J., MARTINET, A. V. </w:t>
            </w:r>
            <w:proofErr w:type="spellStart"/>
            <w:r w:rsidRPr="00D96E79">
              <w:rPr>
                <w:i/>
                <w:iCs/>
                <w:sz w:val="20"/>
                <w:szCs w:val="20"/>
                <w:lang w:eastAsia="en-US"/>
              </w:rPr>
              <w:t>Exercises</w:t>
            </w:r>
            <w:proofErr w:type="spellEnd"/>
            <w:r w:rsidRPr="00D96E79">
              <w:rPr>
                <w:i/>
                <w:iCs/>
                <w:sz w:val="20"/>
                <w:szCs w:val="20"/>
                <w:lang w:eastAsia="en-US"/>
              </w:rPr>
              <w:t xml:space="preserve"> 1,2.</w:t>
            </w:r>
          </w:p>
          <w:p w14:paraId="39440DD9" w14:textId="77777777" w:rsidR="0007496A" w:rsidRPr="00D96E79" w:rsidRDefault="0007496A" w:rsidP="005C2183">
            <w:pPr>
              <w:spacing w:line="256" w:lineRule="auto"/>
              <w:jc w:val="both"/>
              <w:rPr>
                <w:sz w:val="20"/>
                <w:szCs w:val="20"/>
                <w:lang w:eastAsia="en-US"/>
              </w:rPr>
            </w:pPr>
            <w:r w:rsidRPr="00D96E79">
              <w:rPr>
                <w:sz w:val="20"/>
                <w:szCs w:val="20"/>
                <w:lang w:eastAsia="en-US"/>
              </w:rPr>
              <w:t xml:space="preserve">WATCYN-JONES, P., JOHNSTON, O. </w:t>
            </w:r>
            <w:r w:rsidRPr="00D96E79">
              <w:rPr>
                <w:i/>
                <w:iCs/>
                <w:sz w:val="20"/>
                <w:szCs w:val="20"/>
                <w:lang w:eastAsia="en-US"/>
              </w:rPr>
              <w:t xml:space="preserve">Test </w:t>
            </w:r>
            <w:proofErr w:type="spellStart"/>
            <w:r w:rsidRPr="00D96E79">
              <w:rPr>
                <w:i/>
                <w:iCs/>
                <w:sz w:val="20"/>
                <w:szCs w:val="20"/>
                <w:lang w:eastAsia="en-US"/>
              </w:rPr>
              <w:t>Your</w:t>
            </w:r>
            <w:proofErr w:type="spellEnd"/>
            <w:r w:rsidRPr="00D96E79">
              <w:rPr>
                <w:i/>
                <w:iCs/>
                <w:sz w:val="20"/>
                <w:szCs w:val="20"/>
                <w:lang w:eastAsia="en-US"/>
              </w:rPr>
              <w:t xml:space="preserve"> </w:t>
            </w:r>
            <w:proofErr w:type="spellStart"/>
            <w:r w:rsidRPr="00D96E79">
              <w:rPr>
                <w:i/>
                <w:iCs/>
                <w:sz w:val="20"/>
                <w:szCs w:val="20"/>
                <w:lang w:eastAsia="en-US"/>
              </w:rPr>
              <w:t>Vocabulary</w:t>
            </w:r>
            <w:proofErr w:type="spellEnd"/>
            <w:r w:rsidRPr="00D96E79">
              <w:rPr>
                <w:i/>
                <w:iCs/>
                <w:sz w:val="20"/>
                <w:szCs w:val="20"/>
                <w:lang w:eastAsia="en-US"/>
              </w:rPr>
              <w:t xml:space="preserve"> 3,4.</w:t>
            </w:r>
          </w:p>
        </w:tc>
      </w:tr>
    </w:tbl>
    <w:p w14:paraId="1D18B91C" w14:textId="77777777" w:rsidR="0007496A" w:rsidRDefault="0007496A" w:rsidP="0007496A"/>
    <w:p w14:paraId="588217F4" w14:textId="77777777" w:rsidR="0007496A" w:rsidRDefault="0007496A" w:rsidP="0007496A"/>
    <w:p w14:paraId="11DDBFA3" w14:textId="77777777" w:rsidR="0007496A" w:rsidRDefault="0007496A" w:rsidP="0007496A"/>
    <w:p w14:paraId="030D9B72" w14:textId="77777777" w:rsidR="0007496A" w:rsidRDefault="0007496A" w:rsidP="0007496A"/>
    <w:p w14:paraId="3C1125FA" w14:textId="77777777" w:rsidR="0007496A" w:rsidRDefault="0007496A" w:rsidP="0007496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60B57D56" w14:textId="77777777" w:rsidTr="00BF4218">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8EABF30"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474FD3BE" w14:textId="77777777" w:rsidTr="00BF4218">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2D963179" w14:textId="77777777" w:rsidR="0007496A" w:rsidRPr="00D96E79" w:rsidRDefault="0007496A" w:rsidP="005C2183">
            <w:pPr>
              <w:spacing w:line="256" w:lineRule="auto"/>
              <w:jc w:val="both"/>
              <w:rPr>
                <w:b/>
                <w:sz w:val="20"/>
                <w:szCs w:val="20"/>
                <w:lang w:eastAsia="en-US"/>
              </w:rPr>
            </w:pPr>
            <w:r w:rsidRPr="00D96E79">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75F4B1A4" w14:textId="77777777" w:rsidR="0007496A" w:rsidRPr="00D96E79" w:rsidRDefault="0007496A" w:rsidP="005C2183">
            <w:pPr>
              <w:spacing w:line="256" w:lineRule="auto"/>
              <w:jc w:val="both"/>
              <w:rPr>
                <w:color w:val="1F497D"/>
                <w:sz w:val="20"/>
                <w:szCs w:val="20"/>
                <w:lang w:eastAsia="en-US"/>
              </w:rPr>
            </w:pPr>
            <w:r w:rsidRPr="00D96E79">
              <w:rPr>
                <w:sz w:val="20"/>
                <w:szCs w:val="20"/>
                <w:lang w:eastAsia="en-US"/>
              </w:rPr>
              <w:t xml:space="preserve">Angličtina – </w:t>
            </w:r>
            <w:proofErr w:type="spellStart"/>
            <w:r w:rsidRPr="00D96E79">
              <w:rPr>
                <w:sz w:val="20"/>
                <w:szCs w:val="20"/>
                <w:lang w:eastAsia="en-US"/>
              </w:rPr>
              <w:t>upper</w:t>
            </w:r>
            <w:proofErr w:type="spellEnd"/>
            <w:r w:rsidRPr="00D96E79">
              <w:rPr>
                <w:sz w:val="20"/>
                <w:szCs w:val="20"/>
                <w:lang w:eastAsia="en-US"/>
              </w:rPr>
              <w:t xml:space="preserve"> </w:t>
            </w:r>
            <w:proofErr w:type="spellStart"/>
            <w:r w:rsidRPr="00D96E79">
              <w:rPr>
                <w:sz w:val="20"/>
                <w:szCs w:val="20"/>
                <w:lang w:eastAsia="en-US"/>
              </w:rPr>
              <w:t>intermediate</w:t>
            </w:r>
            <w:proofErr w:type="spellEnd"/>
            <w:r w:rsidRPr="00D96E79">
              <w:rPr>
                <w:sz w:val="20"/>
                <w:szCs w:val="20"/>
                <w:lang w:eastAsia="en-US"/>
              </w:rPr>
              <w:t xml:space="preserve"> (9)</w:t>
            </w:r>
          </w:p>
        </w:tc>
      </w:tr>
      <w:tr w:rsidR="0007496A" w14:paraId="6C742BC1"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C7B00E8" w14:textId="77777777" w:rsidR="0007496A" w:rsidRPr="00D96E79" w:rsidRDefault="0007496A" w:rsidP="005C2183">
            <w:pPr>
              <w:spacing w:line="256" w:lineRule="auto"/>
              <w:rPr>
                <w:b/>
                <w:sz w:val="20"/>
                <w:szCs w:val="20"/>
                <w:lang w:eastAsia="en-US"/>
              </w:rPr>
            </w:pPr>
            <w:r w:rsidRPr="00D96E79">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5DE98CC" w14:textId="77777777" w:rsidR="0007496A" w:rsidRPr="00D96E79" w:rsidRDefault="0007496A" w:rsidP="005C2183">
            <w:pPr>
              <w:spacing w:line="256" w:lineRule="auto"/>
              <w:jc w:val="both"/>
              <w:rPr>
                <w:sz w:val="20"/>
                <w:szCs w:val="20"/>
                <w:lang w:eastAsia="en-US"/>
              </w:rPr>
            </w:pPr>
            <w:r w:rsidRPr="00D96E79">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98C61D" w14:textId="77777777" w:rsidR="0007496A" w:rsidRPr="00D96E79" w:rsidRDefault="0007496A" w:rsidP="005C2183">
            <w:pPr>
              <w:spacing w:line="256" w:lineRule="auto"/>
              <w:jc w:val="both"/>
              <w:rPr>
                <w:sz w:val="20"/>
                <w:szCs w:val="20"/>
                <w:lang w:eastAsia="en-US"/>
              </w:rPr>
            </w:pPr>
            <w:r w:rsidRPr="00D96E79">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3AF5380D" w14:textId="77777777" w:rsidR="0007496A" w:rsidRPr="00D96E79" w:rsidRDefault="0007496A" w:rsidP="005C2183">
            <w:pPr>
              <w:spacing w:line="256" w:lineRule="auto"/>
              <w:jc w:val="both"/>
              <w:rPr>
                <w:sz w:val="20"/>
                <w:szCs w:val="20"/>
                <w:lang w:eastAsia="en-US"/>
              </w:rPr>
            </w:pPr>
            <w:r w:rsidRPr="00D96E79">
              <w:rPr>
                <w:sz w:val="20"/>
                <w:szCs w:val="20"/>
                <w:lang w:eastAsia="en-US"/>
              </w:rPr>
              <w:t>1-3/ZS</w:t>
            </w:r>
          </w:p>
        </w:tc>
      </w:tr>
      <w:tr w:rsidR="0007496A" w14:paraId="256CFBA7"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FBF6D92" w14:textId="77777777" w:rsidR="0007496A" w:rsidRPr="00D96E79" w:rsidRDefault="0007496A" w:rsidP="005C2183">
            <w:pPr>
              <w:spacing w:line="256" w:lineRule="auto"/>
              <w:jc w:val="both"/>
              <w:rPr>
                <w:b/>
                <w:sz w:val="20"/>
                <w:szCs w:val="20"/>
                <w:lang w:eastAsia="en-US"/>
              </w:rPr>
            </w:pPr>
            <w:r w:rsidRPr="00D96E79">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DDB4797" w14:textId="77777777" w:rsidR="0007496A" w:rsidRPr="00D96E79" w:rsidRDefault="0007496A" w:rsidP="005C2183">
            <w:pPr>
              <w:spacing w:line="256" w:lineRule="auto"/>
              <w:jc w:val="both"/>
              <w:rPr>
                <w:color w:val="1F497D"/>
                <w:sz w:val="20"/>
                <w:szCs w:val="20"/>
                <w:lang w:eastAsia="en-US"/>
              </w:rPr>
            </w:pPr>
            <w:r w:rsidRPr="00D96E79">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056459E" w14:textId="77777777" w:rsidR="0007496A" w:rsidRPr="00D96E79" w:rsidRDefault="0007496A" w:rsidP="005C2183">
            <w:pPr>
              <w:spacing w:line="256" w:lineRule="auto"/>
              <w:jc w:val="both"/>
              <w:rPr>
                <w:b/>
                <w:sz w:val="20"/>
                <w:szCs w:val="20"/>
                <w:lang w:eastAsia="en-US"/>
              </w:rPr>
            </w:pPr>
            <w:r w:rsidRPr="00D96E79">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8B9AF78" w14:textId="77777777" w:rsidR="0007496A" w:rsidRPr="00D96E79" w:rsidRDefault="0007496A" w:rsidP="005C2183">
            <w:pPr>
              <w:spacing w:line="256" w:lineRule="auto"/>
              <w:jc w:val="both"/>
              <w:rPr>
                <w:sz w:val="20"/>
                <w:szCs w:val="20"/>
                <w:lang w:eastAsia="en-US"/>
              </w:rPr>
            </w:pPr>
            <w:r w:rsidRPr="00D96E79">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68D45BE" w14:textId="77777777" w:rsidR="0007496A" w:rsidRPr="00D96E79" w:rsidRDefault="0007496A" w:rsidP="005C2183">
            <w:pPr>
              <w:spacing w:line="256" w:lineRule="auto"/>
              <w:jc w:val="both"/>
              <w:rPr>
                <w:b/>
                <w:sz w:val="20"/>
                <w:szCs w:val="20"/>
                <w:lang w:eastAsia="en-US"/>
              </w:rPr>
            </w:pPr>
            <w:r w:rsidRPr="00D96E79">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14B957E0" w14:textId="77777777" w:rsidR="0007496A" w:rsidRPr="00D96E79" w:rsidRDefault="0007496A" w:rsidP="005C2183">
            <w:pPr>
              <w:spacing w:line="256" w:lineRule="auto"/>
              <w:jc w:val="both"/>
              <w:rPr>
                <w:sz w:val="20"/>
                <w:szCs w:val="20"/>
                <w:lang w:eastAsia="en-US"/>
              </w:rPr>
            </w:pPr>
            <w:r w:rsidRPr="00D96E79">
              <w:rPr>
                <w:sz w:val="20"/>
                <w:szCs w:val="20"/>
                <w:lang w:eastAsia="en-US"/>
              </w:rPr>
              <w:t>2</w:t>
            </w:r>
          </w:p>
        </w:tc>
      </w:tr>
      <w:tr w:rsidR="0007496A" w14:paraId="20762616"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0FEEFE3"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Prerekvizity, </w:t>
            </w:r>
            <w:proofErr w:type="spellStart"/>
            <w:r w:rsidRPr="00D96E79">
              <w:rPr>
                <w:b/>
                <w:sz w:val="20"/>
                <w:szCs w:val="20"/>
                <w:lang w:eastAsia="en-US"/>
              </w:rPr>
              <w:t>korekvizity</w:t>
            </w:r>
            <w:proofErr w:type="spellEnd"/>
            <w:r w:rsidRPr="00D96E79">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2F45B67A" w14:textId="77777777" w:rsidR="0007496A" w:rsidRPr="00D96E79" w:rsidRDefault="0007496A" w:rsidP="005C2183">
            <w:pPr>
              <w:spacing w:line="256" w:lineRule="auto"/>
              <w:jc w:val="both"/>
              <w:rPr>
                <w:sz w:val="20"/>
                <w:szCs w:val="20"/>
                <w:lang w:eastAsia="en-US"/>
              </w:rPr>
            </w:pPr>
          </w:p>
        </w:tc>
      </w:tr>
      <w:tr w:rsidR="0007496A" w14:paraId="4A14ED69"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F9FE392" w14:textId="77777777" w:rsidR="0007496A" w:rsidRPr="00D96E79" w:rsidRDefault="0007496A" w:rsidP="005C2183">
            <w:pPr>
              <w:spacing w:line="256" w:lineRule="auto"/>
              <w:rPr>
                <w:b/>
                <w:sz w:val="20"/>
                <w:szCs w:val="20"/>
                <w:lang w:eastAsia="en-US"/>
              </w:rPr>
            </w:pPr>
            <w:r w:rsidRPr="00D96E79">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3EA401D"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CAA7DEA" w14:textId="77777777" w:rsidR="0007496A" w:rsidRPr="00D96E79" w:rsidRDefault="0007496A" w:rsidP="005C2183">
            <w:pPr>
              <w:spacing w:line="256" w:lineRule="auto"/>
              <w:jc w:val="both"/>
              <w:rPr>
                <w:b/>
                <w:sz w:val="20"/>
                <w:szCs w:val="20"/>
                <w:lang w:eastAsia="en-US"/>
              </w:rPr>
            </w:pPr>
            <w:r w:rsidRPr="00D96E79">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23AD4AA2"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cvičení</w:t>
            </w:r>
          </w:p>
        </w:tc>
      </w:tr>
      <w:tr w:rsidR="0007496A" w14:paraId="559FEE81"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FE4B6B4" w14:textId="77777777" w:rsidR="0007496A" w:rsidRPr="00D96E79" w:rsidRDefault="0007496A" w:rsidP="005C2183">
            <w:pPr>
              <w:spacing w:line="256" w:lineRule="auto"/>
              <w:rPr>
                <w:b/>
                <w:sz w:val="20"/>
                <w:szCs w:val="20"/>
                <w:lang w:eastAsia="en-US"/>
              </w:rPr>
            </w:pPr>
            <w:r w:rsidRPr="00D96E79">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2441DDE6" w14:textId="77777777" w:rsidR="0007496A" w:rsidRPr="00D96E79" w:rsidRDefault="0007496A" w:rsidP="005C2183">
            <w:pPr>
              <w:jc w:val="both"/>
              <w:rPr>
                <w:sz w:val="20"/>
                <w:szCs w:val="20"/>
                <w:lang w:eastAsia="en-US"/>
              </w:rPr>
            </w:pPr>
            <w:r w:rsidRPr="00D96E79">
              <w:rPr>
                <w:sz w:val="20"/>
                <w:szCs w:val="20"/>
                <w:lang w:eastAsia="en-US"/>
              </w:rPr>
              <w:t>Docházka – minimálně 80 %.</w:t>
            </w:r>
          </w:p>
          <w:p w14:paraId="0DEA977A" w14:textId="77777777" w:rsidR="0007496A" w:rsidRPr="00D96E79" w:rsidRDefault="0007496A" w:rsidP="005C2183">
            <w:pPr>
              <w:jc w:val="both"/>
              <w:rPr>
                <w:sz w:val="20"/>
                <w:szCs w:val="20"/>
                <w:lang w:eastAsia="en-US"/>
              </w:rPr>
            </w:pPr>
            <w:r w:rsidRPr="00D96E79">
              <w:rPr>
                <w:sz w:val="20"/>
                <w:szCs w:val="20"/>
                <w:lang w:eastAsia="en-US"/>
              </w:rPr>
              <w:t>Aktivní účast, vypracování a odevzdání všech domácích prací v termínu.</w:t>
            </w:r>
          </w:p>
          <w:p w14:paraId="7BC1CB67" w14:textId="77777777" w:rsidR="0007496A" w:rsidRPr="00D96E79" w:rsidRDefault="0007496A" w:rsidP="005C2183">
            <w:pPr>
              <w:jc w:val="both"/>
              <w:rPr>
                <w:sz w:val="20"/>
                <w:szCs w:val="20"/>
                <w:lang w:eastAsia="en-US"/>
              </w:rPr>
            </w:pPr>
            <w:r w:rsidRPr="00D96E79">
              <w:rPr>
                <w:sz w:val="20"/>
                <w:szCs w:val="20"/>
                <w:lang w:eastAsia="en-US"/>
              </w:rPr>
              <w:t>Prezentace v hodině s doprovodnými materiály v dohodnutém termínu (hodnocena na minimum 60 %).</w:t>
            </w:r>
          </w:p>
          <w:p w14:paraId="54A53570" w14:textId="77777777" w:rsidR="0007496A" w:rsidRPr="00D96E79" w:rsidRDefault="0007496A" w:rsidP="005C2183">
            <w:pPr>
              <w:jc w:val="both"/>
              <w:rPr>
                <w:sz w:val="20"/>
                <w:szCs w:val="20"/>
                <w:lang w:eastAsia="en-US"/>
              </w:rPr>
            </w:pPr>
            <w:r w:rsidRPr="00D96E79">
              <w:rPr>
                <w:sz w:val="20"/>
                <w:szCs w:val="20"/>
                <w:lang w:eastAsia="en-US"/>
              </w:rPr>
              <w:t>Průběžný dílčí test a závěrečný zápočtový test (aritmetický průměr výsledků obou testů na minimum 60 %).</w:t>
            </w:r>
          </w:p>
          <w:p w14:paraId="60FFEFD0" w14:textId="77777777" w:rsidR="0007496A" w:rsidRPr="00D96E79" w:rsidRDefault="0007496A" w:rsidP="005C2183">
            <w:pPr>
              <w:jc w:val="both"/>
              <w:rPr>
                <w:color w:val="1F497D"/>
                <w:sz w:val="20"/>
                <w:szCs w:val="20"/>
                <w:lang w:eastAsia="en-US"/>
              </w:rPr>
            </w:pPr>
            <w:r w:rsidRPr="00D96E79">
              <w:rPr>
                <w:sz w:val="20"/>
                <w:szCs w:val="20"/>
                <w:lang w:eastAsia="en-US"/>
              </w:rPr>
              <w:t xml:space="preserve">Povinností studenta je zaregistrovat se do online kurzu CJ9 v </w:t>
            </w:r>
            <w:proofErr w:type="spellStart"/>
            <w:r w:rsidRPr="00D96E79">
              <w:rPr>
                <w:sz w:val="20"/>
                <w:szCs w:val="20"/>
                <w:lang w:eastAsia="en-US"/>
              </w:rPr>
              <w:t>Moodlu</w:t>
            </w:r>
            <w:proofErr w:type="spellEnd"/>
            <w:r w:rsidRPr="00D96E79">
              <w:rPr>
                <w:sz w:val="20"/>
                <w:szCs w:val="20"/>
                <w:lang w:eastAsia="en-US"/>
              </w:rPr>
              <w:t>.</w:t>
            </w:r>
          </w:p>
        </w:tc>
      </w:tr>
      <w:tr w:rsidR="0007496A" w14:paraId="1E16867E" w14:textId="77777777" w:rsidTr="00BF4218">
        <w:trPr>
          <w:trHeight w:val="162"/>
        </w:trPr>
        <w:tc>
          <w:tcPr>
            <w:tcW w:w="9923" w:type="dxa"/>
            <w:gridSpan w:val="8"/>
            <w:tcBorders>
              <w:top w:val="nil"/>
              <w:left w:val="single" w:sz="4" w:space="0" w:color="auto"/>
              <w:bottom w:val="single" w:sz="4" w:space="0" w:color="auto"/>
              <w:right w:val="single" w:sz="4" w:space="0" w:color="auto"/>
            </w:tcBorders>
          </w:tcPr>
          <w:p w14:paraId="738DB2F0" w14:textId="77777777" w:rsidR="0007496A" w:rsidRPr="00D96E79" w:rsidRDefault="0007496A" w:rsidP="005C2183">
            <w:pPr>
              <w:spacing w:line="256" w:lineRule="auto"/>
              <w:jc w:val="both"/>
              <w:rPr>
                <w:sz w:val="20"/>
                <w:szCs w:val="20"/>
                <w:lang w:eastAsia="en-US"/>
              </w:rPr>
            </w:pPr>
          </w:p>
        </w:tc>
      </w:tr>
      <w:tr w:rsidR="0007496A" w14:paraId="301C09C3" w14:textId="77777777" w:rsidTr="00BF4218">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6132596D" w14:textId="77777777" w:rsidR="0007496A" w:rsidRPr="00D96E79" w:rsidRDefault="0007496A" w:rsidP="005C2183">
            <w:pPr>
              <w:spacing w:line="256" w:lineRule="auto"/>
              <w:jc w:val="both"/>
              <w:rPr>
                <w:b/>
                <w:sz w:val="20"/>
                <w:szCs w:val="20"/>
                <w:lang w:eastAsia="en-US"/>
              </w:rPr>
            </w:pPr>
            <w:r w:rsidRPr="00D96E79">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639D99A4"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6E04938F" w14:textId="77777777" w:rsidTr="00BF4218">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3EAF47DF" w14:textId="77777777" w:rsidR="0007496A" w:rsidRPr="00D96E79" w:rsidRDefault="0007496A" w:rsidP="005C2183">
            <w:pPr>
              <w:spacing w:line="256" w:lineRule="auto"/>
              <w:rPr>
                <w:b/>
                <w:sz w:val="20"/>
                <w:szCs w:val="20"/>
                <w:lang w:eastAsia="en-US"/>
              </w:rPr>
            </w:pPr>
            <w:r w:rsidRPr="00D96E79">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6564FB2B"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100 % </w:t>
            </w:r>
          </w:p>
        </w:tc>
      </w:tr>
      <w:tr w:rsidR="0007496A" w14:paraId="4411A3B4"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09DC737" w14:textId="77777777" w:rsidR="0007496A" w:rsidRPr="00D96E79" w:rsidRDefault="0007496A" w:rsidP="005C2183">
            <w:pPr>
              <w:spacing w:line="256" w:lineRule="auto"/>
              <w:jc w:val="both"/>
              <w:rPr>
                <w:b/>
                <w:sz w:val="20"/>
                <w:szCs w:val="20"/>
                <w:lang w:eastAsia="en-US"/>
              </w:rPr>
            </w:pPr>
            <w:r w:rsidRPr="00D96E79">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7FF062F7"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74C1DA1B" w14:textId="77777777" w:rsidTr="00BF4218">
        <w:trPr>
          <w:trHeight w:val="180"/>
        </w:trPr>
        <w:tc>
          <w:tcPr>
            <w:tcW w:w="9923" w:type="dxa"/>
            <w:gridSpan w:val="8"/>
            <w:tcBorders>
              <w:top w:val="nil"/>
              <w:left w:val="single" w:sz="4" w:space="0" w:color="auto"/>
              <w:bottom w:val="single" w:sz="4" w:space="0" w:color="auto"/>
              <w:right w:val="single" w:sz="4" w:space="0" w:color="auto"/>
            </w:tcBorders>
          </w:tcPr>
          <w:p w14:paraId="73C20189" w14:textId="77777777" w:rsidR="0007496A" w:rsidRPr="00D96E79" w:rsidRDefault="0007496A" w:rsidP="005C2183">
            <w:pPr>
              <w:spacing w:line="256" w:lineRule="auto"/>
              <w:jc w:val="both"/>
              <w:rPr>
                <w:sz w:val="20"/>
                <w:szCs w:val="20"/>
                <w:lang w:eastAsia="en-US"/>
              </w:rPr>
            </w:pPr>
          </w:p>
        </w:tc>
      </w:tr>
      <w:tr w:rsidR="0007496A" w14:paraId="7C6A82B6"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BD92908" w14:textId="77777777" w:rsidR="0007496A" w:rsidRPr="00D96E79" w:rsidRDefault="0007496A" w:rsidP="005C2183">
            <w:pPr>
              <w:spacing w:line="256" w:lineRule="auto"/>
              <w:jc w:val="both"/>
              <w:rPr>
                <w:b/>
                <w:sz w:val="20"/>
                <w:szCs w:val="20"/>
                <w:lang w:eastAsia="en-US"/>
              </w:rPr>
            </w:pPr>
            <w:r w:rsidRPr="00D96E79">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6507EF0C" w14:textId="77777777" w:rsidR="0007496A" w:rsidRPr="00D96E79" w:rsidRDefault="0007496A" w:rsidP="005C2183">
            <w:pPr>
              <w:spacing w:line="256" w:lineRule="auto"/>
              <w:jc w:val="both"/>
              <w:rPr>
                <w:sz w:val="20"/>
                <w:szCs w:val="20"/>
                <w:lang w:eastAsia="en-US"/>
              </w:rPr>
            </w:pPr>
          </w:p>
        </w:tc>
      </w:tr>
      <w:tr w:rsidR="0007496A" w14:paraId="7DACC282" w14:textId="77777777" w:rsidTr="00BF4218">
        <w:trPr>
          <w:trHeight w:val="1554"/>
        </w:trPr>
        <w:tc>
          <w:tcPr>
            <w:tcW w:w="9923" w:type="dxa"/>
            <w:gridSpan w:val="8"/>
            <w:tcBorders>
              <w:top w:val="nil"/>
              <w:left w:val="single" w:sz="4" w:space="0" w:color="auto"/>
              <w:bottom w:val="single" w:sz="12" w:space="0" w:color="auto"/>
              <w:right w:val="single" w:sz="4" w:space="0" w:color="auto"/>
            </w:tcBorders>
          </w:tcPr>
          <w:p w14:paraId="1D257AC7" w14:textId="06640D8C" w:rsidR="0007496A" w:rsidRPr="00D96E79" w:rsidRDefault="0007496A" w:rsidP="005C2183">
            <w:pPr>
              <w:spacing w:after="120"/>
              <w:jc w:val="both"/>
              <w:rPr>
                <w:sz w:val="20"/>
                <w:szCs w:val="20"/>
                <w:lang w:eastAsia="en-US"/>
              </w:rPr>
            </w:pPr>
            <w:r w:rsidRPr="00D96E79">
              <w:rPr>
                <w:sz w:val="20"/>
                <w:szCs w:val="20"/>
                <w:lang w:eastAsia="en-US"/>
              </w:rPr>
              <w:t xml:space="preserve">Cílem předmětu je rozvíjet u studentů ovládnutí jazyka slovem i písmem tak, aby umožňoval bezproblémovou plynulou komunikaci k osobním i společenským tématům (úspěchy, oslavy a festivaly, </w:t>
            </w:r>
            <w:r w:rsidR="003728A3" w:rsidRPr="00D96E79">
              <w:rPr>
                <w:sz w:val="20"/>
                <w:szCs w:val="20"/>
                <w:lang w:eastAsia="en-US"/>
              </w:rPr>
              <w:t>politika…) a některým</w:t>
            </w:r>
            <w:r w:rsidRPr="00D96E79">
              <w:rPr>
                <w:sz w:val="20"/>
                <w:szCs w:val="20"/>
                <w:lang w:eastAsia="en-US"/>
              </w:rPr>
              <w:t xml:space="preserve"> odborným tématům na jazykové úrovni </w:t>
            </w:r>
            <w:proofErr w:type="spellStart"/>
            <w:r w:rsidRPr="00D96E79">
              <w:rPr>
                <w:sz w:val="20"/>
                <w:szCs w:val="20"/>
                <w:lang w:eastAsia="en-US"/>
              </w:rPr>
              <w:t>upper-intermediate</w:t>
            </w:r>
            <w:proofErr w:type="spellEnd"/>
            <w:r w:rsidRPr="00D96E79">
              <w:rPr>
                <w:sz w:val="20"/>
                <w:szCs w:val="20"/>
                <w:lang w:eastAsia="en-US"/>
              </w:rPr>
              <w:t>, B2.</w:t>
            </w:r>
          </w:p>
          <w:p w14:paraId="2516442D" w14:textId="77777777" w:rsidR="008B2401" w:rsidRPr="00FB7BDD" w:rsidRDefault="008B2401" w:rsidP="008B2401">
            <w:pPr>
              <w:ind w:firstLine="352"/>
              <w:jc w:val="both"/>
              <w:rPr>
                <w:b/>
                <w:sz w:val="20"/>
                <w:szCs w:val="20"/>
                <w:lang w:eastAsia="en-US"/>
              </w:rPr>
            </w:pPr>
            <w:r w:rsidRPr="00FB7BDD">
              <w:rPr>
                <w:b/>
                <w:sz w:val="20"/>
                <w:szCs w:val="20"/>
                <w:lang w:eastAsia="en-US"/>
              </w:rPr>
              <w:t>Gramatika:</w:t>
            </w:r>
          </w:p>
          <w:p w14:paraId="6242388E" w14:textId="77777777" w:rsidR="008B2401" w:rsidRPr="00FB7BDD" w:rsidRDefault="008B2401" w:rsidP="008B2401">
            <w:pPr>
              <w:pStyle w:val="Odstavecseseznamem"/>
              <w:numPr>
                <w:ilvl w:val="0"/>
                <w:numId w:val="60"/>
              </w:numPr>
              <w:jc w:val="both"/>
              <w:rPr>
                <w:bCs/>
                <w:lang w:eastAsia="en-US"/>
              </w:rPr>
            </w:pPr>
            <w:r w:rsidRPr="00FB7BDD">
              <w:rPr>
                <w:bCs/>
                <w:lang w:eastAsia="en-US"/>
              </w:rPr>
              <w:t>Vyjadřování se o minulosti, minulé časy</w:t>
            </w:r>
          </w:p>
          <w:p w14:paraId="218080FF" w14:textId="77777777" w:rsidR="008B2401" w:rsidRPr="00FB7BDD" w:rsidRDefault="008B2401" w:rsidP="008B2401">
            <w:pPr>
              <w:pStyle w:val="Odstavecseseznamem"/>
              <w:numPr>
                <w:ilvl w:val="0"/>
                <w:numId w:val="60"/>
              </w:numPr>
              <w:jc w:val="both"/>
              <w:rPr>
                <w:bCs/>
                <w:lang w:eastAsia="en-US"/>
              </w:rPr>
            </w:pPr>
            <w:proofErr w:type="spellStart"/>
            <w:r w:rsidRPr="00FB7BDD">
              <w:rPr>
                <w:bCs/>
                <w:lang w:eastAsia="en-US"/>
              </w:rPr>
              <w:t>Would</w:t>
            </w:r>
            <w:proofErr w:type="spellEnd"/>
            <w:r w:rsidRPr="00FB7BDD">
              <w:rPr>
                <w:bCs/>
                <w:lang w:eastAsia="en-US"/>
              </w:rPr>
              <w:t xml:space="preserve">, </w:t>
            </w:r>
            <w:proofErr w:type="spellStart"/>
            <w:r w:rsidRPr="00FB7BDD">
              <w:rPr>
                <w:bCs/>
                <w:lang w:eastAsia="en-US"/>
              </w:rPr>
              <w:t>used</w:t>
            </w:r>
            <w:proofErr w:type="spellEnd"/>
            <w:r w:rsidRPr="00FB7BDD">
              <w:rPr>
                <w:bCs/>
                <w:lang w:eastAsia="en-US"/>
              </w:rPr>
              <w:t xml:space="preserve"> to, </w:t>
            </w:r>
            <w:proofErr w:type="spellStart"/>
            <w:r w:rsidRPr="00FB7BDD">
              <w:rPr>
                <w:bCs/>
                <w:lang w:eastAsia="en-US"/>
              </w:rPr>
              <w:t>be</w:t>
            </w:r>
            <w:proofErr w:type="spellEnd"/>
            <w:r w:rsidRPr="00FB7BDD">
              <w:rPr>
                <w:bCs/>
                <w:lang w:eastAsia="en-US"/>
              </w:rPr>
              <w:t xml:space="preserve"> + </w:t>
            </w:r>
            <w:proofErr w:type="spellStart"/>
            <w:r w:rsidRPr="00FB7BDD">
              <w:rPr>
                <w:bCs/>
                <w:lang w:eastAsia="en-US"/>
              </w:rPr>
              <w:t>always</w:t>
            </w:r>
            <w:proofErr w:type="spellEnd"/>
            <w:r w:rsidRPr="00FB7BDD">
              <w:rPr>
                <w:bCs/>
                <w:lang w:eastAsia="en-US"/>
              </w:rPr>
              <w:t xml:space="preserve"> + </w:t>
            </w:r>
            <w:proofErr w:type="spellStart"/>
            <w:r w:rsidRPr="00FB7BDD">
              <w:rPr>
                <w:bCs/>
                <w:lang w:eastAsia="en-US"/>
              </w:rPr>
              <w:t>ing</w:t>
            </w:r>
            <w:proofErr w:type="spellEnd"/>
          </w:p>
          <w:p w14:paraId="59E16F35" w14:textId="77777777" w:rsidR="008B2401" w:rsidRPr="00FB7BDD" w:rsidRDefault="008B2401" w:rsidP="008B2401">
            <w:pPr>
              <w:pStyle w:val="Odstavecseseznamem"/>
              <w:numPr>
                <w:ilvl w:val="0"/>
                <w:numId w:val="60"/>
              </w:numPr>
              <w:jc w:val="both"/>
              <w:rPr>
                <w:bCs/>
                <w:lang w:eastAsia="en-US"/>
              </w:rPr>
            </w:pPr>
            <w:r w:rsidRPr="00FB7BDD">
              <w:rPr>
                <w:bCs/>
                <w:lang w:eastAsia="en-US"/>
              </w:rPr>
              <w:t>Slovesa statická a dynamická</w:t>
            </w:r>
          </w:p>
          <w:p w14:paraId="3874236A" w14:textId="77777777" w:rsidR="008B2401" w:rsidRPr="00FB7BDD" w:rsidRDefault="008B2401" w:rsidP="008B2401">
            <w:pPr>
              <w:pStyle w:val="Odstavecseseznamem"/>
              <w:numPr>
                <w:ilvl w:val="0"/>
                <w:numId w:val="60"/>
              </w:numPr>
              <w:jc w:val="both"/>
              <w:rPr>
                <w:bCs/>
                <w:lang w:eastAsia="en-US"/>
              </w:rPr>
            </w:pPr>
            <w:proofErr w:type="spellStart"/>
            <w:r w:rsidRPr="00FB7BDD">
              <w:rPr>
                <w:bCs/>
                <w:lang w:eastAsia="en-US"/>
              </w:rPr>
              <w:t>Komparativa</w:t>
            </w:r>
            <w:proofErr w:type="spellEnd"/>
          </w:p>
          <w:p w14:paraId="5A7F6735" w14:textId="77777777" w:rsidR="008B2401" w:rsidRPr="00FB7BDD" w:rsidRDefault="008B2401" w:rsidP="008B2401">
            <w:pPr>
              <w:pStyle w:val="Odstavecseseznamem"/>
              <w:numPr>
                <w:ilvl w:val="0"/>
                <w:numId w:val="60"/>
              </w:numPr>
              <w:jc w:val="both"/>
              <w:rPr>
                <w:bCs/>
                <w:lang w:eastAsia="en-US"/>
              </w:rPr>
            </w:pPr>
            <w:r w:rsidRPr="00FB7BDD">
              <w:rPr>
                <w:bCs/>
                <w:lang w:eastAsia="en-US"/>
              </w:rPr>
              <w:t>Nepřímá řeč s užitím modálních sloves a předminulého času</w:t>
            </w:r>
          </w:p>
          <w:p w14:paraId="64A743F4" w14:textId="77777777" w:rsidR="008B2401" w:rsidRPr="00FB7BDD" w:rsidRDefault="008B2401" w:rsidP="008B2401">
            <w:pPr>
              <w:ind w:firstLine="352"/>
              <w:jc w:val="both"/>
              <w:rPr>
                <w:b/>
                <w:sz w:val="20"/>
                <w:szCs w:val="20"/>
                <w:lang w:eastAsia="en-US"/>
              </w:rPr>
            </w:pPr>
            <w:r w:rsidRPr="00FB7BDD">
              <w:rPr>
                <w:b/>
                <w:sz w:val="20"/>
                <w:szCs w:val="20"/>
                <w:lang w:eastAsia="en-US"/>
              </w:rPr>
              <w:t>Slovní zásoba:</w:t>
            </w:r>
          </w:p>
          <w:p w14:paraId="7FE6D076" w14:textId="77777777" w:rsidR="008B2401" w:rsidRPr="00FB7BDD" w:rsidRDefault="008B2401" w:rsidP="008B2401">
            <w:pPr>
              <w:pStyle w:val="Odstavecseseznamem"/>
              <w:numPr>
                <w:ilvl w:val="0"/>
                <w:numId w:val="61"/>
              </w:numPr>
              <w:jc w:val="both"/>
              <w:rPr>
                <w:bCs/>
                <w:lang w:eastAsia="en-US"/>
              </w:rPr>
            </w:pPr>
            <w:r w:rsidRPr="00FB7BDD">
              <w:rPr>
                <w:bCs/>
                <w:lang w:eastAsia="en-US"/>
              </w:rPr>
              <w:t>Osobní identita</w:t>
            </w:r>
          </w:p>
          <w:p w14:paraId="54D8437D" w14:textId="77777777" w:rsidR="008B2401" w:rsidRPr="00FB7BDD" w:rsidRDefault="008B2401" w:rsidP="008B2401">
            <w:pPr>
              <w:pStyle w:val="Odstavecseseznamem"/>
              <w:numPr>
                <w:ilvl w:val="0"/>
                <w:numId w:val="61"/>
              </w:numPr>
              <w:jc w:val="both"/>
              <w:rPr>
                <w:bCs/>
                <w:lang w:eastAsia="en-US"/>
              </w:rPr>
            </w:pPr>
            <w:r w:rsidRPr="00FB7BDD">
              <w:rPr>
                <w:bCs/>
                <w:lang w:eastAsia="en-US"/>
              </w:rPr>
              <w:t>Globalizace</w:t>
            </w:r>
          </w:p>
          <w:p w14:paraId="07A1FFBC" w14:textId="77777777" w:rsidR="008B2401" w:rsidRPr="00FB7BDD" w:rsidRDefault="008B2401" w:rsidP="008B2401">
            <w:pPr>
              <w:pStyle w:val="Odstavecseseznamem"/>
              <w:numPr>
                <w:ilvl w:val="0"/>
                <w:numId w:val="61"/>
              </w:numPr>
              <w:jc w:val="both"/>
              <w:rPr>
                <w:bCs/>
                <w:lang w:eastAsia="en-US"/>
              </w:rPr>
            </w:pPr>
            <w:r w:rsidRPr="00FB7BDD">
              <w:rPr>
                <w:bCs/>
                <w:lang w:eastAsia="en-US"/>
              </w:rPr>
              <w:t>Celebrity, životy slavných</w:t>
            </w:r>
          </w:p>
          <w:p w14:paraId="22F8EFB7" w14:textId="0092F2D7" w:rsidR="0007496A" w:rsidRPr="00FB7BDD" w:rsidRDefault="008B2401" w:rsidP="008B2401">
            <w:pPr>
              <w:pStyle w:val="Odstavecseseznamem"/>
              <w:numPr>
                <w:ilvl w:val="0"/>
                <w:numId w:val="61"/>
              </w:numPr>
              <w:spacing w:after="120"/>
              <w:rPr>
                <w:bCs/>
                <w:lang w:eastAsia="en-US"/>
              </w:rPr>
            </w:pPr>
            <w:r w:rsidRPr="00FB7BDD">
              <w:rPr>
                <w:bCs/>
                <w:lang w:eastAsia="en-US"/>
              </w:rPr>
              <w:t>Práce a kariéra</w:t>
            </w:r>
          </w:p>
          <w:p w14:paraId="4310FC53" w14:textId="77777777" w:rsidR="0007496A" w:rsidRPr="00D96E79" w:rsidRDefault="0007496A" w:rsidP="005C2183">
            <w:pPr>
              <w:jc w:val="both"/>
              <w:rPr>
                <w:sz w:val="20"/>
                <w:szCs w:val="20"/>
                <w:lang w:eastAsia="en-US"/>
              </w:rPr>
            </w:pPr>
            <w:r w:rsidRPr="00D96E79">
              <w:rPr>
                <w:sz w:val="20"/>
                <w:szCs w:val="20"/>
                <w:lang w:eastAsia="en-US"/>
              </w:rPr>
              <w:t>Po absolvování předmětu je student schopen volně komunikovat na témata osobní, společenská a některá vybraná odborná témata. Dále prohlubovat dovednost čtení a porozumění odborným textům. Orientovat se ve všech běžných gramatických strukturách a zvládá jejich bezproblémové užití, přidává se orientace i v problémových oblastech jazyka na úrovni B2.</w:t>
            </w:r>
          </w:p>
        </w:tc>
      </w:tr>
      <w:tr w:rsidR="0007496A" w14:paraId="409A2495" w14:textId="77777777" w:rsidTr="00BF4218">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67AEE491" w14:textId="77777777" w:rsidR="0007496A" w:rsidRPr="00D96E79" w:rsidRDefault="0007496A" w:rsidP="005C2183">
            <w:pPr>
              <w:spacing w:line="256" w:lineRule="auto"/>
              <w:jc w:val="both"/>
              <w:rPr>
                <w:sz w:val="20"/>
                <w:szCs w:val="20"/>
                <w:lang w:eastAsia="en-US"/>
              </w:rPr>
            </w:pPr>
            <w:r w:rsidRPr="00D96E79">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3B838BE2" w14:textId="77777777" w:rsidR="0007496A" w:rsidRPr="00D96E79" w:rsidRDefault="0007496A" w:rsidP="005C2183">
            <w:pPr>
              <w:spacing w:line="256" w:lineRule="auto"/>
              <w:jc w:val="both"/>
              <w:rPr>
                <w:sz w:val="20"/>
                <w:szCs w:val="20"/>
                <w:lang w:eastAsia="en-US"/>
              </w:rPr>
            </w:pPr>
          </w:p>
        </w:tc>
      </w:tr>
      <w:tr w:rsidR="0007496A" w14:paraId="4109C371" w14:textId="77777777" w:rsidTr="00BF4218">
        <w:trPr>
          <w:trHeight w:val="1497"/>
        </w:trPr>
        <w:tc>
          <w:tcPr>
            <w:tcW w:w="9923" w:type="dxa"/>
            <w:gridSpan w:val="8"/>
            <w:tcBorders>
              <w:top w:val="nil"/>
              <w:left w:val="single" w:sz="4" w:space="0" w:color="auto"/>
              <w:bottom w:val="single" w:sz="4" w:space="0" w:color="auto"/>
              <w:right w:val="single" w:sz="4" w:space="0" w:color="auto"/>
            </w:tcBorders>
          </w:tcPr>
          <w:p w14:paraId="747A4CE8" w14:textId="77777777" w:rsidR="0007496A" w:rsidRPr="00D96E79" w:rsidRDefault="0007496A" w:rsidP="005C2183">
            <w:pPr>
              <w:rPr>
                <w:b/>
                <w:sz w:val="20"/>
                <w:szCs w:val="20"/>
                <w:lang w:eastAsia="en-US"/>
              </w:rPr>
            </w:pPr>
            <w:r w:rsidRPr="00D96E79">
              <w:rPr>
                <w:b/>
                <w:sz w:val="20"/>
                <w:szCs w:val="20"/>
                <w:lang w:eastAsia="en-US"/>
              </w:rPr>
              <w:t>Povinná:</w:t>
            </w:r>
          </w:p>
          <w:p w14:paraId="12E545E3" w14:textId="77777777" w:rsidR="0007496A" w:rsidRPr="00D96E79" w:rsidRDefault="0007496A" w:rsidP="005C2183">
            <w:pPr>
              <w:rPr>
                <w:sz w:val="20"/>
                <w:szCs w:val="20"/>
                <w:lang w:eastAsia="en-US"/>
              </w:rPr>
            </w:pPr>
            <w:r w:rsidRPr="00D96E79">
              <w:rPr>
                <w:sz w:val="20"/>
                <w:szCs w:val="20"/>
                <w:lang w:eastAsia="en-US"/>
              </w:rPr>
              <w:t xml:space="preserve">OSBORN, Anna.2015. </w:t>
            </w:r>
            <w:r w:rsidRPr="00D96E79">
              <w:rPr>
                <w:i/>
                <w:iCs/>
                <w:sz w:val="20"/>
                <w:szCs w:val="20"/>
                <w:lang w:eastAsia="en-US"/>
              </w:rPr>
              <w:t xml:space="preserve">Open Mind </w:t>
            </w:r>
            <w:proofErr w:type="spellStart"/>
            <w:r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i/>
                <w:iCs/>
                <w:sz w:val="20"/>
                <w:szCs w:val="20"/>
                <w:lang w:eastAsia="en-US"/>
              </w:rPr>
              <w:t xml:space="preserve"> </w:t>
            </w:r>
            <w:proofErr w:type="spellStart"/>
            <w:r w:rsidRPr="00D96E79">
              <w:rPr>
                <w:i/>
                <w:iCs/>
                <w:sz w:val="20"/>
                <w:szCs w:val="20"/>
                <w:lang w:eastAsia="en-US"/>
              </w:rPr>
              <w:t>Workbook</w:t>
            </w:r>
            <w:proofErr w:type="spellEnd"/>
            <w:r w:rsidRPr="00D96E79">
              <w:rPr>
                <w:sz w:val="20"/>
                <w:szCs w:val="20"/>
                <w:lang w:eastAsia="en-US"/>
              </w:rPr>
              <w:t xml:space="preserve">. London. ISBN 9780230458406. </w:t>
            </w:r>
          </w:p>
          <w:p w14:paraId="00B6D4A2" w14:textId="77777777" w:rsidR="0007496A" w:rsidRPr="00D96E79" w:rsidRDefault="0007496A" w:rsidP="005C2183">
            <w:pPr>
              <w:rPr>
                <w:sz w:val="20"/>
                <w:szCs w:val="20"/>
                <w:lang w:eastAsia="en-US"/>
              </w:rPr>
            </w:pPr>
            <w:r w:rsidRPr="00D96E79">
              <w:rPr>
                <w:sz w:val="20"/>
                <w:szCs w:val="20"/>
                <w:lang w:eastAsia="en-US"/>
              </w:rPr>
              <w:t xml:space="preserve">ROGERS, </w:t>
            </w:r>
            <w:proofErr w:type="spellStart"/>
            <w:r w:rsidRPr="00D96E79">
              <w:rPr>
                <w:sz w:val="20"/>
                <w:szCs w:val="20"/>
                <w:lang w:eastAsia="en-US"/>
              </w:rPr>
              <w:t>Mickey</w:t>
            </w:r>
            <w:proofErr w:type="spellEnd"/>
            <w:r w:rsidRPr="00D96E79">
              <w:rPr>
                <w:sz w:val="20"/>
                <w:szCs w:val="20"/>
                <w:lang w:eastAsia="en-US"/>
              </w:rPr>
              <w:t xml:space="preserve"> et al. 2015. </w:t>
            </w:r>
            <w:r w:rsidRPr="00D96E79">
              <w:rPr>
                <w:i/>
                <w:iCs/>
                <w:sz w:val="20"/>
                <w:szCs w:val="20"/>
                <w:lang w:eastAsia="en-US"/>
              </w:rPr>
              <w:t xml:space="preserve">Open Mind </w:t>
            </w:r>
            <w:proofErr w:type="spellStart"/>
            <w:r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sz w:val="20"/>
                <w:szCs w:val="20"/>
                <w:lang w:eastAsia="en-US"/>
              </w:rPr>
              <w:t xml:space="preserve">. London. ISBN 9780230458253. </w:t>
            </w:r>
          </w:p>
          <w:p w14:paraId="0108030D" w14:textId="77777777" w:rsidR="0007496A" w:rsidRPr="00D96E79" w:rsidRDefault="0007496A" w:rsidP="005C2183">
            <w:pPr>
              <w:rPr>
                <w:b/>
                <w:sz w:val="20"/>
                <w:szCs w:val="20"/>
                <w:lang w:eastAsia="en-US"/>
              </w:rPr>
            </w:pPr>
            <w:r w:rsidRPr="00D96E79">
              <w:rPr>
                <w:b/>
                <w:sz w:val="20"/>
                <w:szCs w:val="20"/>
                <w:lang w:eastAsia="en-US"/>
              </w:rPr>
              <w:t xml:space="preserve">Doporučená: </w:t>
            </w:r>
          </w:p>
          <w:p w14:paraId="32E12ABC" w14:textId="77777777" w:rsidR="003A7F71" w:rsidRDefault="0007496A" w:rsidP="005C2183">
            <w:pPr>
              <w:rPr>
                <w:sz w:val="20"/>
                <w:szCs w:val="20"/>
                <w:lang w:eastAsia="en-US"/>
              </w:rPr>
            </w:pPr>
            <w:r w:rsidRPr="00D96E79">
              <w:rPr>
                <w:sz w:val="20"/>
                <w:szCs w:val="20"/>
                <w:lang w:eastAsia="en-US"/>
              </w:rPr>
              <w:t xml:space="preserve">HASHEMI, Luise. 2012.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in Use: </w:t>
            </w:r>
            <w:proofErr w:type="spellStart"/>
            <w:r w:rsidRPr="00D96E79">
              <w:rPr>
                <w:i/>
                <w:iCs/>
                <w:sz w:val="20"/>
                <w:szCs w:val="20"/>
                <w:lang w:eastAsia="en-US"/>
              </w:rPr>
              <w:t>Supplementary</w:t>
            </w:r>
            <w:proofErr w:type="spellEnd"/>
            <w:r w:rsidRPr="00D96E79">
              <w:rPr>
                <w:i/>
                <w:iCs/>
                <w:sz w:val="20"/>
                <w:szCs w:val="20"/>
                <w:lang w:eastAsia="en-US"/>
              </w:rPr>
              <w:t xml:space="preserve"> </w:t>
            </w:r>
            <w:proofErr w:type="spellStart"/>
            <w:r w:rsidRPr="00D96E79">
              <w:rPr>
                <w:i/>
                <w:iCs/>
                <w:sz w:val="20"/>
                <w:szCs w:val="20"/>
                <w:lang w:eastAsia="en-US"/>
              </w:rPr>
              <w:t>Exercises</w:t>
            </w:r>
            <w:proofErr w:type="spellEnd"/>
            <w:r w:rsidRPr="00D96E79">
              <w:rPr>
                <w:i/>
                <w:iCs/>
                <w:sz w:val="20"/>
                <w:szCs w:val="20"/>
                <w:lang w:eastAsia="en-US"/>
              </w:rPr>
              <w:t xml:space="preserve">, </w:t>
            </w:r>
            <w:proofErr w:type="spellStart"/>
            <w:r w:rsidRPr="00D96E79">
              <w:rPr>
                <w:i/>
                <w:iCs/>
                <w:sz w:val="20"/>
                <w:szCs w:val="20"/>
                <w:lang w:eastAsia="en-US"/>
              </w:rPr>
              <w:t>With</w:t>
            </w:r>
            <w:proofErr w:type="spellEnd"/>
            <w:r w:rsidRPr="00D96E79">
              <w:rPr>
                <w:i/>
                <w:iCs/>
                <w:sz w:val="20"/>
                <w:szCs w:val="20"/>
                <w:lang w:eastAsia="en-US"/>
              </w:rPr>
              <w:t xml:space="preserve"> </w:t>
            </w:r>
            <w:proofErr w:type="spellStart"/>
            <w:r w:rsidRPr="00D96E79">
              <w:rPr>
                <w:i/>
                <w:iCs/>
                <w:sz w:val="20"/>
                <w:szCs w:val="20"/>
                <w:lang w:eastAsia="en-US"/>
              </w:rPr>
              <w:t>Answers</w:t>
            </w:r>
            <w:proofErr w:type="spellEnd"/>
            <w:r w:rsidRPr="00D96E79">
              <w:rPr>
                <w:sz w:val="20"/>
                <w:szCs w:val="20"/>
                <w:lang w:eastAsia="en-US"/>
              </w:rPr>
              <w:t xml:space="preserve">. CUP. </w:t>
            </w:r>
          </w:p>
          <w:p w14:paraId="2B69C60B" w14:textId="6C23C248" w:rsidR="0007496A" w:rsidRPr="00D96E79" w:rsidRDefault="0007496A" w:rsidP="005C2183">
            <w:pPr>
              <w:rPr>
                <w:sz w:val="20"/>
                <w:szCs w:val="20"/>
                <w:lang w:eastAsia="en-US"/>
              </w:rPr>
            </w:pPr>
            <w:r w:rsidRPr="00D96E79">
              <w:rPr>
                <w:sz w:val="20"/>
                <w:szCs w:val="20"/>
                <w:lang w:eastAsia="en-US"/>
              </w:rPr>
              <w:t xml:space="preserve">ISBN 9781107616417. </w:t>
            </w:r>
          </w:p>
          <w:p w14:paraId="13DF5B71" w14:textId="77777777" w:rsidR="0007496A" w:rsidRPr="00D96E79" w:rsidRDefault="0007496A" w:rsidP="005C2183">
            <w:pPr>
              <w:jc w:val="both"/>
              <w:rPr>
                <w:sz w:val="20"/>
                <w:szCs w:val="20"/>
                <w:lang w:eastAsia="en-US"/>
              </w:rPr>
            </w:pPr>
            <w:r w:rsidRPr="00D96E79">
              <w:rPr>
                <w:sz w:val="20"/>
                <w:szCs w:val="20"/>
                <w:lang w:eastAsia="en-US"/>
              </w:rPr>
              <w:t xml:space="preserve">SWAN, Michael and Catherine WALTER. 2011. </w:t>
            </w:r>
            <w:r w:rsidRPr="00D96E79">
              <w:rPr>
                <w:i/>
                <w:iCs/>
                <w:sz w:val="20"/>
                <w:szCs w:val="20"/>
                <w:lang w:eastAsia="en-US"/>
              </w:rPr>
              <w:t xml:space="preserve">Oxford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w:t>
            </w:r>
            <w:proofErr w:type="spellStart"/>
            <w:r w:rsidRPr="00D96E79">
              <w:rPr>
                <w:i/>
                <w:iCs/>
                <w:sz w:val="20"/>
                <w:szCs w:val="20"/>
                <w:lang w:eastAsia="en-US"/>
              </w:rPr>
              <w:t>Course</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sz w:val="20"/>
                <w:szCs w:val="20"/>
                <w:lang w:eastAsia="en-US"/>
              </w:rPr>
              <w:t xml:space="preserve">. Oxford. </w:t>
            </w:r>
          </w:p>
          <w:p w14:paraId="7AC3B528" w14:textId="77777777" w:rsidR="0007496A" w:rsidRPr="00D96E79" w:rsidRDefault="0007496A" w:rsidP="005C2183">
            <w:pPr>
              <w:jc w:val="both"/>
              <w:rPr>
                <w:sz w:val="20"/>
                <w:szCs w:val="20"/>
                <w:lang w:eastAsia="en-US"/>
              </w:rPr>
            </w:pPr>
            <w:r w:rsidRPr="00D96E79">
              <w:rPr>
                <w:sz w:val="20"/>
                <w:szCs w:val="20"/>
                <w:lang w:eastAsia="en-US"/>
              </w:rPr>
              <w:t>ISBN 9780194420822.</w:t>
            </w:r>
          </w:p>
        </w:tc>
      </w:tr>
    </w:tbl>
    <w:p w14:paraId="2E9BAAAE" w14:textId="77777777" w:rsidR="0007496A" w:rsidRDefault="0007496A" w:rsidP="0007496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19C7FB26" w14:textId="77777777" w:rsidTr="00BF4218">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4EFACE1"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17580D9D" w14:textId="77777777" w:rsidTr="00BF4218">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27FA9841" w14:textId="77777777" w:rsidR="0007496A" w:rsidRPr="00D96E79" w:rsidRDefault="0007496A" w:rsidP="005C2183">
            <w:pPr>
              <w:spacing w:line="256" w:lineRule="auto"/>
              <w:jc w:val="both"/>
              <w:rPr>
                <w:b/>
                <w:sz w:val="20"/>
                <w:szCs w:val="20"/>
                <w:lang w:eastAsia="en-US"/>
              </w:rPr>
            </w:pPr>
            <w:r w:rsidRPr="00D96E79">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53AFB8F9" w14:textId="77777777" w:rsidR="0007496A" w:rsidRPr="00D96E79" w:rsidRDefault="0007496A" w:rsidP="005C2183">
            <w:pPr>
              <w:spacing w:line="256" w:lineRule="auto"/>
              <w:jc w:val="both"/>
              <w:rPr>
                <w:color w:val="1F497D"/>
                <w:sz w:val="20"/>
                <w:szCs w:val="20"/>
                <w:lang w:eastAsia="en-US"/>
              </w:rPr>
            </w:pPr>
            <w:r w:rsidRPr="00D96E79">
              <w:rPr>
                <w:sz w:val="20"/>
                <w:szCs w:val="20"/>
                <w:lang w:eastAsia="en-US"/>
              </w:rPr>
              <w:t xml:space="preserve">Angličtina – </w:t>
            </w:r>
            <w:proofErr w:type="spellStart"/>
            <w:r w:rsidRPr="00D96E79">
              <w:rPr>
                <w:sz w:val="20"/>
                <w:szCs w:val="20"/>
                <w:lang w:eastAsia="en-US"/>
              </w:rPr>
              <w:t>upper</w:t>
            </w:r>
            <w:proofErr w:type="spellEnd"/>
            <w:r w:rsidRPr="00D96E79">
              <w:rPr>
                <w:sz w:val="20"/>
                <w:szCs w:val="20"/>
                <w:lang w:eastAsia="en-US"/>
              </w:rPr>
              <w:t xml:space="preserve"> </w:t>
            </w:r>
            <w:proofErr w:type="spellStart"/>
            <w:r w:rsidRPr="00D96E79">
              <w:rPr>
                <w:sz w:val="20"/>
                <w:szCs w:val="20"/>
                <w:lang w:eastAsia="en-US"/>
              </w:rPr>
              <w:t>intermediate</w:t>
            </w:r>
            <w:proofErr w:type="spellEnd"/>
            <w:r w:rsidRPr="00D96E79">
              <w:rPr>
                <w:sz w:val="20"/>
                <w:szCs w:val="20"/>
                <w:lang w:eastAsia="en-US"/>
              </w:rPr>
              <w:t xml:space="preserve"> (10)</w:t>
            </w:r>
          </w:p>
        </w:tc>
      </w:tr>
      <w:tr w:rsidR="0007496A" w14:paraId="2B7F5C63"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80EFBC1" w14:textId="77777777" w:rsidR="0007496A" w:rsidRPr="00D96E79" w:rsidRDefault="0007496A" w:rsidP="005C2183">
            <w:pPr>
              <w:spacing w:line="256" w:lineRule="auto"/>
              <w:rPr>
                <w:b/>
                <w:sz w:val="20"/>
                <w:szCs w:val="20"/>
                <w:lang w:eastAsia="en-US"/>
              </w:rPr>
            </w:pPr>
            <w:r w:rsidRPr="00D96E79">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1DCEC09" w14:textId="77777777" w:rsidR="0007496A" w:rsidRPr="00D96E79" w:rsidRDefault="0007496A" w:rsidP="005C2183">
            <w:pPr>
              <w:spacing w:line="256" w:lineRule="auto"/>
              <w:jc w:val="both"/>
              <w:rPr>
                <w:sz w:val="20"/>
                <w:szCs w:val="20"/>
                <w:lang w:eastAsia="en-US"/>
              </w:rPr>
            </w:pPr>
            <w:r w:rsidRPr="00D96E79">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57F5B3" w14:textId="77777777" w:rsidR="0007496A" w:rsidRPr="00D96E79" w:rsidRDefault="0007496A" w:rsidP="005C2183">
            <w:pPr>
              <w:spacing w:line="256" w:lineRule="auto"/>
              <w:jc w:val="both"/>
              <w:rPr>
                <w:sz w:val="20"/>
                <w:szCs w:val="20"/>
                <w:lang w:eastAsia="en-US"/>
              </w:rPr>
            </w:pPr>
            <w:r w:rsidRPr="00D96E79">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1079CB77" w14:textId="77777777" w:rsidR="0007496A" w:rsidRPr="00D96E79" w:rsidRDefault="0007496A" w:rsidP="005C2183">
            <w:pPr>
              <w:spacing w:line="256" w:lineRule="auto"/>
              <w:jc w:val="both"/>
              <w:rPr>
                <w:sz w:val="20"/>
                <w:szCs w:val="20"/>
                <w:lang w:eastAsia="en-US"/>
              </w:rPr>
            </w:pPr>
            <w:r w:rsidRPr="00D96E79">
              <w:rPr>
                <w:sz w:val="20"/>
                <w:szCs w:val="20"/>
                <w:lang w:eastAsia="en-US"/>
              </w:rPr>
              <w:t>1-2/LS</w:t>
            </w:r>
          </w:p>
        </w:tc>
      </w:tr>
      <w:tr w:rsidR="0007496A" w14:paraId="76E85907"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00818BB" w14:textId="77777777" w:rsidR="0007496A" w:rsidRPr="00D96E79" w:rsidRDefault="0007496A" w:rsidP="005C2183">
            <w:pPr>
              <w:spacing w:line="256" w:lineRule="auto"/>
              <w:jc w:val="both"/>
              <w:rPr>
                <w:b/>
                <w:sz w:val="20"/>
                <w:szCs w:val="20"/>
                <w:lang w:eastAsia="en-US"/>
              </w:rPr>
            </w:pPr>
            <w:r w:rsidRPr="00D96E79">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1A9A4CF" w14:textId="77777777" w:rsidR="0007496A" w:rsidRPr="00D96E79" w:rsidRDefault="0007496A" w:rsidP="005C2183">
            <w:pPr>
              <w:spacing w:line="256" w:lineRule="auto"/>
              <w:jc w:val="both"/>
              <w:rPr>
                <w:color w:val="1F497D"/>
                <w:sz w:val="20"/>
                <w:szCs w:val="20"/>
                <w:lang w:eastAsia="en-US"/>
              </w:rPr>
            </w:pPr>
            <w:r w:rsidRPr="00D96E79">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4248219" w14:textId="77777777" w:rsidR="0007496A" w:rsidRPr="00D96E79" w:rsidRDefault="0007496A" w:rsidP="005C2183">
            <w:pPr>
              <w:spacing w:line="256" w:lineRule="auto"/>
              <w:jc w:val="both"/>
              <w:rPr>
                <w:b/>
                <w:sz w:val="20"/>
                <w:szCs w:val="20"/>
                <w:lang w:eastAsia="en-US"/>
              </w:rPr>
            </w:pPr>
            <w:r w:rsidRPr="00D96E79">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79FDE4F" w14:textId="77777777" w:rsidR="0007496A" w:rsidRPr="00D96E79" w:rsidRDefault="0007496A" w:rsidP="005C2183">
            <w:pPr>
              <w:spacing w:line="256" w:lineRule="auto"/>
              <w:jc w:val="both"/>
              <w:rPr>
                <w:sz w:val="20"/>
                <w:szCs w:val="20"/>
                <w:lang w:eastAsia="en-US"/>
              </w:rPr>
            </w:pPr>
            <w:r w:rsidRPr="00D96E79">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B2065BF" w14:textId="77777777" w:rsidR="0007496A" w:rsidRPr="00D96E79" w:rsidRDefault="0007496A" w:rsidP="005C2183">
            <w:pPr>
              <w:spacing w:line="256" w:lineRule="auto"/>
              <w:jc w:val="both"/>
              <w:rPr>
                <w:b/>
                <w:sz w:val="20"/>
                <w:szCs w:val="20"/>
                <w:lang w:eastAsia="en-US"/>
              </w:rPr>
            </w:pPr>
            <w:r w:rsidRPr="00D96E79">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04EC438E" w14:textId="77777777" w:rsidR="0007496A" w:rsidRPr="00D96E79" w:rsidRDefault="0007496A" w:rsidP="005C2183">
            <w:pPr>
              <w:spacing w:line="256" w:lineRule="auto"/>
              <w:jc w:val="both"/>
              <w:rPr>
                <w:sz w:val="20"/>
                <w:szCs w:val="20"/>
                <w:lang w:eastAsia="en-US"/>
              </w:rPr>
            </w:pPr>
            <w:r w:rsidRPr="00D96E79">
              <w:rPr>
                <w:sz w:val="20"/>
                <w:szCs w:val="20"/>
                <w:lang w:eastAsia="en-US"/>
              </w:rPr>
              <w:t>2</w:t>
            </w:r>
          </w:p>
        </w:tc>
      </w:tr>
      <w:tr w:rsidR="0007496A" w14:paraId="3EBF58A4"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AAC5575"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Prerekvizity, </w:t>
            </w:r>
            <w:proofErr w:type="spellStart"/>
            <w:r w:rsidRPr="00D96E79">
              <w:rPr>
                <w:b/>
                <w:sz w:val="20"/>
                <w:szCs w:val="20"/>
                <w:lang w:eastAsia="en-US"/>
              </w:rPr>
              <w:t>korekvizity</w:t>
            </w:r>
            <w:proofErr w:type="spellEnd"/>
            <w:r w:rsidRPr="00D96E79">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50574358" w14:textId="77777777" w:rsidR="0007496A" w:rsidRPr="00D96E79" w:rsidRDefault="0007496A" w:rsidP="005C2183">
            <w:pPr>
              <w:spacing w:line="256" w:lineRule="auto"/>
              <w:jc w:val="both"/>
              <w:rPr>
                <w:sz w:val="20"/>
                <w:szCs w:val="20"/>
                <w:lang w:eastAsia="en-US"/>
              </w:rPr>
            </w:pPr>
          </w:p>
        </w:tc>
      </w:tr>
      <w:tr w:rsidR="0007496A" w14:paraId="07C81BD8"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DB864F8" w14:textId="77777777" w:rsidR="0007496A" w:rsidRPr="00D96E79" w:rsidRDefault="0007496A" w:rsidP="005C2183">
            <w:pPr>
              <w:spacing w:line="256" w:lineRule="auto"/>
              <w:rPr>
                <w:b/>
                <w:sz w:val="20"/>
                <w:szCs w:val="20"/>
                <w:lang w:eastAsia="en-US"/>
              </w:rPr>
            </w:pPr>
            <w:r w:rsidRPr="00D96E79">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6064C52"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AAAB18B" w14:textId="77777777" w:rsidR="0007496A" w:rsidRPr="00D96E79" w:rsidRDefault="0007496A" w:rsidP="005C2183">
            <w:pPr>
              <w:spacing w:line="256" w:lineRule="auto"/>
              <w:jc w:val="both"/>
              <w:rPr>
                <w:b/>
                <w:sz w:val="20"/>
                <w:szCs w:val="20"/>
                <w:lang w:eastAsia="en-US"/>
              </w:rPr>
            </w:pPr>
            <w:r w:rsidRPr="00D96E79">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7169ED78"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cvičení</w:t>
            </w:r>
          </w:p>
        </w:tc>
      </w:tr>
      <w:tr w:rsidR="0007496A" w14:paraId="508406A4"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2E0DBB4" w14:textId="77777777" w:rsidR="0007496A" w:rsidRPr="00D96E79" w:rsidRDefault="0007496A" w:rsidP="005C2183">
            <w:pPr>
              <w:spacing w:line="256" w:lineRule="auto"/>
              <w:rPr>
                <w:b/>
                <w:sz w:val="20"/>
                <w:szCs w:val="20"/>
                <w:lang w:eastAsia="en-US"/>
              </w:rPr>
            </w:pPr>
            <w:r w:rsidRPr="00D96E79">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27593EA4" w14:textId="77777777" w:rsidR="0007496A" w:rsidRPr="00D96E79" w:rsidRDefault="0007496A" w:rsidP="005C2183">
            <w:pPr>
              <w:jc w:val="both"/>
              <w:rPr>
                <w:sz w:val="20"/>
                <w:szCs w:val="20"/>
                <w:lang w:eastAsia="en-US"/>
              </w:rPr>
            </w:pPr>
            <w:r w:rsidRPr="00D96E79">
              <w:rPr>
                <w:sz w:val="20"/>
                <w:szCs w:val="20"/>
                <w:lang w:eastAsia="en-US"/>
              </w:rPr>
              <w:t>Docházka – minimálně 80 %.</w:t>
            </w:r>
          </w:p>
          <w:p w14:paraId="25C4E08A" w14:textId="77777777" w:rsidR="0007496A" w:rsidRPr="00D96E79" w:rsidRDefault="0007496A" w:rsidP="005C2183">
            <w:pPr>
              <w:jc w:val="both"/>
              <w:rPr>
                <w:sz w:val="20"/>
                <w:szCs w:val="20"/>
                <w:lang w:eastAsia="en-US"/>
              </w:rPr>
            </w:pPr>
            <w:r w:rsidRPr="00D96E79">
              <w:rPr>
                <w:sz w:val="20"/>
                <w:szCs w:val="20"/>
                <w:lang w:eastAsia="en-US"/>
              </w:rPr>
              <w:t>Aktivní účast, vypracování a odevzdání všech domácích prací v termínu.</w:t>
            </w:r>
          </w:p>
          <w:p w14:paraId="0CE6C223" w14:textId="77777777" w:rsidR="0007496A" w:rsidRPr="00D96E79" w:rsidRDefault="0007496A" w:rsidP="005C2183">
            <w:pPr>
              <w:jc w:val="both"/>
              <w:rPr>
                <w:sz w:val="20"/>
                <w:szCs w:val="20"/>
                <w:lang w:eastAsia="en-US"/>
              </w:rPr>
            </w:pPr>
            <w:r w:rsidRPr="00D96E79">
              <w:rPr>
                <w:sz w:val="20"/>
                <w:szCs w:val="20"/>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 nemá nárok na zápočet a nepostupuje k ústní zkoušce.</w:t>
            </w:r>
          </w:p>
          <w:p w14:paraId="0BB26E71" w14:textId="77777777" w:rsidR="0007496A" w:rsidRPr="00D96E79" w:rsidRDefault="0007496A" w:rsidP="005C2183">
            <w:pPr>
              <w:jc w:val="both"/>
              <w:rPr>
                <w:sz w:val="20"/>
                <w:szCs w:val="20"/>
                <w:lang w:eastAsia="en-US"/>
              </w:rPr>
            </w:pPr>
            <w:r w:rsidRPr="00D96E79">
              <w:rPr>
                <w:sz w:val="20"/>
                <w:szCs w:val="20"/>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5743A197" w14:textId="77777777" w:rsidR="0007496A" w:rsidRPr="00D96E79" w:rsidRDefault="0007496A" w:rsidP="005C2183">
            <w:pPr>
              <w:jc w:val="both"/>
              <w:rPr>
                <w:sz w:val="20"/>
                <w:szCs w:val="20"/>
                <w:lang w:eastAsia="en-US"/>
              </w:rPr>
            </w:pPr>
            <w:r w:rsidRPr="00D96E79">
              <w:rPr>
                <w:sz w:val="20"/>
                <w:szCs w:val="20"/>
                <w:lang w:eastAsia="en-US"/>
              </w:rPr>
              <w:t>Ústní zkouška.</w:t>
            </w:r>
          </w:p>
          <w:p w14:paraId="589B1511" w14:textId="77777777" w:rsidR="0007496A" w:rsidRPr="00D96E79" w:rsidRDefault="0007496A" w:rsidP="005C2183">
            <w:pPr>
              <w:jc w:val="both"/>
              <w:rPr>
                <w:sz w:val="20"/>
                <w:szCs w:val="20"/>
                <w:lang w:eastAsia="en-US"/>
              </w:rPr>
            </w:pPr>
            <w:r w:rsidRPr="00D96E79">
              <w:rPr>
                <w:sz w:val="20"/>
                <w:szCs w:val="20"/>
                <w:lang w:eastAsia="en-US"/>
              </w:rPr>
              <w:t xml:space="preserve">Povinností studenta je zaregistrovat se do online kurzu CJ10 v </w:t>
            </w:r>
            <w:proofErr w:type="spellStart"/>
            <w:r w:rsidRPr="00D96E79">
              <w:rPr>
                <w:sz w:val="20"/>
                <w:szCs w:val="20"/>
                <w:lang w:eastAsia="en-US"/>
              </w:rPr>
              <w:t>Moodlu</w:t>
            </w:r>
            <w:proofErr w:type="spellEnd"/>
            <w:r w:rsidRPr="00D96E79">
              <w:rPr>
                <w:sz w:val="20"/>
                <w:szCs w:val="20"/>
                <w:lang w:eastAsia="en-US"/>
              </w:rPr>
              <w:t>.</w:t>
            </w:r>
          </w:p>
        </w:tc>
      </w:tr>
      <w:tr w:rsidR="0007496A" w14:paraId="2F47F190" w14:textId="77777777" w:rsidTr="00BF4218">
        <w:trPr>
          <w:trHeight w:val="108"/>
        </w:trPr>
        <w:tc>
          <w:tcPr>
            <w:tcW w:w="9923" w:type="dxa"/>
            <w:gridSpan w:val="8"/>
            <w:tcBorders>
              <w:top w:val="nil"/>
              <w:left w:val="single" w:sz="4" w:space="0" w:color="auto"/>
              <w:bottom w:val="single" w:sz="4" w:space="0" w:color="auto"/>
              <w:right w:val="single" w:sz="4" w:space="0" w:color="auto"/>
            </w:tcBorders>
          </w:tcPr>
          <w:p w14:paraId="73FF96C5" w14:textId="77777777" w:rsidR="0007496A" w:rsidRPr="00D96E79" w:rsidRDefault="0007496A" w:rsidP="005C2183">
            <w:pPr>
              <w:spacing w:line="256" w:lineRule="auto"/>
              <w:jc w:val="both"/>
              <w:rPr>
                <w:sz w:val="20"/>
                <w:szCs w:val="20"/>
                <w:lang w:eastAsia="en-US"/>
              </w:rPr>
            </w:pPr>
          </w:p>
        </w:tc>
      </w:tr>
      <w:tr w:rsidR="0007496A" w14:paraId="3B761553" w14:textId="77777777" w:rsidTr="00BF4218">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760AEDA9" w14:textId="77777777" w:rsidR="0007496A" w:rsidRPr="00D96E79" w:rsidRDefault="0007496A" w:rsidP="005C2183">
            <w:pPr>
              <w:spacing w:line="256" w:lineRule="auto"/>
              <w:jc w:val="both"/>
              <w:rPr>
                <w:b/>
                <w:sz w:val="20"/>
                <w:szCs w:val="20"/>
                <w:lang w:eastAsia="en-US"/>
              </w:rPr>
            </w:pPr>
            <w:r w:rsidRPr="00D96E79">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1C4C701F"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702AB15B" w14:textId="77777777" w:rsidTr="00BF4218">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3C1CF69B" w14:textId="77777777" w:rsidR="0007496A" w:rsidRPr="00D96E79" w:rsidRDefault="0007496A" w:rsidP="005C2183">
            <w:pPr>
              <w:spacing w:line="256" w:lineRule="auto"/>
              <w:rPr>
                <w:b/>
                <w:sz w:val="20"/>
                <w:szCs w:val="20"/>
                <w:lang w:eastAsia="en-US"/>
              </w:rPr>
            </w:pPr>
            <w:r w:rsidRPr="00D96E79">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3E2D6FE6"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100 % </w:t>
            </w:r>
          </w:p>
        </w:tc>
      </w:tr>
      <w:tr w:rsidR="0007496A" w14:paraId="4D456C86"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0E2D1FE" w14:textId="77777777" w:rsidR="0007496A" w:rsidRPr="00D96E79" w:rsidRDefault="0007496A" w:rsidP="005C2183">
            <w:pPr>
              <w:spacing w:line="256" w:lineRule="auto"/>
              <w:jc w:val="both"/>
              <w:rPr>
                <w:b/>
                <w:sz w:val="20"/>
                <w:szCs w:val="20"/>
                <w:lang w:eastAsia="en-US"/>
              </w:rPr>
            </w:pPr>
            <w:r w:rsidRPr="00D96E79">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089EC057"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579DD986" w14:textId="77777777" w:rsidTr="00BF4218">
        <w:trPr>
          <w:trHeight w:val="253"/>
        </w:trPr>
        <w:tc>
          <w:tcPr>
            <w:tcW w:w="9923" w:type="dxa"/>
            <w:gridSpan w:val="8"/>
            <w:tcBorders>
              <w:top w:val="nil"/>
              <w:left w:val="single" w:sz="4" w:space="0" w:color="auto"/>
              <w:bottom w:val="single" w:sz="4" w:space="0" w:color="auto"/>
              <w:right w:val="single" w:sz="4" w:space="0" w:color="auto"/>
            </w:tcBorders>
          </w:tcPr>
          <w:p w14:paraId="7B611CE1" w14:textId="77777777" w:rsidR="0007496A" w:rsidRPr="00D96E79" w:rsidRDefault="0007496A" w:rsidP="005C2183">
            <w:pPr>
              <w:spacing w:line="256" w:lineRule="auto"/>
              <w:jc w:val="both"/>
              <w:rPr>
                <w:sz w:val="20"/>
                <w:szCs w:val="20"/>
                <w:lang w:eastAsia="en-US"/>
              </w:rPr>
            </w:pPr>
          </w:p>
        </w:tc>
      </w:tr>
      <w:tr w:rsidR="0007496A" w14:paraId="478A6B1F" w14:textId="77777777" w:rsidTr="00BF4218">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DAED833" w14:textId="77777777" w:rsidR="0007496A" w:rsidRPr="00D96E79" w:rsidRDefault="0007496A" w:rsidP="005C2183">
            <w:pPr>
              <w:spacing w:line="256" w:lineRule="auto"/>
              <w:jc w:val="both"/>
              <w:rPr>
                <w:b/>
                <w:sz w:val="20"/>
                <w:szCs w:val="20"/>
                <w:lang w:eastAsia="en-US"/>
              </w:rPr>
            </w:pPr>
            <w:r w:rsidRPr="00D96E79">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17A8F34C" w14:textId="77777777" w:rsidR="0007496A" w:rsidRPr="00D96E79" w:rsidRDefault="0007496A" w:rsidP="005C2183">
            <w:pPr>
              <w:spacing w:line="256" w:lineRule="auto"/>
              <w:jc w:val="both"/>
              <w:rPr>
                <w:sz w:val="20"/>
                <w:szCs w:val="20"/>
                <w:lang w:eastAsia="en-US"/>
              </w:rPr>
            </w:pPr>
          </w:p>
        </w:tc>
      </w:tr>
      <w:tr w:rsidR="0007496A" w14:paraId="4BD38741" w14:textId="77777777" w:rsidTr="00BF4218">
        <w:trPr>
          <w:trHeight w:val="1554"/>
        </w:trPr>
        <w:tc>
          <w:tcPr>
            <w:tcW w:w="9923" w:type="dxa"/>
            <w:gridSpan w:val="8"/>
            <w:tcBorders>
              <w:top w:val="nil"/>
              <w:left w:val="single" w:sz="4" w:space="0" w:color="auto"/>
              <w:bottom w:val="single" w:sz="12" w:space="0" w:color="auto"/>
              <w:right w:val="single" w:sz="4" w:space="0" w:color="auto"/>
            </w:tcBorders>
          </w:tcPr>
          <w:p w14:paraId="243C6D2A" w14:textId="77777777" w:rsidR="0007496A" w:rsidRPr="00D96E79" w:rsidRDefault="0007496A" w:rsidP="005C2183">
            <w:pPr>
              <w:spacing w:after="120"/>
              <w:jc w:val="both"/>
              <w:rPr>
                <w:sz w:val="20"/>
                <w:szCs w:val="20"/>
                <w:lang w:eastAsia="en-US"/>
              </w:rPr>
            </w:pPr>
            <w:r w:rsidRPr="00D96E79">
              <w:rPr>
                <w:sz w:val="20"/>
                <w:szCs w:val="20"/>
                <w:lang w:eastAsia="en-US"/>
              </w:rPr>
              <w:t xml:space="preserve">Cílem předmětu je rozvíjet ovládnutí jazyka slovem i písmem tak, aby umožňoval bezproblémovou plynulou komunikaci </w:t>
            </w:r>
            <w:r w:rsidRPr="00D96E79">
              <w:rPr>
                <w:sz w:val="20"/>
                <w:szCs w:val="20"/>
                <w:lang w:eastAsia="en-US"/>
              </w:rPr>
              <w:br/>
              <w:t xml:space="preserve">k osobním i společenským tématům (úspěchy, oslavy a festivaly, politika...) na jazykové úrovni B2. Studenti pracují </w:t>
            </w:r>
            <w:r w:rsidRPr="00D96E79">
              <w:rPr>
                <w:sz w:val="20"/>
                <w:szCs w:val="20"/>
                <w:lang w:eastAsia="en-US"/>
              </w:rPr>
              <w:br/>
              <w:t>s doplňkovým materiálem v podobě autentických textů pro rozšíření slovní zásoby.</w:t>
            </w:r>
          </w:p>
          <w:p w14:paraId="514054AA" w14:textId="77777777" w:rsidR="00E3381F" w:rsidRPr="00FB7BDD" w:rsidRDefault="00E3381F" w:rsidP="00E3381F">
            <w:pPr>
              <w:ind w:firstLine="352"/>
              <w:jc w:val="both"/>
              <w:rPr>
                <w:b/>
                <w:sz w:val="20"/>
                <w:szCs w:val="20"/>
                <w:lang w:eastAsia="en-US"/>
              </w:rPr>
            </w:pPr>
            <w:r w:rsidRPr="00FB7BDD">
              <w:rPr>
                <w:b/>
                <w:sz w:val="20"/>
                <w:szCs w:val="20"/>
                <w:lang w:eastAsia="en-US"/>
              </w:rPr>
              <w:t>Gramatika:</w:t>
            </w:r>
          </w:p>
          <w:p w14:paraId="2BFCE9E2" w14:textId="77777777" w:rsidR="00E3381F" w:rsidRPr="00FB7BDD" w:rsidRDefault="00E3381F" w:rsidP="00E3381F">
            <w:pPr>
              <w:pStyle w:val="Odstavecseseznamem"/>
              <w:numPr>
                <w:ilvl w:val="0"/>
                <w:numId w:val="62"/>
              </w:numPr>
              <w:jc w:val="both"/>
              <w:rPr>
                <w:bCs/>
                <w:lang w:eastAsia="en-US"/>
              </w:rPr>
            </w:pPr>
            <w:r w:rsidRPr="00FB7BDD">
              <w:rPr>
                <w:bCs/>
                <w:lang w:eastAsia="en-US"/>
              </w:rPr>
              <w:t>Podmínkové věty, přání a vyjadřování lítosti</w:t>
            </w:r>
          </w:p>
          <w:p w14:paraId="20A53AB3" w14:textId="77777777" w:rsidR="00E3381F" w:rsidRPr="00FB7BDD" w:rsidRDefault="00E3381F" w:rsidP="00E3381F">
            <w:pPr>
              <w:pStyle w:val="Odstavecseseznamem"/>
              <w:numPr>
                <w:ilvl w:val="0"/>
                <w:numId w:val="62"/>
              </w:numPr>
              <w:jc w:val="both"/>
              <w:rPr>
                <w:bCs/>
                <w:lang w:eastAsia="en-US"/>
              </w:rPr>
            </w:pPr>
            <w:r w:rsidRPr="00FB7BDD">
              <w:rPr>
                <w:bCs/>
                <w:lang w:eastAsia="en-US"/>
              </w:rPr>
              <w:t>Nominální věty</w:t>
            </w:r>
          </w:p>
          <w:p w14:paraId="7DC9B652" w14:textId="77777777" w:rsidR="00E3381F" w:rsidRPr="00FB7BDD" w:rsidRDefault="00E3381F" w:rsidP="00E3381F">
            <w:pPr>
              <w:pStyle w:val="Odstavecseseznamem"/>
              <w:numPr>
                <w:ilvl w:val="0"/>
                <w:numId w:val="62"/>
              </w:numPr>
              <w:jc w:val="both"/>
              <w:rPr>
                <w:bCs/>
                <w:lang w:eastAsia="en-US"/>
              </w:rPr>
            </w:pPr>
            <w:r w:rsidRPr="00FB7BDD">
              <w:rPr>
                <w:bCs/>
                <w:lang w:eastAsia="en-US"/>
              </w:rPr>
              <w:t>Trpný rod</w:t>
            </w:r>
          </w:p>
          <w:p w14:paraId="3E646B10" w14:textId="77777777" w:rsidR="00E3381F" w:rsidRPr="00FB7BDD" w:rsidRDefault="00E3381F" w:rsidP="00E3381F">
            <w:pPr>
              <w:pStyle w:val="Odstavecseseznamem"/>
              <w:numPr>
                <w:ilvl w:val="0"/>
                <w:numId w:val="62"/>
              </w:numPr>
              <w:jc w:val="both"/>
              <w:rPr>
                <w:bCs/>
                <w:lang w:eastAsia="en-US"/>
              </w:rPr>
            </w:pPr>
            <w:r w:rsidRPr="00FB7BDD">
              <w:rPr>
                <w:bCs/>
                <w:lang w:eastAsia="en-US"/>
              </w:rPr>
              <w:t>Vyjadřování účelu</w:t>
            </w:r>
          </w:p>
          <w:p w14:paraId="2D6C27A5" w14:textId="77777777" w:rsidR="00E3381F" w:rsidRPr="00FB7BDD" w:rsidRDefault="00E3381F" w:rsidP="00E3381F">
            <w:pPr>
              <w:pStyle w:val="Odstavecseseznamem"/>
              <w:numPr>
                <w:ilvl w:val="0"/>
                <w:numId w:val="62"/>
              </w:numPr>
              <w:jc w:val="both"/>
              <w:rPr>
                <w:bCs/>
                <w:lang w:eastAsia="en-US"/>
              </w:rPr>
            </w:pPr>
            <w:proofErr w:type="spellStart"/>
            <w:r w:rsidRPr="00FB7BDD">
              <w:rPr>
                <w:bCs/>
                <w:lang w:eastAsia="en-US"/>
              </w:rPr>
              <w:t>Be</w:t>
            </w:r>
            <w:proofErr w:type="spellEnd"/>
            <w:r w:rsidRPr="00FB7BDD">
              <w:rPr>
                <w:bCs/>
                <w:lang w:eastAsia="en-US"/>
              </w:rPr>
              <w:t xml:space="preserve"> </w:t>
            </w:r>
            <w:proofErr w:type="spellStart"/>
            <w:r w:rsidRPr="00FB7BDD">
              <w:rPr>
                <w:bCs/>
                <w:lang w:eastAsia="en-US"/>
              </w:rPr>
              <w:t>used</w:t>
            </w:r>
            <w:proofErr w:type="spellEnd"/>
            <w:r w:rsidRPr="00FB7BDD">
              <w:rPr>
                <w:bCs/>
                <w:lang w:eastAsia="en-US"/>
              </w:rPr>
              <w:t xml:space="preserve"> to / </w:t>
            </w:r>
            <w:proofErr w:type="spellStart"/>
            <w:r w:rsidRPr="00FB7BDD">
              <w:rPr>
                <w:bCs/>
                <w:lang w:eastAsia="en-US"/>
              </w:rPr>
              <w:t>get</w:t>
            </w:r>
            <w:proofErr w:type="spellEnd"/>
            <w:r w:rsidRPr="00FB7BDD">
              <w:rPr>
                <w:bCs/>
                <w:lang w:eastAsia="en-US"/>
              </w:rPr>
              <w:t xml:space="preserve"> </w:t>
            </w:r>
            <w:proofErr w:type="spellStart"/>
            <w:r w:rsidRPr="00FB7BDD">
              <w:rPr>
                <w:bCs/>
                <w:lang w:eastAsia="en-US"/>
              </w:rPr>
              <w:t>used</w:t>
            </w:r>
            <w:proofErr w:type="spellEnd"/>
            <w:r w:rsidRPr="00FB7BDD">
              <w:rPr>
                <w:bCs/>
                <w:lang w:eastAsia="en-US"/>
              </w:rPr>
              <w:t xml:space="preserve"> to</w:t>
            </w:r>
          </w:p>
          <w:p w14:paraId="2939AED3" w14:textId="77777777" w:rsidR="00E3381F" w:rsidRPr="00FB7BDD" w:rsidRDefault="00E3381F" w:rsidP="00E3381F">
            <w:pPr>
              <w:ind w:firstLine="352"/>
              <w:jc w:val="both"/>
              <w:rPr>
                <w:b/>
                <w:sz w:val="20"/>
                <w:szCs w:val="20"/>
                <w:lang w:eastAsia="en-US"/>
              </w:rPr>
            </w:pPr>
            <w:r w:rsidRPr="00FB7BDD">
              <w:rPr>
                <w:b/>
                <w:sz w:val="20"/>
                <w:szCs w:val="20"/>
                <w:lang w:eastAsia="en-US"/>
              </w:rPr>
              <w:t>Slovní zásoba:</w:t>
            </w:r>
          </w:p>
          <w:p w14:paraId="24F48BE0" w14:textId="77777777" w:rsidR="00E3381F" w:rsidRPr="007A59EE" w:rsidRDefault="00E3381F" w:rsidP="00E3381F">
            <w:pPr>
              <w:pStyle w:val="Odstavecseseznamem"/>
              <w:numPr>
                <w:ilvl w:val="0"/>
                <w:numId w:val="63"/>
              </w:numPr>
              <w:spacing w:after="120"/>
              <w:rPr>
                <w:bCs/>
                <w:lang w:eastAsia="en-US"/>
              </w:rPr>
            </w:pPr>
            <w:r w:rsidRPr="00FB7BDD">
              <w:rPr>
                <w:bCs/>
                <w:lang w:eastAsia="en-US"/>
              </w:rPr>
              <w:t>Životní satisfakce, nálady, marketing, otázky životního prostředí, tradice a osobní rituály</w:t>
            </w:r>
            <w:r w:rsidRPr="00BB379F">
              <w:rPr>
                <w:bCs/>
                <w:lang w:eastAsia="en-US"/>
              </w:rPr>
              <w:t>.</w:t>
            </w:r>
          </w:p>
          <w:p w14:paraId="4AF59EA2" w14:textId="77777777" w:rsidR="0007496A" w:rsidRPr="00D96E79" w:rsidRDefault="0007496A" w:rsidP="005C2183">
            <w:pPr>
              <w:jc w:val="both"/>
              <w:rPr>
                <w:bCs/>
                <w:sz w:val="20"/>
                <w:szCs w:val="20"/>
                <w:lang w:eastAsia="en-US"/>
              </w:rPr>
            </w:pPr>
            <w:r w:rsidRPr="00D96E79">
              <w:rPr>
                <w:bCs/>
                <w:sz w:val="20"/>
                <w:szCs w:val="20"/>
                <w:lang w:eastAsia="en-US"/>
              </w:rPr>
              <w:t>Student získává schopnost bezproblémové komunikace a schopnost porozumění textům na jazykové úrovni B2. Student dokáže porozumět hlavním myšlenkám delších textů týkajících se jak konkrétních, tak abstraktních témat včetně diskusí ve svém oboru a je schopen napsat srozumitelné texty na vybraná témata a vysvětlit své názorové stanovisko týkající se aktuálního problému.</w:t>
            </w:r>
          </w:p>
        </w:tc>
      </w:tr>
      <w:tr w:rsidR="0007496A" w14:paraId="724BB385" w14:textId="77777777" w:rsidTr="00BF4218">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0CF8950B" w14:textId="77777777" w:rsidR="0007496A" w:rsidRPr="00D96E79" w:rsidRDefault="0007496A" w:rsidP="005C2183">
            <w:pPr>
              <w:spacing w:line="256" w:lineRule="auto"/>
              <w:jc w:val="both"/>
              <w:rPr>
                <w:sz w:val="20"/>
                <w:szCs w:val="20"/>
                <w:lang w:eastAsia="en-US"/>
              </w:rPr>
            </w:pPr>
            <w:r w:rsidRPr="00D96E79">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377A84F6" w14:textId="77777777" w:rsidR="0007496A" w:rsidRPr="00D96E79" w:rsidRDefault="0007496A" w:rsidP="005C2183">
            <w:pPr>
              <w:spacing w:line="256" w:lineRule="auto"/>
              <w:jc w:val="both"/>
              <w:rPr>
                <w:sz w:val="20"/>
                <w:szCs w:val="20"/>
                <w:lang w:eastAsia="en-US"/>
              </w:rPr>
            </w:pPr>
          </w:p>
        </w:tc>
      </w:tr>
      <w:tr w:rsidR="0007496A" w14:paraId="23E26C58" w14:textId="77777777" w:rsidTr="00BF4218">
        <w:trPr>
          <w:trHeight w:val="1497"/>
        </w:trPr>
        <w:tc>
          <w:tcPr>
            <w:tcW w:w="9923" w:type="dxa"/>
            <w:gridSpan w:val="8"/>
            <w:tcBorders>
              <w:top w:val="nil"/>
              <w:left w:val="single" w:sz="4" w:space="0" w:color="auto"/>
              <w:bottom w:val="single" w:sz="4" w:space="0" w:color="auto"/>
              <w:right w:val="single" w:sz="4" w:space="0" w:color="auto"/>
            </w:tcBorders>
          </w:tcPr>
          <w:p w14:paraId="5D32F392" w14:textId="77777777" w:rsidR="0007496A" w:rsidRPr="00D96E79" w:rsidRDefault="0007496A" w:rsidP="005C2183">
            <w:pPr>
              <w:spacing w:line="256" w:lineRule="auto"/>
              <w:rPr>
                <w:b/>
                <w:sz w:val="20"/>
                <w:szCs w:val="20"/>
                <w:lang w:eastAsia="en-US"/>
              </w:rPr>
            </w:pPr>
            <w:r w:rsidRPr="00D96E79">
              <w:rPr>
                <w:b/>
                <w:sz w:val="20"/>
                <w:szCs w:val="20"/>
                <w:lang w:eastAsia="en-US"/>
              </w:rPr>
              <w:t>Povinná:</w:t>
            </w:r>
          </w:p>
          <w:p w14:paraId="06B7046E" w14:textId="77777777" w:rsidR="0007496A" w:rsidRPr="00D96E79" w:rsidRDefault="0007496A" w:rsidP="005C2183">
            <w:pPr>
              <w:spacing w:line="256" w:lineRule="auto"/>
              <w:rPr>
                <w:sz w:val="20"/>
                <w:szCs w:val="20"/>
                <w:lang w:eastAsia="en-US"/>
              </w:rPr>
            </w:pPr>
            <w:r w:rsidRPr="00D96E79">
              <w:rPr>
                <w:sz w:val="20"/>
                <w:szCs w:val="20"/>
                <w:lang w:eastAsia="en-US"/>
              </w:rPr>
              <w:t xml:space="preserve">OSBORN, Anna.2015. </w:t>
            </w:r>
            <w:r w:rsidRPr="00D96E79">
              <w:rPr>
                <w:i/>
                <w:iCs/>
                <w:sz w:val="20"/>
                <w:szCs w:val="20"/>
                <w:lang w:eastAsia="en-US"/>
              </w:rPr>
              <w:t xml:space="preserve">Open Mind </w:t>
            </w:r>
            <w:proofErr w:type="spellStart"/>
            <w:r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i/>
                <w:iCs/>
                <w:sz w:val="20"/>
                <w:szCs w:val="20"/>
                <w:lang w:eastAsia="en-US"/>
              </w:rPr>
              <w:t xml:space="preserve"> </w:t>
            </w:r>
            <w:proofErr w:type="spellStart"/>
            <w:r w:rsidRPr="00D96E79">
              <w:rPr>
                <w:i/>
                <w:iCs/>
                <w:sz w:val="20"/>
                <w:szCs w:val="20"/>
                <w:lang w:eastAsia="en-US"/>
              </w:rPr>
              <w:t>Workbook</w:t>
            </w:r>
            <w:proofErr w:type="spellEnd"/>
            <w:r w:rsidRPr="00D96E79">
              <w:rPr>
                <w:sz w:val="20"/>
                <w:szCs w:val="20"/>
                <w:lang w:eastAsia="en-US"/>
              </w:rPr>
              <w:t xml:space="preserve">. London. ISBN 9780230458406. </w:t>
            </w:r>
          </w:p>
          <w:p w14:paraId="3631A204" w14:textId="77777777" w:rsidR="0007496A" w:rsidRPr="00D96E79" w:rsidRDefault="0007496A" w:rsidP="005C2183">
            <w:pPr>
              <w:spacing w:line="256" w:lineRule="auto"/>
              <w:rPr>
                <w:sz w:val="20"/>
                <w:szCs w:val="20"/>
                <w:lang w:eastAsia="en-US"/>
              </w:rPr>
            </w:pPr>
            <w:r w:rsidRPr="00D96E79">
              <w:rPr>
                <w:sz w:val="20"/>
                <w:szCs w:val="20"/>
                <w:lang w:eastAsia="en-US"/>
              </w:rPr>
              <w:t xml:space="preserve">ROGERS, </w:t>
            </w:r>
            <w:proofErr w:type="spellStart"/>
            <w:r w:rsidRPr="00D96E79">
              <w:rPr>
                <w:sz w:val="20"/>
                <w:szCs w:val="20"/>
                <w:lang w:eastAsia="en-US"/>
              </w:rPr>
              <w:t>Mickey</w:t>
            </w:r>
            <w:proofErr w:type="spellEnd"/>
            <w:r w:rsidRPr="00D96E79">
              <w:rPr>
                <w:sz w:val="20"/>
                <w:szCs w:val="20"/>
                <w:lang w:eastAsia="en-US"/>
              </w:rPr>
              <w:t xml:space="preserve"> et al. 2015. </w:t>
            </w:r>
            <w:r w:rsidRPr="00D96E79">
              <w:rPr>
                <w:i/>
                <w:iCs/>
                <w:sz w:val="20"/>
                <w:szCs w:val="20"/>
                <w:lang w:eastAsia="en-US"/>
              </w:rPr>
              <w:t xml:space="preserve">Open Mind </w:t>
            </w:r>
            <w:proofErr w:type="spellStart"/>
            <w:r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sz w:val="20"/>
                <w:szCs w:val="20"/>
                <w:lang w:eastAsia="en-US"/>
              </w:rPr>
              <w:t xml:space="preserve">. London. ISBN 9780230458253. </w:t>
            </w:r>
          </w:p>
          <w:p w14:paraId="292133D1"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Doporučená: </w:t>
            </w:r>
          </w:p>
          <w:p w14:paraId="12C08E60" w14:textId="77777777" w:rsidR="003A7F71" w:rsidRDefault="0007496A" w:rsidP="005C2183">
            <w:pPr>
              <w:spacing w:line="256" w:lineRule="auto"/>
              <w:rPr>
                <w:sz w:val="20"/>
                <w:szCs w:val="20"/>
                <w:lang w:eastAsia="en-US"/>
              </w:rPr>
            </w:pPr>
            <w:r w:rsidRPr="00D96E79">
              <w:rPr>
                <w:sz w:val="20"/>
                <w:szCs w:val="20"/>
                <w:lang w:eastAsia="en-US"/>
              </w:rPr>
              <w:t xml:space="preserve">HASHEMI, Luise. 2012.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in Use: </w:t>
            </w:r>
            <w:proofErr w:type="spellStart"/>
            <w:r w:rsidRPr="00D96E79">
              <w:rPr>
                <w:i/>
                <w:iCs/>
                <w:sz w:val="20"/>
                <w:szCs w:val="20"/>
                <w:lang w:eastAsia="en-US"/>
              </w:rPr>
              <w:t>Supplementary</w:t>
            </w:r>
            <w:proofErr w:type="spellEnd"/>
            <w:r w:rsidRPr="00D96E79">
              <w:rPr>
                <w:i/>
                <w:iCs/>
                <w:sz w:val="20"/>
                <w:szCs w:val="20"/>
                <w:lang w:eastAsia="en-US"/>
              </w:rPr>
              <w:t xml:space="preserve"> </w:t>
            </w:r>
            <w:proofErr w:type="spellStart"/>
            <w:r w:rsidRPr="00D96E79">
              <w:rPr>
                <w:i/>
                <w:iCs/>
                <w:sz w:val="20"/>
                <w:szCs w:val="20"/>
                <w:lang w:eastAsia="en-US"/>
              </w:rPr>
              <w:t>Exercises</w:t>
            </w:r>
            <w:proofErr w:type="spellEnd"/>
            <w:r w:rsidRPr="00D96E79">
              <w:rPr>
                <w:i/>
                <w:iCs/>
                <w:sz w:val="20"/>
                <w:szCs w:val="20"/>
                <w:lang w:eastAsia="en-US"/>
              </w:rPr>
              <w:t xml:space="preserve">, </w:t>
            </w:r>
            <w:proofErr w:type="spellStart"/>
            <w:r w:rsidRPr="00D96E79">
              <w:rPr>
                <w:i/>
                <w:iCs/>
                <w:sz w:val="20"/>
                <w:szCs w:val="20"/>
                <w:lang w:eastAsia="en-US"/>
              </w:rPr>
              <w:t>With</w:t>
            </w:r>
            <w:proofErr w:type="spellEnd"/>
            <w:r w:rsidRPr="00D96E79">
              <w:rPr>
                <w:i/>
                <w:iCs/>
                <w:sz w:val="20"/>
                <w:szCs w:val="20"/>
                <w:lang w:eastAsia="en-US"/>
              </w:rPr>
              <w:t xml:space="preserve"> </w:t>
            </w:r>
            <w:proofErr w:type="spellStart"/>
            <w:r w:rsidRPr="00D96E79">
              <w:rPr>
                <w:i/>
                <w:iCs/>
                <w:sz w:val="20"/>
                <w:szCs w:val="20"/>
                <w:lang w:eastAsia="en-US"/>
              </w:rPr>
              <w:t>Answers</w:t>
            </w:r>
            <w:proofErr w:type="spellEnd"/>
            <w:r w:rsidRPr="00D96E79">
              <w:rPr>
                <w:sz w:val="20"/>
                <w:szCs w:val="20"/>
                <w:lang w:eastAsia="en-US"/>
              </w:rPr>
              <w:t xml:space="preserve">. CUP. </w:t>
            </w:r>
          </w:p>
          <w:p w14:paraId="79CDB3E3" w14:textId="03313B67" w:rsidR="0007496A" w:rsidRPr="00D96E79" w:rsidRDefault="0007496A" w:rsidP="005C2183">
            <w:pPr>
              <w:spacing w:line="256" w:lineRule="auto"/>
              <w:rPr>
                <w:sz w:val="20"/>
                <w:szCs w:val="20"/>
                <w:lang w:eastAsia="en-US"/>
              </w:rPr>
            </w:pPr>
            <w:r w:rsidRPr="00D96E79">
              <w:rPr>
                <w:sz w:val="20"/>
                <w:szCs w:val="20"/>
                <w:lang w:eastAsia="en-US"/>
              </w:rPr>
              <w:t xml:space="preserve">ISBN 9781107616417. </w:t>
            </w:r>
          </w:p>
          <w:p w14:paraId="637AF8EF" w14:textId="77777777" w:rsidR="0007496A" w:rsidRPr="00D96E79" w:rsidRDefault="0007496A" w:rsidP="005C2183">
            <w:pPr>
              <w:spacing w:line="256" w:lineRule="auto"/>
              <w:jc w:val="both"/>
              <w:rPr>
                <w:sz w:val="20"/>
                <w:szCs w:val="20"/>
                <w:lang w:eastAsia="en-US"/>
              </w:rPr>
            </w:pPr>
            <w:r w:rsidRPr="00D96E79">
              <w:rPr>
                <w:sz w:val="20"/>
                <w:szCs w:val="20"/>
                <w:lang w:eastAsia="en-US"/>
              </w:rPr>
              <w:t xml:space="preserve">SWAN, Michael and Catherine WALTER. 2011. </w:t>
            </w:r>
            <w:r w:rsidRPr="00D96E79">
              <w:rPr>
                <w:i/>
                <w:iCs/>
                <w:sz w:val="20"/>
                <w:szCs w:val="20"/>
                <w:lang w:eastAsia="en-US"/>
              </w:rPr>
              <w:t xml:space="preserve">Oxford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w:t>
            </w:r>
            <w:proofErr w:type="spellStart"/>
            <w:r w:rsidRPr="00D96E79">
              <w:rPr>
                <w:i/>
                <w:iCs/>
                <w:sz w:val="20"/>
                <w:szCs w:val="20"/>
                <w:lang w:eastAsia="en-US"/>
              </w:rPr>
              <w:t>Course</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sz w:val="20"/>
                <w:szCs w:val="20"/>
                <w:lang w:eastAsia="en-US"/>
              </w:rPr>
              <w:t xml:space="preserve">. Oxford. </w:t>
            </w:r>
          </w:p>
          <w:p w14:paraId="7FACD132" w14:textId="77777777" w:rsidR="0007496A" w:rsidRPr="00D96E79" w:rsidRDefault="0007496A" w:rsidP="005C2183">
            <w:pPr>
              <w:spacing w:line="256" w:lineRule="auto"/>
              <w:jc w:val="both"/>
              <w:rPr>
                <w:sz w:val="20"/>
                <w:szCs w:val="20"/>
                <w:lang w:eastAsia="en-US"/>
              </w:rPr>
            </w:pPr>
            <w:r w:rsidRPr="00D96E79">
              <w:rPr>
                <w:sz w:val="20"/>
                <w:szCs w:val="20"/>
                <w:lang w:eastAsia="en-US"/>
              </w:rPr>
              <w:t>ISBN 9780194420822.</w:t>
            </w:r>
          </w:p>
        </w:tc>
      </w:tr>
    </w:tbl>
    <w:p w14:paraId="40632524" w14:textId="77777777" w:rsidR="0007496A" w:rsidRDefault="0007496A" w:rsidP="0007496A"/>
    <w:p w14:paraId="3694A042" w14:textId="77777777" w:rsidR="0007496A" w:rsidRDefault="0007496A" w:rsidP="0007496A"/>
    <w:p w14:paraId="7ED4D712" w14:textId="77777777" w:rsidR="0007496A" w:rsidRDefault="0007496A" w:rsidP="0007496A"/>
    <w:p w14:paraId="464BB83D" w14:textId="77777777" w:rsidR="0007496A" w:rsidRDefault="0007496A" w:rsidP="0007496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140FA670" w14:textId="77777777" w:rsidTr="002D4BDD">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1E7C8CF"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071FF3C2" w14:textId="77777777" w:rsidTr="002D4BDD">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3770C61E" w14:textId="77777777" w:rsidR="0007496A" w:rsidRPr="00D96E79" w:rsidRDefault="0007496A" w:rsidP="005C2183">
            <w:pPr>
              <w:spacing w:line="256" w:lineRule="auto"/>
              <w:jc w:val="both"/>
              <w:rPr>
                <w:b/>
                <w:sz w:val="20"/>
                <w:szCs w:val="20"/>
                <w:lang w:eastAsia="en-US"/>
              </w:rPr>
            </w:pPr>
            <w:r w:rsidRPr="00D96E79">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7C6D45E9" w14:textId="77777777" w:rsidR="0007496A" w:rsidRPr="00D96E79" w:rsidRDefault="0007496A" w:rsidP="005C2183">
            <w:pPr>
              <w:spacing w:line="256" w:lineRule="auto"/>
              <w:jc w:val="both"/>
              <w:rPr>
                <w:color w:val="1F497D"/>
                <w:sz w:val="20"/>
                <w:szCs w:val="20"/>
                <w:lang w:eastAsia="en-US"/>
              </w:rPr>
            </w:pPr>
            <w:r w:rsidRPr="00D96E79">
              <w:rPr>
                <w:sz w:val="20"/>
                <w:szCs w:val="20"/>
                <w:lang w:eastAsia="en-US"/>
              </w:rPr>
              <w:t xml:space="preserve">Angličtina – </w:t>
            </w:r>
            <w:proofErr w:type="spellStart"/>
            <w:r w:rsidRPr="00D96E79">
              <w:rPr>
                <w:sz w:val="20"/>
                <w:szCs w:val="20"/>
                <w:lang w:eastAsia="en-US"/>
              </w:rPr>
              <w:t>upper</w:t>
            </w:r>
            <w:proofErr w:type="spellEnd"/>
            <w:r w:rsidRPr="00D96E79">
              <w:rPr>
                <w:sz w:val="20"/>
                <w:szCs w:val="20"/>
                <w:lang w:eastAsia="en-US"/>
              </w:rPr>
              <w:t xml:space="preserve"> </w:t>
            </w:r>
            <w:proofErr w:type="spellStart"/>
            <w:r w:rsidRPr="00D96E79">
              <w:rPr>
                <w:sz w:val="20"/>
                <w:szCs w:val="20"/>
                <w:lang w:eastAsia="en-US"/>
              </w:rPr>
              <w:t>intermediate</w:t>
            </w:r>
            <w:proofErr w:type="spellEnd"/>
            <w:r w:rsidRPr="00D96E79">
              <w:rPr>
                <w:sz w:val="20"/>
                <w:szCs w:val="20"/>
                <w:lang w:eastAsia="en-US"/>
              </w:rPr>
              <w:t xml:space="preserve"> (11)</w:t>
            </w:r>
          </w:p>
        </w:tc>
      </w:tr>
      <w:tr w:rsidR="0007496A" w14:paraId="1172EA28"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FD7138B" w14:textId="77777777" w:rsidR="0007496A" w:rsidRPr="00D96E79" w:rsidRDefault="0007496A" w:rsidP="005C2183">
            <w:pPr>
              <w:spacing w:line="256" w:lineRule="auto"/>
              <w:rPr>
                <w:b/>
                <w:sz w:val="20"/>
                <w:szCs w:val="20"/>
                <w:lang w:eastAsia="en-US"/>
              </w:rPr>
            </w:pPr>
            <w:r w:rsidRPr="00D96E79">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915B2EF" w14:textId="77777777" w:rsidR="0007496A" w:rsidRPr="00D96E79" w:rsidRDefault="0007496A" w:rsidP="005C2183">
            <w:pPr>
              <w:spacing w:line="256" w:lineRule="auto"/>
              <w:jc w:val="both"/>
              <w:rPr>
                <w:sz w:val="20"/>
                <w:szCs w:val="20"/>
                <w:lang w:eastAsia="en-US"/>
              </w:rPr>
            </w:pPr>
            <w:r w:rsidRPr="00D96E79">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7E42FB" w14:textId="77777777" w:rsidR="0007496A" w:rsidRPr="00D96E79" w:rsidRDefault="0007496A" w:rsidP="005C2183">
            <w:pPr>
              <w:spacing w:line="256" w:lineRule="auto"/>
              <w:jc w:val="both"/>
              <w:rPr>
                <w:sz w:val="20"/>
                <w:szCs w:val="20"/>
                <w:lang w:eastAsia="en-US"/>
              </w:rPr>
            </w:pPr>
            <w:r w:rsidRPr="00D96E79">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46DC6DF3" w14:textId="77777777" w:rsidR="0007496A" w:rsidRPr="00D96E79" w:rsidRDefault="0007496A" w:rsidP="005C2183">
            <w:pPr>
              <w:spacing w:line="256" w:lineRule="auto"/>
              <w:jc w:val="both"/>
              <w:rPr>
                <w:sz w:val="20"/>
                <w:szCs w:val="20"/>
                <w:lang w:eastAsia="en-US"/>
              </w:rPr>
            </w:pPr>
            <w:r w:rsidRPr="00D96E79">
              <w:rPr>
                <w:sz w:val="20"/>
                <w:szCs w:val="20"/>
                <w:lang w:eastAsia="en-US"/>
              </w:rPr>
              <w:t>1-3/ZS</w:t>
            </w:r>
          </w:p>
        </w:tc>
      </w:tr>
      <w:tr w:rsidR="0007496A" w14:paraId="14DC0A83"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08DC312" w14:textId="77777777" w:rsidR="0007496A" w:rsidRPr="00D96E79" w:rsidRDefault="0007496A" w:rsidP="005C2183">
            <w:pPr>
              <w:spacing w:line="256" w:lineRule="auto"/>
              <w:jc w:val="both"/>
              <w:rPr>
                <w:b/>
                <w:sz w:val="20"/>
                <w:szCs w:val="20"/>
                <w:lang w:eastAsia="en-US"/>
              </w:rPr>
            </w:pPr>
            <w:r w:rsidRPr="00D96E79">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9814867" w14:textId="77777777" w:rsidR="0007496A" w:rsidRPr="00D96E79" w:rsidRDefault="0007496A" w:rsidP="005C2183">
            <w:pPr>
              <w:spacing w:line="256" w:lineRule="auto"/>
              <w:jc w:val="both"/>
              <w:rPr>
                <w:color w:val="1F497D"/>
                <w:sz w:val="20"/>
                <w:szCs w:val="20"/>
                <w:lang w:eastAsia="en-US"/>
              </w:rPr>
            </w:pPr>
            <w:r w:rsidRPr="00D96E79">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FC38078" w14:textId="77777777" w:rsidR="0007496A" w:rsidRPr="00D96E79" w:rsidRDefault="0007496A" w:rsidP="005C2183">
            <w:pPr>
              <w:spacing w:line="256" w:lineRule="auto"/>
              <w:jc w:val="both"/>
              <w:rPr>
                <w:b/>
                <w:sz w:val="20"/>
                <w:szCs w:val="20"/>
                <w:lang w:eastAsia="en-US"/>
              </w:rPr>
            </w:pPr>
            <w:r w:rsidRPr="00D96E79">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A2453DD" w14:textId="77777777" w:rsidR="0007496A" w:rsidRPr="00D96E79" w:rsidRDefault="0007496A" w:rsidP="005C2183">
            <w:pPr>
              <w:spacing w:line="256" w:lineRule="auto"/>
              <w:jc w:val="both"/>
              <w:rPr>
                <w:sz w:val="20"/>
                <w:szCs w:val="20"/>
                <w:lang w:eastAsia="en-US"/>
              </w:rPr>
            </w:pPr>
            <w:r w:rsidRPr="00D96E79">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EB1F7B5" w14:textId="77777777" w:rsidR="0007496A" w:rsidRPr="00D96E79" w:rsidRDefault="0007496A" w:rsidP="005C2183">
            <w:pPr>
              <w:spacing w:line="256" w:lineRule="auto"/>
              <w:jc w:val="both"/>
              <w:rPr>
                <w:b/>
                <w:sz w:val="20"/>
                <w:szCs w:val="20"/>
                <w:lang w:eastAsia="en-US"/>
              </w:rPr>
            </w:pPr>
            <w:r w:rsidRPr="00D96E79">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0C78E453" w14:textId="77777777" w:rsidR="0007496A" w:rsidRPr="00D96E79" w:rsidRDefault="0007496A" w:rsidP="005C2183">
            <w:pPr>
              <w:spacing w:line="256" w:lineRule="auto"/>
              <w:jc w:val="both"/>
              <w:rPr>
                <w:sz w:val="20"/>
                <w:szCs w:val="20"/>
                <w:lang w:eastAsia="en-US"/>
              </w:rPr>
            </w:pPr>
            <w:r w:rsidRPr="00D96E79">
              <w:rPr>
                <w:sz w:val="20"/>
                <w:szCs w:val="20"/>
                <w:lang w:eastAsia="en-US"/>
              </w:rPr>
              <w:t>2</w:t>
            </w:r>
          </w:p>
        </w:tc>
      </w:tr>
      <w:tr w:rsidR="0007496A" w14:paraId="7CC0CCD7"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88C0C92"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Prerekvizity, </w:t>
            </w:r>
            <w:proofErr w:type="spellStart"/>
            <w:r w:rsidRPr="00D96E79">
              <w:rPr>
                <w:b/>
                <w:sz w:val="20"/>
                <w:szCs w:val="20"/>
                <w:lang w:eastAsia="en-US"/>
              </w:rPr>
              <w:t>korekvizity</w:t>
            </w:r>
            <w:proofErr w:type="spellEnd"/>
            <w:r w:rsidRPr="00D96E79">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0FCB13BC" w14:textId="77777777" w:rsidR="0007496A" w:rsidRPr="00D96E79" w:rsidRDefault="0007496A" w:rsidP="005C2183">
            <w:pPr>
              <w:spacing w:line="256" w:lineRule="auto"/>
              <w:jc w:val="both"/>
              <w:rPr>
                <w:sz w:val="20"/>
                <w:szCs w:val="20"/>
                <w:lang w:eastAsia="en-US"/>
              </w:rPr>
            </w:pPr>
          </w:p>
        </w:tc>
      </w:tr>
      <w:tr w:rsidR="0007496A" w14:paraId="3A08DDEF"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B7F4121" w14:textId="77777777" w:rsidR="0007496A" w:rsidRPr="00D96E79" w:rsidRDefault="0007496A" w:rsidP="005C2183">
            <w:pPr>
              <w:spacing w:line="256" w:lineRule="auto"/>
              <w:rPr>
                <w:b/>
                <w:sz w:val="20"/>
                <w:szCs w:val="20"/>
                <w:lang w:eastAsia="en-US"/>
              </w:rPr>
            </w:pPr>
            <w:r w:rsidRPr="00D96E79">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BF24D8E"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9960DC4" w14:textId="77777777" w:rsidR="0007496A" w:rsidRPr="00D96E79" w:rsidRDefault="0007496A" w:rsidP="005C2183">
            <w:pPr>
              <w:spacing w:line="256" w:lineRule="auto"/>
              <w:jc w:val="both"/>
              <w:rPr>
                <w:b/>
                <w:sz w:val="20"/>
                <w:szCs w:val="20"/>
                <w:lang w:eastAsia="en-US"/>
              </w:rPr>
            </w:pPr>
            <w:r w:rsidRPr="00D96E79">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5C9ACF20"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cvičení</w:t>
            </w:r>
          </w:p>
        </w:tc>
      </w:tr>
      <w:tr w:rsidR="0007496A" w14:paraId="0C8DD9BD"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136F577" w14:textId="77777777" w:rsidR="0007496A" w:rsidRPr="00D96E79" w:rsidRDefault="0007496A" w:rsidP="005C2183">
            <w:pPr>
              <w:spacing w:line="256" w:lineRule="auto"/>
              <w:rPr>
                <w:b/>
                <w:sz w:val="20"/>
                <w:szCs w:val="20"/>
                <w:lang w:eastAsia="en-US"/>
              </w:rPr>
            </w:pPr>
            <w:r w:rsidRPr="00D96E79">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34738F54" w14:textId="77777777" w:rsidR="0007496A" w:rsidRPr="00D96E79" w:rsidRDefault="0007496A" w:rsidP="005C2183">
            <w:pPr>
              <w:jc w:val="both"/>
              <w:rPr>
                <w:sz w:val="20"/>
                <w:szCs w:val="20"/>
                <w:lang w:eastAsia="en-US"/>
              </w:rPr>
            </w:pPr>
            <w:r w:rsidRPr="00D96E79">
              <w:rPr>
                <w:sz w:val="20"/>
                <w:szCs w:val="20"/>
                <w:lang w:eastAsia="en-US"/>
              </w:rPr>
              <w:t>Docházka – minimálně 80 %.</w:t>
            </w:r>
          </w:p>
          <w:p w14:paraId="504E4CBA" w14:textId="77777777" w:rsidR="0007496A" w:rsidRPr="00D96E79" w:rsidRDefault="0007496A" w:rsidP="005C2183">
            <w:pPr>
              <w:jc w:val="both"/>
              <w:rPr>
                <w:sz w:val="20"/>
                <w:szCs w:val="20"/>
                <w:lang w:eastAsia="en-US"/>
              </w:rPr>
            </w:pPr>
            <w:r w:rsidRPr="00D96E79">
              <w:rPr>
                <w:sz w:val="20"/>
                <w:szCs w:val="20"/>
                <w:lang w:eastAsia="en-US"/>
              </w:rPr>
              <w:t>Aktivní účast, vypracování a odevzdání všech domácích prací v termínu.</w:t>
            </w:r>
          </w:p>
          <w:p w14:paraId="66E25E49" w14:textId="77777777" w:rsidR="0007496A" w:rsidRPr="00D96E79" w:rsidRDefault="0007496A" w:rsidP="005C2183">
            <w:pPr>
              <w:jc w:val="both"/>
              <w:rPr>
                <w:sz w:val="20"/>
                <w:szCs w:val="20"/>
                <w:lang w:eastAsia="en-US"/>
              </w:rPr>
            </w:pPr>
            <w:r w:rsidRPr="00D96E79">
              <w:rPr>
                <w:sz w:val="20"/>
                <w:szCs w:val="20"/>
                <w:lang w:eastAsia="en-US"/>
              </w:rPr>
              <w:t>Prezentace v hodině s doprovodnými materiály v dohodnutém termínu (hodnocena na minimum 60 %).</w:t>
            </w:r>
          </w:p>
          <w:p w14:paraId="15480F75" w14:textId="77777777" w:rsidR="0007496A" w:rsidRPr="00D96E79" w:rsidRDefault="0007496A" w:rsidP="005C2183">
            <w:pPr>
              <w:jc w:val="both"/>
              <w:rPr>
                <w:sz w:val="20"/>
                <w:szCs w:val="20"/>
                <w:lang w:eastAsia="en-US"/>
              </w:rPr>
            </w:pPr>
            <w:r w:rsidRPr="00D96E79">
              <w:rPr>
                <w:sz w:val="20"/>
                <w:szCs w:val="20"/>
                <w:lang w:eastAsia="en-US"/>
              </w:rPr>
              <w:t>Průběžný dílčí test a závěrečný zápočtový test (aritmetický průměr výsledků obou testů na minimum 60 %).</w:t>
            </w:r>
          </w:p>
          <w:p w14:paraId="0885B56D" w14:textId="77777777" w:rsidR="0007496A" w:rsidRPr="00D96E79" w:rsidRDefault="0007496A" w:rsidP="005C2183">
            <w:pPr>
              <w:jc w:val="both"/>
              <w:rPr>
                <w:sz w:val="20"/>
                <w:szCs w:val="20"/>
                <w:lang w:eastAsia="en-US"/>
              </w:rPr>
            </w:pPr>
            <w:r w:rsidRPr="00D96E79">
              <w:rPr>
                <w:sz w:val="20"/>
                <w:szCs w:val="20"/>
                <w:lang w:eastAsia="en-US"/>
              </w:rPr>
              <w:t xml:space="preserve">Povinností studenta je zaregistrovat se do online kurzu CJ11 v </w:t>
            </w:r>
            <w:proofErr w:type="spellStart"/>
            <w:r w:rsidRPr="00D96E79">
              <w:rPr>
                <w:sz w:val="20"/>
                <w:szCs w:val="20"/>
                <w:lang w:eastAsia="en-US"/>
              </w:rPr>
              <w:t>Moodlu</w:t>
            </w:r>
            <w:proofErr w:type="spellEnd"/>
            <w:r w:rsidRPr="00D96E79">
              <w:rPr>
                <w:sz w:val="20"/>
                <w:szCs w:val="20"/>
                <w:lang w:eastAsia="en-US"/>
              </w:rPr>
              <w:t>.</w:t>
            </w:r>
          </w:p>
        </w:tc>
      </w:tr>
      <w:tr w:rsidR="0007496A" w14:paraId="0A01AFF2" w14:textId="77777777" w:rsidTr="002D4BDD">
        <w:trPr>
          <w:trHeight w:val="274"/>
        </w:trPr>
        <w:tc>
          <w:tcPr>
            <w:tcW w:w="9923" w:type="dxa"/>
            <w:gridSpan w:val="8"/>
            <w:tcBorders>
              <w:top w:val="nil"/>
              <w:left w:val="single" w:sz="4" w:space="0" w:color="auto"/>
              <w:bottom w:val="single" w:sz="4" w:space="0" w:color="auto"/>
              <w:right w:val="single" w:sz="4" w:space="0" w:color="auto"/>
            </w:tcBorders>
          </w:tcPr>
          <w:p w14:paraId="38E6D18C" w14:textId="77777777" w:rsidR="0007496A" w:rsidRPr="00D96E79" w:rsidRDefault="0007496A" w:rsidP="005C2183">
            <w:pPr>
              <w:spacing w:line="256" w:lineRule="auto"/>
              <w:jc w:val="both"/>
              <w:rPr>
                <w:sz w:val="20"/>
                <w:szCs w:val="20"/>
                <w:lang w:eastAsia="en-US"/>
              </w:rPr>
            </w:pPr>
          </w:p>
        </w:tc>
      </w:tr>
      <w:tr w:rsidR="0007496A" w14:paraId="646C9C0A" w14:textId="77777777" w:rsidTr="002D4BDD">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7DC78059" w14:textId="77777777" w:rsidR="0007496A" w:rsidRPr="00D96E79" w:rsidRDefault="0007496A" w:rsidP="005C2183">
            <w:pPr>
              <w:spacing w:line="256" w:lineRule="auto"/>
              <w:jc w:val="both"/>
              <w:rPr>
                <w:b/>
                <w:sz w:val="20"/>
                <w:szCs w:val="20"/>
                <w:lang w:eastAsia="en-US"/>
              </w:rPr>
            </w:pPr>
            <w:r w:rsidRPr="00D96E79">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6993C154"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67297E1E" w14:textId="77777777" w:rsidTr="002D4BDD">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35AB1462" w14:textId="77777777" w:rsidR="0007496A" w:rsidRPr="00D96E79" w:rsidRDefault="0007496A" w:rsidP="005C2183">
            <w:pPr>
              <w:spacing w:line="256" w:lineRule="auto"/>
              <w:rPr>
                <w:b/>
                <w:sz w:val="20"/>
                <w:szCs w:val="20"/>
                <w:lang w:eastAsia="en-US"/>
              </w:rPr>
            </w:pPr>
            <w:r w:rsidRPr="00D96E79">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7F39CAE4"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100 % </w:t>
            </w:r>
          </w:p>
        </w:tc>
      </w:tr>
      <w:tr w:rsidR="0007496A" w14:paraId="5D70E468"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DD83750" w14:textId="77777777" w:rsidR="0007496A" w:rsidRPr="00D96E79" w:rsidRDefault="0007496A" w:rsidP="005C2183">
            <w:pPr>
              <w:spacing w:line="256" w:lineRule="auto"/>
              <w:jc w:val="both"/>
              <w:rPr>
                <w:b/>
                <w:sz w:val="20"/>
                <w:szCs w:val="20"/>
                <w:lang w:eastAsia="en-US"/>
              </w:rPr>
            </w:pPr>
            <w:r w:rsidRPr="00D96E79">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2ACEDFEA"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7E576307" w14:textId="77777777" w:rsidTr="002D4BDD">
        <w:trPr>
          <w:trHeight w:val="253"/>
        </w:trPr>
        <w:tc>
          <w:tcPr>
            <w:tcW w:w="9923" w:type="dxa"/>
            <w:gridSpan w:val="8"/>
            <w:tcBorders>
              <w:top w:val="nil"/>
              <w:left w:val="single" w:sz="4" w:space="0" w:color="auto"/>
              <w:bottom w:val="single" w:sz="4" w:space="0" w:color="auto"/>
              <w:right w:val="single" w:sz="4" w:space="0" w:color="auto"/>
            </w:tcBorders>
          </w:tcPr>
          <w:p w14:paraId="4EF73FCC" w14:textId="77777777" w:rsidR="0007496A" w:rsidRPr="00D96E79" w:rsidRDefault="0007496A" w:rsidP="005C2183">
            <w:pPr>
              <w:spacing w:line="256" w:lineRule="auto"/>
              <w:jc w:val="both"/>
              <w:rPr>
                <w:sz w:val="20"/>
                <w:szCs w:val="20"/>
                <w:lang w:eastAsia="en-US"/>
              </w:rPr>
            </w:pPr>
          </w:p>
        </w:tc>
      </w:tr>
      <w:tr w:rsidR="0007496A" w14:paraId="6DC25480"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97EEF49" w14:textId="77777777" w:rsidR="0007496A" w:rsidRPr="00D96E79" w:rsidRDefault="0007496A" w:rsidP="005C2183">
            <w:pPr>
              <w:spacing w:line="256" w:lineRule="auto"/>
              <w:jc w:val="both"/>
              <w:rPr>
                <w:b/>
                <w:sz w:val="20"/>
                <w:szCs w:val="20"/>
                <w:lang w:eastAsia="en-US"/>
              </w:rPr>
            </w:pPr>
            <w:r w:rsidRPr="00D96E79">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15AECB84" w14:textId="77777777" w:rsidR="0007496A" w:rsidRPr="00D96E79" w:rsidRDefault="0007496A" w:rsidP="005C2183">
            <w:pPr>
              <w:spacing w:line="256" w:lineRule="auto"/>
              <w:jc w:val="both"/>
              <w:rPr>
                <w:sz w:val="20"/>
                <w:szCs w:val="20"/>
                <w:lang w:eastAsia="en-US"/>
              </w:rPr>
            </w:pPr>
          </w:p>
        </w:tc>
      </w:tr>
      <w:tr w:rsidR="0007496A" w14:paraId="24683FF1" w14:textId="77777777" w:rsidTr="002D4BDD">
        <w:trPr>
          <w:trHeight w:val="1554"/>
        </w:trPr>
        <w:tc>
          <w:tcPr>
            <w:tcW w:w="9923" w:type="dxa"/>
            <w:gridSpan w:val="8"/>
            <w:tcBorders>
              <w:top w:val="nil"/>
              <w:left w:val="single" w:sz="4" w:space="0" w:color="auto"/>
              <w:bottom w:val="single" w:sz="12" w:space="0" w:color="auto"/>
              <w:right w:val="single" w:sz="4" w:space="0" w:color="auto"/>
            </w:tcBorders>
          </w:tcPr>
          <w:p w14:paraId="5330B2A0" w14:textId="77777777" w:rsidR="0007496A" w:rsidRPr="00D96E79" w:rsidRDefault="0007496A" w:rsidP="005C2183">
            <w:pPr>
              <w:spacing w:after="120"/>
              <w:jc w:val="both"/>
              <w:rPr>
                <w:sz w:val="20"/>
                <w:szCs w:val="20"/>
                <w:lang w:eastAsia="en-US"/>
              </w:rPr>
            </w:pPr>
            <w:r w:rsidRPr="00D96E79">
              <w:rPr>
                <w:sz w:val="20"/>
                <w:szCs w:val="20"/>
                <w:lang w:eastAsia="en-US"/>
              </w:rPr>
              <w:t xml:space="preserve">Cílem předmětu je rozvíjet anglický jazyk směrem k jazykové úrovni B2 a výše. Obsah předmětu je zaměřen na procvičování vybraných pokročilých gramatických jevů a slovní zásoby za použití témat z učebnice Open Mind </w:t>
            </w:r>
            <w:proofErr w:type="spellStart"/>
            <w:r w:rsidRPr="00D96E79">
              <w:rPr>
                <w:sz w:val="20"/>
                <w:szCs w:val="20"/>
                <w:lang w:eastAsia="en-US"/>
              </w:rPr>
              <w:t>Upper</w:t>
            </w:r>
            <w:proofErr w:type="spellEnd"/>
            <w:r w:rsidRPr="00D96E79">
              <w:rPr>
                <w:sz w:val="20"/>
                <w:szCs w:val="20"/>
                <w:lang w:eastAsia="en-US"/>
              </w:rPr>
              <w:t xml:space="preserve"> </w:t>
            </w:r>
            <w:proofErr w:type="spellStart"/>
            <w:r w:rsidRPr="00D96E79">
              <w:rPr>
                <w:sz w:val="20"/>
                <w:szCs w:val="20"/>
                <w:lang w:eastAsia="en-US"/>
              </w:rPr>
              <w:t>Intermediate</w:t>
            </w:r>
            <w:proofErr w:type="spellEnd"/>
            <w:r w:rsidRPr="00D96E79">
              <w:rPr>
                <w:sz w:val="20"/>
                <w:szCs w:val="20"/>
                <w:lang w:eastAsia="en-US"/>
              </w:rPr>
              <w:t xml:space="preserve"> a dalších doplňkových materiálů, novin, časopisů a internetu.</w:t>
            </w:r>
          </w:p>
          <w:p w14:paraId="085CBF9A" w14:textId="77777777" w:rsidR="003E3E7D" w:rsidRPr="00FB7BDD" w:rsidRDefault="003E3E7D" w:rsidP="003E3E7D">
            <w:pPr>
              <w:ind w:firstLine="352"/>
              <w:jc w:val="both"/>
              <w:rPr>
                <w:b/>
                <w:sz w:val="20"/>
                <w:szCs w:val="20"/>
                <w:lang w:eastAsia="en-US"/>
              </w:rPr>
            </w:pPr>
            <w:r w:rsidRPr="00FB7BDD">
              <w:rPr>
                <w:b/>
                <w:sz w:val="20"/>
                <w:szCs w:val="20"/>
                <w:lang w:eastAsia="en-US"/>
              </w:rPr>
              <w:t>Gramatika:</w:t>
            </w:r>
          </w:p>
          <w:p w14:paraId="692F23FA" w14:textId="77777777" w:rsidR="003E3E7D" w:rsidRPr="00FB7BDD" w:rsidRDefault="003E3E7D" w:rsidP="003E3E7D">
            <w:pPr>
              <w:pStyle w:val="Odstavecseseznamem"/>
              <w:numPr>
                <w:ilvl w:val="0"/>
                <w:numId w:val="64"/>
              </w:numPr>
              <w:jc w:val="both"/>
              <w:rPr>
                <w:bCs/>
                <w:lang w:eastAsia="en-US"/>
              </w:rPr>
            </w:pPr>
            <w:r w:rsidRPr="00FB7BDD">
              <w:rPr>
                <w:bCs/>
                <w:lang w:eastAsia="en-US"/>
              </w:rPr>
              <w:t>Vyjádření přivlastňovacího pádu (Genitive)</w:t>
            </w:r>
          </w:p>
          <w:p w14:paraId="50840E07" w14:textId="77777777" w:rsidR="003E3E7D" w:rsidRPr="00FB7BDD" w:rsidRDefault="003E3E7D" w:rsidP="003E3E7D">
            <w:pPr>
              <w:pStyle w:val="Odstavecseseznamem"/>
              <w:numPr>
                <w:ilvl w:val="0"/>
                <w:numId w:val="64"/>
              </w:numPr>
              <w:jc w:val="both"/>
              <w:rPr>
                <w:bCs/>
                <w:lang w:eastAsia="en-US"/>
              </w:rPr>
            </w:pPr>
            <w:proofErr w:type="spellStart"/>
            <w:r w:rsidRPr="00FB7BDD">
              <w:rPr>
                <w:bCs/>
                <w:lang w:eastAsia="en-US"/>
              </w:rPr>
              <w:t>Would</w:t>
            </w:r>
            <w:proofErr w:type="spellEnd"/>
            <w:r w:rsidRPr="00FB7BDD">
              <w:rPr>
                <w:bCs/>
                <w:lang w:eastAsia="en-US"/>
              </w:rPr>
              <w:t xml:space="preserve"> </w:t>
            </w:r>
            <w:proofErr w:type="spellStart"/>
            <w:r w:rsidRPr="00FB7BDD">
              <w:rPr>
                <w:bCs/>
                <w:lang w:eastAsia="en-US"/>
              </w:rPr>
              <w:t>rather</w:t>
            </w:r>
            <w:proofErr w:type="spellEnd"/>
            <w:r w:rsidRPr="00FB7BDD">
              <w:rPr>
                <w:bCs/>
                <w:lang w:eastAsia="en-US"/>
              </w:rPr>
              <w:t xml:space="preserve">, </w:t>
            </w:r>
            <w:proofErr w:type="spellStart"/>
            <w:r w:rsidRPr="00FB7BDD">
              <w:rPr>
                <w:bCs/>
                <w:lang w:eastAsia="en-US"/>
              </w:rPr>
              <w:t>would</w:t>
            </w:r>
            <w:proofErr w:type="spellEnd"/>
            <w:r w:rsidRPr="00FB7BDD">
              <w:rPr>
                <w:bCs/>
                <w:lang w:eastAsia="en-US"/>
              </w:rPr>
              <w:t xml:space="preserve"> </w:t>
            </w:r>
            <w:proofErr w:type="spellStart"/>
            <w:r w:rsidRPr="00FB7BDD">
              <w:rPr>
                <w:bCs/>
                <w:lang w:eastAsia="en-US"/>
              </w:rPr>
              <w:t>prefer</w:t>
            </w:r>
            <w:proofErr w:type="spellEnd"/>
          </w:p>
          <w:p w14:paraId="751B0512" w14:textId="77777777" w:rsidR="003E3E7D" w:rsidRPr="00FB7BDD" w:rsidRDefault="003E3E7D" w:rsidP="003E3E7D">
            <w:pPr>
              <w:pStyle w:val="Odstavecseseznamem"/>
              <w:numPr>
                <w:ilvl w:val="0"/>
                <w:numId w:val="64"/>
              </w:numPr>
              <w:jc w:val="both"/>
              <w:rPr>
                <w:bCs/>
                <w:lang w:eastAsia="en-US"/>
              </w:rPr>
            </w:pPr>
            <w:r w:rsidRPr="00FB7BDD">
              <w:rPr>
                <w:bCs/>
                <w:lang w:eastAsia="en-US"/>
              </w:rPr>
              <w:t>Věty nominální</w:t>
            </w:r>
          </w:p>
          <w:p w14:paraId="289E7E46" w14:textId="77777777" w:rsidR="003E3E7D" w:rsidRPr="00FB7BDD" w:rsidRDefault="003E3E7D" w:rsidP="003E3E7D">
            <w:pPr>
              <w:pStyle w:val="Odstavecseseznamem"/>
              <w:numPr>
                <w:ilvl w:val="0"/>
                <w:numId w:val="64"/>
              </w:numPr>
              <w:jc w:val="both"/>
              <w:rPr>
                <w:bCs/>
                <w:lang w:eastAsia="en-US"/>
              </w:rPr>
            </w:pPr>
            <w:r w:rsidRPr="00FB7BDD">
              <w:rPr>
                <w:bCs/>
                <w:lang w:eastAsia="en-US"/>
              </w:rPr>
              <w:t>Gerundium po předložkách</w:t>
            </w:r>
          </w:p>
          <w:p w14:paraId="635F0B49" w14:textId="77777777" w:rsidR="003E3E7D" w:rsidRPr="00FB7BDD" w:rsidRDefault="003E3E7D" w:rsidP="003E3E7D">
            <w:pPr>
              <w:pStyle w:val="Odstavecseseznamem"/>
              <w:numPr>
                <w:ilvl w:val="0"/>
                <w:numId w:val="64"/>
              </w:numPr>
              <w:jc w:val="both"/>
              <w:rPr>
                <w:bCs/>
                <w:lang w:eastAsia="en-US"/>
              </w:rPr>
            </w:pPr>
            <w:r w:rsidRPr="00FB7BDD">
              <w:rPr>
                <w:bCs/>
                <w:lang w:eastAsia="en-US"/>
              </w:rPr>
              <w:t>Sloveso + gerundium</w:t>
            </w:r>
          </w:p>
          <w:p w14:paraId="5040D0C7" w14:textId="77777777" w:rsidR="003E3E7D" w:rsidRPr="00FB7BDD" w:rsidRDefault="003E3E7D" w:rsidP="003E3E7D">
            <w:pPr>
              <w:ind w:firstLine="352"/>
              <w:jc w:val="both"/>
              <w:rPr>
                <w:b/>
                <w:sz w:val="20"/>
                <w:szCs w:val="20"/>
                <w:lang w:eastAsia="en-US"/>
              </w:rPr>
            </w:pPr>
            <w:r w:rsidRPr="00FB7BDD">
              <w:rPr>
                <w:b/>
                <w:sz w:val="20"/>
                <w:szCs w:val="20"/>
                <w:lang w:eastAsia="en-US"/>
              </w:rPr>
              <w:t>Slovní zásoba:</w:t>
            </w:r>
          </w:p>
          <w:p w14:paraId="6196334A" w14:textId="77777777" w:rsidR="003E3E7D" w:rsidRPr="00FB7BDD" w:rsidRDefault="003E3E7D" w:rsidP="003E3E7D">
            <w:pPr>
              <w:pStyle w:val="Odstavecseseznamem"/>
              <w:numPr>
                <w:ilvl w:val="0"/>
                <w:numId w:val="65"/>
              </w:numPr>
              <w:jc w:val="both"/>
              <w:rPr>
                <w:bCs/>
                <w:lang w:eastAsia="en-US"/>
              </w:rPr>
            </w:pPr>
            <w:r w:rsidRPr="00FB7BDD">
              <w:rPr>
                <w:bCs/>
                <w:lang w:eastAsia="en-US"/>
              </w:rPr>
              <w:t>Design</w:t>
            </w:r>
          </w:p>
          <w:p w14:paraId="5A3A8548" w14:textId="77777777" w:rsidR="003E3E7D" w:rsidRPr="00FB7BDD" w:rsidRDefault="003E3E7D" w:rsidP="003E3E7D">
            <w:pPr>
              <w:pStyle w:val="Odstavecseseznamem"/>
              <w:numPr>
                <w:ilvl w:val="0"/>
                <w:numId w:val="65"/>
              </w:numPr>
              <w:jc w:val="both"/>
              <w:rPr>
                <w:bCs/>
                <w:lang w:eastAsia="en-US"/>
              </w:rPr>
            </w:pPr>
            <w:r w:rsidRPr="00FB7BDD">
              <w:rPr>
                <w:bCs/>
                <w:lang w:eastAsia="en-US"/>
              </w:rPr>
              <w:t>Frázová slovesa</w:t>
            </w:r>
          </w:p>
          <w:p w14:paraId="12180E79" w14:textId="77777777" w:rsidR="003E3E7D" w:rsidRPr="00FB7BDD" w:rsidRDefault="003E3E7D" w:rsidP="003E3E7D">
            <w:pPr>
              <w:pStyle w:val="Odstavecseseznamem"/>
              <w:numPr>
                <w:ilvl w:val="0"/>
                <w:numId w:val="65"/>
              </w:numPr>
              <w:jc w:val="both"/>
              <w:rPr>
                <w:bCs/>
                <w:lang w:eastAsia="en-US"/>
              </w:rPr>
            </w:pPr>
            <w:r w:rsidRPr="00FB7BDD">
              <w:rPr>
                <w:bCs/>
                <w:lang w:eastAsia="en-US"/>
              </w:rPr>
              <w:t>Práce a kariéra</w:t>
            </w:r>
          </w:p>
          <w:p w14:paraId="3FF00057" w14:textId="77777777" w:rsidR="003E3E7D" w:rsidRPr="00FB7BDD" w:rsidRDefault="003E3E7D" w:rsidP="003E3E7D">
            <w:pPr>
              <w:pStyle w:val="Odstavecseseznamem"/>
              <w:numPr>
                <w:ilvl w:val="0"/>
                <w:numId w:val="65"/>
              </w:numPr>
              <w:jc w:val="both"/>
              <w:rPr>
                <w:bCs/>
                <w:lang w:eastAsia="en-US"/>
              </w:rPr>
            </w:pPr>
            <w:r w:rsidRPr="00FB7BDD">
              <w:rPr>
                <w:bCs/>
                <w:lang w:eastAsia="en-US"/>
              </w:rPr>
              <w:t>Sociální spravedlnost a sociální otázky</w:t>
            </w:r>
          </w:p>
          <w:p w14:paraId="7549CEE9" w14:textId="77777777" w:rsidR="003E3E7D" w:rsidRPr="00FB7BDD" w:rsidRDefault="003E3E7D" w:rsidP="003E3E7D">
            <w:pPr>
              <w:pStyle w:val="Odstavecseseznamem"/>
              <w:numPr>
                <w:ilvl w:val="0"/>
                <w:numId w:val="65"/>
              </w:numPr>
              <w:spacing w:after="120"/>
              <w:rPr>
                <w:bCs/>
                <w:lang w:eastAsia="en-US"/>
              </w:rPr>
            </w:pPr>
            <w:r w:rsidRPr="00FB7BDD">
              <w:rPr>
                <w:bCs/>
                <w:lang w:eastAsia="en-US"/>
              </w:rPr>
              <w:t>Vyjadřování emocí</w:t>
            </w:r>
          </w:p>
          <w:p w14:paraId="1DC83364" w14:textId="5A3B679B" w:rsidR="0007496A" w:rsidRPr="00D96E79" w:rsidRDefault="0007496A" w:rsidP="005C2183">
            <w:pPr>
              <w:jc w:val="both"/>
              <w:rPr>
                <w:sz w:val="20"/>
                <w:szCs w:val="20"/>
                <w:lang w:eastAsia="en-US"/>
              </w:rPr>
            </w:pPr>
            <w:r w:rsidRPr="00D96E79">
              <w:rPr>
                <w:sz w:val="20"/>
                <w:szCs w:val="20"/>
                <w:lang w:eastAsia="en-US"/>
              </w:rPr>
              <w:t xml:space="preserve">Po absolvování předmětu je student schopen plynulé komunikace v osobních i pracovních oblastech s využitím široké </w:t>
            </w:r>
            <w:r w:rsidR="002D4BDD">
              <w:rPr>
                <w:sz w:val="20"/>
                <w:szCs w:val="20"/>
                <w:lang w:eastAsia="en-US"/>
              </w:rPr>
              <w:br/>
            </w:r>
            <w:r w:rsidRPr="00D96E79">
              <w:rPr>
                <w:sz w:val="20"/>
                <w:szCs w:val="20"/>
                <w:lang w:eastAsia="en-US"/>
              </w:rPr>
              <w:t>a přesné slovní zásoby, se schopností zvládat nečekaná témata na jazykové úrovni B2+. Porozumět delším formálním textům a rozpozná implicitní významy textů. Plynule a pohotově se vyjadřovat bez zjevného hledání výrazů. Vytvořit srozumitelné, dobře uspořádané texty, čímž prokazuje ovládnutí kompozičních útvarů, spojovacích výrazů a prostředků koheze</w:t>
            </w:r>
          </w:p>
        </w:tc>
      </w:tr>
      <w:tr w:rsidR="0007496A" w14:paraId="4114FF3D" w14:textId="77777777" w:rsidTr="002D4BDD">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4E69C539" w14:textId="77777777" w:rsidR="0007496A" w:rsidRPr="00D96E79" w:rsidRDefault="0007496A" w:rsidP="005C2183">
            <w:pPr>
              <w:spacing w:line="256" w:lineRule="auto"/>
              <w:jc w:val="both"/>
              <w:rPr>
                <w:sz w:val="20"/>
                <w:szCs w:val="20"/>
                <w:lang w:eastAsia="en-US"/>
              </w:rPr>
            </w:pPr>
            <w:r w:rsidRPr="00D96E79">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4ABFF489" w14:textId="77777777" w:rsidR="0007496A" w:rsidRPr="00D96E79" w:rsidRDefault="0007496A" w:rsidP="005C2183">
            <w:pPr>
              <w:spacing w:line="256" w:lineRule="auto"/>
              <w:jc w:val="both"/>
              <w:rPr>
                <w:sz w:val="20"/>
                <w:szCs w:val="20"/>
                <w:lang w:eastAsia="en-US"/>
              </w:rPr>
            </w:pPr>
          </w:p>
        </w:tc>
      </w:tr>
      <w:tr w:rsidR="0007496A" w14:paraId="59629ECB" w14:textId="77777777" w:rsidTr="002D4BDD">
        <w:trPr>
          <w:trHeight w:val="1497"/>
        </w:trPr>
        <w:tc>
          <w:tcPr>
            <w:tcW w:w="9923" w:type="dxa"/>
            <w:gridSpan w:val="8"/>
            <w:tcBorders>
              <w:top w:val="nil"/>
              <w:left w:val="single" w:sz="4" w:space="0" w:color="auto"/>
              <w:bottom w:val="single" w:sz="4" w:space="0" w:color="auto"/>
              <w:right w:val="single" w:sz="4" w:space="0" w:color="auto"/>
            </w:tcBorders>
          </w:tcPr>
          <w:p w14:paraId="5D90AE56" w14:textId="77777777" w:rsidR="0007496A" w:rsidRPr="00D96E79" w:rsidRDefault="0007496A" w:rsidP="005C2183">
            <w:pPr>
              <w:spacing w:line="256" w:lineRule="auto"/>
              <w:rPr>
                <w:b/>
                <w:sz w:val="20"/>
                <w:szCs w:val="20"/>
                <w:lang w:eastAsia="en-US"/>
              </w:rPr>
            </w:pPr>
            <w:r w:rsidRPr="00D96E79">
              <w:rPr>
                <w:b/>
                <w:sz w:val="20"/>
                <w:szCs w:val="20"/>
                <w:lang w:eastAsia="en-US"/>
              </w:rPr>
              <w:t>Povinná:</w:t>
            </w:r>
          </w:p>
          <w:p w14:paraId="127CF7A8" w14:textId="77777777" w:rsidR="0007496A" w:rsidRPr="00D96E79" w:rsidRDefault="0007496A" w:rsidP="005C2183">
            <w:pPr>
              <w:spacing w:line="256" w:lineRule="auto"/>
              <w:rPr>
                <w:sz w:val="20"/>
                <w:szCs w:val="20"/>
                <w:lang w:eastAsia="en-US"/>
              </w:rPr>
            </w:pPr>
            <w:r w:rsidRPr="00D96E79">
              <w:rPr>
                <w:sz w:val="20"/>
                <w:szCs w:val="20"/>
                <w:lang w:eastAsia="en-US"/>
              </w:rPr>
              <w:t xml:space="preserve">OSBORN, Anna.2015. </w:t>
            </w:r>
            <w:r w:rsidRPr="00D96E79">
              <w:rPr>
                <w:i/>
                <w:iCs/>
                <w:sz w:val="20"/>
                <w:szCs w:val="20"/>
                <w:lang w:eastAsia="en-US"/>
              </w:rPr>
              <w:t xml:space="preserve">Open Mind </w:t>
            </w:r>
            <w:proofErr w:type="spellStart"/>
            <w:r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i/>
                <w:iCs/>
                <w:sz w:val="20"/>
                <w:szCs w:val="20"/>
                <w:lang w:eastAsia="en-US"/>
              </w:rPr>
              <w:t xml:space="preserve"> </w:t>
            </w:r>
            <w:proofErr w:type="spellStart"/>
            <w:r w:rsidRPr="00D96E79">
              <w:rPr>
                <w:i/>
                <w:iCs/>
                <w:sz w:val="20"/>
                <w:szCs w:val="20"/>
                <w:lang w:eastAsia="en-US"/>
              </w:rPr>
              <w:t>Workbook</w:t>
            </w:r>
            <w:proofErr w:type="spellEnd"/>
            <w:r w:rsidRPr="00D96E79">
              <w:rPr>
                <w:i/>
                <w:iCs/>
                <w:sz w:val="20"/>
                <w:szCs w:val="20"/>
                <w:lang w:eastAsia="en-US"/>
              </w:rPr>
              <w:t>.</w:t>
            </w:r>
            <w:r w:rsidRPr="00D96E79">
              <w:rPr>
                <w:sz w:val="20"/>
                <w:szCs w:val="20"/>
                <w:lang w:eastAsia="en-US"/>
              </w:rPr>
              <w:t xml:space="preserve"> London. ISBN 9780230 458406. </w:t>
            </w:r>
          </w:p>
          <w:p w14:paraId="5F359669" w14:textId="77777777" w:rsidR="0007496A" w:rsidRPr="00D96E79" w:rsidRDefault="0007496A" w:rsidP="005C2183">
            <w:pPr>
              <w:spacing w:line="256" w:lineRule="auto"/>
              <w:rPr>
                <w:sz w:val="20"/>
                <w:szCs w:val="20"/>
                <w:lang w:eastAsia="en-US"/>
              </w:rPr>
            </w:pPr>
            <w:r w:rsidRPr="00D96E79">
              <w:rPr>
                <w:sz w:val="20"/>
                <w:szCs w:val="20"/>
                <w:lang w:eastAsia="en-US"/>
              </w:rPr>
              <w:t xml:space="preserve">ROGERS, </w:t>
            </w:r>
            <w:proofErr w:type="spellStart"/>
            <w:r w:rsidRPr="00D96E79">
              <w:rPr>
                <w:sz w:val="20"/>
                <w:szCs w:val="20"/>
                <w:lang w:eastAsia="en-US"/>
              </w:rPr>
              <w:t>Mickey</w:t>
            </w:r>
            <w:proofErr w:type="spellEnd"/>
            <w:r w:rsidRPr="00D96E79">
              <w:rPr>
                <w:sz w:val="20"/>
                <w:szCs w:val="20"/>
                <w:lang w:eastAsia="en-US"/>
              </w:rPr>
              <w:t xml:space="preserve"> et al. 2015. </w:t>
            </w:r>
            <w:r w:rsidRPr="00D96E79">
              <w:rPr>
                <w:i/>
                <w:iCs/>
                <w:sz w:val="20"/>
                <w:szCs w:val="20"/>
                <w:lang w:eastAsia="en-US"/>
              </w:rPr>
              <w:t xml:space="preserve">Open Mind </w:t>
            </w:r>
            <w:proofErr w:type="spellStart"/>
            <w:r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sz w:val="20"/>
                <w:szCs w:val="20"/>
                <w:lang w:eastAsia="en-US"/>
              </w:rPr>
              <w:t xml:space="preserve">. London. ISBN 9780230458253. </w:t>
            </w:r>
          </w:p>
          <w:p w14:paraId="25D824B2"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Doporučená: </w:t>
            </w:r>
          </w:p>
          <w:p w14:paraId="4EAAD0D1" w14:textId="77777777" w:rsidR="003A7F71" w:rsidRDefault="0007496A" w:rsidP="005C2183">
            <w:pPr>
              <w:spacing w:line="256" w:lineRule="auto"/>
              <w:rPr>
                <w:sz w:val="20"/>
                <w:szCs w:val="20"/>
                <w:lang w:eastAsia="en-US"/>
              </w:rPr>
            </w:pPr>
            <w:r w:rsidRPr="00D96E79">
              <w:rPr>
                <w:sz w:val="20"/>
                <w:szCs w:val="20"/>
                <w:lang w:eastAsia="en-US"/>
              </w:rPr>
              <w:t xml:space="preserve">HASHEMI, Luise. 2012.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in Use: </w:t>
            </w:r>
            <w:proofErr w:type="spellStart"/>
            <w:r w:rsidRPr="00D96E79">
              <w:rPr>
                <w:i/>
                <w:iCs/>
                <w:sz w:val="20"/>
                <w:szCs w:val="20"/>
                <w:lang w:eastAsia="en-US"/>
              </w:rPr>
              <w:t>Supplementary</w:t>
            </w:r>
            <w:proofErr w:type="spellEnd"/>
            <w:r w:rsidRPr="00D96E79">
              <w:rPr>
                <w:i/>
                <w:iCs/>
                <w:sz w:val="20"/>
                <w:szCs w:val="20"/>
                <w:lang w:eastAsia="en-US"/>
              </w:rPr>
              <w:t xml:space="preserve"> </w:t>
            </w:r>
            <w:proofErr w:type="spellStart"/>
            <w:r w:rsidRPr="00D96E79">
              <w:rPr>
                <w:i/>
                <w:iCs/>
                <w:sz w:val="20"/>
                <w:szCs w:val="20"/>
                <w:lang w:eastAsia="en-US"/>
              </w:rPr>
              <w:t>Exercises</w:t>
            </w:r>
            <w:proofErr w:type="spellEnd"/>
            <w:r w:rsidRPr="00D96E79">
              <w:rPr>
                <w:i/>
                <w:iCs/>
                <w:sz w:val="20"/>
                <w:szCs w:val="20"/>
                <w:lang w:eastAsia="en-US"/>
              </w:rPr>
              <w:t xml:space="preserve">, </w:t>
            </w:r>
            <w:proofErr w:type="spellStart"/>
            <w:r w:rsidRPr="00D96E79">
              <w:rPr>
                <w:i/>
                <w:iCs/>
                <w:sz w:val="20"/>
                <w:szCs w:val="20"/>
                <w:lang w:eastAsia="en-US"/>
              </w:rPr>
              <w:t>With</w:t>
            </w:r>
            <w:proofErr w:type="spellEnd"/>
            <w:r w:rsidRPr="00D96E79">
              <w:rPr>
                <w:i/>
                <w:iCs/>
                <w:sz w:val="20"/>
                <w:szCs w:val="20"/>
                <w:lang w:eastAsia="en-US"/>
              </w:rPr>
              <w:t xml:space="preserve"> </w:t>
            </w:r>
            <w:proofErr w:type="spellStart"/>
            <w:r w:rsidRPr="00D96E79">
              <w:rPr>
                <w:i/>
                <w:iCs/>
                <w:sz w:val="20"/>
                <w:szCs w:val="20"/>
                <w:lang w:eastAsia="en-US"/>
              </w:rPr>
              <w:t>Answers</w:t>
            </w:r>
            <w:proofErr w:type="spellEnd"/>
            <w:r w:rsidRPr="00D96E79">
              <w:rPr>
                <w:sz w:val="20"/>
                <w:szCs w:val="20"/>
                <w:lang w:eastAsia="en-US"/>
              </w:rPr>
              <w:t xml:space="preserve">. CUP. </w:t>
            </w:r>
          </w:p>
          <w:p w14:paraId="70047F60" w14:textId="0022B5F3" w:rsidR="0007496A" w:rsidRPr="00D96E79" w:rsidRDefault="0007496A" w:rsidP="005C2183">
            <w:pPr>
              <w:spacing w:line="256" w:lineRule="auto"/>
              <w:rPr>
                <w:sz w:val="20"/>
                <w:szCs w:val="20"/>
                <w:lang w:eastAsia="en-US"/>
              </w:rPr>
            </w:pPr>
            <w:r w:rsidRPr="00D96E79">
              <w:rPr>
                <w:sz w:val="20"/>
                <w:szCs w:val="20"/>
                <w:lang w:eastAsia="en-US"/>
              </w:rPr>
              <w:t xml:space="preserve">ISBN 9781107616417. </w:t>
            </w:r>
          </w:p>
          <w:p w14:paraId="18480E22" w14:textId="77777777" w:rsidR="003A7F71" w:rsidRDefault="0007496A" w:rsidP="005C2183">
            <w:pPr>
              <w:spacing w:line="256" w:lineRule="auto"/>
              <w:rPr>
                <w:sz w:val="20"/>
                <w:szCs w:val="20"/>
                <w:lang w:eastAsia="en-US"/>
              </w:rPr>
            </w:pPr>
            <w:r w:rsidRPr="00D96E79">
              <w:rPr>
                <w:sz w:val="20"/>
                <w:szCs w:val="20"/>
                <w:lang w:eastAsia="en-US"/>
              </w:rPr>
              <w:t xml:space="preserve">HEWINGS, Martin. 2015. </w:t>
            </w:r>
            <w:r w:rsidRPr="00D96E79">
              <w:rPr>
                <w:i/>
                <w:iCs/>
                <w:sz w:val="20"/>
                <w:szCs w:val="20"/>
                <w:lang w:eastAsia="en-US"/>
              </w:rPr>
              <w:t xml:space="preserve">Cambridge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and </w:t>
            </w:r>
            <w:proofErr w:type="spellStart"/>
            <w:r w:rsidRPr="00D96E79">
              <w:rPr>
                <w:i/>
                <w:iCs/>
                <w:sz w:val="20"/>
                <w:szCs w:val="20"/>
                <w:lang w:eastAsia="en-US"/>
              </w:rPr>
              <w:t>Vocabulary</w:t>
            </w:r>
            <w:proofErr w:type="spellEnd"/>
            <w:r w:rsidRPr="00D96E79">
              <w:rPr>
                <w:i/>
                <w:iCs/>
                <w:sz w:val="20"/>
                <w:szCs w:val="20"/>
                <w:lang w:eastAsia="en-US"/>
              </w:rPr>
              <w:t xml:space="preserve"> </w:t>
            </w:r>
            <w:proofErr w:type="spellStart"/>
            <w:r w:rsidRPr="00D96E79">
              <w:rPr>
                <w:i/>
                <w:iCs/>
                <w:sz w:val="20"/>
                <w:szCs w:val="20"/>
                <w:lang w:eastAsia="en-US"/>
              </w:rPr>
              <w:t>for</w:t>
            </w:r>
            <w:proofErr w:type="spellEnd"/>
            <w:r w:rsidRPr="00D96E79">
              <w:rPr>
                <w:i/>
                <w:iCs/>
                <w:sz w:val="20"/>
                <w:szCs w:val="20"/>
                <w:lang w:eastAsia="en-US"/>
              </w:rPr>
              <w:t xml:space="preserve"> </w:t>
            </w:r>
            <w:proofErr w:type="spellStart"/>
            <w:r w:rsidRPr="00D96E79">
              <w:rPr>
                <w:i/>
                <w:iCs/>
                <w:sz w:val="20"/>
                <w:szCs w:val="20"/>
                <w:lang w:eastAsia="en-US"/>
              </w:rPr>
              <w:t>Advanced</w:t>
            </w:r>
            <w:proofErr w:type="spellEnd"/>
            <w:r w:rsidRPr="00D96E79">
              <w:rPr>
                <w:sz w:val="20"/>
                <w:szCs w:val="20"/>
                <w:lang w:eastAsia="en-US"/>
              </w:rPr>
              <w:t xml:space="preserve">. Cambridge. </w:t>
            </w:r>
          </w:p>
          <w:p w14:paraId="77978759" w14:textId="0A19BBD8" w:rsidR="0007496A" w:rsidRPr="00D96E79" w:rsidRDefault="0007496A" w:rsidP="005C2183">
            <w:pPr>
              <w:spacing w:line="256" w:lineRule="auto"/>
              <w:rPr>
                <w:sz w:val="20"/>
                <w:szCs w:val="20"/>
                <w:lang w:eastAsia="en-US"/>
              </w:rPr>
            </w:pPr>
            <w:r w:rsidRPr="00D96E79">
              <w:rPr>
                <w:sz w:val="20"/>
                <w:szCs w:val="20"/>
                <w:lang w:eastAsia="en-US"/>
              </w:rPr>
              <w:t xml:space="preserve">ISBN 9781107481114. </w:t>
            </w:r>
          </w:p>
          <w:p w14:paraId="4E06C1A3" w14:textId="77777777" w:rsidR="003A7F71" w:rsidRDefault="0007496A" w:rsidP="005C2183">
            <w:pPr>
              <w:spacing w:line="256" w:lineRule="auto"/>
              <w:jc w:val="both"/>
              <w:rPr>
                <w:sz w:val="20"/>
                <w:szCs w:val="20"/>
                <w:lang w:eastAsia="en-US"/>
              </w:rPr>
            </w:pPr>
            <w:proofErr w:type="spellStart"/>
            <w:r w:rsidRPr="00D96E79">
              <w:rPr>
                <w:sz w:val="20"/>
                <w:szCs w:val="20"/>
                <w:lang w:eastAsia="en-US"/>
              </w:rPr>
              <w:t>McCARTHY</w:t>
            </w:r>
            <w:proofErr w:type="spellEnd"/>
            <w:r w:rsidRPr="00D96E79">
              <w:rPr>
                <w:sz w:val="20"/>
                <w:szCs w:val="20"/>
                <w:lang w:eastAsia="en-US"/>
              </w:rPr>
              <w:t xml:space="preserve">, Michael and Felicity O´DELL. 2017.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Vocabulary</w:t>
            </w:r>
            <w:proofErr w:type="spellEnd"/>
            <w:r w:rsidRPr="00D96E79">
              <w:rPr>
                <w:i/>
                <w:iCs/>
                <w:sz w:val="20"/>
                <w:szCs w:val="20"/>
                <w:lang w:eastAsia="en-US"/>
              </w:rPr>
              <w:t xml:space="preserve"> in Use: </w:t>
            </w:r>
            <w:proofErr w:type="spellStart"/>
            <w:r w:rsidRPr="00D96E79">
              <w:rPr>
                <w:i/>
                <w:iCs/>
                <w:sz w:val="20"/>
                <w:szCs w:val="20"/>
                <w:lang w:eastAsia="en-US"/>
              </w:rPr>
              <w:t>Advanced</w:t>
            </w:r>
            <w:proofErr w:type="spellEnd"/>
            <w:r w:rsidRPr="00D96E79">
              <w:rPr>
                <w:sz w:val="20"/>
                <w:szCs w:val="20"/>
                <w:lang w:eastAsia="en-US"/>
              </w:rPr>
              <w:t xml:space="preserve">. Cambridge. </w:t>
            </w:r>
          </w:p>
          <w:p w14:paraId="0B305CBE" w14:textId="1F52FED4" w:rsidR="0007496A" w:rsidRPr="00D96E79" w:rsidRDefault="0007496A" w:rsidP="005C2183">
            <w:pPr>
              <w:spacing w:line="256" w:lineRule="auto"/>
              <w:jc w:val="both"/>
              <w:rPr>
                <w:sz w:val="20"/>
                <w:szCs w:val="20"/>
                <w:lang w:eastAsia="en-US"/>
              </w:rPr>
            </w:pPr>
            <w:r w:rsidRPr="00D96E79">
              <w:rPr>
                <w:sz w:val="20"/>
                <w:szCs w:val="20"/>
                <w:lang w:eastAsia="en-US"/>
              </w:rPr>
              <w:t>ISBN 9781316631171.</w:t>
            </w:r>
          </w:p>
        </w:tc>
      </w:tr>
    </w:tbl>
    <w:p w14:paraId="3772AD4F" w14:textId="77777777" w:rsidR="0007496A" w:rsidRDefault="0007496A" w:rsidP="0007496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62C88721" w14:textId="77777777" w:rsidTr="002D4BDD">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56F8831"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1FAAF9B9" w14:textId="77777777" w:rsidTr="002D4BDD">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41F4FA32" w14:textId="77777777" w:rsidR="0007496A" w:rsidRPr="00D96E79" w:rsidRDefault="0007496A" w:rsidP="005C2183">
            <w:pPr>
              <w:spacing w:line="256" w:lineRule="auto"/>
              <w:jc w:val="both"/>
              <w:rPr>
                <w:b/>
                <w:sz w:val="20"/>
                <w:szCs w:val="20"/>
                <w:lang w:eastAsia="en-US"/>
              </w:rPr>
            </w:pPr>
            <w:r w:rsidRPr="00D96E79">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6E2F17A5" w14:textId="77777777" w:rsidR="0007496A" w:rsidRPr="00D96E79" w:rsidRDefault="0007496A" w:rsidP="005C2183">
            <w:pPr>
              <w:spacing w:line="256" w:lineRule="auto"/>
              <w:jc w:val="both"/>
              <w:rPr>
                <w:color w:val="1F497D"/>
                <w:sz w:val="20"/>
                <w:szCs w:val="20"/>
                <w:lang w:eastAsia="en-US"/>
              </w:rPr>
            </w:pPr>
            <w:r w:rsidRPr="00D96E79">
              <w:rPr>
                <w:sz w:val="20"/>
                <w:szCs w:val="20"/>
                <w:lang w:eastAsia="en-US"/>
              </w:rPr>
              <w:t xml:space="preserve">Angličtina – </w:t>
            </w:r>
            <w:proofErr w:type="spellStart"/>
            <w:r w:rsidRPr="00D96E79">
              <w:rPr>
                <w:sz w:val="20"/>
                <w:szCs w:val="20"/>
                <w:lang w:eastAsia="en-US"/>
              </w:rPr>
              <w:t>upper</w:t>
            </w:r>
            <w:proofErr w:type="spellEnd"/>
            <w:r w:rsidRPr="00D96E79">
              <w:rPr>
                <w:sz w:val="20"/>
                <w:szCs w:val="20"/>
                <w:lang w:eastAsia="en-US"/>
              </w:rPr>
              <w:t xml:space="preserve"> </w:t>
            </w:r>
            <w:proofErr w:type="spellStart"/>
            <w:r w:rsidRPr="00D96E79">
              <w:rPr>
                <w:sz w:val="20"/>
                <w:szCs w:val="20"/>
                <w:lang w:eastAsia="en-US"/>
              </w:rPr>
              <w:t>intermediate</w:t>
            </w:r>
            <w:proofErr w:type="spellEnd"/>
            <w:r w:rsidRPr="00D96E79">
              <w:rPr>
                <w:sz w:val="20"/>
                <w:szCs w:val="20"/>
                <w:lang w:eastAsia="en-US"/>
              </w:rPr>
              <w:t xml:space="preserve"> (12)</w:t>
            </w:r>
          </w:p>
        </w:tc>
      </w:tr>
      <w:tr w:rsidR="0007496A" w14:paraId="1AD8E406"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D3AED85" w14:textId="77777777" w:rsidR="0007496A" w:rsidRPr="00D96E79" w:rsidRDefault="0007496A" w:rsidP="005C2183">
            <w:pPr>
              <w:spacing w:line="256" w:lineRule="auto"/>
              <w:rPr>
                <w:b/>
                <w:sz w:val="20"/>
                <w:szCs w:val="20"/>
                <w:lang w:eastAsia="en-US"/>
              </w:rPr>
            </w:pPr>
            <w:r w:rsidRPr="00D96E79">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8B6F3D0" w14:textId="77777777" w:rsidR="0007496A" w:rsidRPr="00D96E79" w:rsidRDefault="0007496A" w:rsidP="005C2183">
            <w:pPr>
              <w:spacing w:line="256" w:lineRule="auto"/>
              <w:jc w:val="both"/>
              <w:rPr>
                <w:sz w:val="20"/>
                <w:szCs w:val="20"/>
                <w:lang w:eastAsia="en-US"/>
              </w:rPr>
            </w:pPr>
            <w:r w:rsidRPr="00D96E79">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B44CFF" w14:textId="77777777" w:rsidR="0007496A" w:rsidRPr="00D96E79" w:rsidRDefault="0007496A" w:rsidP="005C2183">
            <w:pPr>
              <w:spacing w:line="256" w:lineRule="auto"/>
              <w:jc w:val="both"/>
              <w:rPr>
                <w:sz w:val="20"/>
                <w:szCs w:val="20"/>
                <w:lang w:eastAsia="en-US"/>
              </w:rPr>
            </w:pPr>
            <w:r w:rsidRPr="00D96E79">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08FADC0F" w14:textId="77777777" w:rsidR="0007496A" w:rsidRPr="00D96E79" w:rsidRDefault="0007496A" w:rsidP="005C2183">
            <w:pPr>
              <w:spacing w:line="256" w:lineRule="auto"/>
              <w:jc w:val="both"/>
              <w:rPr>
                <w:sz w:val="20"/>
                <w:szCs w:val="20"/>
                <w:lang w:eastAsia="en-US"/>
              </w:rPr>
            </w:pPr>
            <w:r w:rsidRPr="00D96E79">
              <w:rPr>
                <w:sz w:val="20"/>
                <w:szCs w:val="20"/>
                <w:lang w:eastAsia="en-US"/>
              </w:rPr>
              <w:t>1-2/LS</w:t>
            </w:r>
          </w:p>
        </w:tc>
      </w:tr>
      <w:tr w:rsidR="0007496A" w14:paraId="562F889E"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DB072FB" w14:textId="77777777" w:rsidR="0007496A" w:rsidRPr="00D96E79" w:rsidRDefault="0007496A" w:rsidP="005C2183">
            <w:pPr>
              <w:spacing w:line="256" w:lineRule="auto"/>
              <w:jc w:val="both"/>
              <w:rPr>
                <w:b/>
                <w:sz w:val="20"/>
                <w:szCs w:val="20"/>
                <w:lang w:eastAsia="en-US"/>
              </w:rPr>
            </w:pPr>
            <w:r w:rsidRPr="00D96E79">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537AE85" w14:textId="77777777" w:rsidR="0007496A" w:rsidRPr="00D96E79" w:rsidRDefault="0007496A" w:rsidP="005C2183">
            <w:pPr>
              <w:spacing w:line="256" w:lineRule="auto"/>
              <w:jc w:val="both"/>
              <w:rPr>
                <w:color w:val="1F497D"/>
                <w:sz w:val="20"/>
                <w:szCs w:val="20"/>
                <w:lang w:eastAsia="en-US"/>
              </w:rPr>
            </w:pPr>
            <w:r w:rsidRPr="00D96E79">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42F0C05" w14:textId="77777777" w:rsidR="0007496A" w:rsidRPr="00D96E79" w:rsidRDefault="0007496A" w:rsidP="005C2183">
            <w:pPr>
              <w:spacing w:line="256" w:lineRule="auto"/>
              <w:jc w:val="both"/>
              <w:rPr>
                <w:b/>
                <w:sz w:val="20"/>
                <w:szCs w:val="20"/>
                <w:lang w:eastAsia="en-US"/>
              </w:rPr>
            </w:pPr>
            <w:r w:rsidRPr="00D96E79">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BECDE48" w14:textId="77777777" w:rsidR="0007496A" w:rsidRPr="00D96E79" w:rsidRDefault="0007496A" w:rsidP="005C2183">
            <w:pPr>
              <w:spacing w:line="256" w:lineRule="auto"/>
              <w:jc w:val="both"/>
              <w:rPr>
                <w:sz w:val="20"/>
                <w:szCs w:val="20"/>
                <w:lang w:eastAsia="en-US"/>
              </w:rPr>
            </w:pPr>
            <w:r w:rsidRPr="00D96E79">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918280D" w14:textId="77777777" w:rsidR="0007496A" w:rsidRPr="00D96E79" w:rsidRDefault="0007496A" w:rsidP="005C2183">
            <w:pPr>
              <w:spacing w:line="256" w:lineRule="auto"/>
              <w:jc w:val="both"/>
              <w:rPr>
                <w:b/>
                <w:sz w:val="20"/>
                <w:szCs w:val="20"/>
                <w:lang w:eastAsia="en-US"/>
              </w:rPr>
            </w:pPr>
            <w:r w:rsidRPr="00D96E79">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5EC567E4" w14:textId="77777777" w:rsidR="0007496A" w:rsidRPr="00D96E79" w:rsidRDefault="0007496A" w:rsidP="005C2183">
            <w:pPr>
              <w:spacing w:line="256" w:lineRule="auto"/>
              <w:jc w:val="both"/>
              <w:rPr>
                <w:sz w:val="20"/>
                <w:szCs w:val="20"/>
                <w:lang w:eastAsia="en-US"/>
              </w:rPr>
            </w:pPr>
            <w:r w:rsidRPr="00D96E79">
              <w:rPr>
                <w:sz w:val="20"/>
                <w:szCs w:val="20"/>
                <w:lang w:eastAsia="en-US"/>
              </w:rPr>
              <w:t>2</w:t>
            </w:r>
          </w:p>
        </w:tc>
      </w:tr>
      <w:tr w:rsidR="0007496A" w14:paraId="6C8D559C"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898F9B9"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Prerekvizity, </w:t>
            </w:r>
            <w:proofErr w:type="spellStart"/>
            <w:r w:rsidRPr="00D96E79">
              <w:rPr>
                <w:b/>
                <w:sz w:val="20"/>
                <w:szCs w:val="20"/>
                <w:lang w:eastAsia="en-US"/>
              </w:rPr>
              <w:t>korekvizity</w:t>
            </w:r>
            <w:proofErr w:type="spellEnd"/>
            <w:r w:rsidRPr="00D96E79">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1FB136BB" w14:textId="77777777" w:rsidR="0007496A" w:rsidRPr="00D96E79" w:rsidRDefault="0007496A" w:rsidP="005C2183">
            <w:pPr>
              <w:spacing w:line="256" w:lineRule="auto"/>
              <w:jc w:val="both"/>
              <w:rPr>
                <w:sz w:val="20"/>
                <w:szCs w:val="20"/>
                <w:lang w:eastAsia="en-US"/>
              </w:rPr>
            </w:pPr>
          </w:p>
        </w:tc>
      </w:tr>
      <w:tr w:rsidR="0007496A" w14:paraId="77C757DC"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51A2BED" w14:textId="77777777" w:rsidR="0007496A" w:rsidRPr="00D96E79" w:rsidRDefault="0007496A" w:rsidP="005C2183">
            <w:pPr>
              <w:spacing w:line="256" w:lineRule="auto"/>
              <w:rPr>
                <w:b/>
                <w:sz w:val="20"/>
                <w:szCs w:val="20"/>
                <w:lang w:eastAsia="en-US"/>
              </w:rPr>
            </w:pPr>
            <w:r w:rsidRPr="00D96E79">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813C617"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9A33388" w14:textId="77777777" w:rsidR="0007496A" w:rsidRPr="00D96E79" w:rsidRDefault="0007496A" w:rsidP="005C2183">
            <w:pPr>
              <w:spacing w:line="256" w:lineRule="auto"/>
              <w:jc w:val="both"/>
              <w:rPr>
                <w:b/>
                <w:sz w:val="20"/>
                <w:szCs w:val="20"/>
                <w:lang w:eastAsia="en-US"/>
              </w:rPr>
            </w:pPr>
            <w:r w:rsidRPr="00D96E79">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54FC8D58"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cvičení</w:t>
            </w:r>
          </w:p>
        </w:tc>
      </w:tr>
      <w:tr w:rsidR="0007496A" w14:paraId="508CF09F"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5828C88" w14:textId="77777777" w:rsidR="0007496A" w:rsidRPr="00D96E79" w:rsidRDefault="0007496A" w:rsidP="005C2183">
            <w:pPr>
              <w:spacing w:line="256" w:lineRule="auto"/>
              <w:rPr>
                <w:b/>
                <w:sz w:val="20"/>
                <w:szCs w:val="20"/>
                <w:lang w:eastAsia="en-US"/>
              </w:rPr>
            </w:pPr>
            <w:r w:rsidRPr="00D96E79">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6C560FC0" w14:textId="77777777" w:rsidR="0007496A" w:rsidRPr="00D96E79" w:rsidRDefault="0007496A" w:rsidP="005C2183">
            <w:pPr>
              <w:jc w:val="both"/>
              <w:rPr>
                <w:sz w:val="20"/>
                <w:szCs w:val="20"/>
                <w:lang w:eastAsia="en-US"/>
              </w:rPr>
            </w:pPr>
            <w:r w:rsidRPr="00D96E79">
              <w:rPr>
                <w:sz w:val="20"/>
                <w:szCs w:val="20"/>
                <w:lang w:eastAsia="en-US"/>
              </w:rPr>
              <w:t>Docházka – minimálně 80 %.</w:t>
            </w:r>
          </w:p>
          <w:p w14:paraId="3CA72A7E" w14:textId="77777777" w:rsidR="0007496A" w:rsidRPr="00D96E79" w:rsidRDefault="0007496A" w:rsidP="005C2183">
            <w:pPr>
              <w:jc w:val="both"/>
              <w:rPr>
                <w:sz w:val="20"/>
                <w:szCs w:val="20"/>
                <w:lang w:eastAsia="en-US"/>
              </w:rPr>
            </w:pPr>
            <w:r w:rsidRPr="00D96E79">
              <w:rPr>
                <w:sz w:val="20"/>
                <w:szCs w:val="20"/>
                <w:lang w:eastAsia="en-US"/>
              </w:rPr>
              <w:t>Aktivní účast, vypracování a odevzdání všech domácích prací v termínu.</w:t>
            </w:r>
          </w:p>
          <w:p w14:paraId="7415F36B" w14:textId="77777777" w:rsidR="0007496A" w:rsidRPr="00D96E79" w:rsidRDefault="0007496A" w:rsidP="005C2183">
            <w:pPr>
              <w:jc w:val="both"/>
              <w:rPr>
                <w:sz w:val="20"/>
                <w:szCs w:val="20"/>
                <w:lang w:eastAsia="en-US"/>
              </w:rPr>
            </w:pPr>
            <w:r w:rsidRPr="00D96E79">
              <w:rPr>
                <w:sz w:val="20"/>
                <w:szCs w:val="20"/>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 nemá nárok na zápočet a nepostupuje k ústní zkoušce.</w:t>
            </w:r>
          </w:p>
          <w:p w14:paraId="0928534D" w14:textId="77777777" w:rsidR="0007496A" w:rsidRPr="00D96E79" w:rsidRDefault="0007496A" w:rsidP="005C2183">
            <w:pPr>
              <w:jc w:val="both"/>
              <w:rPr>
                <w:sz w:val="20"/>
                <w:szCs w:val="20"/>
                <w:lang w:eastAsia="en-US"/>
              </w:rPr>
            </w:pPr>
            <w:r w:rsidRPr="00D96E79">
              <w:rPr>
                <w:sz w:val="20"/>
                <w:szCs w:val="20"/>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6B105529" w14:textId="77777777" w:rsidR="0007496A" w:rsidRPr="00D96E79" w:rsidRDefault="0007496A" w:rsidP="005C2183">
            <w:pPr>
              <w:jc w:val="both"/>
              <w:rPr>
                <w:sz w:val="20"/>
                <w:szCs w:val="20"/>
                <w:lang w:eastAsia="en-US"/>
              </w:rPr>
            </w:pPr>
            <w:r w:rsidRPr="00D96E79">
              <w:rPr>
                <w:sz w:val="20"/>
                <w:szCs w:val="20"/>
                <w:lang w:eastAsia="en-US"/>
              </w:rPr>
              <w:t>Ústní zkouška: Témata pro ústní zkoušku zadává vyučující.</w:t>
            </w:r>
          </w:p>
          <w:p w14:paraId="6C9FFBD4" w14:textId="77777777" w:rsidR="0007496A" w:rsidRPr="00D96E79" w:rsidRDefault="0007496A" w:rsidP="005C2183">
            <w:pPr>
              <w:jc w:val="both"/>
              <w:rPr>
                <w:sz w:val="20"/>
                <w:szCs w:val="20"/>
                <w:lang w:eastAsia="en-US"/>
              </w:rPr>
            </w:pPr>
            <w:r w:rsidRPr="00D96E79">
              <w:rPr>
                <w:sz w:val="20"/>
                <w:szCs w:val="20"/>
                <w:lang w:eastAsia="en-US"/>
              </w:rPr>
              <w:t xml:space="preserve">Povinností studenta je zaregistrovat se do online kurzu CJ12 v </w:t>
            </w:r>
            <w:proofErr w:type="spellStart"/>
            <w:r w:rsidRPr="00D96E79">
              <w:rPr>
                <w:sz w:val="20"/>
                <w:szCs w:val="20"/>
                <w:lang w:eastAsia="en-US"/>
              </w:rPr>
              <w:t>Moodlu</w:t>
            </w:r>
            <w:proofErr w:type="spellEnd"/>
            <w:r w:rsidRPr="00D96E79">
              <w:rPr>
                <w:sz w:val="20"/>
                <w:szCs w:val="20"/>
                <w:lang w:eastAsia="en-US"/>
              </w:rPr>
              <w:t>.</w:t>
            </w:r>
          </w:p>
        </w:tc>
      </w:tr>
      <w:tr w:rsidR="0007496A" w14:paraId="4564A9F6" w14:textId="77777777" w:rsidTr="002D4BDD">
        <w:trPr>
          <w:trHeight w:val="197"/>
        </w:trPr>
        <w:tc>
          <w:tcPr>
            <w:tcW w:w="9923" w:type="dxa"/>
            <w:gridSpan w:val="8"/>
            <w:tcBorders>
              <w:top w:val="nil"/>
              <w:left w:val="single" w:sz="4" w:space="0" w:color="auto"/>
              <w:bottom w:val="single" w:sz="4" w:space="0" w:color="auto"/>
              <w:right w:val="single" w:sz="4" w:space="0" w:color="auto"/>
            </w:tcBorders>
          </w:tcPr>
          <w:p w14:paraId="49F7E04C" w14:textId="77777777" w:rsidR="0007496A" w:rsidRPr="00D96E79" w:rsidRDefault="0007496A" w:rsidP="005C2183">
            <w:pPr>
              <w:spacing w:line="256" w:lineRule="auto"/>
              <w:jc w:val="both"/>
              <w:rPr>
                <w:sz w:val="20"/>
                <w:szCs w:val="20"/>
                <w:lang w:eastAsia="en-US"/>
              </w:rPr>
            </w:pPr>
          </w:p>
        </w:tc>
      </w:tr>
      <w:tr w:rsidR="0007496A" w14:paraId="1CB778B6" w14:textId="77777777" w:rsidTr="002D4BDD">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41D920DA" w14:textId="77777777" w:rsidR="0007496A" w:rsidRPr="00D96E79" w:rsidRDefault="0007496A" w:rsidP="005C2183">
            <w:pPr>
              <w:spacing w:line="256" w:lineRule="auto"/>
              <w:jc w:val="both"/>
              <w:rPr>
                <w:b/>
                <w:sz w:val="20"/>
                <w:szCs w:val="20"/>
                <w:lang w:eastAsia="en-US"/>
              </w:rPr>
            </w:pPr>
            <w:r w:rsidRPr="00D96E79">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41CE26E8"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6DDC3245" w14:textId="77777777" w:rsidTr="002D4BDD">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459E9D35" w14:textId="77777777" w:rsidR="0007496A" w:rsidRPr="00D96E79" w:rsidRDefault="0007496A" w:rsidP="005C2183">
            <w:pPr>
              <w:spacing w:line="256" w:lineRule="auto"/>
              <w:rPr>
                <w:b/>
                <w:sz w:val="20"/>
                <w:szCs w:val="20"/>
                <w:lang w:eastAsia="en-US"/>
              </w:rPr>
            </w:pPr>
            <w:r w:rsidRPr="00D96E79">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7101D1D8"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100 % </w:t>
            </w:r>
          </w:p>
        </w:tc>
      </w:tr>
      <w:tr w:rsidR="0007496A" w14:paraId="2751C118"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3816300" w14:textId="77777777" w:rsidR="0007496A" w:rsidRPr="00D96E79" w:rsidRDefault="0007496A" w:rsidP="005C2183">
            <w:pPr>
              <w:spacing w:line="256" w:lineRule="auto"/>
              <w:jc w:val="both"/>
              <w:rPr>
                <w:b/>
                <w:sz w:val="20"/>
                <w:szCs w:val="20"/>
                <w:lang w:eastAsia="en-US"/>
              </w:rPr>
            </w:pPr>
            <w:r w:rsidRPr="00D96E79">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05BFBA11"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18AA0A29" w14:textId="77777777" w:rsidTr="002D4BDD">
        <w:trPr>
          <w:trHeight w:val="253"/>
        </w:trPr>
        <w:tc>
          <w:tcPr>
            <w:tcW w:w="9923" w:type="dxa"/>
            <w:gridSpan w:val="8"/>
            <w:tcBorders>
              <w:top w:val="nil"/>
              <w:left w:val="single" w:sz="4" w:space="0" w:color="auto"/>
              <w:bottom w:val="single" w:sz="4" w:space="0" w:color="auto"/>
              <w:right w:val="single" w:sz="4" w:space="0" w:color="auto"/>
            </w:tcBorders>
          </w:tcPr>
          <w:p w14:paraId="066981ED" w14:textId="77777777" w:rsidR="0007496A" w:rsidRPr="00D96E79" w:rsidRDefault="0007496A" w:rsidP="005C2183">
            <w:pPr>
              <w:spacing w:line="256" w:lineRule="auto"/>
              <w:jc w:val="both"/>
              <w:rPr>
                <w:sz w:val="20"/>
                <w:szCs w:val="20"/>
                <w:lang w:eastAsia="en-US"/>
              </w:rPr>
            </w:pPr>
          </w:p>
        </w:tc>
      </w:tr>
      <w:tr w:rsidR="0007496A" w14:paraId="404BEE49"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E548F0D" w14:textId="77777777" w:rsidR="0007496A" w:rsidRPr="00D96E79" w:rsidRDefault="0007496A" w:rsidP="005C2183">
            <w:pPr>
              <w:spacing w:line="256" w:lineRule="auto"/>
              <w:jc w:val="both"/>
              <w:rPr>
                <w:b/>
                <w:sz w:val="20"/>
                <w:szCs w:val="20"/>
                <w:lang w:eastAsia="en-US"/>
              </w:rPr>
            </w:pPr>
            <w:r w:rsidRPr="00D96E79">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1D00BC7E" w14:textId="77777777" w:rsidR="0007496A" w:rsidRPr="00D96E79" w:rsidRDefault="0007496A" w:rsidP="005C2183">
            <w:pPr>
              <w:spacing w:line="256" w:lineRule="auto"/>
              <w:jc w:val="both"/>
              <w:rPr>
                <w:sz w:val="20"/>
                <w:szCs w:val="20"/>
                <w:lang w:eastAsia="en-US"/>
              </w:rPr>
            </w:pPr>
          </w:p>
        </w:tc>
      </w:tr>
      <w:tr w:rsidR="0007496A" w14:paraId="597567B3" w14:textId="77777777" w:rsidTr="002D4BDD">
        <w:trPr>
          <w:trHeight w:val="1554"/>
        </w:trPr>
        <w:tc>
          <w:tcPr>
            <w:tcW w:w="9923" w:type="dxa"/>
            <w:gridSpan w:val="8"/>
            <w:tcBorders>
              <w:top w:val="nil"/>
              <w:left w:val="single" w:sz="4" w:space="0" w:color="auto"/>
              <w:bottom w:val="single" w:sz="12" w:space="0" w:color="auto"/>
              <w:right w:val="single" w:sz="4" w:space="0" w:color="auto"/>
            </w:tcBorders>
          </w:tcPr>
          <w:p w14:paraId="3C014F6B" w14:textId="1D233573" w:rsidR="0007496A" w:rsidRPr="00D96E79" w:rsidRDefault="0007496A" w:rsidP="005C2183">
            <w:pPr>
              <w:spacing w:after="120"/>
              <w:jc w:val="both"/>
              <w:rPr>
                <w:sz w:val="20"/>
                <w:szCs w:val="20"/>
                <w:lang w:eastAsia="en-US"/>
              </w:rPr>
            </w:pPr>
            <w:r w:rsidRPr="00D96E79">
              <w:rPr>
                <w:sz w:val="20"/>
                <w:szCs w:val="20"/>
                <w:lang w:eastAsia="en-US"/>
              </w:rPr>
              <w:t xml:space="preserve">Cílem předmětu je rozvíjet ovládnutí jazyka slovem i písmem tak, aby umožňoval bezproblémovou komunikaci k osobním </w:t>
            </w:r>
            <w:r w:rsidRPr="00D96E79">
              <w:rPr>
                <w:sz w:val="20"/>
                <w:szCs w:val="20"/>
                <w:lang w:eastAsia="en-US"/>
              </w:rPr>
              <w:br/>
              <w:t xml:space="preserve">i společenským tématům na jazykové úrovni </w:t>
            </w:r>
            <w:proofErr w:type="spellStart"/>
            <w:r w:rsidRPr="00D96E79">
              <w:rPr>
                <w:sz w:val="20"/>
                <w:szCs w:val="20"/>
                <w:lang w:eastAsia="en-US"/>
              </w:rPr>
              <w:t>upper</w:t>
            </w:r>
            <w:proofErr w:type="spellEnd"/>
            <w:r w:rsidRPr="00D96E79">
              <w:rPr>
                <w:sz w:val="20"/>
                <w:szCs w:val="20"/>
                <w:lang w:eastAsia="en-US"/>
              </w:rPr>
              <w:t xml:space="preserve"> </w:t>
            </w:r>
            <w:proofErr w:type="spellStart"/>
            <w:r w:rsidRPr="00D96E79">
              <w:rPr>
                <w:sz w:val="20"/>
                <w:szCs w:val="20"/>
                <w:lang w:eastAsia="en-US"/>
              </w:rPr>
              <w:t>intermediate</w:t>
            </w:r>
            <w:proofErr w:type="spellEnd"/>
            <w:r w:rsidRPr="00D96E79">
              <w:rPr>
                <w:sz w:val="20"/>
                <w:szCs w:val="20"/>
                <w:lang w:eastAsia="en-US"/>
              </w:rPr>
              <w:t xml:space="preserve">, B2+. Obsah učiva nabízí rozšíření slovní zásoby </w:t>
            </w:r>
            <w:r w:rsidR="002D4BDD">
              <w:rPr>
                <w:sz w:val="20"/>
                <w:szCs w:val="20"/>
                <w:lang w:eastAsia="en-US"/>
              </w:rPr>
              <w:br/>
            </w:r>
            <w:r w:rsidRPr="00D96E79">
              <w:rPr>
                <w:sz w:val="20"/>
                <w:szCs w:val="20"/>
                <w:lang w:eastAsia="en-US"/>
              </w:rPr>
              <w:t>v oblastech pro média a společnost (životní úspěch, nálada, marketink). Pracuje se s aktivačními metodami formou dialogů a přehrávání rolí v zadaných situacích. Studenti pracují s doplňkovým materiálem v podobě autentických textů pro rozšíření slovní zásoby.</w:t>
            </w:r>
          </w:p>
          <w:p w14:paraId="30B2117E" w14:textId="77777777" w:rsidR="00B467AC" w:rsidRPr="00FB7BDD" w:rsidRDefault="00B467AC" w:rsidP="00B467AC">
            <w:pPr>
              <w:ind w:firstLine="352"/>
              <w:jc w:val="both"/>
              <w:rPr>
                <w:b/>
                <w:sz w:val="20"/>
                <w:szCs w:val="20"/>
                <w:lang w:eastAsia="en-US"/>
              </w:rPr>
            </w:pPr>
            <w:r w:rsidRPr="00FB7BDD">
              <w:rPr>
                <w:b/>
                <w:sz w:val="20"/>
                <w:szCs w:val="20"/>
                <w:lang w:eastAsia="en-US"/>
              </w:rPr>
              <w:t>Gramatika:</w:t>
            </w:r>
          </w:p>
          <w:p w14:paraId="3A55DCB3" w14:textId="77777777" w:rsidR="00B467AC" w:rsidRPr="00FB7BDD" w:rsidRDefault="00B467AC" w:rsidP="00B467AC">
            <w:pPr>
              <w:pStyle w:val="Odstavecseseznamem"/>
              <w:numPr>
                <w:ilvl w:val="0"/>
                <w:numId w:val="66"/>
              </w:numPr>
              <w:jc w:val="both"/>
              <w:rPr>
                <w:bCs/>
                <w:lang w:eastAsia="en-US"/>
              </w:rPr>
            </w:pPr>
            <w:r w:rsidRPr="00FB7BDD">
              <w:rPr>
                <w:bCs/>
                <w:lang w:eastAsia="en-US"/>
              </w:rPr>
              <w:t>Vyjadřování schopnosti</w:t>
            </w:r>
          </w:p>
          <w:p w14:paraId="0B009546" w14:textId="77777777" w:rsidR="00B467AC" w:rsidRPr="00FB7BDD" w:rsidRDefault="00B467AC" w:rsidP="00B467AC">
            <w:pPr>
              <w:pStyle w:val="Odstavecseseznamem"/>
              <w:numPr>
                <w:ilvl w:val="0"/>
                <w:numId w:val="66"/>
              </w:numPr>
              <w:jc w:val="both"/>
              <w:rPr>
                <w:bCs/>
                <w:lang w:eastAsia="en-US"/>
              </w:rPr>
            </w:pPr>
            <w:r w:rsidRPr="00FB7BDD">
              <w:rPr>
                <w:bCs/>
                <w:lang w:eastAsia="en-US"/>
              </w:rPr>
              <w:t>Modální slovesa s odkazem na minulost a dedukci</w:t>
            </w:r>
          </w:p>
          <w:p w14:paraId="306B5487" w14:textId="77777777" w:rsidR="00B467AC" w:rsidRPr="00FB7BDD" w:rsidRDefault="00B467AC" w:rsidP="00B467AC">
            <w:pPr>
              <w:pStyle w:val="Odstavecseseznamem"/>
              <w:numPr>
                <w:ilvl w:val="0"/>
                <w:numId w:val="66"/>
              </w:numPr>
              <w:jc w:val="both"/>
              <w:rPr>
                <w:bCs/>
                <w:lang w:eastAsia="en-US"/>
              </w:rPr>
            </w:pPr>
            <w:r w:rsidRPr="00FB7BDD">
              <w:rPr>
                <w:bCs/>
                <w:lang w:eastAsia="en-US"/>
              </w:rPr>
              <w:t>Sloveso + ING / + INF podle změny významu</w:t>
            </w:r>
          </w:p>
          <w:p w14:paraId="20969E6E" w14:textId="77777777" w:rsidR="00B467AC" w:rsidRPr="00FB7BDD" w:rsidRDefault="00B467AC" w:rsidP="00B467AC">
            <w:pPr>
              <w:pStyle w:val="Odstavecseseznamem"/>
              <w:numPr>
                <w:ilvl w:val="0"/>
                <w:numId w:val="66"/>
              </w:numPr>
              <w:jc w:val="both"/>
              <w:rPr>
                <w:bCs/>
                <w:lang w:eastAsia="en-US"/>
              </w:rPr>
            </w:pPr>
            <w:r w:rsidRPr="00FB7BDD">
              <w:rPr>
                <w:bCs/>
                <w:lang w:eastAsia="en-US"/>
              </w:rPr>
              <w:t>Spojky</w:t>
            </w:r>
          </w:p>
          <w:p w14:paraId="4D489E34" w14:textId="77777777" w:rsidR="00B467AC" w:rsidRPr="00FB7BDD" w:rsidRDefault="00B467AC" w:rsidP="00B467AC">
            <w:pPr>
              <w:pStyle w:val="Odstavecseseznamem"/>
              <w:numPr>
                <w:ilvl w:val="0"/>
                <w:numId w:val="66"/>
              </w:numPr>
              <w:jc w:val="both"/>
              <w:rPr>
                <w:bCs/>
                <w:lang w:eastAsia="en-US"/>
              </w:rPr>
            </w:pPr>
            <w:r w:rsidRPr="00FB7BDD">
              <w:rPr>
                <w:bCs/>
                <w:lang w:eastAsia="en-US"/>
              </w:rPr>
              <w:t>Vyjadřování se do budoucnosti</w:t>
            </w:r>
          </w:p>
          <w:p w14:paraId="75EA0C3A" w14:textId="77777777" w:rsidR="00B467AC" w:rsidRPr="00FB7BDD" w:rsidRDefault="00B467AC" w:rsidP="00B467AC">
            <w:pPr>
              <w:ind w:firstLine="352"/>
              <w:jc w:val="both"/>
              <w:rPr>
                <w:b/>
                <w:sz w:val="20"/>
                <w:szCs w:val="20"/>
                <w:lang w:eastAsia="en-US"/>
              </w:rPr>
            </w:pPr>
            <w:r w:rsidRPr="00FB7BDD">
              <w:rPr>
                <w:b/>
                <w:sz w:val="20"/>
                <w:szCs w:val="20"/>
                <w:lang w:eastAsia="en-US"/>
              </w:rPr>
              <w:t>Slovní zásoba:</w:t>
            </w:r>
          </w:p>
          <w:p w14:paraId="2EE3F705" w14:textId="77777777" w:rsidR="00B467AC" w:rsidRPr="00FB7BDD" w:rsidRDefault="00B467AC" w:rsidP="00B467AC">
            <w:pPr>
              <w:pStyle w:val="Odstavecseseznamem"/>
              <w:numPr>
                <w:ilvl w:val="0"/>
                <w:numId w:val="67"/>
              </w:numPr>
              <w:spacing w:after="120"/>
              <w:rPr>
                <w:bCs/>
                <w:lang w:eastAsia="en-US"/>
              </w:rPr>
            </w:pPr>
            <w:r w:rsidRPr="00FB7BDD">
              <w:rPr>
                <w:bCs/>
                <w:lang w:eastAsia="en-US"/>
              </w:rPr>
              <w:t>Bezpečnost a rizika, popis fotografií a míst, srovnávání míst a situací, fráze pro psaní formálního dopisu.</w:t>
            </w:r>
          </w:p>
          <w:p w14:paraId="657BCD07" w14:textId="77777777" w:rsidR="0007496A" w:rsidRPr="00D96E79" w:rsidRDefault="0007496A" w:rsidP="005C2183">
            <w:pPr>
              <w:jc w:val="both"/>
              <w:rPr>
                <w:bCs/>
                <w:sz w:val="20"/>
                <w:szCs w:val="20"/>
                <w:lang w:eastAsia="en-US"/>
              </w:rPr>
            </w:pPr>
            <w:r w:rsidRPr="00D96E79">
              <w:rPr>
                <w:bCs/>
                <w:sz w:val="20"/>
                <w:szCs w:val="20"/>
                <w:lang w:eastAsia="en-US"/>
              </w:rPr>
              <w:t>Student získává schopnost bezproblémové komunikace a schopnost porozumění textům na jazykové úrovni B2+. Student dokáže porozumět hlavním myšlenkám delších textů týkajících se jak konkrétních, tak abstraktních témat včetně diskusí ve svém oboru a je schopen napsat srozumitelné texty na vybraná témata a vysvětlit své názorové stanovisko týkající se aktuálního problému.</w:t>
            </w:r>
          </w:p>
        </w:tc>
      </w:tr>
      <w:tr w:rsidR="0007496A" w14:paraId="6BD96F05" w14:textId="77777777" w:rsidTr="002D4BDD">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081815EC" w14:textId="77777777" w:rsidR="0007496A" w:rsidRPr="00D96E79" w:rsidRDefault="0007496A" w:rsidP="005C2183">
            <w:pPr>
              <w:spacing w:line="256" w:lineRule="auto"/>
              <w:jc w:val="both"/>
              <w:rPr>
                <w:sz w:val="20"/>
                <w:szCs w:val="20"/>
                <w:lang w:eastAsia="en-US"/>
              </w:rPr>
            </w:pPr>
            <w:r w:rsidRPr="00D96E79">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1F0DB4AF" w14:textId="77777777" w:rsidR="0007496A" w:rsidRPr="00D96E79" w:rsidRDefault="0007496A" w:rsidP="005C2183">
            <w:pPr>
              <w:spacing w:line="256" w:lineRule="auto"/>
              <w:jc w:val="both"/>
              <w:rPr>
                <w:sz w:val="20"/>
                <w:szCs w:val="20"/>
                <w:lang w:eastAsia="en-US"/>
              </w:rPr>
            </w:pPr>
          </w:p>
        </w:tc>
      </w:tr>
      <w:tr w:rsidR="0007496A" w14:paraId="3804FDD9" w14:textId="77777777" w:rsidTr="002D4BDD">
        <w:trPr>
          <w:trHeight w:val="62"/>
        </w:trPr>
        <w:tc>
          <w:tcPr>
            <w:tcW w:w="9923" w:type="dxa"/>
            <w:gridSpan w:val="8"/>
            <w:tcBorders>
              <w:top w:val="nil"/>
              <w:left w:val="single" w:sz="4" w:space="0" w:color="auto"/>
              <w:bottom w:val="single" w:sz="4" w:space="0" w:color="auto"/>
              <w:right w:val="single" w:sz="4" w:space="0" w:color="auto"/>
            </w:tcBorders>
          </w:tcPr>
          <w:p w14:paraId="0F84FDAB" w14:textId="77777777" w:rsidR="0007496A" w:rsidRPr="00D96E79" w:rsidRDefault="0007496A" w:rsidP="005C2183">
            <w:pPr>
              <w:spacing w:line="256" w:lineRule="auto"/>
              <w:rPr>
                <w:b/>
                <w:sz w:val="20"/>
                <w:szCs w:val="20"/>
                <w:lang w:eastAsia="en-US"/>
              </w:rPr>
            </w:pPr>
            <w:r w:rsidRPr="00D96E79">
              <w:rPr>
                <w:b/>
                <w:sz w:val="20"/>
                <w:szCs w:val="20"/>
                <w:lang w:eastAsia="en-US"/>
              </w:rPr>
              <w:t>Povinná:</w:t>
            </w:r>
          </w:p>
          <w:p w14:paraId="7C043D7E" w14:textId="50CC9292" w:rsidR="0007496A" w:rsidRPr="00D96E79" w:rsidRDefault="0007496A" w:rsidP="005C2183">
            <w:pPr>
              <w:spacing w:line="256" w:lineRule="auto"/>
              <w:rPr>
                <w:sz w:val="20"/>
                <w:szCs w:val="20"/>
                <w:lang w:eastAsia="en-US"/>
              </w:rPr>
            </w:pPr>
            <w:r w:rsidRPr="00D96E79">
              <w:rPr>
                <w:sz w:val="20"/>
                <w:szCs w:val="20"/>
                <w:lang w:eastAsia="en-US"/>
              </w:rPr>
              <w:t xml:space="preserve">OSBORN, </w:t>
            </w:r>
            <w:r w:rsidR="003728A3" w:rsidRPr="00D96E79">
              <w:rPr>
                <w:sz w:val="20"/>
                <w:szCs w:val="20"/>
                <w:lang w:eastAsia="en-US"/>
              </w:rPr>
              <w:t>Anna. 2015</w:t>
            </w:r>
            <w:r w:rsidRPr="00D96E79">
              <w:rPr>
                <w:sz w:val="20"/>
                <w:szCs w:val="20"/>
                <w:lang w:eastAsia="en-US"/>
              </w:rPr>
              <w:t xml:space="preserve">. </w:t>
            </w:r>
            <w:r w:rsidRPr="00D96E79">
              <w:rPr>
                <w:i/>
                <w:iCs/>
                <w:sz w:val="20"/>
                <w:szCs w:val="20"/>
                <w:lang w:eastAsia="en-US"/>
              </w:rPr>
              <w:t xml:space="preserve">Open Mind </w:t>
            </w:r>
            <w:proofErr w:type="spellStart"/>
            <w:r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i/>
                <w:iCs/>
                <w:sz w:val="20"/>
                <w:szCs w:val="20"/>
                <w:lang w:eastAsia="en-US"/>
              </w:rPr>
              <w:t xml:space="preserve"> </w:t>
            </w:r>
            <w:proofErr w:type="spellStart"/>
            <w:r w:rsidRPr="00D96E79">
              <w:rPr>
                <w:i/>
                <w:iCs/>
                <w:sz w:val="20"/>
                <w:szCs w:val="20"/>
                <w:lang w:eastAsia="en-US"/>
              </w:rPr>
              <w:t>Workbook</w:t>
            </w:r>
            <w:proofErr w:type="spellEnd"/>
            <w:r w:rsidRPr="00D96E79">
              <w:rPr>
                <w:sz w:val="20"/>
                <w:szCs w:val="20"/>
                <w:lang w:eastAsia="en-US"/>
              </w:rPr>
              <w:t xml:space="preserve">. London. ISBN 978 0230458406. </w:t>
            </w:r>
          </w:p>
          <w:p w14:paraId="49B809B4" w14:textId="77777777" w:rsidR="0007496A" w:rsidRPr="00D96E79" w:rsidRDefault="0007496A" w:rsidP="005C2183">
            <w:pPr>
              <w:spacing w:line="256" w:lineRule="auto"/>
              <w:rPr>
                <w:sz w:val="20"/>
                <w:szCs w:val="20"/>
                <w:lang w:eastAsia="en-US"/>
              </w:rPr>
            </w:pPr>
            <w:r w:rsidRPr="00D96E79">
              <w:rPr>
                <w:sz w:val="20"/>
                <w:szCs w:val="20"/>
                <w:lang w:eastAsia="en-US"/>
              </w:rPr>
              <w:t xml:space="preserve">ROGERS, </w:t>
            </w:r>
            <w:proofErr w:type="spellStart"/>
            <w:r w:rsidRPr="00D96E79">
              <w:rPr>
                <w:sz w:val="20"/>
                <w:szCs w:val="20"/>
                <w:lang w:eastAsia="en-US"/>
              </w:rPr>
              <w:t>Mickey</w:t>
            </w:r>
            <w:proofErr w:type="spellEnd"/>
            <w:r w:rsidRPr="00D96E79">
              <w:rPr>
                <w:sz w:val="20"/>
                <w:szCs w:val="20"/>
                <w:lang w:eastAsia="en-US"/>
              </w:rPr>
              <w:t xml:space="preserve"> et al. 2015. </w:t>
            </w:r>
            <w:r w:rsidRPr="00D96E79">
              <w:rPr>
                <w:i/>
                <w:iCs/>
                <w:sz w:val="20"/>
                <w:szCs w:val="20"/>
                <w:lang w:eastAsia="en-US"/>
              </w:rPr>
              <w:t xml:space="preserve">Open Mind </w:t>
            </w:r>
            <w:proofErr w:type="spellStart"/>
            <w:r w:rsidRPr="00D96E79">
              <w:rPr>
                <w:i/>
                <w:iCs/>
                <w:sz w:val="20"/>
                <w:szCs w:val="20"/>
                <w:lang w:eastAsia="en-US"/>
              </w:rPr>
              <w:t>Upper</w:t>
            </w:r>
            <w:proofErr w:type="spellEnd"/>
            <w:r w:rsidRPr="00D96E79">
              <w:rPr>
                <w:i/>
                <w:iCs/>
                <w:sz w:val="20"/>
                <w:szCs w:val="20"/>
                <w:lang w:eastAsia="en-US"/>
              </w:rPr>
              <w:t xml:space="preserve"> </w:t>
            </w:r>
            <w:proofErr w:type="spellStart"/>
            <w:r w:rsidRPr="00D96E79">
              <w:rPr>
                <w:i/>
                <w:iCs/>
                <w:sz w:val="20"/>
                <w:szCs w:val="20"/>
                <w:lang w:eastAsia="en-US"/>
              </w:rPr>
              <w:t>Intermediate</w:t>
            </w:r>
            <w:proofErr w:type="spellEnd"/>
            <w:r w:rsidRPr="00D96E79">
              <w:rPr>
                <w:sz w:val="20"/>
                <w:szCs w:val="20"/>
                <w:lang w:eastAsia="en-US"/>
              </w:rPr>
              <w:t xml:space="preserve">. London. ISBN 9780230458253. </w:t>
            </w:r>
          </w:p>
          <w:p w14:paraId="34590CD7"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Doporučená: </w:t>
            </w:r>
          </w:p>
          <w:p w14:paraId="41528336" w14:textId="77777777" w:rsidR="003A7F71" w:rsidRDefault="0007496A" w:rsidP="005C2183">
            <w:pPr>
              <w:spacing w:line="256" w:lineRule="auto"/>
              <w:rPr>
                <w:sz w:val="20"/>
                <w:szCs w:val="20"/>
                <w:lang w:eastAsia="en-US"/>
              </w:rPr>
            </w:pPr>
            <w:r w:rsidRPr="00D96E79">
              <w:rPr>
                <w:sz w:val="20"/>
                <w:szCs w:val="20"/>
                <w:lang w:eastAsia="en-US"/>
              </w:rPr>
              <w:t xml:space="preserve">HEWINGS, Martin. 2015. </w:t>
            </w:r>
            <w:r w:rsidRPr="00D96E79">
              <w:rPr>
                <w:i/>
                <w:iCs/>
                <w:sz w:val="20"/>
                <w:szCs w:val="20"/>
                <w:lang w:eastAsia="en-US"/>
              </w:rPr>
              <w:t xml:space="preserve">Cambridge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and </w:t>
            </w:r>
            <w:proofErr w:type="spellStart"/>
            <w:r w:rsidRPr="00D96E79">
              <w:rPr>
                <w:i/>
                <w:iCs/>
                <w:sz w:val="20"/>
                <w:szCs w:val="20"/>
                <w:lang w:eastAsia="en-US"/>
              </w:rPr>
              <w:t>Vocabulary</w:t>
            </w:r>
            <w:proofErr w:type="spellEnd"/>
            <w:r w:rsidRPr="00D96E79">
              <w:rPr>
                <w:i/>
                <w:iCs/>
                <w:sz w:val="20"/>
                <w:szCs w:val="20"/>
                <w:lang w:eastAsia="en-US"/>
              </w:rPr>
              <w:t xml:space="preserve"> </w:t>
            </w:r>
            <w:proofErr w:type="spellStart"/>
            <w:r w:rsidRPr="00D96E79">
              <w:rPr>
                <w:i/>
                <w:iCs/>
                <w:sz w:val="20"/>
                <w:szCs w:val="20"/>
                <w:lang w:eastAsia="en-US"/>
              </w:rPr>
              <w:t>for</w:t>
            </w:r>
            <w:proofErr w:type="spellEnd"/>
            <w:r w:rsidRPr="00D96E79">
              <w:rPr>
                <w:i/>
                <w:iCs/>
                <w:sz w:val="20"/>
                <w:szCs w:val="20"/>
                <w:lang w:eastAsia="en-US"/>
              </w:rPr>
              <w:t xml:space="preserve"> </w:t>
            </w:r>
            <w:proofErr w:type="spellStart"/>
            <w:r w:rsidRPr="00D96E79">
              <w:rPr>
                <w:i/>
                <w:iCs/>
                <w:sz w:val="20"/>
                <w:szCs w:val="20"/>
                <w:lang w:eastAsia="en-US"/>
              </w:rPr>
              <w:t>Advanced</w:t>
            </w:r>
            <w:proofErr w:type="spellEnd"/>
            <w:r w:rsidRPr="00D96E79">
              <w:rPr>
                <w:sz w:val="20"/>
                <w:szCs w:val="20"/>
                <w:lang w:eastAsia="en-US"/>
              </w:rPr>
              <w:t xml:space="preserve">. Cambridge. </w:t>
            </w:r>
          </w:p>
          <w:p w14:paraId="574E74C3" w14:textId="743F7403" w:rsidR="0007496A" w:rsidRPr="00D96E79" w:rsidRDefault="0007496A" w:rsidP="005C2183">
            <w:pPr>
              <w:spacing w:line="256" w:lineRule="auto"/>
              <w:rPr>
                <w:sz w:val="20"/>
                <w:szCs w:val="20"/>
                <w:lang w:eastAsia="en-US"/>
              </w:rPr>
            </w:pPr>
            <w:r w:rsidRPr="00D96E79">
              <w:rPr>
                <w:sz w:val="20"/>
                <w:szCs w:val="20"/>
                <w:lang w:eastAsia="en-US"/>
              </w:rPr>
              <w:t xml:space="preserve">ISBN 9781107481114. </w:t>
            </w:r>
          </w:p>
          <w:p w14:paraId="77E242D0" w14:textId="77777777" w:rsidR="0007496A" w:rsidRPr="00D96E79" w:rsidRDefault="0007496A" w:rsidP="005C2183">
            <w:pPr>
              <w:spacing w:line="256" w:lineRule="auto"/>
              <w:rPr>
                <w:sz w:val="20"/>
                <w:szCs w:val="20"/>
                <w:lang w:eastAsia="en-US"/>
              </w:rPr>
            </w:pPr>
            <w:proofErr w:type="spellStart"/>
            <w:r w:rsidRPr="00D96E79">
              <w:rPr>
                <w:sz w:val="20"/>
                <w:szCs w:val="20"/>
                <w:lang w:eastAsia="en-US"/>
              </w:rPr>
              <w:t>McCARTHY</w:t>
            </w:r>
            <w:proofErr w:type="spellEnd"/>
            <w:r w:rsidRPr="00D96E79">
              <w:rPr>
                <w:sz w:val="20"/>
                <w:szCs w:val="20"/>
                <w:lang w:eastAsia="en-US"/>
              </w:rPr>
              <w:t xml:space="preserve">, Michael and Felicity O´DELL. 2017.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Vocabulary</w:t>
            </w:r>
            <w:proofErr w:type="spellEnd"/>
            <w:r w:rsidRPr="00D96E79">
              <w:rPr>
                <w:i/>
                <w:iCs/>
                <w:sz w:val="20"/>
                <w:szCs w:val="20"/>
                <w:lang w:eastAsia="en-US"/>
              </w:rPr>
              <w:t xml:space="preserve"> in Use: </w:t>
            </w:r>
            <w:proofErr w:type="spellStart"/>
            <w:r w:rsidRPr="00D96E79">
              <w:rPr>
                <w:i/>
                <w:iCs/>
                <w:sz w:val="20"/>
                <w:szCs w:val="20"/>
                <w:lang w:eastAsia="en-US"/>
              </w:rPr>
              <w:t>Advanced</w:t>
            </w:r>
            <w:proofErr w:type="spellEnd"/>
            <w:r w:rsidRPr="00D96E79">
              <w:rPr>
                <w:sz w:val="20"/>
                <w:szCs w:val="20"/>
                <w:lang w:eastAsia="en-US"/>
              </w:rPr>
              <w:t xml:space="preserve">. Cambridge. </w:t>
            </w:r>
            <w:r w:rsidRPr="00D96E79">
              <w:rPr>
                <w:sz w:val="20"/>
                <w:szCs w:val="20"/>
                <w:lang w:eastAsia="en-US"/>
              </w:rPr>
              <w:br/>
              <w:t>ISBN 9781316631171.</w:t>
            </w:r>
          </w:p>
          <w:p w14:paraId="3E2A2DEF" w14:textId="77777777" w:rsidR="0007496A" w:rsidRPr="00D96E79" w:rsidRDefault="0007496A" w:rsidP="005C2183">
            <w:pPr>
              <w:spacing w:line="256" w:lineRule="auto"/>
              <w:jc w:val="both"/>
              <w:rPr>
                <w:sz w:val="20"/>
                <w:szCs w:val="20"/>
                <w:lang w:eastAsia="en-US"/>
              </w:rPr>
            </w:pPr>
            <w:r w:rsidRPr="00D96E79">
              <w:rPr>
                <w:sz w:val="20"/>
                <w:szCs w:val="20"/>
                <w:lang w:eastAsia="en-US"/>
              </w:rPr>
              <w:t xml:space="preserve">MURPHY, Raymond. </w:t>
            </w:r>
            <w:proofErr w:type="spellStart"/>
            <w:r w:rsidRPr="00D96E79">
              <w:rPr>
                <w:i/>
                <w:iCs/>
                <w:sz w:val="20"/>
                <w:szCs w:val="20"/>
                <w:lang w:eastAsia="en-US"/>
              </w:rPr>
              <w:t>English</w:t>
            </w:r>
            <w:proofErr w:type="spellEnd"/>
            <w:r w:rsidRPr="00D96E79">
              <w:rPr>
                <w:i/>
                <w:iCs/>
                <w:sz w:val="20"/>
                <w:szCs w:val="20"/>
                <w:lang w:eastAsia="en-US"/>
              </w:rPr>
              <w:t xml:space="preserve"> </w:t>
            </w:r>
            <w:proofErr w:type="spellStart"/>
            <w:r w:rsidRPr="00D96E79">
              <w:rPr>
                <w:i/>
                <w:iCs/>
                <w:sz w:val="20"/>
                <w:szCs w:val="20"/>
                <w:lang w:eastAsia="en-US"/>
              </w:rPr>
              <w:t>Grammar</w:t>
            </w:r>
            <w:proofErr w:type="spellEnd"/>
            <w:r w:rsidRPr="00D96E79">
              <w:rPr>
                <w:i/>
                <w:iCs/>
                <w:sz w:val="20"/>
                <w:szCs w:val="20"/>
                <w:lang w:eastAsia="en-US"/>
              </w:rPr>
              <w:t xml:space="preserve"> In Use</w:t>
            </w:r>
            <w:r w:rsidRPr="00D96E79">
              <w:rPr>
                <w:sz w:val="20"/>
                <w:szCs w:val="20"/>
                <w:lang w:eastAsia="en-US"/>
              </w:rPr>
              <w:t>. Cambridge.</w:t>
            </w:r>
          </w:p>
          <w:p w14:paraId="7330F3C7" w14:textId="77777777" w:rsidR="0007496A" w:rsidRPr="00D96E79" w:rsidRDefault="0007496A" w:rsidP="005C2183">
            <w:pPr>
              <w:spacing w:line="256" w:lineRule="auto"/>
              <w:jc w:val="both"/>
              <w:rPr>
                <w:sz w:val="20"/>
                <w:szCs w:val="20"/>
                <w:lang w:eastAsia="en-US"/>
              </w:rPr>
            </w:pPr>
            <w:r w:rsidRPr="00D96E79">
              <w:rPr>
                <w:sz w:val="20"/>
                <w:szCs w:val="20"/>
                <w:lang w:eastAsia="en-US"/>
              </w:rPr>
              <w:t xml:space="preserve">WATCYN-JONES, Peter and Mark FARELL. 2002. </w:t>
            </w:r>
            <w:r w:rsidRPr="00D96E79">
              <w:rPr>
                <w:i/>
                <w:iCs/>
                <w:sz w:val="20"/>
                <w:szCs w:val="20"/>
                <w:lang w:eastAsia="en-US"/>
              </w:rPr>
              <w:t xml:space="preserve">Test </w:t>
            </w:r>
            <w:proofErr w:type="spellStart"/>
            <w:r w:rsidRPr="00D96E79">
              <w:rPr>
                <w:i/>
                <w:iCs/>
                <w:sz w:val="20"/>
                <w:szCs w:val="20"/>
                <w:lang w:eastAsia="en-US"/>
              </w:rPr>
              <w:t>Your</w:t>
            </w:r>
            <w:proofErr w:type="spellEnd"/>
            <w:r w:rsidRPr="00D96E79">
              <w:rPr>
                <w:i/>
                <w:iCs/>
                <w:sz w:val="20"/>
                <w:szCs w:val="20"/>
                <w:lang w:eastAsia="en-US"/>
              </w:rPr>
              <w:t xml:space="preserve"> </w:t>
            </w:r>
            <w:proofErr w:type="spellStart"/>
            <w:r w:rsidRPr="00D96E79">
              <w:rPr>
                <w:i/>
                <w:iCs/>
                <w:sz w:val="20"/>
                <w:szCs w:val="20"/>
                <w:lang w:eastAsia="en-US"/>
              </w:rPr>
              <w:t>Vocabulary</w:t>
            </w:r>
            <w:proofErr w:type="spellEnd"/>
            <w:r w:rsidRPr="00D96E79">
              <w:rPr>
                <w:i/>
                <w:iCs/>
                <w:sz w:val="20"/>
                <w:szCs w:val="20"/>
                <w:lang w:eastAsia="en-US"/>
              </w:rPr>
              <w:t xml:space="preserve"> 4</w:t>
            </w:r>
            <w:r w:rsidRPr="00D96E79">
              <w:rPr>
                <w:sz w:val="20"/>
                <w:szCs w:val="20"/>
                <w:lang w:eastAsia="en-US"/>
              </w:rPr>
              <w:t>. CUP. ISBN 9780582451698.</w:t>
            </w:r>
          </w:p>
        </w:tc>
      </w:tr>
    </w:tbl>
    <w:p w14:paraId="328B3EAE" w14:textId="77777777" w:rsidR="0007496A" w:rsidRDefault="0007496A" w:rsidP="0007496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7D6C2C0A" w14:textId="77777777" w:rsidTr="002D4BDD">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2F072AD"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63E84277" w14:textId="77777777" w:rsidTr="002D4BDD">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39E269A1" w14:textId="77777777" w:rsidR="0007496A" w:rsidRPr="00D96E79" w:rsidRDefault="0007496A" w:rsidP="005C2183">
            <w:pPr>
              <w:spacing w:line="256" w:lineRule="auto"/>
              <w:jc w:val="both"/>
              <w:rPr>
                <w:b/>
                <w:sz w:val="20"/>
                <w:szCs w:val="20"/>
                <w:lang w:eastAsia="en-US"/>
              </w:rPr>
            </w:pPr>
            <w:r w:rsidRPr="00D96E79">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3DFB11D7" w14:textId="77777777" w:rsidR="0007496A" w:rsidRPr="00D96E79" w:rsidRDefault="0007496A" w:rsidP="005C2183">
            <w:pPr>
              <w:spacing w:line="256" w:lineRule="auto"/>
              <w:jc w:val="both"/>
              <w:rPr>
                <w:color w:val="1F497D"/>
                <w:sz w:val="20"/>
                <w:szCs w:val="20"/>
                <w:lang w:eastAsia="en-US"/>
              </w:rPr>
            </w:pPr>
            <w:r w:rsidRPr="00D96E79">
              <w:rPr>
                <w:sz w:val="20"/>
                <w:szCs w:val="20"/>
                <w:lang w:eastAsia="en-US"/>
              </w:rPr>
              <w:t xml:space="preserve">Angličtina – </w:t>
            </w:r>
            <w:proofErr w:type="spellStart"/>
            <w:r w:rsidRPr="00D96E79">
              <w:rPr>
                <w:sz w:val="20"/>
                <w:szCs w:val="20"/>
                <w:lang w:eastAsia="en-US"/>
              </w:rPr>
              <w:t>advanced</w:t>
            </w:r>
            <w:proofErr w:type="spellEnd"/>
            <w:r w:rsidRPr="00D96E79">
              <w:rPr>
                <w:sz w:val="20"/>
                <w:szCs w:val="20"/>
                <w:lang w:eastAsia="en-US"/>
              </w:rPr>
              <w:t xml:space="preserve"> (13)</w:t>
            </w:r>
          </w:p>
        </w:tc>
      </w:tr>
      <w:tr w:rsidR="0007496A" w14:paraId="6EDA3BA5"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04AB582" w14:textId="77777777" w:rsidR="0007496A" w:rsidRPr="00D96E79" w:rsidRDefault="0007496A" w:rsidP="005C2183">
            <w:pPr>
              <w:spacing w:line="256" w:lineRule="auto"/>
              <w:rPr>
                <w:b/>
                <w:sz w:val="20"/>
                <w:szCs w:val="20"/>
                <w:lang w:eastAsia="en-US"/>
              </w:rPr>
            </w:pPr>
            <w:r w:rsidRPr="00D96E79">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D2213BF" w14:textId="77777777" w:rsidR="0007496A" w:rsidRPr="00D96E79" w:rsidRDefault="0007496A" w:rsidP="005C2183">
            <w:pPr>
              <w:spacing w:line="256" w:lineRule="auto"/>
              <w:jc w:val="both"/>
              <w:rPr>
                <w:sz w:val="20"/>
                <w:szCs w:val="20"/>
                <w:lang w:eastAsia="en-US"/>
              </w:rPr>
            </w:pPr>
            <w:r w:rsidRPr="00D96E79">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5C3FDC" w14:textId="77777777" w:rsidR="0007496A" w:rsidRPr="00D96E79" w:rsidRDefault="0007496A" w:rsidP="005C2183">
            <w:pPr>
              <w:spacing w:line="256" w:lineRule="auto"/>
              <w:jc w:val="both"/>
              <w:rPr>
                <w:sz w:val="20"/>
                <w:szCs w:val="20"/>
                <w:lang w:eastAsia="en-US"/>
              </w:rPr>
            </w:pPr>
            <w:r w:rsidRPr="00D96E79">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610A9A9C" w14:textId="77777777" w:rsidR="0007496A" w:rsidRPr="00D96E79" w:rsidRDefault="0007496A" w:rsidP="005C2183">
            <w:pPr>
              <w:spacing w:line="256" w:lineRule="auto"/>
              <w:jc w:val="both"/>
              <w:rPr>
                <w:sz w:val="20"/>
                <w:szCs w:val="20"/>
                <w:lang w:eastAsia="en-US"/>
              </w:rPr>
            </w:pPr>
            <w:r w:rsidRPr="00D96E79">
              <w:rPr>
                <w:sz w:val="20"/>
                <w:szCs w:val="20"/>
                <w:lang w:eastAsia="en-US"/>
              </w:rPr>
              <w:t>1-3/ZS</w:t>
            </w:r>
          </w:p>
        </w:tc>
      </w:tr>
      <w:tr w:rsidR="0007496A" w14:paraId="3C70B39F"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52F1523" w14:textId="77777777" w:rsidR="0007496A" w:rsidRPr="00D96E79" w:rsidRDefault="0007496A" w:rsidP="005C2183">
            <w:pPr>
              <w:spacing w:line="256" w:lineRule="auto"/>
              <w:jc w:val="both"/>
              <w:rPr>
                <w:b/>
                <w:sz w:val="20"/>
                <w:szCs w:val="20"/>
                <w:lang w:eastAsia="en-US"/>
              </w:rPr>
            </w:pPr>
            <w:r w:rsidRPr="00D96E79">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A4AC4A5" w14:textId="77777777" w:rsidR="0007496A" w:rsidRPr="00D96E79" w:rsidRDefault="0007496A" w:rsidP="005C2183">
            <w:pPr>
              <w:spacing w:line="256" w:lineRule="auto"/>
              <w:jc w:val="both"/>
              <w:rPr>
                <w:color w:val="1F497D"/>
                <w:sz w:val="20"/>
                <w:szCs w:val="20"/>
                <w:lang w:eastAsia="en-US"/>
              </w:rPr>
            </w:pPr>
            <w:r w:rsidRPr="00D96E79">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166BB1E" w14:textId="77777777" w:rsidR="0007496A" w:rsidRPr="00D96E79" w:rsidRDefault="0007496A" w:rsidP="005C2183">
            <w:pPr>
              <w:spacing w:line="256" w:lineRule="auto"/>
              <w:jc w:val="both"/>
              <w:rPr>
                <w:b/>
                <w:sz w:val="20"/>
                <w:szCs w:val="20"/>
                <w:lang w:eastAsia="en-US"/>
              </w:rPr>
            </w:pPr>
            <w:r w:rsidRPr="00D96E79">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D254B2F" w14:textId="77777777" w:rsidR="0007496A" w:rsidRPr="00D96E79" w:rsidRDefault="0007496A" w:rsidP="005C2183">
            <w:pPr>
              <w:spacing w:line="256" w:lineRule="auto"/>
              <w:jc w:val="both"/>
              <w:rPr>
                <w:sz w:val="20"/>
                <w:szCs w:val="20"/>
                <w:lang w:eastAsia="en-US"/>
              </w:rPr>
            </w:pPr>
            <w:r w:rsidRPr="00D96E79">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AC22962" w14:textId="77777777" w:rsidR="0007496A" w:rsidRPr="00D96E79" w:rsidRDefault="0007496A" w:rsidP="005C2183">
            <w:pPr>
              <w:spacing w:line="256" w:lineRule="auto"/>
              <w:jc w:val="both"/>
              <w:rPr>
                <w:b/>
                <w:sz w:val="20"/>
                <w:szCs w:val="20"/>
                <w:lang w:eastAsia="en-US"/>
              </w:rPr>
            </w:pPr>
            <w:r w:rsidRPr="00D96E79">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65BA703D" w14:textId="77777777" w:rsidR="0007496A" w:rsidRPr="00D96E79" w:rsidRDefault="0007496A" w:rsidP="005C2183">
            <w:pPr>
              <w:spacing w:line="256" w:lineRule="auto"/>
              <w:jc w:val="both"/>
              <w:rPr>
                <w:sz w:val="20"/>
                <w:szCs w:val="20"/>
                <w:lang w:eastAsia="en-US"/>
              </w:rPr>
            </w:pPr>
            <w:r w:rsidRPr="00D96E79">
              <w:rPr>
                <w:sz w:val="20"/>
                <w:szCs w:val="20"/>
                <w:lang w:eastAsia="en-US"/>
              </w:rPr>
              <w:t>2</w:t>
            </w:r>
          </w:p>
        </w:tc>
      </w:tr>
      <w:tr w:rsidR="0007496A" w14:paraId="6DAC20CE"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AA79DF9" w14:textId="77777777" w:rsidR="0007496A" w:rsidRPr="00D96E79" w:rsidRDefault="0007496A" w:rsidP="005C2183">
            <w:pPr>
              <w:spacing w:line="256" w:lineRule="auto"/>
              <w:rPr>
                <w:b/>
                <w:sz w:val="20"/>
                <w:szCs w:val="20"/>
                <w:lang w:eastAsia="en-US"/>
              </w:rPr>
            </w:pPr>
            <w:r w:rsidRPr="00D96E79">
              <w:rPr>
                <w:b/>
                <w:sz w:val="20"/>
                <w:szCs w:val="20"/>
                <w:lang w:eastAsia="en-US"/>
              </w:rPr>
              <w:t xml:space="preserve">Prerekvizity, </w:t>
            </w:r>
            <w:proofErr w:type="spellStart"/>
            <w:r w:rsidRPr="00D96E79">
              <w:rPr>
                <w:b/>
                <w:sz w:val="20"/>
                <w:szCs w:val="20"/>
                <w:lang w:eastAsia="en-US"/>
              </w:rPr>
              <w:t>korekvizity</w:t>
            </w:r>
            <w:proofErr w:type="spellEnd"/>
            <w:r w:rsidRPr="00D96E79">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1B6430AD" w14:textId="77777777" w:rsidR="0007496A" w:rsidRPr="00D96E79" w:rsidRDefault="0007496A" w:rsidP="005C2183">
            <w:pPr>
              <w:spacing w:line="256" w:lineRule="auto"/>
              <w:jc w:val="both"/>
              <w:rPr>
                <w:sz w:val="20"/>
                <w:szCs w:val="20"/>
                <w:lang w:eastAsia="en-US"/>
              </w:rPr>
            </w:pPr>
          </w:p>
        </w:tc>
      </w:tr>
      <w:tr w:rsidR="0007496A" w14:paraId="19CE8F8F"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F73755E" w14:textId="77777777" w:rsidR="0007496A" w:rsidRPr="00D96E79" w:rsidRDefault="0007496A" w:rsidP="005C2183">
            <w:pPr>
              <w:spacing w:line="256" w:lineRule="auto"/>
              <w:rPr>
                <w:b/>
                <w:sz w:val="20"/>
                <w:szCs w:val="20"/>
                <w:lang w:eastAsia="en-US"/>
              </w:rPr>
            </w:pPr>
            <w:r w:rsidRPr="00D96E79">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B6AA524"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4E11A6" w14:textId="77777777" w:rsidR="0007496A" w:rsidRPr="00D96E79" w:rsidRDefault="0007496A" w:rsidP="005C2183">
            <w:pPr>
              <w:spacing w:line="256" w:lineRule="auto"/>
              <w:jc w:val="both"/>
              <w:rPr>
                <w:b/>
                <w:sz w:val="20"/>
                <w:szCs w:val="20"/>
                <w:lang w:eastAsia="en-US"/>
              </w:rPr>
            </w:pPr>
            <w:r w:rsidRPr="00D96E79">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6F07D04A"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cvičení</w:t>
            </w:r>
          </w:p>
        </w:tc>
      </w:tr>
      <w:tr w:rsidR="0007496A" w14:paraId="39AD613D"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4663159" w14:textId="77777777" w:rsidR="0007496A" w:rsidRPr="00D96E79" w:rsidRDefault="0007496A" w:rsidP="005C2183">
            <w:pPr>
              <w:spacing w:line="256" w:lineRule="auto"/>
              <w:rPr>
                <w:b/>
                <w:sz w:val="20"/>
                <w:szCs w:val="20"/>
                <w:lang w:eastAsia="en-US"/>
              </w:rPr>
            </w:pPr>
            <w:r w:rsidRPr="00D96E79">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7F7FF959" w14:textId="77777777" w:rsidR="0007496A" w:rsidRPr="00D96E79" w:rsidRDefault="0007496A" w:rsidP="005C2183">
            <w:pPr>
              <w:jc w:val="both"/>
              <w:rPr>
                <w:sz w:val="20"/>
                <w:szCs w:val="20"/>
                <w:lang w:eastAsia="en-US"/>
              </w:rPr>
            </w:pPr>
            <w:r w:rsidRPr="00D96E79">
              <w:rPr>
                <w:sz w:val="20"/>
                <w:szCs w:val="20"/>
                <w:lang w:eastAsia="en-US"/>
              </w:rPr>
              <w:t>Docházka – minimálně 80 %.</w:t>
            </w:r>
          </w:p>
          <w:p w14:paraId="6B8DB940" w14:textId="77777777" w:rsidR="0007496A" w:rsidRPr="00D96E79" w:rsidRDefault="0007496A" w:rsidP="005C2183">
            <w:pPr>
              <w:jc w:val="both"/>
              <w:rPr>
                <w:sz w:val="20"/>
                <w:szCs w:val="20"/>
                <w:lang w:eastAsia="en-US"/>
              </w:rPr>
            </w:pPr>
            <w:r w:rsidRPr="00D96E79">
              <w:rPr>
                <w:sz w:val="20"/>
                <w:szCs w:val="20"/>
                <w:lang w:eastAsia="en-US"/>
              </w:rPr>
              <w:t>Aktivní účast, vypracování a odevzdání všech domácích prací v termínu.</w:t>
            </w:r>
          </w:p>
          <w:p w14:paraId="3708B813" w14:textId="77777777" w:rsidR="0007496A" w:rsidRPr="00D96E79" w:rsidRDefault="0007496A" w:rsidP="005C2183">
            <w:pPr>
              <w:jc w:val="both"/>
              <w:rPr>
                <w:sz w:val="20"/>
                <w:szCs w:val="20"/>
                <w:lang w:eastAsia="en-US"/>
              </w:rPr>
            </w:pPr>
            <w:r w:rsidRPr="00D96E79">
              <w:rPr>
                <w:sz w:val="20"/>
                <w:szCs w:val="20"/>
                <w:lang w:eastAsia="en-US"/>
              </w:rPr>
              <w:t>Prezentace v hodině s doprovodnými materiály v dohodnutém termínu (hodnocena na minimum 60 %).</w:t>
            </w:r>
          </w:p>
          <w:p w14:paraId="648A7310" w14:textId="77777777" w:rsidR="0007496A" w:rsidRPr="00D96E79" w:rsidRDefault="0007496A" w:rsidP="005C2183">
            <w:pPr>
              <w:jc w:val="both"/>
              <w:rPr>
                <w:sz w:val="20"/>
                <w:szCs w:val="20"/>
                <w:lang w:eastAsia="en-US"/>
              </w:rPr>
            </w:pPr>
            <w:r w:rsidRPr="00D96E79">
              <w:rPr>
                <w:sz w:val="20"/>
                <w:szCs w:val="20"/>
                <w:lang w:eastAsia="en-US"/>
              </w:rPr>
              <w:t>Zpracování a překlad abstraktu vybraného nastudovaného odborného textu.</w:t>
            </w:r>
          </w:p>
          <w:p w14:paraId="2E6D1590" w14:textId="77777777" w:rsidR="0007496A" w:rsidRPr="00D96E79" w:rsidRDefault="0007496A" w:rsidP="005C2183">
            <w:pPr>
              <w:jc w:val="both"/>
              <w:rPr>
                <w:sz w:val="20"/>
                <w:szCs w:val="20"/>
                <w:lang w:eastAsia="en-US"/>
              </w:rPr>
            </w:pPr>
            <w:r w:rsidRPr="00D96E79">
              <w:rPr>
                <w:sz w:val="20"/>
                <w:szCs w:val="20"/>
                <w:lang w:eastAsia="en-US"/>
              </w:rPr>
              <w:t>Dílčí a závěrečný zápočtový test (minimum 60 %).</w:t>
            </w:r>
          </w:p>
          <w:p w14:paraId="29E10C9B" w14:textId="77777777" w:rsidR="0007496A" w:rsidRPr="00D96E79" w:rsidRDefault="0007496A" w:rsidP="005C2183">
            <w:pPr>
              <w:jc w:val="both"/>
              <w:rPr>
                <w:sz w:val="20"/>
                <w:szCs w:val="20"/>
                <w:lang w:eastAsia="en-US"/>
              </w:rPr>
            </w:pPr>
            <w:r w:rsidRPr="00D96E79">
              <w:rPr>
                <w:sz w:val="20"/>
                <w:szCs w:val="20"/>
                <w:lang w:eastAsia="en-US"/>
              </w:rPr>
              <w:t xml:space="preserve">Povinností studenta je zaregistrovat se do online kurzu CJ13 v </w:t>
            </w:r>
            <w:proofErr w:type="spellStart"/>
            <w:r w:rsidRPr="00D96E79">
              <w:rPr>
                <w:sz w:val="20"/>
                <w:szCs w:val="20"/>
                <w:lang w:eastAsia="en-US"/>
              </w:rPr>
              <w:t>Moodlu</w:t>
            </w:r>
            <w:proofErr w:type="spellEnd"/>
            <w:r w:rsidRPr="00D96E79">
              <w:rPr>
                <w:sz w:val="20"/>
                <w:szCs w:val="20"/>
                <w:lang w:eastAsia="en-US"/>
              </w:rPr>
              <w:t>.</w:t>
            </w:r>
          </w:p>
        </w:tc>
      </w:tr>
      <w:tr w:rsidR="0007496A" w14:paraId="5C6B5877" w14:textId="77777777" w:rsidTr="002D4BDD">
        <w:trPr>
          <w:trHeight w:val="65"/>
        </w:trPr>
        <w:tc>
          <w:tcPr>
            <w:tcW w:w="9923" w:type="dxa"/>
            <w:gridSpan w:val="8"/>
            <w:tcBorders>
              <w:top w:val="nil"/>
              <w:left w:val="single" w:sz="4" w:space="0" w:color="auto"/>
              <w:bottom w:val="single" w:sz="4" w:space="0" w:color="auto"/>
              <w:right w:val="single" w:sz="4" w:space="0" w:color="auto"/>
            </w:tcBorders>
          </w:tcPr>
          <w:p w14:paraId="4B782D36" w14:textId="77777777" w:rsidR="0007496A" w:rsidRPr="00D96E79" w:rsidRDefault="0007496A" w:rsidP="005C2183">
            <w:pPr>
              <w:spacing w:line="256" w:lineRule="auto"/>
              <w:jc w:val="both"/>
              <w:rPr>
                <w:sz w:val="20"/>
                <w:szCs w:val="20"/>
                <w:lang w:eastAsia="en-US"/>
              </w:rPr>
            </w:pPr>
          </w:p>
        </w:tc>
      </w:tr>
      <w:tr w:rsidR="0007496A" w14:paraId="399EADCE" w14:textId="77777777" w:rsidTr="002D4BDD">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1D2DC3FF" w14:textId="77777777" w:rsidR="0007496A" w:rsidRPr="00D96E79" w:rsidRDefault="0007496A" w:rsidP="005C2183">
            <w:pPr>
              <w:spacing w:line="256" w:lineRule="auto"/>
              <w:jc w:val="both"/>
              <w:rPr>
                <w:b/>
                <w:sz w:val="20"/>
                <w:szCs w:val="20"/>
                <w:lang w:eastAsia="en-US"/>
              </w:rPr>
            </w:pPr>
            <w:r w:rsidRPr="00D96E79">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7FC4BD4A"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20042473" w14:textId="77777777" w:rsidTr="002D4BDD">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177E7D4C" w14:textId="77777777" w:rsidR="0007496A" w:rsidRPr="00D96E79" w:rsidRDefault="0007496A" w:rsidP="005C2183">
            <w:pPr>
              <w:spacing w:line="256" w:lineRule="auto"/>
              <w:rPr>
                <w:b/>
                <w:sz w:val="20"/>
                <w:szCs w:val="20"/>
                <w:lang w:eastAsia="en-US"/>
              </w:rPr>
            </w:pPr>
            <w:r w:rsidRPr="00D96E79">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6A998EB2"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100 % </w:t>
            </w:r>
          </w:p>
        </w:tc>
      </w:tr>
      <w:tr w:rsidR="0007496A" w14:paraId="1472C79E"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9F704D3" w14:textId="77777777" w:rsidR="0007496A" w:rsidRPr="00D96E79" w:rsidRDefault="0007496A" w:rsidP="005C2183">
            <w:pPr>
              <w:spacing w:line="256" w:lineRule="auto"/>
              <w:jc w:val="both"/>
              <w:rPr>
                <w:b/>
                <w:sz w:val="20"/>
                <w:szCs w:val="20"/>
                <w:lang w:eastAsia="en-US"/>
              </w:rPr>
            </w:pPr>
            <w:r w:rsidRPr="00D96E79">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74810391" w14:textId="77777777" w:rsidR="0007496A" w:rsidRPr="00D96E79" w:rsidRDefault="0007496A" w:rsidP="005C2183">
            <w:pPr>
              <w:spacing w:line="256" w:lineRule="auto"/>
              <w:jc w:val="both"/>
              <w:rPr>
                <w:sz w:val="20"/>
                <w:szCs w:val="20"/>
                <w:lang w:eastAsia="en-US"/>
              </w:rPr>
            </w:pPr>
            <w:r w:rsidRPr="00D96E79">
              <w:rPr>
                <w:rFonts w:eastAsia="Calibri"/>
                <w:sz w:val="20"/>
                <w:szCs w:val="20"/>
                <w:lang w:eastAsia="en-US"/>
              </w:rPr>
              <w:t xml:space="preserve">Mgr. Hana </w:t>
            </w:r>
            <w:proofErr w:type="spellStart"/>
            <w:r w:rsidRPr="00D96E79">
              <w:rPr>
                <w:rFonts w:eastAsia="Calibri"/>
                <w:sz w:val="20"/>
                <w:szCs w:val="20"/>
                <w:lang w:eastAsia="en-US"/>
              </w:rPr>
              <w:t>Atcheson</w:t>
            </w:r>
            <w:proofErr w:type="spellEnd"/>
          </w:p>
        </w:tc>
      </w:tr>
      <w:tr w:rsidR="0007496A" w14:paraId="21248842" w14:textId="77777777" w:rsidTr="002D4BDD">
        <w:trPr>
          <w:trHeight w:val="65"/>
        </w:trPr>
        <w:tc>
          <w:tcPr>
            <w:tcW w:w="9923" w:type="dxa"/>
            <w:gridSpan w:val="8"/>
            <w:tcBorders>
              <w:top w:val="nil"/>
              <w:left w:val="single" w:sz="4" w:space="0" w:color="auto"/>
              <w:bottom w:val="single" w:sz="4" w:space="0" w:color="auto"/>
              <w:right w:val="single" w:sz="4" w:space="0" w:color="auto"/>
            </w:tcBorders>
          </w:tcPr>
          <w:p w14:paraId="1260A848" w14:textId="77777777" w:rsidR="0007496A" w:rsidRPr="00D96E79" w:rsidRDefault="0007496A" w:rsidP="005C2183">
            <w:pPr>
              <w:spacing w:line="256" w:lineRule="auto"/>
              <w:jc w:val="both"/>
              <w:rPr>
                <w:sz w:val="20"/>
                <w:szCs w:val="20"/>
                <w:lang w:eastAsia="en-US"/>
              </w:rPr>
            </w:pPr>
          </w:p>
        </w:tc>
      </w:tr>
      <w:tr w:rsidR="0007496A" w14:paraId="343F5EDD"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18C0500" w14:textId="77777777" w:rsidR="0007496A" w:rsidRPr="00D96E79" w:rsidRDefault="0007496A" w:rsidP="005C2183">
            <w:pPr>
              <w:spacing w:line="256" w:lineRule="auto"/>
              <w:jc w:val="both"/>
              <w:rPr>
                <w:b/>
                <w:sz w:val="20"/>
                <w:szCs w:val="20"/>
                <w:lang w:eastAsia="en-US"/>
              </w:rPr>
            </w:pPr>
            <w:r w:rsidRPr="00D96E79">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43A88D3E" w14:textId="77777777" w:rsidR="0007496A" w:rsidRPr="00D96E79" w:rsidRDefault="0007496A" w:rsidP="005C2183">
            <w:pPr>
              <w:spacing w:line="256" w:lineRule="auto"/>
              <w:jc w:val="both"/>
              <w:rPr>
                <w:sz w:val="20"/>
                <w:szCs w:val="20"/>
                <w:lang w:eastAsia="en-US"/>
              </w:rPr>
            </w:pPr>
          </w:p>
        </w:tc>
      </w:tr>
      <w:tr w:rsidR="0007496A" w14:paraId="34C0AEFC" w14:textId="77777777" w:rsidTr="002D4BDD">
        <w:trPr>
          <w:trHeight w:val="1554"/>
        </w:trPr>
        <w:tc>
          <w:tcPr>
            <w:tcW w:w="9923" w:type="dxa"/>
            <w:gridSpan w:val="8"/>
            <w:tcBorders>
              <w:top w:val="nil"/>
              <w:left w:val="single" w:sz="4" w:space="0" w:color="auto"/>
              <w:bottom w:val="single" w:sz="12" w:space="0" w:color="auto"/>
              <w:right w:val="single" w:sz="4" w:space="0" w:color="auto"/>
            </w:tcBorders>
          </w:tcPr>
          <w:p w14:paraId="7E2707DE" w14:textId="77777777" w:rsidR="0007496A" w:rsidRPr="00D96E79" w:rsidRDefault="0007496A" w:rsidP="005C2183">
            <w:pPr>
              <w:spacing w:after="120"/>
              <w:jc w:val="both"/>
              <w:rPr>
                <w:sz w:val="20"/>
                <w:szCs w:val="20"/>
                <w:lang w:eastAsia="en-US"/>
              </w:rPr>
            </w:pPr>
            <w:r w:rsidRPr="00D96E79">
              <w:rPr>
                <w:sz w:val="20"/>
                <w:szCs w:val="20"/>
                <w:lang w:eastAsia="en-US"/>
              </w:rPr>
              <w:t xml:space="preserve">Cílem předmětu je rozvoj dovedností v anglickém jazyce na pokročilé úrovni, </w:t>
            </w:r>
            <w:proofErr w:type="spellStart"/>
            <w:r w:rsidRPr="00D96E79">
              <w:rPr>
                <w:sz w:val="20"/>
                <w:szCs w:val="20"/>
                <w:lang w:eastAsia="en-US"/>
              </w:rPr>
              <w:t>advanced</w:t>
            </w:r>
            <w:proofErr w:type="spellEnd"/>
            <w:r w:rsidRPr="00D96E79">
              <w:rPr>
                <w:sz w:val="20"/>
                <w:szCs w:val="20"/>
                <w:lang w:eastAsia="en-US"/>
              </w:rPr>
              <w:t>. Studenti rozvíjejí znalosti vybraných gramatických okruhů, zlepšují schopnost čtení odborných textů, dovednost psaní vybraných textů a rozvíjejí svou slovní zásobu k dosažení jazykové úrovně C1.</w:t>
            </w:r>
          </w:p>
          <w:p w14:paraId="695A00BE" w14:textId="77777777" w:rsidR="005034B9" w:rsidRPr="00FB7BDD" w:rsidRDefault="005034B9" w:rsidP="005034B9">
            <w:pPr>
              <w:ind w:firstLine="352"/>
              <w:jc w:val="both"/>
              <w:rPr>
                <w:b/>
                <w:sz w:val="20"/>
                <w:szCs w:val="20"/>
                <w:lang w:eastAsia="en-US"/>
              </w:rPr>
            </w:pPr>
            <w:r w:rsidRPr="00FB7BDD">
              <w:rPr>
                <w:b/>
                <w:sz w:val="20"/>
                <w:szCs w:val="20"/>
                <w:lang w:eastAsia="en-US"/>
              </w:rPr>
              <w:t>Gramatika:</w:t>
            </w:r>
          </w:p>
          <w:p w14:paraId="3CDB7ACD" w14:textId="77777777" w:rsidR="005034B9" w:rsidRPr="00FB7BDD" w:rsidRDefault="005034B9" w:rsidP="005034B9">
            <w:pPr>
              <w:pStyle w:val="Odstavecseseznamem"/>
              <w:numPr>
                <w:ilvl w:val="0"/>
                <w:numId w:val="68"/>
              </w:numPr>
              <w:jc w:val="both"/>
              <w:rPr>
                <w:bCs/>
                <w:lang w:eastAsia="en-US"/>
              </w:rPr>
            </w:pPr>
            <w:r w:rsidRPr="00FB7BDD">
              <w:rPr>
                <w:bCs/>
                <w:lang w:eastAsia="en-US"/>
              </w:rPr>
              <w:t>Adverbiální fráze</w:t>
            </w:r>
          </w:p>
          <w:p w14:paraId="4B02D507" w14:textId="77777777" w:rsidR="005034B9" w:rsidRPr="00FB7BDD" w:rsidRDefault="005034B9" w:rsidP="005034B9">
            <w:pPr>
              <w:pStyle w:val="Odstavecseseznamem"/>
              <w:numPr>
                <w:ilvl w:val="0"/>
                <w:numId w:val="68"/>
              </w:numPr>
              <w:jc w:val="both"/>
              <w:rPr>
                <w:bCs/>
                <w:lang w:eastAsia="en-US"/>
              </w:rPr>
            </w:pPr>
            <w:r w:rsidRPr="00FB7BDD">
              <w:rPr>
                <w:bCs/>
                <w:lang w:eastAsia="en-US"/>
              </w:rPr>
              <w:t>Otázky v záporu</w:t>
            </w:r>
          </w:p>
          <w:p w14:paraId="46B33D1E" w14:textId="77777777" w:rsidR="005034B9" w:rsidRPr="00FB7BDD" w:rsidRDefault="005034B9" w:rsidP="005034B9">
            <w:pPr>
              <w:pStyle w:val="Odstavecseseznamem"/>
              <w:numPr>
                <w:ilvl w:val="0"/>
                <w:numId w:val="68"/>
              </w:numPr>
              <w:jc w:val="both"/>
              <w:rPr>
                <w:bCs/>
                <w:lang w:eastAsia="en-US"/>
              </w:rPr>
            </w:pPr>
            <w:r w:rsidRPr="00FB7BDD">
              <w:rPr>
                <w:bCs/>
                <w:lang w:eastAsia="en-US"/>
              </w:rPr>
              <w:t>Vyjadřování budoucnosti v trpném rodu</w:t>
            </w:r>
          </w:p>
          <w:p w14:paraId="653C7DFD" w14:textId="77777777" w:rsidR="005034B9" w:rsidRPr="00FB7BDD" w:rsidRDefault="005034B9" w:rsidP="005034B9">
            <w:pPr>
              <w:pStyle w:val="Odstavecseseznamem"/>
              <w:numPr>
                <w:ilvl w:val="0"/>
                <w:numId w:val="68"/>
              </w:numPr>
              <w:jc w:val="both"/>
              <w:rPr>
                <w:bCs/>
                <w:lang w:eastAsia="en-US"/>
              </w:rPr>
            </w:pPr>
            <w:r w:rsidRPr="00FB7BDD">
              <w:rPr>
                <w:bCs/>
                <w:lang w:eastAsia="en-US"/>
              </w:rPr>
              <w:t>Spojky podmínkových vět</w:t>
            </w:r>
          </w:p>
          <w:p w14:paraId="5CBA47CC" w14:textId="77777777" w:rsidR="005034B9" w:rsidRPr="00FB7BDD" w:rsidRDefault="005034B9" w:rsidP="005034B9">
            <w:pPr>
              <w:pStyle w:val="Odstavecseseznamem"/>
              <w:numPr>
                <w:ilvl w:val="0"/>
                <w:numId w:val="68"/>
              </w:numPr>
              <w:jc w:val="both"/>
              <w:rPr>
                <w:bCs/>
                <w:lang w:eastAsia="en-US"/>
              </w:rPr>
            </w:pPr>
            <w:r w:rsidRPr="00FB7BDD">
              <w:rPr>
                <w:bCs/>
                <w:lang w:eastAsia="en-US"/>
              </w:rPr>
              <w:t>Doplněk</w:t>
            </w:r>
          </w:p>
          <w:p w14:paraId="716144BC" w14:textId="77777777" w:rsidR="005034B9" w:rsidRPr="00FB7BDD" w:rsidRDefault="005034B9" w:rsidP="005034B9">
            <w:pPr>
              <w:pStyle w:val="Odstavecseseznamem"/>
              <w:numPr>
                <w:ilvl w:val="0"/>
                <w:numId w:val="68"/>
              </w:numPr>
              <w:jc w:val="both"/>
              <w:rPr>
                <w:bCs/>
                <w:lang w:eastAsia="en-US"/>
              </w:rPr>
            </w:pPr>
            <w:r w:rsidRPr="00FB7BDD">
              <w:rPr>
                <w:bCs/>
                <w:lang w:eastAsia="en-US"/>
              </w:rPr>
              <w:t xml:space="preserve">Vybraná frazeologická spojení pro THINK, SUPPOSE </w:t>
            </w:r>
            <w:proofErr w:type="spellStart"/>
            <w:r w:rsidRPr="00FB7BDD">
              <w:rPr>
                <w:bCs/>
                <w:lang w:eastAsia="en-US"/>
              </w:rPr>
              <w:t>etc</w:t>
            </w:r>
            <w:proofErr w:type="spellEnd"/>
            <w:r w:rsidRPr="00FB7BDD">
              <w:rPr>
                <w:bCs/>
                <w:lang w:eastAsia="en-US"/>
              </w:rPr>
              <w:t>.</w:t>
            </w:r>
          </w:p>
          <w:p w14:paraId="3B96C227" w14:textId="77777777" w:rsidR="005034B9" w:rsidRPr="00FB7BDD" w:rsidRDefault="005034B9" w:rsidP="005034B9">
            <w:pPr>
              <w:ind w:firstLine="352"/>
              <w:jc w:val="both"/>
              <w:rPr>
                <w:b/>
                <w:sz w:val="20"/>
                <w:szCs w:val="20"/>
                <w:lang w:eastAsia="en-US"/>
              </w:rPr>
            </w:pPr>
            <w:r w:rsidRPr="00FB7BDD">
              <w:rPr>
                <w:b/>
                <w:sz w:val="20"/>
                <w:szCs w:val="20"/>
                <w:lang w:eastAsia="en-US"/>
              </w:rPr>
              <w:t>Rozvíjení písemného projevu s přihlédnutím na specifika vybraných stylů.</w:t>
            </w:r>
          </w:p>
          <w:p w14:paraId="21A334B3" w14:textId="77777777" w:rsidR="005034B9" w:rsidRPr="00FB7BDD" w:rsidRDefault="005034B9" w:rsidP="005034B9">
            <w:pPr>
              <w:ind w:firstLine="352"/>
              <w:jc w:val="both"/>
              <w:rPr>
                <w:bCs/>
                <w:sz w:val="20"/>
                <w:szCs w:val="20"/>
                <w:lang w:eastAsia="en-US"/>
              </w:rPr>
            </w:pPr>
            <w:r w:rsidRPr="00FB7BDD">
              <w:rPr>
                <w:bCs/>
                <w:sz w:val="20"/>
                <w:szCs w:val="20"/>
                <w:lang w:eastAsia="en-US"/>
              </w:rPr>
              <w:t>Jsou procvičována vybraná konverzační témata:</w:t>
            </w:r>
          </w:p>
          <w:p w14:paraId="0D298B66" w14:textId="77777777" w:rsidR="005034B9" w:rsidRPr="00FB7BDD" w:rsidRDefault="005034B9" w:rsidP="005034B9">
            <w:pPr>
              <w:pStyle w:val="Odstavecseseznamem"/>
              <w:numPr>
                <w:ilvl w:val="0"/>
                <w:numId w:val="69"/>
              </w:numPr>
              <w:jc w:val="both"/>
              <w:rPr>
                <w:bCs/>
                <w:lang w:eastAsia="en-US"/>
              </w:rPr>
            </w:pPr>
            <w:r w:rsidRPr="00FB7BDD">
              <w:rPr>
                <w:bCs/>
                <w:lang w:eastAsia="en-US"/>
              </w:rPr>
              <w:t>Spotřební způsob života a udržitelný rozvoj</w:t>
            </w:r>
          </w:p>
          <w:p w14:paraId="0DD58FC4" w14:textId="77777777" w:rsidR="005034B9" w:rsidRPr="00FB7BDD" w:rsidRDefault="005034B9" w:rsidP="005034B9">
            <w:pPr>
              <w:pStyle w:val="Odstavecseseznamem"/>
              <w:numPr>
                <w:ilvl w:val="0"/>
                <w:numId w:val="69"/>
              </w:numPr>
              <w:jc w:val="both"/>
              <w:rPr>
                <w:bCs/>
                <w:lang w:eastAsia="en-US"/>
              </w:rPr>
            </w:pPr>
            <w:r w:rsidRPr="00FB7BDD">
              <w:rPr>
                <w:bCs/>
                <w:lang w:eastAsia="en-US"/>
              </w:rPr>
              <w:t>Byznys a inovace</w:t>
            </w:r>
          </w:p>
          <w:p w14:paraId="54F8FF29" w14:textId="77777777" w:rsidR="005034B9" w:rsidRPr="00FB7BDD" w:rsidRDefault="005034B9" w:rsidP="005034B9">
            <w:pPr>
              <w:pStyle w:val="Odstavecseseznamem"/>
              <w:numPr>
                <w:ilvl w:val="0"/>
                <w:numId w:val="69"/>
              </w:numPr>
              <w:spacing w:after="120"/>
              <w:rPr>
                <w:bCs/>
                <w:lang w:eastAsia="en-US"/>
              </w:rPr>
            </w:pPr>
            <w:r w:rsidRPr="00FB7BDD">
              <w:rPr>
                <w:bCs/>
                <w:lang w:eastAsia="en-US"/>
              </w:rPr>
              <w:t>Ochrana osobních údajů a soukromí v digitálním prostředí</w:t>
            </w:r>
          </w:p>
          <w:p w14:paraId="2E134812" w14:textId="4A277154" w:rsidR="0007496A" w:rsidRPr="00D96E79" w:rsidRDefault="0007496A" w:rsidP="005C2183">
            <w:pPr>
              <w:jc w:val="both"/>
              <w:rPr>
                <w:sz w:val="20"/>
                <w:szCs w:val="20"/>
                <w:lang w:eastAsia="en-US"/>
              </w:rPr>
            </w:pPr>
            <w:r w:rsidRPr="00D96E79">
              <w:rPr>
                <w:sz w:val="20"/>
                <w:szCs w:val="20"/>
                <w:lang w:eastAsia="en-US"/>
              </w:rPr>
              <w:t xml:space="preserve">Po absolvování předmětu je student schopen plynulé komunikace v osobních i pracovních oblastech s využitím široké </w:t>
            </w:r>
            <w:r w:rsidR="002D4BDD">
              <w:rPr>
                <w:sz w:val="20"/>
                <w:szCs w:val="20"/>
                <w:lang w:eastAsia="en-US"/>
              </w:rPr>
              <w:br/>
            </w:r>
            <w:r w:rsidRPr="00D96E79">
              <w:rPr>
                <w:sz w:val="20"/>
                <w:szCs w:val="20"/>
                <w:lang w:eastAsia="en-US"/>
              </w:rPr>
              <w:t xml:space="preserve">a přesné slovní zásoby, se schopností zvládat nečekaná témata na jazykové úrovni C1 podle SERRJ 2020. Porozumět delším formálním textům a rozpozná implicitní významy textů. Plynule a pohotově se vyjadřovat bez zjevného hledání výrazů. Vytvořit srozumitelné, dobře uspořádané texty, čímž prokazuje ovládnutí kompozičních útvarů, spojovacích výrazů </w:t>
            </w:r>
            <w:r w:rsidR="002D4BDD">
              <w:rPr>
                <w:sz w:val="20"/>
                <w:szCs w:val="20"/>
                <w:lang w:eastAsia="en-US"/>
              </w:rPr>
              <w:br/>
            </w:r>
            <w:r w:rsidRPr="00D96E79">
              <w:rPr>
                <w:sz w:val="20"/>
                <w:szCs w:val="20"/>
                <w:lang w:eastAsia="en-US"/>
              </w:rPr>
              <w:t>a prostředků koheze.</w:t>
            </w:r>
          </w:p>
        </w:tc>
      </w:tr>
      <w:tr w:rsidR="0007496A" w14:paraId="3558FAE5" w14:textId="77777777" w:rsidTr="002D4BDD">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5F05C838" w14:textId="77777777" w:rsidR="0007496A" w:rsidRPr="00D96E79" w:rsidRDefault="0007496A" w:rsidP="005C2183">
            <w:pPr>
              <w:spacing w:line="256" w:lineRule="auto"/>
              <w:jc w:val="both"/>
              <w:rPr>
                <w:sz w:val="20"/>
                <w:szCs w:val="20"/>
                <w:lang w:eastAsia="en-US"/>
              </w:rPr>
            </w:pPr>
            <w:r w:rsidRPr="00D96E79">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7BDF01E7" w14:textId="77777777" w:rsidR="0007496A" w:rsidRPr="00D96E79" w:rsidRDefault="0007496A" w:rsidP="005C2183">
            <w:pPr>
              <w:spacing w:line="256" w:lineRule="auto"/>
              <w:jc w:val="both"/>
              <w:rPr>
                <w:sz w:val="20"/>
                <w:szCs w:val="20"/>
                <w:lang w:eastAsia="en-US"/>
              </w:rPr>
            </w:pPr>
          </w:p>
        </w:tc>
      </w:tr>
      <w:tr w:rsidR="0007496A" w14:paraId="54932987" w14:textId="77777777" w:rsidTr="002D4BDD">
        <w:trPr>
          <w:trHeight w:val="1497"/>
        </w:trPr>
        <w:tc>
          <w:tcPr>
            <w:tcW w:w="9923" w:type="dxa"/>
            <w:gridSpan w:val="8"/>
            <w:tcBorders>
              <w:top w:val="nil"/>
              <w:left w:val="single" w:sz="4" w:space="0" w:color="auto"/>
              <w:bottom w:val="single" w:sz="4" w:space="0" w:color="auto"/>
              <w:right w:val="single" w:sz="4" w:space="0" w:color="auto"/>
            </w:tcBorders>
          </w:tcPr>
          <w:p w14:paraId="319E0653" w14:textId="77777777" w:rsidR="0007496A" w:rsidRPr="00D96E79" w:rsidRDefault="0007496A" w:rsidP="005C2183">
            <w:pPr>
              <w:spacing w:line="256" w:lineRule="auto"/>
              <w:rPr>
                <w:b/>
                <w:sz w:val="20"/>
                <w:szCs w:val="20"/>
                <w:lang w:eastAsia="en-US"/>
              </w:rPr>
            </w:pPr>
            <w:r w:rsidRPr="00D96E79">
              <w:rPr>
                <w:b/>
                <w:sz w:val="20"/>
                <w:szCs w:val="20"/>
                <w:lang w:eastAsia="en-US"/>
              </w:rPr>
              <w:t>Povinná:</w:t>
            </w:r>
          </w:p>
          <w:p w14:paraId="16655D8B" w14:textId="77777777" w:rsidR="0007496A" w:rsidRPr="00D96E79" w:rsidRDefault="0007496A" w:rsidP="005C2183">
            <w:pPr>
              <w:spacing w:line="256" w:lineRule="auto"/>
              <w:rPr>
                <w:sz w:val="20"/>
                <w:szCs w:val="20"/>
                <w:lang w:eastAsia="en-US"/>
              </w:rPr>
            </w:pPr>
            <w:r w:rsidRPr="00D96E79">
              <w:rPr>
                <w:sz w:val="20"/>
                <w:szCs w:val="20"/>
                <w:lang w:eastAsia="en-US"/>
              </w:rPr>
              <w:t xml:space="preserve">ROGERS, </w:t>
            </w:r>
            <w:proofErr w:type="spellStart"/>
            <w:r w:rsidRPr="00D96E79">
              <w:rPr>
                <w:sz w:val="20"/>
                <w:szCs w:val="20"/>
                <w:lang w:eastAsia="en-US"/>
              </w:rPr>
              <w:t>Mickey</w:t>
            </w:r>
            <w:proofErr w:type="spellEnd"/>
            <w:r w:rsidRPr="00D96E79">
              <w:rPr>
                <w:sz w:val="20"/>
                <w:szCs w:val="20"/>
                <w:lang w:eastAsia="en-US"/>
              </w:rPr>
              <w:t xml:space="preserve"> et al. 2015. </w:t>
            </w:r>
            <w:r w:rsidRPr="00D96E79">
              <w:rPr>
                <w:i/>
                <w:iCs/>
                <w:sz w:val="20"/>
                <w:szCs w:val="20"/>
                <w:lang w:eastAsia="en-US"/>
              </w:rPr>
              <w:t xml:space="preserve">Open Mind </w:t>
            </w:r>
            <w:proofErr w:type="spellStart"/>
            <w:r w:rsidRPr="00D96E79">
              <w:rPr>
                <w:i/>
                <w:iCs/>
                <w:sz w:val="20"/>
                <w:szCs w:val="20"/>
                <w:lang w:eastAsia="en-US"/>
              </w:rPr>
              <w:t>Advanced</w:t>
            </w:r>
            <w:proofErr w:type="spellEnd"/>
            <w:r w:rsidRPr="00D96E79">
              <w:rPr>
                <w:sz w:val="20"/>
                <w:szCs w:val="20"/>
                <w:lang w:eastAsia="en-US"/>
              </w:rPr>
              <w:t xml:space="preserve">. London. ISBN 978 0230458260. </w:t>
            </w:r>
          </w:p>
          <w:p w14:paraId="49C26A99" w14:textId="77777777" w:rsidR="0007496A" w:rsidRPr="00D96E79" w:rsidRDefault="0007496A" w:rsidP="005C2183">
            <w:pPr>
              <w:spacing w:line="256" w:lineRule="auto"/>
              <w:rPr>
                <w:sz w:val="20"/>
                <w:szCs w:val="20"/>
                <w:lang w:eastAsia="en-US"/>
              </w:rPr>
            </w:pPr>
            <w:r w:rsidRPr="00D96E79">
              <w:rPr>
                <w:sz w:val="20"/>
                <w:szCs w:val="20"/>
                <w:lang w:eastAsia="en-US"/>
              </w:rPr>
              <w:t xml:space="preserve">VALVONA, Chris. 2015. </w:t>
            </w:r>
            <w:r w:rsidRPr="00D96E79">
              <w:rPr>
                <w:i/>
                <w:iCs/>
                <w:sz w:val="20"/>
                <w:szCs w:val="20"/>
                <w:lang w:eastAsia="en-US"/>
              </w:rPr>
              <w:t xml:space="preserve">Open Mind </w:t>
            </w:r>
            <w:proofErr w:type="spellStart"/>
            <w:r w:rsidRPr="00D96E79">
              <w:rPr>
                <w:i/>
                <w:iCs/>
                <w:sz w:val="20"/>
                <w:szCs w:val="20"/>
                <w:lang w:eastAsia="en-US"/>
              </w:rPr>
              <w:t>Advanced</w:t>
            </w:r>
            <w:proofErr w:type="spellEnd"/>
            <w:r w:rsidRPr="00D96E79">
              <w:rPr>
                <w:i/>
                <w:iCs/>
                <w:sz w:val="20"/>
                <w:szCs w:val="20"/>
                <w:lang w:eastAsia="en-US"/>
              </w:rPr>
              <w:t xml:space="preserve">. </w:t>
            </w:r>
            <w:proofErr w:type="spellStart"/>
            <w:r w:rsidRPr="00D96E79">
              <w:rPr>
                <w:i/>
                <w:iCs/>
                <w:sz w:val="20"/>
                <w:szCs w:val="20"/>
                <w:lang w:eastAsia="en-US"/>
              </w:rPr>
              <w:t>Workbook</w:t>
            </w:r>
            <w:proofErr w:type="spellEnd"/>
            <w:r w:rsidRPr="00D96E79">
              <w:rPr>
                <w:sz w:val="20"/>
                <w:szCs w:val="20"/>
                <w:lang w:eastAsia="en-US"/>
              </w:rPr>
              <w:t xml:space="preserve">. London. ISBN 9780230458413. </w:t>
            </w:r>
          </w:p>
          <w:p w14:paraId="428045E6" w14:textId="77777777" w:rsidR="0007496A" w:rsidRPr="00D96E79" w:rsidRDefault="0007496A" w:rsidP="005C2183">
            <w:pPr>
              <w:spacing w:line="256" w:lineRule="auto"/>
              <w:rPr>
                <w:b/>
                <w:sz w:val="20"/>
                <w:szCs w:val="20"/>
                <w:lang w:eastAsia="en-US"/>
              </w:rPr>
            </w:pPr>
            <w:r w:rsidRPr="00D96E79">
              <w:rPr>
                <w:b/>
                <w:sz w:val="20"/>
                <w:szCs w:val="20"/>
                <w:lang w:eastAsia="en-US"/>
              </w:rPr>
              <w:t>Doporučená:</w:t>
            </w:r>
          </w:p>
          <w:p w14:paraId="4E066BFC" w14:textId="77777777" w:rsidR="0007496A" w:rsidRPr="00D96E79" w:rsidRDefault="0007496A" w:rsidP="005C2183">
            <w:pPr>
              <w:spacing w:line="256" w:lineRule="auto"/>
              <w:rPr>
                <w:sz w:val="20"/>
                <w:szCs w:val="20"/>
                <w:lang w:eastAsia="en-US"/>
              </w:rPr>
            </w:pPr>
            <w:r w:rsidRPr="00D96E79">
              <w:rPr>
                <w:sz w:val="20"/>
                <w:szCs w:val="20"/>
                <w:lang w:eastAsia="en-US"/>
              </w:rPr>
              <w:t xml:space="preserve">BURTON, Graham. 2013. </w:t>
            </w:r>
            <w:proofErr w:type="spellStart"/>
            <w:r w:rsidRPr="00D96E79">
              <w:rPr>
                <w:i/>
                <w:iCs/>
                <w:sz w:val="20"/>
                <w:szCs w:val="20"/>
                <w:lang w:eastAsia="en-US"/>
              </w:rPr>
              <w:t>Presenting</w:t>
            </w:r>
            <w:proofErr w:type="spellEnd"/>
            <w:r w:rsidRPr="00D96E79">
              <w:rPr>
                <w:i/>
                <w:iCs/>
                <w:sz w:val="20"/>
                <w:szCs w:val="20"/>
                <w:lang w:eastAsia="en-US"/>
              </w:rPr>
              <w:t xml:space="preserve">: </w:t>
            </w:r>
            <w:proofErr w:type="spellStart"/>
            <w:r w:rsidRPr="00D96E79">
              <w:rPr>
                <w:i/>
                <w:iCs/>
                <w:sz w:val="20"/>
                <w:szCs w:val="20"/>
                <w:lang w:eastAsia="en-US"/>
              </w:rPr>
              <w:t>Delivering</w:t>
            </w:r>
            <w:proofErr w:type="spellEnd"/>
            <w:r w:rsidRPr="00D96E79">
              <w:rPr>
                <w:i/>
                <w:iCs/>
                <w:sz w:val="20"/>
                <w:szCs w:val="20"/>
                <w:lang w:eastAsia="en-US"/>
              </w:rPr>
              <w:t xml:space="preserve"> </w:t>
            </w:r>
            <w:proofErr w:type="spellStart"/>
            <w:r w:rsidRPr="00D96E79">
              <w:rPr>
                <w:i/>
                <w:iCs/>
                <w:sz w:val="20"/>
                <w:szCs w:val="20"/>
                <w:lang w:eastAsia="en-US"/>
              </w:rPr>
              <w:t>Presentations</w:t>
            </w:r>
            <w:proofErr w:type="spellEnd"/>
            <w:r w:rsidRPr="00D96E79">
              <w:rPr>
                <w:i/>
                <w:iCs/>
                <w:sz w:val="20"/>
                <w:szCs w:val="20"/>
                <w:lang w:eastAsia="en-US"/>
              </w:rPr>
              <w:t xml:space="preserve"> </w:t>
            </w:r>
            <w:proofErr w:type="spellStart"/>
            <w:r w:rsidRPr="00D96E79">
              <w:rPr>
                <w:i/>
                <w:iCs/>
                <w:sz w:val="20"/>
                <w:szCs w:val="20"/>
                <w:lang w:eastAsia="en-US"/>
              </w:rPr>
              <w:t>With</w:t>
            </w:r>
            <w:proofErr w:type="spellEnd"/>
            <w:r w:rsidRPr="00D96E79">
              <w:rPr>
                <w:i/>
                <w:iCs/>
                <w:sz w:val="20"/>
                <w:szCs w:val="20"/>
                <w:lang w:eastAsia="en-US"/>
              </w:rPr>
              <w:t xml:space="preserve"> </w:t>
            </w:r>
            <w:proofErr w:type="spellStart"/>
            <w:r w:rsidRPr="00D96E79">
              <w:rPr>
                <w:i/>
                <w:iCs/>
                <w:sz w:val="20"/>
                <w:szCs w:val="20"/>
                <w:lang w:eastAsia="en-US"/>
              </w:rPr>
              <w:t>Confidence</w:t>
            </w:r>
            <w:proofErr w:type="spellEnd"/>
            <w:r w:rsidRPr="00D96E79">
              <w:rPr>
                <w:sz w:val="20"/>
                <w:szCs w:val="20"/>
                <w:lang w:eastAsia="en-US"/>
              </w:rPr>
              <w:t xml:space="preserve">. London: Collins EAP. </w:t>
            </w:r>
          </w:p>
          <w:p w14:paraId="67697DCF" w14:textId="77777777" w:rsidR="0007496A" w:rsidRPr="00D96E79" w:rsidRDefault="0007496A" w:rsidP="005C2183">
            <w:pPr>
              <w:spacing w:line="256" w:lineRule="auto"/>
              <w:rPr>
                <w:sz w:val="20"/>
                <w:szCs w:val="20"/>
                <w:lang w:eastAsia="en-US"/>
              </w:rPr>
            </w:pPr>
            <w:r w:rsidRPr="00D96E79">
              <w:rPr>
                <w:sz w:val="20"/>
                <w:szCs w:val="20"/>
                <w:lang w:eastAsia="en-US"/>
              </w:rPr>
              <w:t>ISBN 9780007507139.</w:t>
            </w:r>
          </w:p>
          <w:p w14:paraId="550C512E" w14:textId="77777777" w:rsidR="0007496A" w:rsidRPr="00D96E79" w:rsidRDefault="0007496A" w:rsidP="005C2183">
            <w:pPr>
              <w:spacing w:line="256" w:lineRule="auto"/>
              <w:rPr>
                <w:sz w:val="20"/>
                <w:szCs w:val="20"/>
                <w:lang w:eastAsia="en-US"/>
              </w:rPr>
            </w:pPr>
            <w:r w:rsidRPr="00D96E79">
              <w:rPr>
                <w:sz w:val="20"/>
                <w:szCs w:val="20"/>
                <w:lang w:eastAsia="en-US"/>
              </w:rPr>
              <w:t xml:space="preserve">MANN, </w:t>
            </w:r>
            <w:proofErr w:type="spellStart"/>
            <w:r w:rsidRPr="00D96E79">
              <w:rPr>
                <w:sz w:val="20"/>
                <w:szCs w:val="20"/>
                <w:lang w:eastAsia="en-US"/>
              </w:rPr>
              <w:t>Malcom</w:t>
            </w:r>
            <w:proofErr w:type="spellEnd"/>
            <w:r w:rsidRPr="00D96E79">
              <w:rPr>
                <w:sz w:val="20"/>
                <w:szCs w:val="20"/>
                <w:lang w:eastAsia="en-US"/>
              </w:rPr>
              <w:t xml:space="preserve"> and Steve TAYLORE-KNOWLES. 2012. </w:t>
            </w:r>
            <w:proofErr w:type="spellStart"/>
            <w:r w:rsidRPr="00D96E79">
              <w:rPr>
                <w:i/>
                <w:iCs/>
                <w:sz w:val="20"/>
                <w:szCs w:val="20"/>
                <w:lang w:eastAsia="en-US"/>
              </w:rPr>
              <w:t>Destination</w:t>
            </w:r>
            <w:proofErr w:type="spellEnd"/>
            <w:r w:rsidRPr="00D96E79">
              <w:rPr>
                <w:i/>
                <w:iCs/>
                <w:sz w:val="20"/>
                <w:szCs w:val="20"/>
                <w:lang w:eastAsia="en-US"/>
              </w:rPr>
              <w:t xml:space="preserve"> C1-C2, </w:t>
            </w:r>
            <w:proofErr w:type="spellStart"/>
            <w:r w:rsidRPr="00D96E79">
              <w:rPr>
                <w:i/>
                <w:iCs/>
                <w:sz w:val="20"/>
                <w:szCs w:val="20"/>
                <w:lang w:eastAsia="en-US"/>
              </w:rPr>
              <w:t>Grammar&amp;Vocabulary</w:t>
            </w:r>
            <w:proofErr w:type="spellEnd"/>
            <w:r w:rsidRPr="00D96E79">
              <w:rPr>
                <w:i/>
                <w:iCs/>
                <w:sz w:val="20"/>
                <w:szCs w:val="20"/>
                <w:lang w:eastAsia="en-US"/>
              </w:rPr>
              <w:t xml:space="preserve">. </w:t>
            </w:r>
            <w:proofErr w:type="spellStart"/>
            <w:r w:rsidRPr="00D96E79">
              <w:rPr>
                <w:sz w:val="20"/>
                <w:szCs w:val="20"/>
                <w:lang w:eastAsia="en-US"/>
              </w:rPr>
              <w:t>Macmillan</w:t>
            </w:r>
            <w:proofErr w:type="spellEnd"/>
            <w:r w:rsidRPr="00D96E79">
              <w:rPr>
                <w:sz w:val="20"/>
                <w:szCs w:val="20"/>
                <w:lang w:eastAsia="en-US"/>
              </w:rPr>
              <w:t xml:space="preserve">, OUP. ISBN 9780230035409. </w:t>
            </w:r>
          </w:p>
        </w:tc>
      </w:tr>
    </w:tbl>
    <w:p w14:paraId="2CACF563" w14:textId="77777777" w:rsidR="0007496A" w:rsidRDefault="0007496A" w:rsidP="0007496A"/>
    <w:p w14:paraId="024EAC89" w14:textId="77777777" w:rsidR="0007496A" w:rsidRDefault="0007496A" w:rsidP="0007496A"/>
    <w:p w14:paraId="1F3DC7E2" w14:textId="77777777" w:rsidR="0007496A" w:rsidRDefault="0007496A" w:rsidP="0007496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01A3DB13" w14:textId="77777777" w:rsidTr="002D4BDD">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029E0DA"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65151D4E" w14:textId="77777777" w:rsidTr="002D4BDD">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06180D25" w14:textId="77777777" w:rsidR="0007496A" w:rsidRPr="009034EA" w:rsidRDefault="0007496A" w:rsidP="005C2183">
            <w:pPr>
              <w:spacing w:line="256" w:lineRule="auto"/>
              <w:jc w:val="both"/>
              <w:rPr>
                <w:b/>
                <w:sz w:val="20"/>
                <w:szCs w:val="20"/>
                <w:lang w:eastAsia="en-US"/>
              </w:rPr>
            </w:pPr>
            <w:r w:rsidRPr="009034EA">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63BD027B" w14:textId="77777777" w:rsidR="0007496A" w:rsidRPr="009034EA" w:rsidRDefault="0007496A" w:rsidP="005C2183">
            <w:pPr>
              <w:spacing w:line="256" w:lineRule="auto"/>
              <w:jc w:val="both"/>
              <w:rPr>
                <w:color w:val="1F497D"/>
                <w:sz w:val="20"/>
                <w:szCs w:val="20"/>
                <w:lang w:eastAsia="en-US"/>
              </w:rPr>
            </w:pPr>
            <w:r w:rsidRPr="009034EA">
              <w:rPr>
                <w:sz w:val="20"/>
                <w:szCs w:val="20"/>
                <w:lang w:eastAsia="en-US"/>
              </w:rPr>
              <w:t xml:space="preserve">Angličtina – </w:t>
            </w:r>
            <w:proofErr w:type="spellStart"/>
            <w:r w:rsidRPr="009034EA">
              <w:rPr>
                <w:sz w:val="20"/>
                <w:szCs w:val="20"/>
                <w:lang w:eastAsia="en-US"/>
              </w:rPr>
              <w:t>upper</w:t>
            </w:r>
            <w:proofErr w:type="spellEnd"/>
            <w:r w:rsidRPr="009034EA">
              <w:rPr>
                <w:sz w:val="20"/>
                <w:szCs w:val="20"/>
                <w:lang w:eastAsia="en-US"/>
              </w:rPr>
              <w:t xml:space="preserve"> </w:t>
            </w:r>
            <w:proofErr w:type="spellStart"/>
            <w:r w:rsidRPr="009034EA">
              <w:rPr>
                <w:sz w:val="20"/>
                <w:szCs w:val="20"/>
                <w:lang w:eastAsia="en-US"/>
              </w:rPr>
              <w:t>intermediate</w:t>
            </w:r>
            <w:proofErr w:type="spellEnd"/>
            <w:r w:rsidRPr="009034EA">
              <w:rPr>
                <w:sz w:val="20"/>
                <w:szCs w:val="20"/>
                <w:lang w:eastAsia="en-US"/>
              </w:rPr>
              <w:t xml:space="preserve"> (14)</w:t>
            </w:r>
          </w:p>
        </w:tc>
      </w:tr>
      <w:tr w:rsidR="0007496A" w14:paraId="435E6B20"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6121425" w14:textId="77777777" w:rsidR="0007496A" w:rsidRPr="009034EA" w:rsidRDefault="0007496A" w:rsidP="005C2183">
            <w:pPr>
              <w:spacing w:line="256" w:lineRule="auto"/>
              <w:rPr>
                <w:b/>
                <w:sz w:val="20"/>
                <w:szCs w:val="20"/>
                <w:lang w:eastAsia="en-US"/>
              </w:rPr>
            </w:pPr>
            <w:r w:rsidRPr="009034EA">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E9BD557" w14:textId="77777777" w:rsidR="0007496A" w:rsidRPr="009034EA" w:rsidRDefault="0007496A" w:rsidP="005C2183">
            <w:pPr>
              <w:spacing w:line="256" w:lineRule="auto"/>
              <w:jc w:val="both"/>
              <w:rPr>
                <w:sz w:val="20"/>
                <w:szCs w:val="20"/>
                <w:lang w:eastAsia="en-US"/>
              </w:rPr>
            </w:pPr>
            <w:r w:rsidRPr="009034EA">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5434DC" w14:textId="77777777" w:rsidR="0007496A" w:rsidRPr="009034EA" w:rsidRDefault="0007496A" w:rsidP="005C2183">
            <w:pPr>
              <w:spacing w:line="256" w:lineRule="auto"/>
              <w:jc w:val="both"/>
              <w:rPr>
                <w:sz w:val="20"/>
                <w:szCs w:val="20"/>
                <w:lang w:eastAsia="en-US"/>
              </w:rPr>
            </w:pPr>
            <w:r w:rsidRPr="009034EA">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587CB5FC" w14:textId="77777777" w:rsidR="0007496A" w:rsidRPr="009034EA" w:rsidRDefault="0007496A" w:rsidP="005C2183">
            <w:pPr>
              <w:spacing w:line="256" w:lineRule="auto"/>
              <w:jc w:val="both"/>
              <w:rPr>
                <w:sz w:val="20"/>
                <w:szCs w:val="20"/>
                <w:lang w:eastAsia="en-US"/>
              </w:rPr>
            </w:pPr>
            <w:r w:rsidRPr="009034EA">
              <w:rPr>
                <w:sz w:val="20"/>
                <w:szCs w:val="20"/>
                <w:lang w:eastAsia="en-US"/>
              </w:rPr>
              <w:t>1-2/LS</w:t>
            </w:r>
          </w:p>
        </w:tc>
      </w:tr>
      <w:tr w:rsidR="0007496A" w14:paraId="6D07BA12"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84077A7" w14:textId="77777777" w:rsidR="0007496A" w:rsidRPr="009034EA" w:rsidRDefault="0007496A" w:rsidP="005C2183">
            <w:pPr>
              <w:spacing w:line="256" w:lineRule="auto"/>
              <w:jc w:val="both"/>
              <w:rPr>
                <w:b/>
                <w:sz w:val="20"/>
                <w:szCs w:val="20"/>
                <w:lang w:eastAsia="en-US"/>
              </w:rPr>
            </w:pPr>
            <w:r w:rsidRPr="009034EA">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C3B1104" w14:textId="77777777" w:rsidR="0007496A" w:rsidRPr="009034EA" w:rsidRDefault="0007496A" w:rsidP="005C2183">
            <w:pPr>
              <w:spacing w:line="256" w:lineRule="auto"/>
              <w:jc w:val="both"/>
              <w:rPr>
                <w:color w:val="1F497D"/>
                <w:sz w:val="20"/>
                <w:szCs w:val="20"/>
                <w:lang w:eastAsia="en-US"/>
              </w:rPr>
            </w:pPr>
            <w:r w:rsidRPr="009034EA">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108AE02" w14:textId="77777777" w:rsidR="0007496A" w:rsidRPr="009034EA" w:rsidRDefault="0007496A" w:rsidP="005C2183">
            <w:pPr>
              <w:spacing w:line="256" w:lineRule="auto"/>
              <w:jc w:val="both"/>
              <w:rPr>
                <w:b/>
                <w:sz w:val="20"/>
                <w:szCs w:val="20"/>
                <w:lang w:eastAsia="en-US"/>
              </w:rPr>
            </w:pPr>
            <w:r w:rsidRPr="009034EA">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5083767" w14:textId="77777777" w:rsidR="0007496A" w:rsidRPr="009034EA" w:rsidRDefault="0007496A" w:rsidP="005C2183">
            <w:pPr>
              <w:spacing w:line="256" w:lineRule="auto"/>
              <w:jc w:val="both"/>
              <w:rPr>
                <w:sz w:val="20"/>
                <w:szCs w:val="20"/>
                <w:lang w:eastAsia="en-US"/>
              </w:rPr>
            </w:pPr>
            <w:r w:rsidRPr="009034EA">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742387E" w14:textId="77777777" w:rsidR="0007496A" w:rsidRPr="009034EA" w:rsidRDefault="0007496A" w:rsidP="005C2183">
            <w:pPr>
              <w:spacing w:line="256" w:lineRule="auto"/>
              <w:jc w:val="both"/>
              <w:rPr>
                <w:b/>
                <w:sz w:val="20"/>
                <w:szCs w:val="20"/>
                <w:lang w:eastAsia="en-US"/>
              </w:rPr>
            </w:pPr>
            <w:r w:rsidRPr="009034EA">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727E296A" w14:textId="77777777" w:rsidR="0007496A" w:rsidRPr="009034EA" w:rsidRDefault="0007496A" w:rsidP="005C2183">
            <w:pPr>
              <w:spacing w:line="256" w:lineRule="auto"/>
              <w:jc w:val="both"/>
              <w:rPr>
                <w:sz w:val="20"/>
                <w:szCs w:val="20"/>
                <w:lang w:eastAsia="en-US"/>
              </w:rPr>
            </w:pPr>
            <w:r w:rsidRPr="009034EA">
              <w:rPr>
                <w:sz w:val="20"/>
                <w:szCs w:val="20"/>
                <w:lang w:eastAsia="en-US"/>
              </w:rPr>
              <w:t>2</w:t>
            </w:r>
          </w:p>
        </w:tc>
      </w:tr>
      <w:tr w:rsidR="0007496A" w14:paraId="44649703"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C7A3A66" w14:textId="77777777" w:rsidR="0007496A" w:rsidRPr="009034EA" w:rsidRDefault="0007496A" w:rsidP="005C2183">
            <w:pPr>
              <w:spacing w:line="256" w:lineRule="auto"/>
              <w:rPr>
                <w:b/>
                <w:sz w:val="20"/>
                <w:szCs w:val="20"/>
                <w:lang w:eastAsia="en-US"/>
              </w:rPr>
            </w:pPr>
            <w:r w:rsidRPr="009034EA">
              <w:rPr>
                <w:b/>
                <w:sz w:val="20"/>
                <w:szCs w:val="20"/>
                <w:lang w:eastAsia="en-US"/>
              </w:rPr>
              <w:t xml:space="preserve">Prerekvizity, </w:t>
            </w:r>
            <w:proofErr w:type="spellStart"/>
            <w:r w:rsidRPr="009034EA">
              <w:rPr>
                <w:b/>
                <w:sz w:val="20"/>
                <w:szCs w:val="20"/>
                <w:lang w:eastAsia="en-US"/>
              </w:rPr>
              <w:t>korekvizity</w:t>
            </w:r>
            <w:proofErr w:type="spellEnd"/>
            <w:r w:rsidRPr="009034EA">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581F509E" w14:textId="77777777" w:rsidR="0007496A" w:rsidRPr="009034EA" w:rsidRDefault="0007496A" w:rsidP="005C2183">
            <w:pPr>
              <w:spacing w:line="256" w:lineRule="auto"/>
              <w:jc w:val="both"/>
              <w:rPr>
                <w:sz w:val="20"/>
                <w:szCs w:val="20"/>
                <w:lang w:eastAsia="en-US"/>
              </w:rPr>
            </w:pPr>
          </w:p>
        </w:tc>
      </w:tr>
      <w:tr w:rsidR="0007496A" w14:paraId="7CCFFBC1"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2023138" w14:textId="77777777" w:rsidR="0007496A" w:rsidRPr="009034EA" w:rsidRDefault="0007496A" w:rsidP="005C2183">
            <w:pPr>
              <w:spacing w:line="256" w:lineRule="auto"/>
              <w:rPr>
                <w:b/>
                <w:sz w:val="20"/>
                <w:szCs w:val="20"/>
                <w:lang w:eastAsia="en-US"/>
              </w:rPr>
            </w:pPr>
            <w:r w:rsidRPr="009034EA">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927171A"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BADE72F" w14:textId="77777777" w:rsidR="0007496A" w:rsidRPr="009034EA" w:rsidRDefault="0007496A" w:rsidP="005C2183">
            <w:pPr>
              <w:spacing w:line="256" w:lineRule="auto"/>
              <w:jc w:val="both"/>
              <w:rPr>
                <w:b/>
                <w:sz w:val="20"/>
                <w:szCs w:val="20"/>
                <w:lang w:eastAsia="en-US"/>
              </w:rPr>
            </w:pPr>
            <w:r w:rsidRPr="009034EA">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198ACC65"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cvičení</w:t>
            </w:r>
          </w:p>
        </w:tc>
      </w:tr>
      <w:tr w:rsidR="0007496A" w14:paraId="29720706"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51FA1CBD" w14:textId="77777777" w:rsidR="0007496A" w:rsidRPr="009034EA" w:rsidRDefault="0007496A" w:rsidP="005C2183">
            <w:pPr>
              <w:spacing w:line="256" w:lineRule="auto"/>
              <w:rPr>
                <w:b/>
                <w:sz w:val="20"/>
                <w:szCs w:val="20"/>
                <w:lang w:eastAsia="en-US"/>
              </w:rPr>
            </w:pPr>
            <w:r w:rsidRPr="009034EA">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032D61CB" w14:textId="77777777" w:rsidR="0007496A" w:rsidRPr="009034EA" w:rsidRDefault="0007496A" w:rsidP="005C2183">
            <w:pPr>
              <w:jc w:val="both"/>
              <w:rPr>
                <w:sz w:val="20"/>
                <w:szCs w:val="20"/>
                <w:lang w:eastAsia="en-US"/>
              </w:rPr>
            </w:pPr>
            <w:r w:rsidRPr="009034EA">
              <w:rPr>
                <w:sz w:val="20"/>
                <w:szCs w:val="20"/>
                <w:lang w:eastAsia="en-US"/>
              </w:rPr>
              <w:t>Docházka – minimálně 80 %.</w:t>
            </w:r>
          </w:p>
          <w:p w14:paraId="7F0D6822" w14:textId="77777777" w:rsidR="0007496A" w:rsidRPr="009034EA" w:rsidRDefault="0007496A" w:rsidP="005C2183">
            <w:pPr>
              <w:jc w:val="both"/>
              <w:rPr>
                <w:sz w:val="20"/>
                <w:szCs w:val="20"/>
                <w:lang w:eastAsia="en-US"/>
              </w:rPr>
            </w:pPr>
            <w:r w:rsidRPr="009034EA">
              <w:rPr>
                <w:sz w:val="20"/>
                <w:szCs w:val="20"/>
                <w:lang w:eastAsia="en-US"/>
              </w:rPr>
              <w:t>Aktivní účast, vypracování a odevzdání všech domácích prací v termínu.</w:t>
            </w:r>
          </w:p>
          <w:p w14:paraId="4060D3D2" w14:textId="77777777" w:rsidR="0007496A" w:rsidRPr="009034EA" w:rsidRDefault="0007496A" w:rsidP="005C2183">
            <w:pPr>
              <w:jc w:val="both"/>
              <w:rPr>
                <w:sz w:val="20"/>
                <w:szCs w:val="20"/>
                <w:lang w:eastAsia="en-US"/>
              </w:rPr>
            </w:pPr>
            <w:r w:rsidRPr="009034EA">
              <w:rPr>
                <w:sz w:val="20"/>
                <w:szCs w:val="20"/>
                <w:lang w:eastAsia="en-US"/>
              </w:rPr>
              <w:t>Prezentace na dohodnuté téma v hodině s doprovodnými materiály v dohodnutém termínu, úspěšnost 60 % a více.</w:t>
            </w:r>
          </w:p>
          <w:p w14:paraId="5DAAE63F" w14:textId="77777777" w:rsidR="0007496A" w:rsidRPr="009034EA" w:rsidRDefault="0007496A" w:rsidP="005C2183">
            <w:pPr>
              <w:jc w:val="both"/>
              <w:rPr>
                <w:sz w:val="20"/>
                <w:szCs w:val="20"/>
                <w:lang w:eastAsia="en-US"/>
              </w:rPr>
            </w:pPr>
            <w:r w:rsidRPr="009034EA">
              <w:rPr>
                <w:sz w:val="20"/>
                <w:szCs w:val="20"/>
                <w:lang w:eastAsia="en-US"/>
              </w:rPr>
              <w:t>Písemný test z probrané látky, úspěšnost 60 % a více. Studenti píší v průběhu semestru jeden dílčí a jeden závěrečný test. Výsledky z obou testů se sčítají a jejich matematický průměr musí dosáhnout nejméně 60 %.</w:t>
            </w:r>
          </w:p>
          <w:p w14:paraId="004FD941" w14:textId="77777777" w:rsidR="0007496A" w:rsidRPr="009034EA" w:rsidRDefault="0007496A" w:rsidP="005C2183">
            <w:pPr>
              <w:jc w:val="both"/>
              <w:rPr>
                <w:sz w:val="20"/>
                <w:szCs w:val="20"/>
                <w:lang w:eastAsia="en-US"/>
              </w:rPr>
            </w:pPr>
            <w:r w:rsidRPr="009034EA">
              <w:rPr>
                <w:sz w:val="20"/>
                <w:szCs w:val="20"/>
                <w:lang w:eastAsia="en-US"/>
              </w:rPr>
              <w:t>Ústní zkouška: Témata pro ústní zkoušku zadává vyučující.</w:t>
            </w:r>
          </w:p>
          <w:p w14:paraId="124E4857" w14:textId="77777777" w:rsidR="0007496A" w:rsidRPr="009034EA" w:rsidRDefault="0007496A" w:rsidP="005C2183">
            <w:pPr>
              <w:jc w:val="both"/>
              <w:rPr>
                <w:sz w:val="20"/>
                <w:szCs w:val="20"/>
                <w:lang w:eastAsia="en-US"/>
              </w:rPr>
            </w:pPr>
            <w:r w:rsidRPr="009034EA">
              <w:rPr>
                <w:sz w:val="20"/>
                <w:szCs w:val="20"/>
                <w:lang w:eastAsia="en-US"/>
              </w:rPr>
              <w:t xml:space="preserve">Povinností studenta je zaregistrovat se do online kurzu CJ14 v </w:t>
            </w:r>
            <w:proofErr w:type="spellStart"/>
            <w:r w:rsidRPr="009034EA">
              <w:rPr>
                <w:sz w:val="20"/>
                <w:szCs w:val="20"/>
                <w:lang w:eastAsia="en-US"/>
              </w:rPr>
              <w:t>Moodlu</w:t>
            </w:r>
            <w:proofErr w:type="spellEnd"/>
            <w:r w:rsidRPr="009034EA">
              <w:rPr>
                <w:sz w:val="20"/>
                <w:szCs w:val="20"/>
                <w:lang w:eastAsia="en-US"/>
              </w:rPr>
              <w:t>.</w:t>
            </w:r>
          </w:p>
          <w:p w14:paraId="6039EE26" w14:textId="77777777" w:rsidR="0007496A" w:rsidRPr="009034EA" w:rsidRDefault="0007496A" w:rsidP="005C2183">
            <w:pPr>
              <w:rPr>
                <w:color w:val="1F497D"/>
                <w:sz w:val="20"/>
                <w:szCs w:val="20"/>
                <w:lang w:eastAsia="en-US"/>
              </w:rPr>
            </w:pPr>
          </w:p>
        </w:tc>
      </w:tr>
      <w:tr w:rsidR="0007496A" w14:paraId="66E68E0C" w14:textId="77777777" w:rsidTr="002D4BDD">
        <w:trPr>
          <w:trHeight w:val="65"/>
        </w:trPr>
        <w:tc>
          <w:tcPr>
            <w:tcW w:w="9923" w:type="dxa"/>
            <w:gridSpan w:val="8"/>
            <w:tcBorders>
              <w:top w:val="nil"/>
              <w:left w:val="single" w:sz="4" w:space="0" w:color="auto"/>
              <w:bottom w:val="single" w:sz="4" w:space="0" w:color="auto"/>
              <w:right w:val="single" w:sz="4" w:space="0" w:color="auto"/>
            </w:tcBorders>
          </w:tcPr>
          <w:p w14:paraId="1684275B" w14:textId="77777777" w:rsidR="0007496A" w:rsidRPr="009034EA" w:rsidRDefault="0007496A" w:rsidP="005C2183">
            <w:pPr>
              <w:spacing w:line="256" w:lineRule="auto"/>
              <w:jc w:val="both"/>
              <w:rPr>
                <w:sz w:val="20"/>
                <w:szCs w:val="20"/>
                <w:lang w:eastAsia="en-US"/>
              </w:rPr>
            </w:pPr>
          </w:p>
        </w:tc>
      </w:tr>
      <w:tr w:rsidR="0007496A" w14:paraId="44941D23" w14:textId="77777777" w:rsidTr="002D4BDD">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35E440D8" w14:textId="77777777" w:rsidR="0007496A" w:rsidRPr="009034EA" w:rsidRDefault="0007496A" w:rsidP="005C2183">
            <w:pPr>
              <w:spacing w:line="256" w:lineRule="auto"/>
              <w:jc w:val="both"/>
              <w:rPr>
                <w:b/>
                <w:sz w:val="20"/>
                <w:szCs w:val="20"/>
                <w:lang w:eastAsia="en-US"/>
              </w:rPr>
            </w:pPr>
            <w:r w:rsidRPr="009034EA">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10987A2F"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 xml:space="preserve">Mgr. Hana </w:t>
            </w:r>
            <w:proofErr w:type="spellStart"/>
            <w:r w:rsidRPr="009034EA">
              <w:rPr>
                <w:rFonts w:eastAsia="Calibri"/>
                <w:sz w:val="20"/>
                <w:szCs w:val="20"/>
                <w:lang w:eastAsia="en-US"/>
              </w:rPr>
              <w:t>Atcheson</w:t>
            </w:r>
            <w:proofErr w:type="spellEnd"/>
          </w:p>
        </w:tc>
      </w:tr>
      <w:tr w:rsidR="0007496A" w14:paraId="444B586C" w14:textId="77777777" w:rsidTr="002D4BDD">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012EAD2C" w14:textId="77777777" w:rsidR="0007496A" w:rsidRPr="009034EA" w:rsidRDefault="0007496A" w:rsidP="005C2183">
            <w:pPr>
              <w:spacing w:line="256" w:lineRule="auto"/>
              <w:rPr>
                <w:b/>
                <w:sz w:val="20"/>
                <w:szCs w:val="20"/>
                <w:lang w:eastAsia="en-US"/>
              </w:rPr>
            </w:pPr>
            <w:r w:rsidRPr="009034EA">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76B62236"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 xml:space="preserve">100 % </w:t>
            </w:r>
          </w:p>
        </w:tc>
      </w:tr>
      <w:tr w:rsidR="0007496A" w14:paraId="3CF60320"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198BEE58" w14:textId="77777777" w:rsidR="0007496A" w:rsidRPr="009034EA" w:rsidRDefault="0007496A" w:rsidP="005C2183">
            <w:pPr>
              <w:spacing w:line="256" w:lineRule="auto"/>
              <w:jc w:val="both"/>
              <w:rPr>
                <w:b/>
                <w:sz w:val="20"/>
                <w:szCs w:val="20"/>
                <w:lang w:eastAsia="en-US"/>
              </w:rPr>
            </w:pPr>
            <w:r w:rsidRPr="009034EA">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284367E8"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 xml:space="preserve">Mgr. Hana </w:t>
            </w:r>
            <w:proofErr w:type="spellStart"/>
            <w:r w:rsidRPr="009034EA">
              <w:rPr>
                <w:rFonts w:eastAsia="Calibri"/>
                <w:sz w:val="20"/>
                <w:szCs w:val="20"/>
                <w:lang w:eastAsia="en-US"/>
              </w:rPr>
              <w:t>Atcheson</w:t>
            </w:r>
            <w:proofErr w:type="spellEnd"/>
          </w:p>
        </w:tc>
      </w:tr>
      <w:tr w:rsidR="0007496A" w14:paraId="4ADD81F6" w14:textId="77777777" w:rsidTr="002D4BDD">
        <w:trPr>
          <w:trHeight w:val="130"/>
        </w:trPr>
        <w:tc>
          <w:tcPr>
            <w:tcW w:w="9923" w:type="dxa"/>
            <w:gridSpan w:val="8"/>
            <w:tcBorders>
              <w:top w:val="nil"/>
              <w:left w:val="single" w:sz="4" w:space="0" w:color="auto"/>
              <w:bottom w:val="single" w:sz="4" w:space="0" w:color="auto"/>
              <w:right w:val="single" w:sz="4" w:space="0" w:color="auto"/>
            </w:tcBorders>
          </w:tcPr>
          <w:p w14:paraId="44E2C648" w14:textId="77777777" w:rsidR="0007496A" w:rsidRPr="009034EA" w:rsidRDefault="0007496A" w:rsidP="005C2183">
            <w:pPr>
              <w:spacing w:line="256" w:lineRule="auto"/>
              <w:jc w:val="both"/>
              <w:rPr>
                <w:sz w:val="20"/>
                <w:szCs w:val="20"/>
                <w:lang w:eastAsia="en-US"/>
              </w:rPr>
            </w:pPr>
          </w:p>
        </w:tc>
      </w:tr>
      <w:tr w:rsidR="0007496A" w14:paraId="6DF24230" w14:textId="77777777" w:rsidTr="002D4BDD">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ECF90FC" w14:textId="77777777" w:rsidR="0007496A" w:rsidRPr="009034EA" w:rsidRDefault="0007496A" w:rsidP="005C2183">
            <w:pPr>
              <w:spacing w:line="256" w:lineRule="auto"/>
              <w:jc w:val="both"/>
              <w:rPr>
                <w:b/>
                <w:sz w:val="20"/>
                <w:szCs w:val="20"/>
                <w:lang w:eastAsia="en-US"/>
              </w:rPr>
            </w:pPr>
            <w:r w:rsidRPr="009034EA">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6BF9EC7C" w14:textId="77777777" w:rsidR="0007496A" w:rsidRPr="009034EA" w:rsidRDefault="0007496A" w:rsidP="005C2183">
            <w:pPr>
              <w:spacing w:line="256" w:lineRule="auto"/>
              <w:jc w:val="both"/>
              <w:rPr>
                <w:sz w:val="20"/>
                <w:szCs w:val="20"/>
                <w:lang w:eastAsia="en-US"/>
              </w:rPr>
            </w:pPr>
          </w:p>
        </w:tc>
      </w:tr>
      <w:tr w:rsidR="0007496A" w:rsidRPr="00C63358" w14:paraId="7BD0163C" w14:textId="77777777" w:rsidTr="002D4BDD">
        <w:trPr>
          <w:trHeight w:val="1554"/>
        </w:trPr>
        <w:tc>
          <w:tcPr>
            <w:tcW w:w="9923" w:type="dxa"/>
            <w:gridSpan w:val="8"/>
            <w:tcBorders>
              <w:top w:val="nil"/>
              <w:left w:val="single" w:sz="4" w:space="0" w:color="auto"/>
              <w:bottom w:val="single" w:sz="12" w:space="0" w:color="auto"/>
              <w:right w:val="single" w:sz="4" w:space="0" w:color="auto"/>
            </w:tcBorders>
          </w:tcPr>
          <w:p w14:paraId="01E21012" w14:textId="77777777" w:rsidR="0007496A" w:rsidRPr="009034EA" w:rsidRDefault="0007496A" w:rsidP="005C2183">
            <w:pPr>
              <w:spacing w:after="120"/>
              <w:jc w:val="both"/>
              <w:rPr>
                <w:sz w:val="20"/>
                <w:szCs w:val="20"/>
                <w:lang w:eastAsia="en-US"/>
              </w:rPr>
            </w:pPr>
            <w:r w:rsidRPr="009034EA">
              <w:rPr>
                <w:sz w:val="20"/>
                <w:szCs w:val="20"/>
                <w:lang w:eastAsia="en-US"/>
              </w:rPr>
              <w:t>Cílem předmětu je rozvoj jazyka na pokročilé úrovni. Kurz se zaměřuje na velmi pokročilé studenty jazyka /</w:t>
            </w:r>
            <w:proofErr w:type="spellStart"/>
            <w:r w:rsidRPr="009034EA">
              <w:rPr>
                <w:sz w:val="20"/>
                <w:szCs w:val="20"/>
                <w:lang w:eastAsia="en-US"/>
              </w:rPr>
              <w:t>advanced</w:t>
            </w:r>
            <w:proofErr w:type="spellEnd"/>
            <w:r w:rsidRPr="009034EA">
              <w:rPr>
                <w:sz w:val="20"/>
                <w:szCs w:val="20"/>
                <w:lang w:eastAsia="en-US"/>
              </w:rPr>
              <w:t>/. Studenti prohlubují znalosti v gramatice a rozšiřují si slovní zásobu, která jim umožňuje přesnější vyjadřování komplexních výpovědí.</w:t>
            </w:r>
          </w:p>
          <w:p w14:paraId="0EA72D94" w14:textId="77777777" w:rsidR="00A2622A" w:rsidRPr="00FB7BDD" w:rsidRDefault="00A2622A" w:rsidP="00A2622A">
            <w:pPr>
              <w:ind w:firstLine="352"/>
              <w:jc w:val="both"/>
              <w:rPr>
                <w:b/>
                <w:sz w:val="20"/>
                <w:szCs w:val="20"/>
                <w:lang w:eastAsia="en-US"/>
              </w:rPr>
            </w:pPr>
            <w:r w:rsidRPr="00FB7BDD">
              <w:rPr>
                <w:b/>
                <w:sz w:val="20"/>
                <w:szCs w:val="20"/>
                <w:lang w:eastAsia="en-US"/>
              </w:rPr>
              <w:t>Gramatika:</w:t>
            </w:r>
          </w:p>
          <w:p w14:paraId="3E8C4149" w14:textId="77777777" w:rsidR="00A2622A" w:rsidRPr="00FB7BDD" w:rsidRDefault="00A2622A" w:rsidP="00A2622A">
            <w:pPr>
              <w:pStyle w:val="Odstavecseseznamem"/>
              <w:numPr>
                <w:ilvl w:val="0"/>
                <w:numId w:val="70"/>
              </w:numPr>
              <w:jc w:val="both"/>
              <w:rPr>
                <w:bCs/>
                <w:lang w:eastAsia="en-US"/>
              </w:rPr>
            </w:pPr>
            <w:r w:rsidRPr="00FB7BDD">
              <w:rPr>
                <w:bCs/>
                <w:lang w:eastAsia="en-US"/>
              </w:rPr>
              <w:t>vztažná zájmena</w:t>
            </w:r>
          </w:p>
          <w:p w14:paraId="25B1620A" w14:textId="77777777" w:rsidR="00A2622A" w:rsidRPr="00FB7BDD" w:rsidRDefault="00A2622A" w:rsidP="00A2622A">
            <w:pPr>
              <w:pStyle w:val="Odstavecseseznamem"/>
              <w:numPr>
                <w:ilvl w:val="0"/>
                <w:numId w:val="70"/>
              </w:numPr>
              <w:jc w:val="both"/>
              <w:rPr>
                <w:bCs/>
                <w:lang w:eastAsia="en-US"/>
              </w:rPr>
            </w:pPr>
            <w:r w:rsidRPr="00FB7BDD">
              <w:rPr>
                <w:bCs/>
                <w:lang w:eastAsia="en-US"/>
              </w:rPr>
              <w:t>podmínkové věty 1., 2., 3. typu a jejich kombinace</w:t>
            </w:r>
          </w:p>
          <w:p w14:paraId="210AEF47" w14:textId="77777777" w:rsidR="00A2622A" w:rsidRPr="00FB7BDD" w:rsidRDefault="00A2622A" w:rsidP="00A2622A">
            <w:pPr>
              <w:pStyle w:val="Odstavecseseznamem"/>
              <w:numPr>
                <w:ilvl w:val="0"/>
                <w:numId w:val="70"/>
              </w:numPr>
              <w:jc w:val="both"/>
              <w:rPr>
                <w:bCs/>
                <w:lang w:eastAsia="en-US"/>
              </w:rPr>
            </w:pPr>
            <w:r w:rsidRPr="00FB7BDD">
              <w:rPr>
                <w:bCs/>
                <w:lang w:eastAsia="en-US"/>
              </w:rPr>
              <w:t>neosobní vyjadřování se v trpném rodu</w:t>
            </w:r>
          </w:p>
          <w:p w14:paraId="3B8A41DF" w14:textId="77777777" w:rsidR="00A2622A" w:rsidRPr="00FB7BDD" w:rsidRDefault="00A2622A" w:rsidP="00A2622A">
            <w:pPr>
              <w:pStyle w:val="Odstavecseseznamem"/>
              <w:numPr>
                <w:ilvl w:val="0"/>
                <w:numId w:val="70"/>
              </w:numPr>
              <w:jc w:val="both"/>
              <w:rPr>
                <w:bCs/>
                <w:lang w:eastAsia="en-US"/>
              </w:rPr>
            </w:pPr>
            <w:r w:rsidRPr="00FB7BDD">
              <w:rPr>
                <w:bCs/>
                <w:lang w:eastAsia="en-US"/>
              </w:rPr>
              <w:t>modální slovesa – vyjadřování v pasivu</w:t>
            </w:r>
          </w:p>
          <w:p w14:paraId="420DE200" w14:textId="77777777" w:rsidR="00A2622A" w:rsidRPr="00FB7BDD" w:rsidRDefault="00A2622A" w:rsidP="00A2622A">
            <w:pPr>
              <w:pStyle w:val="Odstavecseseznamem"/>
              <w:numPr>
                <w:ilvl w:val="0"/>
                <w:numId w:val="70"/>
              </w:numPr>
              <w:jc w:val="both"/>
              <w:rPr>
                <w:bCs/>
                <w:lang w:eastAsia="en-US"/>
              </w:rPr>
            </w:pPr>
            <w:r w:rsidRPr="00FB7BDD">
              <w:rPr>
                <w:bCs/>
                <w:lang w:eastAsia="en-US"/>
              </w:rPr>
              <w:t>předbudoucí čas prostý a průběhový</w:t>
            </w:r>
          </w:p>
          <w:p w14:paraId="6A63D097" w14:textId="77777777" w:rsidR="0007496A" w:rsidRPr="00FB7BDD" w:rsidRDefault="0007496A" w:rsidP="005C2183">
            <w:pPr>
              <w:ind w:firstLine="352"/>
              <w:jc w:val="both"/>
              <w:rPr>
                <w:b/>
                <w:sz w:val="20"/>
                <w:szCs w:val="20"/>
                <w:lang w:eastAsia="en-US"/>
              </w:rPr>
            </w:pPr>
            <w:r w:rsidRPr="00FB7BDD">
              <w:rPr>
                <w:b/>
                <w:sz w:val="20"/>
                <w:szCs w:val="20"/>
                <w:lang w:eastAsia="en-US"/>
              </w:rPr>
              <w:t>Slovní zásoba:</w:t>
            </w:r>
          </w:p>
          <w:p w14:paraId="5D72561B" w14:textId="7E9D225D" w:rsidR="00132F28" w:rsidRPr="0091789E" w:rsidRDefault="00132F28" w:rsidP="0091789E">
            <w:pPr>
              <w:pStyle w:val="Odstavecseseznamem"/>
              <w:tabs>
                <w:tab w:val="left" w:pos="1065"/>
              </w:tabs>
              <w:jc w:val="both"/>
              <w:rPr>
                <w:bCs/>
                <w:lang w:eastAsia="en-US"/>
              </w:rPr>
            </w:pPr>
            <w:r w:rsidRPr="0091789E">
              <w:rPr>
                <w:bCs/>
                <w:lang w:eastAsia="en-US"/>
              </w:rPr>
              <w:t>1.   vybraná ustálená slovní spojení a slovesné fráze</w:t>
            </w:r>
          </w:p>
          <w:p w14:paraId="68DA912B" w14:textId="7E99BA21" w:rsidR="0091789E" w:rsidRPr="0091789E" w:rsidRDefault="00132F28" w:rsidP="0091789E">
            <w:pPr>
              <w:spacing w:after="120"/>
              <w:ind w:left="720"/>
              <w:jc w:val="both"/>
              <w:rPr>
                <w:bCs/>
                <w:sz w:val="20"/>
                <w:szCs w:val="20"/>
                <w:lang w:eastAsia="en-US"/>
              </w:rPr>
            </w:pPr>
            <w:r w:rsidRPr="0091789E">
              <w:rPr>
                <w:bCs/>
                <w:sz w:val="20"/>
                <w:szCs w:val="20"/>
                <w:lang w:eastAsia="en-US"/>
              </w:rPr>
              <w:t xml:space="preserve">2.   vyjadřování osobních preferencí a způsoby argumentace, vyjadřování se k osobním přesvědčením a </w:t>
            </w:r>
            <w:proofErr w:type="gramStart"/>
            <w:r w:rsidRPr="0091789E">
              <w:rPr>
                <w:bCs/>
                <w:sz w:val="20"/>
                <w:szCs w:val="20"/>
                <w:lang w:eastAsia="en-US"/>
              </w:rPr>
              <w:t xml:space="preserve">postojům,   </w:t>
            </w:r>
            <w:proofErr w:type="gramEnd"/>
            <w:r w:rsidRPr="0091789E">
              <w:rPr>
                <w:bCs/>
                <w:sz w:val="20"/>
                <w:szCs w:val="20"/>
                <w:lang w:eastAsia="en-US"/>
              </w:rPr>
              <w:t xml:space="preserve">        dovednost psaní formální žádosti, shrnutí krátkého článku, předvídání budoucích událostí</w:t>
            </w:r>
          </w:p>
          <w:p w14:paraId="450C16B6" w14:textId="5FA8C6AC" w:rsidR="0007496A" w:rsidRPr="009034EA" w:rsidRDefault="0007496A" w:rsidP="0091789E">
            <w:pPr>
              <w:jc w:val="both"/>
              <w:rPr>
                <w:bCs/>
                <w:sz w:val="20"/>
                <w:szCs w:val="20"/>
                <w:lang w:eastAsia="en-US"/>
              </w:rPr>
            </w:pPr>
            <w:r w:rsidRPr="009034EA">
              <w:rPr>
                <w:bCs/>
                <w:sz w:val="20"/>
                <w:szCs w:val="20"/>
                <w:lang w:eastAsia="en-US"/>
              </w:rPr>
              <w:t xml:space="preserve">Studijní předmět upevňuje vědomosti v pokročilé gramatice, rozvíjí schopnost diskutovat obecná témata s využitím široké </w:t>
            </w:r>
            <w:r w:rsidRPr="009034EA">
              <w:rPr>
                <w:bCs/>
                <w:sz w:val="20"/>
                <w:szCs w:val="20"/>
                <w:lang w:eastAsia="en-US"/>
              </w:rPr>
              <w:br/>
              <w:t xml:space="preserve">a přesné slovní zásoby. Student se vyjadřuje plynně a spontánně bez příliš zřejmého hledání slov. Užívá jazyk flexibilně </w:t>
            </w:r>
            <w:r w:rsidRPr="009034EA">
              <w:rPr>
                <w:bCs/>
                <w:sz w:val="20"/>
                <w:szCs w:val="20"/>
                <w:lang w:eastAsia="en-US"/>
              </w:rPr>
              <w:br/>
              <w:t>a efektivně pro společenské, studijní a profesní účely.</w:t>
            </w:r>
          </w:p>
        </w:tc>
      </w:tr>
      <w:tr w:rsidR="0007496A" w14:paraId="31E2D472" w14:textId="77777777" w:rsidTr="002D4BDD">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78F1FEFE" w14:textId="77777777" w:rsidR="0007496A" w:rsidRPr="009034EA" w:rsidRDefault="0007496A" w:rsidP="005C2183">
            <w:pPr>
              <w:spacing w:line="256" w:lineRule="auto"/>
              <w:jc w:val="both"/>
              <w:rPr>
                <w:sz w:val="20"/>
                <w:szCs w:val="20"/>
                <w:lang w:eastAsia="en-US"/>
              </w:rPr>
            </w:pPr>
            <w:r w:rsidRPr="009034EA">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76D05892" w14:textId="77777777" w:rsidR="0007496A" w:rsidRPr="009034EA" w:rsidRDefault="0007496A" w:rsidP="005C2183">
            <w:pPr>
              <w:spacing w:line="256" w:lineRule="auto"/>
              <w:jc w:val="both"/>
              <w:rPr>
                <w:sz w:val="20"/>
                <w:szCs w:val="20"/>
                <w:lang w:eastAsia="en-US"/>
              </w:rPr>
            </w:pPr>
          </w:p>
        </w:tc>
      </w:tr>
      <w:tr w:rsidR="0007496A" w14:paraId="53526BD4" w14:textId="77777777" w:rsidTr="002D4BDD">
        <w:trPr>
          <w:trHeight w:val="62"/>
        </w:trPr>
        <w:tc>
          <w:tcPr>
            <w:tcW w:w="9923" w:type="dxa"/>
            <w:gridSpan w:val="8"/>
            <w:tcBorders>
              <w:top w:val="nil"/>
              <w:left w:val="single" w:sz="4" w:space="0" w:color="auto"/>
              <w:bottom w:val="single" w:sz="4" w:space="0" w:color="auto"/>
              <w:right w:val="single" w:sz="4" w:space="0" w:color="auto"/>
            </w:tcBorders>
          </w:tcPr>
          <w:p w14:paraId="65FCF98C" w14:textId="77777777" w:rsidR="0007496A" w:rsidRPr="009034EA" w:rsidRDefault="0007496A" w:rsidP="005C2183">
            <w:pPr>
              <w:spacing w:line="256" w:lineRule="auto"/>
              <w:rPr>
                <w:b/>
                <w:sz w:val="20"/>
                <w:szCs w:val="20"/>
                <w:lang w:eastAsia="en-US"/>
              </w:rPr>
            </w:pPr>
            <w:r w:rsidRPr="009034EA">
              <w:rPr>
                <w:b/>
                <w:sz w:val="20"/>
                <w:szCs w:val="20"/>
                <w:lang w:eastAsia="en-US"/>
              </w:rPr>
              <w:t>Povinná:</w:t>
            </w:r>
          </w:p>
          <w:p w14:paraId="34FE4B6C" w14:textId="77777777" w:rsidR="0007496A" w:rsidRPr="009034EA" w:rsidRDefault="0007496A" w:rsidP="005C2183">
            <w:pPr>
              <w:spacing w:line="256" w:lineRule="auto"/>
              <w:rPr>
                <w:sz w:val="20"/>
                <w:szCs w:val="20"/>
                <w:lang w:eastAsia="en-US"/>
              </w:rPr>
            </w:pPr>
            <w:r w:rsidRPr="009034EA">
              <w:rPr>
                <w:sz w:val="20"/>
                <w:szCs w:val="20"/>
                <w:lang w:eastAsia="en-US"/>
              </w:rPr>
              <w:t xml:space="preserve">ROGERS, </w:t>
            </w:r>
            <w:proofErr w:type="spellStart"/>
            <w:r w:rsidRPr="009034EA">
              <w:rPr>
                <w:sz w:val="20"/>
                <w:szCs w:val="20"/>
                <w:lang w:eastAsia="en-US"/>
              </w:rPr>
              <w:t>Mickey</w:t>
            </w:r>
            <w:proofErr w:type="spellEnd"/>
            <w:r w:rsidRPr="009034EA">
              <w:rPr>
                <w:sz w:val="20"/>
                <w:szCs w:val="20"/>
                <w:lang w:eastAsia="en-US"/>
              </w:rPr>
              <w:t xml:space="preserve"> et al. 2015. </w:t>
            </w:r>
            <w:r w:rsidRPr="009034EA">
              <w:rPr>
                <w:i/>
                <w:iCs/>
                <w:sz w:val="20"/>
                <w:szCs w:val="20"/>
                <w:lang w:eastAsia="en-US"/>
              </w:rPr>
              <w:t xml:space="preserve">Open Mind </w:t>
            </w:r>
            <w:proofErr w:type="spellStart"/>
            <w:r w:rsidRPr="009034EA">
              <w:rPr>
                <w:i/>
                <w:iCs/>
                <w:sz w:val="20"/>
                <w:szCs w:val="20"/>
                <w:lang w:eastAsia="en-US"/>
              </w:rPr>
              <w:t>Upper</w:t>
            </w:r>
            <w:proofErr w:type="spellEnd"/>
            <w:r w:rsidRPr="009034EA">
              <w:rPr>
                <w:i/>
                <w:iCs/>
                <w:sz w:val="20"/>
                <w:szCs w:val="20"/>
                <w:lang w:eastAsia="en-US"/>
              </w:rPr>
              <w:t xml:space="preserve"> </w:t>
            </w:r>
            <w:proofErr w:type="spellStart"/>
            <w:r w:rsidRPr="009034EA">
              <w:rPr>
                <w:i/>
                <w:iCs/>
                <w:sz w:val="20"/>
                <w:szCs w:val="20"/>
                <w:lang w:eastAsia="en-US"/>
              </w:rPr>
              <w:t>Intermediate</w:t>
            </w:r>
            <w:proofErr w:type="spellEnd"/>
            <w:r w:rsidRPr="009034EA">
              <w:rPr>
                <w:sz w:val="20"/>
                <w:szCs w:val="20"/>
                <w:lang w:eastAsia="en-US"/>
              </w:rPr>
              <w:t xml:space="preserve">. London. ISBN 9780230458253. </w:t>
            </w:r>
          </w:p>
          <w:p w14:paraId="1AA046BA" w14:textId="77777777" w:rsidR="0007496A" w:rsidRPr="009034EA" w:rsidRDefault="0007496A" w:rsidP="005C2183">
            <w:pPr>
              <w:spacing w:line="256" w:lineRule="auto"/>
              <w:rPr>
                <w:sz w:val="20"/>
                <w:szCs w:val="20"/>
                <w:lang w:eastAsia="en-US"/>
              </w:rPr>
            </w:pPr>
            <w:r w:rsidRPr="009034EA">
              <w:rPr>
                <w:sz w:val="20"/>
                <w:szCs w:val="20"/>
                <w:lang w:eastAsia="en-US"/>
              </w:rPr>
              <w:t xml:space="preserve">VALVONA, Chris. 2015. </w:t>
            </w:r>
            <w:r w:rsidRPr="009034EA">
              <w:rPr>
                <w:i/>
                <w:iCs/>
                <w:sz w:val="20"/>
                <w:szCs w:val="20"/>
                <w:lang w:eastAsia="en-US"/>
              </w:rPr>
              <w:t xml:space="preserve">Open Mind </w:t>
            </w:r>
            <w:proofErr w:type="spellStart"/>
            <w:r w:rsidRPr="009034EA">
              <w:rPr>
                <w:i/>
                <w:iCs/>
                <w:sz w:val="20"/>
                <w:szCs w:val="20"/>
                <w:lang w:eastAsia="en-US"/>
              </w:rPr>
              <w:t>Advanced</w:t>
            </w:r>
            <w:proofErr w:type="spellEnd"/>
            <w:r w:rsidRPr="009034EA">
              <w:rPr>
                <w:i/>
                <w:iCs/>
                <w:sz w:val="20"/>
                <w:szCs w:val="20"/>
                <w:lang w:eastAsia="en-US"/>
              </w:rPr>
              <w:t xml:space="preserve">. </w:t>
            </w:r>
            <w:proofErr w:type="spellStart"/>
            <w:r w:rsidRPr="009034EA">
              <w:rPr>
                <w:i/>
                <w:iCs/>
                <w:sz w:val="20"/>
                <w:szCs w:val="20"/>
                <w:lang w:eastAsia="en-US"/>
              </w:rPr>
              <w:t>Workbook</w:t>
            </w:r>
            <w:proofErr w:type="spellEnd"/>
            <w:r w:rsidRPr="009034EA">
              <w:rPr>
                <w:sz w:val="20"/>
                <w:szCs w:val="20"/>
                <w:lang w:eastAsia="en-US"/>
              </w:rPr>
              <w:t xml:space="preserve">. London. ISBN 9780230458413. </w:t>
            </w:r>
          </w:p>
          <w:p w14:paraId="11C614E8" w14:textId="77777777" w:rsidR="0007496A" w:rsidRPr="009034EA" w:rsidRDefault="0007496A" w:rsidP="005C2183">
            <w:pPr>
              <w:spacing w:line="256" w:lineRule="auto"/>
              <w:rPr>
                <w:b/>
                <w:sz w:val="20"/>
                <w:szCs w:val="20"/>
                <w:lang w:eastAsia="en-US"/>
              </w:rPr>
            </w:pPr>
            <w:r w:rsidRPr="009034EA">
              <w:rPr>
                <w:b/>
                <w:sz w:val="20"/>
                <w:szCs w:val="20"/>
                <w:lang w:eastAsia="en-US"/>
              </w:rPr>
              <w:t xml:space="preserve">Doporučená: </w:t>
            </w:r>
          </w:p>
          <w:p w14:paraId="771CB8C2" w14:textId="77777777" w:rsidR="0007496A" w:rsidRPr="009034EA" w:rsidRDefault="0007496A" w:rsidP="005C2183">
            <w:pPr>
              <w:spacing w:line="256" w:lineRule="auto"/>
              <w:rPr>
                <w:bCs/>
                <w:sz w:val="20"/>
                <w:szCs w:val="20"/>
                <w:lang w:eastAsia="en-US"/>
              </w:rPr>
            </w:pPr>
            <w:r w:rsidRPr="009034EA">
              <w:rPr>
                <w:bCs/>
                <w:sz w:val="20"/>
                <w:szCs w:val="20"/>
                <w:lang w:eastAsia="en-US"/>
              </w:rPr>
              <w:t xml:space="preserve">DANESI, M. </w:t>
            </w:r>
            <w:proofErr w:type="spellStart"/>
            <w:r w:rsidRPr="009034EA">
              <w:rPr>
                <w:bCs/>
                <w:i/>
                <w:iCs/>
                <w:sz w:val="20"/>
                <w:szCs w:val="20"/>
                <w:lang w:eastAsia="en-US"/>
              </w:rPr>
              <w:t>Dictionary</w:t>
            </w:r>
            <w:proofErr w:type="spellEnd"/>
            <w:r w:rsidRPr="009034EA">
              <w:rPr>
                <w:bCs/>
                <w:i/>
                <w:iCs/>
                <w:sz w:val="20"/>
                <w:szCs w:val="20"/>
                <w:lang w:eastAsia="en-US"/>
              </w:rPr>
              <w:t xml:space="preserve"> </w:t>
            </w:r>
            <w:proofErr w:type="spellStart"/>
            <w:r w:rsidRPr="009034EA">
              <w:rPr>
                <w:bCs/>
                <w:i/>
                <w:iCs/>
                <w:sz w:val="20"/>
                <w:szCs w:val="20"/>
                <w:lang w:eastAsia="en-US"/>
              </w:rPr>
              <w:t>of</w:t>
            </w:r>
            <w:proofErr w:type="spellEnd"/>
            <w:r w:rsidRPr="009034EA">
              <w:rPr>
                <w:bCs/>
                <w:i/>
                <w:iCs/>
                <w:sz w:val="20"/>
                <w:szCs w:val="20"/>
                <w:lang w:eastAsia="en-US"/>
              </w:rPr>
              <w:t xml:space="preserve"> Media and </w:t>
            </w:r>
            <w:proofErr w:type="spellStart"/>
            <w:r w:rsidRPr="009034EA">
              <w:rPr>
                <w:bCs/>
                <w:i/>
                <w:iCs/>
                <w:sz w:val="20"/>
                <w:szCs w:val="20"/>
                <w:lang w:eastAsia="en-US"/>
              </w:rPr>
              <w:t>Communication</w:t>
            </w:r>
            <w:proofErr w:type="spellEnd"/>
            <w:r w:rsidRPr="009034EA">
              <w:rPr>
                <w:bCs/>
                <w:sz w:val="20"/>
                <w:szCs w:val="20"/>
                <w:lang w:eastAsia="en-US"/>
              </w:rPr>
              <w:t xml:space="preserve">. </w:t>
            </w:r>
            <w:proofErr w:type="spellStart"/>
            <w:r w:rsidRPr="009034EA">
              <w:rPr>
                <w:bCs/>
                <w:sz w:val="20"/>
                <w:szCs w:val="20"/>
                <w:lang w:eastAsia="en-US"/>
              </w:rPr>
              <w:t>M.E.Sharpe</w:t>
            </w:r>
            <w:proofErr w:type="spellEnd"/>
            <w:r w:rsidRPr="009034EA">
              <w:rPr>
                <w:bCs/>
                <w:sz w:val="20"/>
                <w:szCs w:val="20"/>
                <w:lang w:eastAsia="en-US"/>
              </w:rPr>
              <w:t>, 2009. ISBN 9780765680983.</w:t>
            </w:r>
          </w:p>
          <w:p w14:paraId="604CAC5C" w14:textId="77777777" w:rsidR="00B911E4" w:rsidRDefault="0007496A" w:rsidP="005C2183">
            <w:pPr>
              <w:spacing w:line="256" w:lineRule="auto"/>
              <w:rPr>
                <w:sz w:val="20"/>
                <w:szCs w:val="20"/>
                <w:lang w:eastAsia="en-US"/>
              </w:rPr>
            </w:pPr>
            <w:r w:rsidRPr="009034EA">
              <w:rPr>
                <w:sz w:val="20"/>
                <w:szCs w:val="20"/>
                <w:lang w:eastAsia="en-US"/>
              </w:rPr>
              <w:t xml:space="preserve">HEWINGS, Martin. 2015. </w:t>
            </w:r>
            <w:r w:rsidRPr="009034EA">
              <w:rPr>
                <w:i/>
                <w:iCs/>
                <w:sz w:val="20"/>
                <w:szCs w:val="20"/>
                <w:lang w:eastAsia="en-US"/>
              </w:rPr>
              <w:t xml:space="preserve">Cambridge </w:t>
            </w:r>
            <w:proofErr w:type="spellStart"/>
            <w:r w:rsidRPr="009034EA">
              <w:rPr>
                <w:i/>
                <w:iCs/>
                <w:sz w:val="20"/>
                <w:szCs w:val="20"/>
                <w:lang w:eastAsia="en-US"/>
              </w:rPr>
              <w:t>English</w:t>
            </w:r>
            <w:proofErr w:type="spellEnd"/>
            <w:r w:rsidRPr="009034EA">
              <w:rPr>
                <w:i/>
                <w:iCs/>
                <w:sz w:val="20"/>
                <w:szCs w:val="20"/>
                <w:lang w:eastAsia="en-US"/>
              </w:rPr>
              <w:t xml:space="preserve">: </w:t>
            </w:r>
            <w:proofErr w:type="spellStart"/>
            <w:r w:rsidRPr="009034EA">
              <w:rPr>
                <w:i/>
                <w:iCs/>
                <w:sz w:val="20"/>
                <w:szCs w:val="20"/>
                <w:lang w:eastAsia="en-US"/>
              </w:rPr>
              <w:t>Grammar</w:t>
            </w:r>
            <w:proofErr w:type="spellEnd"/>
            <w:r w:rsidRPr="009034EA">
              <w:rPr>
                <w:i/>
                <w:iCs/>
                <w:sz w:val="20"/>
                <w:szCs w:val="20"/>
                <w:lang w:eastAsia="en-US"/>
              </w:rPr>
              <w:t xml:space="preserve"> and </w:t>
            </w:r>
            <w:proofErr w:type="spellStart"/>
            <w:r w:rsidRPr="009034EA">
              <w:rPr>
                <w:i/>
                <w:iCs/>
                <w:sz w:val="20"/>
                <w:szCs w:val="20"/>
                <w:lang w:eastAsia="en-US"/>
              </w:rPr>
              <w:t>Vocabulary</w:t>
            </w:r>
            <w:proofErr w:type="spellEnd"/>
            <w:r w:rsidRPr="009034EA">
              <w:rPr>
                <w:i/>
                <w:iCs/>
                <w:sz w:val="20"/>
                <w:szCs w:val="20"/>
                <w:lang w:eastAsia="en-US"/>
              </w:rPr>
              <w:t xml:space="preserve"> </w:t>
            </w:r>
            <w:proofErr w:type="spellStart"/>
            <w:r w:rsidRPr="009034EA">
              <w:rPr>
                <w:i/>
                <w:iCs/>
                <w:sz w:val="20"/>
                <w:szCs w:val="20"/>
                <w:lang w:eastAsia="en-US"/>
              </w:rPr>
              <w:t>for</w:t>
            </w:r>
            <w:proofErr w:type="spellEnd"/>
            <w:r w:rsidRPr="009034EA">
              <w:rPr>
                <w:i/>
                <w:iCs/>
                <w:sz w:val="20"/>
                <w:szCs w:val="20"/>
                <w:lang w:eastAsia="en-US"/>
              </w:rPr>
              <w:t xml:space="preserve"> </w:t>
            </w:r>
            <w:proofErr w:type="spellStart"/>
            <w:r w:rsidRPr="009034EA">
              <w:rPr>
                <w:i/>
                <w:iCs/>
                <w:sz w:val="20"/>
                <w:szCs w:val="20"/>
                <w:lang w:eastAsia="en-US"/>
              </w:rPr>
              <w:t>Advanced</w:t>
            </w:r>
            <w:proofErr w:type="spellEnd"/>
            <w:r w:rsidRPr="009034EA">
              <w:rPr>
                <w:sz w:val="20"/>
                <w:szCs w:val="20"/>
                <w:lang w:eastAsia="en-US"/>
              </w:rPr>
              <w:t xml:space="preserve">. Cambridge. </w:t>
            </w:r>
          </w:p>
          <w:p w14:paraId="23E8D853" w14:textId="7ED58498" w:rsidR="0007496A" w:rsidRPr="009034EA" w:rsidRDefault="0007496A" w:rsidP="005C2183">
            <w:pPr>
              <w:spacing w:line="256" w:lineRule="auto"/>
              <w:rPr>
                <w:sz w:val="20"/>
                <w:szCs w:val="20"/>
                <w:lang w:eastAsia="en-US"/>
              </w:rPr>
            </w:pPr>
            <w:r w:rsidRPr="009034EA">
              <w:rPr>
                <w:sz w:val="20"/>
                <w:szCs w:val="20"/>
                <w:lang w:eastAsia="en-US"/>
              </w:rPr>
              <w:t xml:space="preserve">ISBN 9781107481114. </w:t>
            </w:r>
          </w:p>
          <w:p w14:paraId="36BFA6B8" w14:textId="77777777" w:rsidR="0007496A" w:rsidRPr="009034EA" w:rsidRDefault="0007496A" w:rsidP="005C2183">
            <w:pPr>
              <w:spacing w:line="256" w:lineRule="auto"/>
              <w:rPr>
                <w:sz w:val="20"/>
                <w:szCs w:val="20"/>
                <w:lang w:eastAsia="en-US"/>
              </w:rPr>
            </w:pPr>
            <w:proofErr w:type="spellStart"/>
            <w:r w:rsidRPr="009034EA">
              <w:rPr>
                <w:sz w:val="20"/>
                <w:szCs w:val="20"/>
                <w:lang w:eastAsia="en-US"/>
              </w:rPr>
              <w:t>McCARTHY</w:t>
            </w:r>
            <w:proofErr w:type="spellEnd"/>
            <w:r w:rsidRPr="009034EA">
              <w:rPr>
                <w:sz w:val="20"/>
                <w:szCs w:val="20"/>
                <w:lang w:eastAsia="en-US"/>
              </w:rPr>
              <w:t xml:space="preserve">, Michael and Felicity O´DELL. 2017. </w:t>
            </w:r>
            <w:proofErr w:type="spellStart"/>
            <w:r w:rsidRPr="009034EA">
              <w:rPr>
                <w:i/>
                <w:iCs/>
                <w:sz w:val="20"/>
                <w:szCs w:val="20"/>
                <w:lang w:eastAsia="en-US"/>
              </w:rPr>
              <w:t>English</w:t>
            </w:r>
            <w:proofErr w:type="spellEnd"/>
            <w:r w:rsidRPr="009034EA">
              <w:rPr>
                <w:i/>
                <w:iCs/>
                <w:sz w:val="20"/>
                <w:szCs w:val="20"/>
                <w:lang w:eastAsia="en-US"/>
              </w:rPr>
              <w:t xml:space="preserve"> </w:t>
            </w:r>
            <w:proofErr w:type="spellStart"/>
            <w:r w:rsidRPr="009034EA">
              <w:rPr>
                <w:i/>
                <w:iCs/>
                <w:sz w:val="20"/>
                <w:szCs w:val="20"/>
                <w:lang w:eastAsia="en-US"/>
              </w:rPr>
              <w:t>Vocabulary</w:t>
            </w:r>
            <w:proofErr w:type="spellEnd"/>
            <w:r w:rsidRPr="009034EA">
              <w:rPr>
                <w:i/>
                <w:iCs/>
                <w:sz w:val="20"/>
                <w:szCs w:val="20"/>
                <w:lang w:eastAsia="en-US"/>
              </w:rPr>
              <w:t xml:space="preserve"> in Use: </w:t>
            </w:r>
            <w:proofErr w:type="spellStart"/>
            <w:r w:rsidRPr="009034EA">
              <w:rPr>
                <w:i/>
                <w:iCs/>
                <w:sz w:val="20"/>
                <w:szCs w:val="20"/>
                <w:lang w:eastAsia="en-US"/>
              </w:rPr>
              <w:t>Advanced</w:t>
            </w:r>
            <w:proofErr w:type="spellEnd"/>
            <w:r w:rsidRPr="009034EA">
              <w:rPr>
                <w:sz w:val="20"/>
                <w:szCs w:val="20"/>
                <w:lang w:eastAsia="en-US"/>
              </w:rPr>
              <w:t xml:space="preserve">. Cambridge. </w:t>
            </w:r>
          </w:p>
          <w:p w14:paraId="716BAE04" w14:textId="77777777" w:rsidR="0007496A" w:rsidRPr="009034EA" w:rsidRDefault="0007496A" w:rsidP="005C2183">
            <w:pPr>
              <w:spacing w:line="256" w:lineRule="auto"/>
              <w:rPr>
                <w:sz w:val="20"/>
                <w:szCs w:val="20"/>
                <w:lang w:eastAsia="en-US"/>
              </w:rPr>
            </w:pPr>
            <w:r w:rsidRPr="009034EA">
              <w:rPr>
                <w:sz w:val="20"/>
                <w:szCs w:val="20"/>
                <w:lang w:eastAsia="en-US"/>
              </w:rPr>
              <w:t>ISBN 9781316631171.</w:t>
            </w:r>
          </w:p>
          <w:p w14:paraId="4AFFD31A" w14:textId="77777777" w:rsidR="0007496A" w:rsidRPr="009034EA" w:rsidRDefault="0007496A" w:rsidP="005C2183">
            <w:pPr>
              <w:spacing w:line="256" w:lineRule="auto"/>
              <w:jc w:val="both"/>
              <w:rPr>
                <w:sz w:val="20"/>
                <w:szCs w:val="20"/>
                <w:lang w:eastAsia="en-US"/>
              </w:rPr>
            </w:pPr>
            <w:r w:rsidRPr="009034EA">
              <w:rPr>
                <w:sz w:val="20"/>
                <w:szCs w:val="20"/>
                <w:lang w:eastAsia="en-US"/>
              </w:rPr>
              <w:t xml:space="preserve">WATSON, J. A </w:t>
            </w:r>
            <w:proofErr w:type="spellStart"/>
            <w:r w:rsidRPr="009034EA">
              <w:rPr>
                <w:i/>
                <w:iCs/>
                <w:sz w:val="20"/>
                <w:szCs w:val="20"/>
                <w:lang w:eastAsia="en-US"/>
              </w:rPr>
              <w:t>Dictionary</w:t>
            </w:r>
            <w:proofErr w:type="spellEnd"/>
            <w:r w:rsidRPr="009034EA">
              <w:rPr>
                <w:i/>
                <w:iCs/>
                <w:sz w:val="20"/>
                <w:szCs w:val="20"/>
                <w:lang w:eastAsia="en-US"/>
              </w:rPr>
              <w:t xml:space="preserve"> </w:t>
            </w:r>
            <w:proofErr w:type="spellStart"/>
            <w:r w:rsidRPr="009034EA">
              <w:rPr>
                <w:i/>
                <w:iCs/>
                <w:sz w:val="20"/>
                <w:szCs w:val="20"/>
                <w:lang w:eastAsia="en-US"/>
              </w:rPr>
              <w:t>of</w:t>
            </w:r>
            <w:proofErr w:type="spellEnd"/>
            <w:r w:rsidRPr="009034EA">
              <w:rPr>
                <w:i/>
                <w:iCs/>
                <w:sz w:val="20"/>
                <w:szCs w:val="20"/>
                <w:lang w:eastAsia="en-US"/>
              </w:rPr>
              <w:t xml:space="preserve"> </w:t>
            </w:r>
            <w:proofErr w:type="spellStart"/>
            <w:r w:rsidRPr="009034EA">
              <w:rPr>
                <w:i/>
                <w:iCs/>
                <w:sz w:val="20"/>
                <w:szCs w:val="20"/>
                <w:lang w:eastAsia="en-US"/>
              </w:rPr>
              <w:t>Communication</w:t>
            </w:r>
            <w:proofErr w:type="spellEnd"/>
            <w:r w:rsidRPr="009034EA">
              <w:rPr>
                <w:i/>
                <w:iCs/>
                <w:sz w:val="20"/>
                <w:szCs w:val="20"/>
                <w:lang w:eastAsia="en-US"/>
              </w:rPr>
              <w:t xml:space="preserve"> and Media </w:t>
            </w:r>
            <w:proofErr w:type="spellStart"/>
            <w:r w:rsidRPr="009034EA">
              <w:rPr>
                <w:i/>
                <w:iCs/>
                <w:sz w:val="20"/>
                <w:szCs w:val="20"/>
                <w:lang w:eastAsia="en-US"/>
              </w:rPr>
              <w:t>Studies</w:t>
            </w:r>
            <w:proofErr w:type="spellEnd"/>
            <w:r w:rsidRPr="009034EA">
              <w:rPr>
                <w:sz w:val="20"/>
                <w:szCs w:val="20"/>
                <w:lang w:eastAsia="en-US"/>
              </w:rPr>
              <w:t>. Arnold, 2003.</w:t>
            </w:r>
          </w:p>
        </w:tc>
      </w:tr>
    </w:tbl>
    <w:p w14:paraId="1BFF86A0" w14:textId="77777777" w:rsidR="0007496A" w:rsidRDefault="0007496A" w:rsidP="0007496A"/>
    <w:p w14:paraId="34DC5D1A" w14:textId="77777777" w:rsidR="0007496A" w:rsidRDefault="0007496A" w:rsidP="0007496A">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316"/>
        <w:gridCol w:w="992"/>
      </w:tblGrid>
      <w:tr w:rsidR="0007496A" w14:paraId="7DDF7099" w14:textId="77777777" w:rsidTr="009034EA">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4EC7209" w14:textId="77777777" w:rsidR="0007496A" w:rsidRPr="00E84824" w:rsidRDefault="0007496A" w:rsidP="005C2183">
            <w:pPr>
              <w:spacing w:line="256" w:lineRule="auto"/>
              <w:jc w:val="both"/>
              <w:rPr>
                <w:b/>
                <w:sz w:val="28"/>
                <w:szCs w:val="28"/>
                <w:lang w:eastAsia="en-US"/>
              </w:rPr>
            </w:pPr>
            <w:r w:rsidRPr="00E84824">
              <w:rPr>
                <w:b/>
                <w:sz w:val="28"/>
                <w:szCs w:val="28"/>
                <w:lang w:eastAsia="en-US"/>
              </w:rPr>
              <w:lastRenderedPageBreak/>
              <w:t>B-III – Charakteristika studijního předmětu</w:t>
            </w:r>
          </w:p>
        </w:tc>
      </w:tr>
      <w:tr w:rsidR="0007496A" w14:paraId="254B14C8" w14:textId="77777777" w:rsidTr="009034EA">
        <w:tc>
          <w:tcPr>
            <w:tcW w:w="3053" w:type="dxa"/>
            <w:tcBorders>
              <w:top w:val="double" w:sz="4" w:space="0" w:color="auto"/>
              <w:left w:val="single" w:sz="4" w:space="0" w:color="auto"/>
              <w:bottom w:val="single" w:sz="4" w:space="0" w:color="auto"/>
              <w:right w:val="single" w:sz="4" w:space="0" w:color="auto"/>
            </w:tcBorders>
            <w:shd w:val="clear" w:color="auto" w:fill="F7CAAC"/>
            <w:hideMark/>
          </w:tcPr>
          <w:p w14:paraId="7FEF99A9" w14:textId="77777777" w:rsidR="0007496A" w:rsidRPr="009034EA" w:rsidRDefault="0007496A" w:rsidP="005C2183">
            <w:pPr>
              <w:spacing w:line="256" w:lineRule="auto"/>
              <w:jc w:val="both"/>
              <w:rPr>
                <w:b/>
                <w:sz w:val="20"/>
                <w:szCs w:val="20"/>
                <w:lang w:eastAsia="en-US"/>
              </w:rPr>
            </w:pPr>
            <w:r w:rsidRPr="009034EA">
              <w:rPr>
                <w:b/>
                <w:sz w:val="20"/>
                <w:szCs w:val="20"/>
                <w:lang w:eastAsia="en-US"/>
              </w:rPr>
              <w:t>Název studijního předmětu</w:t>
            </w:r>
          </w:p>
        </w:tc>
        <w:tc>
          <w:tcPr>
            <w:tcW w:w="6870" w:type="dxa"/>
            <w:gridSpan w:val="7"/>
            <w:tcBorders>
              <w:top w:val="double" w:sz="4" w:space="0" w:color="auto"/>
              <w:left w:val="single" w:sz="4" w:space="0" w:color="auto"/>
              <w:bottom w:val="single" w:sz="4" w:space="0" w:color="auto"/>
              <w:right w:val="single" w:sz="4" w:space="0" w:color="auto"/>
            </w:tcBorders>
            <w:hideMark/>
          </w:tcPr>
          <w:p w14:paraId="25E6E0CE" w14:textId="77777777" w:rsidR="0007496A" w:rsidRPr="009034EA" w:rsidRDefault="0007496A" w:rsidP="005C2183">
            <w:pPr>
              <w:spacing w:line="256" w:lineRule="auto"/>
              <w:jc w:val="both"/>
              <w:rPr>
                <w:color w:val="1F497D"/>
                <w:sz w:val="20"/>
                <w:szCs w:val="20"/>
                <w:lang w:eastAsia="en-US"/>
              </w:rPr>
            </w:pPr>
            <w:r w:rsidRPr="009034EA">
              <w:rPr>
                <w:sz w:val="20"/>
                <w:szCs w:val="20"/>
                <w:lang w:eastAsia="en-US"/>
              </w:rPr>
              <w:t xml:space="preserve">Angličtina – </w:t>
            </w:r>
            <w:proofErr w:type="spellStart"/>
            <w:r w:rsidRPr="009034EA">
              <w:rPr>
                <w:sz w:val="20"/>
                <w:szCs w:val="20"/>
                <w:lang w:eastAsia="en-US"/>
              </w:rPr>
              <w:t>advanced</w:t>
            </w:r>
            <w:proofErr w:type="spellEnd"/>
            <w:r w:rsidRPr="009034EA">
              <w:rPr>
                <w:sz w:val="20"/>
                <w:szCs w:val="20"/>
                <w:lang w:eastAsia="en-US"/>
              </w:rPr>
              <w:t xml:space="preserve"> (15)</w:t>
            </w:r>
          </w:p>
        </w:tc>
      </w:tr>
      <w:tr w:rsidR="0007496A" w14:paraId="07D14209" w14:textId="77777777" w:rsidTr="009034EA">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4C68FD3E" w14:textId="77777777" w:rsidR="0007496A" w:rsidRPr="009034EA" w:rsidRDefault="0007496A" w:rsidP="005C2183">
            <w:pPr>
              <w:spacing w:line="256" w:lineRule="auto"/>
              <w:rPr>
                <w:b/>
                <w:sz w:val="20"/>
                <w:szCs w:val="20"/>
                <w:lang w:eastAsia="en-US"/>
              </w:rPr>
            </w:pPr>
            <w:r w:rsidRPr="009034EA">
              <w:rPr>
                <w:b/>
                <w:sz w:val="20"/>
                <w:szCs w:val="20"/>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2C82363" w14:textId="77777777" w:rsidR="0007496A" w:rsidRPr="009034EA" w:rsidRDefault="0007496A" w:rsidP="005C2183">
            <w:pPr>
              <w:spacing w:line="256" w:lineRule="auto"/>
              <w:jc w:val="both"/>
              <w:rPr>
                <w:sz w:val="20"/>
                <w:szCs w:val="20"/>
                <w:lang w:eastAsia="en-US"/>
              </w:rPr>
            </w:pPr>
            <w:r w:rsidRPr="009034EA">
              <w:rPr>
                <w:sz w:val="20"/>
                <w:szCs w:val="20"/>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029470" w14:textId="77777777" w:rsidR="0007496A" w:rsidRPr="009034EA" w:rsidRDefault="0007496A" w:rsidP="005C2183">
            <w:pPr>
              <w:spacing w:line="256" w:lineRule="auto"/>
              <w:jc w:val="both"/>
              <w:rPr>
                <w:sz w:val="20"/>
                <w:szCs w:val="20"/>
                <w:lang w:eastAsia="en-US"/>
              </w:rPr>
            </w:pPr>
            <w:r w:rsidRPr="009034EA">
              <w:rPr>
                <w:b/>
                <w:sz w:val="20"/>
                <w:szCs w:val="20"/>
                <w:lang w:eastAsia="en-US"/>
              </w:rPr>
              <w:t>doporučený ročník/semestr</w:t>
            </w:r>
          </w:p>
        </w:tc>
        <w:tc>
          <w:tcPr>
            <w:tcW w:w="992" w:type="dxa"/>
            <w:tcBorders>
              <w:top w:val="single" w:sz="4" w:space="0" w:color="auto"/>
              <w:left w:val="single" w:sz="4" w:space="0" w:color="auto"/>
              <w:bottom w:val="single" w:sz="4" w:space="0" w:color="auto"/>
              <w:right w:val="single" w:sz="4" w:space="0" w:color="auto"/>
            </w:tcBorders>
            <w:hideMark/>
          </w:tcPr>
          <w:p w14:paraId="15054FC0" w14:textId="77777777" w:rsidR="0007496A" w:rsidRPr="009034EA" w:rsidRDefault="0007496A" w:rsidP="005C2183">
            <w:pPr>
              <w:spacing w:line="256" w:lineRule="auto"/>
              <w:jc w:val="both"/>
              <w:rPr>
                <w:sz w:val="20"/>
                <w:szCs w:val="20"/>
                <w:lang w:eastAsia="en-US"/>
              </w:rPr>
            </w:pPr>
            <w:r w:rsidRPr="009034EA">
              <w:rPr>
                <w:sz w:val="20"/>
                <w:szCs w:val="20"/>
                <w:lang w:eastAsia="en-US"/>
              </w:rPr>
              <w:t>1-3/ZS</w:t>
            </w:r>
          </w:p>
        </w:tc>
      </w:tr>
      <w:tr w:rsidR="0007496A" w14:paraId="52F6E274" w14:textId="77777777" w:rsidTr="009034EA">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1DF101E" w14:textId="77777777" w:rsidR="0007496A" w:rsidRPr="009034EA" w:rsidRDefault="0007496A" w:rsidP="005C2183">
            <w:pPr>
              <w:spacing w:line="256" w:lineRule="auto"/>
              <w:jc w:val="both"/>
              <w:rPr>
                <w:b/>
                <w:sz w:val="20"/>
                <w:szCs w:val="20"/>
                <w:lang w:eastAsia="en-US"/>
              </w:rPr>
            </w:pPr>
            <w:r w:rsidRPr="009034EA">
              <w:rPr>
                <w:b/>
                <w:sz w:val="20"/>
                <w:szCs w:val="20"/>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579EEE4" w14:textId="77777777" w:rsidR="0007496A" w:rsidRPr="009034EA" w:rsidRDefault="0007496A" w:rsidP="005C2183">
            <w:pPr>
              <w:spacing w:line="256" w:lineRule="auto"/>
              <w:jc w:val="both"/>
              <w:rPr>
                <w:color w:val="1F497D"/>
                <w:sz w:val="20"/>
                <w:szCs w:val="20"/>
                <w:lang w:eastAsia="en-US"/>
              </w:rPr>
            </w:pPr>
            <w:r w:rsidRPr="009034EA">
              <w:rPr>
                <w:rFonts w:eastAsia="Calibri"/>
                <w:sz w:val="20"/>
                <w:szCs w:val="20"/>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1CE902D" w14:textId="77777777" w:rsidR="0007496A" w:rsidRPr="009034EA" w:rsidRDefault="0007496A" w:rsidP="005C2183">
            <w:pPr>
              <w:spacing w:line="256" w:lineRule="auto"/>
              <w:jc w:val="both"/>
              <w:rPr>
                <w:b/>
                <w:sz w:val="20"/>
                <w:szCs w:val="20"/>
                <w:lang w:eastAsia="en-US"/>
              </w:rPr>
            </w:pPr>
            <w:r w:rsidRPr="009034EA">
              <w:rPr>
                <w:b/>
                <w:sz w:val="20"/>
                <w:szCs w:val="20"/>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C7DD5AE" w14:textId="77777777" w:rsidR="0007496A" w:rsidRPr="009034EA" w:rsidRDefault="0007496A" w:rsidP="005C2183">
            <w:pPr>
              <w:spacing w:line="256" w:lineRule="auto"/>
              <w:jc w:val="both"/>
              <w:rPr>
                <w:sz w:val="20"/>
                <w:szCs w:val="20"/>
                <w:lang w:eastAsia="en-US"/>
              </w:rPr>
            </w:pPr>
            <w:r w:rsidRPr="009034EA">
              <w:rPr>
                <w:sz w:val="20"/>
                <w:szCs w:val="20"/>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27B4B0E" w14:textId="77777777" w:rsidR="0007496A" w:rsidRPr="009034EA" w:rsidRDefault="0007496A" w:rsidP="005C2183">
            <w:pPr>
              <w:spacing w:line="256" w:lineRule="auto"/>
              <w:jc w:val="both"/>
              <w:rPr>
                <w:b/>
                <w:sz w:val="20"/>
                <w:szCs w:val="20"/>
                <w:lang w:eastAsia="en-US"/>
              </w:rPr>
            </w:pPr>
            <w:r w:rsidRPr="009034EA">
              <w:rPr>
                <w:b/>
                <w:sz w:val="20"/>
                <w:szCs w:val="20"/>
                <w:lang w:eastAsia="en-US"/>
              </w:rPr>
              <w:t>kreditů</w:t>
            </w:r>
          </w:p>
        </w:tc>
        <w:tc>
          <w:tcPr>
            <w:tcW w:w="1308" w:type="dxa"/>
            <w:gridSpan w:val="2"/>
            <w:tcBorders>
              <w:top w:val="single" w:sz="4" w:space="0" w:color="auto"/>
              <w:left w:val="single" w:sz="4" w:space="0" w:color="auto"/>
              <w:bottom w:val="single" w:sz="4" w:space="0" w:color="auto"/>
              <w:right w:val="single" w:sz="4" w:space="0" w:color="auto"/>
            </w:tcBorders>
            <w:hideMark/>
          </w:tcPr>
          <w:p w14:paraId="0EFB1F92" w14:textId="77777777" w:rsidR="0007496A" w:rsidRPr="009034EA" w:rsidRDefault="0007496A" w:rsidP="005C2183">
            <w:pPr>
              <w:spacing w:line="256" w:lineRule="auto"/>
              <w:jc w:val="both"/>
              <w:rPr>
                <w:sz w:val="20"/>
                <w:szCs w:val="20"/>
                <w:lang w:eastAsia="en-US"/>
              </w:rPr>
            </w:pPr>
            <w:r w:rsidRPr="009034EA">
              <w:rPr>
                <w:sz w:val="20"/>
                <w:szCs w:val="20"/>
                <w:lang w:eastAsia="en-US"/>
              </w:rPr>
              <w:t>2</w:t>
            </w:r>
          </w:p>
        </w:tc>
      </w:tr>
      <w:tr w:rsidR="0007496A" w14:paraId="00B04EC9" w14:textId="77777777" w:rsidTr="009034EA">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645A61BE" w14:textId="77777777" w:rsidR="0007496A" w:rsidRPr="009034EA" w:rsidRDefault="0007496A" w:rsidP="005C2183">
            <w:pPr>
              <w:spacing w:line="256" w:lineRule="auto"/>
              <w:rPr>
                <w:b/>
                <w:sz w:val="20"/>
                <w:szCs w:val="20"/>
                <w:lang w:eastAsia="en-US"/>
              </w:rPr>
            </w:pPr>
            <w:r w:rsidRPr="009034EA">
              <w:rPr>
                <w:b/>
                <w:sz w:val="20"/>
                <w:szCs w:val="20"/>
                <w:lang w:eastAsia="en-US"/>
              </w:rPr>
              <w:t xml:space="preserve">Prerekvizity, </w:t>
            </w:r>
            <w:proofErr w:type="spellStart"/>
            <w:r w:rsidRPr="009034EA">
              <w:rPr>
                <w:b/>
                <w:sz w:val="20"/>
                <w:szCs w:val="20"/>
                <w:lang w:eastAsia="en-US"/>
              </w:rPr>
              <w:t>korekvizity</w:t>
            </w:r>
            <w:proofErr w:type="spellEnd"/>
            <w:r w:rsidRPr="009034EA">
              <w:rPr>
                <w:b/>
                <w:sz w:val="20"/>
                <w:szCs w:val="20"/>
                <w:lang w:eastAsia="en-US"/>
              </w:rPr>
              <w:t>, ekvivalence</w:t>
            </w:r>
          </w:p>
        </w:tc>
        <w:tc>
          <w:tcPr>
            <w:tcW w:w="6870" w:type="dxa"/>
            <w:gridSpan w:val="7"/>
            <w:tcBorders>
              <w:top w:val="single" w:sz="4" w:space="0" w:color="auto"/>
              <w:left w:val="single" w:sz="4" w:space="0" w:color="auto"/>
              <w:bottom w:val="single" w:sz="4" w:space="0" w:color="auto"/>
              <w:right w:val="single" w:sz="4" w:space="0" w:color="auto"/>
            </w:tcBorders>
          </w:tcPr>
          <w:p w14:paraId="7A649B8C" w14:textId="77777777" w:rsidR="0007496A" w:rsidRPr="009034EA" w:rsidRDefault="0007496A" w:rsidP="005C2183">
            <w:pPr>
              <w:spacing w:line="256" w:lineRule="auto"/>
              <w:jc w:val="both"/>
              <w:rPr>
                <w:sz w:val="20"/>
                <w:szCs w:val="20"/>
                <w:lang w:eastAsia="en-US"/>
              </w:rPr>
            </w:pPr>
          </w:p>
        </w:tc>
      </w:tr>
      <w:tr w:rsidR="0007496A" w14:paraId="5B7A59D0" w14:textId="77777777" w:rsidTr="009034EA">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06CB317E" w14:textId="77777777" w:rsidR="0007496A" w:rsidRPr="009034EA" w:rsidRDefault="0007496A" w:rsidP="005C2183">
            <w:pPr>
              <w:spacing w:line="256" w:lineRule="auto"/>
              <w:rPr>
                <w:b/>
                <w:sz w:val="20"/>
                <w:szCs w:val="20"/>
                <w:lang w:eastAsia="en-US"/>
              </w:rPr>
            </w:pPr>
            <w:r w:rsidRPr="009034EA">
              <w:rPr>
                <w:b/>
                <w:sz w:val="20"/>
                <w:szCs w:val="20"/>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C36524B"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AFFC9F9" w14:textId="77777777" w:rsidR="0007496A" w:rsidRPr="009034EA" w:rsidRDefault="0007496A" w:rsidP="005C2183">
            <w:pPr>
              <w:spacing w:line="256" w:lineRule="auto"/>
              <w:jc w:val="both"/>
              <w:rPr>
                <w:b/>
                <w:sz w:val="20"/>
                <w:szCs w:val="20"/>
                <w:lang w:eastAsia="en-US"/>
              </w:rPr>
            </w:pPr>
            <w:r w:rsidRPr="009034EA">
              <w:rPr>
                <w:b/>
                <w:sz w:val="20"/>
                <w:szCs w:val="20"/>
                <w:lang w:eastAsia="en-US"/>
              </w:rPr>
              <w:t>Forma výuky</w:t>
            </w:r>
          </w:p>
        </w:tc>
        <w:tc>
          <w:tcPr>
            <w:tcW w:w="1308" w:type="dxa"/>
            <w:gridSpan w:val="2"/>
            <w:tcBorders>
              <w:top w:val="single" w:sz="4" w:space="0" w:color="auto"/>
              <w:left w:val="single" w:sz="4" w:space="0" w:color="auto"/>
              <w:bottom w:val="single" w:sz="4" w:space="0" w:color="auto"/>
              <w:right w:val="single" w:sz="4" w:space="0" w:color="auto"/>
            </w:tcBorders>
            <w:hideMark/>
          </w:tcPr>
          <w:p w14:paraId="11F4129A"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cvičení</w:t>
            </w:r>
          </w:p>
        </w:tc>
      </w:tr>
      <w:tr w:rsidR="0007496A" w:rsidRPr="00D11F8C" w14:paraId="6C884F7F" w14:textId="77777777" w:rsidTr="009034EA">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7FD45F6B" w14:textId="77777777" w:rsidR="0007496A" w:rsidRPr="009034EA" w:rsidRDefault="0007496A" w:rsidP="005C2183">
            <w:pPr>
              <w:spacing w:line="256" w:lineRule="auto"/>
              <w:rPr>
                <w:b/>
                <w:sz w:val="20"/>
                <w:szCs w:val="20"/>
                <w:lang w:eastAsia="en-US"/>
              </w:rPr>
            </w:pPr>
            <w:r w:rsidRPr="009034EA">
              <w:rPr>
                <w:b/>
                <w:sz w:val="20"/>
                <w:szCs w:val="20"/>
                <w:lang w:eastAsia="en-US"/>
              </w:rPr>
              <w:t>Forma způsobu ověření studijních výsledků a další požadavky na studenta</w:t>
            </w:r>
          </w:p>
        </w:tc>
        <w:tc>
          <w:tcPr>
            <w:tcW w:w="6870" w:type="dxa"/>
            <w:gridSpan w:val="7"/>
            <w:tcBorders>
              <w:top w:val="single" w:sz="4" w:space="0" w:color="auto"/>
              <w:left w:val="single" w:sz="4" w:space="0" w:color="auto"/>
              <w:bottom w:val="nil"/>
              <w:right w:val="single" w:sz="4" w:space="0" w:color="auto"/>
            </w:tcBorders>
            <w:hideMark/>
          </w:tcPr>
          <w:p w14:paraId="115D8A6E" w14:textId="77777777" w:rsidR="0007496A" w:rsidRPr="009034EA" w:rsidRDefault="0007496A" w:rsidP="005C2183">
            <w:pPr>
              <w:jc w:val="both"/>
              <w:rPr>
                <w:sz w:val="20"/>
                <w:szCs w:val="20"/>
                <w:lang w:eastAsia="en-US"/>
              </w:rPr>
            </w:pPr>
            <w:r w:rsidRPr="009034EA">
              <w:rPr>
                <w:sz w:val="20"/>
                <w:szCs w:val="20"/>
                <w:lang w:eastAsia="en-US"/>
              </w:rPr>
              <w:t>Docházka – minimálně 80 %.</w:t>
            </w:r>
          </w:p>
          <w:p w14:paraId="4C94497E" w14:textId="77777777" w:rsidR="0007496A" w:rsidRPr="009034EA" w:rsidRDefault="0007496A" w:rsidP="005C2183">
            <w:pPr>
              <w:jc w:val="both"/>
              <w:rPr>
                <w:sz w:val="20"/>
                <w:szCs w:val="20"/>
                <w:lang w:eastAsia="en-US"/>
              </w:rPr>
            </w:pPr>
            <w:r w:rsidRPr="009034EA">
              <w:rPr>
                <w:sz w:val="20"/>
                <w:szCs w:val="20"/>
                <w:lang w:eastAsia="en-US"/>
              </w:rPr>
              <w:t>Aktivní účast, vypracování a odevzdání všech domácích prací v termínu.</w:t>
            </w:r>
          </w:p>
          <w:p w14:paraId="6FD45511" w14:textId="77777777" w:rsidR="0007496A" w:rsidRPr="009034EA" w:rsidRDefault="0007496A" w:rsidP="005C2183">
            <w:pPr>
              <w:jc w:val="both"/>
              <w:rPr>
                <w:sz w:val="20"/>
                <w:szCs w:val="20"/>
                <w:lang w:eastAsia="en-US"/>
              </w:rPr>
            </w:pPr>
            <w:r w:rsidRPr="009034EA">
              <w:rPr>
                <w:sz w:val="20"/>
                <w:szCs w:val="20"/>
                <w:lang w:eastAsia="en-US"/>
              </w:rPr>
              <w:t>Prezentace v hodině s doprovodnými materiály v dohodnutém termínu (hodnocena na minimum 60 %).</w:t>
            </w:r>
          </w:p>
          <w:p w14:paraId="3FD05567" w14:textId="77777777" w:rsidR="0007496A" w:rsidRPr="009034EA" w:rsidRDefault="0007496A" w:rsidP="005C2183">
            <w:pPr>
              <w:jc w:val="both"/>
              <w:rPr>
                <w:sz w:val="20"/>
                <w:szCs w:val="20"/>
                <w:lang w:eastAsia="en-US"/>
              </w:rPr>
            </w:pPr>
            <w:r w:rsidRPr="009034EA">
              <w:rPr>
                <w:sz w:val="20"/>
                <w:szCs w:val="20"/>
                <w:lang w:eastAsia="en-US"/>
              </w:rPr>
              <w:t>Zpracování a překlad abstraktu vybraného nastudovaného odborného textu.</w:t>
            </w:r>
          </w:p>
          <w:p w14:paraId="36691D5F" w14:textId="77777777" w:rsidR="0007496A" w:rsidRPr="009034EA" w:rsidRDefault="0007496A" w:rsidP="005C2183">
            <w:pPr>
              <w:jc w:val="both"/>
              <w:rPr>
                <w:sz w:val="20"/>
                <w:szCs w:val="20"/>
                <w:lang w:eastAsia="en-US"/>
              </w:rPr>
            </w:pPr>
            <w:r w:rsidRPr="009034EA">
              <w:rPr>
                <w:sz w:val="20"/>
                <w:szCs w:val="20"/>
                <w:lang w:eastAsia="en-US"/>
              </w:rPr>
              <w:t>Dílčí a závěrečný zápočtový test (minimum 60 %).</w:t>
            </w:r>
          </w:p>
          <w:p w14:paraId="79988DE4" w14:textId="77777777" w:rsidR="0007496A" w:rsidRPr="009034EA" w:rsidRDefault="0007496A" w:rsidP="005C2183">
            <w:pPr>
              <w:jc w:val="both"/>
              <w:rPr>
                <w:sz w:val="20"/>
                <w:szCs w:val="20"/>
                <w:lang w:eastAsia="en-US"/>
              </w:rPr>
            </w:pPr>
            <w:r w:rsidRPr="009034EA">
              <w:rPr>
                <w:sz w:val="20"/>
                <w:szCs w:val="20"/>
                <w:lang w:eastAsia="en-US"/>
              </w:rPr>
              <w:t xml:space="preserve">Povinností studenta je zaregistrovat se do online kurzu CJ15 v </w:t>
            </w:r>
            <w:proofErr w:type="spellStart"/>
            <w:r w:rsidRPr="009034EA">
              <w:rPr>
                <w:sz w:val="20"/>
                <w:szCs w:val="20"/>
                <w:lang w:eastAsia="en-US"/>
              </w:rPr>
              <w:t>Moodlu</w:t>
            </w:r>
            <w:proofErr w:type="spellEnd"/>
            <w:r w:rsidRPr="009034EA">
              <w:rPr>
                <w:sz w:val="20"/>
                <w:szCs w:val="20"/>
                <w:lang w:eastAsia="en-US"/>
              </w:rPr>
              <w:t>.</w:t>
            </w:r>
          </w:p>
        </w:tc>
      </w:tr>
      <w:tr w:rsidR="0007496A" w14:paraId="01628910" w14:textId="77777777" w:rsidTr="009034EA">
        <w:trPr>
          <w:trHeight w:val="65"/>
        </w:trPr>
        <w:tc>
          <w:tcPr>
            <w:tcW w:w="9923" w:type="dxa"/>
            <w:gridSpan w:val="8"/>
            <w:tcBorders>
              <w:top w:val="nil"/>
              <w:left w:val="single" w:sz="4" w:space="0" w:color="auto"/>
              <w:bottom w:val="single" w:sz="4" w:space="0" w:color="auto"/>
              <w:right w:val="single" w:sz="4" w:space="0" w:color="auto"/>
            </w:tcBorders>
          </w:tcPr>
          <w:p w14:paraId="445EBC17" w14:textId="77777777" w:rsidR="0007496A" w:rsidRPr="009034EA" w:rsidRDefault="0007496A" w:rsidP="005C2183">
            <w:pPr>
              <w:spacing w:line="256" w:lineRule="auto"/>
              <w:jc w:val="both"/>
              <w:rPr>
                <w:sz w:val="20"/>
                <w:szCs w:val="20"/>
                <w:lang w:eastAsia="en-US"/>
              </w:rPr>
            </w:pPr>
          </w:p>
        </w:tc>
      </w:tr>
      <w:tr w:rsidR="0007496A" w14:paraId="13000716" w14:textId="77777777" w:rsidTr="009034EA">
        <w:trPr>
          <w:trHeight w:val="197"/>
        </w:trPr>
        <w:tc>
          <w:tcPr>
            <w:tcW w:w="3053" w:type="dxa"/>
            <w:tcBorders>
              <w:top w:val="nil"/>
              <w:left w:val="single" w:sz="4" w:space="0" w:color="auto"/>
              <w:bottom w:val="single" w:sz="4" w:space="0" w:color="auto"/>
              <w:right w:val="single" w:sz="4" w:space="0" w:color="auto"/>
            </w:tcBorders>
            <w:shd w:val="clear" w:color="auto" w:fill="F7CAAC"/>
            <w:hideMark/>
          </w:tcPr>
          <w:p w14:paraId="3C30E1F6" w14:textId="77777777" w:rsidR="0007496A" w:rsidRPr="009034EA" w:rsidRDefault="0007496A" w:rsidP="005C2183">
            <w:pPr>
              <w:spacing w:line="256" w:lineRule="auto"/>
              <w:jc w:val="both"/>
              <w:rPr>
                <w:b/>
                <w:sz w:val="20"/>
                <w:szCs w:val="20"/>
                <w:lang w:eastAsia="en-US"/>
              </w:rPr>
            </w:pPr>
            <w:r w:rsidRPr="009034EA">
              <w:rPr>
                <w:b/>
                <w:sz w:val="20"/>
                <w:szCs w:val="20"/>
                <w:lang w:eastAsia="en-US"/>
              </w:rPr>
              <w:t>Garant předmětu</w:t>
            </w:r>
          </w:p>
        </w:tc>
        <w:tc>
          <w:tcPr>
            <w:tcW w:w="6870" w:type="dxa"/>
            <w:gridSpan w:val="7"/>
            <w:tcBorders>
              <w:top w:val="nil"/>
              <w:left w:val="single" w:sz="4" w:space="0" w:color="auto"/>
              <w:bottom w:val="single" w:sz="4" w:space="0" w:color="auto"/>
              <w:right w:val="single" w:sz="4" w:space="0" w:color="auto"/>
            </w:tcBorders>
            <w:hideMark/>
          </w:tcPr>
          <w:p w14:paraId="3A596838"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 xml:space="preserve">Mgr. Hana </w:t>
            </w:r>
            <w:proofErr w:type="spellStart"/>
            <w:r w:rsidRPr="009034EA">
              <w:rPr>
                <w:rFonts w:eastAsia="Calibri"/>
                <w:sz w:val="20"/>
                <w:szCs w:val="20"/>
                <w:lang w:eastAsia="en-US"/>
              </w:rPr>
              <w:t>Atcheson</w:t>
            </w:r>
            <w:proofErr w:type="spellEnd"/>
          </w:p>
        </w:tc>
      </w:tr>
      <w:tr w:rsidR="0007496A" w14:paraId="2E52D4F4" w14:textId="77777777" w:rsidTr="009034EA">
        <w:trPr>
          <w:trHeight w:val="243"/>
        </w:trPr>
        <w:tc>
          <w:tcPr>
            <w:tcW w:w="3053" w:type="dxa"/>
            <w:tcBorders>
              <w:top w:val="nil"/>
              <w:left w:val="single" w:sz="4" w:space="0" w:color="auto"/>
              <w:bottom w:val="single" w:sz="4" w:space="0" w:color="auto"/>
              <w:right w:val="single" w:sz="4" w:space="0" w:color="auto"/>
            </w:tcBorders>
            <w:shd w:val="clear" w:color="auto" w:fill="F7CAAC"/>
            <w:hideMark/>
          </w:tcPr>
          <w:p w14:paraId="031C8933" w14:textId="77777777" w:rsidR="0007496A" w:rsidRPr="009034EA" w:rsidRDefault="0007496A" w:rsidP="005C2183">
            <w:pPr>
              <w:spacing w:line="256" w:lineRule="auto"/>
              <w:rPr>
                <w:b/>
                <w:sz w:val="20"/>
                <w:szCs w:val="20"/>
                <w:lang w:eastAsia="en-US"/>
              </w:rPr>
            </w:pPr>
            <w:r w:rsidRPr="009034EA">
              <w:rPr>
                <w:b/>
                <w:sz w:val="20"/>
                <w:szCs w:val="20"/>
                <w:lang w:eastAsia="en-US"/>
              </w:rPr>
              <w:t>Zapojení garanta do výuky předmětu</w:t>
            </w:r>
          </w:p>
        </w:tc>
        <w:tc>
          <w:tcPr>
            <w:tcW w:w="6870" w:type="dxa"/>
            <w:gridSpan w:val="7"/>
            <w:tcBorders>
              <w:top w:val="nil"/>
              <w:left w:val="single" w:sz="4" w:space="0" w:color="auto"/>
              <w:bottom w:val="single" w:sz="4" w:space="0" w:color="auto"/>
              <w:right w:val="single" w:sz="4" w:space="0" w:color="auto"/>
            </w:tcBorders>
            <w:hideMark/>
          </w:tcPr>
          <w:p w14:paraId="78C81176"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 xml:space="preserve">100 % </w:t>
            </w:r>
          </w:p>
        </w:tc>
      </w:tr>
      <w:tr w:rsidR="0007496A" w14:paraId="27F53B04" w14:textId="77777777" w:rsidTr="009034EA">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3AC07393" w14:textId="77777777" w:rsidR="0007496A" w:rsidRPr="009034EA" w:rsidRDefault="0007496A" w:rsidP="005C2183">
            <w:pPr>
              <w:spacing w:line="256" w:lineRule="auto"/>
              <w:jc w:val="both"/>
              <w:rPr>
                <w:b/>
                <w:sz w:val="20"/>
                <w:szCs w:val="20"/>
                <w:lang w:eastAsia="en-US"/>
              </w:rPr>
            </w:pPr>
            <w:r w:rsidRPr="009034EA">
              <w:rPr>
                <w:b/>
                <w:sz w:val="20"/>
                <w:szCs w:val="20"/>
                <w:lang w:eastAsia="en-US"/>
              </w:rPr>
              <w:t>Vyučující</w:t>
            </w:r>
          </w:p>
        </w:tc>
        <w:tc>
          <w:tcPr>
            <w:tcW w:w="6870" w:type="dxa"/>
            <w:gridSpan w:val="7"/>
            <w:tcBorders>
              <w:top w:val="single" w:sz="4" w:space="0" w:color="auto"/>
              <w:left w:val="single" w:sz="4" w:space="0" w:color="auto"/>
              <w:bottom w:val="nil"/>
              <w:right w:val="single" w:sz="4" w:space="0" w:color="auto"/>
            </w:tcBorders>
            <w:hideMark/>
          </w:tcPr>
          <w:p w14:paraId="041EAD91" w14:textId="77777777" w:rsidR="0007496A" w:rsidRPr="009034EA" w:rsidRDefault="0007496A" w:rsidP="005C2183">
            <w:pPr>
              <w:spacing w:line="256" w:lineRule="auto"/>
              <w:jc w:val="both"/>
              <w:rPr>
                <w:sz w:val="20"/>
                <w:szCs w:val="20"/>
                <w:lang w:eastAsia="en-US"/>
              </w:rPr>
            </w:pPr>
            <w:r w:rsidRPr="009034EA">
              <w:rPr>
                <w:rFonts w:eastAsia="Calibri"/>
                <w:sz w:val="20"/>
                <w:szCs w:val="20"/>
                <w:lang w:eastAsia="en-US"/>
              </w:rPr>
              <w:t xml:space="preserve">Mgr. Hana </w:t>
            </w:r>
            <w:proofErr w:type="spellStart"/>
            <w:r w:rsidRPr="009034EA">
              <w:rPr>
                <w:rFonts w:eastAsia="Calibri"/>
                <w:sz w:val="20"/>
                <w:szCs w:val="20"/>
                <w:lang w:eastAsia="en-US"/>
              </w:rPr>
              <w:t>Atcheson</w:t>
            </w:r>
            <w:proofErr w:type="spellEnd"/>
          </w:p>
        </w:tc>
      </w:tr>
      <w:tr w:rsidR="0007496A" w14:paraId="5B7B3335" w14:textId="77777777" w:rsidTr="009034EA">
        <w:trPr>
          <w:trHeight w:val="253"/>
        </w:trPr>
        <w:tc>
          <w:tcPr>
            <w:tcW w:w="9923" w:type="dxa"/>
            <w:gridSpan w:val="8"/>
            <w:tcBorders>
              <w:top w:val="nil"/>
              <w:left w:val="single" w:sz="4" w:space="0" w:color="auto"/>
              <w:bottom w:val="single" w:sz="4" w:space="0" w:color="auto"/>
              <w:right w:val="single" w:sz="4" w:space="0" w:color="auto"/>
            </w:tcBorders>
          </w:tcPr>
          <w:p w14:paraId="05E5C9CB" w14:textId="77777777" w:rsidR="0007496A" w:rsidRPr="009034EA" w:rsidRDefault="0007496A" w:rsidP="005C2183">
            <w:pPr>
              <w:spacing w:line="256" w:lineRule="auto"/>
              <w:jc w:val="both"/>
              <w:rPr>
                <w:sz w:val="20"/>
                <w:szCs w:val="20"/>
                <w:lang w:eastAsia="en-US"/>
              </w:rPr>
            </w:pPr>
          </w:p>
        </w:tc>
      </w:tr>
      <w:tr w:rsidR="0007496A" w14:paraId="6E7B2144" w14:textId="77777777" w:rsidTr="009034EA">
        <w:tc>
          <w:tcPr>
            <w:tcW w:w="3053" w:type="dxa"/>
            <w:tcBorders>
              <w:top w:val="single" w:sz="4" w:space="0" w:color="auto"/>
              <w:left w:val="single" w:sz="4" w:space="0" w:color="auto"/>
              <w:bottom w:val="single" w:sz="4" w:space="0" w:color="auto"/>
              <w:right w:val="single" w:sz="4" w:space="0" w:color="auto"/>
            </w:tcBorders>
            <w:shd w:val="clear" w:color="auto" w:fill="F7CAAC"/>
            <w:hideMark/>
          </w:tcPr>
          <w:p w14:paraId="20685684" w14:textId="77777777" w:rsidR="0007496A" w:rsidRPr="009034EA" w:rsidRDefault="0007496A" w:rsidP="005C2183">
            <w:pPr>
              <w:spacing w:line="256" w:lineRule="auto"/>
              <w:jc w:val="both"/>
              <w:rPr>
                <w:b/>
                <w:sz w:val="20"/>
                <w:szCs w:val="20"/>
                <w:lang w:eastAsia="en-US"/>
              </w:rPr>
            </w:pPr>
            <w:r w:rsidRPr="009034EA">
              <w:rPr>
                <w:b/>
                <w:sz w:val="20"/>
                <w:szCs w:val="20"/>
                <w:lang w:eastAsia="en-US"/>
              </w:rPr>
              <w:t>Stručná anotace předmětu</w:t>
            </w:r>
          </w:p>
        </w:tc>
        <w:tc>
          <w:tcPr>
            <w:tcW w:w="6870" w:type="dxa"/>
            <w:gridSpan w:val="7"/>
            <w:tcBorders>
              <w:top w:val="single" w:sz="4" w:space="0" w:color="auto"/>
              <w:left w:val="single" w:sz="4" w:space="0" w:color="auto"/>
              <w:bottom w:val="nil"/>
              <w:right w:val="single" w:sz="4" w:space="0" w:color="auto"/>
            </w:tcBorders>
          </w:tcPr>
          <w:p w14:paraId="5DCBCCC2" w14:textId="77777777" w:rsidR="0007496A" w:rsidRPr="009034EA" w:rsidRDefault="0007496A" w:rsidP="005C2183">
            <w:pPr>
              <w:spacing w:line="256" w:lineRule="auto"/>
              <w:jc w:val="both"/>
              <w:rPr>
                <w:sz w:val="20"/>
                <w:szCs w:val="20"/>
                <w:lang w:eastAsia="en-US"/>
              </w:rPr>
            </w:pPr>
          </w:p>
        </w:tc>
      </w:tr>
      <w:tr w:rsidR="0007496A" w14:paraId="1E617835" w14:textId="77777777" w:rsidTr="009034EA">
        <w:trPr>
          <w:trHeight w:val="1554"/>
        </w:trPr>
        <w:tc>
          <w:tcPr>
            <w:tcW w:w="9923" w:type="dxa"/>
            <w:gridSpan w:val="8"/>
            <w:tcBorders>
              <w:top w:val="nil"/>
              <w:left w:val="single" w:sz="4" w:space="0" w:color="auto"/>
              <w:bottom w:val="single" w:sz="12" w:space="0" w:color="auto"/>
              <w:right w:val="single" w:sz="4" w:space="0" w:color="auto"/>
            </w:tcBorders>
          </w:tcPr>
          <w:p w14:paraId="04B81209" w14:textId="77777777" w:rsidR="0007496A" w:rsidRPr="009034EA" w:rsidRDefault="0007496A" w:rsidP="005C2183">
            <w:pPr>
              <w:spacing w:after="120"/>
              <w:jc w:val="both"/>
              <w:rPr>
                <w:sz w:val="20"/>
                <w:szCs w:val="20"/>
                <w:lang w:eastAsia="en-US"/>
              </w:rPr>
            </w:pPr>
            <w:r w:rsidRPr="009034EA">
              <w:rPr>
                <w:sz w:val="20"/>
                <w:szCs w:val="20"/>
                <w:lang w:eastAsia="en-US"/>
              </w:rPr>
              <w:t xml:space="preserve">Cílem předmětu je rozvoj dovedností v anglickém jazyce na pokročilé úrovni, </w:t>
            </w:r>
            <w:proofErr w:type="spellStart"/>
            <w:r w:rsidRPr="009034EA">
              <w:rPr>
                <w:sz w:val="20"/>
                <w:szCs w:val="20"/>
                <w:lang w:eastAsia="en-US"/>
              </w:rPr>
              <w:t>advanced</w:t>
            </w:r>
            <w:proofErr w:type="spellEnd"/>
            <w:r w:rsidRPr="009034EA">
              <w:rPr>
                <w:sz w:val="20"/>
                <w:szCs w:val="20"/>
                <w:lang w:eastAsia="en-US"/>
              </w:rPr>
              <w:t>. Studenti rozvíjejí znalosti vybraných gramatických okruhů, zlepšují schopnost čtení odborných textů, dovednost psaní vybraných textů a rozvíjejí svou slovní zásobu k dosažení jazykové úrovně C1.</w:t>
            </w:r>
          </w:p>
          <w:p w14:paraId="37C91A41" w14:textId="77777777" w:rsidR="00D6188F" w:rsidRPr="00D6188F" w:rsidRDefault="00D6188F" w:rsidP="00D6188F">
            <w:pPr>
              <w:ind w:firstLine="352"/>
              <w:jc w:val="both"/>
              <w:rPr>
                <w:b/>
                <w:sz w:val="20"/>
                <w:szCs w:val="20"/>
                <w:lang w:eastAsia="en-US"/>
              </w:rPr>
            </w:pPr>
            <w:r w:rsidRPr="00D6188F">
              <w:rPr>
                <w:b/>
                <w:sz w:val="20"/>
                <w:szCs w:val="20"/>
                <w:lang w:eastAsia="en-US"/>
              </w:rPr>
              <w:t>Gramatika:</w:t>
            </w:r>
          </w:p>
          <w:p w14:paraId="3901033C" w14:textId="77777777" w:rsidR="00D6188F" w:rsidRPr="00D6188F" w:rsidRDefault="00D6188F" w:rsidP="00D6188F">
            <w:pPr>
              <w:pStyle w:val="Odstavecseseznamem"/>
              <w:numPr>
                <w:ilvl w:val="0"/>
                <w:numId w:val="72"/>
              </w:numPr>
              <w:jc w:val="both"/>
              <w:rPr>
                <w:bCs/>
                <w:lang w:eastAsia="en-US"/>
              </w:rPr>
            </w:pPr>
            <w:r w:rsidRPr="00D6188F">
              <w:rPr>
                <w:bCs/>
                <w:lang w:eastAsia="en-US"/>
              </w:rPr>
              <w:t>Adverbiální fráze</w:t>
            </w:r>
          </w:p>
          <w:p w14:paraId="76E5E38B" w14:textId="77777777" w:rsidR="00D6188F" w:rsidRPr="00D6188F" w:rsidRDefault="00D6188F" w:rsidP="00D6188F">
            <w:pPr>
              <w:pStyle w:val="Odstavecseseznamem"/>
              <w:numPr>
                <w:ilvl w:val="0"/>
                <w:numId w:val="72"/>
              </w:numPr>
              <w:jc w:val="both"/>
              <w:rPr>
                <w:bCs/>
                <w:lang w:eastAsia="en-US"/>
              </w:rPr>
            </w:pPr>
            <w:r w:rsidRPr="00D6188F">
              <w:rPr>
                <w:bCs/>
                <w:lang w:eastAsia="en-US"/>
              </w:rPr>
              <w:t>Otázky v záporu</w:t>
            </w:r>
          </w:p>
          <w:p w14:paraId="6C574806" w14:textId="77777777" w:rsidR="00D6188F" w:rsidRPr="00D6188F" w:rsidRDefault="00D6188F" w:rsidP="00D6188F">
            <w:pPr>
              <w:pStyle w:val="Odstavecseseznamem"/>
              <w:numPr>
                <w:ilvl w:val="0"/>
                <w:numId w:val="72"/>
              </w:numPr>
              <w:jc w:val="both"/>
              <w:rPr>
                <w:bCs/>
                <w:lang w:eastAsia="en-US"/>
              </w:rPr>
            </w:pPr>
            <w:r w:rsidRPr="00D6188F">
              <w:rPr>
                <w:bCs/>
                <w:lang w:eastAsia="en-US"/>
              </w:rPr>
              <w:t>Vyjadřování budoucnosti v trpném rodu</w:t>
            </w:r>
          </w:p>
          <w:p w14:paraId="6B730A2F" w14:textId="77777777" w:rsidR="00D6188F" w:rsidRPr="00D6188F" w:rsidRDefault="00D6188F" w:rsidP="00D6188F">
            <w:pPr>
              <w:pStyle w:val="Odstavecseseznamem"/>
              <w:numPr>
                <w:ilvl w:val="0"/>
                <w:numId w:val="72"/>
              </w:numPr>
              <w:jc w:val="both"/>
              <w:rPr>
                <w:bCs/>
                <w:lang w:eastAsia="en-US"/>
              </w:rPr>
            </w:pPr>
            <w:r w:rsidRPr="00D6188F">
              <w:rPr>
                <w:bCs/>
                <w:lang w:eastAsia="en-US"/>
              </w:rPr>
              <w:t>Spojky podmínkových vět</w:t>
            </w:r>
          </w:p>
          <w:p w14:paraId="375A9E97" w14:textId="77777777" w:rsidR="00D6188F" w:rsidRPr="00D6188F" w:rsidRDefault="00D6188F" w:rsidP="00D6188F">
            <w:pPr>
              <w:pStyle w:val="Odstavecseseznamem"/>
              <w:numPr>
                <w:ilvl w:val="0"/>
                <w:numId w:val="72"/>
              </w:numPr>
              <w:jc w:val="both"/>
              <w:rPr>
                <w:bCs/>
                <w:lang w:eastAsia="en-US"/>
              </w:rPr>
            </w:pPr>
            <w:r w:rsidRPr="00D6188F">
              <w:rPr>
                <w:bCs/>
                <w:lang w:eastAsia="en-US"/>
              </w:rPr>
              <w:t>Doplněk</w:t>
            </w:r>
          </w:p>
          <w:p w14:paraId="2A82E7E4" w14:textId="77777777" w:rsidR="00D6188F" w:rsidRPr="00D6188F" w:rsidRDefault="00D6188F" w:rsidP="00D6188F">
            <w:pPr>
              <w:pStyle w:val="Odstavecseseznamem"/>
              <w:numPr>
                <w:ilvl w:val="0"/>
                <w:numId w:val="72"/>
              </w:numPr>
              <w:jc w:val="both"/>
              <w:rPr>
                <w:bCs/>
                <w:lang w:eastAsia="en-US"/>
              </w:rPr>
            </w:pPr>
            <w:r w:rsidRPr="00D6188F">
              <w:rPr>
                <w:bCs/>
                <w:lang w:eastAsia="en-US"/>
              </w:rPr>
              <w:t xml:space="preserve">Vybraná frazeologická spojení pro THINK, SUPPOSE </w:t>
            </w:r>
            <w:proofErr w:type="spellStart"/>
            <w:r w:rsidRPr="00D6188F">
              <w:rPr>
                <w:bCs/>
                <w:lang w:eastAsia="en-US"/>
              </w:rPr>
              <w:t>etc</w:t>
            </w:r>
            <w:proofErr w:type="spellEnd"/>
            <w:r w:rsidRPr="00D6188F">
              <w:rPr>
                <w:bCs/>
                <w:lang w:eastAsia="en-US"/>
              </w:rPr>
              <w:t>.</w:t>
            </w:r>
          </w:p>
          <w:p w14:paraId="7B06D1EB" w14:textId="77777777" w:rsidR="00D6188F" w:rsidRPr="00D6188F" w:rsidRDefault="00D6188F" w:rsidP="00D6188F">
            <w:pPr>
              <w:ind w:firstLine="352"/>
              <w:jc w:val="both"/>
              <w:rPr>
                <w:b/>
                <w:sz w:val="20"/>
                <w:szCs w:val="20"/>
                <w:lang w:eastAsia="en-US"/>
              </w:rPr>
            </w:pPr>
            <w:r w:rsidRPr="00D6188F">
              <w:rPr>
                <w:b/>
                <w:sz w:val="20"/>
                <w:szCs w:val="20"/>
                <w:lang w:eastAsia="en-US"/>
              </w:rPr>
              <w:t>Rozvíjení písemného projevu s přihlédnutím na specifika vybraných stylů.</w:t>
            </w:r>
          </w:p>
          <w:p w14:paraId="4FB01822" w14:textId="77777777" w:rsidR="00D6188F" w:rsidRPr="00D6188F" w:rsidRDefault="00D6188F" w:rsidP="00D6188F">
            <w:pPr>
              <w:ind w:firstLine="352"/>
              <w:jc w:val="both"/>
              <w:rPr>
                <w:bCs/>
                <w:sz w:val="20"/>
                <w:szCs w:val="20"/>
                <w:lang w:eastAsia="en-US"/>
              </w:rPr>
            </w:pPr>
            <w:r w:rsidRPr="00D6188F">
              <w:rPr>
                <w:bCs/>
                <w:sz w:val="20"/>
                <w:szCs w:val="20"/>
                <w:lang w:eastAsia="en-US"/>
              </w:rPr>
              <w:t>Jsou procvičována vybraná konverzační témata:</w:t>
            </w:r>
          </w:p>
          <w:p w14:paraId="319AC29E" w14:textId="77777777" w:rsidR="00D6188F" w:rsidRPr="00D6188F" w:rsidRDefault="00D6188F" w:rsidP="00D6188F">
            <w:pPr>
              <w:pStyle w:val="Odstavecseseznamem"/>
              <w:numPr>
                <w:ilvl w:val="0"/>
                <w:numId w:val="73"/>
              </w:numPr>
              <w:jc w:val="both"/>
              <w:rPr>
                <w:bCs/>
                <w:lang w:eastAsia="en-US"/>
              </w:rPr>
            </w:pPr>
            <w:r w:rsidRPr="00D6188F">
              <w:rPr>
                <w:bCs/>
                <w:lang w:eastAsia="en-US"/>
              </w:rPr>
              <w:t>Spotřební způsob života a udržitelný rozvoj</w:t>
            </w:r>
          </w:p>
          <w:p w14:paraId="19290151" w14:textId="77777777" w:rsidR="00D6188F" w:rsidRPr="00D6188F" w:rsidRDefault="00D6188F" w:rsidP="00D6188F">
            <w:pPr>
              <w:pStyle w:val="Odstavecseseznamem"/>
              <w:numPr>
                <w:ilvl w:val="0"/>
                <w:numId w:val="73"/>
              </w:numPr>
              <w:jc w:val="both"/>
              <w:rPr>
                <w:bCs/>
                <w:lang w:eastAsia="en-US"/>
              </w:rPr>
            </w:pPr>
            <w:r w:rsidRPr="00D6188F">
              <w:rPr>
                <w:bCs/>
                <w:lang w:eastAsia="en-US"/>
              </w:rPr>
              <w:t>Byznys a inovace</w:t>
            </w:r>
          </w:p>
          <w:p w14:paraId="552432B4" w14:textId="77777777" w:rsidR="00D6188F" w:rsidRPr="00D6188F" w:rsidRDefault="00D6188F" w:rsidP="00D6188F">
            <w:pPr>
              <w:pStyle w:val="Odstavecseseznamem"/>
              <w:numPr>
                <w:ilvl w:val="0"/>
                <w:numId w:val="73"/>
              </w:numPr>
              <w:spacing w:after="120"/>
              <w:rPr>
                <w:bCs/>
                <w:lang w:eastAsia="en-US"/>
              </w:rPr>
            </w:pPr>
            <w:r w:rsidRPr="00D6188F">
              <w:rPr>
                <w:bCs/>
                <w:lang w:eastAsia="en-US"/>
              </w:rPr>
              <w:t>Ochrana osobních údajů a soukromí v digitálním prostředí</w:t>
            </w:r>
          </w:p>
          <w:p w14:paraId="2CA7046C" w14:textId="12408839" w:rsidR="0007496A" w:rsidRPr="009034EA" w:rsidRDefault="0007496A" w:rsidP="005C2183">
            <w:pPr>
              <w:jc w:val="both"/>
              <w:rPr>
                <w:sz w:val="20"/>
                <w:szCs w:val="20"/>
                <w:lang w:eastAsia="en-US"/>
              </w:rPr>
            </w:pPr>
            <w:r w:rsidRPr="009034EA">
              <w:rPr>
                <w:sz w:val="20"/>
                <w:szCs w:val="20"/>
                <w:lang w:eastAsia="en-US"/>
              </w:rPr>
              <w:t xml:space="preserve">Po absolvování předmětu je student schopen plynulé komunikace v osobních i pracovních oblastech s využitím široké </w:t>
            </w:r>
            <w:r w:rsidR="002D4BDD">
              <w:rPr>
                <w:sz w:val="20"/>
                <w:szCs w:val="20"/>
                <w:lang w:eastAsia="en-US"/>
              </w:rPr>
              <w:br/>
            </w:r>
            <w:r w:rsidRPr="009034EA">
              <w:rPr>
                <w:sz w:val="20"/>
                <w:szCs w:val="20"/>
                <w:lang w:eastAsia="en-US"/>
              </w:rPr>
              <w:t>a přesné slovní zásoby, se schopností zvládat nečekaná témata na jazykové úrovni C1 podle SERRJ 2020. Porozumět delším formálním textům a rozpozná implicitní významy textů. Plynule a pohotově se vyjadřovat bez zjevného hledání výrazů. Popsat data vyjádřená v grafu nebo tabulce. Vytvořit srozumitelné, dobře uspořádané texty, např. recenzi krátkého článku. Prokazuje ovládnutí kompozičních útvarů, spojovacích výrazů a prostředků koheze.</w:t>
            </w:r>
          </w:p>
        </w:tc>
      </w:tr>
      <w:tr w:rsidR="0007496A" w14:paraId="3C1427CB" w14:textId="77777777" w:rsidTr="009034EA">
        <w:trPr>
          <w:trHeight w:val="265"/>
        </w:trPr>
        <w:tc>
          <w:tcPr>
            <w:tcW w:w="3620" w:type="dxa"/>
            <w:gridSpan w:val="2"/>
            <w:tcBorders>
              <w:top w:val="nil"/>
              <w:left w:val="single" w:sz="4" w:space="0" w:color="auto"/>
              <w:bottom w:val="single" w:sz="4" w:space="0" w:color="auto"/>
              <w:right w:val="single" w:sz="4" w:space="0" w:color="auto"/>
            </w:tcBorders>
            <w:shd w:val="clear" w:color="auto" w:fill="F7CAAC"/>
            <w:hideMark/>
          </w:tcPr>
          <w:p w14:paraId="1C4D3BFC" w14:textId="77777777" w:rsidR="0007496A" w:rsidRPr="009034EA" w:rsidRDefault="0007496A" w:rsidP="005C2183">
            <w:pPr>
              <w:spacing w:line="256" w:lineRule="auto"/>
              <w:jc w:val="both"/>
              <w:rPr>
                <w:sz w:val="20"/>
                <w:szCs w:val="20"/>
                <w:lang w:eastAsia="en-US"/>
              </w:rPr>
            </w:pPr>
            <w:r w:rsidRPr="009034EA">
              <w:rPr>
                <w:b/>
                <w:sz w:val="20"/>
                <w:szCs w:val="20"/>
                <w:lang w:eastAsia="en-US"/>
              </w:rPr>
              <w:t>Studijní literatura a studijní pomůcky</w:t>
            </w:r>
          </w:p>
        </w:tc>
        <w:tc>
          <w:tcPr>
            <w:tcW w:w="6303" w:type="dxa"/>
            <w:gridSpan w:val="6"/>
            <w:tcBorders>
              <w:top w:val="nil"/>
              <w:left w:val="single" w:sz="4" w:space="0" w:color="auto"/>
              <w:bottom w:val="nil"/>
              <w:right w:val="single" w:sz="4" w:space="0" w:color="auto"/>
            </w:tcBorders>
          </w:tcPr>
          <w:p w14:paraId="5A02E4E6" w14:textId="77777777" w:rsidR="0007496A" w:rsidRPr="009034EA" w:rsidRDefault="0007496A" w:rsidP="005C2183">
            <w:pPr>
              <w:spacing w:line="256" w:lineRule="auto"/>
              <w:jc w:val="both"/>
              <w:rPr>
                <w:sz w:val="20"/>
                <w:szCs w:val="20"/>
                <w:lang w:eastAsia="en-US"/>
              </w:rPr>
            </w:pPr>
          </w:p>
        </w:tc>
      </w:tr>
      <w:tr w:rsidR="0007496A" w14:paraId="33A9E746" w14:textId="77777777" w:rsidTr="009034EA">
        <w:trPr>
          <w:trHeight w:val="1497"/>
        </w:trPr>
        <w:tc>
          <w:tcPr>
            <w:tcW w:w="9923" w:type="dxa"/>
            <w:gridSpan w:val="8"/>
            <w:tcBorders>
              <w:top w:val="nil"/>
              <w:left w:val="single" w:sz="4" w:space="0" w:color="auto"/>
              <w:bottom w:val="single" w:sz="4" w:space="0" w:color="auto"/>
              <w:right w:val="single" w:sz="4" w:space="0" w:color="auto"/>
            </w:tcBorders>
          </w:tcPr>
          <w:p w14:paraId="6C476139" w14:textId="77777777" w:rsidR="0007496A" w:rsidRPr="009034EA" w:rsidRDefault="0007496A" w:rsidP="005C2183">
            <w:pPr>
              <w:spacing w:line="256" w:lineRule="auto"/>
              <w:rPr>
                <w:b/>
                <w:sz w:val="20"/>
                <w:szCs w:val="20"/>
                <w:lang w:eastAsia="en-US"/>
              </w:rPr>
            </w:pPr>
            <w:r w:rsidRPr="009034EA">
              <w:rPr>
                <w:b/>
                <w:sz w:val="20"/>
                <w:szCs w:val="20"/>
                <w:lang w:eastAsia="en-US"/>
              </w:rPr>
              <w:t>Povinná:</w:t>
            </w:r>
          </w:p>
          <w:p w14:paraId="0969B6AE" w14:textId="77777777" w:rsidR="0007496A" w:rsidRPr="009034EA" w:rsidRDefault="0007496A" w:rsidP="005C2183">
            <w:pPr>
              <w:spacing w:line="256" w:lineRule="auto"/>
              <w:rPr>
                <w:sz w:val="20"/>
                <w:szCs w:val="20"/>
                <w:lang w:eastAsia="en-US"/>
              </w:rPr>
            </w:pPr>
            <w:r w:rsidRPr="009034EA">
              <w:rPr>
                <w:sz w:val="20"/>
                <w:szCs w:val="20"/>
                <w:lang w:eastAsia="en-US"/>
              </w:rPr>
              <w:t xml:space="preserve">ROGERS, </w:t>
            </w:r>
            <w:proofErr w:type="spellStart"/>
            <w:r w:rsidRPr="009034EA">
              <w:rPr>
                <w:sz w:val="20"/>
                <w:szCs w:val="20"/>
                <w:lang w:eastAsia="en-US"/>
              </w:rPr>
              <w:t>Mickey</w:t>
            </w:r>
            <w:proofErr w:type="spellEnd"/>
            <w:r w:rsidRPr="009034EA">
              <w:rPr>
                <w:sz w:val="20"/>
                <w:szCs w:val="20"/>
                <w:lang w:eastAsia="en-US"/>
              </w:rPr>
              <w:t xml:space="preserve"> et al. 2015. </w:t>
            </w:r>
            <w:r w:rsidRPr="009034EA">
              <w:rPr>
                <w:i/>
                <w:iCs/>
                <w:sz w:val="20"/>
                <w:szCs w:val="20"/>
                <w:lang w:eastAsia="en-US"/>
              </w:rPr>
              <w:t xml:space="preserve">Open Mind </w:t>
            </w:r>
            <w:proofErr w:type="spellStart"/>
            <w:r w:rsidRPr="009034EA">
              <w:rPr>
                <w:i/>
                <w:iCs/>
                <w:sz w:val="20"/>
                <w:szCs w:val="20"/>
                <w:lang w:eastAsia="en-US"/>
              </w:rPr>
              <w:t>Advanced</w:t>
            </w:r>
            <w:proofErr w:type="spellEnd"/>
            <w:r w:rsidRPr="009034EA">
              <w:rPr>
                <w:sz w:val="20"/>
                <w:szCs w:val="20"/>
                <w:lang w:eastAsia="en-US"/>
              </w:rPr>
              <w:t xml:space="preserve">. London. ISBN 978 0230458260. </w:t>
            </w:r>
          </w:p>
          <w:p w14:paraId="3791E523" w14:textId="77777777" w:rsidR="0007496A" w:rsidRPr="009034EA" w:rsidRDefault="0007496A" w:rsidP="005C2183">
            <w:pPr>
              <w:spacing w:line="256" w:lineRule="auto"/>
              <w:rPr>
                <w:sz w:val="20"/>
                <w:szCs w:val="20"/>
                <w:lang w:eastAsia="en-US"/>
              </w:rPr>
            </w:pPr>
            <w:r w:rsidRPr="009034EA">
              <w:rPr>
                <w:sz w:val="20"/>
                <w:szCs w:val="20"/>
                <w:lang w:eastAsia="en-US"/>
              </w:rPr>
              <w:t xml:space="preserve">VALVONA, Chris. 2015. </w:t>
            </w:r>
            <w:r w:rsidRPr="009034EA">
              <w:rPr>
                <w:i/>
                <w:iCs/>
                <w:sz w:val="20"/>
                <w:szCs w:val="20"/>
                <w:lang w:eastAsia="en-US"/>
              </w:rPr>
              <w:t xml:space="preserve">Open Mind </w:t>
            </w:r>
            <w:proofErr w:type="spellStart"/>
            <w:r w:rsidRPr="009034EA">
              <w:rPr>
                <w:i/>
                <w:iCs/>
                <w:sz w:val="20"/>
                <w:szCs w:val="20"/>
                <w:lang w:eastAsia="en-US"/>
              </w:rPr>
              <w:t>Advanced</w:t>
            </w:r>
            <w:proofErr w:type="spellEnd"/>
            <w:r w:rsidRPr="009034EA">
              <w:rPr>
                <w:i/>
                <w:iCs/>
                <w:sz w:val="20"/>
                <w:szCs w:val="20"/>
                <w:lang w:eastAsia="en-US"/>
              </w:rPr>
              <w:t xml:space="preserve">. </w:t>
            </w:r>
            <w:proofErr w:type="spellStart"/>
            <w:r w:rsidRPr="009034EA">
              <w:rPr>
                <w:i/>
                <w:iCs/>
                <w:sz w:val="20"/>
                <w:szCs w:val="20"/>
                <w:lang w:eastAsia="en-US"/>
              </w:rPr>
              <w:t>Workbook</w:t>
            </w:r>
            <w:proofErr w:type="spellEnd"/>
            <w:r w:rsidRPr="009034EA">
              <w:rPr>
                <w:sz w:val="20"/>
                <w:szCs w:val="20"/>
                <w:lang w:eastAsia="en-US"/>
              </w:rPr>
              <w:t xml:space="preserve">. London. ISBN 9780230458413. </w:t>
            </w:r>
          </w:p>
          <w:p w14:paraId="731044D5" w14:textId="77777777" w:rsidR="0007496A" w:rsidRPr="009034EA" w:rsidRDefault="0007496A" w:rsidP="005C2183">
            <w:pPr>
              <w:spacing w:line="256" w:lineRule="auto"/>
              <w:rPr>
                <w:b/>
                <w:sz w:val="20"/>
                <w:szCs w:val="20"/>
                <w:lang w:eastAsia="en-US"/>
              </w:rPr>
            </w:pPr>
            <w:r w:rsidRPr="009034EA">
              <w:rPr>
                <w:b/>
                <w:sz w:val="20"/>
                <w:szCs w:val="20"/>
                <w:lang w:eastAsia="en-US"/>
              </w:rPr>
              <w:t>Doporučená:</w:t>
            </w:r>
          </w:p>
          <w:p w14:paraId="522D8668" w14:textId="77777777" w:rsidR="0007496A" w:rsidRPr="009034EA" w:rsidRDefault="0007496A" w:rsidP="005C2183">
            <w:pPr>
              <w:spacing w:line="256" w:lineRule="auto"/>
              <w:rPr>
                <w:sz w:val="20"/>
                <w:szCs w:val="20"/>
                <w:lang w:eastAsia="en-US"/>
              </w:rPr>
            </w:pPr>
            <w:r w:rsidRPr="009034EA">
              <w:rPr>
                <w:sz w:val="20"/>
                <w:szCs w:val="20"/>
                <w:lang w:eastAsia="en-US"/>
              </w:rPr>
              <w:t xml:space="preserve">BURTON, Graham. 2013. </w:t>
            </w:r>
            <w:proofErr w:type="spellStart"/>
            <w:r w:rsidRPr="009034EA">
              <w:rPr>
                <w:i/>
                <w:iCs/>
                <w:sz w:val="20"/>
                <w:szCs w:val="20"/>
                <w:lang w:eastAsia="en-US"/>
              </w:rPr>
              <w:t>Presenting</w:t>
            </w:r>
            <w:proofErr w:type="spellEnd"/>
            <w:r w:rsidRPr="009034EA">
              <w:rPr>
                <w:i/>
                <w:iCs/>
                <w:sz w:val="20"/>
                <w:szCs w:val="20"/>
                <w:lang w:eastAsia="en-US"/>
              </w:rPr>
              <w:t xml:space="preserve">: </w:t>
            </w:r>
            <w:proofErr w:type="spellStart"/>
            <w:r w:rsidRPr="009034EA">
              <w:rPr>
                <w:i/>
                <w:iCs/>
                <w:sz w:val="20"/>
                <w:szCs w:val="20"/>
                <w:lang w:eastAsia="en-US"/>
              </w:rPr>
              <w:t>Delivering</w:t>
            </w:r>
            <w:proofErr w:type="spellEnd"/>
            <w:r w:rsidRPr="009034EA">
              <w:rPr>
                <w:i/>
                <w:iCs/>
                <w:sz w:val="20"/>
                <w:szCs w:val="20"/>
                <w:lang w:eastAsia="en-US"/>
              </w:rPr>
              <w:t xml:space="preserve"> </w:t>
            </w:r>
            <w:proofErr w:type="spellStart"/>
            <w:r w:rsidRPr="009034EA">
              <w:rPr>
                <w:i/>
                <w:iCs/>
                <w:sz w:val="20"/>
                <w:szCs w:val="20"/>
                <w:lang w:eastAsia="en-US"/>
              </w:rPr>
              <w:t>Presentations</w:t>
            </w:r>
            <w:proofErr w:type="spellEnd"/>
            <w:r w:rsidRPr="009034EA">
              <w:rPr>
                <w:i/>
                <w:iCs/>
                <w:sz w:val="20"/>
                <w:szCs w:val="20"/>
                <w:lang w:eastAsia="en-US"/>
              </w:rPr>
              <w:t xml:space="preserve"> </w:t>
            </w:r>
            <w:proofErr w:type="spellStart"/>
            <w:r w:rsidRPr="009034EA">
              <w:rPr>
                <w:i/>
                <w:iCs/>
                <w:sz w:val="20"/>
                <w:szCs w:val="20"/>
                <w:lang w:eastAsia="en-US"/>
              </w:rPr>
              <w:t>With</w:t>
            </w:r>
            <w:proofErr w:type="spellEnd"/>
            <w:r w:rsidRPr="009034EA">
              <w:rPr>
                <w:i/>
                <w:iCs/>
                <w:sz w:val="20"/>
                <w:szCs w:val="20"/>
                <w:lang w:eastAsia="en-US"/>
              </w:rPr>
              <w:t xml:space="preserve"> </w:t>
            </w:r>
            <w:proofErr w:type="spellStart"/>
            <w:r w:rsidRPr="009034EA">
              <w:rPr>
                <w:i/>
                <w:iCs/>
                <w:sz w:val="20"/>
                <w:szCs w:val="20"/>
                <w:lang w:eastAsia="en-US"/>
              </w:rPr>
              <w:t>Confidence</w:t>
            </w:r>
            <w:proofErr w:type="spellEnd"/>
            <w:r w:rsidRPr="009034EA">
              <w:rPr>
                <w:sz w:val="20"/>
                <w:szCs w:val="20"/>
                <w:lang w:eastAsia="en-US"/>
              </w:rPr>
              <w:t xml:space="preserve">. London: Collins EAP. </w:t>
            </w:r>
          </w:p>
          <w:p w14:paraId="378A1454" w14:textId="77777777" w:rsidR="0007496A" w:rsidRPr="009034EA" w:rsidRDefault="0007496A" w:rsidP="005C2183">
            <w:pPr>
              <w:spacing w:line="256" w:lineRule="auto"/>
              <w:rPr>
                <w:sz w:val="20"/>
                <w:szCs w:val="20"/>
                <w:lang w:eastAsia="en-US"/>
              </w:rPr>
            </w:pPr>
            <w:r w:rsidRPr="009034EA">
              <w:rPr>
                <w:sz w:val="20"/>
                <w:szCs w:val="20"/>
                <w:lang w:eastAsia="en-US"/>
              </w:rPr>
              <w:t>ISBN 9780007507139.</w:t>
            </w:r>
          </w:p>
          <w:p w14:paraId="473ABE78" w14:textId="77777777" w:rsidR="0007496A" w:rsidRPr="009034EA" w:rsidRDefault="0007496A" w:rsidP="005C2183">
            <w:pPr>
              <w:spacing w:line="256" w:lineRule="auto"/>
              <w:rPr>
                <w:sz w:val="20"/>
                <w:szCs w:val="20"/>
                <w:lang w:eastAsia="en-US"/>
              </w:rPr>
            </w:pPr>
            <w:r w:rsidRPr="009034EA">
              <w:rPr>
                <w:sz w:val="20"/>
                <w:szCs w:val="20"/>
                <w:lang w:eastAsia="en-US"/>
              </w:rPr>
              <w:t xml:space="preserve">MANN, </w:t>
            </w:r>
            <w:proofErr w:type="spellStart"/>
            <w:r w:rsidRPr="009034EA">
              <w:rPr>
                <w:sz w:val="20"/>
                <w:szCs w:val="20"/>
                <w:lang w:eastAsia="en-US"/>
              </w:rPr>
              <w:t>Malcom</w:t>
            </w:r>
            <w:proofErr w:type="spellEnd"/>
            <w:r w:rsidRPr="009034EA">
              <w:rPr>
                <w:sz w:val="20"/>
                <w:szCs w:val="20"/>
                <w:lang w:eastAsia="en-US"/>
              </w:rPr>
              <w:t xml:space="preserve"> and Steve TAYLORE-KNOWLES. 2012. </w:t>
            </w:r>
            <w:proofErr w:type="spellStart"/>
            <w:r w:rsidRPr="009034EA">
              <w:rPr>
                <w:i/>
                <w:iCs/>
                <w:sz w:val="20"/>
                <w:szCs w:val="20"/>
                <w:lang w:eastAsia="en-US"/>
              </w:rPr>
              <w:t>Destination</w:t>
            </w:r>
            <w:proofErr w:type="spellEnd"/>
            <w:r w:rsidRPr="009034EA">
              <w:rPr>
                <w:i/>
                <w:iCs/>
                <w:sz w:val="20"/>
                <w:szCs w:val="20"/>
                <w:lang w:eastAsia="en-US"/>
              </w:rPr>
              <w:t xml:space="preserve"> C1-C2, </w:t>
            </w:r>
            <w:proofErr w:type="spellStart"/>
            <w:r w:rsidRPr="009034EA">
              <w:rPr>
                <w:i/>
                <w:iCs/>
                <w:sz w:val="20"/>
                <w:szCs w:val="20"/>
                <w:lang w:eastAsia="en-US"/>
              </w:rPr>
              <w:t>Grammar&amp;Vocabulary</w:t>
            </w:r>
            <w:proofErr w:type="spellEnd"/>
            <w:r w:rsidRPr="009034EA">
              <w:rPr>
                <w:i/>
                <w:iCs/>
                <w:sz w:val="20"/>
                <w:szCs w:val="20"/>
                <w:lang w:eastAsia="en-US"/>
              </w:rPr>
              <w:t xml:space="preserve">. </w:t>
            </w:r>
            <w:proofErr w:type="spellStart"/>
            <w:r w:rsidRPr="009034EA">
              <w:rPr>
                <w:sz w:val="20"/>
                <w:szCs w:val="20"/>
                <w:lang w:eastAsia="en-US"/>
              </w:rPr>
              <w:t>Macmillan</w:t>
            </w:r>
            <w:proofErr w:type="spellEnd"/>
            <w:r w:rsidRPr="009034EA">
              <w:rPr>
                <w:sz w:val="20"/>
                <w:szCs w:val="20"/>
                <w:lang w:eastAsia="en-US"/>
              </w:rPr>
              <w:t xml:space="preserve">, OUP. ISBN 9780230035409. </w:t>
            </w:r>
          </w:p>
        </w:tc>
      </w:tr>
    </w:tbl>
    <w:p w14:paraId="5159DB09" w14:textId="7F34C481" w:rsidR="00405277" w:rsidRDefault="00405277"/>
    <w:p w14:paraId="266379B5" w14:textId="77777777" w:rsidR="00405277" w:rsidRDefault="00405277"/>
    <w:p w14:paraId="7EED53FE" w14:textId="77777777" w:rsidR="009034EA" w:rsidRDefault="009034EA">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8"/>
        <w:gridCol w:w="1133"/>
        <w:gridCol w:w="890"/>
        <w:gridCol w:w="816"/>
        <w:gridCol w:w="2155"/>
        <w:gridCol w:w="539"/>
        <w:gridCol w:w="668"/>
      </w:tblGrid>
      <w:tr w:rsidR="004957B4" w:rsidRPr="00632FC4" w14:paraId="5617106B"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C063B20" w14:textId="3FD58F75" w:rsidR="004957B4" w:rsidRPr="00E84824" w:rsidRDefault="004957B4" w:rsidP="005C2183">
            <w:pPr>
              <w:widowControl w:val="0"/>
              <w:jc w:val="both"/>
              <w:rPr>
                <w:b/>
                <w:sz w:val="28"/>
                <w:szCs w:val="28"/>
              </w:rPr>
            </w:pPr>
            <w:r w:rsidRPr="00E84824">
              <w:rPr>
                <w:b/>
                <w:sz w:val="28"/>
                <w:szCs w:val="28"/>
              </w:rPr>
              <w:lastRenderedPageBreak/>
              <w:t>B-III – Charakteristika studijního předmětu</w:t>
            </w:r>
          </w:p>
        </w:tc>
      </w:tr>
      <w:tr w:rsidR="004957B4" w:rsidRPr="004957B4" w14:paraId="4C99AEF9"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4DDDB1E3" w14:textId="77777777" w:rsidR="004957B4" w:rsidRPr="004957B4" w:rsidRDefault="004957B4" w:rsidP="005C2183">
            <w:pPr>
              <w:widowControl w:val="0"/>
              <w:rPr>
                <w:b/>
                <w:sz w:val="20"/>
                <w:szCs w:val="20"/>
              </w:rPr>
            </w:pPr>
            <w:r w:rsidRPr="004957B4">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4CFE2336" w14:textId="77777777" w:rsidR="004957B4" w:rsidRPr="004957B4" w:rsidRDefault="004957B4" w:rsidP="005C2183">
            <w:pPr>
              <w:widowControl w:val="0"/>
              <w:jc w:val="both"/>
              <w:rPr>
                <w:sz w:val="20"/>
                <w:szCs w:val="20"/>
              </w:rPr>
            </w:pPr>
            <w:r w:rsidRPr="004957B4">
              <w:rPr>
                <w:sz w:val="20"/>
                <w:szCs w:val="20"/>
              </w:rPr>
              <w:t>Ateliér animace 1</w:t>
            </w:r>
          </w:p>
        </w:tc>
      </w:tr>
      <w:tr w:rsidR="004957B4" w:rsidRPr="004957B4" w14:paraId="6E99922E"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DA76ED" w14:textId="77777777" w:rsidR="004957B4" w:rsidRPr="004957B4" w:rsidRDefault="004957B4" w:rsidP="005C2183">
            <w:pPr>
              <w:widowControl w:val="0"/>
              <w:rPr>
                <w:b/>
                <w:sz w:val="20"/>
                <w:szCs w:val="20"/>
              </w:rPr>
            </w:pPr>
            <w:r w:rsidRPr="004957B4">
              <w:rPr>
                <w:b/>
                <w:sz w:val="20"/>
                <w:szCs w:val="20"/>
              </w:rPr>
              <w:t>Typ předmětu</w:t>
            </w:r>
          </w:p>
        </w:tc>
        <w:tc>
          <w:tcPr>
            <w:tcW w:w="3407" w:type="dxa"/>
            <w:gridSpan w:val="4"/>
            <w:tcBorders>
              <w:top w:val="single" w:sz="4" w:space="0" w:color="000000"/>
              <w:left w:val="single" w:sz="4" w:space="0" w:color="000000"/>
              <w:bottom w:val="single" w:sz="4" w:space="0" w:color="000000"/>
              <w:right w:val="single" w:sz="4" w:space="0" w:color="000000"/>
            </w:tcBorders>
          </w:tcPr>
          <w:p w14:paraId="5E112E39" w14:textId="77777777" w:rsidR="004957B4" w:rsidRPr="004957B4" w:rsidRDefault="004957B4" w:rsidP="005C2183">
            <w:pPr>
              <w:widowControl w:val="0"/>
              <w:jc w:val="both"/>
              <w:rPr>
                <w:sz w:val="20"/>
                <w:szCs w:val="20"/>
              </w:rPr>
            </w:pPr>
            <w:r w:rsidRPr="004957B4">
              <w:rPr>
                <w:sz w:val="20"/>
                <w:szCs w:val="20"/>
              </w:rPr>
              <w:t>povinný, PZ</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4272F86" w14:textId="77777777" w:rsidR="004957B4" w:rsidRPr="004957B4" w:rsidRDefault="004957B4" w:rsidP="005C2183">
            <w:pPr>
              <w:widowControl w:val="0"/>
              <w:jc w:val="both"/>
              <w:rPr>
                <w:sz w:val="20"/>
                <w:szCs w:val="20"/>
              </w:rPr>
            </w:pPr>
            <w:r w:rsidRPr="004957B4">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7E571A51" w14:textId="77777777" w:rsidR="004957B4" w:rsidRPr="004957B4" w:rsidRDefault="004957B4" w:rsidP="005C2183">
            <w:pPr>
              <w:widowControl w:val="0"/>
              <w:jc w:val="both"/>
              <w:rPr>
                <w:sz w:val="20"/>
                <w:szCs w:val="20"/>
              </w:rPr>
            </w:pPr>
            <w:r w:rsidRPr="004957B4">
              <w:rPr>
                <w:sz w:val="20"/>
                <w:szCs w:val="20"/>
              </w:rPr>
              <w:t>1/ZS</w:t>
            </w:r>
          </w:p>
        </w:tc>
      </w:tr>
      <w:tr w:rsidR="004957B4" w:rsidRPr="004957B4" w14:paraId="31E01336"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89D930" w14:textId="77777777" w:rsidR="004957B4" w:rsidRPr="004957B4" w:rsidRDefault="004957B4" w:rsidP="005C2183">
            <w:pPr>
              <w:widowControl w:val="0"/>
              <w:rPr>
                <w:b/>
                <w:sz w:val="20"/>
                <w:szCs w:val="20"/>
              </w:rPr>
            </w:pPr>
            <w:r w:rsidRPr="004957B4">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75DBE43" w14:textId="77777777" w:rsidR="004957B4" w:rsidRPr="004957B4" w:rsidRDefault="004957B4" w:rsidP="005C2183">
            <w:pPr>
              <w:widowControl w:val="0"/>
              <w:jc w:val="both"/>
              <w:rPr>
                <w:sz w:val="20"/>
                <w:szCs w:val="20"/>
              </w:rPr>
            </w:pPr>
            <w:r w:rsidRPr="004957B4">
              <w:rPr>
                <w:sz w:val="20"/>
                <w:szCs w:val="20"/>
              </w:rPr>
              <w:t>117 ateliér</w:t>
            </w:r>
          </w:p>
        </w:tc>
        <w:tc>
          <w:tcPr>
            <w:tcW w:w="890" w:type="dxa"/>
            <w:tcBorders>
              <w:top w:val="single" w:sz="4" w:space="0" w:color="000000"/>
              <w:left w:val="single" w:sz="4" w:space="0" w:color="000000"/>
              <w:bottom w:val="single" w:sz="4" w:space="0" w:color="000000"/>
              <w:right w:val="single" w:sz="4" w:space="0" w:color="000000"/>
            </w:tcBorders>
            <w:shd w:val="clear" w:color="auto" w:fill="F7CAAC"/>
          </w:tcPr>
          <w:p w14:paraId="3258D02E" w14:textId="77777777" w:rsidR="004957B4" w:rsidRPr="004957B4" w:rsidRDefault="004957B4" w:rsidP="005C2183">
            <w:pPr>
              <w:widowControl w:val="0"/>
              <w:jc w:val="both"/>
              <w:rPr>
                <w:b/>
                <w:sz w:val="20"/>
                <w:szCs w:val="20"/>
              </w:rPr>
            </w:pPr>
            <w:r w:rsidRPr="004957B4">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14374543" w14:textId="77777777" w:rsidR="004957B4" w:rsidRPr="004957B4" w:rsidRDefault="004957B4" w:rsidP="005C2183">
            <w:pPr>
              <w:widowControl w:val="0"/>
              <w:jc w:val="both"/>
              <w:rPr>
                <w:sz w:val="20"/>
                <w:szCs w:val="20"/>
              </w:rPr>
            </w:pPr>
            <w:r w:rsidRPr="004957B4">
              <w:rPr>
                <w:sz w:val="20"/>
                <w:szCs w:val="20"/>
              </w:rPr>
              <w:t>117</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2768D8EF" w14:textId="77777777" w:rsidR="004957B4" w:rsidRPr="004957B4" w:rsidRDefault="004957B4" w:rsidP="005C2183">
            <w:pPr>
              <w:widowControl w:val="0"/>
              <w:jc w:val="both"/>
              <w:rPr>
                <w:b/>
                <w:sz w:val="20"/>
                <w:szCs w:val="20"/>
              </w:rPr>
            </w:pPr>
            <w:r w:rsidRPr="004957B4">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7C570823" w14:textId="77777777" w:rsidR="004957B4" w:rsidRPr="004957B4" w:rsidRDefault="004957B4" w:rsidP="005C2183">
            <w:pPr>
              <w:widowControl w:val="0"/>
              <w:jc w:val="both"/>
              <w:rPr>
                <w:sz w:val="20"/>
                <w:szCs w:val="20"/>
              </w:rPr>
            </w:pPr>
            <w:r w:rsidRPr="004957B4">
              <w:rPr>
                <w:sz w:val="20"/>
                <w:szCs w:val="20"/>
              </w:rPr>
              <w:t>11</w:t>
            </w:r>
          </w:p>
        </w:tc>
      </w:tr>
      <w:tr w:rsidR="004957B4" w:rsidRPr="004957B4" w14:paraId="22403104"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C4DD90D" w14:textId="77777777" w:rsidR="004957B4" w:rsidRPr="004957B4" w:rsidRDefault="004957B4" w:rsidP="005C2183">
            <w:pPr>
              <w:widowControl w:val="0"/>
              <w:rPr>
                <w:b/>
                <w:sz w:val="20"/>
                <w:szCs w:val="20"/>
              </w:rPr>
            </w:pPr>
            <w:r w:rsidRPr="004957B4">
              <w:rPr>
                <w:b/>
                <w:sz w:val="20"/>
                <w:szCs w:val="20"/>
              </w:rPr>
              <w:t xml:space="preserve">Prerekvizity, </w:t>
            </w:r>
            <w:proofErr w:type="spellStart"/>
            <w:r w:rsidRPr="004957B4">
              <w:rPr>
                <w:b/>
                <w:sz w:val="20"/>
                <w:szCs w:val="20"/>
              </w:rPr>
              <w:t>korekvizity</w:t>
            </w:r>
            <w:proofErr w:type="spellEnd"/>
            <w:r w:rsidRPr="004957B4">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518CD124" w14:textId="77777777" w:rsidR="004957B4" w:rsidRPr="004957B4" w:rsidRDefault="004957B4" w:rsidP="005C2183">
            <w:pPr>
              <w:widowControl w:val="0"/>
              <w:jc w:val="both"/>
              <w:rPr>
                <w:sz w:val="20"/>
                <w:szCs w:val="20"/>
              </w:rPr>
            </w:pPr>
          </w:p>
        </w:tc>
      </w:tr>
      <w:tr w:rsidR="004957B4" w:rsidRPr="004957B4" w14:paraId="72E8F733"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A51F40" w14:textId="77777777" w:rsidR="004957B4" w:rsidRPr="004957B4" w:rsidRDefault="004957B4" w:rsidP="005C2183">
            <w:pPr>
              <w:widowControl w:val="0"/>
              <w:rPr>
                <w:b/>
                <w:sz w:val="20"/>
                <w:szCs w:val="20"/>
              </w:rPr>
            </w:pPr>
            <w:r w:rsidRPr="004957B4">
              <w:rPr>
                <w:b/>
                <w:sz w:val="20"/>
                <w:szCs w:val="20"/>
              </w:rPr>
              <w:t>Způsob ověření studijních výsledků</w:t>
            </w:r>
          </w:p>
        </w:tc>
        <w:tc>
          <w:tcPr>
            <w:tcW w:w="3407" w:type="dxa"/>
            <w:gridSpan w:val="4"/>
            <w:tcBorders>
              <w:top w:val="single" w:sz="4" w:space="0" w:color="000000"/>
              <w:left w:val="single" w:sz="4" w:space="0" w:color="000000"/>
              <w:bottom w:val="single" w:sz="4" w:space="0" w:color="000000"/>
              <w:right w:val="single" w:sz="4" w:space="0" w:color="000000"/>
            </w:tcBorders>
          </w:tcPr>
          <w:p w14:paraId="40ACA7F3" w14:textId="77777777" w:rsidR="004957B4" w:rsidRPr="004957B4" w:rsidRDefault="004957B4" w:rsidP="005C2183">
            <w:pPr>
              <w:widowControl w:val="0"/>
              <w:jc w:val="both"/>
              <w:rPr>
                <w:sz w:val="20"/>
                <w:szCs w:val="20"/>
              </w:rPr>
            </w:pPr>
            <w:r w:rsidRPr="004957B4">
              <w:rPr>
                <w:sz w:val="20"/>
                <w:szCs w:val="20"/>
              </w:rPr>
              <w:t>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3AB3FCFB" w14:textId="77777777" w:rsidR="004957B4" w:rsidRPr="004957B4" w:rsidRDefault="004957B4" w:rsidP="005C2183">
            <w:pPr>
              <w:widowControl w:val="0"/>
              <w:jc w:val="both"/>
              <w:rPr>
                <w:b/>
                <w:sz w:val="20"/>
                <w:szCs w:val="20"/>
              </w:rPr>
            </w:pPr>
            <w:r w:rsidRPr="004957B4">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25FCEBA6" w14:textId="77777777" w:rsidR="004957B4" w:rsidRPr="004957B4" w:rsidRDefault="004957B4" w:rsidP="005C2183">
            <w:pPr>
              <w:widowControl w:val="0"/>
              <w:jc w:val="both"/>
              <w:rPr>
                <w:sz w:val="20"/>
                <w:szCs w:val="20"/>
              </w:rPr>
            </w:pPr>
            <w:r w:rsidRPr="004957B4">
              <w:rPr>
                <w:sz w:val="20"/>
                <w:szCs w:val="20"/>
              </w:rPr>
              <w:t>ateliér</w:t>
            </w:r>
          </w:p>
        </w:tc>
      </w:tr>
      <w:tr w:rsidR="004957B4" w:rsidRPr="004957B4" w14:paraId="4FD7956A"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E604CB2" w14:textId="77777777" w:rsidR="004957B4" w:rsidRPr="004957B4" w:rsidRDefault="004957B4" w:rsidP="005C2183">
            <w:pPr>
              <w:widowControl w:val="0"/>
              <w:rPr>
                <w:b/>
                <w:sz w:val="20"/>
                <w:szCs w:val="20"/>
              </w:rPr>
            </w:pPr>
            <w:r w:rsidRPr="004957B4">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7F6B3B87" w14:textId="77777777" w:rsidR="004957B4" w:rsidRPr="004957B4" w:rsidRDefault="004957B4" w:rsidP="005C2183">
            <w:pPr>
              <w:widowControl w:val="0"/>
              <w:jc w:val="both"/>
              <w:rPr>
                <w:sz w:val="20"/>
                <w:szCs w:val="20"/>
              </w:rPr>
            </w:pPr>
            <w:r w:rsidRPr="004957B4">
              <w:rPr>
                <w:sz w:val="20"/>
                <w:szCs w:val="20"/>
              </w:rPr>
              <w:t>Minimálně 75% aktivní účast, plnění průběžných zadání, v závěru tvorba semestrálního projektu a jeho prezentace.</w:t>
            </w:r>
          </w:p>
        </w:tc>
      </w:tr>
      <w:tr w:rsidR="004957B4" w:rsidRPr="004957B4" w14:paraId="3E669D9B" w14:textId="77777777" w:rsidTr="00A82DEF">
        <w:trPr>
          <w:trHeight w:val="186"/>
        </w:trPr>
        <w:tc>
          <w:tcPr>
            <w:tcW w:w="9855" w:type="dxa"/>
            <w:gridSpan w:val="8"/>
            <w:tcBorders>
              <w:left w:val="single" w:sz="4" w:space="0" w:color="000000"/>
              <w:bottom w:val="single" w:sz="4" w:space="0" w:color="000000"/>
              <w:right w:val="single" w:sz="4" w:space="0" w:color="000000"/>
            </w:tcBorders>
          </w:tcPr>
          <w:p w14:paraId="1C8BE897" w14:textId="77777777" w:rsidR="004957B4" w:rsidRPr="004957B4" w:rsidRDefault="004957B4" w:rsidP="005C2183">
            <w:pPr>
              <w:widowControl w:val="0"/>
              <w:rPr>
                <w:sz w:val="20"/>
                <w:szCs w:val="20"/>
              </w:rPr>
            </w:pPr>
          </w:p>
        </w:tc>
      </w:tr>
      <w:tr w:rsidR="004957B4" w:rsidRPr="004957B4" w14:paraId="467104B6"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01B9185B" w14:textId="77777777" w:rsidR="004957B4" w:rsidRPr="004957B4" w:rsidRDefault="004957B4" w:rsidP="005C2183">
            <w:pPr>
              <w:widowControl w:val="0"/>
              <w:rPr>
                <w:b/>
                <w:sz w:val="20"/>
                <w:szCs w:val="20"/>
              </w:rPr>
            </w:pPr>
            <w:r w:rsidRPr="004957B4">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34E814C1" w14:textId="77777777" w:rsidR="004957B4" w:rsidRPr="004957B4" w:rsidRDefault="004957B4" w:rsidP="005C2183">
            <w:pPr>
              <w:widowControl w:val="0"/>
              <w:jc w:val="both"/>
              <w:rPr>
                <w:sz w:val="20"/>
                <w:szCs w:val="20"/>
              </w:rPr>
            </w:pPr>
            <w:r w:rsidRPr="004957B4">
              <w:rPr>
                <w:sz w:val="20"/>
                <w:szCs w:val="20"/>
              </w:rPr>
              <w:t>MgA. Eliška Chytková</w:t>
            </w:r>
          </w:p>
        </w:tc>
      </w:tr>
      <w:tr w:rsidR="004957B4" w:rsidRPr="004957B4" w14:paraId="01D81BC2"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78CE875D" w14:textId="77777777" w:rsidR="004957B4" w:rsidRPr="004957B4" w:rsidRDefault="004957B4" w:rsidP="005C2183">
            <w:pPr>
              <w:widowControl w:val="0"/>
              <w:rPr>
                <w:b/>
                <w:sz w:val="20"/>
                <w:szCs w:val="20"/>
              </w:rPr>
            </w:pPr>
            <w:r w:rsidRPr="004957B4">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262C0568" w14:textId="36BB32DA" w:rsidR="004957B4" w:rsidRPr="004957B4" w:rsidRDefault="004957B4" w:rsidP="005C2183">
            <w:pPr>
              <w:widowControl w:val="0"/>
              <w:jc w:val="both"/>
              <w:rPr>
                <w:sz w:val="20"/>
                <w:szCs w:val="20"/>
              </w:rPr>
            </w:pPr>
            <w:r w:rsidRPr="004957B4">
              <w:rPr>
                <w:sz w:val="20"/>
                <w:szCs w:val="20"/>
              </w:rPr>
              <w:t>garant se podílí na výuce předmětu v rozsahu 50</w:t>
            </w:r>
            <w:r w:rsidR="00DE2505">
              <w:rPr>
                <w:sz w:val="20"/>
                <w:szCs w:val="20"/>
              </w:rPr>
              <w:t xml:space="preserve"> </w:t>
            </w:r>
            <w:r w:rsidRPr="004957B4">
              <w:rPr>
                <w:sz w:val="20"/>
                <w:szCs w:val="20"/>
              </w:rPr>
              <w:t>%</w:t>
            </w:r>
            <w:r w:rsidR="00CC05D1">
              <w:rPr>
                <w:sz w:val="20"/>
                <w:szCs w:val="20"/>
              </w:rPr>
              <w:t>,</w:t>
            </w:r>
            <w:r w:rsidRPr="004957B4">
              <w:rPr>
                <w:sz w:val="20"/>
                <w:szCs w:val="20"/>
              </w:rPr>
              <w:t xml:space="preserve"> stanovuje koncepci ateliéru</w:t>
            </w:r>
          </w:p>
        </w:tc>
      </w:tr>
      <w:tr w:rsidR="004957B4" w:rsidRPr="004957B4" w14:paraId="3245A9F3"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AADA510" w14:textId="77777777" w:rsidR="004957B4" w:rsidRPr="004957B4" w:rsidRDefault="004957B4" w:rsidP="005C2183">
            <w:pPr>
              <w:widowControl w:val="0"/>
              <w:rPr>
                <w:b/>
                <w:sz w:val="20"/>
                <w:szCs w:val="20"/>
              </w:rPr>
            </w:pPr>
            <w:r w:rsidRPr="004957B4">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52A22A82" w14:textId="637B10D8" w:rsidR="004957B4" w:rsidRPr="004957B4" w:rsidRDefault="004957B4" w:rsidP="005C2183">
            <w:pPr>
              <w:widowControl w:val="0"/>
              <w:jc w:val="both"/>
              <w:rPr>
                <w:sz w:val="20"/>
                <w:szCs w:val="20"/>
              </w:rPr>
            </w:pPr>
            <w:r w:rsidRPr="004957B4">
              <w:rPr>
                <w:sz w:val="20"/>
                <w:szCs w:val="20"/>
              </w:rPr>
              <w:t>MgA. Eliška Chytková 50</w:t>
            </w:r>
            <w:r w:rsidR="00DE2505">
              <w:rPr>
                <w:sz w:val="20"/>
                <w:szCs w:val="20"/>
              </w:rPr>
              <w:t xml:space="preserve"> </w:t>
            </w:r>
            <w:r w:rsidRPr="004957B4">
              <w:rPr>
                <w:sz w:val="20"/>
                <w:szCs w:val="20"/>
              </w:rPr>
              <w:t>%, MgA. Vojtěch Dočkal 30</w:t>
            </w:r>
            <w:r w:rsidR="00DE2505">
              <w:rPr>
                <w:sz w:val="20"/>
                <w:szCs w:val="20"/>
              </w:rPr>
              <w:t xml:space="preserve"> </w:t>
            </w:r>
            <w:r w:rsidRPr="004957B4">
              <w:rPr>
                <w:sz w:val="20"/>
                <w:szCs w:val="20"/>
              </w:rPr>
              <w:t>%, MgA. Eliška Oz 20</w:t>
            </w:r>
            <w:r w:rsidR="00DE2505">
              <w:rPr>
                <w:sz w:val="20"/>
                <w:szCs w:val="20"/>
              </w:rPr>
              <w:t xml:space="preserve"> </w:t>
            </w:r>
            <w:r w:rsidRPr="004957B4">
              <w:rPr>
                <w:sz w:val="20"/>
                <w:szCs w:val="20"/>
              </w:rPr>
              <w:t>%</w:t>
            </w:r>
          </w:p>
        </w:tc>
      </w:tr>
      <w:tr w:rsidR="004957B4" w:rsidRPr="004957B4" w14:paraId="46FEF2AB" w14:textId="77777777" w:rsidTr="00A82DEF">
        <w:trPr>
          <w:trHeight w:val="62"/>
        </w:trPr>
        <w:tc>
          <w:tcPr>
            <w:tcW w:w="9855" w:type="dxa"/>
            <w:gridSpan w:val="8"/>
            <w:tcBorders>
              <w:left w:val="single" w:sz="4" w:space="0" w:color="000000"/>
              <w:bottom w:val="single" w:sz="4" w:space="0" w:color="000000"/>
              <w:right w:val="single" w:sz="4" w:space="0" w:color="000000"/>
            </w:tcBorders>
          </w:tcPr>
          <w:p w14:paraId="35959842" w14:textId="77777777" w:rsidR="004957B4" w:rsidRPr="004957B4" w:rsidRDefault="004957B4" w:rsidP="005C2183">
            <w:pPr>
              <w:widowControl w:val="0"/>
              <w:jc w:val="both"/>
              <w:rPr>
                <w:sz w:val="20"/>
                <w:szCs w:val="20"/>
              </w:rPr>
            </w:pPr>
          </w:p>
        </w:tc>
      </w:tr>
      <w:tr w:rsidR="004957B4" w:rsidRPr="004957B4" w14:paraId="45F1282A"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DB06A08" w14:textId="77777777" w:rsidR="004957B4" w:rsidRPr="004957B4" w:rsidRDefault="004957B4" w:rsidP="005C2183">
            <w:pPr>
              <w:widowControl w:val="0"/>
              <w:jc w:val="both"/>
              <w:rPr>
                <w:b/>
                <w:sz w:val="20"/>
                <w:szCs w:val="20"/>
              </w:rPr>
            </w:pPr>
            <w:r w:rsidRPr="004957B4">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33E07B91" w14:textId="77777777" w:rsidR="004957B4" w:rsidRPr="004957B4" w:rsidRDefault="004957B4" w:rsidP="005C2183">
            <w:pPr>
              <w:widowControl w:val="0"/>
              <w:jc w:val="both"/>
              <w:rPr>
                <w:sz w:val="20"/>
                <w:szCs w:val="20"/>
              </w:rPr>
            </w:pPr>
          </w:p>
        </w:tc>
      </w:tr>
      <w:tr w:rsidR="004957B4" w:rsidRPr="004957B4" w14:paraId="22AE0F58" w14:textId="77777777" w:rsidTr="005C2183">
        <w:trPr>
          <w:trHeight w:val="3938"/>
        </w:trPr>
        <w:tc>
          <w:tcPr>
            <w:tcW w:w="9855" w:type="dxa"/>
            <w:gridSpan w:val="8"/>
            <w:tcBorders>
              <w:left w:val="single" w:sz="4" w:space="0" w:color="000000"/>
              <w:bottom w:val="single" w:sz="12" w:space="0" w:color="000000"/>
              <w:right w:val="single" w:sz="4" w:space="0" w:color="000000"/>
            </w:tcBorders>
          </w:tcPr>
          <w:p w14:paraId="1832096D" w14:textId="7C28A685" w:rsidR="004957B4" w:rsidRPr="00CB64FA" w:rsidRDefault="004957B4" w:rsidP="00CB64FA">
            <w:pPr>
              <w:widowControl w:val="0"/>
              <w:spacing w:after="120"/>
              <w:jc w:val="both"/>
              <w:rPr>
                <w:color w:val="000000"/>
                <w:sz w:val="20"/>
                <w:szCs w:val="20"/>
                <w:shd w:val="clear" w:color="auto" w:fill="FFFFFF"/>
              </w:rPr>
            </w:pPr>
            <w:r w:rsidRPr="004957B4">
              <w:rPr>
                <w:color w:val="000000"/>
                <w:sz w:val="20"/>
                <w:szCs w:val="20"/>
                <w:shd w:val="clear" w:color="auto" w:fill="FFFFFF"/>
              </w:rPr>
              <w:t xml:space="preserve">Cílem předmětu je výuka, která se zaměřuje primárně na kreslenou animaci. Dále v rámci předmětu Ateliér student absolvuje hodiny digitální </w:t>
            </w:r>
            <w:proofErr w:type="spellStart"/>
            <w:r w:rsidRPr="004957B4">
              <w:rPr>
                <w:color w:val="000000"/>
                <w:sz w:val="20"/>
                <w:szCs w:val="20"/>
                <w:shd w:val="clear" w:color="auto" w:fill="FFFFFF"/>
              </w:rPr>
              <w:t>ploškové</w:t>
            </w:r>
            <w:proofErr w:type="spellEnd"/>
            <w:r w:rsidRPr="004957B4">
              <w:rPr>
                <w:color w:val="000000"/>
                <w:sz w:val="20"/>
                <w:szCs w:val="20"/>
                <w:shd w:val="clear" w:color="auto" w:fill="FFFFFF"/>
              </w:rPr>
              <w:t xml:space="preserve"> animace a stop-</w:t>
            </w:r>
            <w:proofErr w:type="spellStart"/>
            <w:r w:rsidRPr="004957B4">
              <w:rPr>
                <w:color w:val="000000"/>
                <w:sz w:val="20"/>
                <w:szCs w:val="20"/>
                <w:shd w:val="clear" w:color="auto" w:fill="FFFFFF"/>
              </w:rPr>
              <w:t>motion</w:t>
            </w:r>
            <w:proofErr w:type="spellEnd"/>
            <w:r w:rsidRPr="004957B4">
              <w:rPr>
                <w:color w:val="000000"/>
                <w:sz w:val="20"/>
                <w:szCs w:val="20"/>
                <w:shd w:val="clear" w:color="auto" w:fill="FFFFFF"/>
              </w:rPr>
              <w:t xml:space="preserve"> animace.</w:t>
            </w:r>
            <w:r w:rsidR="003C0FE9">
              <w:rPr>
                <w:color w:val="000000"/>
                <w:sz w:val="20"/>
                <w:szCs w:val="20"/>
              </w:rPr>
              <w:t xml:space="preserve"> </w:t>
            </w:r>
            <w:r w:rsidRPr="004957B4">
              <w:rPr>
                <w:color w:val="000000"/>
                <w:sz w:val="20"/>
                <w:szCs w:val="20"/>
                <w:shd w:val="clear" w:color="auto" w:fill="FFFFFF"/>
              </w:rPr>
              <w:t>Pokud student nesplní zadaná ateliérová cvičení</w:t>
            </w:r>
            <w:r w:rsidR="003728A3">
              <w:rPr>
                <w:color w:val="000000"/>
                <w:sz w:val="20"/>
                <w:szCs w:val="20"/>
                <w:shd w:val="clear" w:color="auto" w:fill="FFFFFF"/>
              </w:rPr>
              <w:t>,</w:t>
            </w:r>
            <w:r w:rsidRPr="004957B4">
              <w:rPr>
                <w:color w:val="000000"/>
                <w:sz w:val="20"/>
                <w:szCs w:val="20"/>
                <w:shd w:val="clear" w:color="auto" w:fill="FFFFFF"/>
              </w:rPr>
              <w:t xml:space="preserve"> nebude přijata ani jeho semestrální </w:t>
            </w:r>
            <w:r w:rsidR="000119E7" w:rsidRPr="004957B4">
              <w:rPr>
                <w:color w:val="000000"/>
                <w:sz w:val="20"/>
                <w:szCs w:val="20"/>
                <w:shd w:val="clear" w:color="auto" w:fill="FFFFFF"/>
              </w:rPr>
              <w:t>práce,</w:t>
            </w:r>
            <w:r w:rsidR="003728A3">
              <w:rPr>
                <w:color w:val="000000"/>
                <w:sz w:val="20"/>
                <w:szCs w:val="20"/>
                <w:shd w:val="clear" w:color="auto" w:fill="FFFFFF"/>
              </w:rPr>
              <w:t xml:space="preserve"> a tudíž </w:t>
            </w:r>
            <w:r w:rsidRPr="004957B4">
              <w:rPr>
                <w:color w:val="000000"/>
                <w:sz w:val="20"/>
                <w:szCs w:val="20"/>
                <w:shd w:val="clear" w:color="auto" w:fill="FFFFFF"/>
              </w:rPr>
              <w:t xml:space="preserve">nebude z předmětu hodnocen. Hodnocení práce studenta je podmíněno 75% účastí ve výuce. Předmět je zakončen </w:t>
            </w:r>
            <w:r w:rsidR="003728A3">
              <w:rPr>
                <w:color w:val="000000"/>
                <w:sz w:val="20"/>
                <w:szCs w:val="20"/>
                <w:shd w:val="clear" w:color="auto" w:fill="FFFFFF"/>
              </w:rPr>
              <w:t>zkouškou</w:t>
            </w:r>
            <w:r w:rsidRPr="004957B4">
              <w:rPr>
                <w:color w:val="000000"/>
                <w:sz w:val="20"/>
                <w:szCs w:val="20"/>
                <w:shd w:val="clear" w:color="auto" w:fill="FFFFFF"/>
              </w:rPr>
              <w:t xml:space="preserve"> po osobní prezentaci a obhajobě semestrální práce </w:t>
            </w:r>
            <w:r w:rsidR="00CB64FA">
              <w:rPr>
                <w:color w:val="000000"/>
                <w:sz w:val="20"/>
                <w:szCs w:val="20"/>
                <w:shd w:val="clear" w:color="auto" w:fill="FFFFFF"/>
              </w:rPr>
              <w:br/>
            </w:r>
            <w:r w:rsidRPr="004957B4">
              <w:rPr>
                <w:color w:val="000000"/>
                <w:sz w:val="20"/>
                <w:szCs w:val="20"/>
                <w:shd w:val="clear" w:color="auto" w:fill="FFFFFF"/>
              </w:rPr>
              <w:t>a pásma cvičení.</w:t>
            </w:r>
          </w:p>
          <w:p w14:paraId="33D732B6" w14:textId="77777777" w:rsidR="00CE7825" w:rsidRPr="00CE7825" w:rsidRDefault="004957B4" w:rsidP="00CE41A2">
            <w:pPr>
              <w:pStyle w:val="Odstavecseseznamem"/>
              <w:widowControl w:val="0"/>
              <w:numPr>
                <w:ilvl w:val="0"/>
                <w:numId w:val="26"/>
              </w:numPr>
              <w:rPr>
                <w:color w:val="000000"/>
                <w:shd w:val="clear" w:color="auto" w:fill="FFFFFF"/>
              </w:rPr>
            </w:pPr>
            <w:r w:rsidRPr="00CE7825">
              <w:rPr>
                <w:color w:val="000000"/>
                <w:shd w:val="clear" w:color="auto" w:fill="FFFFFF"/>
              </w:rPr>
              <w:t>Teoretický úvod do oboru animace – její obecná pravidla, principy, terminologie.</w:t>
            </w:r>
          </w:p>
          <w:p w14:paraId="6BA377C7" w14:textId="50EE4E64" w:rsidR="004957B4" w:rsidRPr="00CE7825" w:rsidRDefault="004957B4" w:rsidP="00CE41A2">
            <w:pPr>
              <w:pStyle w:val="Odstavecseseznamem"/>
              <w:widowControl w:val="0"/>
              <w:numPr>
                <w:ilvl w:val="0"/>
                <w:numId w:val="26"/>
              </w:numPr>
              <w:rPr>
                <w:color w:val="000000"/>
                <w:shd w:val="clear" w:color="auto" w:fill="FFFFFF"/>
              </w:rPr>
            </w:pPr>
            <w:r w:rsidRPr="00CE7825">
              <w:rPr>
                <w:color w:val="000000"/>
                <w:shd w:val="clear" w:color="auto" w:fill="FFFFFF"/>
              </w:rPr>
              <w:t>Kreslená animace – praktická cvičení, která se zaměřují na animaci subjektu ve stanoveném plošném nebo prostorovém zobrazení za použití lineární kresby.</w:t>
            </w:r>
          </w:p>
          <w:p w14:paraId="40ED7314" w14:textId="77777777" w:rsidR="00CE7825" w:rsidRDefault="004957B4" w:rsidP="00CE41A2">
            <w:pPr>
              <w:pStyle w:val="Odstavecseseznamem"/>
              <w:widowControl w:val="0"/>
              <w:numPr>
                <w:ilvl w:val="0"/>
                <w:numId w:val="26"/>
              </w:numPr>
              <w:rPr>
                <w:color w:val="000000"/>
                <w:shd w:val="clear" w:color="auto" w:fill="FFFFFF"/>
              </w:rPr>
            </w:pPr>
            <w:r w:rsidRPr="00CE7825">
              <w:rPr>
                <w:color w:val="000000"/>
                <w:shd w:val="clear" w:color="auto" w:fill="FFFFFF"/>
              </w:rPr>
              <w:t>Student si osvojí základní principy animace, které následně bude aplikovat i v dalších technikách animace.</w:t>
            </w:r>
          </w:p>
          <w:p w14:paraId="771F49AF" w14:textId="68A63EB1" w:rsidR="00CE7825" w:rsidRDefault="004957B4" w:rsidP="00CE41A2">
            <w:pPr>
              <w:pStyle w:val="Odstavecseseznamem"/>
              <w:widowControl w:val="0"/>
              <w:numPr>
                <w:ilvl w:val="0"/>
                <w:numId w:val="26"/>
              </w:numPr>
              <w:rPr>
                <w:color w:val="000000"/>
                <w:shd w:val="clear" w:color="auto" w:fill="FFFFFF"/>
              </w:rPr>
            </w:pPr>
            <w:r w:rsidRPr="00CE7825">
              <w:rPr>
                <w:color w:val="000000"/>
                <w:shd w:val="clear" w:color="auto" w:fill="FFFFFF"/>
              </w:rPr>
              <w:t>Základní animační principy uplatněné na jednoduché lidské figuře (pohyb po linii, pohyb v prostoru)</w:t>
            </w:r>
            <w:r w:rsidR="000C1768">
              <w:rPr>
                <w:color w:val="000000"/>
                <w:shd w:val="clear" w:color="auto" w:fill="FFFFFF"/>
              </w:rPr>
              <w:t>.</w:t>
            </w:r>
          </w:p>
          <w:p w14:paraId="7937015B" w14:textId="12FE1871" w:rsidR="004957B4" w:rsidRPr="00CE7825" w:rsidRDefault="004957B4" w:rsidP="00CE41A2">
            <w:pPr>
              <w:pStyle w:val="Odstavecseseznamem"/>
              <w:widowControl w:val="0"/>
              <w:numPr>
                <w:ilvl w:val="0"/>
                <w:numId w:val="26"/>
              </w:numPr>
              <w:rPr>
                <w:color w:val="000000"/>
                <w:shd w:val="clear" w:color="auto" w:fill="FFFFFF"/>
              </w:rPr>
            </w:pPr>
            <w:r w:rsidRPr="00CE7825">
              <w:rPr>
                <w:color w:val="000000"/>
                <w:shd w:val="clear" w:color="auto" w:fill="FFFFFF"/>
              </w:rPr>
              <w:t xml:space="preserve">Základní práce s programem TV </w:t>
            </w:r>
            <w:proofErr w:type="spellStart"/>
            <w:r w:rsidRPr="00CE7825">
              <w:rPr>
                <w:color w:val="000000"/>
                <w:shd w:val="clear" w:color="auto" w:fill="FFFFFF"/>
              </w:rPr>
              <w:t>Paint</w:t>
            </w:r>
            <w:proofErr w:type="spellEnd"/>
            <w:r w:rsidRPr="00CE7825">
              <w:rPr>
                <w:color w:val="000000"/>
                <w:shd w:val="clear" w:color="auto" w:fill="FFFFFF"/>
              </w:rPr>
              <w:t xml:space="preserve"> (</w:t>
            </w:r>
            <w:proofErr w:type="gramStart"/>
            <w:r w:rsidRPr="00CE7825">
              <w:rPr>
                <w:color w:val="000000"/>
                <w:shd w:val="clear" w:color="auto" w:fill="FFFFFF"/>
              </w:rPr>
              <w:t>2D</w:t>
            </w:r>
            <w:proofErr w:type="gramEnd"/>
            <w:r w:rsidRPr="00CE7825">
              <w:rPr>
                <w:color w:val="000000"/>
                <w:shd w:val="clear" w:color="auto" w:fill="FFFFFF"/>
              </w:rPr>
              <w:t xml:space="preserve"> digitální kreslená animace) a </w:t>
            </w:r>
            <w:proofErr w:type="spellStart"/>
            <w:r w:rsidRPr="00CE7825">
              <w:rPr>
                <w:color w:val="000000"/>
                <w:shd w:val="clear" w:color="auto" w:fill="FFFFFF"/>
              </w:rPr>
              <w:t>After</w:t>
            </w:r>
            <w:proofErr w:type="spellEnd"/>
            <w:r w:rsidRPr="00CE7825">
              <w:rPr>
                <w:color w:val="000000"/>
                <w:shd w:val="clear" w:color="auto" w:fill="FFFFFF"/>
              </w:rPr>
              <w:t xml:space="preserve"> </w:t>
            </w:r>
            <w:proofErr w:type="spellStart"/>
            <w:r w:rsidRPr="00CE7825">
              <w:rPr>
                <w:color w:val="000000"/>
                <w:shd w:val="clear" w:color="auto" w:fill="FFFFFF"/>
              </w:rPr>
              <w:t>Effects</w:t>
            </w:r>
            <w:proofErr w:type="spellEnd"/>
            <w:r w:rsidRPr="00CE7825">
              <w:rPr>
                <w:color w:val="000000"/>
                <w:shd w:val="clear" w:color="auto" w:fill="FFFFFF"/>
              </w:rPr>
              <w:t xml:space="preserve"> (2D digitální </w:t>
            </w:r>
            <w:proofErr w:type="spellStart"/>
            <w:r w:rsidRPr="00CE7825">
              <w:rPr>
                <w:color w:val="000000"/>
                <w:shd w:val="clear" w:color="auto" w:fill="FFFFFF"/>
              </w:rPr>
              <w:t>plošková</w:t>
            </w:r>
            <w:proofErr w:type="spellEnd"/>
            <w:r w:rsidRPr="00CE7825">
              <w:rPr>
                <w:color w:val="000000"/>
                <w:shd w:val="clear" w:color="auto" w:fill="FFFFFF"/>
              </w:rPr>
              <w:t xml:space="preserve"> animace), </w:t>
            </w:r>
            <w:proofErr w:type="spellStart"/>
            <w:r w:rsidRPr="00CE7825">
              <w:rPr>
                <w:color w:val="000000"/>
                <w:shd w:val="clear" w:color="auto" w:fill="FFFFFF"/>
              </w:rPr>
              <w:t>Dragonrame</w:t>
            </w:r>
            <w:proofErr w:type="spellEnd"/>
            <w:r w:rsidRPr="00CE7825">
              <w:rPr>
                <w:color w:val="000000"/>
                <w:shd w:val="clear" w:color="auto" w:fill="FFFFFF"/>
              </w:rPr>
              <w:t xml:space="preserve"> (stop-</w:t>
            </w:r>
            <w:proofErr w:type="spellStart"/>
            <w:r w:rsidRPr="00CE7825">
              <w:rPr>
                <w:color w:val="000000"/>
                <w:shd w:val="clear" w:color="auto" w:fill="FFFFFF"/>
              </w:rPr>
              <w:t>motion</w:t>
            </w:r>
            <w:proofErr w:type="spellEnd"/>
            <w:r w:rsidRPr="00CE7825">
              <w:rPr>
                <w:color w:val="000000"/>
                <w:shd w:val="clear" w:color="auto" w:fill="FFFFFF"/>
              </w:rPr>
              <w:t xml:space="preserve"> animace).</w:t>
            </w:r>
          </w:p>
          <w:p w14:paraId="6B39C63F" w14:textId="1727E21E" w:rsidR="004957B4" w:rsidRPr="000C1768" w:rsidRDefault="004957B4" w:rsidP="00CE41A2">
            <w:pPr>
              <w:pStyle w:val="Odstavecseseznamem"/>
              <w:widowControl w:val="0"/>
              <w:numPr>
                <w:ilvl w:val="0"/>
                <w:numId w:val="26"/>
              </w:numPr>
              <w:spacing w:after="120"/>
              <w:ind w:left="714" w:hanging="357"/>
              <w:contextualSpacing w:val="0"/>
              <w:rPr>
                <w:color w:val="000000"/>
                <w:shd w:val="clear" w:color="auto" w:fill="FFFFFF"/>
              </w:rPr>
            </w:pPr>
            <w:r w:rsidRPr="00CE7825">
              <w:rPr>
                <w:color w:val="000000"/>
                <w:shd w:val="clear" w:color="auto" w:fill="FFFFFF"/>
              </w:rPr>
              <w:t>Semestr je zakončen výrobou semestrálního filmu, kde student uplatní znalosti získané během ZS. Vyzkouší si odvyprávět vlastní příběh, pracovat s výrobním plánem a osvojí si výrobní fáze potřebné k vytvoření autorského filmu.</w:t>
            </w:r>
          </w:p>
          <w:p w14:paraId="600B0AE6" w14:textId="02A73B09" w:rsidR="004957B4" w:rsidRPr="004957B4" w:rsidRDefault="004957B4" w:rsidP="000C1768">
            <w:pPr>
              <w:widowControl w:val="0"/>
              <w:jc w:val="both"/>
              <w:rPr>
                <w:b/>
                <w:bCs/>
                <w:color w:val="000000"/>
                <w:sz w:val="20"/>
                <w:szCs w:val="20"/>
                <w:shd w:val="clear" w:color="auto" w:fill="FFFFFF"/>
              </w:rPr>
            </w:pPr>
            <w:r w:rsidRPr="004957B4">
              <w:rPr>
                <w:color w:val="000000"/>
                <w:sz w:val="20"/>
                <w:szCs w:val="20"/>
                <w:shd w:val="clear" w:color="auto" w:fill="FFFFFF"/>
              </w:rPr>
              <w:t xml:space="preserve">Student zvládne proces animace vedoucí přes obecný pohyb – fázování k typizaci pohybu, rozumí a umí pracovat </w:t>
            </w:r>
            <w:r w:rsidR="000C1768">
              <w:rPr>
                <w:color w:val="000000"/>
                <w:sz w:val="20"/>
                <w:szCs w:val="20"/>
                <w:shd w:val="clear" w:color="auto" w:fill="FFFFFF"/>
              </w:rPr>
              <w:br/>
            </w:r>
            <w:r w:rsidRPr="004957B4">
              <w:rPr>
                <w:color w:val="000000"/>
                <w:sz w:val="20"/>
                <w:szCs w:val="20"/>
                <w:shd w:val="clear" w:color="auto" w:fill="FFFFFF"/>
              </w:rPr>
              <w:t>s dynamikou. Student získá základní znalosti a dovednosti v oboru animace s praktickou schopností zpracování v daném animačním software.</w:t>
            </w:r>
          </w:p>
        </w:tc>
      </w:tr>
      <w:tr w:rsidR="004957B4" w:rsidRPr="004957B4" w14:paraId="1029C035" w14:textId="77777777" w:rsidTr="005C2183">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0A8F6B21" w14:textId="77777777" w:rsidR="004957B4" w:rsidRPr="004957B4" w:rsidRDefault="004957B4" w:rsidP="005C2183">
            <w:pPr>
              <w:widowControl w:val="0"/>
              <w:jc w:val="both"/>
              <w:rPr>
                <w:sz w:val="20"/>
                <w:szCs w:val="20"/>
              </w:rPr>
            </w:pPr>
            <w:r w:rsidRPr="004957B4">
              <w:rPr>
                <w:b/>
                <w:sz w:val="20"/>
                <w:szCs w:val="20"/>
              </w:rPr>
              <w:t>Studijní literatura a studijní pomůcky</w:t>
            </w:r>
          </w:p>
        </w:tc>
        <w:tc>
          <w:tcPr>
            <w:tcW w:w="6201" w:type="dxa"/>
            <w:gridSpan w:val="6"/>
            <w:tcBorders>
              <w:left w:val="single" w:sz="4" w:space="0" w:color="000000"/>
              <w:right w:val="single" w:sz="4" w:space="0" w:color="000000"/>
            </w:tcBorders>
          </w:tcPr>
          <w:p w14:paraId="3B0D8165" w14:textId="77777777" w:rsidR="004957B4" w:rsidRPr="004957B4" w:rsidRDefault="004957B4" w:rsidP="005C2183">
            <w:pPr>
              <w:widowControl w:val="0"/>
              <w:jc w:val="both"/>
              <w:rPr>
                <w:sz w:val="20"/>
                <w:szCs w:val="20"/>
              </w:rPr>
            </w:pPr>
          </w:p>
        </w:tc>
      </w:tr>
      <w:tr w:rsidR="004957B4" w:rsidRPr="004957B4" w14:paraId="2B4FAC27"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2CBF73CB" w14:textId="77777777" w:rsidR="004957B4" w:rsidRPr="004957B4" w:rsidRDefault="004957B4" w:rsidP="000C1768">
            <w:pPr>
              <w:rPr>
                <w:rFonts w:eastAsia="OpenSymbol"/>
                <w:b/>
                <w:bCs/>
                <w:sz w:val="20"/>
                <w:szCs w:val="20"/>
              </w:rPr>
            </w:pPr>
            <w:r w:rsidRPr="004957B4">
              <w:rPr>
                <w:rFonts w:eastAsia="OpenSymbol"/>
                <w:b/>
                <w:bCs/>
                <w:sz w:val="20"/>
                <w:szCs w:val="20"/>
              </w:rPr>
              <w:t>Povinná: </w:t>
            </w:r>
          </w:p>
          <w:p w14:paraId="47C9F19C" w14:textId="77777777" w:rsidR="004957B4" w:rsidRPr="004957B4" w:rsidRDefault="004957B4" w:rsidP="000C1768">
            <w:pPr>
              <w:rPr>
                <w:rFonts w:eastAsia="OpenSymbol"/>
                <w:sz w:val="20"/>
                <w:szCs w:val="20"/>
              </w:rPr>
            </w:pPr>
            <w:r w:rsidRPr="004957B4">
              <w:rPr>
                <w:rFonts w:eastAsia="OpenSymbol"/>
                <w:sz w:val="20"/>
                <w:szCs w:val="20"/>
              </w:rPr>
              <w:t>WILLIAMS, R. </w:t>
            </w:r>
            <w:proofErr w:type="spellStart"/>
            <w:r w:rsidRPr="004957B4">
              <w:rPr>
                <w:rFonts w:eastAsia="OpenSymbol"/>
                <w:i/>
                <w:iCs/>
                <w:sz w:val="20"/>
                <w:szCs w:val="20"/>
              </w:rPr>
              <w:t>The</w:t>
            </w:r>
            <w:proofErr w:type="spellEnd"/>
            <w:r w:rsidRPr="004957B4">
              <w:rPr>
                <w:rFonts w:eastAsia="OpenSymbol"/>
                <w:i/>
                <w:iCs/>
                <w:sz w:val="20"/>
                <w:szCs w:val="20"/>
              </w:rPr>
              <w:t xml:space="preserve"> </w:t>
            </w:r>
            <w:proofErr w:type="spellStart"/>
            <w:r w:rsidRPr="004957B4">
              <w:rPr>
                <w:rFonts w:eastAsia="OpenSymbol"/>
                <w:i/>
                <w:iCs/>
                <w:sz w:val="20"/>
                <w:szCs w:val="20"/>
              </w:rPr>
              <w:t>Animator's</w:t>
            </w:r>
            <w:proofErr w:type="spellEnd"/>
            <w:r w:rsidRPr="004957B4">
              <w:rPr>
                <w:rFonts w:eastAsia="OpenSymbol"/>
                <w:i/>
                <w:iCs/>
                <w:sz w:val="20"/>
                <w:szCs w:val="20"/>
              </w:rPr>
              <w:t xml:space="preserve"> </w:t>
            </w:r>
            <w:proofErr w:type="spellStart"/>
            <w:r w:rsidRPr="004957B4">
              <w:rPr>
                <w:rFonts w:eastAsia="OpenSymbol"/>
                <w:i/>
                <w:iCs/>
                <w:sz w:val="20"/>
                <w:szCs w:val="20"/>
              </w:rPr>
              <w:t>Survival</w:t>
            </w:r>
            <w:proofErr w:type="spellEnd"/>
            <w:r w:rsidRPr="004957B4">
              <w:rPr>
                <w:rFonts w:eastAsia="OpenSymbol"/>
                <w:i/>
                <w:iCs/>
                <w:sz w:val="20"/>
                <w:szCs w:val="20"/>
              </w:rPr>
              <w:t xml:space="preserve"> </w:t>
            </w:r>
            <w:proofErr w:type="spellStart"/>
            <w:r w:rsidRPr="004957B4">
              <w:rPr>
                <w:rFonts w:eastAsia="OpenSymbol"/>
                <w:i/>
                <w:iCs/>
                <w:sz w:val="20"/>
                <w:szCs w:val="20"/>
              </w:rPr>
              <w:t>Kit</w:t>
            </w:r>
            <w:proofErr w:type="spellEnd"/>
            <w:r w:rsidRPr="004957B4">
              <w:rPr>
                <w:rFonts w:eastAsia="OpenSymbol"/>
                <w:i/>
                <w:iCs/>
                <w:sz w:val="20"/>
                <w:szCs w:val="20"/>
              </w:rPr>
              <w:t xml:space="preserve">: A </w:t>
            </w:r>
            <w:proofErr w:type="spellStart"/>
            <w:r w:rsidRPr="004957B4">
              <w:rPr>
                <w:rFonts w:eastAsia="OpenSymbol"/>
                <w:i/>
                <w:iCs/>
                <w:sz w:val="20"/>
                <w:szCs w:val="20"/>
              </w:rPr>
              <w:t>Manual</w:t>
            </w:r>
            <w:proofErr w:type="spellEnd"/>
            <w:r w:rsidRPr="004957B4">
              <w:rPr>
                <w:rFonts w:eastAsia="OpenSymbol"/>
                <w:i/>
                <w:iCs/>
                <w:sz w:val="20"/>
                <w:szCs w:val="20"/>
              </w:rPr>
              <w:t xml:space="preserve"> </w:t>
            </w:r>
            <w:proofErr w:type="spellStart"/>
            <w:r w:rsidRPr="004957B4">
              <w:rPr>
                <w:rFonts w:eastAsia="OpenSymbol"/>
                <w:i/>
                <w:iCs/>
                <w:sz w:val="20"/>
                <w:szCs w:val="20"/>
              </w:rPr>
              <w:t>of</w:t>
            </w:r>
            <w:proofErr w:type="spellEnd"/>
            <w:r w:rsidRPr="004957B4">
              <w:rPr>
                <w:rFonts w:eastAsia="OpenSymbol"/>
                <w:i/>
                <w:iCs/>
                <w:sz w:val="20"/>
                <w:szCs w:val="20"/>
              </w:rPr>
              <w:t xml:space="preserve"> </w:t>
            </w:r>
            <w:proofErr w:type="spellStart"/>
            <w:r w:rsidRPr="004957B4">
              <w:rPr>
                <w:rFonts w:eastAsia="OpenSymbol"/>
                <w:i/>
                <w:iCs/>
                <w:sz w:val="20"/>
                <w:szCs w:val="20"/>
              </w:rPr>
              <w:t>Methods</w:t>
            </w:r>
            <w:proofErr w:type="spellEnd"/>
            <w:r w:rsidRPr="004957B4">
              <w:rPr>
                <w:rFonts w:eastAsia="OpenSymbol"/>
                <w:i/>
                <w:iCs/>
                <w:sz w:val="20"/>
                <w:szCs w:val="20"/>
              </w:rPr>
              <w:t xml:space="preserve">, </w:t>
            </w:r>
            <w:proofErr w:type="spellStart"/>
            <w:r w:rsidRPr="004957B4">
              <w:rPr>
                <w:rFonts w:eastAsia="OpenSymbol"/>
                <w:i/>
                <w:iCs/>
                <w:sz w:val="20"/>
                <w:szCs w:val="20"/>
              </w:rPr>
              <w:t>Principles</w:t>
            </w:r>
            <w:proofErr w:type="spellEnd"/>
            <w:r w:rsidRPr="004957B4">
              <w:rPr>
                <w:rFonts w:eastAsia="OpenSymbol"/>
                <w:i/>
                <w:iCs/>
                <w:sz w:val="20"/>
                <w:szCs w:val="20"/>
              </w:rPr>
              <w:t xml:space="preserve">, and </w:t>
            </w:r>
            <w:proofErr w:type="spellStart"/>
            <w:r w:rsidRPr="004957B4">
              <w:rPr>
                <w:rFonts w:eastAsia="OpenSymbol"/>
                <w:i/>
                <w:iCs/>
                <w:sz w:val="20"/>
                <w:szCs w:val="20"/>
              </w:rPr>
              <w:t>Formulas</w:t>
            </w:r>
            <w:proofErr w:type="spellEnd"/>
            <w:r w:rsidRPr="004957B4">
              <w:rPr>
                <w:rFonts w:eastAsia="OpenSymbol"/>
                <w:i/>
                <w:iCs/>
                <w:sz w:val="20"/>
                <w:szCs w:val="20"/>
              </w:rPr>
              <w:t xml:space="preserve"> </w:t>
            </w:r>
            <w:proofErr w:type="spellStart"/>
            <w:r w:rsidRPr="004957B4">
              <w:rPr>
                <w:rFonts w:eastAsia="OpenSymbol"/>
                <w:i/>
                <w:iCs/>
                <w:sz w:val="20"/>
                <w:szCs w:val="20"/>
              </w:rPr>
              <w:t>for</w:t>
            </w:r>
            <w:proofErr w:type="spellEnd"/>
            <w:r w:rsidRPr="004957B4">
              <w:rPr>
                <w:rFonts w:eastAsia="OpenSymbol"/>
                <w:i/>
                <w:iCs/>
                <w:sz w:val="20"/>
                <w:szCs w:val="20"/>
              </w:rPr>
              <w:t xml:space="preserve"> </w:t>
            </w:r>
            <w:proofErr w:type="spellStart"/>
            <w:r w:rsidRPr="004957B4">
              <w:rPr>
                <w:rFonts w:eastAsia="OpenSymbol"/>
                <w:i/>
                <w:iCs/>
                <w:sz w:val="20"/>
                <w:szCs w:val="20"/>
              </w:rPr>
              <w:t>Classical</w:t>
            </w:r>
            <w:proofErr w:type="spellEnd"/>
            <w:r w:rsidRPr="004957B4">
              <w:rPr>
                <w:rFonts w:eastAsia="OpenSymbol"/>
                <w:i/>
                <w:iCs/>
                <w:sz w:val="20"/>
                <w:szCs w:val="20"/>
              </w:rPr>
              <w:t xml:space="preserve">, </w:t>
            </w:r>
            <w:proofErr w:type="spellStart"/>
            <w:r w:rsidRPr="004957B4">
              <w:rPr>
                <w:rFonts w:eastAsia="OpenSymbol"/>
                <w:i/>
                <w:iCs/>
                <w:sz w:val="20"/>
                <w:szCs w:val="20"/>
              </w:rPr>
              <w:t>Computer</w:t>
            </w:r>
            <w:proofErr w:type="spellEnd"/>
            <w:r w:rsidRPr="004957B4">
              <w:rPr>
                <w:rFonts w:eastAsia="OpenSymbol"/>
                <w:i/>
                <w:iCs/>
                <w:sz w:val="20"/>
                <w:szCs w:val="20"/>
              </w:rPr>
              <w:t xml:space="preserve">, </w:t>
            </w:r>
            <w:proofErr w:type="spellStart"/>
            <w:r w:rsidRPr="004957B4">
              <w:rPr>
                <w:rFonts w:eastAsia="OpenSymbol"/>
                <w:i/>
                <w:iCs/>
                <w:sz w:val="20"/>
                <w:szCs w:val="20"/>
              </w:rPr>
              <w:t>Games</w:t>
            </w:r>
            <w:proofErr w:type="spellEnd"/>
            <w:r w:rsidRPr="004957B4">
              <w:rPr>
                <w:rFonts w:eastAsia="OpenSymbol"/>
                <w:i/>
                <w:iCs/>
                <w:sz w:val="20"/>
                <w:szCs w:val="20"/>
              </w:rPr>
              <w:t xml:space="preserve">, Stop </w:t>
            </w:r>
            <w:proofErr w:type="spellStart"/>
            <w:r w:rsidRPr="004957B4">
              <w:rPr>
                <w:rFonts w:eastAsia="OpenSymbol"/>
                <w:i/>
                <w:iCs/>
                <w:sz w:val="20"/>
                <w:szCs w:val="20"/>
              </w:rPr>
              <w:t>Motion</w:t>
            </w:r>
            <w:proofErr w:type="spellEnd"/>
            <w:r w:rsidRPr="004957B4">
              <w:rPr>
                <w:rFonts w:eastAsia="OpenSymbol"/>
                <w:i/>
                <w:iCs/>
                <w:sz w:val="20"/>
                <w:szCs w:val="20"/>
              </w:rPr>
              <w:t xml:space="preserve">, and Internet </w:t>
            </w:r>
            <w:proofErr w:type="spellStart"/>
            <w:r w:rsidRPr="004957B4">
              <w:rPr>
                <w:rFonts w:eastAsia="OpenSymbol"/>
                <w:i/>
                <w:iCs/>
                <w:sz w:val="20"/>
                <w:szCs w:val="20"/>
              </w:rPr>
              <w:t>Animators</w:t>
            </w:r>
            <w:proofErr w:type="spellEnd"/>
            <w:r w:rsidRPr="004957B4">
              <w:rPr>
                <w:rFonts w:eastAsia="OpenSymbol"/>
                <w:sz w:val="20"/>
                <w:szCs w:val="20"/>
              </w:rPr>
              <w:t xml:space="preserve">. </w:t>
            </w:r>
            <w:proofErr w:type="spellStart"/>
            <w:r w:rsidRPr="004957B4">
              <w:rPr>
                <w:rFonts w:eastAsia="OpenSymbol"/>
                <w:sz w:val="20"/>
                <w:szCs w:val="20"/>
              </w:rPr>
              <w:t>Faber</w:t>
            </w:r>
            <w:proofErr w:type="spellEnd"/>
            <w:r w:rsidRPr="004957B4">
              <w:rPr>
                <w:rFonts w:eastAsia="OpenSymbol"/>
                <w:sz w:val="20"/>
                <w:szCs w:val="20"/>
              </w:rPr>
              <w:t xml:space="preserve"> and </w:t>
            </w:r>
            <w:proofErr w:type="spellStart"/>
            <w:r w:rsidRPr="004957B4">
              <w:rPr>
                <w:rFonts w:eastAsia="OpenSymbol"/>
                <w:sz w:val="20"/>
                <w:szCs w:val="20"/>
              </w:rPr>
              <w:t>Faber</w:t>
            </w:r>
            <w:proofErr w:type="spellEnd"/>
            <w:r w:rsidRPr="004957B4">
              <w:rPr>
                <w:rFonts w:eastAsia="OpenSymbol"/>
                <w:sz w:val="20"/>
                <w:szCs w:val="20"/>
              </w:rPr>
              <w:t xml:space="preserve"> Limited, 2001. </w:t>
            </w:r>
            <w:r w:rsidRPr="004957B4">
              <w:rPr>
                <w:sz w:val="20"/>
                <w:szCs w:val="20"/>
              </w:rPr>
              <w:t>ISBN 9780571238330.</w:t>
            </w:r>
          </w:p>
          <w:p w14:paraId="2946D6B9" w14:textId="77777777" w:rsidR="004957B4" w:rsidRPr="004957B4" w:rsidRDefault="004957B4" w:rsidP="000C1768">
            <w:pPr>
              <w:rPr>
                <w:rFonts w:eastAsia="OpenSymbol"/>
                <w:b/>
                <w:bCs/>
                <w:sz w:val="20"/>
                <w:szCs w:val="20"/>
              </w:rPr>
            </w:pPr>
            <w:r w:rsidRPr="004957B4">
              <w:rPr>
                <w:rFonts w:eastAsia="OpenSymbol"/>
                <w:b/>
                <w:bCs/>
                <w:sz w:val="20"/>
                <w:szCs w:val="20"/>
              </w:rPr>
              <w:t>Doporučená: </w:t>
            </w:r>
          </w:p>
          <w:p w14:paraId="1DA84403" w14:textId="77777777" w:rsidR="004957B4" w:rsidRPr="004957B4" w:rsidRDefault="004957B4" w:rsidP="000C1768">
            <w:pPr>
              <w:rPr>
                <w:rFonts w:eastAsia="OpenSymbol"/>
                <w:sz w:val="20"/>
                <w:szCs w:val="20"/>
              </w:rPr>
            </w:pPr>
            <w:r w:rsidRPr="004957B4">
              <w:rPr>
                <w:rFonts w:eastAsia="OpenSymbol"/>
                <w:sz w:val="20"/>
                <w:szCs w:val="20"/>
              </w:rPr>
              <w:t>BESEN, Ellen. </w:t>
            </w:r>
            <w:proofErr w:type="spellStart"/>
            <w:r w:rsidRPr="004957B4">
              <w:rPr>
                <w:rFonts w:eastAsia="OpenSymbol"/>
                <w:i/>
                <w:iCs/>
                <w:sz w:val="20"/>
                <w:szCs w:val="20"/>
              </w:rPr>
              <w:t>Animation</w:t>
            </w:r>
            <w:proofErr w:type="spellEnd"/>
            <w:r w:rsidRPr="004957B4">
              <w:rPr>
                <w:rFonts w:eastAsia="OpenSymbol"/>
                <w:i/>
                <w:iCs/>
                <w:sz w:val="20"/>
                <w:szCs w:val="20"/>
              </w:rPr>
              <w:t xml:space="preserve"> </w:t>
            </w:r>
            <w:proofErr w:type="spellStart"/>
            <w:r w:rsidRPr="004957B4">
              <w:rPr>
                <w:rFonts w:eastAsia="OpenSymbol"/>
                <w:i/>
                <w:iCs/>
                <w:sz w:val="20"/>
                <w:szCs w:val="20"/>
              </w:rPr>
              <w:t>unleashed</w:t>
            </w:r>
            <w:proofErr w:type="spellEnd"/>
            <w:r w:rsidRPr="004957B4">
              <w:rPr>
                <w:rFonts w:eastAsia="OpenSymbol"/>
                <w:i/>
                <w:iCs/>
                <w:sz w:val="20"/>
                <w:szCs w:val="20"/>
              </w:rPr>
              <w:t xml:space="preserve">: 100 </w:t>
            </w:r>
            <w:proofErr w:type="spellStart"/>
            <w:r w:rsidRPr="004957B4">
              <w:rPr>
                <w:rFonts w:eastAsia="OpenSymbol"/>
                <w:i/>
                <w:iCs/>
                <w:sz w:val="20"/>
                <w:szCs w:val="20"/>
              </w:rPr>
              <w:t>principles</w:t>
            </w:r>
            <w:proofErr w:type="spellEnd"/>
            <w:r w:rsidRPr="004957B4">
              <w:rPr>
                <w:rFonts w:eastAsia="OpenSymbol"/>
                <w:i/>
                <w:iCs/>
                <w:sz w:val="20"/>
                <w:szCs w:val="20"/>
              </w:rPr>
              <w:t xml:space="preserve"> </w:t>
            </w:r>
            <w:proofErr w:type="spellStart"/>
            <w:r w:rsidRPr="004957B4">
              <w:rPr>
                <w:rFonts w:eastAsia="OpenSymbol"/>
                <w:i/>
                <w:iCs/>
                <w:sz w:val="20"/>
                <w:szCs w:val="20"/>
              </w:rPr>
              <w:t>every</w:t>
            </w:r>
            <w:proofErr w:type="spellEnd"/>
            <w:r w:rsidRPr="004957B4">
              <w:rPr>
                <w:rFonts w:eastAsia="OpenSymbol"/>
                <w:i/>
                <w:iCs/>
                <w:sz w:val="20"/>
                <w:szCs w:val="20"/>
              </w:rPr>
              <w:t xml:space="preserve"> </w:t>
            </w:r>
            <w:proofErr w:type="spellStart"/>
            <w:r w:rsidRPr="004957B4">
              <w:rPr>
                <w:rFonts w:eastAsia="OpenSymbol"/>
                <w:i/>
                <w:iCs/>
                <w:sz w:val="20"/>
                <w:szCs w:val="20"/>
              </w:rPr>
              <w:t>animator</w:t>
            </w:r>
            <w:proofErr w:type="spellEnd"/>
            <w:r w:rsidRPr="004957B4">
              <w:rPr>
                <w:rFonts w:eastAsia="OpenSymbol"/>
                <w:i/>
                <w:iCs/>
                <w:sz w:val="20"/>
                <w:szCs w:val="20"/>
              </w:rPr>
              <w:t xml:space="preserve">, </w:t>
            </w:r>
            <w:proofErr w:type="spellStart"/>
            <w:r w:rsidRPr="004957B4">
              <w:rPr>
                <w:rFonts w:eastAsia="OpenSymbol"/>
                <w:i/>
                <w:iCs/>
                <w:sz w:val="20"/>
                <w:szCs w:val="20"/>
              </w:rPr>
              <w:t>comic</w:t>
            </w:r>
            <w:proofErr w:type="spellEnd"/>
            <w:r w:rsidRPr="004957B4">
              <w:rPr>
                <w:rFonts w:eastAsia="OpenSymbol"/>
                <w:i/>
                <w:iCs/>
                <w:sz w:val="20"/>
                <w:szCs w:val="20"/>
              </w:rPr>
              <w:t xml:space="preserve"> </w:t>
            </w:r>
            <w:proofErr w:type="spellStart"/>
            <w:r w:rsidRPr="004957B4">
              <w:rPr>
                <w:rFonts w:eastAsia="OpenSymbol"/>
                <w:i/>
                <w:iCs/>
                <w:sz w:val="20"/>
                <w:szCs w:val="20"/>
              </w:rPr>
              <w:t>book</w:t>
            </w:r>
            <w:proofErr w:type="spellEnd"/>
            <w:r w:rsidRPr="004957B4">
              <w:rPr>
                <w:rFonts w:eastAsia="OpenSymbol"/>
                <w:i/>
                <w:iCs/>
                <w:sz w:val="20"/>
                <w:szCs w:val="20"/>
              </w:rPr>
              <w:t xml:space="preserve"> </w:t>
            </w:r>
            <w:proofErr w:type="spellStart"/>
            <w:r w:rsidRPr="004957B4">
              <w:rPr>
                <w:rFonts w:eastAsia="OpenSymbol"/>
                <w:i/>
                <w:iCs/>
                <w:sz w:val="20"/>
                <w:szCs w:val="20"/>
              </w:rPr>
              <w:t>writer</w:t>
            </w:r>
            <w:proofErr w:type="spellEnd"/>
            <w:r w:rsidRPr="004957B4">
              <w:rPr>
                <w:rFonts w:eastAsia="OpenSymbol"/>
                <w:i/>
                <w:iCs/>
                <w:sz w:val="20"/>
                <w:szCs w:val="20"/>
              </w:rPr>
              <w:t xml:space="preserve">, </w:t>
            </w:r>
            <w:proofErr w:type="spellStart"/>
            <w:r w:rsidRPr="004957B4">
              <w:rPr>
                <w:rFonts w:eastAsia="OpenSymbol"/>
                <w:i/>
                <w:iCs/>
                <w:sz w:val="20"/>
                <w:szCs w:val="20"/>
              </w:rPr>
              <w:t>filmmaker</w:t>
            </w:r>
            <w:proofErr w:type="spellEnd"/>
            <w:r w:rsidRPr="004957B4">
              <w:rPr>
                <w:rFonts w:eastAsia="OpenSymbol"/>
                <w:i/>
                <w:iCs/>
                <w:sz w:val="20"/>
                <w:szCs w:val="20"/>
              </w:rPr>
              <w:t xml:space="preserve">, video </w:t>
            </w:r>
            <w:proofErr w:type="spellStart"/>
            <w:r w:rsidRPr="004957B4">
              <w:rPr>
                <w:rFonts w:eastAsia="OpenSymbol"/>
                <w:i/>
                <w:iCs/>
                <w:sz w:val="20"/>
                <w:szCs w:val="20"/>
              </w:rPr>
              <w:t>artist</w:t>
            </w:r>
            <w:proofErr w:type="spellEnd"/>
            <w:r w:rsidRPr="004957B4">
              <w:rPr>
                <w:rFonts w:eastAsia="OpenSymbol"/>
                <w:i/>
                <w:iCs/>
                <w:sz w:val="20"/>
                <w:szCs w:val="20"/>
              </w:rPr>
              <w:t xml:space="preserve">, and game developer </w:t>
            </w:r>
            <w:proofErr w:type="spellStart"/>
            <w:r w:rsidRPr="004957B4">
              <w:rPr>
                <w:rFonts w:eastAsia="OpenSymbol"/>
                <w:i/>
                <w:iCs/>
                <w:sz w:val="20"/>
                <w:szCs w:val="20"/>
              </w:rPr>
              <w:t>should</w:t>
            </w:r>
            <w:proofErr w:type="spellEnd"/>
            <w:r w:rsidRPr="004957B4">
              <w:rPr>
                <w:rFonts w:eastAsia="OpenSymbol"/>
                <w:i/>
                <w:iCs/>
                <w:sz w:val="20"/>
                <w:szCs w:val="20"/>
              </w:rPr>
              <w:t xml:space="preserve"> </w:t>
            </w:r>
            <w:proofErr w:type="spellStart"/>
            <w:r w:rsidRPr="004957B4">
              <w:rPr>
                <w:rFonts w:eastAsia="OpenSymbol"/>
                <w:i/>
                <w:iCs/>
                <w:sz w:val="20"/>
                <w:szCs w:val="20"/>
              </w:rPr>
              <w:t>know</w:t>
            </w:r>
            <w:proofErr w:type="spellEnd"/>
            <w:r w:rsidRPr="004957B4">
              <w:rPr>
                <w:rFonts w:eastAsia="OpenSymbol"/>
                <w:sz w:val="20"/>
                <w:szCs w:val="20"/>
              </w:rPr>
              <w:t xml:space="preserve">. Studio City, CA: Michael </w:t>
            </w:r>
            <w:proofErr w:type="spellStart"/>
            <w:r w:rsidRPr="004957B4">
              <w:rPr>
                <w:rFonts w:eastAsia="OpenSymbol"/>
                <w:sz w:val="20"/>
                <w:szCs w:val="20"/>
              </w:rPr>
              <w:t>Wiese</w:t>
            </w:r>
            <w:proofErr w:type="spellEnd"/>
            <w:r w:rsidRPr="004957B4">
              <w:rPr>
                <w:rFonts w:eastAsia="OpenSymbol"/>
                <w:sz w:val="20"/>
                <w:szCs w:val="20"/>
              </w:rPr>
              <w:t xml:space="preserve"> </w:t>
            </w:r>
            <w:proofErr w:type="spellStart"/>
            <w:r w:rsidRPr="004957B4">
              <w:rPr>
                <w:rFonts w:eastAsia="OpenSymbol"/>
                <w:sz w:val="20"/>
                <w:szCs w:val="20"/>
              </w:rPr>
              <w:t>Productions</w:t>
            </w:r>
            <w:proofErr w:type="spellEnd"/>
            <w:r w:rsidRPr="004957B4">
              <w:rPr>
                <w:rFonts w:eastAsia="OpenSymbol"/>
                <w:sz w:val="20"/>
                <w:szCs w:val="20"/>
              </w:rPr>
              <w:t>, 2008. ISBN 978-1-932907-49-0.</w:t>
            </w:r>
          </w:p>
          <w:p w14:paraId="08CDAD8F" w14:textId="77777777" w:rsidR="004957B4" w:rsidRPr="004957B4" w:rsidRDefault="004957B4" w:rsidP="000C1768">
            <w:pPr>
              <w:rPr>
                <w:sz w:val="20"/>
                <w:szCs w:val="20"/>
              </w:rPr>
            </w:pPr>
            <w:r w:rsidRPr="004957B4">
              <w:rPr>
                <w:sz w:val="20"/>
                <w:szCs w:val="20"/>
              </w:rPr>
              <w:t xml:space="preserve">DOVNIKOVIĆ, </w:t>
            </w:r>
            <w:proofErr w:type="spellStart"/>
            <w:r w:rsidRPr="004957B4">
              <w:rPr>
                <w:sz w:val="20"/>
                <w:szCs w:val="20"/>
              </w:rPr>
              <w:t>Borivoj</w:t>
            </w:r>
            <w:proofErr w:type="spellEnd"/>
            <w:r w:rsidRPr="004957B4">
              <w:rPr>
                <w:sz w:val="20"/>
                <w:szCs w:val="20"/>
              </w:rPr>
              <w:t>. </w:t>
            </w:r>
            <w:r w:rsidRPr="004957B4">
              <w:rPr>
                <w:i/>
                <w:iCs/>
                <w:sz w:val="20"/>
                <w:szCs w:val="20"/>
              </w:rPr>
              <w:t>Škola kresleného filmu</w:t>
            </w:r>
            <w:r w:rsidRPr="004957B4">
              <w:rPr>
                <w:sz w:val="20"/>
                <w:szCs w:val="20"/>
              </w:rPr>
              <w:t xml:space="preserve">. 1. vyd. Praha: Akademie múzických umění v Praze, </w:t>
            </w:r>
          </w:p>
          <w:p w14:paraId="5587EB4A" w14:textId="77777777" w:rsidR="004957B4" w:rsidRPr="004957B4" w:rsidRDefault="004957B4" w:rsidP="000C1768">
            <w:pPr>
              <w:rPr>
                <w:sz w:val="20"/>
                <w:szCs w:val="20"/>
              </w:rPr>
            </w:pPr>
            <w:r w:rsidRPr="004957B4">
              <w:rPr>
                <w:sz w:val="20"/>
                <w:szCs w:val="20"/>
              </w:rPr>
              <w:t>Filmová a televizní fakulta, katedra animovaného filmu, 2007. ISBN 978-80-7331-105-6.</w:t>
            </w:r>
          </w:p>
          <w:p w14:paraId="361DD6B3" w14:textId="77777777" w:rsidR="008F0F5F" w:rsidRDefault="000C1768" w:rsidP="000C1768">
            <w:pPr>
              <w:rPr>
                <w:sz w:val="20"/>
                <w:szCs w:val="20"/>
              </w:rPr>
            </w:pPr>
            <w:r w:rsidRPr="004957B4">
              <w:rPr>
                <w:sz w:val="20"/>
                <w:szCs w:val="20"/>
              </w:rPr>
              <w:t>KAČOR, Miroslav</w:t>
            </w:r>
            <w:r w:rsidRPr="004957B4">
              <w:rPr>
                <w:i/>
                <w:iCs/>
                <w:sz w:val="20"/>
                <w:szCs w:val="20"/>
              </w:rPr>
              <w:t>. Zlatý věk české loutkové animace</w:t>
            </w:r>
            <w:r w:rsidRPr="004957B4">
              <w:rPr>
                <w:sz w:val="20"/>
                <w:szCs w:val="20"/>
              </w:rPr>
              <w:t xml:space="preserve">, Praha: </w:t>
            </w:r>
            <w:proofErr w:type="spellStart"/>
            <w:r w:rsidRPr="004957B4">
              <w:rPr>
                <w:sz w:val="20"/>
                <w:szCs w:val="20"/>
              </w:rPr>
              <w:t>Animation</w:t>
            </w:r>
            <w:proofErr w:type="spellEnd"/>
            <w:r w:rsidRPr="004957B4">
              <w:rPr>
                <w:sz w:val="20"/>
                <w:szCs w:val="20"/>
              </w:rPr>
              <w:t xml:space="preserve"> </w:t>
            </w:r>
            <w:proofErr w:type="spellStart"/>
            <w:r w:rsidR="001913E4" w:rsidRPr="004957B4">
              <w:rPr>
                <w:sz w:val="20"/>
                <w:szCs w:val="20"/>
              </w:rPr>
              <w:t>People</w:t>
            </w:r>
            <w:proofErr w:type="spellEnd"/>
            <w:r w:rsidR="001913E4" w:rsidRPr="004957B4">
              <w:rPr>
                <w:sz w:val="20"/>
                <w:szCs w:val="20"/>
              </w:rPr>
              <w:t>:</w:t>
            </w:r>
            <w:r w:rsidRPr="004957B4">
              <w:rPr>
                <w:sz w:val="20"/>
                <w:szCs w:val="20"/>
              </w:rPr>
              <w:t xml:space="preserve"> Mladá fronta, 2010. </w:t>
            </w:r>
          </w:p>
          <w:p w14:paraId="68B951CA" w14:textId="6C9F4B6F" w:rsidR="000C1768" w:rsidRDefault="000C1768" w:rsidP="000C1768">
            <w:pPr>
              <w:rPr>
                <w:sz w:val="20"/>
                <w:szCs w:val="20"/>
              </w:rPr>
            </w:pPr>
            <w:r w:rsidRPr="004957B4">
              <w:rPr>
                <w:sz w:val="20"/>
                <w:szCs w:val="20"/>
              </w:rPr>
              <w:t>ISBN 978-80-254-5920-1</w:t>
            </w:r>
            <w:r w:rsidR="001913E4">
              <w:rPr>
                <w:sz w:val="20"/>
                <w:szCs w:val="20"/>
              </w:rPr>
              <w:t>.</w:t>
            </w:r>
          </w:p>
          <w:p w14:paraId="53A94568" w14:textId="5F2D5240" w:rsidR="000C1768" w:rsidRPr="004957B4" w:rsidRDefault="000C1768" w:rsidP="000C1768">
            <w:pPr>
              <w:rPr>
                <w:rFonts w:eastAsia="OpenSymbol"/>
                <w:sz w:val="20"/>
                <w:szCs w:val="20"/>
              </w:rPr>
            </w:pPr>
            <w:r w:rsidRPr="004957B4">
              <w:rPr>
                <w:rFonts w:eastAsia="OpenSymbol"/>
                <w:sz w:val="20"/>
                <w:szCs w:val="20"/>
              </w:rPr>
              <w:t>KERLOW, Isaac Victor. </w:t>
            </w:r>
            <w:r w:rsidRPr="004957B4">
              <w:rPr>
                <w:rFonts w:eastAsia="OpenSymbol"/>
                <w:i/>
                <w:iCs/>
                <w:sz w:val="20"/>
                <w:szCs w:val="20"/>
              </w:rPr>
              <w:t>Mistrovství 3D animace: ovládněte techniky profesionálních filmových tvůrců!</w:t>
            </w:r>
          </w:p>
          <w:p w14:paraId="1FD87EAD" w14:textId="77777777" w:rsidR="000C1768" w:rsidRPr="004957B4" w:rsidRDefault="000C1768" w:rsidP="000C1768">
            <w:pPr>
              <w:rPr>
                <w:rFonts w:eastAsia="OpenSymbol"/>
                <w:sz w:val="20"/>
                <w:szCs w:val="20"/>
              </w:rPr>
            </w:pPr>
            <w:r w:rsidRPr="004957B4">
              <w:rPr>
                <w:rFonts w:eastAsia="OpenSymbol"/>
                <w:sz w:val="20"/>
                <w:szCs w:val="20"/>
              </w:rPr>
              <w:t xml:space="preserve">Vyd. 1. Brno: </w:t>
            </w:r>
            <w:proofErr w:type="spellStart"/>
            <w:r w:rsidRPr="004957B4">
              <w:rPr>
                <w:rFonts w:eastAsia="OpenSymbol"/>
                <w:sz w:val="20"/>
                <w:szCs w:val="20"/>
              </w:rPr>
              <w:t>Computer</w:t>
            </w:r>
            <w:proofErr w:type="spellEnd"/>
            <w:r w:rsidRPr="004957B4">
              <w:rPr>
                <w:rFonts w:eastAsia="OpenSymbol"/>
                <w:sz w:val="20"/>
                <w:szCs w:val="20"/>
              </w:rPr>
              <w:t xml:space="preserve"> </w:t>
            </w:r>
            <w:proofErr w:type="spellStart"/>
            <w:r w:rsidRPr="004957B4">
              <w:rPr>
                <w:rFonts w:eastAsia="OpenSymbol"/>
                <w:sz w:val="20"/>
                <w:szCs w:val="20"/>
              </w:rPr>
              <w:t>Press</w:t>
            </w:r>
            <w:proofErr w:type="spellEnd"/>
            <w:r w:rsidRPr="004957B4">
              <w:rPr>
                <w:rFonts w:eastAsia="OpenSymbol"/>
                <w:sz w:val="20"/>
                <w:szCs w:val="20"/>
              </w:rPr>
              <w:t>, 2011. ISBN 978-80-251-2717-9.</w:t>
            </w:r>
          </w:p>
          <w:p w14:paraId="5A5A5364" w14:textId="77777777" w:rsidR="004957B4" w:rsidRPr="004957B4" w:rsidRDefault="004957B4" w:rsidP="000C1768">
            <w:pPr>
              <w:rPr>
                <w:sz w:val="20"/>
                <w:szCs w:val="20"/>
              </w:rPr>
            </w:pPr>
            <w:r w:rsidRPr="004957B4">
              <w:rPr>
                <w:sz w:val="20"/>
                <w:szCs w:val="20"/>
              </w:rPr>
              <w:t>WHITAKER, Harold. </w:t>
            </w:r>
            <w:proofErr w:type="spellStart"/>
            <w:r w:rsidRPr="004957B4">
              <w:rPr>
                <w:i/>
                <w:iCs/>
                <w:sz w:val="20"/>
                <w:szCs w:val="20"/>
              </w:rPr>
              <w:t>Timing</w:t>
            </w:r>
            <w:proofErr w:type="spellEnd"/>
            <w:r w:rsidRPr="004957B4">
              <w:rPr>
                <w:i/>
                <w:iCs/>
                <w:sz w:val="20"/>
                <w:szCs w:val="20"/>
              </w:rPr>
              <w:t xml:space="preserve"> </w:t>
            </w:r>
            <w:proofErr w:type="spellStart"/>
            <w:r w:rsidRPr="004957B4">
              <w:rPr>
                <w:i/>
                <w:iCs/>
                <w:sz w:val="20"/>
                <w:szCs w:val="20"/>
              </w:rPr>
              <w:t>for</w:t>
            </w:r>
            <w:proofErr w:type="spellEnd"/>
            <w:r w:rsidRPr="004957B4">
              <w:rPr>
                <w:i/>
                <w:iCs/>
                <w:sz w:val="20"/>
                <w:szCs w:val="20"/>
              </w:rPr>
              <w:t xml:space="preserve"> </w:t>
            </w:r>
            <w:proofErr w:type="spellStart"/>
            <w:r w:rsidRPr="004957B4">
              <w:rPr>
                <w:i/>
                <w:iCs/>
                <w:sz w:val="20"/>
                <w:szCs w:val="20"/>
              </w:rPr>
              <w:t>animation</w:t>
            </w:r>
            <w:proofErr w:type="spellEnd"/>
            <w:r w:rsidRPr="004957B4">
              <w:rPr>
                <w:sz w:val="20"/>
                <w:szCs w:val="20"/>
              </w:rPr>
              <w:t xml:space="preserve">. 2nd </w:t>
            </w:r>
            <w:proofErr w:type="spellStart"/>
            <w:r w:rsidRPr="004957B4">
              <w:rPr>
                <w:sz w:val="20"/>
                <w:szCs w:val="20"/>
              </w:rPr>
              <w:t>ed</w:t>
            </w:r>
            <w:proofErr w:type="spellEnd"/>
            <w:r w:rsidRPr="004957B4">
              <w:rPr>
                <w:sz w:val="20"/>
                <w:szCs w:val="20"/>
              </w:rPr>
              <w:t xml:space="preserve">. Amsterdam; Boston: </w:t>
            </w:r>
            <w:proofErr w:type="spellStart"/>
            <w:r w:rsidRPr="004957B4">
              <w:rPr>
                <w:sz w:val="20"/>
                <w:szCs w:val="20"/>
              </w:rPr>
              <w:t>Elsevier</w:t>
            </w:r>
            <w:proofErr w:type="spellEnd"/>
            <w:r w:rsidRPr="004957B4">
              <w:rPr>
                <w:sz w:val="20"/>
                <w:szCs w:val="20"/>
              </w:rPr>
              <w:t xml:space="preserve">; </w:t>
            </w:r>
            <w:proofErr w:type="spellStart"/>
            <w:r w:rsidRPr="004957B4">
              <w:rPr>
                <w:sz w:val="20"/>
                <w:szCs w:val="20"/>
              </w:rPr>
              <w:t>Focal</w:t>
            </w:r>
            <w:proofErr w:type="spellEnd"/>
            <w:r w:rsidRPr="004957B4">
              <w:rPr>
                <w:sz w:val="20"/>
                <w:szCs w:val="20"/>
              </w:rPr>
              <w:t xml:space="preserve"> </w:t>
            </w:r>
            <w:proofErr w:type="spellStart"/>
            <w:r w:rsidRPr="004957B4">
              <w:rPr>
                <w:sz w:val="20"/>
                <w:szCs w:val="20"/>
              </w:rPr>
              <w:t>Press</w:t>
            </w:r>
            <w:proofErr w:type="spellEnd"/>
            <w:r w:rsidRPr="004957B4">
              <w:rPr>
                <w:sz w:val="20"/>
                <w:szCs w:val="20"/>
              </w:rPr>
              <w:t xml:space="preserve">, 2009. </w:t>
            </w:r>
          </w:p>
          <w:p w14:paraId="2719FEC6" w14:textId="473D487D" w:rsidR="004957B4" w:rsidRPr="004957B4" w:rsidRDefault="004957B4" w:rsidP="005C2183">
            <w:pPr>
              <w:rPr>
                <w:sz w:val="20"/>
                <w:szCs w:val="20"/>
              </w:rPr>
            </w:pPr>
            <w:r w:rsidRPr="004957B4">
              <w:rPr>
                <w:sz w:val="20"/>
                <w:szCs w:val="20"/>
              </w:rPr>
              <w:t>ISBN 978-0-240-52160-2.</w:t>
            </w:r>
          </w:p>
        </w:tc>
      </w:tr>
    </w:tbl>
    <w:p w14:paraId="6074C1D3" w14:textId="407CA4F2" w:rsidR="003D3118" w:rsidRPr="004957B4" w:rsidRDefault="003D3118">
      <w:pPr>
        <w:rPr>
          <w:sz w:val="20"/>
          <w:szCs w:val="20"/>
        </w:rPr>
      </w:pPr>
    </w:p>
    <w:p w14:paraId="08D0AF36" w14:textId="77777777" w:rsidR="003D3118" w:rsidRDefault="003D3118">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8"/>
        <w:gridCol w:w="1133"/>
        <w:gridCol w:w="890"/>
        <w:gridCol w:w="816"/>
        <w:gridCol w:w="2155"/>
        <w:gridCol w:w="539"/>
        <w:gridCol w:w="668"/>
      </w:tblGrid>
      <w:tr w:rsidR="00BA44AF" w:rsidRPr="00C9594B" w14:paraId="214F62E1"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E7DF5E6" w14:textId="77777777" w:rsidR="00BA44AF" w:rsidRPr="00E84824" w:rsidRDefault="00BA44AF" w:rsidP="005C2183">
            <w:pPr>
              <w:widowControl w:val="0"/>
              <w:jc w:val="both"/>
              <w:rPr>
                <w:b/>
                <w:sz w:val="28"/>
                <w:szCs w:val="28"/>
              </w:rPr>
            </w:pPr>
            <w:r w:rsidRPr="00E84824">
              <w:rPr>
                <w:b/>
                <w:sz w:val="28"/>
                <w:szCs w:val="28"/>
              </w:rPr>
              <w:lastRenderedPageBreak/>
              <w:t>B-III – Charakteristika studijního předmětu</w:t>
            </w:r>
          </w:p>
        </w:tc>
      </w:tr>
      <w:tr w:rsidR="00BA44AF" w:rsidRPr="00C9594B" w14:paraId="6FECAC41"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D9121E8" w14:textId="77777777" w:rsidR="00BA44AF" w:rsidRPr="00BA44AF" w:rsidRDefault="00BA44AF" w:rsidP="005C2183">
            <w:pPr>
              <w:widowControl w:val="0"/>
              <w:rPr>
                <w:b/>
                <w:sz w:val="20"/>
                <w:szCs w:val="20"/>
              </w:rPr>
            </w:pPr>
            <w:r w:rsidRPr="00BA44AF">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43CECF1F" w14:textId="77777777" w:rsidR="00BA44AF" w:rsidRPr="00BA44AF" w:rsidRDefault="00BA44AF" w:rsidP="005C2183">
            <w:pPr>
              <w:widowControl w:val="0"/>
              <w:jc w:val="both"/>
              <w:rPr>
                <w:sz w:val="20"/>
                <w:szCs w:val="20"/>
              </w:rPr>
            </w:pPr>
            <w:r w:rsidRPr="00BA44AF">
              <w:rPr>
                <w:sz w:val="20"/>
                <w:szCs w:val="20"/>
              </w:rPr>
              <w:t>Ateliér animace 2</w:t>
            </w:r>
          </w:p>
        </w:tc>
      </w:tr>
      <w:tr w:rsidR="00BA44AF" w:rsidRPr="00C9594B" w14:paraId="66CB8C72"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5992B34" w14:textId="77777777" w:rsidR="00BA44AF" w:rsidRPr="00BA44AF" w:rsidRDefault="00BA44AF" w:rsidP="005C2183">
            <w:pPr>
              <w:widowControl w:val="0"/>
              <w:rPr>
                <w:b/>
                <w:sz w:val="20"/>
                <w:szCs w:val="20"/>
              </w:rPr>
            </w:pPr>
            <w:r w:rsidRPr="00BA44AF">
              <w:rPr>
                <w:b/>
                <w:sz w:val="20"/>
                <w:szCs w:val="20"/>
              </w:rPr>
              <w:t>Typ předmětu</w:t>
            </w:r>
          </w:p>
        </w:tc>
        <w:tc>
          <w:tcPr>
            <w:tcW w:w="3407" w:type="dxa"/>
            <w:gridSpan w:val="4"/>
            <w:tcBorders>
              <w:top w:val="single" w:sz="4" w:space="0" w:color="000000"/>
              <w:left w:val="single" w:sz="4" w:space="0" w:color="000000"/>
              <w:bottom w:val="single" w:sz="4" w:space="0" w:color="000000"/>
              <w:right w:val="single" w:sz="4" w:space="0" w:color="000000"/>
            </w:tcBorders>
          </w:tcPr>
          <w:p w14:paraId="401B51D1" w14:textId="77777777" w:rsidR="00BA44AF" w:rsidRPr="00BA44AF" w:rsidRDefault="00BA44AF" w:rsidP="005C2183">
            <w:pPr>
              <w:widowControl w:val="0"/>
              <w:jc w:val="both"/>
              <w:rPr>
                <w:sz w:val="20"/>
                <w:szCs w:val="20"/>
              </w:rPr>
            </w:pPr>
            <w:r w:rsidRPr="00BA44AF">
              <w:rPr>
                <w:sz w:val="20"/>
                <w:szCs w:val="20"/>
              </w:rPr>
              <w:t>povinný, PZ</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731E964A" w14:textId="77777777" w:rsidR="00BA44AF" w:rsidRPr="00BA44AF" w:rsidRDefault="00BA44AF" w:rsidP="005C2183">
            <w:pPr>
              <w:widowControl w:val="0"/>
              <w:jc w:val="both"/>
              <w:rPr>
                <w:sz w:val="20"/>
                <w:szCs w:val="20"/>
              </w:rPr>
            </w:pPr>
            <w:r w:rsidRPr="00BA44AF">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77788D24" w14:textId="77777777" w:rsidR="00BA44AF" w:rsidRPr="00BA44AF" w:rsidRDefault="00BA44AF" w:rsidP="005C2183">
            <w:pPr>
              <w:widowControl w:val="0"/>
              <w:jc w:val="both"/>
              <w:rPr>
                <w:sz w:val="20"/>
                <w:szCs w:val="20"/>
              </w:rPr>
            </w:pPr>
            <w:r w:rsidRPr="00BA44AF">
              <w:rPr>
                <w:sz w:val="20"/>
                <w:szCs w:val="20"/>
              </w:rPr>
              <w:t>1/LS</w:t>
            </w:r>
          </w:p>
        </w:tc>
      </w:tr>
      <w:tr w:rsidR="00BA44AF" w:rsidRPr="00C9594B" w14:paraId="7CFE6B97"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9D7E0AF" w14:textId="77777777" w:rsidR="00BA44AF" w:rsidRPr="00BA44AF" w:rsidRDefault="00BA44AF" w:rsidP="005C2183">
            <w:pPr>
              <w:widowControl w:val="0"/>
              <w:rPr>
                <w:b/>
                <w:sz w:val="20"/>
                <w:szCs w:val="20"/>
              </w:rPr>
            </w:pPr>
            <w:r w:rsidRPr="00BA44AF">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9D3694C" w14:textId="77777777" w:rsidR="00BA44AF" w:rsidRPr="00BA44AF" w:rsidRDefault="00BA44AF" w:rsidP="005C2183">
            <w:pPr>
              <w:widowControl w:val="0"/>
              <w:jc w:val="both"/>
              <w:rPr>
                <w:sz w:val="20"/>
                <w:szCs w:val="20"/>
              </w:rPr>
            </w:pPr>
            <w:r w:rsidRPr="00BA44AF">
              <w:rPr>
                <w:sz w:val="20"/>
                <w:szCs w:val="20"/>
              </w:rPr>
              <w:t>169 ateliér</w:t>
            </w:r>
          </w:p>
        </w:tc>
        <w:tc>
          <w:tcPr>
            <w:tcW w:w="890" w:type="dxa"/>
            <w:tcBorders>
              <w:top w:val="single" w:sz="4" w:space="0" w:color="000000"/>
              <w:left w:val="single" w:sz="4" w:space="0" w:color="000000"/>
              <w:bottom w:val="single" w:sz="4" w:space="0" w:color="000000"/>
              <w:right w:val="single" w:sz="4" w:space="0" w:color="000000"/>
            </w:tcBorders>
            <w:shd w:val="clear" w:color="auto" w:fill="F7CAAC"/>
          </w:tcPr>
          <w:p w14:paraId="1E7B6CA4" w14:textId="77777777" w:rsidR="00BA44AF" w:rsidRPr="00BA44AF" w:rsidRDefault="00BA44AF" w:rsidP="005C2183">
            <w:pPr>
              <w:widowControl w:val="0"/>
              <w:jc w:val="both"/>
              <w:rPr>
                <w:b/>
                <w:sz w:val="20"/>
                <w:szCs w:val="20"/>
              </w:rPr>
            </w:pPr>
            <w:r w:rsidRPr="00BA44AF">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000395DD" w14:textId="77777777" w:rsidR="00BA44AF" w:rsidRPr="00BA44AF" w:rsidRDefault="00BA44AF" w:rsidP="005C2183">
            <w:pPr>
              <w:widowControl w:val="0"/>
              <w:jc w:val="both"/>
              <w:rPr>
                <w:sz w:val="20"/>
                <w:szCs w:val="20"/>
              </w:rPr>
            </w:pPr>
            <w:r w:rsidRPr="00BA44AF">
              <w:rPr>
                <w:sz w:val="20"/>
                <w:szCs w:val="20"/>
              </w:rPr>
              <w:t>169</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2499014D" w14:textId="77777777" w:rsidR="00BA44AF" w:rsidRPr="00BA44AF" w:rsidRDefault="00BA44AF" w:rsidP="005C2183">
            <w:pPr>
              <w:widowControl w:val="0"/>
              <w:jc w:val="both"/>
              <w:rPr>
                <w:b/>
                <w:sz w:val="20"/>
                <w:szCs w:val="20"/>
              </w:rPr>
            </w:pPr>
            <w:r w:rsidRPr="00BA44AF">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1CD39B6D" w14:textId="77777777" w:rsidR="00BA44AF" w:rsidRPr="00BA44AF" w:rsidRDefault="00BA44AF" w:rsidP="005C2183">
            <w:pPr>
              <w:widowControl w:val="0"/>
              <w:jc w:val="both"/>
              <w:rPr>
                <w:sz w:val="20"/>
                <w:szCs w:val="20"/>
              </w:rPr>
            </w:pPr>
            <w:r w:rsidRPr="00BA44AF">
              <w:rPr>
                <w:sz w:val="20"/>
                <w:szCs w:val="20"/>
              </w:rPr>
              <w:t>15</w:t>
            </w:r>
          </w:p>
        </w:tc>
      </w:tr>
      <w:tr w:rsidR="00BA44AF" w:rsidRPr="00C9594B" w14:paraId="12C8B89A"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77270E2" w14:textId="77777777" w:rsidR="00BA44AF" w:rsidRPr="00BA44AF" w:rsidRDefault="00BA44AF" w:rsidP="005C2183">
            <w:pPr>
              <w:widowControl w:val="0"/>
              <w:rPr>
                <w:b/>
                <w:sz w:val="20"/>
                <w:szCs w:val="20"/>
              </w:rPr>
            </w:pPr>
            <w:r w:rsidRPr="00BA44AF">
              <w:rPr>
                <w:b/>
                <w:sz w:val="20"/>
                <w:szCs w:val="20"/>
              </w:rPr>
              <w:t xml:space="preserve">Prerekvizity, </w:t>
            </w:r>
            <w:proofErr w:type="spellStart"/>
            <w:r w:rsidRPr="00BA44AF">
              <w:rPr>
                <w:b/>
                <w:sz w:val="20"/>
                <w:szCs w:val="20"/>
              </w:rPr>
              <w:t>korekvizity</w:t>
            </w:r>
            <w:proofErr w:type="spellEnd"/>
            <w:r w:rsidRPr="00BA44AF">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0C617B6D" w14:textId="77777777" w:rsidR="00BA44AF" w:rsidRPr="00BA44AF" w:rsidRDefault="00BA44AF" w:rsidP="005C2183">
            <w:pPr>
              <w:widowControl w:val="0"/>
              <w:jc w:val="both"/>
              <w:rPr>
                <w:sz w:val="20"/>
                <w:szCs w:val="20"/>
              </w:rPr>
            </w:pPr>
          </w:p>
        </w:tc>
      </w:tr>
      <w:tr w:rsidR="00BA44AF" w:rsidRPr="00C9594B" w14:paraId="131506D0"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95EA1AB" w14:textId="77777777" w:rsidR="00BA44AF" w:rsidRPr="00BA44AF" w:rsidRDefault="00BA44AF" w:rsidP="005C2183">
            <w:pPr>
              <w:widowControl w:val="0"/>
              <w:rPr>
                <w:b/>
                <w:sz w:val="20"/>
                <w:szCs w:val="20"/>
              </w:rPr>
            </w:pPr>
            <w:r w:rsidRPr="00BA44AF">
              <w:rPr>
                <w:b/>
                <w:sz w:val="20"/>
                <w:szCs w:val="20"/>
              </w:rPr>
              <w:t>Způsob ověření studijních výsledků</w:t>
            </w:r>
          </w:p>
        </w:tc>
        <w:tc>
          <w:tcPr>
            <w:tcW w:w="3407" w:type="dxa"/>
            <w:gridSpan w:val="4"/>
            <w:tcBorders>
              <w:top w:val="single" w:sz="4" w:space="0" w:color="000000"/>
              <w:left w:val="single" w:sz="4" w:space="0" w:color="000000"/>
              <w:bottom w:val="single" w:sz="4" w:space="0" w:color="000000"/>
              <w:right w:val="single" w:sz="4" w:space="0" w:color="000000"/>
            </w:tcBorders>
          </w:tcPr>
          <w:p w14:paraId="7E6D0006" w14:textId="77777777" w:rsidR="00BA44AF" w:rsidRPr="00BA44AF" w:rsidRDefault="00BA44AF" w:rsidP="005C2183">
            <w:pPr>
              <w:widowControl w:val="0"/>
              <w:jc w:val="both"/>
              <w:rPr>
                <w:sz w:val="20"/>
                <w:szCs w:val="20"/>
              </w:rPr>
            </w:pPr>
            <w:r w:rsidRPr="00BA44AF">
              <w:rPr>
                <w:sz w:val="20"/>
                <w:szCs w:val="20"/>
              </w:rPr>
              <w:t>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36A6DD64" w14:textId="77777777" w:rsidR="00BA44AF" w:rsidRPr="00BA44AF" w:rsidRDefault="00BA44AF" w:rsidP="005C2183">
            <w:pPr>
              <w:widowControl w:val="0"/>
              <w:jc w:val="both"/>
              <w:rPr>
                <w:b/>
                <w:sz w:val="20"/>
                <w:szCs w:val="20"/>
              </w:rPr>
            </w:pPr>
            <w:r w:rsidRPr="00BA44AF">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3A881EDE" w14:textId="77777777" w:rsidR="00BA44AF" w:rsidRPr="00BA44AF" w:rsidRDefault="00BA44AF" w:rsidP="005C2183">
            <w:pPr>
              <w:widowControl w:val="0"/>
              <w:jc w:val="both"/>
              <w:rPr>
                <w:sz w:val="20"/>
                <w:szCs w:val="20"/>
              </w:rPr>
            </w:pPr>
            <w:r w:rsidRPr="00BA44AF">
              <w:rPr>
                <w:sz w:val="20"/>
                <w:szCs w:val="20"/>
              </w:rPr>
              <w:t>ateliér</w:t>
            </w:r>
          </w:p>
        </w:tc>
      </w:tr>
      <w:tr w:rsidR="00BA44AF" w:rsidRPr="00C9594B" w14:paraId="165CB055"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8B31D13" w14:textId="77777777" w:rsidR="00BA44AF" w:rsidRPr="00BA44AF" w:rsidRDefault="00BA44AF" w:rsidP="005C2183">
            <w:pPr>
              <w:widowControl w:val="0"/>
              <w:rPr>
                <w:b/>
                <w:sz w:val="20"/>
                <w:szCs w:val="20"/>
              </w:rPr>
            </w:pPr>
            <w:r w:rsidRPr="00BA44AF">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7A6F2EA0" w14:textId="77777777" w:rsidR="00BA44AF" w:rsidRPr="00BA44AF" w:rsidRDefault="00BA44AF" w:rsidP="005C2183">
            <w:pPr>
              <w:widowControl w:val="0"/>
              <w:jc w:val="both"/>
              <w:rPr>
                <w:sz w:val="20"/>
                <w:szCs w:val="20"/>
              </w:rPr>
            </w:pPr>
            <w:r w:rsidRPr="00BA44AF">
              <w:rPr>
                <w:sz w:val="20"/>
                <w:szCs w:val="20"/>
              </w:rPr>
              <w:t>Minimálně 75% aktivní účast, plnění průběžných zadání, v závěru tvorba semestrálního projektu a jeho prezentace.</w:t>
            </w:r>
          </w:p>
        </w:tc>
      </w:tr>
      <w:tr w:rsidR="00BA44AF" w:rsidRPr="00C9594B" w14:paraId="0577E2B4" w14:textId="77777777" w:rsidTr="00CC05D1">
        <w:trPr>
          <w:trHeight w:val="186"/>
        </w:trPr>
        <w:tc>
          <w:tcPr>
            <w:tcW w:w="9855" w:type="dxa"/>
            <w:gridSpan w:val="8"/>
            <w:tcBorders>
              <w:left w:val="single" w:sz="4" w:space="0" w:color="000000"/>
              <w:bottom w:val="single" w:sz="4" w:space="0" w:color="000000"/>
              <w:right w:val="single" w:sz="4" w:space="0" w:color="000000"/>
            </w:tcBorders>
          </w:tcPr>
          <w:p w14:paraId="7CE55842" w14:textId="77777777" w:rsidR="00BA44AF" w:rsidRPr="00BA44AF" w:rsidRDefault="00BA44AF" w:rsidP="005C2183">
            <w:pPr>
              <w:widowControl w:val="0"/>
              <w:rPr>
                <w:sz w:val="20"/>
                <w:szCs w:val="20"/>
              </w:rPr>
            </w:pPr>
          </w:p>
        </w:tc>
      </w:tr>
      <w:tr w:rsidR="00BA44AF" w:rsidRPr="00C9594B" w14:paraId="32EE8DEC"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6340B748" w14:textId="77777777" w:rsidR="00BA44AF" w:rsidRPr="00BA44AF" w:rsidRDefault="00BA44AF" w:rsidP="005C2183">
            <w:pPr>
              <w:widowControl w:val="0"/>
              <w:rPr>
                <w:b/>
                <w:sz w:val="20"/>
                <w:szCs w:val="20"/>
              </w:rPr>
            </w:pPr>
            <w:r w:rsidRPr="00BA44AF">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44C41F38" w14:textId="77777777" w:rsidR="00BA44AF" w:rsidRPr="00BA44AF" w:rsidRDefault="00BA44AF" w:rsidP="005C2183">
            <w:pPr>
              <w:widowControl w:val="0"/>
              <w:jc w:val="both"/>
              <w:rPr>
                <w:sz w:val="20"/>
                <w:szCs w:val="20"/>
              </w:rPr>
            </w:pPr>
            <w:r w:rsidRPr="00BA44AF">
              <w:rPr>
                <w:sz w:val="20"/>
                <w:szCs w:val="20"/>
              </w:rPr>
              <w:t>MgA. Eliška Chytková</w:t>
            </w:r>
          </w:p>
        </w:tc>
      </w:tr>
      <w:tr w:rsidR="00BA44AF" w:rsidRPr="00C9594B" w14:paraId="082CBBFE"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04C763C4" w14:textId="77777777" w:rsidR="00BA44AF" w:rsidRPr="00BA44AF" w:rsidRDefault="00BA44AF" w:rsidP="005C2183">
            <w:pPr>
              <w:widowControl w:val="0"/>
              <w:rPr>
                <w:b/>
                <w:sz w:val="20"/>
                <w:szCs w:val="20"/>
              </w:rPr>
            </w:pPr>
            <w:r w:rsidRPr="00BA44AF">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704AFF30" w14:textId="4D043D94" w:rsidR="00BA44AF" w:rsidRPr="00BA44AF" w:rsidRDefault="00BA44AF" w:rsidP="005C2183">
            <w:pPr>
              <w:widowControl w:val="0"/>
              <w:jc w:val="both"/>
              <w:rPr>
                <w:sz w:val="20"/>
                <w:szCs w:val="20"/>
              </w:rPr>
            </w:pPr>
            <w:r w:rsidRPr="00BA44AF">
              <w:rPr>
                <w:sz w:val="20"/>
                <w:szCs w:val="20"/>
              </w:rPr>
              <w:t>garant se podílí na výuce předmětu v rozsahu 50</w:t>
            </w:r>
            <w:r w:rsidR="00CC05D1">
              <w:rPr>
                <w:sz w:val="20"/>
                <w:szCs w:val="20"/>
              </w:rPr>
              <w:t xml:space="preserve"> </w:t>
            </w:r>
            <w:r w:rsidRPr="00BA44AF">
              <w:rPr>
                <w:sz w:val="20"/>
                <w:szCs w:val="20"/>
              </w:rPr>
              <w:t>%</w:t>
            </w:r>
            <w:r w:rsidR="00CC05D1">
              <w:rPr>
                <w:sz w:val="20"/>
                <w:szCs w:val="20"/>
              </w:rPr>
              <w:t>,</w:t>
            </w:r>
            <w:r w:rsidRPr="00BA44AF">
              <w:rPr>
                <w:sz w:val="20"/>
                <w:szCs w:val="20"/>
              </w:rPr>
              <w:t xml:space="preserve"> stanovuje koncepci ateliéru</w:t>
            </w:r>
          </w:p>
        </w:tc>
      </w:tr>
      <w:tr w:rsidR="00BA44AF" w:rsidRPr="00C9594B" w14:paraId="17D343E1"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734B3F3" w14:textId="77777777" w:rsidR="00BA44AF" w:rsidRPr="00BA44AF" w:rsidRDefault="00BA44AF" w:rsidP="005C2183">
            <w:pPr>
              <w:widowControl w:val="0"/>
              <w:rPr>
                <w:b/>
                <w:sz w:val="20"/>
                <w:szCs w:val="20"/>
              </w:rPr>
            </w:pPr>
            <w:r w:rsidRPr="00BA44AF">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7BE83F59" w14:textId="6F395566" w:rsidR="00BA44AF" w:rsidRPr="00BA44AF" w:rsidRDefault="00BA44AF" w:rsidP="005C2183">
            <w:pPr>
              <w:widowControl w:val="0"/>
              <w:jc w:val="both"/>
              <w:rPr>
                <w:sz w:val="20"/>
                <w:szCs w:val="20"/>
              </w:rPr>
            </w:pPr>
            <w:r w:rsidRPr="00BA44AF">
              <w:rPr>
                <w:sz w:val="20"/>
                <w:szCs w:val="20"/>
              </w:rPr>
              <w:t>MgA. Eliška Chytková 50</w:t>
            </w:r>
            <w:r w:rsidR="00D6235D">
              <w:rPr>
                <w:sz w:val="20"/>
                <w:szCs w:val="20"/>
              </w:rPr>
              <w:t xml:space="preserve"> </w:t>
            </w:r>
            <w:r w:rsidRPr="00BA44AF">
              <w:rPr>
                <w:sz w:val="20"/>
                <w:szCs w:val="20"/>
              </w:rPr>
              <w:t>%, MgA. Vojtěch Dočkal 30</w:t>
            </w:r>
            <w:r w:rsidR="00D6235D">
              <w:rPr>
                <w:sz w:val="20"/>
                <w:szCs w:val="20"/>
              </w:rPr>
              <w:t xml:space="preserve"> </w:t>
            </w:r>
            <w:r w:rsidRPr="00BA44AF">
              <w:rPr>
                <w:sz w:val="20"/>
                <w:szCs w:val="20"/>
              </w:rPr>
              <w:t>%, MgA. Eliška Oz 20</w:t>
            </w:r>
            <w:r w:rsidR="00D6235D">
              <w:rPr>
                <w:sz w:val="20"/>
                <w:szCs w:val="20"/>
              </w:rPr>
              <w:t xml:space="preserve"> </w:t>
            </w:r>
            <w:r w:rsidRPr="00BA44AF">
              <w:rPr>
                <w:sz w:val="20"/>
                <w:szCs w:val="20"/>
              </w:rPr>
              <w:t>%</w:t>
            </w:r>
          </w:p>
        </w:tc>
      </w:tr>
      <w:tr w:rsidR="00BA44AF" w:rsidRPr="00C9594B" w14:paraId="0855D33A" w14:textId="77777777" w:rsidTr="009F5054">
        <w:trPr>
          <w:trHeight w:val="260"/>
        </w:trPr>
        <w:tc>
          <w:tcPr>
            <w:tcW w:w="9855" w:type="dxa"/>
            <w:gridSpan w:val="8"/>
            <w:tcBorders>
              <w:left w:val="single" w:sz="4" w:space="0" w:color="000000"/>
              <w:bottom w:val="single" w:sz="4" w:space="0" w:color="000000"/>
              <w:right w:val="single" w:sz="4" w:space="0" w:color="000000"/>
            </w:tcBorders>
          </w:tcPr>
          <w:p w14:paraId="1EDFBCAC" w14:textId="77777777" w:rsidR="00BA44AF" w:rsidRPr="00BA44AF" w:rsidRDefault="00BA44AF" w:rsidP="005C2183">
            <w:pPr>
              <w:widowControl w:val="0"/>
              <w:jc w:val="both"/>
              <w:rPr>
                <w:sz w:val="20"/>
                <w:szCs w:val="20"/>
              </w:rPr>
            </w:pPr>
          </w:p>
        </w:tc>
      </w:tr>
      <w:tr w:rsidR="00BA44AF" w:rsidRPr="00C9594B" w14:paraId="7C07BD4B"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F950926" w14:textId="77777777" w:rsidR="00BA44AF" w:rsidRPr="00BA44AF" w:rsidRDefault="00BA44AF" w:rsidP="005C2183">
            <w:pPr>
              <w:widowControl w:val="0"/>
              <w:jc w:val="both"/>
              <w:rPr>
                <w:b/>
                <w:sz w:val="20"/>
                <w:szCs w:val="20"/>
              </w:rPr>
            </w:pPr>
            <w:r w:rsidRPr="00BA44AF">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738CCFAB" w14:textId="77777777" w:rsidR="00BA44AF" w:rsidRPr="00BA44AF" w:rsidRDefault="00BA44AF" w:rsidP="005C2183">
            <w:pPr>
              <w:widowControl w:val="0"/>
              <w:jc w:val="both"/>
              <w:rPr>
                <w:sz w:val="20"/>
                <w:szCs w:val="20"/>
              </w:rPr>
            </w:pPr>
          </w:p>
        </w:tc>
      </w:tr>
      <w:tr w:rsidR="00BA44AF" w:rsidRPr="00C9594B" w14:paraId="2EFC1B38" w14:textId="77777777" w:rsidTr="00214602">
        <w:trPr>
          <w:trHeight w:val="3258"/>
        </w:trPr>
        <w:tc>
          <w:tcPr>
            <w:tcW w:w="9855" w:type="dxa"/>
            <w:gridSpan w:val="8"/>
            <w:tcBorders>
              <w:left w:val="single" w:sz="4" w:space="0" w:color="000000"/>
              <w:bottom w:val="single" w:sz="12" w:space="0" w:color="000000"/>
              <w:right w:val="single" w:sz="4" w:space="0" w:color="000000"/>
            </w:tcBorders>
          </w:tcPr>
          <w:p w14:paraId="24100422" w14:textId="1BCC6F6F" w:rsidR="00BA44AF" w:rsidRPr="00CC05D1" w:rsidRDefault="00BA44AF" w:rsidP="00CC05D1">
            <w:pPr>
              <w:widowControl w:val="0"/>
              <w:spacing w:after="120"/>
              <w:jc w:val="both"/>
              <w:rPr>
                <w:color w:val="000000"/>
                <w:sz w:val="20"/>
                <w:szCs w:val="20"/>
                <w:shd w:val="clear" w:color="auto" w:fill="FFFFFF"/>
              </w:rPr>
            </w:pPr>
            <w:r w:rsidRPr="00BA44AF">
              <w:rPr>
                <w:color w:val="000000"/>
                <w:sz w:val="20"/>
                <w:szCs w:val="20"/>
                <w:shd w:val="clear" w:color="auto" w:fill="FFFFFF"/>
              </w:rPr>
              <w:t xml:space="preserve">Cílem předmětu je výuka, která se zaměřuje primárně na kreslenou animaci. Dále v rámci předmětu Ateliér student absolvuje hodiny digitální </w:t>
            </w:r>
            <w:proofErr w:type="spellStart"/>
            <w:r w:rsidRPr="00BA44AF">
              <w:rPr>
                <w:color w:val="000000"/>
                <w:sz w:val="20"/>
                <w:szCs w:val="20"/>
                <w:shd w:val="clear" w:color="auto" w:fill="FFFFFF"/>
              </w:rPr>
              <w:t>ploškové</w:t>
            </w:r>
            <w:proofErr w:type="spellEnd"/>
            <w:r w:rsidRPr="00BA44AF">
              <w:rPr>
                <w:color w:val="000000"/>
                <w:sz w:val="20"/>
                <w:szCs w:val="20"/>
                <w:shd w:val="clear" w:color="auto" w:fill="FFFFFF"/>
              </w:rPr>
              <w:t xml:space="preserve"> animace, stop-</w:t>
            </w:r>
            <w:proofErr w:type="spellStart"/>
            <w:r w:rsidRPr="00BA44AF">
              <w:rPr>
                <w:color w:val="000000"/>
                <w:sz w:val="20"/>
                <w:szCs w:val="20"/>
                <w:shd w:val="clear" w:color="auto" w:fill="FFFFFF"/>
              </w:rPr>
              <w:t>motion</w:t>
            </w:r>
            <w:proofErr w:type="spellEnd"/>
            <w:r w:rsidRPr="00BA44AF">
              <w:rPr>
                <w:color w:val="000000"/>
                <w:sz w:val="20"/>
                <w:szCs w:val="20"/>
                <w:shd w:val="clear" w:color="auto" w:fill="FFFFFF"/>
              </w:rPr>
              <w:t xml:space="preserve"> animace, 3D animace.</w:t>
            </w:r>
            <w:r w:rsidR="00CC05D1">
              <w:rPr>
                <w:color w:val="000000"/>
                <w:sz w:val="20"/>
                <w:szCs w:val="20"/>
              </w:rPr>
              <w:t xml:space="preserve"> </w:t>
            </w:r>
            <w:r w:rsidRPr="00BA44AF">
              <w:rPr>
                <w:color w:val="000000"/>
                <w:sz w:val="20"/>
                <w:szCs w:val="20"/>
                <w:shd w:val="clear" w:color="auto" w:fill="FFFFFF"/>
              </w:rPr>
              <w:t>Pokud student nesplní zadaná ateliérová cvičení</w:t>
            </w:r>
            <w:r w:rsidR="003728A3">
              <w:rPr>
                <w:color w:val="000000"/>
                <w:sz w:val="20"/>
                <w:szCs w:val="20"/>
                <w:shd w:val="clear" w:color="auto" w:fill="FFFFFF"/>
              </w:rPr>
              <w:t>,</w:t>
            </w:r>
            <w:r w:rsidRPr="00BA44AF">
              <w:rPr>
                <w:color w:val="000000"/>
                <w:sz w:val="20"/>
                <w:szCs w:val="20"/>
                <w:shd w:val="clear" w:color="auto" w:fill="FFFFFF"/>
              </w:rPr>
              <w:t xml:space="preserve"> nebude přij</w:t>
            </w:r>
            <w:r w:rsidR="003728A3">
              <w:rPr>
                <w:color w:val="000000"/>
                <w:sz w:val="20"/>
                <w:szCs w:val="20"/>
                <w:shd w:val="clear" w:color="auto" w:fill="FFFFFF"/>
              </w:rPr>
              <w:t xml:space="preserve">ata ani jeho semestrální práce a </w:t>
            </w:r>
            <w:r w:rsidRPr="00BA44AF">
              <w:rPr>
                <w:color w:val="000000"/>
                <w:sz w:val="20"/>
                <w:szCs w:val="20"/>
                <w:shd w:val="clear" w:color="auto" w:fill="FFFFFF"/>
              </w:rPr>
              <w:t xml:space="preserve">nebude z předmětu hodnocen. Hodnocení práce studenta je podmíněno 75% účastí ve výuce. Předmět je zakončen </w:t>
            </w:r>
            <w:r w:rsidR="003728A3">
              <w:rPr>
                <w:color w:val="000000"/>
                <w:sz w:val="20"/>
                <w:szCs w:val="20"/>
                <w:shd w:val="clear" w:color="auto" w:fill="FFFFFF"/>
              </w:rPr>
              <w:t>zkouškou</w:t>
            </w:r>
            <w:r w:rsidRPr="00BA44AF">
              <w:rPr>
                <w:color w:val="000000"/>
                <w:sz w:val="20"/>
                <w:szCs w:val="20"/>
                <w:shd w:val="clear" w:color="auto" w:fill="FFFFFF"/>
              </w:rPr>
              <w:t xml:space="preserve"> po osobní prezentaci a obhajobě semestrální práce a pásma cvičení.</w:t>
            </w:r>
          </w:p>
          <w:p w14:paraId="1ACBB824" w14:textId="77777777" w:rsidR="00CC05D1" w:rsidRPr="00CC05D1" w:rsidRDefault="00BA44AF" w:rsidP="00CE41A2">
            <w:pPr>
              <w:pStyle w:val="Odstavecseseznamem"/>
              <w:widowControl w:val="0"/>
              <w:numPr>
                <w:ilvl w:val="0"/>
                <w:numId w:val="27"/>
              </w:numPr>
              <w:rPr>
                <w:color w:val="000000"/>
                <w:shd w:val="clear" w:color="auto" w:fill="FFFFFF"/>
              </w:rPr>
            </w:pPr>
            <w:r w:rsidRPr="00CC05D1">
              <w:rPr>
                <w:color w:val="000000"/>
                <w:shd w:val="clear" w:color="auto" w:fill="FFFFFF"/>
              </w:rPr>
              <w:t>Praktická krátká animační cvičení – rytmická cvičení, prezentace činnosti subjektu, základy charakterové animace</w:t>
            </w:r>
            <w:r w:rsidR="00CC05D1" w:rsidRPr="00CC05D1">
              <w:rPr>
                <w:color w:val="000000"/>
                <w:shd w:val="clear" w:color="auto" w:fill="FFFFFF"/>
              </w:rPr>
              <w:t>.</w:t>
            </w:r>
          </w:p>
          <w:p w14:paraId="1B550153" w14:textId="77777777" w:rsidR="00CC05D1" w:rsidRPr="00CC05D1" w:rsidRDefault="00BA44AF" w:rsidP="00CE41A2">
            <w:pPr>
              <w:pStyle w:val="Odstavecseseznamem"/>
              <w:widowControl w:val="0"/>
              <w:numPr>
                <w:ilvl w:val="0"/>
                <w:numId w:val="27"/>
              </w:numPr>
              <w:rPr>
                <w:color w:val="000000"/>
                <w:shd w:val="clear" w:color="auto" w:fill="FFFFFF"/>
              </w:rPr>
            </w:pPr>
            <w:r w:rsidRPr="00CC05D1">
              <w:rPr>
                <w:color w:val="000000"/>
                <w:shd w:val="clear" w:color="auto" w:fill="FFFFFF"/>
              </w:rPr>
              <w:t>Přerod schematické kresby v nositele charakteru</w:t>
            </w:r>
            <w:r w:rsidR="00CC05D1" w:rsidRPr="00CC05D1">
              <w:rPr>
                <w:color w:val="000000"/>
                <w:shd w:val="clear" w:color="auto" w:fill="FFFFFF"/>
              </w:rPr>
              <w:t>.</w:t>
            </w:r>
          </w:p>
          <w:p w14:paraId="39799E12" w14:textId="5345AB18" w:rsidR="00BA44AF" w:rsidRPr="00CC05D1" w:rsidRDefault="00BA44AF" w:rsidP="00CE41A2">
            <w:pPr>
              <w:pStyle w:val="Odstavecseseznamem"/>
              <w:widowControl w:val="0"/>
              <w:numPr>
                <w:ilvl w:val="0"/>
                <w:numId w:val="27"/>
              </w:numPr>
              <w:rPr>
                <w:color w:val="000000"/>
                <w:shd w:val="clear" w:color="auto" w:fill="FFFFFF"/>
              </w:rPr>
            </w:pPr>
            <w:r w:rsidRPr="00CC05D1">
              <w:rPr>
                <w:color w:val="000000"/>
                <w:shd w:val="clear" w:color="auto" w:fill="FFFFFF"/>
              </w:rPr>
              <w:t>Přerod z realistické kresby ve stylizovaný subjekt</w:t>
            </w:r>
            <w:r w:rsidR="00CC05D1">
              <w:rPr>
                <w:color w:val="000000"/>
                <w:shd w:val="clear" w:color="auto" w:fill="FFFFFF"/>
              </w:rPr>
              <w:t>.</w:t>
            </w:r>
          </w:p>
          <w:p w14:paraId="089C5278" w14:textId="32C1A2CB" w:rsidR="00CC05D1" w:rsidRPr="00CC05D1" w:rsidRDefault="00BA44AF" w:rsidP="00CE41A2">
            <w:pPr>
              <w:pStyle w:val="Odstavecseseznamem"/>
              <w:widowControl w:val="0"/>
              <w:numPr>
                <w:ilvl w:val="0"/>
                <w:numId w:val="27"/>
              </w:numPr>
              <w:rPr>
                <w:color w:val="000000"/>
                <w:shd w:val="clear" w:color="auto" w:fill="FFFFFF"/>
              </w:rPr>
            </w:pPr>
            <w:r w:rsidRPr="00CC05D1">
              <w:rPr>
                <w:color w:val="000000"/>
                <w:shd w:val="clear" w:color="auto" w:fill="FFFFFF"/>
              </w:rPr>
              <w:t>Zaměření na proces vytváření designu postav</w:t>
            </w:r>
            <w:r w:rsidR="00CC05D1">
              <w:rPr>
                <w:color w:val="000000"/>
                <w:shd w:val="clear" w:color="auto" w:fill="FFFFFF"/>
              </w:rPr>
              <w:t>.</w:t>
            </w:r>
          </w:p>
          <w:p w14:paraId="079B8838" w14:textId="38A818FE" w:rsidR="00BA44AF" w:rsidRPr="00CC05D1" w:rsidRDefault="00BA44AF" w:rsidP="00CE41A2">
            <w:pPr>
              <w:pStyle w:val="Odstavecseseznamem"/>
              <w:widowControl w:val="0"/>
              <w:numPr>
                <w:ilvl w:val="0"/>
                <w:numId w:val="27"/>
              </w:numPr>
              <w:spacing w:after="120"/>
              <w:ind w:left="714" w:hanging="357"/>
              <w:contextualSpacing w:val="0"/>
              <w:rPr>
                <w:color w:val="000000"/>
                <w:shd w:val="clear" w:color="auto" w:fill="FFFFFF"/>
              </w:rPr>
            </w:pPr>
            <w:r w:rsidRPr="00CC05D1">
              <w:rPr>
                <w:color w:val="000000"/>
                <w:shd w:val="clear" w:color="auto" w:fill="FFFFFF"/>
              </w:rPr>
              <w:t>Animační principy využité při zapojení dynamiky, vědomá práce s rytmem (tanec, pracovní činnosti)</w:t>
            </w:r>
            <w:r w:rsidR="00CC05D1">
              <w:rPr>
                <w:color w:val="000000"/>
                <w:shd w:val="clear" w:color="auto" w:fill="FFFFFF"/>
              </w:rPr>
              <w:t>.</w:t>
            </w:r>
          </w:p>
          <w:p w14:paraId="263A8B3B" w14:textId="49A86741" w:rsidR="00BA44AF" w:rsidRPr="00BA44AF" w:rsidRDefault="00BA44AF" w:rsidP="00CC05D1">
            <w:pPr>
              <w:widowControl w:val="0"/>
              <w:jc w:val="both"/>
              <w:rPr>
                <w:b/>
                <w:bCs/>
                <w:color w:val="000000"/>
                <w:sz w:val="20"/>
                <w:szCs w:val="20"/>
                <w:shd w:val="clear" w:color="auto" w:fill="FFFFFF"/>
              </w:rPr>
            </w:pPr>
            <w:r w:rsidRPr="00BA44AF">
              <w:rPr>
                <w:color w:val="000000"/>
                <w:sz w:val="20"/>
                <w:szCs w:val="20"/>
                <w:shd w:val="clear" w:color="auto" w:fill="FFFFFF"/>
              </w:rPr>
              <w:t>Student zvládne proces animace vedoucí přes obecný pohyb – fázování k typizaci pohybu. Zapojování herectví, charakterové animace. Student získá základní znalosti a dovednosti v oboru animace s praktickou schopností zpracování v daném animačním software.</w:t>
            </w:r>
          </w:p>
        </w:tc>
      </w:tr>
      <w:tr w:rsidR="00BA44AF" w:rsidRPr="00C9594B" w14:paraId="39BED3FE" w14:textId="77777777" w:rsidTr="005C2183">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8AD0372" w14:textId="77777777" w:rsidR="00BA44AF" w:rsidRPr="00BA44AF" w:rsidRDefault="00BA44AF" w:rsidP="005C2183">
            <w:pPr>
              <w:widowControl w:val="0"/>
              <w:jc w:val="both"/>
              <w:rPr>
                <w:sz w:val="20"/>
                <w:szCs w:val="20"/>
              </w:rPr>
            </w:pPr>
            <w:r w:rsidRPr="00BA44AF">
              <w:rPr>
                <w:b/>
                <w:sz w:val="20"/>
                <w:szCs w:val="20"/>
              </w:rPr>
              <w:t>Studijní literatura a studijní pomůcky</w:t>
            </w:r>
          </w:p>
        </w:tc>
        <w:tc>
          <w:tcPr>
            <w:tcW w:w="6201" w:type="dxa"/>
            <w:gridSpan w:val="6"/>
            <w:tcBorders>
              <w:left w:val="single" w:sz="4" w:space="0" w:color="000000"/>
              <w:right w:val="single" w:sz="4" w:space="0" w:color="000000"/>
            </w:tcBorders>
          </w:tcPr>
          <w:p w14:paraId="4069E68F" w14:textId="77777777" w:rsidR="00BA44AF" w:rsidRPr="00BA44AF" w:rsidRDefault="00BA44AF" w:rsidP="005C2183">
            <w:pPr>
              <w:widowControl w:val="0"/>
              <w:jc w:val="both"/>
              <w:rPr>
                <w:sz w:val="20"/>
                <w:szCs w:val="20"/>
              </w:rPr>
            </w:pPr>
          </w:p>
        </w:tc>
      </w:tr>
      <w:tr w:rsidR="00BA44AF" w:rsidRPr="00C9594B" w14:paraId="148ACF28"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68D77B28" w14:textId="77777777" w:rsidR="00BA44AF" w:rsidRPr="00BA44AF" w:rsidRDefault="00BA44AF" w:rsidP="00DA23AF">
            <w:pPr>
              <w:rPr>
                <w:rFonts w:eastAsia="OpenSymbol"/>
                <w:b/>
                <w:bCs/>
                <w:sz w:val="20"/>
                <w:szCs w:val="20"/>
              </w:rPr>
            </w:pPr>
            <w:r w:rsidRPr="00BA44AF">
              <w:rPr>
                <w:rFonts w:eastAsia="OpenSymbol"/>
                <w:b/>
                <w:bCs/>
                <w:sz w:val="20"/>
                <w:szCs w:val="20"/>
              </w:rPr>
              <w:t>Povinná: </w:t>
            </w:r>
          </w:p>
          <w:p w14:paraId="2D9C9D1A" w14:textId="77777777" w:rsidR="00BA44AF" w:rsidRPr="00BA44AF" w:rsidRDefault="00BA44AF" w:rsidP="00DA23AF">
            <w:pPr>
              <w:rPr>
                <w:sz w:val="20"/>
                <w:szCs w:val="20"/>
              </w:rPr>
            </w:pPr>
            <w:r w:rsidRPr="00BA44AF">
              <w:rPr>
                <w:rFonts w:eastAsia="OpenSymbol"/>
                <w:sz w:val="20"/>
                <w:szCs w:val="20"/>
              </w:rPr>
              <w:t>WILLIAMS, R. </w:t>
            </w:r>
            <w:proofErr w:type="spellStart"/>
            <w:r w:rsidRPr="00BA44AF">
              <w:rPr>
                <w:rFonts w:eastAsia="OpenSymbol"/>
                <w:i/>
                <w:iCs/>
                <w:sz w:val="20"/>
                <w:szCs w:val="20"/>
              </w:rPr>
              <w:t>The</w:t>
            </w:r>
            <w:proofErr w:type="spellEnd"/>
            <w:r w:rsidRPr="00BA44AF">
              <w:rPr>
                <w:rFonts w:eastAsia="OpenSymbol"/>
                <w:i/>
                <w:iCs/>
                <w:sz w:val="20"/>
                <w:szCs w:val="20"/>
              </w:rPr>
              <w:t xml:space="preserve"> </w:t>
            </w:r>
            <w:proofErr w:type="spellStart"/>
            <w:r w:rsidRPr="00BA44AF">
              <w:rPr>
                <w:rFonts w:eastAsia="OpenSymbol"/>
                <w:i/>
                <w:iCs/>
                <w:sz w:val="20"/>
                <w:szCs w:val="20"/>
              </w:rPr>
              <w:t>Animator's</w:t>
            </w:r>
            <w:proofErr w:type="spellEnd"/>
            <w:r w:rsidRPr="00BA44AF">
              <w:rPr>
                <w:rFonts w:eastAsia="OpenSymbol"/>
                <w:i/>
                <w:iCs/>
                <w:sz w:val="20"/>
                <w:szCs w:val="20"/>
              </w:rPr>
              <w:t xml:space="preserve"> </w:t>
            </w:r>
            <w:proofErr w:type="spellStart"/>
            <w:r w:rsidRPr="00BA44AF">
              <w:rPr>
                <w:rFonts w:eastAsia="OpenSymbol"/>
                <w:i/>
                <w:iCs/>
                <w:sz w:val="20"/>
                <w:szCs w:val="20"/>
              </w:rPr>
              <w:t>Survival</w:t>
            </w:r>
            <w:proofErr w:type="spellEnd"/>
            <w:r w:rsidRPr="00BA44AF">
              <w:rPr>
                <w:rFonts w:eastAsia="OpenSymbol"/>
                <w:i/>
                <w:iCs/>
                <w:sz w:val="20"/>
                <w:szCs w:val="20"/>
              </w:rPr>
              <w:t xml:space="preserve"> </w:t>
            </w:r>
            <w:proofErr w:type="spellStart"/>
            <w:r w:rsidRPr="00BA44AF">
              <w:rPr>
                <w:rFonts w:eastAsia="OpenSymbol"/>
                <w:i/>
                <w:iCs/>
                <w:sz w:val="20"/>
                <w:szCs w:val="20"/>
              </w:rPr>
              <w:t>Kit</w:t>
            </w:r>
            <w:proofErr w:type="spellEnd"/>
            <w:r w:rsidRPr="00BA44AF">
              <w:rPr>
                <w:rFonts w:eastAsia="OpenSymbol"/>
                <w:i/>
                <w:iCs/>
                <w:sz w:val="20"/>
                <w:szCs w:val="20"/>
              </w:rPr>
              <w:t xml:space="preserve">: A </w:t>
            </w:r>
            <w:proofErr w:type="spellStart"/>
            <w:r w:rsidRPr="00BA44AF">
              <w:rPr>
                <w:rFonts w:eastAsia="OpenSymbol"/>
                <w:i/>
                <w:iCs/>
                <w:sz w:val="20"/>
                <w:szCs w:val="20"/>
              </w:rPr>
              <w:t>Manual</w:t>
            </w:r>
            <w:proofErr w:type="spellEnd"/>
            <w:r w:rsidRPr="00BA44AF">
              <w:rPr>
                <w:rFonts w:eastAsia="OpenSymbol"/>
                <w:i/>
                <w:iCs/>
                <w:sz w:val="20"/>
                <w:szCs w:val="20"/>
              </w:rPr>
              <w:t xml:space="preserve"> </w:t>
            </w:r>
            <w:proofErr w:type="spellStart"/>
            <w:r w:rsidRPr="00BA44AF">
              <w:rPr>
                <w:rFonts w:eastAsia="OpenSymbol"/>
                <w:i/>
                <w:iCs/>
                <w:sz w:val="20"/>
                <w:szCs w:val="20"/>
              </w:rPr>
              <w:t>of</w:t>
            </w:r>
            <w:proofErr w:type="spellEnd"/>
            <w:r w:rsidRPr="00BA44AF">
              <w:rPr>
                <w:rFonts w:eastAsia="OpenSymbol"/>
                <w:i/>
                <w:iCs/>
                <w:sz w:val="20"/>
                <w:szCs w:val="20"/>
              </w:rPr>
              <w:t xml:space="preserve"> </w:t>
            </w:r>
            <w:proofErr w:type="spellStart"/>
            <w:r w:rsidRPr="00BA44AF">
              <w:rPr>
                <w:rFonts w:eastAsia="OpenSymbol"/>
                <w:i/>
                <w:iCs/>
                <w:sz w:val="20"/>
                <w:szCs w:val="20"/>
              </w:rPr>
              <w:t>Methods</w:t>
            </w:r>
            <w:proofErr w:type="spellEnd"/>
            <w:r w:rsidRPr="00BA44AF">
              <w:rPr>
                <w:rFonts w:eastAsia="OpenSymbol"/>
                <w:i/>
                <w:iCs/>
                <w:sz w:val="20"/>
                <w:szCs w:val="20"/>
              </w:rPr>
              <w:t xml:space="preserve">, </w:t>
            </w:r>
            <w:proofErr w:type="spellStart"/>
            <w:r w:rsidRPr="00BA44AF">
              <w:rPr>
                <w:rFonts w:eastAsia="OpenSymbol"/>
                <w:i/>
                <w:iCs/>
                <w:sz w:val="20"/>
                <w:szCs w:val="20"/>
              </w:rPr>
              <w:t>Principles</w:t>
            </w:r>
            <w:proofErr w:type="spellEnd"/>
            <w:r w:rsidRPr="00BA44AF">
              <w:rPr>
                <w:rFonts w:eastAsia="OpenSymbol"/>
                <w:i/>
                <w:iCs/>
                <w:sz w:val="20"/>
                <w:szCs w:val="20"/>
              </w:rPr>
              <w:t xml:space="preserve">, and </w:t>
            </w:r>
            <w:proofErr w:type="spellStart"/>
            <w:r w:rsidRPr="00BA44AF">
              <w:rPr>
                <w:rFonts w:eastAsia="OpenSymbol"/>
                <w:i/>
                <w:iCs/>
                <w:sz w:val="20"/>
                <w:szCs w:val="20"/>
              </w:rPr>
              <w:t>Formulas</w:t>
            </w:r>
            <w:proofErr w:type="spellEnd"/>
            <w:r w:rsidRPr="00BA44AF">
              <w:rPr>
                <w:rFonts w:eastAsia="OpenSymbol"/>
                <w:i/>
                <w:iCs/>
                <w:sz w:val="20"/>
                <w:szCs w:val="20"/>
              </w:rPr>
              <w:t xml:space="preserve"> </w:t>
            </w:r>
            <w:proofErr w:type="spellStart"/>
            <w:r w:rsidRPr="00BA44AF">
              <w:rPr>
                <w:rFonts w:eastAsia="OpenSymbol"/>
                <w:i/>
                <w:iCs/>
                <w:sz w:val="20"/>
                <w:szCs w:val="20"/>
              </w:rPr>
              <w:t>for</w:t>
            </w:r>
            <w:proofErr w:type="spellEnd"/>
            <w:r w:rsidRPr="00BA44AF">
              <w:rPr>
                <w:rFonts w:eastAsia="OpenSymbol"/>
                <w:i/>
                <w:iCs/>
                <w:sz w:val="20"/>
                <w:szCs w:val="20"/>
              </w:rPr>
              <w:t xml:space="preserve"> </w:t>
            </w:r>
            <w:proofErr w:type="spellStart"/>
            <w:r w:rsidRPr="00BA44AF">
              <w:rPr>
                <w:rFonts w:eastAsia="OpenSymbol"/>
                <w:i/>
                <w:iCs/>
                <w:sz w:val="20"/>
                <w:szCs w:val="20"/>
              </w:rPr>
              <w:t>Classical</w:t>
            </w:r>
            <w:proofErr w:type="spellEnd"/>
            <w:r w:rsidRPr="00BA44AF">
              <w:rPr>
                <w:rFonts w:eastAsia="OpenSymbol"/>
                <w:i/>
                <w:iCs/>
                <w:sz w:val="20"/>
                <w:szCs w:val="20"/>
              </w:rPr>
              <w:t xml:space="preserve">, </w:t>
            </w:r>
            <w:proofErr w:type="spellStart"/>
            <w:r w:rsidRPr="00BA44AF">
              <w:rPr>
                <w:rFonts w:eastAsia="OpenSymbol"/>
                <w:i/>
                <w:iCs/>
                <w:sz w:val="20"/>
                <w:szCs w:val="20"/>
              </w:rPr>
              <w:t>Computer</w:t>
            </w:r>
            <w:proofErr w:type="spellEnd"/>
            <w:r w:rsidRPr="00BA44AF">
              <w:rPr>
                <w:rFonts w:eastAsia="OpenSymbol"/>
                <w:i/>
                <w:iCs/>
                <w:sz w:val="20"/>
                <w:szCs w:val="20"/>
              </w:rPr>
              <w:t xml:space="preserve">, </w:t>
            </w:r>
            <w:proofErr w:type="spellStart"/>
            <w:r w:rsidRPr="00BA44AF">
              <w:rPr>
                <w:rFonts w:eastAsia="OpenSymbol"/>
                <w:i/>
                <w:iCs/>
                <w:sz w:val="20"/>
                <w:szCs w:val="20"/>
              </w:rPr>
              <w:t>Games</w:t>
            </w:r>
            <w:proofErr w:type="spellEnd"/>
            <w:r w:rsidRPr="00BA44AF">
              <w:rPr>
                <w:rFonts w:eastAsia="OpenSymbol"/>
                <w:i/>
                <w:iCs/>
                <w:sz w:val="20"/>
                <w:szCs w:val="20"/>
              </w:rPr>
              <w:t xml:space="preserve">, Stop </w:t>
            </w:r>
            <w:proofErr w:type="spellStart"/>
            <w:r w:rsidRPr="00BA44AF">
              <w:rPr>
                <w:rFonts w:eastAsia="OpenSymbol"/>
                <w:i/>
                <w:iCs/>
                <w:sz w:val="20"/>
                <w:szCs w:val="20"/>
              </w:rPr>
              <w:t>Motion</w:t>
            </w:r>
            <w:proofErr w:type="spellEnd"/>
            <w:r w:rsidRPr="00BA44AF">
              <w:rPr>
                <w:rFonts w:eastAsia="OpenSymbol"/>
                <w:i/>
                <w:iCs/>
                <w:sz w:val="20"/>
                <w:szCs w:val="20"/>
              </w:rPr>
              <w:t xml:space="preserve">, and Internet </w:t>
            </w:r>
            <w:proofErr w:type="spellStart"/>
            <w:r w:rsidRPr="00BA44AF">
              <w:rPr>
                <w:rFonts w:eastAsia="OpenSymbol"/>
                <w:i/>
                <w:iCs/>
                <w:sz w:val="20"/>
                <w:szCs w:val="20"/>
              </w:rPr>
              <w:t>Animators</w:t>
            </w:r>
            <w:proofErr w:type="spellEnd"/>
            <w:r w:rsidRPr="00BA44AF">
              <w:rPr>
                <w:rFonts w:eastAsia="OpenSymbol"/>
                <w:sz w:val="20"/>
                <w:szCs w:val="20"/>
              </w:rPr>
              <w:t xml:space="preserve">. </w:t>
            </w:r>
            <w:proofErr w:type="spellStart"/>
            <w:r w:rsidRPr="00BA44AF">
              <w:rPr>
                <w:rFonts w:eastAsia="OpenSymbol"/>
                <w:sz w:val="20"/>
                <w:szCs w:val="20"/>
              </w:rPr>
              <w:t>Faber</w:t>
            </w:r>
            <w:proofErr w:type="spellEnd"/>
            <w:r w:rsidRPr="00BA44AF">
              <w:rPr>
                <w:rFonts w:eastAsia="OpenSymbol"/>
                <w:sz w:val="20"/>
                <w:szCs w:val="20"/>
              </w:rPr>
              <w:t xml:space="preserve"> and </w:t>
            </w:r>
            <w:proofErr w:type="spellStart"/>
            <w:r w:rsidRPr="00BA44AF">
              <w:rPr>
                <w:rFonts w:eastAsia="OpenSymbol"/>
                <w:sz w:val="20"/>
                <w:szCs w:val="20"/>
              </w:rPr>
              <w:t>Faber</w:t>
            </w:r>
            <w:proofErr w:type="spellEnd"/>
            <w:r w:rsidRPr="00BA44AF">
              <w:rPr>
                <w:rFonts w:eastAsia="OpenSymbol"/>
                <w:sz w:val="20"/>
                <w:szCs w:val="20"/>
              </w:rPr>
              <w:t xml:space="preserve"> Limited, 2001. </w:t>
            </w:r>
            <w:r w:rsidRPr="00BA44AF">
              <w:rPr>
                <w:sz w:val="20"/>
                <w:szCs w:val="20"/>
              </w:rPr>
              <w:t>ISBN 9780571238330.</w:t>
            </w:r>
          </w:p>
          <w:p w14:paraId="6C43B3AD" w14:textId="77777777" w:rsidR="00BA44AF" w:rsidRPr="00BA44AF" w:rsidRDefault="00BA44AF" w:rsidP="00DA23AF">
            <w:pPr>
              <w:rPr>
                <w:rFonts w:eastAsia="OpenSymbol"/>
                <w:b/>
                <w:bCs/>
                <w:sz w:val="20"/>
                <w:szCs w:val="20"/>
              </w:rPr>
            </w:pPr>
            <w:r w:rsidRPr="00BA44AF">
              <w:rPr>
                <w:rFonts w:eastAsia="OpenSymbol"/>
                <w:b/>
                <w:bCs/>
                <w:sz w:val="20"/>
                <w:szCs w:val="20"/>
              </w:rPr>
              <w:t>Doporučená: </w:t>
            </w:r>
          </w:p>
          <w:p w14:paraId="47BDF355" w14:textId="77777777" w:rsidR="00BA44AF" w:rsidRPr="00BA44AF" w:rsidRDefault="00BA44AF" w:rsidP="00DA23AF">
            <w:pPr>
              <w:rPr>
                <w:rFonts w:eastAsia="OpenSymbol"/>
                <w:sz w:val="20"/>
                <w:szCs w:val="20"/>
              </w:rPr>
            </w:pPr>
            <w:r w:rsidRPr="00BA44AF">
              <w:rPr>
                <w:rFonts w:eastAsia="OpenSymbol"/>
                <w:sz w:val="20"/>
                <w:szCs w:val="20"/>
              </w:rPr>
              <w:t>BESEN, Ellen. </w:t>
            </w:r>
            <w:proofErr w:type="spellStart"/>
            <w:r w:rsidRPr="00BA44AF">
              <w:rPr>
                <w:rFonts w:eastAsia="OpenSymbol"/>
                <w:i/>
                <w:iCs/>
                <w:sz w:val="20"/>
                <w:szCs w:val="20"/>
              </w:rPr>
              <w:t>Animation</w:t>
            </w:r>
            <w:proofErr w:type="spellEnd"/>
            <w:r w:rsidRPr="00BA44AF">
              <w:rPr>
                <w:rFonts w:eastAsia="OpenSymbol"/>
                <w:i/>
                <w:iCs/>
                <w:sz w:val="20"/>
                <w:szCs w:val="20"/>
              </w:rPr>
              <w:t xml:space="preserve"> </w:t>
            </w:r>
            <w:proofErr w:type="spellStart"/>
            <w:r w:rsidRPr="00BA44AF">
              <w:rPr>
                <w:rFonts w:eastAsia="OpenSymbol"/>
                <w:i/>
                <w:iCs/>
                <w:sz w:val="20"/>
                <w:szCs w:val="20"/>
              </w:rPr>
              <w:t>unleashed</w:t>
            </w:r>
            <w:proofErr w:type="spellEnd"/>
            <w:r w:rsidRPr="00BA44AF">
              <w:rPr>
                <w:rFonts w:eastAsia="OpenSymbol"/>
                <w:i/>
                <w:iCs/>
                <w:sz w:val="20"/>
                <w:szCs w:val="20"/>
              </w:rPr>
              <w:t xml:space="preserve">: 100 </w:t>
            </w:r>
            <w:proofErr w:type="spellStart"/>
            <w:r w:rsidRPr="00BA44AF">
              <w:rPr>
                <w:rFonts w:eastAsia="OpenSymbol"/>
                <w:i/>
                <w:iCs/>
                <w:sz w:val="20"/>
                <w:szCs w:val="20"/>
              </w:rPr>
              <w:t>principles</w:t>
            </w:r>
            <w:proofErr w:type="spellEnd"/>
            <w:r w:rsidRPr="00BA44AF">
              <w:rPr>
                <w:rFonts w:eastAsia="OpenSymbol"/>
                <w:i/>
                <w:iCs/>
                <w:sz w:val="20"/>
                <w:szCs w:val="20"/>
              </w:rPr>
              <w:t xml:space="preserve"> </w:t>
            </w:r>
            <w:proofErr w:type="spellStart"/>
            <w:r w:rsidRPr="00BA44AF">
              <w:rPr>
                <w:rFonts w:eastAsia="OpenSymbol"/>
                <w:i/>
                <w:iCs/>
                <w:sz w:val="20"/>
                <w:szCs w:val="20"/>
              </w:rPr>
              <w:t>every</w:t>
            </w:r>
            <w:proofErr w:type="spellEnd"/>
            <w:r w:rsidRPr="00BA44AF">
              <w:rPr>
                <w:rFonts w:eastAsia="OpenSymbol"/>
                <w:i/>
                <w:iCs/>
                <w:sz w:val="20"/>
                <w:szCs w:val="20"/>
              </w:rPr>
              <w:t xml:space="preserve"> </w:t>
            </w:r>
            <w:proofErr w:type="spellStart"/>
            <w:r w:rsidRPr="00BA44AF">
              <w:rPr>
                <w:rFonts w:eastAsia="OpenSymbol"/>
                <w:i/>
                <w:iCs/>
                <w:sz w:val="20"/>
                <w:szCs w:val="20"/>
              </w:rPr>
              <w:t>animator</w:t>
            </w:r>
            <w:proofErr w:type="spellEnd"/>
            <w:r w:rsidRPr="00BA44AF">
              <w:rPr>
                <w:rFonts w:eastAsia="OpenSymbol"/>
                <w:i/>
                <w:iCs/>
                <w:sz w:val="20"/>
                <w:szCs w:val="20"/>
              </w:rPr>
              <w:t xml:space="preserve">, </w:t>
            </w:r>
            <w:proofErr w:type="spellStart"/>
            <w:r w:rsidRPr="00BA44AF">
              <w:rPr>
                <w:rFonts w:eastAsia="OpenSymbol"/>
                <w:i/>
                <w:iCs/>
                <w:sz w:val="20"/>
                <w:szCs w:val="20"/>
              </w:rPr>
              <w:t>comic</w:t>
            </w:r>
            <w:proofErr w:type="spellEnd"/>
            <w:r w:rsidRPr="00BA44AF">
              <w:rPr>
                <w:rFonts w:eastAsia="OpenSymbol"/>
                <w:i/>
                <w:iCs/>
                <w:sz w:val="20"/>
                <w:szCs w:val="20"/>
              </w:rPr>
              <w:t xml:space="preserve"> </w:t>
            </w:r>
            <w:proofErr w:type="spellStart"/>
            <w:r w:rsidRPr="00BA44AF">
              <w:rPr>
                <w:rFonts w:eastAsia="OpenSymbol"/>
                <w:i/>
                <w:iCs/>
                <w:sz w:val="20"/>
                <w:szCs w:val="20"/>
              </w:rPr>
              <w:t>book</w:t>
            </w:r>
            <w:proofErr w:type="spellEnd"/>
            <w:r w:rsidRPr="00BA44AF">
              <w:rPr>
                <w:rFonts w:eastAsia="OpenSymbol"/>
                <w:i/>
                <w:iCs/>
                <w:sz w:val="20"/>
                <w:szCs w:val="20"/>
              </w:rPr>
              <w:t xml:space="preserve"> </w:t>
            </w:r>
            <w:proofErr w:type="spellStart"/>
            <w:r w:rsidRPr="00BA44AF">
              <w:rPr>
                <w:rFonts w:eastAsia="OpenSymbol"/>
                <w:i/>
                <w:iCs/>
                <w:sz w:val="20"/>
                <w:szCs w:val="20"/>
              </w:rPr>
              <w:t>writer</w:t>
            </w:r>
            <w:proofErr w:type="spellEnd"/>
            <w:r w:rsidRPr="00BA44AF">
              <w:rPr>
                <w:rFonts w:eastAsia="OpenSymbol"/>
                <w:i/>
                <w:iCs/>
                <w:sz w:val="20"/>
                <w:szCs w:val="20"/>
              </w:rPr>
              <w:t xml:space="preserve">, </w:t>
            </w:r>
            <w:proofErr w:type="spellStart"/>
            <w:r w:rsidRPr="00BA44AF">
              <w:rPr>
                <w:rFonts w:eastAsia="OpenSymbol"/>
                <w:i/>
                <w:iCs/>
                <w:sz w:val="20"/>
                <w:szCs w:val="20"/>
              </w:rPr>
              <w:t>filmmaker</w:t>
            </w:r>
            <w:proofErr w:type="spellEnd"/>
            <w:r w:rsidRPr="00BA44AF">
              <w:rPr>
                <w:rFonts w:eastAsia="OpenSymbol"/>
                <w:i/>
                <w:iCs/>
                <w:sz w:val="20"/>
                <w:szCs w:val="20"/>
              </w:rPr>
              <w:t xml:space="preserve">, video </w:t>
            </w:r>
            <w:proofErr w:type="spellStart"/>
            <w:r w:rsidRPr="00BA44AF">
              <w:rPr>
                <w:rFonts w:eastAsia="OpenSymbol"/>
                <w:i/>
                <w:iCs/>
                <w:sz w:val="20"/>
                <w:szCs w:val="20"/>
              </w:rPr>
              <w:t>artist</w:t>
            </w:r>
            <w:proofErr w:type="spellEnd"/>
            <w:r w:rsidRPr="00BA44AF">
              <w:rPr>
                <w:rFonts w:eastAsia="OpenSymbol"/>
                <w:i/>
                <w:iCs/>
                <w:sz w:val="20"/>
                <w:szCs w:val="20"/>
              </w:rPr>
              <w:t xml:space="preserve">, and game developer </w:t>
            </w:r>
            <w:proofErr w:type="spellStart"/>
            <w:r w:rsidRPr="00BA44AF">
              <w:rPr>
                <w:rFonts w:eastAsia="OpenSymbol"/>
                <w:i/>
                <w:iCs/>
                <w:sz w:val="20"/>
                <w:szCs w:val="20"/>
              </w:rPr>
              <w:t>should</w:t>
            </w:r>
            <w:proofErr w:type="spellEnd"/>
            <w:r w:rsidRPr="00BA44AF">
              <w:rPr>
                <w:rFonts w:eastAsia="OpenSymbol"/>
                <w:i/>
                <w:iCs/>
                <w:sz w:val="20"/>
                <w:szCs w:val="20"/>
              </w:rPr>
              <w:t xml:space="preserve"> </w:t>
            </w:r>
            <w:proofErr w:type="spellStart"/>
            <w:r w:rsidRPr="00BA44AF">
              <w:rPr>
                <w:rFonts w:eastAsia="OpenSymbol"/>
                <w:i/>
                <w:iCs/>
                <w:sz w:val="20"/>
                <w:szCs w:val="20"/>
              </w:rPr>
              <w:t>know</w:t>
            </w:r>
            <w:proofErr w:type="spellEnd"/>
            <w:r w:rsidRPr="00BA44AF">
              <w:rPr>
                <w:rFonts w:eastAsia="OpenSymbol"/>
                <w:sz w:val="20"/>
                <w:szCs w:val="20"/>
              </w:rPr>
              <w:t xml:space="preserve">. Studio City, CA: Michael </w:t>
            </w:r>
            <w:proofErr w:type="spellStart"/>
            <w:r w:rsidRPr="00BA44AF">
              <w:rPr>
                <w:rFonts w:eastAsia="OpenSymbol"/>
                <w:sz w:val="20"/>
                <w:szCs w:val="20"/>
              </w:rPr>
              <w:t>Wiese</w:t>
            </w:r>
            <w:proofErr w:type="spellEnd"/>
            <w:r w:rsidRPr="00BA44AF">
              <w:rPr>
                <w:rFonts w:eastAsia="OpenSymbol"/>
                <w:sz w:val="20"/>
                <w:szCs w:val="20"/>
              </w:rPr>
              <w:t xml:space="preserve"> </w:t>
            </w:r>
            <w:proofErr w:type="spellStart"/>
            <w:r w:rsidRPr="00BA44AF">
              <w:rPr>
                <w:rFonts w:eastAsia="OpenSymbol"/>
                <w:sz w:val="20"/>
                <w:szCs w:val="20"/>
              </w:rPr>
              <w:t>Productions</w:t>
            </w:r>
            <w:proofErr w:type="spellEnd"/>
            <w:r w:rsidRPr="00BA44AF">
              <w:rPr>
                <w:rFonts w:eastAsia="OpenSymbol"/>
                <w:sz w:val="20"/>
                <w:szCs w:val="20"/>
              </w:rPr>
              <w:t>, 2008. ISBN 978-1-932907-49-0.</w:t>
            </w:r>
          </w:p>
          <w:p w14:paraId="434CBE8E" w14:textId="77777777" w:rsidR="006017E1" w:rsidRPr="00BA44AF" w:rsidRDefault="006017E1" w:rsidP="006017E1">
            <w:pPr>
              <w:rPr>
                <w:sz w:val="20"/>
                <w:szCs w:val="20"/>
              </w:rPr>
            </w:pPr>
            <w:r w:rsidRPr="00BA44AF">
              <w:rPr>
                <w:sz w:val="20"/>
                <w:szCs w:val="20"/>
              </w:rPr>
              <w:t xml:space="preserve">DOVNIKOVIĆ, </w:t>
            </w:r>
            <w:proofErr w:type="spellStart"/>
            <w:r w:rsidRPr="00BA44AF">
              <w:rPr>
                <w:sz w:val="20"/>
                <w:szCs w:val="20"/>
              </w:rPr>
              <w:t>Borivoj</w:t>
            </w:r>
            <w:proofErr w:type="spellEnd"/>
            <w:r w:rsidRPr="00BA44AF">
              <w:rPr>
                <w:sz w:val="20"/>
                <w:szCs w:val="20"/>
              </w:rPr>
              <w:t>. </w:t>
            </w:r>
            <w:r w:rsidRPr="00BA44AF">
              <w:rPr>
                <w:i/>
                <w:iCs/>
                <w:sz w:val="20"/>
                <w:szCs w:val="20"/>
              </w:rPr>
              <w:t>Škola kresleného filmu</w:t>
            </w:r>
            <w:r w:rsidRPr="00BA44AF">
              <w:rPr>
                <w:sz w:val="20"/>
                <w:szCs w:val="20"/>
              </w:rPr>
              <w:t xml:space="preserve">. 1. vyd. Praha: Akademie múzických umění v Praze, </w:t>
            </w:r>
          </w:p>
          <w:p w14:paraId="72372373" w14:textId="77777777" w:rsidR="006017E1" w:rsidRPr="00BA44AF" w:rsidRDefault="006017E1" w:rsidP="006017E1">
            <w:pPr>
              <w:rPr>
                <w:sz w:val="20"/>
                <w:szCs w:val="20"/>
              </w:rPr>
            </w:pPr>
            <w:r w:rsidRPr="00BA44AF">
              <w:rPr>
                <w:sz w:val="20"/>
                <w:szCs w:val="20"/>
              </w:rPr>
              <w:t>Filmová a televizní fakulta, katedra animovaného filmu, 2007. ISBN 978-80-7331-105-6.</w:t>
            </w:r>
          </w:p>
          <w:p w14:paraId="1E622096" w14:textId="16EE9FED" w:rsidR="00BA44AF" w:rsidRPr="00BA44AF" w:rsidRDefault="00BA44AF" w:rsidP="00DA23AF">
            <w:pPr>
              <w:rPr>
                <w:sz w:val="20"/>
                <w:szCs w:val="20"/>
              </w:rPr>
            </w:pPr>
            <w:r w:rsidRPr="00BA44AF">
              <w:rPr>
                <w:sz w:val="20"/>
                <w:szCs w:val="20"/>
              </w:rPr>
              <w:t>DUTKA, Edgar. </w:t>
            </w:r>
            <w:r w:rsidRPr="00BA44AF">
              <w:rPr>
                <w:i/>
                <w:iCs/>
                <w:sz w:val="20"/>
                <w:szCs w:val="20"/>
              </w:rPr>
              <w:t>Animovaný film</w:t>
            </w:r>
            <w:r w:rsidRPr="00BA44AF">
              <w:rPr>
                <w:sz w:val="20"/>
                <w:szCs w:val="20"/>
              </w:rPr>
              <w:t xml:space="preserve">. </w:t>
            </w:r>
            <w:r w:rsidR="006017E1" w:rsidRPr="00BA44AF">
              <w:rPr>
                <w:sz w:val="20"/>
                <w:szCs w:val="20"/>
              </w:rPr>
              <w:t>Praha:</w:t>
            </w:r>
            <w:r w:rsidRPr="00BA44AF">
              <w:rPr>
                <w:sz w:val="20"/>
                <w:szCs w:val="20"/>
              </w:rPr>
              <w:t xml:space="preserve"> AMU, 2002. ISBN 80-85883-94-5.</w:t>
            </w:r>
          </w:p>
          <w:p w14:paraId="3588D769" w14:textId="77777777" w:rsidR="00BA44AF" w:rsidRPr="00BA44AF" w:rsidRDefault="00BA44AF" w:rsidP="00DA23AF">
            <w:pPr>
              <w:rPr>
                <w:sz w:val="20"/>
                <w:szCs w:val="20"/>
              </w:rPr>
            </w:pPr>
            <w:r w:rsidRPr="00BA44AF">
              <w:rPr>
                <w:sz w:val="20"/>
                <w:szCs w:val="20"/>
              </w:rPr>
              <w:t>URC, Rudolf, Benešová, Marie. </w:t>
            </w:r>
            <w:r w:rsidRPr="00BA44AF">
              <w:rPr>
                <w:i/>
                <w:iCs/>
                <w:sz w:val="20"/>
                <w:szCs w:val="20"/>
              </w:rPr>
              <w:t>Dějiny animovaného filmu I</w:t>
            </w:r>
            <w:r w:rsidRPr="00BA44AF">
              <w:rPr>
                <w:sz w:val="20"/>
                <w:szCs w:val="20"/>
              </w:rPr>
              <w:t>. Bratislava, VŠMU, 1995.</w:t>
            </w:r>
          </w:p>
          <w:p w14:paraId="5DBCA478" w14:textId="77761A92" w:rsidR="00BA44AF" w:rsidRPr="00BA44AF" w:rsidRDefault="00BA44AF" w:rsidP="00DA23AF">
            <w:pPr>
              <w:rPr>
                <w:sz w:val="20"/>
                <w:szCs w:val="20"/>
              </w:rPr>
            </w:pPr>
            <w:r w:rsidRPr="00BA44AF">
              <w:rPr>
                <w:sz w:val="20"/>
                <w:szCs w:val="20"/>
              </w:rPr>
              <w:t>DUTKA Edgar. </w:t>
            </w:r>
            <w:r w:rsidRPr="00BA44AF">
              <w:rPr>
                <w:i/>
                <w:iCs/>
                <w:sz w:val="20"/>
                <w:szCs w:val="20"/>
              </w:rPr>
              <w:t>Minimum z dějin světové animace</w:t>
            </w:r>
            <w:r w:rsidRPr="00BA44AF">
              <w:rPr>
                <w:sz w:val="20"/>
                <w:szCs w:val="20"/>
              </w:rPr>
              <w:t xml:space="preserve">. AMU </w:t>
            </w:r>
            <w:r w:rsidR="006017E1" w:rsidRPr="00BA44AF">
              <w:rPr>
                <w:sz w:val="20"/>
                <w:szCs w:val="20"/>
              </w:rPr>
              <w:t>Praha,</w:t>
            </w:r>
            <w:r w:rsidRPr="00BA44AF">
              <w:rPr>
                <w:sz w:val="20"/>
                <w:szCs w:val="20"/>
              </w:rPr>
              <w:t xml:space="preserve"> 2004. ISBN 80-7331-012-0 160.</w:t>
            </w:r>
          </w:p>
          <w:p w14:paraId="28FE7AD1" w14:textId="53574FE0" w:rsidR="00BA44AF" w:rsidRPr="00BA44AF" w:rsidRDefault="00BA44AF" w:rsidP="00DA23AF">
            <w:pPr>
              <w:rPr>
                <w:sz w:val="20"/>
                <w:szCs w:val="20"/>
              </w:rPr>
            </w:pPr>
            <w:r w:rsidRPr="00BA44AF">
              <w:rPr>
                <w:sz w:val="20"/>
                <w:szCs w:val="20"/>
              </w:rPr>
              <w:t>DRVOTA, Mojmír. </w:t>
            </w:r>
            <w:r w:rsidRPr="00BA44AF">
              <w:rPr>
                <w:i/>
                <w:iCs/>
                <w:sz w:val="20"/>
                <w:szCs w:val="20"/>
              </w:rPr>
              <w:t>Základní složky filmu</w:t>
            </w:r>
            <w:r w:rsidRPr="00BA44AF">
              <w:rPr>
                <w:sz w:val="20"/>
                <w:szCs w:val="20"/>
              </w:rPr>
              <w:t xml:space="preserve">. </w:t>
            </w:r>
            <w:r w:rsidR="006017E1" w:rsidRPr="00BA44AF">
              <w:rPr>
                <w:sz w:val="20"/>
                <w:szCs w:val="20"/>
              </w:rPr>
              <w:t>Praha:</w:t>
            </w:r>
            <w:r w:rsidRPr="00BA44AF">
              <w:rPr>
                <w:sz w:val="20"/>
                <w:szCs w:val="20"/>
              </w:rPr>
              <w:t xml:space="preserve"> NFA, 1994. </w:t>
            </w:r>
            <w:r w:rsidR="007801D7" w:rsidRPr="007801D7">
              <w:rPr>
                <w:sz w:val="20"/>
                <w:szCs w:val="20"/>
              </w:rPr>
              <w:t>ISBN 80-7004-076-9</w:t>
            </w:r>
            <w:r w:rsidR="007801D7">
              <w:rPr>
                <w:sz w:val="20"/>
                <w:szCs w:val="20"/>
              </w:rPr>
              <w:t>.</w:t>
            </w:r>
          </w:p>
          <w:p w14:paraId="55FFA0E6" w14:textId="77777777" w:rsidR="007533DB" w:rsidRDefault="006017E1" w:rsidP="006017E1">
            <w:pPr>
              <w:rPr>
                <w:sz w:val="20"/>
                <w:szCs w:val="20"/>
              </w:rPr>
            </w:pPr>
            <w:r w:rsidRPr="00BA44AF">
              <w:rPr>
                <w:sz w:val="20"/>
                <w:szCs w:val="20"/>
              </w:rPr>
              <w:t>KAČOR, Miroslav</w:t>
            </w:r>
            <w:r w:rsidRPr="00BA44AF">
              <w:rPr>
                <w:i/>
                <w:iCs/>
                <w:sz w:val="20"/>
                <w:szCs w:val="20"/>
              </w:rPr>
              <w:t>. Zlatý věk české loutkové animace</w:t>
            </w:r>
            <w:r w:rsidRPr="00BA44AF">
              <w:rPr>
                <w:sz w:val="20"/>
                <w:szCs w:val="20"/>
              </w:rPr>
              <w:t xml:space="preserve">, Praha: </w:t>
            </w:r>
            <w:proofErr w:type="spellStart"/>
            <w:r w:rsidRPr="00BA44AF">
              <w:rPr>
                <w:sz w:val="20"/>
                <w:szCs w:val="20"/>
              </w:rPr>
              <w:t>Animation</w:t>
            </w:r>
            <w:proofErr w:type="spellEnd"/>
            <w:r w:rsidRPr="00BA44AF">
              <w:rPr>
                <w:sz w:val="20"/>
                <w:szCs w:val="20"/>
              </w:rPr>
              <w:t xml:space="preserve"> </w:t>
            </w:r>
            <w:proofErr w:type="spellStart"/>
            <w:r w:rsidR="007533DB" w:rsidRPr="00BA44AF">
              <w:rPr>
                <w:sz w:val="20"/>
                <w:szCs w:val="20"/>
              </w:rPr>
              <w:t>People</w:t>
            </w:r>
            <w:proofErr w:type="spellEnd"/>
            <w:r w:rsidR="007533DB" w:rsidRPr="00BA44AF">
              <w:rPr>
                <w:sz w:val="20"/>
                <w:szCs w:val="20"/>
              </w:rPr>
              <w:t>:</w:t>
            </w:r>
            <w:r w:rsidRPr="00BA44AF">
              <w:rPr>
                <w:sz w:val="20"/>
                <w:szCs w:val="20"/>
              </w:rPr>
              <w:t xml:space="preserve"> Mladá fronta, 2010. </w:t>
            </w:r>
          </w:p>
          <w:p w14:paraId="47DB9AD2" w14:textId="7F616228" w:rsidR="006017E1" w:rsidRPr="00BA44AF" w:rsidRDefault="006017E1" w:rsidP="006017E1">
            <w:pPr>
              <w:rPr>
                <w:sz w:val="20"/>
                <w:szCs w:val="20"/>
              </w:rPr>
            </w:pPr>
            <w:r w:rsidRPr="00BA44AF">
              <w:rPr>
                <w:sz w:val="20"/>
                <w:szCs w:val="20"/>
              </w:rPr>
              <w:t>ISBN 978-80-254-5920-1</w:t>
            </w:r>
            <w:r>
              <w:rPr>
                <w:sz w:val="20"/>
                <w:szCs w:val="20"/>
              </w:rPr>
              <w:t>.</w:t>
            </w:r>
          </w:p>
          <w:p w14:paraId="45BA7AFE" w14:textId="77777777" w:rsidR="00BA44AF" w:rsidRPr="00BA44AF" w:rsidRDefault="00BA44AF" w:rsidP="00DA23AF">
            <w:pPr>
              <w:rPr>
                <w:rFonts w:eastAsia="OpenSymbol"/>
                <w:sz w:val="20"/>
                <w:szCs w:val="20"/>
              </w:rPr>
            </w:pPr>
            <w:r w:rsidRPr="00BA44AF">
              <w:rPr>
                <w:rFonts w:eastAsia="OpenSymbol"/>
                <w:sz w:val="20"/>
                <w:szCs w:val="20"/>
              </w:rPr>
              <w:t>KERLOW, Isaac Victor. </w:t>
            </w:r>
            <w:r w:rsidRPr="00BA44AF">
              <w:rPr>
                <w:rFonts w:eastAsia="OpenSymbol"/>
                <w:i/>
                <w:iCs/>
                <w:sz w:val="20"/>
                <w:szCs w:val="20"/>
              </w:rPr>
              <w:t>Mistrovství 3D animace: ovládněte techniky profesionálních filmových tvůrců!</w:t>
            </w:r>
          </w:p>
          <w:p w14:paraId="1E0D3EAA" w14:textId="77777777" w:rsidR="00BA44AF" w:rsidRPr="00BA44AF" w:rsidRDefault="00BA44AF" w:rsidP="00DA23AF">
            <w:pPr>
              <w:rPr>
                <w:rFonts w:eastAsia="OpenSymbol"/>
                <w:sz w:val="20"/>
                <w:szCs w:val="20"/>
              </w:rPr>
            </w:pPr>
            <w:r w:rsidRPr="00BA44AF">
              <w:rPr>
                <w:rFonts w:eastAsia="OpenSymbol"/>
                <w:sz w:val="20"/>
                <w:szCs w:val="20"/>
              </w:rPr>
              <w:t xml:space="preserve">Vyd. 1. Brno: </w:t>
            </w:r>
            <w:proofErr w:type="spellStart"/>
            <w:r w:rsidRPr="00BA44AF">
              <w:rPr>
                <w:rFonts w:eastAsia="OpenSymbol"/>
                <w:sz w:val="20"/>
                <w:szCs w:val="20"/>
              </w:rPr>
              <w:t>Computer</w:t>
            </w:r>
            <w:proofErr w:type="spellEnd"/>
            <w:r w:rsidRPr="00BA44AF">
              <w:rPr>
                <w:rFonts w:eastAsia="OpenSymbol"/>
                <w:sz w:val="20"/>
                <w:szCs w:val="20"/>
              </w:rPr>
              <w:t xml:space="preserve"> </w:t>
            </w:r>
            <w:proofErr w:type="spellStart"/>
            <w:r w:rsidRPr="00BA44AF">
              <w:rPr>
                <w:rFonts w:eastAsia="OpenSymbol"/>
                <w:sz w:val="20"/>
                <w:szCs w:val="20"/>
              </w:rPr>
              <w:t>Press</w:t>
            </w:r>
            <w:proofErr w:type="spellEnd"/>
            <w:r w:rsidRPr="00BA44AF">
              <w:rPr>
                <w:rFonts w:eastAsia="OpenSymbol"/>
                <w:sz w:val="20"/>
                <w:szCs w:val="20"/>
              </w:rPr>
              <w:t>, 2011. ISBN 978-80-251-2717-9.</w:t>
            </w:r>
          </w:p>
          <w:p w14:paraId="1A4C10BB" w14:textId="532D500A" w:rsidR="006017E1" w:rsidRDefault="006017E1" w:rsidP="00DA23AF">
            <w:pPr>
              <w:rPr>
                <w:sz w:val="20"/>
                <w:szCs w:val="20"/>
              </w:rPr>
            </w:pPr>
            <w:r w:rsidRPr="00BA44AF">
              <w:rPr>
                <w:sz w:val="20"/>
                <w:szCs w:val="20"/>
              </w:rPr>
              <w:t xml:space="preserve">MURDOCK, Kelly L. </w:t>
            </w:r>
            <w:r w:rsidRPr="007533DB">
              <w:rPr>
                <w:i/>
                <w:iCs/>
                <w:sz w:val="20"/>
                <w:szCs w:val="20"/>
              </w:rPr>
              <w:t xml:space="preserve">Autodesk Maya 2023 </w:t>
            </w:r>
            <w:proofErr w:type="spellStart"/>
            <w:r w:rsidRPr="007533DB">
              <w:rPr>
                <w:i/>
                <w:iCs/>
                <w:sz w:val="20"/>
                <w:szCs w:val="20"/>
              </w:rPr>
              <w:t>Basics</w:t>
            </w:r>
            <w:proofErr w:type="spellEnd"/>
            <w:r w:rsidRPr="007533DB">
              <w:rPr>
                <w:i/>
                <w:iCs/>
                <w:sz w:val="20"/>
                <w:szCs w:val="20"/>
              </w:rPr>
              <w:t xml:space="preserve"> </w:t>
            </w:r>
            <w:proofErr w:type="spellStart"/>
            <w:r w:rsidRPr="007533DB">
              <w:rPr>
                <w:i/>
                <w:iCs/>
                <w:sz w:val="20"/>
                <w:szCs w:val="20"/>
              </w:rPr>
              <w:t>Guide</w:t>
            </w:r>
            <w:proofErr w:type="spellEnd"/>
            <w:r w:rsidRPr="00BA44AF">
              <w:rPr>
                <w:sz w:val="20"/>
                <w:szCs w:val="20"/>
              </w:rPr>
              <w:t xml:space="preserve">. SDC </w:t>
            </w:r>
            <w:proofErr w:type="spellStart"/>
            <w:r w:rsidRPr="00BA44AF">
              <w:rPr>
                <w:sz w:val="20"/>
                <w:szCs w:val="20"/>
              </w:rPr>
              <w:t>Publications</w:t>
            </w:r>
            <w:proofErr w:type="spellEnd"/>
            <w:r w:rsidRPr="00BA44AF">
              <w:rPr>
                <w:sz w:val="20"/>
                <w:szCs w:val="20"/>
              </w:rPr>
              <w:t>, 2022. ISBN 1630575275</w:t>
            </w:r>
            <w:r>
              <w:rPr>
                <w:sz w:val="20"/>
                <w:szCs w:val="20"/>
              </w:rPr>
              <w:t>.</w:t>
            </w:r>
          </w:p>
          <w:p w14:paraId="66F82567" w14:textId="77777777" w:rsidR="006017E1" w:rsidRPr="00BA44AF" w:rsidRDefault="006017E1" w:rsidP="006017E1">
            <w:pPr>
              <w:rPr>
                <w:sz w:val="20"/>
                <w:szCs w:val="20"/>
              </w:rPr>
            </w:pPr>
            <w:r w:rsidRPr="00BA44AF">
              <w:rPr>
                <w:color w:val="000000"/>
                <w:sz w:val="20"/>
                <w:szCs w:val="20"/>
              </w:rPr>
              <w:t>SOLAŘÍK, Bruno</w:t>
            </w:r>
            <w:r w:rsidRPr="00BA44AF">
              <w:rPr>
                <w:i/>
                <w:iCs/>
                <w:color w:val="000000"/>
                <w:sz w:val="20"/>
                <w:szCs w:val="20"/>
              </w:rPr>
              <w:t>. Jan Švankmajer</w:t>
            </w:r>
            <w:r w:rsidRPr="00BA44AF">
              <w:rPr>
                <w:color w:val="000000"/>
                <w:sz w:val="20"/>
                <w:szCs w:val="20"/>
              </w:rPr>
              <w:t xml:space="preserve">. Brno: </w:t>
            </w:r>
            <w:proofErr w:type="spellStart"/>
            <w:r w:rsidRPr="00BA44AF">
              <w:rPr>
                <w:color w:val="000000"/>
                <w:sz w:val="20"/>
                <w:szCs w:val="20"/>
              </w:rPr>
              <w:t>CPress</w:t>
            </w:r>
            <w:proofErr w:type="spellEnd"/>
            <w:r w:rsidRPr="00BA44AF">
              <w:rPr>
                <w:color w:val="000000"/>
                <w:sz w:val="20"/>
                <w:szCs w:val="20"/>
              </w:rPr>
              <w:t>, 2018</w:t>
            </w:r>
            <w:r w:rsidRPr="00BA44AF">
              <w:rPr>
                <w:sz w:val="20"/>
                <w:szCs w:val="20"/>
              </w:rPr>
              <w:t>. ISBN 978-80-264-1814-6.</w:t>
            </w:r>
          </w:p>
          <w:p w14:paraId="1B6FB723" w14:textId="4DADA97D" w:rsidR="00BA44AF" w:rsidRPr="00BA44AF" w:rsidRDefault="00BA44AF" w:rsidP="00DA23AF">
            <w:pPr>
              <w:rPr>
                <w:sz w:val="20"/>
                <w:szCs w:val="20"/>
              </w:rPr>
            </w:pPr>
            <w:r w:rsidRPr="00BA44AF">
              <w:rPr>
                <w:sz w:val="20"/>
                <w:szCs w:val="20"/>
              </w:rPr>
              <w:t>WHITAKER, Harold. </w:t>
            </w:r>
            <w:proofErr w:type="spellStart"/>
            <w:r w:rsidRPr="00BA44AF">
              <w:rPr>
                <w:i/>
                <w:iCs/>
                <w:sz w:val="20"/>
                <w:szCs w:val="20"/>
              </w:rPr>
              <w:t>Timing</w:t>
            </w:r>
            <w:proofErr w:type="spellEnd"/>
            <w:r w:rsidRPr="00BA44AF">
              <w:rPr>
                <w:i/>
                <w:iCs/>
                <w:sz w:val="20"/>
                <w:szCs w:val="20"/>
              </w:rPr>
              <w:t xml:space="preserve"> </w:t>
            </w:r>
            <w:proofErr w:type="spellStart"/>
            <w:r w:rsidRPr="00BA44AF">
              <w:rPr>
                <w:i/>
                <w:iCs/>
                <w:sz w:val="20"/>
                <w:szCs w:val="20"/>
              </w:rPr>
              <w:t>for</w:t>
            </w:r>
            <w:proofErr w:type="spellEnd"/>
            <w:r w:rsidRPr="00BA44AF">
              <w:rPr>
                <w:i/>
                <w:iCs/>
                <w:sz w:val="20"/>
                <w:szCs w:val="20"/>
              </w:rPr>
              <w:t xml:space="preserve"> </w:t>
            </w:r>
            <w:proofErr w:type="spellStart"/>
            <w:r w:rsidRPr="00BA44AF">
              <w:rPr>
                <w:i/>
                <w:iCs/>
                <w:sz w:val="20"/>
                <w:szCs w:val="20"/>
              </w:rPr>
              <w:t>animation</w:t>
            </w:r>
            <w:proofErr w:type="spellEnd"/>
            <w:r w:rsidRPr="00BA44AF">
              <w:rPr>
                <w:sz w:val="20"/>
                <w:szCs w:val="20"/>
              </w:rPr>
              <w:t xml:space="preserve">. 2nd </w:t>
            </w:r>
            <w:proofErr w:type="spellStart"/>
            <w:r w:rsidRPr="00BA44AF">
              <w:rPr>
                <w:sz w:val="20"/>
                <w:szCs w:val="20"/>
              </w:rPr>
              <w:t>ed</w:t>
            </w:r>
            <w:proofErr w:type="spellEnd"/>
            <w:r w:rsidRPr="00BA44AF">
              <w:rPr>
                <w:sz w:val="20"/>
                <w:szCs w:val="20"/>
              </w:rPr>
              <w:t xml:space="preserve">. Amsterdam; Boston: </w:t>
            </w:r>
            <w:proofErr w:type="spellStart"/>
            <w:r w:rsidRPr="00BA44AF">
              <w:rPr>
                <w:sz w:val="20"/>
                <w:szCs w:val="20"/>
              </w:rPr>
              <w:t>Elsevier</w:t>
            </w:r>
            <w:proofErr w:type="spellEnd"/>
            <w:r w:rsidRPr="00BA44AF">
              <w:rPr>
                <w:sz w:val="20"/>
                <w:szCs w:val="20"/>
              </w:rPr>
              <w:t xml:space="preserve">; </w:t>
            </w:r>
            <w:proofErr w:type="spellStart"/>
            <w:r w:rsidRPr="00BA44AF">
              <w:rPr>
                <w:sz w:val="20"/>
                <w:szCs w:val="20"/>
              </w:rPr>
              <w:t>Focal</w:t>
            </w:r>
            <w:proofErr w:type="spellEnd"/>
            <w:r w:rsidRPr="00BA44AF">
              <w:rPr>
                <w:sz w:val="20"/>
                <w:szCs w:val="20"/>
              </w:rPr>
              <w:t xml:space="preserve"> </w:t>
            </w:r>
            <w:proofErr w:type="spellStart"/>
            <w:r w:rsidRPr="00BA44AF">
              <w:rPr>
                <w:sz w:val="20"/>
                <w:szCs w:val="20"/>
              </w:rPr>
              <w:t>Press</w:t>
            </w:r>
            <w:proofErr w:type="spellEnd"/>
            <w:r w:rsidRPr="00BA44AF">
              <w:rPr>
                <w:sz w:val="20"/>
                <w:szCs w:val="20"/>
              </w:rPr>
              <w:t xml:space="preserve">, 2009. </w:t>
            </w:r>
          </w:p>
          <w:p w14:paraId="27D187CB" w14:textId="77777777" w:rsidR="00BA44AF" w:rsidRPr="00BA44AF" w:rsidRDefault="00BA44AF" w:rsidP="00DA23AF">
            <w:pPr>
              <w:rPr>
                <w:sz w:val="20"/>
                <w:szCs w:val="20"/>
              </w:rPr>
            </w:pPr>
            <w:r w:rsidRPr="00BA44AF">
              <w:rPr>
                <w:sz w:val="20"/>
                <w:szCs w:val="20"/>
              </w:rPr>
              <w:t>ISBN 978-0-240-52160-2.</w:t>
            </w:r>
          </w:p>
          <w:p w14:paraId="286CF940" w14:textId="77777777" w:rsidR="00DA23AF" w:rsidRPr="00BA44AF" w:rsidRDefault="00DA23AF" w:rsidP="00DA23AF">
            <w:pPr>
              <w:rPr>
                <w:sz w:val="20"/>
                <w:szCs w:val="20"/>
              </w:rPr>
            </w:pPr>
            <w:r w:rsidRPr="00BA44AF">
              <w:rPr>
                <w:sz w:val="20"/>
                <w:szCs w:val="20"/>
              </w:rPr>
              <w:t>WIEDEMANN, Julius.</w:t>
            </w:r>
            <w:r w:rsidRPr="00BA44AF">
              <w:rPr>
                <w:i/>
                <w:iCs/>
                <w:sz w:val="20"/>
                <w:szCs w:val="20"/>
              </w:rPr>
              <w:t xml:space="preserve"> </w:t>
            </w:r>
            <w:proofErr w:type="spellStart"/>
            <w:r w:rsidRPr="00BA44AF">
              <w:rPr>
                <w:i/>
                <w:iCs/>
                <w:sz w:val="20"/>
                <w:szCs w:val="20"/>
              </w:rPr>
              <w:t>Animation</w:t>
            </w:r>
            <w:proofErr w:type="spellEnd"/>
            <w:r w:rsidRPr="00BA44AF">
              <w:rPr>
                <w:i/>
                <w:iCs/>
                <w:sz w:val="20"/>
                <w:szCs w:val="20"/>
              </w:rPr>
              <w:t xml:space="preserve"> </w:t>
            </w:r>
            <w:proofErr w:type="spellStart"/>
            <w:proofErr w:type="gramStart"/>
            <w:r w:rsidRPr="00BA44AF">
              <w:rPr>
                <w:i/>
                <w:iCs/>
                <w:sz w:val="20"/>
                <w:szCs w:val="20"/>
              </w:rPr>
              <w:t>now</w:t>
            </w:r>
            <w:proofErr w:type="spellEnd"/>
            <w:r w:rsidRPr="00BA44AF">
              <w:rPr>
                <w:i/>
                <w:iCs/>
                <w:sz w:val="20"/>
                <w:szCs w:val="20"/>
              </w:rPr>
              <w:t>!.</w:t>
            </w:r>
            <w:proofErr w:type="gramEnd"/>
            <w:r w:rsidRPr="00BA44AF">
              <w:rPr>
                <w:sz w:val="20"/>
                <w:szCs w:val="20"/>
              </w:rPr>
              <w:t xml:space="preserve"> </w:t>
            </w:r>
            <w:proofErr w:type="spellStart"/>
            <w:r w:rsidRPr="00BA44AF">
              <w:rPr>
                <w:sz w:val="20"/>
                <w:szCs w:val="20"/>
              </w:rPr>
              <w:t>Köln</w:t>
            </w:r>
            <w:proofErr w:type="spellEnd"/>
            <w:r w:rsidRPr="00BA44AF">
              <w:rPr>
                <w:sz w:val="20"/>
                <w:szCs w:val="20"/>
              </w:rPr>
              <w:t xml:space="preserve">: </w:t>
            </w:r>
            <w:proofErr w:type="spellStart"/>
            <w:r w:rsidRPr="00BA44AF">
              <w:rPr>
                <w:sz w:val="20"/>
                <w:szCs w:val="20"/>
              </w:rPr>
              <w:t>Taschen</w:t>
            </w:r>
            <w:proofErr w:type="spellEnd"/>
            <w:r w:rsidRPr="00BA44AF">
              <w:rPr>
                <w:sz w:val="20"/>
                <w:szCs w:val="20"/>
              </w:rPr>
              <w:t>, 2004. ISBN 3822825883.</w:t>
            </w:r>
          </w:p>
          <w:p w14:paraId="6CE7D2B1" w14:textId="4A443DE1" w:rsidR="00BA44AF" w:rsidRPr="00BA44AF" w:rsidRDefault="00BA44AF" w:rsidP="00DA23AF">
            <w:pPr>
              <w:rPr>
                <w:sz w:val="20"/>
                <w:szCs w:val="20"/>
              </w:rPr>
            </w:pPr>
            <w:r w:rsidRPr="00BA44AF">
              <w:rPr>
                <w:sz w:val="20"/>
                <w:szCs w:val="20"/>
              </w:rPr>
              <w:t xml:space="preserve">ZEMANOVÁ, Ludmila. </w:t>
            </w:r>
            <w:r w:rsidRPr="00BA44AF">
              <w:rPr>
                <w:i/>
                <w:iCs/>
                <w:sz w:val="20"/>
                <w:szCs w:val="20"/>
              </w:rPr>
              <w:t>Karel Zeman a jeho kouzelný svět</w:t>
            </w:r>
            <w:r w:rsidRPr="00BA44AF">
              <w:rPr>
                <w:sz w:val="20"/>
                <w:szCs w:val="20"/>
              </w:rPr>
              <w:t xml:space="preserve">, Brno: </w:t>
            </w:r>
            <w:proofErr w:type="spellStart"/>
            <w:r w:rsidRPr="00BA44AF">
              <w:rPr>
                <w:sz w:val="20"/>
                <w:szCs w:val="20"/>
              </w:rPr>
              <w:t>CPress</w:t>
            </w:r>
            <w:proofErr w:type="spellEnd"/>
            <w:r w:rsidRPr="00BA44AF">
              <w:rPr>
                <w:sz w:val="20"/>
                <w:szCs w:val="20"/>
              </w:rPr>
              <w:t>, 2015. ISBN 978-80-264-0941-0</w:t>
            </w:r>
            <w:r w:rsidR="006017E1">
              <w:rPr>
                <w:sz w:val="20"/>
                <w:szCs w:val="20"/>
              </w:rPr>
              <w:t>.</w:t>
            </w:r>
          </w:p>
        </w:tc>
      </w:tr>
    </w:tbl>
    <w:p w14:paraId="69D120D1" w14:textId="77777777" w:rsidR="00DA23AF" w:rsidRDefault="00DA23AF">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8"/>
        <w:gridCol w:w="1133"/>
        <w:gridCol w:w="890"/>
        <w:gridCol w:w="816"/>
        <w:gridCol w:w="2155"/>
        <w:gridCol w:w="539"/>
        <w:gridCol w:w="668"/>
      </w:tblGrid>
      <w:tr w:rsidR="005E39ED" w:rsidRPr="0010381F" w14:paraId="757D078B"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E8B6A61" w14:textId="1717096C" w:rsidR="005E39ED" w:rsidRPr="00E84824" w:rsidRDefault="005E39ED" w:rsidP="005C2183">
            <w:pPr>
              <w:widowControl w:val="0"/>
              <w:jc w:val="both"/>
              <w:rPr>
                <w:b/>
                <w:sz w:val="28"/>
                <w:szCs w:val="28"/>
              </w:rPr>
            </w:pPr>
            <w:r w:rsidRPr="00E84824">
              <w:rPr>
                <w:b/>
                <w:sz w:val="28"/>
                <w:szCs w:val="28"/>
              </w:rPr>
              <w:lastRenderedPageBreak/>
              <w:t>B-III – Charakteristika studijního předmětu</w:t>
            </w:r>
          </w:p>
        </w:tc>
      </w:tr>
      <w:tr w:rsidR="005E39ED" w:rsidRPr="0010381F" w14:paraId="4F7ABC06"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8974685" w14:textId="77777777" w:rsidR="005E39ED" w:rsidRPr="005E39ED" w:rsidRDefault="005E39ED" w:rsidP="005C2183">
            <w:pPr>
              <w:widowControl w:val="0"/>
              <w:rPr>
                <w:b/>
                <w:sz w:val="20"/>
                <w:szCs w:val="20"/>
              </w:rPr>
            </w:pPr>
            <w:r w:rsidRPr="005E39ED">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3E79533A" w14:textId="77777777" w:rsidR="005E39ED" w:rsidRPr="005E39ED" w:rsidRDefault="005E39ED" w:rsidP="005C2183">
            <w:pPr>
              <w:widowControl w:val="0"/>
              <w:jc w:val="both"/>
              <w:rPr>
                <w:sz w:val="20"/>
                <w:szCs w:val="20"/>
              </w:rPr>
            </w:pPr>
            <w:r w:rsidRPr="005E39ED">
              <w:rPr>
                <w:sz w:val="20"/>
                <w:szCs w:val="20"/>
              </w:rPr>
              <w:t>Ateliér animace 3</w:t>
            </w:r>
          </w:p>
        </w:tc>
      </w:tr>
      <w:tr w:rsidR="005E39ED" w:rsidRPr="0010381F" w14:paraId="4FE50E15"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28C17DC" w14:textId="77777777" w:rsidR="005E39ED" w:rsidRPr="005E39ED" w:rsidRDefault="005E39ED" w:rsidP="005C2183">
            <w:pPr>
              <w:widowControl w:val="0"/>
              <w:rPr>
                <w:b/>
                <w:sz w:val="20"/>
                <w:szCs w:val="20"/>
              </w:rPr>
            </w:pPr>
            <w:r w:rsidRPr="005E39ED">
              <w:rPr>
                <w:b/>
                <w:sz w:val="20"/>
                <w:szCs w:val="20"/>
              </w:rPr>
              <w:t>Typ předmětu</w:t>
            </w:r>
          </w:p>
        </w:tc>
        <w:tc>
          <w:tcPr>
            <w:tcW w:w="3407" w:type="dxa"/>
            <w:gridSpan w:val="4"/>
            <w:tcBorders>
              <w:top w:val="single" w:sz="4" w:space="0" w:color="000000"/>
              <w:left w:val="single" w:sz="4" w:space="0" w:color="000000"/>
              <w:bottom w:val="single" w:sz="4" w:space="0" w:color="000000"/>
              <w:right w:val="single" w:sz="4" w:space="0" w:color="000000"/>
            </w:tcBorders>
          </w:tcPr>
          <w:p w14:paraId="437C190E" w14:textId="77777777" w:rsidR="005E39ED" w:rsidRPr="005E39ED" w:rsidRDefault="005E39ED" w:rsidP="005C2183">
            <w:pPr>
              <w:widowControl w:val="0"/>
              <w:jc w:val="both"/>
              <w:rPr>
                <w:sz w:val="20"/>
                <w:szCs w:val="20"/>
              </w:rPr>
            </w:pPr>
            <w:r w:rsidRPr="005E39ED">
              <w:rPr>
                <w:sz w:val="20"/>
                <w:szCs w:val="20"/>
              </w:rPr>
              <w:t>povinný, PZ</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0ADA0887" w14:textId="77777777" w:rsidR="005E39ED" w:rsidRPr="005E39ED" w:rsidRDefault="005E39ED" w:rsidP="005C2183">
            <w:pPr>
              <w:widowControl w:val="0"/>
              <w:jc w:val="both"/>
              <w:rPr>
                <w:sz w:val="20"/>
                <w:szCs w:val="20"/>
              </w:rPr>
            </w:pPr>
            <w:r w:rsidRPr="005E39ED">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6985DFBC" w14:textId="77777777" w:rsidR="005E39ED" w:rsidRPr="005E39ED" w:rsidRDefault="005E39ED" w:rsidP="005C2183">
            <w:pPr>
              <w:widowControl w:val="0"/>
              <w:jc w:val="both"/>
              <w:rPr>
                <w:sz w:val="20"/>
                <w:szCs w:val="20"/>
              </w:rPr>
            </w:pPr>
            <w:r w:rsidRPr="005E39ED">
              <w:rPr>
                <w:sz w:val="20"/>
                <w:szCs w:val="20"/>
              </w:rPr>
              <w:t>2/ZS</w:t>
            </w:r>
          </w:p>
        </w:tc>
      </w:tr>
      <w:tr w:rsidR="005E39ED" w:rsidRPr="0010381F" w14:paraId="1C164F34"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15A0CDA" w14:textId="77777777" w:rsidR="005E39ED" w:rsidRPr="005E39ED" w:rsidRDefault="005E39ED" w:rsidP="005C2183">
            <w:pPr>
              <w:widowControl w:val="0"/>
              <w:rPr>
                <w:b/>
                <w:sz w:val="20"/>
                <w:szCs w:val="20"/>
              </w:rPr>
            </w:pPr>
            <w:r w:rsidRPr="005E39ED">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16ABDD24" w14:textId="77777777" w:rsidR="005E39ED" w:rsidRPr="005E39ED" w:rsidRDefault="005E39ED" w:rsidP="005C2183">
            <w:pPr>
              <w:widowControl w:val="0"/>
              <w:jc w:val="both"/>
              <w:rPr>
                <w:sz w:val="20"/>
                <w:szCs w:val="20"/>
              </w:rPr>
            </w:pPr>
            <w:r w:rsidRPr="005E39ED">
              <w:rPr>
                <w:sz w:val="20"/>
                <w:szCs w:val="20"/>
              </w:rPr>
              <w:t>130 ateliér</w:t>
            </w:r>
          </w:p>
        </w:tc>
        <w:tc>
          <w:tcPr>
            <w:tcW w:w="890" w:type="dxa"/>
            <w:tcBorders>
              <w:top w:val="single" w:sz="4" w:space="0" w:color="000000"/>
              <w:left w:val="single" w:sz="4" w:space="0" w:color="000000"/>
              <w:bottom w:val="single" w:sz="4" w:space="0" w:color="000000"/>
              <w:right w:val="single" w:sz="4" w:space="0" w:color="000000"/>
            </w:tcBorders>
            <w:shd w:val="clear" w:color="auto" w:fill="F7CAAC"/>
          </w:tcPr>
          <w:p w14:paraId="5A4F6EAA" w14:textId="77777777" w:rsidR="005E39ED" w:rsidRPr="005E39ED" w:rsidRDefault="005E39ED" w:rsidP="005C2183">
            <w:pPr>
              <w:widowControl w:val="0"/>
              <w:jc w:val="both"/>
              <w:rPr>
                <w:b/>
                <w:sz w:val="20"/>
                <w:szCs w:val="20"/>
              </w:rPr>
            </w:pPr>
            <w:r w:rsidRPr="005E39ED">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34555FA0" w14:textId="77777777" w:rsidR="005E39ED" w:rsidRPr="005E39ED" w:rsidRDefault="005E39ED" w:rsidP="005C2183">
            <w:pPr>
              <w:widowControl w:val="0"/>
              <w:jc w:val="both"/>
              <w:rPr>
                <w:sz w:val="20"/>
                <w:szCs w:val="20"/>
              </w:rPr>
            </w:pPr>
            <w:r w:rsidRPr="005E39ED">
              <w:rPr>
                <w:sz w:val="20"/>
                <w:szCs w:val="20"/>
              </w:rPr>
              <w:t>130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4A425E3B" w14:textId="77777777" w:rsidR="005E39ED" w:rsidRPr="005E39ED" w:rsidRDefault="005E39ED" w:rsidP="005C2183">
            <w:pPr>
              <w:widowControl w:val="0"/>
              <w:jc w:val="both"/>
              <w:rPr>
                <w:b/>
                <w:sz w:val="20"/>
                <w:szCs w:val="20"/>
              </w:rPr>
            </w:pPr>
            <w:r w:rsidRPr="005E39ED">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6F25E6DB" w14:textId="77777777" w:rsidR="005E39ED" w:rsidRPr="005E39ED" w:rsidRDefault="005E39ED" w:rsidP="005C2183">
            <w:pPr>
              <w:widowControl w:val="0"/>
              <w:jc w:val="both"/>
              <w:rPr>
                <w:sz w:val="20"/>
                <w:szCs w:val="20"/>
              </w:rPr>
            </w:pPr>
            <w:r w:rsidRPr="005E39ED">
              <w:rPr>
                <w:sz w:val="20"/>
                <w:szCs w:val="20"/>
              </w:rPr>
              <w:t>13</w:t>
            </w:r>
          </w:p>
        </w:tc>
      </w:tr>
      <w:tr w:rsidR="005E39ED" w:rsidRPr="0010381F" w14:paraId="72D20960"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EE94A3F" w14:textId="77777777" w:rsidR="005E39ED" w:rsidRPr="005E39ED" w:rsidRDefault="005E39ED" w:rsidP="005C2183">
            <w:pPr>
              <w:widowControl w:val="0"/>
              <w:rPr>
                <w:b/>
                <w:sz w:val="20"/>
                <w:szCs w:val="20"/>
              </w:rPr>
            </w:pPr>
            <w:r w:rsidRPr="005E39ED">
              <w:rPr>
                <w:b/>
                <w:sz w:val="20"/>
                <w:szCs w:val="20"/>
              </w:rPr>
              <w:t xml:space="preserve">Prerekvizity, </w:t>
            </w:r>
            <w:proofErr w:type="spellStart"/>
            <w:r w:rsidRPr="005E39ED">
              <w:rPr>
                <w:b/>
                <w:sz w:val="20"/>
                <w:szCs w:val="20"/>
              </w:rPr>
              <w:t>korekvizity</w:t>
            </w:r>
            <w:proofErr w:type="spellEnd"/>
            <w:r w:rsidRPr="005E39ED">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76D209E2" w14:textId="77777777" w:rsidR="005E39ED" w:rsidRPr="005E39ED" w:rsidRDefault="005E39ED" w:rsidP="005C2183">
            <w:pPr>
              <w:widowControl w:val="0"/>
              <w:jc w:val="both"/>
              <w:rPr>
                <w:sz w:val="20"/>
                <w:szCs w:val="20"/>
              </w:rPr>
            </w:pPr>
          </w:p>
        </w:tc>
      </w:tr>
      <w:tr w:rsidR="005E39ED" w:rsidRPr="0010381F" w14:paraId="66D7EFFE"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EBEA5D3" w14:textId="77777777" w:rsidR="005E39ED" w:rsidRPr="005E39ED" w:rsidRDefault="005E39ED" w:rsidP="005C2183">
            <w:pPr>
              <w:widowControl w:val="0"/>
              <w:rPr>
                <w:b/>
                <w:sz w:val="20"/>
                <w:szCs w:val="20"/>
              </w:rPr>
            </w:pPr>
            <w:r w:rsidRPr="005E39ED">
              <w:rPr>
                <w:b/>
                <w:sz w:val="20"/>
                <w:szCs w:val="20"/>
              </w:rPr>
              <w:t>Způsob ověření studijních výsledků</w:t>
            </w:r>
          </w:p>
        </w:tc>
        <w:tc>
          <w:tcPr>
            <w:tcW w:w="3407" w:type="dxa"/>
            <w:gridSpan w:val="4"/>
            <w:tcBorders>
              <w:top w:val="single" w:sz="4" w:space="0" w:color="000000"/>
              <w:left w:val="single" w:sz="4" w:space="0" w:color="000000"/>
              <w:bottom w:val="single" w:sz="4" w:space="0" w:color="000000"/>
              <w:right w:val="single" w:sz="4" w:space="0" w:color="000000"/>
            </w:tcBorders>
          </w:tcPr>
          <w:p w14:paraId="72EC9CE4" w14:textId="77777777" w:rsidR="005E39ED" w:rsidRPr="005E39ED" w:rsidRDefault="005E39ED" w:rsidP="005C2183">
            <w:pPr>
              <w:widowControl w:val="0"/>
              <w:jc w:val="both"/>
              <w:rPr>
                <w:sz w:val="20"/>
                <w:szCs w:val="20"/>
              </w:rPr>
            </w:pPr>
            <w:r w:rsidRPr="005E39ED">
              <w:rPr>
                <w:sz w:val="20"/>
                <w:szCs w:val="20"/>
              </w:rPr>
              <w:t>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7A4BBFCD" w14:textId="77777777" w:rsidR="005E39ED" w:rsidRPr="005E39ED" w:rsidRDefault="005E39ED" w:rsidP="005C2183">
            <w:pPr>
              <w:widowControl w:val="0"/>
              <w:jc w:val="both"/>
              <w:rPr>
                <w:b/>
                <w:sz w:val="20"/>
                <w:szCs w:val="20"/>
              </w:rPr>
            </w:pPr>
            <w:r w:rsidRPr="005E39ED">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470A07BE" w14:textId="77777777" w:rsidR="005E39ED" w:rsidRPr="005E39ED" w:rsidRDefault="005E39ED" w:rsidP="005C2183">
            <w:pPr>
              <w:widowControl w:val="0"/>
              <w:jc w:val="both"/>
              <w:rPr>
                <w:sz w:val="20"/>
                <w:szCs w:val="20"/>
              </w:rPr>
            </w:pPr>
            <w:r w:rsidRPr="005E39ED">
              <w:rPr>
                <w:sz w:val="20"/>
                <w:szCs w:val="20"/>
              </w:rPr>
              <w:t>ateliér</w:t>
            </w:r>
          </w:p>
        </w:tc>
      </w:tr>
      <w:tr w:rsidR="005E39ED" w:rsidRPr="0010381F" w14:paraId="550409FC"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51ED9AA" w14:textId="77777777" w:rsidR="005E39ED" w:rsidRPr="005E39ED" w:rsidRDefault="005E39ED" w:rsidP="005C2183">
            <w:pPr>
              <w:widowControl w:val="0"/>
              <w:rPr>
                <w:b/>
                <w:sz w:val="20"/>
                <w:szCs w:val="20"/>
              </w:rPr>
            </w:pPr>
            <w:r w:rsidRPr="005E39ED">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0B9101F0" w14:textId="77777777" w:rsidR="005E39ED" w:rsidRPr="005E39ED" w:rsidRDefault="005E39ED" w:rsidP="005C2183">
            <w:pPr>
              <w:widowControl w:val="0"/>
              <w:jc w:val="both"/>
              <w:rPr>
                <w:sz w:val="20"/>
                <w:szCs w:val="20"/>
              </w:rPr>
            </w:pPr>
            <w:r w:rsidRPr="005E39ED">
              <w:rPr>
                <w:sz w:val="20"/>
                <w:szCs w:val="20"/>
              </w:rPr>
              <w:t>Minimálně 75% aktivní účast, plnění průběžných zadání, v závěru tvorba semestrálního projektu a jeho prezentace.</w:t>
            </w:r>
          </w:p>
        </w:tc>
      </w:tr>
      <w:tr w:rsidR="005E39ED" w:rsidRPr="0010381F" w14:paraId="7403E5F5" w14:textId="77777777" w:rsidTr="00B56991">
        <w:trPr>
          <w:trHeight w:val="62"/>
        </w:trPr>
        <w:tc>
          <w:tcPr>
            <w:tcW w:w="9855" w:type="dxa"/>
            <w:gridSpan w:val="8"/>
            <w:tcBorders>
              <w:left w:val="single" w:sz="4" w:space="0" w:color="000000"/>
              <w:bottom w:val="single" w:sz="4" w:space="0" w:color="000000"/>
              <w:right w:val="single" w:sz="4" w:space="0" w:color="000000"/>
            </w:tcBorders>
          </w:tcPr>
          <w:p w14:paraId="16FFF26C" w14:textId="77777777" w:rsidR="005E39ED" w:rsidRPr="005E39ED" w:rsidRDefault="005E39ED" w:rsidP="005C2183">
            <w:pPr>
              <w:widowControl w:val="0"/>
              <w:rPr>
                <w:sz w:val="20"/>
                <w:szCs w:val="20"/>
              </w:rPr>
            </w:pPr>
          </w:p>
        </w:tc>
      </w:tr>
      <w:tr w:rsidR="005E39ED" w:rsidRPr="0010381F" w14:paraId="2BA8DF5C"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5499E835" w14:textId="77777777" w:rsidR="005E39ED" w:rsidRPr="005E39ED" w:rsidRDefault="005E39ED" w:rsidP="005C2183">
            <w:pPr>
              <w:widowControl w:val="0"/>
              <w:rPr>
                <w:b/>
                <w:sz w:val="20"/>
                <w:szCs w:val="20"/>
              </w:rPr>
            </w:pPr>
            <w:r w:rsidRPr="005E39ED">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2F6E0B01" w14:textId="77777777" w:rsidR="005E39ED" w:rsidRPr="005E39ED" w:rsidRDefault="005E39ED" w:rsidP="005C2183">
            <w:pPr>
              <w:widowControl w:val="0"/>
              <w:jc w:val="both"/>
              <w:rPr>
                <w:sz w:val="20"/>
                <w:szCs w:val="20"/>
              </w:rPr>
            </w:pPr>
            <w:r w:rsidRPr="005E39ED">
              <w:rPr>
                <w:sz w:val="20"/>
                <w:szCs w:val="20"/>
              </w:rPr>
              <w:t>MgA. Eliška Chytková</w:t>
            </w:r>
          </w:p>
        </w:tc>
      </w:tr>
      <w:tr w:rsidR="005E39ED" w:rsidRPr="0010381F" w14:paraId="0605B172"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088D9688" w14:textId="77777777" w:rsidR="005E39ED" w:rsidRPr="005E39ED" w:rsidRDefault="005E39ED" w:rsidP="005C2183">
            <w:pPr>
              <w:widowControl w:val="0"/>
              <w:rPr>
                <w:b/>
                <w:sz w:val="20"/>
                <w:szCs w:val="20"/>
              </w:rPr>
            </w:pPr>
            <w:r w:rsidRPr="005E39ED">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3AD4852C" w14:textId="147B10F4" w:rsidR="005E39ED" w:rsidRPr="005E39ED" w:rsidRDefault="005E39ED" w:rsidP="005C2183">
            <w:pPr>
              <w:widowControl w:val="0"/>
              <w:jc w:val="both"/>
              <w:rPr>
                <w:sz w:val="20"/>
                <w:szCs w:val="20"/>
              </w:rPr>
            </w:pPr>
            <w:r w:rsidRPr="005E39ED">
              <w:rPr>
                <w:sz w:val="20"/>
                <w:szCs w:val="20"/>
              </w:rPr>
              <w:t>garant se podílí na výuce předmětu v rozsahu 50</w:t>
            </w:r>
            <w:r w:rsidR="00717638">
              <w:rPr>
                <w:sz w:val="20"/>
                <w:szCs w:val="20"/>
              </w:rPr>
              <w:t xml:space="preserve"> </w:t>
            </w:r>
            <w:r w:rsidRPr="005E39ED">
              <w:rPr>
                <w:sz w:val="20"/>
                <w:szCs w:val="20"/>
              </w:rPr>
              <w:t>%</w:t>
            </w:r>
            <w:r w:rsidR="00717638">
              <w:rPr>
                <w:sz w:val="20"/>
                <w:szCs w:val="20"/>
              </w:rPr>
              <w:t>,</w:t>
            </w:r>
            <w:r w:rsidRPr="005E39ED">
              <w:rPr>
                <w:sz w:val="20"/>
                <w:szCs w:val="20"/>
              </w:rPr>
              <w:t xml:space="preserve"> stanovuje koncepci ateliéru</w:t>
            </w:r>
          </w:p>
        </w:tc>
      </w:tr>
      <w:tr w:rsidR="005E39ED" w:rsidRPr="0010381F" w14:paraId="6F3F32AD"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3750854" w14:textId="77777777" w:rsidR="005E39ED" w:rsidRPr="005E39ED" w:rsidRDefault="005E39ED" w:rsidP="005C2183">
            <w:pPr>
              <w:widowControl w:val="0"/>
              <w:rPr>
                <w:b/>
                <w:sz w:val="20"/>
                <w:szCs w:val="20"/>
              </w:rPr>
            </w:pPr>
            <w:r w:rsidRPr="005E39ED">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5BCD54E8" w14:textId="02328634" w:rsidR="005E39ED" w:rsidRPr="005E39ED" w:rsidRDefault="005E39ED" w:rsidP="005C2183">
            <w:pPr>
              <w:widowControl w:val="0"/>
              <w:jc w:val="both"/>
              <w:rPr>
                <w:sz w:val="20"/>
                <w:szCs w:val="20"/>
              </w:rPr>
            </w:pPr>
            <w:r w:rsidRPr="005E39ED">
              <w:rPr>
                <w:sz w:val="20"/>
                <w:szCs w:val="20"/>
              </w:rPr>
              <w:t>MgA. Eliška Chytková 50</w:t>
            </w:r>
            <w:r w:rsidR="00717638">
              <w:rPr>
                <w:sz w:val="20"/>
                <w:szCs w:val="20"/>
              </w:rPr>
              <w:t xml:space="preserve"> </w:t>
            </w:r>
            <w:r w:rsidRPr="005E39ED">
              <w:rPr>
                <w:sz w:val="20"/>
                <w:szCs w:val="20"/>
              </w:rPr>
              <w:t>%, MgA. Vojtěch Dočkal 30</w:t>
            </w:r>
            <w:r w:rsidR="00717638">
              <w:rPr>
                <w:sz w:val="20"/>
                <w:szCs w:val="20"/>
              </w:rPr>
              <w:t xml:space="preserve"> </w:t>
            </w:r>
            <w:r w:rsidRPr="005E39ED">
              <w:rPr>
                <w:sz w:val="20"/>
                <w:szCs w:val="20"/>
              </w:rPr>
              <w:t>%, MgA. Eliška Oz 20</w:t>
            </w:r>
            <w:r w:rsidR="00717638">
              <w:rPr>
                <w:sz w:val="20"/>
                <w:szCs w:val="20"/>
              </w:rPr>
              <w:t xml:space="preserve"> </w:t>
            </w:r>
            <w:r w:rsidRPr="005E39ED">
              <w:rPr>
                <w:sz w:val="20"/>
                <w:szCs w:val="20"/>
              </w:rPr>
              <w:t>%</w:t>
            </w:r>
          </w:p>
        </w:tc>
      </w:tr>
      <w:tr w:rsidR="005E39ED" w:rsidRPr="0010381F" w14:paraId="0D81A421" w14:textId="77777777" w:rsidTr="00B56991">
        <w:trPr>
          <w:trHeight w:val="62"/>
        </w:trPr>
        <w:tc>
          <w:tcPr>
            <w:tcW w:w="9855" w:type="dxa"/>
            <w:gridSpan w:val="8"/>
            <w:tcBorders>
              <w:left w:val="single" w:sz="4" w:space="0" w:color="000000"/>
              <w:bottom w:val="single" w:sz="4" w:space="0" w:color="000000"/>
              <w:right w:val="single" w:sz="4" w:space="0" w:color="000000"/>
            </w:tcBorders>
          </w:tcPr>
          <w:p w14:paraId="6688145A" w14:textId="77777777" w:rsidR="005E39ED" w:rsidRPr="005E39ED" w:rsidRDefault="005E39ED" w:rsidP="005C2183">
            <w:pPr>
              <w:widowControl w:val="0"/>
              <w:jc w:val="both"/>
              <w:rPr>
                <w:sz w:val="20"/>
                <w:szCs w:val="20"/>
              </w:rPr>
            </w:pPr>
          </w:p>
        </w:tc>
      </w:tr>
      <w:tr w:rsidR="005E39ED" w:rsidRPr="0010381F" w14:paraId="4B83623B"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1823AE3" w14:textId="77777777" w:rsidR="005E39ED" w:rsidRPr="005E39ED" w:rsidRDefault="005E39ED" w:rsidP="005C2183">
            <w:pPr>
              <w:widowControl w:val="0"/>
              <w:jc w:val="both"/>
              <w:rPr>
                <w:b/>
                <w:sz w:val="20"/>
                <w:szCs w:val="20"/>
              </w:rPr>
            </w:pPr>
            <w:r w:rsidRPr="005E39ED">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3C19F972" w14:textId="77777777" w:rsidR="005E39ED" w:rsidRPr="005E39ED" w:rsidRDefault="005E39ED" w:rsidP="005C2183">
            <w:pPr>
              <w:widowControl w:val="0"/>
              <w:jc w:val="both"/>
              <w:rPr>
                <w:sz w:val="20"/>
                <w:szCs w:val="20"/>
              </w:rPr>
            </w:pPr>
          </w:p>
        </w:tc>
      </w:tr>
      <w:tr w:rsidR="005E39ED" w:rsidRPr="0010381F" w14:paraId="437BA00D" w14:textId="77777777" w:rsidTr="00717638">
        <w:trPr>
          <w:trHeight w:val="3470"/>
        </w:trPr>
        <w:tc>
          <w:tcPr>
            <w:tcW w:w="9855" w:type="dxa"/>
            <w:gridSpan w:val="8"/>
            <w:tcBorders>
              <w:left w:val="single" w:sz="4" w:space="0" w:color="000000"/>
              <w:bottom w:val="single" w:sz="12" w:space="0" w:color="000000"/>
              <w:right w:val="single" w:sz="4" w:space="0" w:color="000000"/>
            </w:tcBorders>
          </w:tcPr>
          <w:p w14:paraId="4A978365" w14:textId="660B1243" w:rsidR="005E39ED" w:rsidRPr="00717638" w:rsidRDefault="005E39ED" w:rsidP="00717638">
            <w:pPr>
              <w:widowControl w:val="0"/>
              <w:spacing w:after="120"/>
              <w:jc w:val="both"/>
              <w:rPr>
                <w:color w:val="000000"/>
                <w:sz w:val="20"/>
                <w:szCs w:val="20"/>
                <w:shd w:val="clear" w:color="auto" w:fill="FFFFFF"/>
              </w:rPr>
            </w:pPr>
            <w:r w:rsidRPr="005E39ED">
              <w:rPr>
                <w:color w:val="000000"/>
                <w:sz w:val="20"/>
                <w:szCs w:val="20"/>
                <w:shd w:val="clear" w:color="auto" w:fill="FFFFFF"/>
              </w:rPr>
              <w:t xml:space="preserve">Cílem předmětu je výuka, která se zaměřuje na digitální kreslenou, </w:t>
            </w:r>
            <w:proofErr w:type="spellStart"/>
            <w:r w:rsidRPr="005E39ED">
              <w:rPr>
                <w:color w:val="000000"/>
                <w:sz w:val="20"/>
                <w:szCs w:val="20"/>
                <w:shd w:val="clear" w:color="auto" w:fill="FFFFFF"/>
              </w:rPr>
              <w:t>ploškovou</w:t>
            </w:r>
            <w:proofErr w:type="spellEnd"/>
            <w:r w:rsidRPr="005E39ED">
              <w:rPr>
                <w:color w:val="000000"/>
                <w:sz w:val="20"/>
                <w:szCs w:val="20"/>
                <w:shd w:val="clear" w:color="auto" w:fill="FFFFFF"/>
              </w:rPr>
              <w:t>, klasickou a 3D animaci. Student si již může zvolit, v jaké technice chce zadaná cvičení zpracovávat.</w:t>
            </w:r>
            <w:r w:rsidR="00717638">
              <w:rPr>
                <w:color w:val="000000"/>
                <w:sz w:val="20"/>
                <w:szCs w:val="20"/>
              </w:rPr>
              <w:t xml:space="preserve"> </w:t>
            </w:r>
            <w:r w:rsidRPr="005E39ED">
              <w:rPr>
                <w:color w:val="000000"/>
                <w:sz w:val="20"/>
                <w:szCs w:val="20"/>
                <w:shd w:val="clear" w:color="auto" w:fill="FFFFFF"/>
              </w:rPr>
              <w:t xml:space="preserve">Pokud student nesplní zadaná ateliérová cvičení nebude přijata ani jeho semestrální práce. Student nebude z předmětu hodnocen. Hodnocení práce studenta je podmíněno 75% účastí ve výuce. Předmět je zakončen </w:t>
            </w:r>
            <w:r w:rsidR="00435A6F">
              <w:rPr>
                <w:color w:val="000000"/>
                <w:sz w:val="20"/>
                <w:szCs w:val="20"/>
                <w:shd w:val="clear" w:color="auto" w:fill="FFFFFF"/>
              </w:rPr>
              <w:t>zkouškou</w:t>
            </w:r>
            <w:r w:rsidRPr="005E39ED">
              <w:rPr>
                <w:color w:val="000000"/>
                <w:sz w:val="20"/>
                <w:szCs w:val="20"/>
                <w:shd w:val="clear" w:color="auto" w:fill="FFFFFF"/>
              </w:rPr>
              <w:t xml:space="preserve"> po osobní prezentaci a obhajobě semestrální práce a pásma cvičení.</w:t>
            </w:r>
            <w:r w:rsidRPr="005E39ED">
              <w:rPr>
                <w:b/>
                <w:bCs/>
                <w:color w:val="000000"/>
                <w:sz w:val="20"/>
                <w:szCs w:val="20"/>
                <w:shd w:val="clear" w:color="auto" w:fill="FFFFFF"/>
              </w:rPr>
              <w:t xml:space="preserve"> </w:t>
            </w:r>
          </w:p>
          <w:p w14:paraId="0BF8EC90" w14:textId="77777777" w:rsidR="00717638" w:rsidRPr="00717638" w:rsidRDefault="005E39ED" w:rsidP="00CE41A2">
            <w:pPr>
              <w:pStyle w:val="Odstavecseseznamem"/>
              <w:widowControl w:val="0"/>
              <w:numPr>
                <w:ilvl w:val="0"/>
                <w:numId w:val="28"/>
              </w:numPr>
              <w:rPr>
                <w:color w:val="000000"/>
                <w:shd w:val="clear" w:color="auto" w:fill="FFFFFF"/>
              </w:rPr>
            </w:pPr>
            <w:r w:rsidRPr="00717638">
              <w:rPr>
                <w:color w:val="000000"/>
                <w:shd w:val="clear" w:color="auto" w:fill="FFFFFF"/>
              </w:rPr>
              <w:t>Rozvíjení dovedností v charakterové animaci (práce s emocemi, interakce postav, animace postavy dle literární předlohy)</w:t>
            </w:r>
            <w:r w:rsidR="00717638" w:rsidRPr="00717638">
              <w:rPr>
                <w:color w:val="000000"/>
                <w:shd w:val="clear" w:color="auto" w:fill="FFFFFF"/>
              </w:rPr>
              <w:t>.</w:t>
            </w:r>
          </w:p>
          <w:p w14:paraId="460472B5" w14:textId="17264288" w:rsidR="005E39ED" w:rsidRPr="00717638" w:rsidRDefault="005E39ED" w:rsidP="00CE41A2">
            <w:pPr>
              <w:pStyle w:val="Odstavecseseznamem"/>
              <w:widowControl w:val="0"/>
              <w:numPr>
                <w:ilvl w:val="0"/>
                <w:numId w:val="28"/>
              </w:numPr>
              <w:rPr>
                <w:color w:val="000000"/>
                <w:shd w:val="clear" w:color="auto" w:fill="FFFFFF"/>
              </w:rPr>
            </w:pPr>
            <w:r w:rsidRPr="00717638">
              <w:rPr>
                <w:color w:val="000000"/>
                <w:shd w:val="clear" w:color="auto" w:fill="FFFFFF"/>
              </w:rPr>
              <w:t>Využití a vyvolání emocí (napětí, strach, obavy)</w:t>
            </w:r>
            <w:r w:rsidR="00717638">
              <w:rPr>
                <w:color w:val="000000"/>
                <w:shd w:val="clear" w:color="auto" w:fill="FFFFFF"/>
              </w:rPr>
              <w:t>.</w:t>
            </w:r>
          </w:p>
          <w:p w14:paraId="33B15E6D" w14:textId="31D31A59" w:rsidR="005E39ED" w:rsidRPr="00717638" w:rsidRDefault="005E39ED" w:rsidP="00CE41A2">
            <w:pPr>
              <w:pStyle w:val="Odstavecseseznamem"/>
              <w:widowControl w:val="0"/>
              <w:numPr>
                <w:ilvl w:val="0"/>
                <w:numId w:val="28"/>
              </w:numPr>
              <w:rPr>
                <w:color w:val="000000"/>
                <w:shd w:val="clear" w:color="auto" w:fill="FFFFFF"/>
              </w:rPr>
            </w:pPr>
            <w:r w:rsidRPr="00717638">
              <w:rPr>
                <w:color w:val="000000"/>
                <w:shd w:val="clear" w:color="auto" w:fill="FFFFFF"/>
              </w:rPr>
              <w:t>Práce s časem (časové zkratky, natažení a stažení času)</w:t>
            </w:r>
            <w:r w:rsidR="00717638">
              <w:rPr>
                <w:color w:val="000000"/>
                <w:shd w:val="clear" w:color="auto" w:fill="FFFFFF"/>
              </w:rPr>
              <w:t>.</w:t>
            </w:r>
          </w:p>
          <w:p w14:paraId="09AF5672" w14:textId="0AA691FD" w:rsidR="00717638" w:rsidRPr="00717638" w:rsidRDefault="005E39ED" w:rsidP="00CE41A2">
            <w:pPr>
              <w:pStyle w:val="Odstavecseseznamem"/>
              <w:widowControl w:val="0"/>
              <w:numPr>
                <w:ilvl w:val="0"/>
                <w:numId w:val="28"/>
              </w:numPr>
              <w:rPr>
                <w:color w:val="000000"/>
                <w:shd w:val="clear" w:color="auto" w:fill="FFFFFF"/>
              </w:rPr>
            </w:pPr>
            <w:r w:rsidRPr="00717638">
              <w:rPr>
                <w:color w:val="000000"/>
                <w:shd w:val="clear" w:color="auto" w:fill="FFFFFF"/>
              </w:rPr>
              <w:t>Práce s atmosférou (animace prostředí)</w:t>
            </w:r>
            <w:r w:rsidR="00717638">
              <w:rPr>
                <w:color w:val="000000"/>
                <w:shd w:val="clear" w:color="auto" w:fill="FFFFFF"/>
              </w:rPr>
              <w:t>.</w:t>
            </w:r>
          </w:p>
          <w:p w14:paraId="6D17BFC5" w14:textId="333B5F97" w:rsidR="00717638" w:rsidRPr="00717638" w:rsidRDefault="005E39ED" w:rsidP="00CE41A2">
            <w:pPr>
              <w:pStyle w:val="Odstavecseseznamem"/>
              <w:widowControl w:val="0"/>
              <w:numPr>
                <w:ilvl w:val="0"/>
                <w:numId w:val="28"/>
              </w:numPr>
              <w:rPr>
                <w:color w:val="000000"/>
                <w:shd w:val="clear" w:color="auto" w:fill="FFFFFF"/>
              </w:rPr>
            </w:pPr>
            <w:r w:rsidRPr="00717638">
              <w:rPr>
                <w:color w:val="000000"/>
                <w:shd w:val="clear" w:color="auto" w:fill="FFFFFF"/>
              </w:rPr>
              <w:t>Základy kompozice obrazu</w:t>
            </w:r>
            <w:r w:rsidR="00717638">
              <w:rPr>
                <w:color w:val="000000"/>
                <w:shd w:val="clear" w:color="auto" w:fill="FFFFFF"/>
              </w:rPr>
              <w:t>.</w:t>
            </w:r>
          </w:p>
          <w:p w14:paraId="70106CC2" w14:textId="71CAD0A9" w:rsidR="005E39ED" w:rsidRPr="00717638" w:rsidRDefault="005E39ED" w:rsidP="00CE41A2">
            <w:pPr>
              <w:pStyle w:val="Odstavecseseznamem"/>
              <w:widowControl w:val="0"/>
              <w:numPr>
                <w:ilvl w:val="0"/>
                <w:numId w:val="28"/>
              </w:numPr>
              <w:spacing w:after="120"/>
              <w:ind w:left="714" w:hanging="357"/>
              <w:contextualSpacing w:val="0"/>
              <w:rPr>
                <w:color w:val="000000"/>
                <w:shd w:val="clear" w:color="auto" w:fill="FFFFFF"/>
              </w:rPr>
            </w:pPr>
            <w:r w:rsidRPr="00717638">
              <w:rPr>
                <w:color w:val="000000"/>
                <w:shd w:val="clear" w:color="auto" w:fill="FFFFFF"/>
              </w:rPr>
              <w:t>Základní prvky narace v krátkých animačních cvičeních</w:t>
            </w:r>
            <w:r w:rsidR="00717638">
              <w:rPr>
                <w:color w:val="000000"/>
                <w:shd w:val="clear" w:color="auto" w:fill="FFFFFF"/>
              </w:rPr>
              <w:t>.</w:t>
            </w:r>
          </w:p>
          <w:p w14:paraId="68DEB967" w14:textId="4E2B7BE3" w:rsidR="005E39ED" w:rsidRPr="005E39ED" w:rsidRDefault="005E39ED" w:rsidP="00717638">
            <w:pPr>
              <w:widowControl w:val="0"/>
              <w:jc w:val="both"/>
              <w:rPr>
                <w:b/>
                <w:bCs/>
                <w:color w:val="000000"/>
                <w:sz w:val="20"/>
                <w:szCs w:val="20"/>
                <w:shd w:val="clear" w:color="auto" w:fill="FFFFFF"/>
              </w:rPr>
            </w:pPr>
            <w:r w:rsidRPr="005E39ED">
              <w:rPr>
                <w:color w:val="000000"/>
                <w:sz w:val="20"/>
                <w:szCs w:val="20"/>
                <w:shd w:val="clear" w:color="auto" w:fill="FFFFFF"/>
              </w:rPr>
              <w:t xml:space="preserve">Student zvládne proces animace vedoucí přes obecný pohyb – fázování k typizaci pohybu. Je kladen větší důraz i na vizuální stránku výstupů a na schopnost vyprávět příběh. Student získá základní znalosti a dovednosti v oboru animace </w:t>
            </w:r>
            <w:r w:rsidR="00717638">
              <w:rPr>
                <w:color w:val="000000"/>
                <w:sz w:val="20"/>
                <w:szCs w:val="20"/>
                <w:shd w:val="clear" w:color="auto" w:fill="FFFFFF"/>
              </w:rPr>
              <w:br/>
            </w:r>
            <w:r w:rsidRPr="005E39ED">
              <w:rPr>
                <w:color w:val="000000"/>
                <w:sz w:val="20"/>
                <w:szCs w:val="20"/>
                <w:shd w:val="clear" w:color="auto" w:fill="FFFFFF"/>
              </w:rPr>
              <w:t>s praktickou schopností zpracování v daném animačním software.</w:t>
            </w:r>
          </w:p>
        </w:tc>
      </w:tr>
      <w:tr w:rsidR="005E39ED" w:rsidRPr="0010381F" w14:paraId="1A118E57" w14:textId="77777777" w:rsidTr="005C2183">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78B7E152" w14:textId="77777777" w:rsidR="005E39ED" w:rsidRPr="005E39ED" w:rsidRDefault="005E39ED" w:rsidP="005C2183">
            <w:pPr>
              <w:widowControl w:val="0"/>
              <w:jc w:val="both"/>
              <w:rPr>
                <w:sz w:val="20"/>
                <w:szCs w:val="20"/>
              </w:rPr>
            </w:pPr>
            <w:r w:rsidRPr="005E39ED">
              <w:rPr>
                <w:b/>
                <w:sz w:val="20"/>
                <w:szCs w:val="20"/>
              </w:rPr>
              <w:t>Studijní literatura a studijní pomůcky</w:t>
            </w:r>
          </w:p>
        </w:tc>
        <w:tc>
          <w:tcPr>
            <w:tcW w:w="6201" w:type="dxa"/>
            <w:gridSpan w:val="6"/>
            <w:tcBorders>
              <w:left w:val="single" w:sz="4" w:space="0" w:color="000000"/>
              <w:right w:val="single" w:sz="4" w:space="0" w:color="000000"/>
            </w:tcBorders>
          </w:tcPr>
          <w:p w14:paraId="414BF562" w14:textId="77777777" w:rsidR="005E39ED" w:rsidRPr="005E39ED" w:rsidRDefault="005E39ED" w:rsidP="005C2183">
            <w:pPr>
              <w:widowControl w:val="0"/>
              <w:jc w:val="both"/>
              <w:rPr>
                <w:sz w:val="20"/>
                <w:szCs w:val="20"/>
              </w:rPr>
            </w:pPr>
          </w:p>
        </w:tc>
      </w:tr>
      <w:tr w:rsidR="005E39ED" w:rsidRPr="0010381F" w14:paraId="0FEE2466"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2E8E5C00" w14:textId="77777777" w:rsidR="005E39ED" w:rsidRPr="005E39ED" w:rsidRDefault="005E39ED" w:rsidP="00E13B1F">
            <w:pPr>
              <w:rPr>
                <w:rFonts w:eastAsia="OpenSymbol"/>
                <w:b/>
                <w:bCs/>
                <w:sz w:val="20"/>
                <w:szCs w:val="20"/>
              </w:rPr>
            </w:pPr>
            <w:r w:rsidRPr="005E39ED">
              <w:rPr>
                <w:rFonts w:eastAsia="OpenSymbol"/>
                <w:b/>
                <w:bCs/>
                <w:sz w:val="20"/>
                <w:szCs w:val="20"/>
              </w:rPr>
              <w:t>Povinná: </w:t>
            </w:r>
          </w:p>
          <w:p w14:paraId="2929FEDA" w14:textId="77777777" w:rsidR="00E13B1F" w:rsidRPr="005E39ED" w:rsidRDefault="00E13B1F" w:rsidP="00E13B1F">
            <w:pPr>
              <w:rPr>
                <w:rFonts w:eastAsia="OpenSymbol"/>
                <w:sz w:val="20"/>
                <w:szCs w:val="20"/>
              </w:rPr>
            </w:pPr>
            <w:r w:rsidRPr="005E39ED">
              <w:rPr>
                <w:rFonts w:eastAsia="OpenSymbol"/>
                <w:sz w:val="20"/>
                <w:szCs w:val="20"/>
              </w:rPr>
              <w:t>KERLOW, Isaac Victor. </w:t>
            </w:r>
            <w:r w:rsidRPr="005E39ED">
              <w:rPr>
                <w:rFonts w:eastAsia="OpenSymbol"/>
                <w:i/>
                <w:iCs/>
                <w:sz w:val="20"/>
                <w:szCs w:val="20"/>
              </w:rPr>
              <w:t>Mistrovství 3D animace: ovládněte techniky profesionálních filmových tvůrců!</w:t>
            </w:r>
          </w:p>
          <w:p w14:paraId="4B22C39E" w14:textId="77777777" w:rsidR="00E13B1F" w:rsidRPr="005E39ED" w:rsidRDefault="00E13B1F" w:rsidP="00E13B1F">
            <w:pPr>
              <w:rPr>
                <w:rFonts w:eastAsia="OpenSymbol"/>
                <w:sz w:val="20"/>
                <w:szCs w:val="20"/>
              </w:rPr>
            </w:pPr>
            <w:r w:rsidRPr="005E39ED">
              <w:rPr>
                <w:rFonts w:eastAsia="OpenSymbol"/>
                <w:sz w:val="20"/>
                <w:szCs w:val="20"/>
              </w:rPr>
              <w:t xml:space="preserve">Vyd. 1. Brno: </w:t>
            </w:r>
            <w:proofErr w:type="spellStart"/>
            <w:r w:rsidRPr="005E39ED">
              <w:rPr>
                <w:rFonts w:eastAsia="OpenSymbol"/>
                <w:sz w:val="20"/>
                <w:szCs w:val="20"/>
              </w:rPr>
              <w:t>Computer</w:t>
            </w:r>
            <w:proofErr w:type="spellEnd"/>
            <w:r w:rsidRPr="005E39ED">
              <w:rPr>
                <w:rFonts w:eastAsia="OpenSymbol"/>
                <w:sz w:val="20"/>
                <w:szCs w:val="20"/>
              </w:rPr>
              <w:t xml:space="preserve"> </w:t>
            </w:r>
            <w:proofErr w:type="spellStart"/>
            <w:r w:rsidRPr="005E39ED">
              <w:rPr>
                <w:rFonts w:eastAsia="OpenSymbol"/>
                <w:sz w:val="20"/>
                <w:szCs w:val="20"/>
              </w:rPr>
              <w:t>Press</w:t>
            </w:r>
            <w:proofErr w:type="spellEnd"/>
            <w:r w:rsidRPr="005E39ED">
              <w:rPr>
                <w:rFonts w:eastAsia="OpenSymbol"/>
                <w:sz w:val="20"/>
                <w:szCs w:val="20"/>
              </w:rPr>
              <w:t>, 2011. ISBN 978-80-251-2717-9.</w:t>
            </w:r>
          </w:p>
          <w:p w14:paraId="266C2EEA" w14:textId="77777777" w:rsidR="005E39ED" w:rsidRPr="005E39ED" w:rsidRDefault="005E39ED" w:rsidP="00E13B1F">
            <w:pPr>
              <w:rPr>
                <w:sz w:val="20"/>
                <w:szCs w:val="20"/>
              </w:rPr>
            </w:pPr>
            <w:r w:rsidRPr="005E39ED">
              <w:rPr>
                <w:rFonts w:eastAsia="OpenSymbol"/>
                <w:sz w:val="20"/>
                <w:szCs w:val="20"/>
              </w:rPr>
              <w:t>WILLIAMS, R. </w:t>
            </w:r>
            <w:proofErr w:type="spellStart"/>
            <w:r w:rsidRPr="005E39ED">
              <w:rPr>
                <w:rFonts w:eastAsia="OpenSymbol"/>
                <w:i/>
                <w:iCs/>
                <w:sz w:val="20"/>
                <w:szCs w:val="20"/>
              </w:rPr>
              <w:t>The</w:t>
            </w:r>
            <w:proofErr w:type="spellEnd"/>
            <w:r w:rsidRPr="005E39ED">
              <w:rPr>
                <w:rFonts w:eastAsia="OpenSymbol"/>
                <w:i/>
                <w:iCs/>
                <w:sz w:val="20"/>
                <w:szCs w:val="20"/>
              </w:rPr>
              <w:t xml:space="preserve"> </w:t>
            </w:r>
            <w:proofErr w:type="spellStart"/>
            <w:r w:rsidRPr="005E39ED">
              <w:rPr>
                <w:rFonts w:eastAsia="OpenSymbol"/>
                <w:i/>
                <w:iCs/>
                <w:sz w:val="20"/>
                <w:szCs w:val="20"/>
              </w:rPr>
              <w:t>Animator's</w:t>
            </w:r>
            <w:proofErr w:type="spellEnd"/>
            <w:r w:rsidRPr="005E39ED">
              <w:rPr>
                <w:rFonts w:eastAsia="OpenSymbol"/>
                <w:i/>
                <w:iCs/>
                <w:sz w:val="20"/>
                <w:szCs w:val="20"/>
              </w:rPr>
              <w:t xml:space="preserve"> </w:t>
            </w:r>
            <w:proofErr w:type="spellStart"/>
            <w:r w:rsidRPr="005E39ED">
              <w:rPr>
                <w:rFonts w:eastAsia="OpenSymbol"/>
                <w:i/>
                <w:iCs/>
                <w:sz w:val="20"/>
                <w:szCs w:val="20"/>
              </w:rPr>
              <w:t>Survival</w:t>
            </w:r>
            <w:proofErr w:type="spellEnd"/>
            <w:r w:rsidRPr="005E39ED">
              <w:rPr>
                <w:rFonts w:eastAsia="OpenSymbol"/>
                <w:i/>
                <w:iCs/>
                <w:sz w:val="20"/>
                <w:szCs w:val="20"/>
              </w:rPr>
              <w:t xml:space="preserve"> </w:t>
            </w:r>
            <w:proofErr w:type="spellStart"/>
            <w:r w:rsidRPr="005E39ED">
              <w:rPr>
                <w:rFonts w:eastAsia="OpenSymbol"/>
                <w:i/>
                <w:iCs/>
                <w:sz w:val="20"/>
                <w:szCs w:val="20"/>
              </w:rPr>
              <w:t>Kit</w:t>
            </w:r>
            <w:proofErr w:type="spellEnd"/>
            <w:r w:rsidRPr="005E39ED">
              <w:rPr>
                <w:rFonts w:eastAsia="OpenSymbol"/>
                <w:i/>
                <w:iCs/>
                <w:sz w:val="20"/>
                <w:szCs w:val="20"/>
              </w:rPr>
              <w:t xml:space="preserve">: A </w:t>
            </w:r>
            <w:proofErr w:type="spellStart"/>
            <w:r w:rsidRPr="005E39ED">
              <w:rPr>
                <w:rFonts w:eastAsia="OpenSymbol"/>
                <w:i/>
                <w:iCs/>
                <w:sz w:val="20"/>
                <w:szCs w:val="20"/>
              </w:rPr>
              <w:t>Manual</w:t>
            </w:r>
            <w:proofErr w:type="spellEnd"/>
            <w:r w:rsidRPr="005E39ED">
              <w:rPr>
                <w:rFonts w:eastAsia="OpenSymbol"/>
                <w:i/>
                <w:iCs/>
                <w:sz w:val="20"/>
                <w:szCs w:val="20"/>
              </w:rPr>
              <w:t xml:space="preserve"> </w:t>
            </w:r>
            <w:proofErr w:type="spellStart"/>
            <w:r w:rsidRPr="005E39ED">
              <w:rPr>
                <w:rFonts w:eastAsia="OpenSymbol"/>
                <w:i/>
                <w:iCs/>
                <w:sz w:val="20"/>
                <w:szCs w:val="20"/>
              </w:rPr>
              <w:t>of</w:t>
            </w:r>
            <w:proofErr w:type="spellEnd"/>
            <w:r w:rsidRPr="005E39ED">
              <w:rPr>
                <w:rFonts w:eastAsia="OpenSymbol"/>
                <w:i/>
                <w:iCs/>
                <w:sz w:val="20"/>
                <w:szCs w:val="20"/>
              </w:rPr>
              <w:t xml:space="preserve"> </w:t>
            </w:r>
            <w:proofErr w:type="spellStart"/>
            <w:r w:rsidRPr="005E39ED">
              <w:rPr>
                <w:rFonts w:eastAsia="OpenSymbol"/>
                <w:i/>
                <w:iCs/>
                <w:sz w:val="20"/>
                <w:szCs w:val="20"/>
              </w:rPr>
              <w:t>Methods</w:t>
            </w:r>
            <w:proofErr w:type="spellEnd"/>
            <w:r w:rsidRPr="005E39ED">
              <w:rPr>
                <w:rFonts w:eastAsia="OpenSymbol"/>
                <w:i/>
                <w:iCs/>
                <w:sz w:val="20"/>
                <w:szCs w:val="20"/>
              </w:rPr>
              <w:t xml:space="preserve">, </w:t>
            </w:r>
            <w:proofErr w:type="spellStart"/>
            <w:r w:rsidRPr="005E39ED">
              <w:rPr>
                <w:rFonts w:eastAsia="OpenSymbol"/>
                <w:i/>
                <w:iCs/>
                <w:sz w:val="20"/>
                <w:szCs w:val="20"/>
              </w:rPr>
              <w:t>Principles</w:t>
            </w:r>
            <w:proofErr w:type="spellEnd"/>
            <w:r w:rsidRPr="005E39ED">
              <w:rPr>
                <w:rFonts w:eastAsia="OpenSymbol"/>
                <w:i/>
                <w:iCs/>
                <w:sz w:val="20"/>
                <w:szCs w:val="20"/>
              </w:rPr>
              <w:t xml:space="preserve">, and </w:t>
            </w:r>
            <w:proofErr w:type="spellStart"/>
            <w:r w:rsidRPr="005E39ED">
              <w:rPr>
                <w:rFonts w:eastAsia="OpenSymbol"/>
                <w:i/>
                <w:iCs/>
                <w:sz w:val="20"/>
                <w:szCs w:val="20"/>
              </w:rPr>
              <w:t>Formulas</w:t>
            </w:r>
            <w:proofErr w:type="spellEnd"/>
            <w:r w:rsidRPr="005E39ED">
              <w:rPr>
                <w:rFonts w:eastAsia="OpenSymbol"/>
                <w:i/>
                <w:iCs/>
                <w:sz w:val="20"/>
                <w:szCs w:val="20"/>
              </w:rPr>
              <w:t xml:space="preserve"> </w:t>
            </w:r>
            <w:proofErr w:type="spellStart"/>
            <w:r w:rsidRPr="005E39ED">
              <w:rPr>
                <w:rFonts w:eastAsia="OpenSymbol"/>
                <w:i/>
                <w:iCs/>
                <w:sz w:val="20"/>
                <w:szCs w:val="20"/>
              </w:rPr>
              <w:t>for</w:t>
            </w:r>
            <w:proofErr w:type="spellEnd"/>
            <w:r w:rsidRPr="005E39ED">
              <w:rPr>
                <w:rFonts w:eastAsia="OpenSymbol"/>
                <w:i/>
                <w:iCs/>
                <w:sz w:val="20"/>
                <w:szCs w:val="20"/>
              </w:rPr>
              <w:t xml:space="preserve"> </w:t>
            </w:r>
            <w:proofErr w:type="spellStart"/>
            <w:r w:rsidRPr="005E39ED">
              <w:rPr>
                <w:rFonts w:eastAsia="OpenSymbol"/>
                <w:i/>
                <w:iCs/>
                <w:sz w:val="20"/>
                <w:szCs w:val="20"/>
              </w:rPr>
              <w:t>Classical</w:t>
            </w:r>
            <w:proofErr w:type="spellEnd"/>
            <w:r w:rsidRPr="005E39ED">
              <w:rPr>
                <w:rFonts w:eastAsia="OpenSymbol"/>
                <w:i/>
                <w:iCs/>
                <w:sz w:val="20"/>
                <w:szCs w:val="20"/>
              </w:rPr>
              <w:t xml:space="preserve">, </w:t>
            </w:r>
            <w:proofErr w:type="spellStart"/>
            <w:r w:rsidRPr="005E39ED">
              <w:rPr>
                <w:rFonts w:eastAsia="OpenSymbol"/>
                <w:i/>
                <w:iCs/>
                <w:sz w:val="20"/>
                <w:szCs w:val="20"/>
              </w:rPr>
              <w:t>Computer</w:t>
            </w:r>
            <w:proofErr w:type="spellEnd"/>
            <w:r w:rsidRPr="005E39ED">
              <w:rPr>
                <w:rFonts w:eastAsia="OpenSymbol"/>
                <w:i/>
                <w:iCs/>
                <w:sz w:val="20"/>
                <w:szCs w:val="20"/>
              </w:rPr>
              <w:t xml:space="preserve">, </w:t>
            </w:r>
            <w:proofErr w:type="spellStart"/>
            <w:r w:rsidRPr="005E39ED">
              <w:rPr>
                <w:rFonts w:eastAsia="OpenSymbol"/>
                <w:i/>
                <w:iCs/>
                <w:sz w:val="20"/>
                <w:szCs w:val="20"/>
              </w:rPr>
              <w:t>Games</w:t>
            </w:r>
            <w:proofErr w:type="spellEnd"/>
            <w:r w:rsidRPr="005E39ED">
              <w:rPr>
                <w:rFonts w:eastAsia="OpenSymbol"/>
                <w:i/>
                <w:iCs/>
                <w:sz w:val="20"/>
                <w:szCs w:val="20"/>
              </w:rPr>
              <w:t xml:space="preserve">, Stop </w:t>
            </w:r>
            <w:proofErr w:type="spellStart"/>
            <w:r w:rsidRPr="005E39ED">
              <w:rPr>
                <w:rFonts w:eastAsia="OpenSymbol"/>
                <w:i/>
                <w:iCs/>
                <w:sz w:val="20"/>
                <w:szCs w:val="20"/>
              </w:rPr>
              <w:t>Motion</w:t>
            </w:r>
            <w:proofErr w:type="spellEnd"/>
            <w:r w:rsidRPr="005E39ED">
              <w:rPr>
                <w:rFonts w:eastAsia="OpenSymbol"/>
                <w:i/>
                <w:iCs/>
                <w:sz w:val="20"/>
                <w:szCs w:val="20"/>
              </w:rPr>
              <w:t xml:space="preserve">, and Internet </w:t>
            </w:r>
            <w:proofErr w:type="spellStart"/>
            <w:r w:rsidRPr="005E39ED">
              <w:rPr>
                <w:rFonts w:eastAsia="OpenSymbol"/>
                <w:i/>
                <w:iCs/>
                <w:sz w:val="20"/>
                <w:szCs w:val="20"/>
              </w:rPr>
              <w:t>Animators</w:t>
            </w:r>
            <w:proofErr w:type="spellEnd"/>
            <w:r w:rsidRPr="005E39ED">
              <w:rPr>
                <w:rFonts w:eastAsia="OpenSymbol"/>
                <w:sz w:val="20"/>
                <w:szCs w:val="20"/>
              </w:rPr>
              <w:t xml:space="preserve">. </w:t>
            </w:r>
            <w:proofErr w:type="spellStart"/>
            <w:r w:rsidRPr="005E39ED">
              <w:rPr>
                <w:rFonts w:eastAsia="OpenSymbol"/>
                <w:sz w:val="20"/>
                <w:szCs w:val="20"/>
              </w:rPr>
              <w:t>Faber</w:t>
            </w:r>
            <w:proofErr w:type="spellEnd"/>
            <w:r w:rsidRPr="005E39ED">
              <w:rPr>
                <w:rFonts w:eastAsia="OpenSymbol"/>
                <w:sz w:val="20"/>
                <w:szCs w:val="20"/>
              </w:rPr>
              <w:t xml:space="preserve"> and </w:t>
            </w:r>
            <w:proofErr w:type="spellStart"/>
            <w:r w:rsidRPr="005E39ED">
              <w:rPr>
                <w:rFonts w:eastAsia="OpenSymbol"/>
                <w:sz w:val="20"/>
                <w:szCs w:val="20"/>
              </w:rPr>
              <w:t>Faber</w:t>
            </w:r>
            <w:proofErr w:type="spellEnd"/>
            <w:r w:rsidRPr="005E39ED">
              <w:rPr>
                <w:rFonts w:eastAsia="OpenSymbol"/>
                <w:sz w:val="20"/>
                <w:szCs w:val="20"/>
              </w:rPr>
              <w:t xml:space="preserve"> Limited, 2001. </w:t>
            </w:r>
            <w:r w:rsidRPr="005E39ED">
              <w:rPr>
                <w:sz w:val="20"/>
                <w:szCs w:val="20"/>
              </w:rPr>
              <w:t>ISBN 9780571238330.</w:t>
            </w:r>
          </w:p>
          <w:p w14:paraId="5FD7B2C0" w14:textId="77777777" w:rsidR="005E39ED" w:rsidRPr="005E39ED" w:rsidRDefault="005E39ED" w:rsidP="00E13B1F">
            <w:pPr>
              <w:rPr>
                <w:rFonts w:eastAsia="OpenSymbol"/>
                <w:b/>
                <w:bCs/>
                <w:sz w:val="20"/>
                <w:szCs w:val="20"/>
              </w:rPr>
            </w:pPr>
            <w:r w:rsidRPr="005E39ED">
              <w:rPr>
                <w:rFonts w:eastAsia="OpenSymbol"/>
                <w:b/>
                <w:bCs/>
                <w:sz w:val="20"/>
                <w:szCs w:val="20"/>
              </w:rPr>
              <w:t>Doporučená: </w:t>
            </w:r>
          </w:p>
          <w:p w14:paraId="70F16576" w14:textId="77777777" w:rsidR="005E39ED" w:rsidRPr="005E39ED" w:rsidRDefault="005E39ED" w:rsidP="00E13B1F">
            <w:pPr>
              <w:rPr>
                <w:rFonts w:eastAsia="OpenSymbol"/>
                <w:sz w:val="20"/>
                <w:szCs w:val="20"/>
              </w:rPr>
            </w:pPr>
            <w:r w:rsidRPr="005E39ED">
              <w:rPr>
                <w:rFonts w:eastAsia="OpenSymbol"/>
                <w:sz w:val="20"/>
                <w:szCs w:val="20"/>
              </w:rPr>
              <w:t>BESEN, Ellen. </w:t>
            </w:r>
            <w:proofErr w:type="spellStart"/>
            <w:r w:rsidRPr="005E39ED">
              <w:rPr>
                <w:rFonts w:eastAsia="OpenSymbol"/>
                <w:i/>
                <w:iCs/>
                <w:sz w:val="20"/>
                <w:szCs w:val="20"/>
              </w:rPr>
              <w:t>Animation</w:t>
            </w:r>
            <w:proofErr w:type="spellEnd"/>
            <w:r w:rsidRPr="005E39ED">
              <w:rPr>
                <w:rFonts w:eastAsia="OpenSymbol"/>
                <w:i/>
                <w:iCs/>
                <w:sz w:val="20"/>
                <w:szCs w:val="20"/>
              </w:rPr>
              <w:t xml:space="preserve"> </w:t>
            </w:r>
            <w:proofErr w:type="spellStart"/>
            <w:r w:rsidRPr="005E39ED">
              <w:rPr>
                <w:rFonts w:eastAsia="OpenSymbol"/>
                <w:i/>
                <w:iCs/>
                <w:sz w:val="20"/>
                <w:szCs w:val="20"/>
              </w:rPr>
              <w:t>unleashed</w:t>
            </w:r>
            <w:proofErr w:type="spellEnd"/>
            <w:r w:rsidRPr="005E39ED">
              <w:rPr>
                <w:rFonts w:eastAsia="OpenSymbol"/>
                <w:i/>
                <w:iCs/>
                <w:sz w:val="20"/>
                <w:szCs w:val="20"/>
              </w:rPr>
              <w:t xml:space="preserve">: 100 </w:t>
            </w:r>
            <w:proofErr w:type="spellStart"/>
            <w:r w:rsidRPr="005E39ED">
              <w:rPr>
                <w:rFonts w:eastAsia="OpenSymbol"/>
                <w:i/>
                <w:iCs/>
                <w:sz w:val="20"/>
                <w:szCs w:val="20"/>
              </w:rPr>
              <w:t>principles</w:t>
            </w:r>
            <w:proofErr w:type="spellEnd"/>
            <w:r w:rsidRPr="005E39ED">
              <w:rPr>
                <w:rFonts w:eastAsia="OpenSymbol"/>
                <w:i/>
                <w:iCs/>
                <w:sz w:val="20"/>
                <w:szCs w:val="20"/>
              </w:rPr>
              <w:t xml:space="preserve"> </w:t>
            </w:r>
            <w:proofErr w:type="spellStart"/>
            <w:r w:rsidRPr="005E39ED">
              <w:rPr>
                <w:rFonts w:eastAsia="OpenSymbol"/>
                <w:i/>
                <w:iCs/>
                <w:sz w:val="20"/>
                <w:szCs w:val="20"/>
              </w:rPr>
              <w:t>every</w:t>
            </w:r>
            <w:proofErr w:type="spellEnd"/>
            <w:r w:rsidRPr="005E39ED">
              <w:rPr>
                <w:rFonts w:eastAsia="OpenSymbol"/>
                <w:i/>
                <w:iCs/>
                <w:sz w:val="20"/>
                <w:szCs w:val="20"/>
              </w:rPr>
              <w:t xml:space="preserve"> </w:t>
            </w:r>
            <w:proofErr w:type="spellStart"/>
            <w:r w:rsidRPr="005E39ED">
              <w:rPr>
                <w:rFonts w:eastAsia="OpenSymbol"/>
                <w:i/>
                <w:iCs/>
                <w:sz w:val="20"/>
                <w:szCs w:val="20"/>
              </w:rPr>
              <w:t>animator</w:t>
            </w:r>
            <w:proofErr w:type="spellEnd"/>
            <w:r w:rsidRPr="005E39ED">
              <w:rPr>
                <w:rFonts w:eastAsia="OpenSymbol"/>
                <w:i/>
                <w:iCs/>
                <w:sz w:val="20"/>
                <w:szCs w:val="20"/>
              </w:rPr>
              <w:t xml:space="preserve">, </w:t>
            </w:r>
            <w:proofErr w:type="spellStart"/>
            <w:r w:rsidRPr="005E39ED">
              <w:rPr>
                <w:rFonts w:eastAsia="OpenSymbol"/>
                <w:i/>
                <w:iCs/>
                <w:sz w:val="20"/>
                <w:szCs w:val="20"/>
              </w:rPr>
              <w:t>comic</w:t>
            </w:r>
            <w:proofErr w:type="spellEnd"/>
            <w:r w:rsidRPr="005E39ED">
              <w:rPr>
                <w:rFonts w:eastAsia="OpenSymbol"/>
                <w:i/>
                <w:iCs/>
                <w:sz w:val="20"/>
                <w:szCs w:val="20"/>
              </w:rPr>
              <w:t xml:space="preserve"> </w:t>
            </w:r>
            <w:proofErr w:type="spellStart"/>
            <w:r w:rsidRPr="005E39ED">
              <w:rPr>
                <w:rFonts w:eastAsia="OpenSymbol"/>
                <w:i/>
                <w:iCs/>
                <w:sz w:val="20"/>
                <w:szCs w:val="20"/>
              </w:rPr>
              <w:t>book</w:t>
            </w:r>
            <w:proofErr w:type="spellEnd"/>
            <w:r w:rsidRPr="005E39ED">
              <w:rPr>
                <w:rFonts w:eastAsia="OpenSymbol"/>
                <w:i/>
                <w:iCs/>
                <w:sz w:val="20"/>
                <w:szCs w:val="20"/>
              </w:rPr>
              <w:t xml:space="preserve"> </w:t>
            </w:r>
            <w:proofErr w:type="spellStart"/>
            <w:r w:rsidRPr="005E39ED">
              <w:rPr>
                <w:rFonts w:eastAsia="OpenSymbol"/>
                <w:i/>
                <w:iCs/>
                <w:sz w:val="20"/>
                <w:szCs w:val="20"/>
              </w:rPr>
              <w:t>writer</w:t>
            </w:r>
            <w:proofErr w:type="spellEnd"/>
            <w:r w:rsidRPr="005E39ED">
              <w:rPr>
                <w:rFonts w:eastAsia="OpenSymbol"/>
                <w:i/>
                <w:iCs/>
                <w:sz w:val="20"/>
                <w:szCs w:val="20"/>
              </w:rPr>
              <w:t xml:space="preserve">, </w:t>
            </w:r>
            <w:proofErr w:type="spellStart"/>
            <w:r w:rsidRPr="005E39ED">
              <w:rPr>
                <w:rFonts w:eastAsia="OpenSymbol"/>
                <w:i/>
                <w:iCs/>
                <w:sz w:val="20"/>
                <w:szCs w:val="20"/>
              </w:rPr>
              <w:t>filmmaker</w:t>
            </w:r>
            <w:proofErr w:type="spellEnd"/>
            <w:r w:rsidRPr="005E39ED">
              <w:rPr>
                <w:rFonts w:eastAsia="OpenSymbol"/>
                <w:i/>
                <w:iCs/>
                <w:sz w:val="20"/>
                <w:szCs w:val="20"/>
              </w:rPr>
              <w:t xml:space="preserve">, video </w:t>
            </w:r>
            <w:proofErr w:type="spellStart"/>
            <w:r w:rsidRPr="005E39ED">
              <w:rPr>
                <w:rFonts w:eastAsia="OpenSymbol"/>
                <w:i/>
                <w:iCs/>
                <w:sz w:val="20"/>
                <w:szCs w:val="20"/>
              </w:rPr>
              <w:t>artist</w:t>
            </w:r>
            <w:proofErr w:type="spellEnd"/>
            <w:r w:rsidRPr="005E39ED">
              <w:rPr>
                <w:rFonts w:eastAsia="OpenSymbol"/>
                <w:i/>
                <w:iCs/>
                <w:sz w:val="20"/>
                <w:szCs w:val="20"/>
              </w:rPr>
              <w:t xml:space="preserve">, and game developer </w:t>
            </w:r>
            <w:proofErr w:type="spellStart"/>
            <w:r w:rsidRPr="005E39ED">
              <w:rPr>
                <w:rFonts w:eastAsia="OpenSymbol"/>
                <w:i/>
                <w:iCs/>
                <w:sz w:val="20"/>
                <w:szCs w:val="20"/>
              </w:rPr>
              <w:t>should</w:t>
            </w:r>
            <w:proofErr w:type="spellEnd"/>
            <w:r w:rsidRPr="005E39ED">
              <w:rPr>
                <w:rFonts w:eastAsia="OpenSymbol"/>
                <w:i/>
                <w:iCs/>
                <w:sz w:val="20"/>
                <w:szCs w:val="20"/>
              </w:rPr>
              <w:t xml:space="preserve"> </w:t>
            </w:r>
            <w:proofErr w:type="spellStart"/>
            <w:r w:rsidRPr="005E39ED">
              <w:rPr>
                <w:rFonts w:eastAsia="OpenSymbol"/>
                <w:i/>
                <w:iCs/>
                <w:sz w:val="20"/>
                <w:szCs w:val="20"/>
              </w:rPr>
              <w:t>know</w:t>
            </w:r>
            <w:proofErr w:type="spellEnd"/>
            <w:r w:rsidRPr="005E39ED">
              <w:rPr>
                <w:rFonts w:eastAsia="OpenSymbol"/>
                <w:sz w:val="20"/>
                <w:szCs w:val="20"/>
              </w:rPr>
              <w:t xml:space="preserve">. Studio City, CA: Michael </w:t>
            </w:r>
            <w:proofErr w:type="spellStart"/>
            <w:r w:rsidRPr="005E39ED">
              <w:rPr>
                <w:rFonts w:eastAsia="OpenSymbol"/>
                <w:sz w:val="20"/>
                <w:szCs w:val="20"/>
              </w:rPr>
              <w:t>Wiese</w:t>
            </w:r>
            <w:proofErr w:type="spellEnd"/>
            <w:r w:rsidRPr="005E39ED">
              <w:rPr>
                <w:rFonts w:eastAsia="OpenSymbol"/>
                <w:sz w:val="20"/>
                <w:szCs w:val="20"/>
              </w:rPr>
              <w:t xml:space="preserve"> </w:t>
            </w:r>
            <w:proofErr w:type="spellStart"/>
            <w:r w:rsidRPr="005E39ED">
              <w:rPr>
                <w:rFonts w:eastAsia="OpenSymbol"/>
                <w:sz w:val="20"/>
                <w:szCs w:val="20"/>
              </w:rPr>
              <w:t>Productions</w:t>
            </w:r>
            <w:proofErr w:type="spellEnd"/>
            <w:r w:rsidRPr="005E39ED">
              <w:rPr>
                <w:rFonts w:eastAsia="OpenSymbol"/>
                <w:sz w:val="20"/>
                <w:szCs w:val="20"/>
              </w:rPr>
              <w:t>, 2008. ISBN 978-1-932907-49-0.</w:t>
            </w:r>
          </w:p>
          <w:p w14:paraId="77CE476A" w14:textId="77777777" w:rsidR="005E39ED" w:rsidRPr="005E39ED" w:rsidRDefault="005E39ED" w:rsidP="00E13B1F">
            <w:pPr>
              <w:rPr>
                <w:sz w:val="20"/>
                <w:szCs w:val="20"/>
              </w:rPr>
            </w:pPr>
            <w:r w:rsidRPr="005E39ED">
              <w:rPr>
                <w:sz w:val="20"/>
                <w:szCs w:val="20"/>
              </w:rPr>
              <w:t xml:space="preserve">DOVNIKOVIĆ, </w:t>
            </w:r>
            <w:proofErr w:type="spellStart"/>
            <w:r w:rsidRPr="005E39ED">
              <w:rPr>
                <w:sz w:val="20"/>
                <w:szCs w:val="20"/>
              </w:rPr>
              <w:t>Borivoj</w:t>
            </w:r>
            <w:proofErr w:type="spellEnd"/>
            <w:r w:rsidRPr="005E39ED">
              <w:rPr>
                <w:sz w:val="20"/>
                <w:szCs w:val="20"/>
              </w:rPr>
              <w:t>. </w:t>
            </w:r>
            <w:r w:rsidRPr="005E39ED">
              <w:rPr>
                <w:i/>
                <w:iCs/>
                <w:sz w:val="20"/>
                <w:szCs w:val="20"/>
              </w:rPr>
              <w:t>Škola kresleného filmu</w:t>
            </w:r>
            <w:r w:rsidRPr="005E39ED">
              <w:rPr>
                <w:sz w:val="20"/>
                <w:szCs w:val="20"/>
              </w:rPr>
              <w:t xml:space="preserve">. 1. vyd. Praha: Akademie múzických umění v Praze, </w:t>
            </w:r>
          </w:p>
          <w:p w14:paraId="3F96AEE9" w14:textId="77777777" w:rsidR="005E39ED" w:rsidRPr="005E39ED" w:rsidRDefault="005E39ED" w:rsidP="00E13B1F">
            <w:pPr>
              <w:rPr>
                <w:sz w:val="20"/>
                <w:szCs w:val="20"/>
              </w:rPr>
            </w:pPr>
            <w:r w:rsidRPr="005E39ED">
              <w:rPr>
                <w:sz w:val="20"/>
                <w:szCs w:val="20"/>
              </w:rPr>
              <w:t>Filmová a televizní fakulta, katedra animovaného filmu, 2007. ISBN 978-80-7331-105-6.</w:t>
            </w:r>
          </w:p>
          <w:p w14:paraId="62A7053B" w14:textId="6C3CD412" w:rsidR="00E13B1F" w:rsidRDefault="00E13B1F" w:rsidP="00E13B1F">
            <w:pPr>
              <w:rPr>
                <w:sz w:val="20"/>
                <w:szCs w:val="20"/>
              </w:rPr>
            </w:pPr>
            <w:r w:rsidRPr="005E39ED">
              <w:rPr>
                <w:sz w:val="20"/>
                <w:szCs w:val="20"/>
              </w:rPr>
              <w:t xml:space="preserve">MURDOCK, Kelly L. </w:t>
            </w:r>
            <w:r w:rsidRPr="008D5E29">
              <w:rPr>
                <w:i/>
                <w:iCs/>
                <w:sz w:val="20"/>
                <w:szCs w:val="20"/>
              </w:rPr>
              <w:t xml:space="preserve">Autodesk Maya 2023 </w:t>
            </w:r>
            <w:proofErr w:type="spellStart"/>
            <w:r w:rsidRPr="008D5E29">
              <w:rPr>
                <w:i/>
                <w:iCs/>
                <w:sz w:val="20"/>
                <w:szCs w:val="20"/>
              </w:rPr>
              <w:t>Basics</w:t>
            </w:r>
            <w:proofErr w:type="spellEnd"/>
            <w:r w:rsidRPr="008D5E29">
              <w:rPr>
                <w:i/>
                <w:iCs/>
                <w:sz w:val="20"/>
                <w:szCs w:val="20"/>
              </w:rPr>
              <w:t xml:space="preserve"> </w:t>
            </w:r>
            <w:proofErr w:type="spellStart"/>
            <w:r w:rsidRPr="008D5E29">
              <w:rPr>
                <w:i/>
                <w:iCs/>
                <w:sz w:val="20"/>
                <w:szCs w:val="20"/>
              </w:rPr>
              <w:t>Guide</w:t>
            </w:r>
            <w:proofErr w:type="spellEnd"/>
            <w:r w:rsidRPr="005E39ED">
              <w:rPr>
                <w:sz w:val="20"/>
                <w:szCs w:val="20"/>
              </w:rPr>
              <w:t xml:space="preserve">. SDC </w:t>
            </w:r>
            <w:proofErr w:type="spellStart"/>
            <w:r w:rsidRPr="005E39ED">
              <w:rPr>
                <w:sz w:val="20"/>
                <w:szCs w:val="20"/>
              </w:rPr>
              <w:t>Publications</w:t>
            </w:r>
            <w:proofErr w:type="spellEnd"/>
            <w:r w:rsidRPr="005E39ED">
              <w:rPr>
                <w:sz w:val="20"/>
                <w:szCs w:val="20"/>
              </w:rPr>
              <w:t>, 2022. ISBN 1630575275</w:t>
            </w:r>
            <w:r>
              <w:rPr>
                <w:sz w:val="20"/>
                <w:szCs w:val="20"/>
              </w:rPr>
              <w:t>.</w:t>
            </w:r>
          </w:p>
          <w:p w14:paraId="7A903743" w14:textId="77777777" w:rsidR="00E13B1F" w:rsidRPr="005E39ED" w:rsidRDefault="00E13B1F" w:rsidP="00E13B1F">
            <w:pPr>
              <w:rPr>
                <w:sz w:val="20"/>
                <w:szCs w:val="20"/>
              </w:rPr>
            </w:pPr>
            <w:r w:rsidRPr="005E39ED">
              <w:rPr>
                <w:color w:val="000000"/>
                <w:sz w:val="20"/>
                <w:szCs w:val="20"/>
              </w:rPr>
              <w:t>SOLAŘÍK, Bruno</w:t>
            </w:r>
            <w:r w:rsidRPr="005E39ED">
              <w:rPr>
                <w:i/>
                <w:iCs/>
                <w:color w:val="000000"/>
                <w:sz w:val="20"/>
                <w:szCs w:val="20"/>
              </w:rPr>
              <w:t>. Jan Švankmajer</w:t>
            </w:r>
            <w:r w:rsidRPr="005E39ED">
              <w:rPr>
                <w:color w:val="000000"/>
                <w:sz w:val="20"/>
                <w:szCs w:val="20"/>
              </w:rPr>
              <w:t xml:space="preserve">. Brno: </w:t>
            </w:r>
            <w:proofErr w:type="spellStart"/>
            <w:r w:rsidRPr="005E39ED">
              <w:rPr>
                <w:color w:val="000000"/>
                <w:sz w:val="20"/>
                <w:szCs w:val="20"/>
              </w:rPr>
              <w:t>CPress</w:t>
            </w:r>
            <w:proofErr w:type="spellEnd"/>
            <w:r w:rsidRPr="005E39ED">
              <w:rPr>
                <w:color w:val="000000"/>
                <w:sz w:val="20"/>
                <w:szCs w:val="20"/>
              </w:rPr>
              <w:t>, 2018</w:t>
            </w:r>
            <w:r w:rsidRPr="005E39ED">
              <w:rPr>
                <w:sz w:val="20"/>
                <w:szCs w:val="20"/>
              </w:rPr>
              <w:t>. ISBN 978-80-264-1814-6.</w:t>
            </w:r>
          </w:p>
          <w:p w14:paraId="12C0EECC" w14:textId="2C876E81" w:rsidR="005E39ED" w:rsidRPr="005E39ED" w:rsidRDefault="005E39ED" w:rsidP="00E13B1F">
            <w:pPr>
              <w:rPr>
                <w:sz w:val="20"/>
                <w:szCs w:val="20"/>
              </w:rPr>
            </w:pPr>
            <w:r w:rsidRPr="005E39ED">
              <w:rPr>
                <w:sz w:val="20"/>
                <w:szCs w:val="20"/>
              </w:rPr>
              <w:t>WHITAKER, Harold. </w:t>
            </w:r>
            <w:proofErr w:type="spellStart"/>
            <w:r w:rsidRPr="005E39ED">
              <w:rPr>
                <w:i/>
                <w:iCs/>
                <w:sz w:val="20"/>
                <w:szCs w:val="20"/>
              </w:rPr>
              <w:t>Timing</w:t>
            </w:r>
            <w:proofErr w:type="spellEnd"/>
            <w:r w:rsidRPr="005E39ED">
              <w:rPr>
                <w:i/>
                <w:iCs/>
                <w:sz w:val="20"/>
                <w:szCs w:val="20"/>
              </w:rPr>
              <w:t xml:space="preserve"> </w:t>
            </w:r>
            <w:proofErr w:type="spellStart"/>
            <w:r w:rsidRPr="005E39ED">
              <w:rPr>
                <w:i/>
                <w:iCs/>
                <w:sz w:val="20"/>
                <w:szCs w:val="20"/>
              </w:rPr>
              <w:t>for</w:t>
            </w:r>
            <w:proofErr w:type="spellEnd"/>
            <w:r w:rsidRPr="005E39ED">
              <w:rPr>
                <w:i/>
                <w:iCs/>
                <w:sz w:val="20"/>
                <w:szCs w:val="20"/>
              </w:rPr>
              <w:t xml:space="preserve"> </w:t>
            </w:r>
            <w:proofErr w:type="spellStart"/>
            <w:r w:rsidRPr="005E39ED">
              <w:rPr>
                <w:i/>
                <w:iCs/>
                <w:sz w:val="20"/>
                <w:szCs w:val="20"/>
              </w:rPr>
              <w:t>animation</w:t>
            </w:r>
            <w:proofErr w:type="spellEnd"/>
            <w:r w:rsidRPr="005E39ED">
              <w:rPr>
                <w:sz w:val="20"/>
                <w:szCs w:val="20"/>
              </w:rPr>
              <w:t xml:space="preserve">. 2nd </w:t>
            </w:r>
            <w:proofErr w:type="spellStart"/>
            <w:r w:rsidRPr="005E39ED">
              <w:rPr>
                <w:sz w:val="20"/>
                <w:szCs w:val="20"/>
              </w:rPr>
              <w:t>ed</w:t>
            </w:r>
            <w:proofErr w:type="spellEnd"/>
            <w:r w:rsidRPr="005E39ED">
              <w:rPr>
                <w:sz w:val="20"/>
                <w:szCs w:val="20"/>
              </w:rPr>
              <w:t xml:space="preserve">. Amsterdam; Boston: </w:t>
            </w:r>
            <w:proofErr w:type="spellStart"/>
            <w:r w:rsidRPr="005E39ED">
              <w:rPr>
                <w:sz w:val="20"/>
                <w:szCs w:val="20"/>
              </w:rPr>
              <w:t>Elsevier</w:t>
            </w:r>
            <w:proofErr w:type="spellEnd"/>
            <w:r w:rsidRPr="005E39ED">
              <w:rPr>
                <w:sz w:val="20"/>
                <w:szCs w:val="20"/>
              </w:rPr>
              <w:t xml:space="preserve">; </w:t>
            </w:r>
            <w:proofErr w:type="spellStart"/>
            <w:r w:rsidRPr="005E39ED">
              <w:rPr>
                <w:sz w:val="20"/>
                <w:szCs w:val="20"/>
              </w:rPr>
              <w:t>Focal</w:t>
            </w:r>
            <w:proofErr w:type="spellEnd"/>
            <w:r w:rsidRPr="005E39ED">
              <w:rPr>
                <w:sz w:val="20"/>
                <w:szCs w:val="20"/>
              </w:rPr>
              <w:t xml:space="preserve"> </w:t>
            </w:r>
            <w:proofErr w:type="spellStart"/>
            <w:r w:rsidRPr="005E39ED">
              <w:rPr>
                <w:sz w:val="20"/>
                <w:szCs w:val="20"/>
              </w:rPr>
              <w:t>Press</w:t>
            </w:r>
            <w:proofErr w:type="spellEnd"/>
            <w:r w:rsidRPr="005E39ED">
              <w:rPr>
                <w:sz w:val="20"/>
                <w:szCs w:val="20"/>
              </w:rPr>
              <w:t xml:space="preserve">, 2009. </w:t>
            </w:r>
          </w:p>
          <w:p w14:paraId="0E95CCE6" w14:textId="77777777" w:rsidR="005E39ED" w:rsidRPr="005E39ED" w:rsidRDefault="005E39ED" w:rsidP="00E13B1F">
            <w:pPr>
              <w:rPr>
                <w:sz w:val="20"/>
                <w:szCs w:val="20"/>
              </w:rPr>
            </w:pPr>
            <w:r w:rsidRPr="005E39ED">
              <w:rPr>
                <w:sz w:val="20"/>
                <w:szCs w:val="20"/>
              </w:rPr>
              <w:t>ISBN 978-0-240-52160-2.</w:t>
            </w:r>
          </w:p>
          <w:p w14:paraId="3825745F" w14:textId="74A0AB20" w:rsidR="005E39ED" w:rsidRPr="00E13B1F" w:rsidRDefault="005E39ED" w:rsidP="00E13B1F">
            <w:pPr>
              <w:rPr>
                <w:sz w:val="20"/>
                <w:szCs w:val="20"/>
              </w:rPr>
            </w:pPr>
            <w:r w:rsidRPr="005E39ED">
              <w:rPr>
                <w:sz w:val="20"/>
                <w:szCs w:val="20"/>
              </w:rPr>
              <w:t xml:space="preserve">ZEMANOVÁ, Ludmila. </w:t>
            </w:r>
            <w:r w:rsidRPr="005E39ED">
              <w:rPr>
                <w:i/>
                <w:iCs/>
                <w:sz w:val="20"/>
                <w:szCs w:val="20"/>
              </w:rPr>
              <w:t>Karel Zeman a jeho kouzelný svět</w:t>
            </w:r>
            <w:r w:rsidRPr="005E39ED">
              <w:rPr>
                <w:sz w:val="20"/>
                <w:szCs w:val="20"/>
              </w:rPr>
              <w:t xml:space="preserve">, Brno: </w:t>
            </w:r>
            <w:proofErr w:type="spellStart"/>
            <w:r w:rsidRPr="005E39ED">
              <w:rPr>
                <w:sz w:val="20"/>
                <w:szCs w:val="20"/>
              </w:rPr>
              <w:t>CPress</w:t>
            </w:r>
            <w:proofErr w:type="spellEnd"/>
            <w:r w:rsidRPr="005E39ED">
              <w:rPr>
                <w:sz w:val="20"/>
                <w:szCs w:val="20"/>
              </w:rPr>
              <w:t>, 2015. ISBN 978-80-264-0941-0</w:t>
            </w:r>
            <w:r w:rsidR="00E13B1F">
              <w:rPr>
                <w:sz w:val="20"/>
                <w:szCs w:val="20"/>
              </w:rPr>
              <w:t>.</w:t>
            </w:r>
          </w:p>
        </w:tc>
      </w:tr>
    </w:tbl>
    <w:p w14:paraId="675845DA" w14:textId="77777777" w:rsidR="003D3118" w:rsidRDefault="003D3118"/>
    <w:p w14:paraId="753002A2" w14:textId="41503E28" w:rsidR="005E39ED" w:rsidRDefault="005E39ED">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9"/>
        <w:gridCol w:w="1132"/>
        <w:gridCol w:w="891"/>
        <w:gridCol w:w="816"/>
        <w:gridCol w:w="2154"/>
        <w:gridCol w:w="539"/>
        <w:gridCol w:w="668"/>
      </w:tblGrid>
      <w:tr w:rsidR="00367976" w:rsidRPr="006C2BBA" w14:paraId="31C733C6"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9093872" w14:textId="77777777" w:rsidR="00367976" w:rsidRPr="00E84824" w:rsidRDefault="00367976" w:rsidP="005C2183">
            <w:pPr>
              <w:widowControl w:val="0"/>
              <w:jc w:val="both"/>
              <w:rPr>
                <w:b/>
                <w:sz w:val="28"/>
                <w:szCs w:val="28"/>
              </w:rPr>
            </w:pPr>
            <w:r w:rsidRPr="00E84824">
              <w:rPr>
                <w:b/>
                <w:sz w:val="28"/>
                <w:szCs w:val="28"/>
              </w:rPr>
              <w:lastRenderedPageBreak/>
              <w:t>B-III – Charakteristika studijního předmětu</w:t>
            </w:r>
          </w:p>
        </w:tc>
      </w:tr>
      <w:tr w:rsidR="00367976" w:rsidRPr="006C2BBA" w14:paraId="6BCDF326"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4219FBE9" w14:textId="77777777" w:rsidR="00367976" w:rsidRPr="00367976" w:rsidRDefault="00367976" w:rsidP="005C2183">
            <w:pPr>
              <w:widowControl w:val="0"/>
              <w:rPr>
                <w:b/>
                <w:sz w:val="20"/>
                <w:szCs w:val="20"/>
              </w:rPr>
            </w:pPr>
            <w:r w:rsidRPr="00367976">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79E1F055" w14:textId="77777777" w:rsidR="00367976" w:rsidRPr="00367976" w:rsidRDefault="00367976" w:rsidP="005C2183">
            <w:pPr>
              <w:widowControl w:val="0"/>
              <w:jc w:val="both"/>
              <w:rPr>
                <w:sz w:val="20"/>
                <w:szCs w:val="20"/>
              </w:rPr>
            </w:pPr>
            <w:r w:rsidRPr="00367976">
              <w:rPr>
                <w:sz w:val="20"/>
                <w:szCs w:val="20"/>
              </w:rPr>
              <w:t>Ateliér animace 4</w:t>
            </w:r>
          </w:p>
        </w:tc>
      </w:tr>
      <w:tr w:rsidR="00367976" w:rsidRPr="006C2BBA" w14:paraId="4A095912"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6F5E5D3" w14:textId="77777777" w:rsidR="00367976" w:rsidRPr="00367976" w:rsidRDefault="00367976" w:rsidP="005C2183">
            <w:pPr>
              <w:widowControl w:val="0"/>
              <w:rPr>
                <w:b/>
                <w:sz w:val="20"/>
                <w:szCs w:val="20"/>
              </w:rPr>
            </w:pPr>
            <w:r w:rsidRPr="00367976">
              <w:rPr>
                <w:b/>
                <w:sz w:val="20"/>
                <w:szCs w:val="20"/>
              </w:rPr>
              <w:t>Typ předmětu</w:t>
            </w:r>
          </w:p>
        </w:tc>
        <w:tc>
          <w:tcPr>
            <w:tcW w:w="3408" w:type="dxa"/>
            <w:gridSpan w:val="4"/>
            <w:tcBorders>
              <w:top w:val="single" w:sz="4" w:space="0" w:color="000000"/>
              <w:left w:val="single" w:sz="4" w:space="0" w:color="000000"/>
              <w:bottom w:val="single" w:sz="4" w:space="0" w:color="000000"/>
              <w:right w:val="single" w:sz="4" w:space="0" w:color="000000"/>
            </w:tcBorders>
          </w:tcPr>
          <w:p w14:paraId="327EB495" w14:textId="77777777" w:rsidR="00367976" w:rsidRPr="00367976" w:rsidRDefault="00367976" w:rsidP="005C2183">
            <w:pPr>
              <w:widowControl w:val="0"/>
              <w:jc w:val="both"/>
              <w:rPr>
                <w:sz w:val="20"/>
                <w:szCs w:val="20"/>
              </w:rPr>
            </w:pPr>
            <w:r w:rsidRPr="00367976">
              <w:rPr>
                <w:sz w:val="20"/>
                <w:szCs w:val="20"/>
              </w:rPr>
              <w:t>povinný, PZ</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1E2854E" w14:textId="77777777" w:rsidR="00367976" w:rsidRPr="00367976" w:rsidRDefault="00367976" w:rsidP="005C2183">
            <w:pPr>
              <w:widowControl w:val="0"/>
              <w:jc w:val="both"/>
              <w:rPr>
                <w:sz w:val="20"/>
                <w:szCs w:val="20"/>
              </w:rPr>
            </w:pPr>
            <w:r w:rsidRPr="00367976">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2A20DEA0" w14:textId="77777777" w:rsidR="00367976" w:rsidRPr="00367976" w:rsidRDefault="00367976" w:rsidP="005C2183">
            <w:pPr>
              <w:widowControl w:val="0"/>
              <w:jc w:val="both"/>
              <w:rPr>
                <w:sz w:val="20"/>
                <w:szCs w:val="20"/>
              </w:rPr>
            </w:pPr>
            <w:r w:rsidRPr="00367976">
              <w:rPr>
                <w:sz w:val="20"/>
                <w:szCs w:val="20"/>
              </w:rPr>
              <w:t>2/LS</w:t>
            </w:r>
          </w:p>
        </w:tc>
      </w:tr>
      <w:tr w:rsidR="00367976" w:rsidRPr="006C2BBA" w14:paraId="2BF8DE6D"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3AAE32D" w14:textId="77777777" w:rsidR="00367976" w:rsidRPr="00367976" w:rsidRDefault="00367976" w:rsidP="005C2183">
            <w:pPr>
              <w:widowControl w:val="0"/>
              <w:rPr>
                <w:b/>
                <w:sz w:val="20"/>
                <w:szCs w:val="20"/>
              </w:rPr>
            </w:pPr>
            <w:r w:rsidRPr="00367976">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DDA14CF" w14:textId="77777777" w:rsidR="00367976" w:rsidRPr="00367976" w:rsidRDefault="00367976" w:rsidP="005C2183">
            <w:pPr>
              <w:widowControl w:val="0"/>
              <w:jc w:val="both"/>
              <w:rPr>
                <w:sz w:val="20"/>
                <w:szCs w:val="20"/>
              </w:rPr>
            </w:pPr>
            <w:r w:rsidRPr="00367976">
              <w:rPr>
                <w:sz w:val="20"/>
                <w:szCs w:val="20"/>
              </w:rPr>
              <w:t>156 ateliér</w:t>
            </w:r>
          </w:p>
        </w:tc>
        <w:tc>
          <w:tcPr>
            <w:tcW w:w="891" w:type="dxa"/>
            <w:tcBorders>
              <w:top w:val="single" w:sz="4" w:space="0" w:color="000000"/>
              <w:left w:val="single" w:sz="4" w:space="0" w:color="000000"/>
              <w:bottom w:val="single" w:sz="4" w:space="0" w:color="000000"/>
              <w:right w:val="single" w:sz="4" w:space="0" w:color="000000"/>
            </w:tcBorders>
            <w:shd w:val="clear" w:color="auto" w:fill="F7CAAC"/>
          </w:tcPr>
          <w:p w14:paraId="225D0C69" w14:textId="77777777" w:rsidR="00367976" w:rsidRPr="00367976" w:rsidRDefault="00367976" w:rsidP="005C2183">
            <w:pPr>
              <w:widowControl w:val="0"/>
              <w:jc w:val="both"/>
              <w:rPr>
                <w:b/>
                <w:sz w:val="20"/>
                <w:szCs w:val="20"/>
              </w:rPr>
            </w:pPr>
            <w:r w:rsidRPr="00367976">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66B1EF5C" w14:textId="77777777" w:rsidR="00367976" w:rsidRPr="00367976" w:rsidRDefault="00367976" w:rsidP="005C2183">
            <w:pPr>
              <w:widowControl w:val="0"/>
              <w:jc w:val="both"/>
              <w:rPr>
                <w:sz w:val="20"/>
                <w:szCs w:val="20"/>
              </w:rPr>
            </w:pPr>
            <w:r w:rsidRPr="00367976">
              <w:rPr>
                <w:sz w:val="20"/>
                <w:szCs w:val="20"/>
              </w:rPr>
              <w:t>156</w:t>
            </w:r>
          </w:p>
        </w:tc>
        <w:tc>
          <w:tcPr>
            <w:tcW w:w="2154" w:type="dxa"/>
            <w:tcBorders>
              <w:top w:val="single" w:sz="4" w:space="0" w:color="000000"/>
              <w:left w:val="single" w:sz="4" w:space="0" w:color="000000"/>
              <w:bottom w:val="single" w:sz="4" w:space="0" w:color="000000"/>
              <w:right w:val="single" w:sz="4" w:space="0" w:color="000000"/>
            </w:tcBorders>
            <w:shd w:val="clear" w:color="auto" w:fill="F7CAAC"/>
          </w:tcPr>
          <w:p w14:paraId="533886BF" w14:textId="77777777" w:rsidR="00367976" w:rsidRPr="00367976" w:rsidRDefault="00367976" w:rsidP="005C2183">
            <w:pPr>
              <w:widowControl w:val="0"/>
              <w:jc w:val="both"/>
              <w:rPr>
                <w:b/>
                <w:sz w:val="20"/>
                <w:szCs w:val="20"/>
              </w:rPr>
            </w:pPr>
            <w:r w:rsidRPr="00367976">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3A961D90" w14:textId="77777777" w:rsidR="00367976" w:rsidRPr="00367976" w:rsidRDefault="00367976" w:rsidP="005C2183">
            <w:pPr>
              <w:widowControl w:val="0"/>
              <w:jc w:val="both"/>
              <w:rPr>
                <w:sz w:val="20"/>
                <w:szCs w:val="20"/>
              </w:rPr>
            </w:pPr>
            <w:r w:rsidRPr="00367976">
              <w:rPr>
                <w:sz w:val="20"/>
                <w:szCs w:val="20"/>
              </w:rPr>
              <w:t>14</w:t>
            </w:r>
          </w:p>
        </w:tc>
      </w:tr>
      <w:tr w:rsidR="00367976" w:rsidRPr="006C2BBA" w14:paraId="7BE62472"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579CF85" w14:textId="77777777" w:rsidR="00367976" w:rsidRPr="00367976" w:rsidRDefault="00367976" w:rsidP="005C2183">
            <w:pPr>
              <w:widowControl w:val="0"/>
              <w:rPr>
                <w:b/>
                <w:sz w:val="20"/>
                <w:szCs w:val="20"/>
              </w:rPr>
            </w:pPr>
            <w:r w:rsidRPr="00367976">
              <w:rPr>
                <w:b/>
                <w:sz w:val="20"/>
                <w:szCs w:val="20"/>
              </w:rPr>
              <w:t xml:space="preserve">Prerekvizity, </w:t>
            </w:r>
            <w:proofErr w:type="spellStart"/>
            <w:r w:rsidRPr="00367976">
              <w:rPr>
                <w:b/>
                <w:sz w:val="20"/>
                <w:szCs w:val="20"/>
              </w:rPr>
              <w:t>korekvizity</w:t>
            </w:r>
            <w:proofErr w:type="spellEnd"/>
            <w:r w:rsidRPr="00367976">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2D1AE594" w14:textId="77777777" w:rsidR="00367976" w:rsidRPr="00367976" w:rsidRDefault="00367976" w:rsidP="005C2183">
            <w:pPr>
              <w:widowControl w:val="0"/>
              <w:jc w:val="both"/>
              <w:rPr>
                <w:sz w:val="20"/>
                <w:szCs w:val="20"/>
              </w:rPr>
            </w:pPr>
          </w:p>
        </w:tc>
      </w:tr>
      <w:tr w:rsidR="00367976" w:rsidRPr="006C2BBA" w14:paraId="674232DE"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71126C5" w14:textId="77777777" w:rsidR="00367976" w:rsidRPr="00367976" w:rsidRDefault="00367976" w:rsidP="005C2183">
            <w:pPr>
              <w:widowControl w:val="0"/>
              <w:rPr>
                <w:b/>
                <w:sz w:val="20"/>
                <w:szCs w:val="20"/>
              </w:rPr>
            </w:pPr>
            <w:r w:rsidRPr="00367976">
              <w:rPr>
                <w:b/>
                <w:sz w:val="20"/>
                <w:szCs w:val="20"/>
              </w:rPr>
              <w:t>Způsob ověření studijních výsledků</w:t>
            </w:r>
          </w:p>
        </w:tc>
        <w:tc>
          <w:tcPr>
            <w:tcW w:w="3408" w:type="dxa"/>
            <w:gridSpan w:val="4"/>
            <w:tcBorders>
              <w:top w:val="single" w:sz="4" w:space="0" w:color="000000"/>
              <w:left w:val="single" w:sz="4" w:space="0" w:color="000000"/>
              <w:bottom w:val="single" w:sz="4" w:space="0" w:color="000000"/>
              <w:right w:val="single" w:sz="4" w:space="0" w:color="000000"/>
            </w:tcBorders>
          </w:tcPr>
          <w:p w14:paraId="7809290E" w14:textId="77777777" w:rsidR="00367976" w:rsidRPr="00367976" w:rsidRDefault="00367976" w:rsidP="005C2183">
            <w:pPr>
              <w:widowControl w:val="0"/>
              <w:jc w:val="both"/>
              <w:rPr>
                <w:sz w:val="20"/>
                <w:szCs w:val="20"/>
              </w:rPr>
            </w:pPr>
            <w:r w:rsidRPr="00367976">
              <w:rPr>
                <w:sz w:val="20"/>
                <w:szCs w:val="20"/>
              </w:rPr>
              <w:t>zkouška</w:t>
            </w:r>
          </w:p>
        </w:tc>
        <w:tc>
          <w:tcPr>
            <w:tcW w:w="2154" w:type="dxa"/>
            <w:tcBorders>
              <w:top w:val="single" w:sz="4" w:space="0" w:color="000000"/>
              <w:left w:val="single" w:sz="4" w:space="0" w:color="000000"/>
              <w:bottom w:val="single" w:sz="4" w:space="0" w:color="000000"/>
              <w:right w:val="single" w:sz="4" w:space="0" w:color="000000"/>
            </w:tcBorders>
            <w:shd w:val="clear" w:color="auto" w:fill="F7CAAC"/>
          </w:tcPr>
          <w:p w14:paraId="127907F5" w14:textId="77777777" w:rsidR="00367976" w:rsidRPr="00367976" w:rsidRDefault="00367976" w:rsidP="005C2183">
            <w:pPr>
              <w:widowControl w:val="0"/>
              <w:jc w:val="both"/>
              <w:rPr>
                <w:b/>
                <w:sz w:val="20"/>
                <w:szCs w:val="20"/>
              </w:rPr>
            </w:pPr>
            <w:r w:rsidRPr="00367976">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4832FDDF" w14:textId="77777777" w:rsidR="00367976" w:rsidRPr="00367976" w:rsidRDefault="00367976" w:rsidP="005C2183">
            <w:pPr>
              <w:widowControl w:val="0"/>
              <w:jc w:val="both"/>
              <w:rPr>
                <w:sz w:val="20"/>
                <w:szCs w:val="20"/>
              </w:rPr>
            </w:pPr>
            <w:r w:rsidRPr="00367976">
              <w:rPr>
                <w:sz w:val="20"/>
                <w:szCs w:val="20"/>
              </w:rPr>
              <w:t>ateliér</w:t>
            </w:r>
          </w:p>
        </w:tc>
      </w:tr>
      <w:tr w:rsidR="00367976" w:rsidRPr="006C2BBA" w14:paraId="6DF16E71"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1A66D33" w14:textId="77777777" w:rsidR="00367976" w:rsidRPr="00367976" w:rsidRDefault="00367976" w:rsidP="005C2183">
            <w:pPr>
              <w:widowControl w:val="0"/>
              <w:rPr>
                <w:b/>
                <w:sz w:val="20"/>
                <w:szCs w:val="20"/>
              </w:rPr>
            </w:pPr>
            <w:r w:rsidRPr="00367976">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18B835B7" w14:textId="77777777" w:rsidR="00367976" w:rsidRPr="00367976" w:rsidRDefault="00367976" w:rsidP="005C2183">
            <w:pPr>
              <w:widowControl w:val="0"/>
              <w:jc w:val="both"/>
              <w:rPr>
                <w:sz w:val="20"/>
                <w:szCs w:val="20"/>
              </w:rPr>
            </w:pPr>
            <w:r w:rsidRPr="00367976">
              <w:rPr>
                <w:sz w:val="20"/>
                <w:szCs w:val="20"/>
              </w:rPr>
              <w:t>Minimálně 75% aktivní účast, plnění průběžných zadání, v závěru tvorba semestrálního projektu a jeho prezentace.</w:t>
            </w:r>
          </w:p>
        </w:tc>
      </w:tr>
      <w:tr w:rsidR="00367976" w:rsidRPr="006C2BBA" w14:paraId="063C02B6" w14:textId="77777777" w:rsidTr="00E13B1F">
        <w:trPr>
          <w:trHeight w:val="62"/>
        </w:trPr>
        <w:tc>
          <w:tcPr>
            <w:tcW w:w="9855" w:type="dxa"/>
            <w:gridSpan w:val="8"/>
            <w:tcBorders>
              <w:left w:val="single" w:sz="4" w:space="0" w:color="000000"/>
              <w:bottom w:val="single" w:sz="4" w:space="0" w:color="000000"/>
              <w:right w:val="single" w:sz="4" w:space="0" w:color="000000"/>
            </w:tcBorders>
          </w:tcPr>
          <w:p w14:paraId="6226D165" w14:textId="77777777" w:rsidR="00367976" w:rsidRPr="00367976" w:rsidRDefault="00367976" w:rsidP="005C2183">
            <w:pPr>
              <w:widowControl w:val="0"/>
              <w:rPr>
                <w:sz w:val="20"/>
                <w:szCs w:val="20"/>
              </w:rPr>
            </w:pPr>
          </w:p>
        </w:tc>
      </w:tr>
      <w:tr w:rsidR="00367976" w:rsidRPr="006C2BBA" w14:paraId="730C4F62"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4740ACA0" w14:textId="77777777" w:rsidR="00367976" w:rsidRPr="00367976" w:rsidRDefault="00367976" w:rsidP="005C2183">
            <w:pPr>
              <w:widowControl w:val="0"/>
              <w:rPr>
                <w:b/>
                <w:sz w:val="20"/>
                <w:szCs w:val="20"/>
              </w:rPr>
            </w:pPr>
            <w:r w:rsidRPr="00367976">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172B4BEC" w14:textId="77777777" w:rsidR="00367976" w:rsidRPr="00367976" w:rsidRDefault="00367976" w:rsidP="005C2183">
            <w:pPr>
              <w:widowControl w:val="0"/>
              <w:jc w:val="both"/>
              <w:rPr>
                <w:sz w:val="20"/>
                <w:szCs w:val="20"/>
              </w:rPr>
            </w:pPr>
            <w:r w:rsidRPr="00367976">
              <w:rPr>
                <w:sz w:val="20"/>
                <w:szCs w:val="20"/>
              </w:rPr>
              <w:t>MgA. Eliška Chytková</w:t>
            </w:r>
          </w:p>
        </w:tc>
      </w:tr>
      <w:tr w:rsidR="00367976" w:rsidRPr="006C2BBA" w14:paraId="34526A4C"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3A4E5AB6" w14:textId="77777777" w:rsidR="00367976" w:rsidRPr="00367976" w:rsidRDefault="00367976" w:rsidP="005C2183">
            <w:pPr>
              <w:widowControl w:val="0"/>
              <w:rPr>
                <w:b/>
                <w:sz w:val="20"/>
                <w:szCs w:val="20"/>
              </w:rPr>
            </w:pPr>
            <w:r w:rsidRPr="00367976">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6AFAD88C" w14:textId="6EEED874" w:rsidR="00367976" w:rsidRPr="00367976" w:rsidRDefault="00367976" w:rsidP="005C2183">
            <w:pPr>
              <w:widowControl w:val="0"/>
              <w:jc w:val="both"/>
              <w:rPr>
                <w:sz w:val="20"/>
                <w:szCs w:val="20"/>
              </w:rPr>
            </w:pPr>
            <w:r w:rsidRPr="00367976">
              <w:rPr>
                <w:sz w:val="20"/>
                <w:szCs w:val="20"/>
              </w:rPr>
              <w:t>garant se podílí na výuce předmětu v rozsahu 50</w:t>
            </w:r>
            <w:r w:rsidR="0052574A">
              <w:rPr>
                <w:sz w:val="20"/>
                <w:szCs w:val="20"/>
              </w:rPr>
              <w:t xml:space="preserve"> </w:t>
            </w:r>
            <w:r w:rsidRPr="00367976">
              <w:rPr>
                <w:sz w:val="20"/>
                <w:szCs w:val="20"/>
              </w:rPr>
              <w:t>%</w:t>
            </w:r>
            <w:r w:rsidR="0052574A">
              <w:rPr>
                <w:sz w:val="20"/>
                <w:szCs w:val="20"/>
              </w:rPr>
              <w:t>,</w:t>
            </w:r>
            <w:r w:rsidRPr="00367976">
              <w:rPr>
                <w:sz w:val="20"/>
                <w:szCs w:val="20"/>
              </w:rPr>
              <w:t xml:space="preserve"> stanovuje koncepci ateliéru</w:t>
            </w:r>
          </w:p>
        </w:tc>
      </w:tr>
      <w:tr w:rsidR="00367976" w:rsidRPr="006C2BBA" w14:paraId="368A26F9"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8C4ADC4" w14:textId="77777777" w:rsidR="00367976" w:rsidRPr="00367976" w:rsidRDefault="00367976" w:rsidP="005C2183">
            <w:pPr>
              <w:widowControl w:val="0"/>
              <w:rPr>
                <w:b/>
                <w:sz w:val="20"/>
                <w:szCs w:val="20"/>
              </w:rPr>
            </w:pPr>
            <w:r w:rsidRPr="00367976">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0C4B0EF9" w14:textId="00A8F925" w:rsidR="00367976" w:rsidRPr="00367976" w:rsidRDefault="00367976" w:rsidP="005C2183">
            <w:pPr>
              <w:widowControl w:val="0"/>
              <w:jc w:val="both"/>
              <w:rPr>
                <w:sz w:val="20"/>
                <w:szCs w:val="20"/>
              </w:rPr>
            </w:pPr>
            <w:r w:rsidRPr="00367976">
              <w:rPr>
                <w:sz w:val="20"/>
                <w:szCs w:val="20"/>
              </w:rPr>
              <w:t>MgA. Eliška Chytková 50</w:t>
            </w:r>
            <w:r w:rsidR="0052574A">
              <w:rPr>
                <w:sz w:val="20"/>
                <w:szCs w:val="20"/>
              </w:rPr>
              <w:t xml:space="preserve"> </w:t>
            </w:r>
            <w:r w:rsidRPr="00367976">
              <w:rPr>
                <w:sz w:val="20"/>
                <w:szCs w:val="20"/>
              </w:rPr>
              <w:t>%, MgA. Vojtěch Dočkal 30</w:t>
            </w:r>
            <w:r w:rsidR="0052574A">
              <w:rPr>
                <w:sz w:val="20"/>
                <w:szCs w:val="20"/>
              </w:rPr>
              <w:t xml:space="preserve"> </w:t>
            </w:r>
            <w:r w:rsidRPr="00367976">
              <w:rPr>
                <w:sz w:val="20"/>
                <w:szCs w:val="20"/>
              </w:rPr>
              <w:t>%, MgA. Eliška Oz 20</w:t>
            </w:r>
            <w:r w:rsidR="0052574A">
              <w:rPr>
                <w:sz w:val="20"/>
                <w:szCs w:val="20"/>
              </w:rPr>
              <w:t xml:space="preserve"> </w:t>
            </w:r>
            <w:r w:rsidRPr="00367976">
              <w:rPr>
                <w:sz w:val="20"/>
                <w:szCs w:val="20"/>
              </w:rPr>
              <w:t>%</w:t>
            </w:r>
          </w:p>
        </w:tc>
      </w:tr>
      <w:tr w:rsidR="00367976" w:rsidRPr="006C2BBA" w14:paraId="15955581" w14:textId="77777777" w:rsidTr="00E13B1F">
        <w:trPr>
          <w:trHeight w:val="62"/>
        </w:trPr>
        <w:tc>
          <w:tcPr>
            <w:tcW w:w="9855" w:type="dxa"/>
            <w:gridSpan w:val="8"/>
            <w:tcBorders>
              <w:left w:val="single" w:sz="4" w:space="0" w:color="000000"/>
              <w:bottom w:val="single" w:sz="4" w:space="0" w:color="000000"/>
              <w:right w:val="single" w:sz="4" w:space="0" w:color="000000"/>
            </w:tcBorders>
          </w:tcPr>
          <w:p w14:paraId="6D05E0FE" w14:textId="77777777" w:rsidR="00367976" w:rsidRPr="00367976" w:rsidRDefault="00367976" w:rsidP="005C2183">
            <w:pPr>
              <w:widowControl w:val="0"/>
              <w:jc w:val="both"/>
              <w:rPr>
                <w:sz w:val="20"/>
                <w:szCs w:val="20"/>
              </w:rPr>
            </w:pPr>
          </w:p>
        </w:tc>
      </w:tr>
      <w:tr w:rsidR="00367976" w:rsidRPr="006C2BBA" w14:paraId="397B5EE1"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CFDF8A0" w14:textId="77777777" w:rsidR="00367976" w:rsidRPr="00367976" w:rsidRDefault="00367976" w:rsidP="005C2183">
            <w:pPr>
              <w:widowControl w:val="0"/>
              <w:jc w:val="both"/>
              <w:rPr>
                <w:b/>
                <w:sz w:val="20"/>
                <w:szCs w:val="20"/>
              </w:rPr>
            </w:pPr>
            <w:r w:rsidRPr="00367976">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5637E5E5" w14:textId="77777777" w:rsidR="00367976" w:rsidRPr="00367976" w:rsidRDefault="00367976" w:rsidP="005C2183">
            <w:pPr>
              <w:widowControl w:val="0"/>
              <w:jc w:val="both"/>
              <w:rPr>
                <w:sz w:val="20"/>
                <w:szCs w:val="20"/>
              </w:rPr>
            </w:pPr>
          </w:p>
        </w:tc>
      </w:tr>
      <w:tr w:rsidR="00367976" w:rsidRPr="006C2BBA" w14:paraId="32BF09CA" w14:textId="77777777" w:rsidTr="002C3500">
        <w:trPr>
          <w:trHeight w:val="3187"/>
        </w:trPr>
        <w:tc>
          <w:tcPr>
            <w:tcW w:w="9855" w:type="dxa"/>
            <w:gridSpan w:val="8"/>
            <w:tcBorders>
              <w:left w:val="single" w:sz="4" w:space="0" w:color="000000"/>
              <w:bottom w:val="single" w:sz="12" w:space="0" w:color="000000"/>
              <w:right w:val="single" w:sz="4" w:space="0" w:color="000000"/>
            </w:tcBorders>
          </w:tcPr>
          <w:p w14:paraId="70F1A140" w14:textId="4F6D043C" w:rsidR="00367976" w:rsidRPr="0052574A" w:rsidRDefault="00367976" w:rsidP="0052574A">
            <w:pPr>
              <w:widowControl w:val="0"/>
              <w:spacing w:after="120"/>
              <w:jc w:val="both"/>
              <w:rPr>
                <w:color w:val="000000"/>
                <w:sz w:val="20"/>
                <w:szCs w:val="20"/>
                <w:shd w:val="clear" w:color="auto" w:fill="FFFFFF"/>
              </w:rPr>
            </w:pPr>
            <w:r w:rsidRPr="00367976">
              <w:rPr>
                <w:color w:val="000000"/>
                <w:sz w:val="20"/>
                <w:szCs w:val="20"/>
                <w:shd w:val="clear" w:color="auto" w:fill="FFFFFF"/>
              </w:rPr>
              <w:t xml:space="preserve">Cílem předmětu je výuka, která se zaměřuje na digitální kreslenou, </w:t>
            </w:r>
            <w:proofErr w:type="spellStart"/>
            <w:r w:rsidRPr="00367976">
              <w:rPr>
                <w:color w:val="000000"/>
                <w:sz w:val="20"/>
                <w:szCs w:val="20"/>
                <w:shd w:val="clear" w:color="auto" w:fill="FFFFFF"/>
              </w:rPr>
              <w:t>ploškovou</w:t>
            </w:r>
            <w:proofErr w:type="spellEnd"/>
            <w:r w:rsidRPr="00367976">
              <w:rPr>
                <w:color w:val="000000"/>
                <w:sz w:val="20"/>
                <w:szCs w:val="20"/>
                <w:shd w:val="clear" w:color="auto" w:fill="FFFFFF"/>
              </w:rPr>
              <w:t>, klasickou a 3D animaci. Student si již může zvolit, v jaké technice chce zadaná cvičení zpracovávat.</w:t>
            </w:r>
            <w:r w:rsidR="0052574A">
              <w:rPr>
                <w:color w:val="000000"/>
                <w:sz w:val="20"/>
                <w:szCs w:val="20"/>
                <w:shd w:val="clear" w:color="auto" w:fill="FFFFFF"/>
              </w:rPr>
              <w:t xml:space="preserve"> </w:t>
            </w:r>
            <w:r w:rsidRPr="00367976">
              <w:rPr>
                <w:bCs/>
                <w:color w:val="000000"/>
                <w:sz w:val="20"/>
                <w:szCs w:val="20"/>
                <w:shd w:val="clear" w:color="auto" w:fill="FFFFFF"/>
              </w:rPr>
              <w:t xml:space="preserve">Pokud student nesplní zadaná ateliérová cvičení nebude přijata ani jeho semestrální práce. Student nebude z předmětu hodnocen. Hodnocení práce studenta je podmíněno 75% účastí ve výuce. Předmět je zakončen </w:t>
            </w:r>
            <w:r w:rsidR="00435A6F">
              <w:rPr>
                <w:bCs/>
                <w:color w:val="000000"/>
                <w:sz w:val="20"/>
                <w:szCs w:val="20"/>
                <w:shd w:val="clear" w:color="auto" w:fill="FFFFFF"/>
              </w:rPr>
              <w:t xml:space="preserve">zkouškou </w:t>
            </w:r>
            <w:r w:rsidRPr="00367976">
              <w:rPr>
                <w:bCs/>
                <w:color w:val="000000"/>
                <w:sz w:val="20"/>
                <w:szCs w:val="20"/>
                <w:shd w:val="clear" w:color="auto" w:fill="FFFFFF"/>
              </w:rPr>
              <w:t>po osobní prezentaci a obhajobě semestrální práce a pásma cvičení.</w:t>
            </w:r>
            <w:r w:rsidRPr="00367976">
              <w:rPr>
                <w:b/>
                <w:bCs/>
                <w:color w:val="000000"/>
                <w:sz w:val="20"/>
                <w:szCs w:val="20"/>
                <w:shd w:val="clear" w:color="auto" w:fill="FFFFFF"/>
              </w:rPr>
              <w:t xml:space="preserve">  </w:t>
            </w:r>
          </w:p>
          <w:p w14:paraId="00019851" w14:textId="77777777" w:rsidR="0052574A" w:rsidRDefault="00367976" w:rsidP="00CE41A2">
            <w:pPr>
              <w:pStyle w:val="Odstavecseseznamem"/>
              <w:widowControl w:val="0"/>
              <w:numPr>
                <w:ilvl w:val="0"/>
                <w:numId w:val="29"/>
              </w:numPr>
              <w:rPr>
                <w:color w:val="000000"/>
              </w:rPr>
            </w:pPr>
            <w:r w:rsidRPr="0052574A">
              <w:rPr>
                <w:color w:val="000000"/>
              </w:rPr>
              <w:t>Animace čtyřnožců (stolička, lehké, těžké zvíře, herecký projev zvířete)</w:t>
            </w:r>
            <w:r w:rsidR="0052574A">
              <w:rPr>
                <w:color w:val="000000"/>
              </w:rPr>
              <w:t>.</w:t>
            </w:r>
          </w:p>
          <w:p w14:paraId="78E20AE5" w14:textId="12544153" w:rsidR="00367976" w:rsidRPr="0052574A" w:rsidRDefault="00367976" w:rsidP="00CE41A2">
            <w:pPr>
              <w:pStyle w:val="Odstavecseseznamem"/>
              <w:widowControl w:val="0"/>
              <w:numPr>
                <w:ilvl w:val="0"/>
                <w:numId w:val="29"/>
              </w:numPr>
              <w:rPr>
                <w:color w:val="000000"/>
              </w:rPr>
            </w:pPr>
            <w:r w:rsidRPr="0052574A">
              <w:rPr>
                <w:bCs/>
                <w:color w:val="000000"/>
                <w:shd w:val="clear" w:color="auto" w:fill="FFFFFF"/>
              </w:rPr>
              <w:t>Kombinace lidských a zvířecích figur do vzájemné interakce</w:t>
            </w:r>
            <w:r w:rsidR="0052574A">
              <w:rPr>
                <w:bCs/>
                <w:color w:val="000000"/>
                <w:shd w:val="clear" w:color="auto" w:fill="FFFFFF"/>
              </w:rPr>
              <w:t>.</w:t>
            </w:r>
          </w:p>
          <w:p w14:paraId="665825F5" w14:textId="77777777" w:rsidR="002C3500" w:rsidRPr="002C3500" w:rsidRDefault="00367976" w:rsidP="00CE41A2">
            <w:pPr>
              <w:pStyle w:val="Odstavecseseznamem"/>
              <w:widowControl w:val="0"/>
              <w:numPr>
                <w:ilvl w:val="0"/>
                <w:numId w:val="29"/>
              </w:numPr>
              <w:rPr>
                <w:color w:val="000000"/>
              </w:rPr>
            </w:pPr>
            <w:r w:rsidRPr="0052574A">
              <w:rPr>
                <w:bCs/>
                <w:color w:val="000000"/>
                <w:shd w:val="clear" w:color="auto" w:fill="FFFFFF"/>
              </w:rPr>
              <w:t xml:space="preserve">Typizace pohybu, časování, rytmizace se zvukovou složkou (animace na hudební stopu a na zadaný komentář, lip </w:t>
            </w:r>
            <w:proofErr w:type="spellStart"/>
            <w:r w:rsidRPr="0052574A">
              <w:rPr>
                <w:bCs/>
                <w:color w:val="000000"/>
                <w:shd w:val="clear" w:color="auto" w:fill="FFFFFF"/>
              </w:rPr>
              <w:t>sync</w:t>
            </w:r>
            <w:proofErr w:type="spellEnd"/>
            <w:r w:rsidRPr="0052574A">
              <w:rPr>
                <w:bCs/>
                <w:color w:val="000000"/>
                <w:shd w:val="clear" w:color="auto" w:fill="FFFFFF"/>
              </w:rPr>
              <w:t>)</w:t>
            </w:r>
            <w:r w:rsidR="002C3500">
              <w:rPr>
                <w:bCs/>
                <w:color w:val="000000"/>
                <w:shd w:val="clear" w:color="auto" w:fill="FFFFFF"/>
              </w:rPr>
              <w:t>.</w:t>
            </w:r>
          </w:p>
          <w:p w14:paraId="55C32678" w14:textId="77777777" w:rsidR="002C3500" w:rsidRPr="002C3500" w:rsidRDefault="00367976" w:rsidP="00CE41A2">
            <w:pPr>
              <w:pStyle w:val="Odstavecseseznamem"/>
              <w:widowControl w:val="0"/>
              <w:numPr>
                <w:ilvl w:val="0"/>
                <w:numId w:val="29"/>
              </w:numPr>
              <w:rPr>
                <w:color w:val="000000"/>
              </w:rPr>
            </w:pPr>
            <w:r w:rsidRPr="0052574A">
              <w:rPr>
                <w:bCs/>
                <w:color w:val="000000"/>
                <w:shd w:val="clear" w:color="auto" w:fill="FFFFFF"/>
              </w:rPr>
              <w:t>Pokročilá práce s obrazovou skladbou (animovaný střih)</w:t>
            </w:r>
            <w:r w:rsidR="002C3500">
              <w:rPr>
                <w:bCs/>
                <w:color w:val="000000"/>
                <w:shd w:val="clear" w:color="auto" w:fill="FFFFFF"/>
              </w:rPr>
              <w:t>.</w:t>
            </w:r>
          </w:p>
          <w:p w14:paraId="3ED88D50" w14:textId="19464324" w:rsidR="00367976" w:rsidRPr="002C3500" w:rsidRDefault="00367976" w:rsidP="00CE41A2">
            <w:pPr>
              <w:pStyle w:val="Odstavecseseznamem"/>
              <w:widowControl w:val="0"/>
              <w:numPr>
                <w:ilvl w:val="0"/>
                <w:numId w:val="29"/>
              </w:numPr>
              <w:spacing w:after="120"/>
              <w:ind w:left="714" w:hanging="357"/>
              <w:contextualSpacing w:val="0"/>
              <w:rPr>
                <w:color w:val="000000"/>
              </w:rPr>
            </w:pPr>
            <w:r w:rsidRPr="0052574A">
              <w:rPr>
                <w:bCs/>
                <w:color w:val="000000"/>
                <w:shd w:val="clear" w:color="auto" w:fill="FFFFFF"/>
              </w:rPr>
              <w:t>Filmová řeč ve službách žánru</w:t>
            </w:r>
            <w:r w:rsidR="002C3500">
              <w:rPr>
                <w:b/>
                <w:bCs/>
                <w:color w:val="000000"/>
                <w:shd w:val="clear" w:color="auto" w:fill="FFFFFF"/>
              </w:rPr>
              <w:t>.</w:t>
            </w:r>
          </w:p>
          <w:p w14:paraId="0D528B84" w14:textId="290A3518" w:rsidR="00367976" w:rsidRPr="00367976" w:rsidRDefault="00367976" w:rsidP="002C3500">
            <w:pPr>
              <w:widowControl w:val="0"/>
              <w:jc w:val="both"/>
              <w:rPr>
                <w:color w:val="000000"/>
                <w:sz w:val="20"/>
                <w:szCs w:val="20"/>
                <w:shd w:val="clear" w:color="auto" w:fill="FFFFFF"/>
              </w:rPr>
            </w:pPr>
            <w:r w:rsidRPr="00367976">
              <w:rPr>
                <w:color w:val="000000"/>
                <w:sz w:val="20"/>
                <w:szCs w:val="20"/>
                <w:shd w:val="clear" w:color="auto" w:fill="FFFFFF"/>
              </w:rPr>
              <w:t xml:space="preserve">Student zvládne proces animace vedoucí přes obecný pohyb – fázování k typizaci pohybu. Je kladen větší důraz i na vizuální stránku výstupů a na schopnost vyprávět příběh. Student získá základní znalosti a dovednosti v oboru animace </w:t>
            </w:r>
            <w:r w:rsidR="002C3500">
              <w:rPr>
                <w:color w:val="000000"/>
                <w:sz w:val="20"/>
                <w:szCs w:val="20"/>
                <w:shd w:val="clear" w:color="auto" w:fill="FFFFFF"/>
              </w:rPr>
              <w:br/>
            </w:r>
            <w:r w:rsidRPr="00367976">
              <w:rPr>
                <w:color w:val="000000"/>
                <w:sz w:val="20"/>
                <w:szCs w:val="20"/>
                <w:shd w:val="clear" w:color="auto" w:fill="FFFFFF"/>
              </w:rPr>
              <w:t>s praktickou schopností zpracování v daném animačním software.</w:t>
            </w:r>
          </w:p>
        </w:tc>
      </w:tr>
      <w:tr w:rsidR="00367976" w:rsidRPr="006C2BBA" w14:paraId="3C544951" w14:textId="77777777" w:rsidTr="005C2183">
        <w:trPr>
          <w:trHeight w:val="265"/>
        </w:trPr>
        <w:tc>
          <w:tcPr>
            <w:tcW w:w="3655" w:type="dxa"/>
            <w:gridSpan w:val="2"/>
            <w:tcBorders>
              <w:left w:val="single" w:sz="4" w:space="0" w:color="000000"/>
              <w:bottom w:val="single" w:sz="4" w:space="0" w:color="000000"/>
              <w:right w:val="single" w:sz="4" w:space="0" w:color="000000"/>
            </w:tcBorders>
            <w:shd w:val="clear" w:color="auto" w:fill="F7CAAC"/>
          </w:tcPr>
          <w:p w14:paraId="65E7651E" w14:textId="77777777" w:rsidR="00367976" w:rsidRPr="00367976" w:rsidRDefault="00367976" w:rsidP="005C2183">
            <w:pPr>
              <w:widowControl w:val="0"/>
              <w:jc w:val="both"/>
              <w:rPr>
                <w:sz w:val="20"/>
                <w:szCs w:val="20"/>
              </w:rPr>
            </w:pPr>
            <w:r w:rsidRPr="00367976">
              <w:rPr>
                <w:b/>
                <w:sz w:val="20"/>
                <w:szCs w:val="20"/>
              </w:rPr>
              <w:t>Studijní literatura a studijní pomůcky</w:t>
            </w:r>
          </w:p>
        </w:tc>
        <w:tc>
          <w:tcPr>
            <w:tcW w:w="6200" w:type="dxa"/>
            <w:gridSpan w:val="6"/>
            <w:tcBorders>
              <w:left w:val="single" w:sz="4" w:space="0" w:color="000000"/>
              <w:right w:val="single" w:sz="4" w:space="0" w:color="000000"/>
            </w:tcBorders>
          </w:tcPr>
          <w:p w14:paraId="791F2ED3" w14:textId="77777777" w:rsidR="00367976" w:rsidRPr="00367976" w:rsidRDefault="00367976" w:rsidP="005C2183">
            <w:pPr>
              <w:widowControl w:val="0"/>
              <w:jc w:val="both"/>
              <w:rPr>
                <w:sz w:val="20"/>
                <w:szCs w:val="20"/>
              </w:rPr>
            </w:pPr>
          </w:p>
        </w:tc>
      </w:tr>
      <w:tr w:rsidR="00367976" w:rsidRPr="006C2BBA" w14:paraId="69461F61"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088D7B3A" w14:textId="77777777" w:rsidR="00367976" w:rsidRPr="00367976" w:rsidRDefault="00367976" w:rsidP="008D5E29">
            <w:pPr>
              <w:rPr>
                <w:rFonts w:eastAsia="OpenSymbol"/>
                <w:b/>
                <w:bCs/>
                <w:sz w:val="20"/>
                <w:szCs w:val="20"/>
              </w:rPr>
            </w:pPr>
            <w:r w:rsidRPr="00367976">
              <w:rPr>
                <w:rFonts w:eastAsia="OpenSymbol"/>
                <w:b/>
                <w:bCs/>
                <w:sz w:val="20"/>
                <w:szCs w:val="20"/>
              </w:rPr>
              <w:t>Povinná: </w:t>
            </w:r>
          </w:p>
          <w:p w14:paraId="0CFD268C" w14:textId="77777777" w:rsidR="00367976" w:rsidRPr="00367976" w:rsidRDefault="00367976" w:rsidP="008D5E29">
            <w:pPr>
              <w:rPr>
                <w:rFonts w:eastAsia="OpenSymbol"/>
                <w:sz w:val="20"/>
                <w:szCs w:val="20"/>
              </w:rPr>
            </w:pPr>
            <w:r w:rsidRPr="00367976">
              <w:rPr>
                <w:rFonts w:eastAsia="OpenSymbol"/>
                <w:sz w:val="20"/>
                <w:szCs w:val="20"/>
              </w:rPr>
              <w:t>KERLOW, Isaac Victor. </w:t>
            </w:r>
            <w:r w:rsidRPr="00367976">
              <w:rPr>
                <w:rFonts w:eastAsia="OpenSymbol"/>
                <w:i/>
                <w:iCs/>
                <w:sz w:val="20"/>
                <w:szCs w:val="20"/>
              </w:rPr>
              <w:t>Mistrovství 3D animace: ovládněte techniky profesionálních filmových tvůrců!</w:t>
            </w:r>
          </w:p>
          <w:p w14:paraId="66BC73DE" w14:textId="77777777" w:rsidR="00367976" w:rsidRPr="00367976" w:rsidRDefault="00367976" w:rsidP="008D5E29">
            <w:pPr>
              <w:rPr>
                <w:rFonts w:eastAsia="OpenSymbol"/>
                <w:sz w:val="20"/>
                <w:szCs w:val="20"/>
              </w:rPr>
            </w:pPr>
            <w:r w:rsidRPr="00367976">
              <w:rPr>
                <w:rFonts w:eastAsia="OpenSymbol"/>
                <w:sz w:val="20"/>
                <w:szCs w:val="20"/>
              </w:rPr>
              <w:t xml:space="preserve">Vyd. 1. Brno: </w:t>
            </w:r>
            <w:proofErr w:type="spellStart"/>
            <w:r w:rsidRPr="00367976">
              <w:rPr>
                <w:rFonts w:eastAsia="OpenSymbol"/>
                <w:sz w:val="20"/>
                <w:szCs w:val="20"/>
              </w:rPr>
              <w:t>Computer</w:t>
            </w:r>
            <w:proofErr w:type="spellEnd"/>
            <w:r w:rsidRPr="00367976">
              <w:rPr>
                <w:rFonts w:eastAsia="OpenSymbol"/>
                <w:sz w:val="20"/>
                <w:szCs w:val="20"/>
              </w:rPr>
              <w:t xml:space="preserve"> </w:t>
            </w:r>
            <w:proofErr w:type="spellStart"/>
            <w:r w:rsidRPr="00367976">
              <w:rPr>
                <w:rFonts w:eastAsia="OpenSymbol"/>
                <w:sz w:val="20"/>
                <w:szCs w:val="20"/>
              </w:rPr>
              <w:t>Press</w:t>
            </w:r>
            <w:proofErr w:type="spellEnd"/>
            <w:r w:rsidRPr="00367976">
              <w:rPr>
                <w:rFonts w:eastAsia="OpenSymbol"/>
                <w:sz w:val="20"/>
                <w:szCs w:val="20"/>
              </w:rPr>
              <w:t>, 2011. ISBN 978-80-251-2717-9.</w:t>
            </w:r>
          </w:p>
          <w:p w14:paraId="66B5EF87" w14:textId="77777777" w:rsidR="00367976" w:rsidRPr="00367976" w:rsidRDefault="00367976" w:rsidP="008D5E29">
            <w:pPr>
              <w:rPr>
                <w:sz w:val="20"/>
                <w:szCs w:val="20"/>
              </w:rPr>
            </w:pPr>
            <w:r w:rsidRPr="00367976">
              <w:rPr>
                <w:sz w:val="20"/>
                <w:szCs w:val="20"/>
              </w:rPr>
              <w:t xml:space="preserve">RALL, </w:t>
            </w:r>
            <w:proofErr w:type="spellStart"/>
            <w:r w:rsidRPr="00367976">
              <w:rPr>
                <w:sz w:val="20"/>
                <w:szCs w:val="20"/>
              </w:rPr>
              <w:t>Hannes</w:t>
            </w:r>
            <w:proofErr w:type="spellEnd"/>
            <w:r w:rsidRPr="00367976">
              <w:rPr>
                <w:sz w:val="20"/>
                <w:szCs w:val="20"/>
              </w:rPr>
              <w:t>. </w:t>
            </w:r>
            <w:proofErr w:type="spellStart"/>
            <w:r w:rsidRPr="00367976">
              <w:rPr>
                <w:i/>
                <w:iCs/>
                <w:sz w:val="20"/>
                <w:szCs w:val="20"/>
              </w:rPr>
              <w:t>Animation</w:t>
            </w:r>
            <w:proofErr w:type="spellEnd"/>
            <w:r w:rsidRPr="00367976">
              <w:rPr>
                <w:i/>
                <w:iCs/>
                <w:sz w:val="20"/>
                <w:szCs w:val="20"/>
              </w:rPr>
              <w:t xml:space="preserve">: </w:t>
            </w:r>
            <w:proofErr w:type="spellStart"/>
            <w:r w:rsidRPr="00367976">
              <w:rPr>
                <w:i/>
                <w:iCs/>
                <w:sz w:val="20"/>
                <w:szCs w:val="20"/>
              </w:rPr>
              <w:t>from</w:t>
            </w:r>
            <w:proofErr w:type="spellEnd"/>
            <w:r w:rsidRPr="00367976">
              <w:rPr>
                <w:i/>
                <w:iCs/>
                <w:sz w:val="20"/>
                <w:szCs w:val="20"/>
              </w:rPr>
              <w:t xml:space="preserve"> </w:t>
            </w:r>
            <w:proofErr w:type="spellStart"/>
            <w:r w:rsidRPr="00367976">
              <w:rPr>
                <w:i/>
                <w:iCs/>
                <w:sz w:val="20"/>
                <w:szCs w:val="20"/>
              </w:rPr>
              <w:t>concept</w:t>
            </w:r>
            <w:proofErr w:type="spellEnd"/>
            <w:r w:rsidRPr="00367976">
              <w:rPr>
                <w:i/>
                <w:iCs/>
                <w:sz w:val="20"/>
                <w:szCs w:val="20"/>
              </w:rPr>
              <w:t xml:space="preserve"> to </w:t>
            </w:r>
            <w:proofErr w:type="spellStart"/>
            <w:r w:rsidRPr="00367976">
              <w:rPr>
                <w:i/>
                <w:iCs/>
                <w:sz w:val="20"/>
                <w:szCs w:val="20"/>
              </w:rPr>
              <w:t>production</w:t>
            </w:r>
            <w:proofErr w:type="spellEnd"/>
            <w:r w:rsidRPr="00367976">
              <w:rPr>
                <w:sz w:val="20"/>
                <w:szCs w:val="20"/>
              </w:rPr>
              <w:t xml:space="preserve">. </w:t>
            </w:r>
            <w:proofErr w:type="spellStart"/>
            <w:r w:rsidRPr="00367976">
              <w:rPr>
                <w:sz w:val="20"/>
                <w:szCs w:val="20"/>
              </w:rPr>
              <w:t>Boca</w:t>
            </w:r>
            <w:proofErr w:type="spellEnd"/>
            <w:r w:rsidRPr="00367976">
              <w:rPr>
                <w:sz w:val="20"/>
                <w:szCs w:val="20"/>
              </w:rPr>
              <w:t xml:space="preserve"> </w:t>
            </w:r>
            <w:proofErr w:type="spellStart"/>
            <w:r w:rsidRPr="00367976">
              <w:rPr>
                <w:sz w:val="20"/>
                <w:szCs w:val="20"/>
              </w:rPr>
              <w:t>Raton</w:t>
            </w:r>
            <w:proofErr w:type="spellEnd"/>
            <w:r w:rsidRPr="00367976">
              <w:rPr>
                <w:sz w:val="20"/>
                <w:szCs w:val="20"/>
              </w:rPr>
              <w:t xml:space="preserve">: CRC </w:t>
            </w:r>
            <w:proofErr w:type="spellStart"/>
            <w:r w:rsidRPr="00367976">
              <w:rPr>
                <w:sz w:val="20"/>
                <w:szCs w:val="20"/>
              </w:rPr>
              <w:t>Press</w:t>
            </w:r>
            <w:proofErr w:type="spellEnd"/>
            <w:r w:rsidRPr="00367976">
              <w:rPr>
                <w:sz w:val="20"/>
                <w:szCs w:val="20"/>
              </w:rPr>
              <w:t xml:space="preserve">, Taylor &amp; Francis Group, 2018. </w:t>
            </w:r>
          </w:p>
          <w:p w14:paraId="6CB2ECC0" w14:textId="77777777" w:rsidR="00367976" w:rsidRPr="00367976" w:rsidRDefault="00367976" w:rsidP="008D5E29">
            <w:pPr>
              <w:rPr>
                <w:rFonts w:eastAsia="OpenSymbol"/>
                <w:sz w:val="20"/>
                <w:szCs w:val="20"/>
              </w:rPr>
            </w:pPr>
            <w:r w:rsidRPr="00367976">
              <w:rPr>
                <w:sz w:val="20"/>
                <w:szCs w:val="20"/>
              </w:rPr>
              <w:t>ISBN 9781138041196.</w:t>
            </w:r>
          </w:p>
          <w:p w14:paraId="61F199F8" w14:textId="77777777" w:rsidR="008D5E29" w:rsidRPr="00367976" w:rsidRDefault="008D5E29" w:rsidP="008D5E29">
            <w:pPr>
              <w:rPr>
                <w:sz w:val="20"/>
                <w:szCs w:val="20"/>
              </w:rPr>
            </w:pPr>
            <w:r w:rsidRPr="00367976">
              <w:rPr>
                <w:rFonts w:eastAsia="OpenSymbol"/>
                <w:sz w:val="20"/>
                <w:szCs w:val="20"/>
              </w:rPr>
              <w:t>WILLIAMS, R. </w:t>
            </w:r>
            <w:proofErr w:type="spellStart"/>
            <w:r w:rsidRPr="00367976">
              <w:rPr>
                <w:rFonts w:eastAsia="OpenSymbol"/>
                <w:i/>
                <w:iCs/>
                <w:sz w:val="20"/>
                <w:szCs w:val="20"/>
              </w:rPr>
              <w:t>The</w:t>
            </w:r>
            <w:proofErr w:type="spellEnd"/>
            <w:r w:rsidRPr="00367976">
              <w:rPr>
                <w:rFonts w:eastAsia="OpenSymbol"/>
                <w:i/>
                <w:iCs/>
                <w:sz w:val="20"/>
                <w:szCs w:val="20"/>
              </w:rPr>
              <w:t xml:space="preserve"> </w:t>
            </w:r>
            <w:proofErr w:type="spellStart"/>
            <w:r w:rsidRPr="00367976">
              <w:rPr>
                <w:rFonts w:eastAsia="OpenSymbol"/>
                <w:i/>
                <w:iCs/>
                <w:sz w:val="20"/>
                <w:szCs w:val="20"/>
              </w:rPr>
              <w:t>Animator's</w:t>
            </w:r>
            <w:proofErr w:type="spellEnd"/>
            <w:r w:rsidRPr="00367976">
              <w:rPr>
                <w:rFonts w:eastAsia="OpenSymbol"/>
                <w:i/>
                <w:iCs/>
                <w:sz w:val="20"/>
                <w:szCs w:val="20"/>
              </w:rPr>
              <w:t xml:space="preserve"> </w:t>
            </w:r>
            <w:proofErr w:type="spellStart"/>
            <w:r w:rsidRPr="00367976">
              <w:rPr>
                <w:rFonts w:eastAsia="OpenSymbol"/>
                <w:i/>
                <w:iCs/>
                <w:sz w:val="20"/>
                <w:szCs w:val="20"/>
              </w:rPr>
              <w:t>Survival</w:t>
            </w:r>
            <w:proofErr w:type="spellEnd"/>
            <w:r w:rsidRPr="00367976">
              <w:rPr>
                <w:rFonts w:eastAsia="OpenSymbol"/>
                <w:i/>
                <w:iCs/>
                <w:sz w:val="20"/>
                <w:szCs w:val="20"/>
              </w:rPr>
              <w:t xml:space="preserve"> </w:t>
            </w:r>
            <w:proofErr w:type="spellStart"/>
            <w:r w:rsidRPr="00367976">
              <w:rPr>
                <w:rFonts w:eastAsia="OpenSymbol"/>
                <w:i/>
                <w:iCs/>
                <w:sz w:val="20"/>
                <w:szCs w:val="20"/>
              </w:rPr>
              <w:t>Kit</w:t>
            </w:r>
            <w:proofErr w:type="spellEnd"/>
            <w:r w:rsidRPr="00367976">
              <w:rPr>
                <w:rFonts w:eastAsia="OpenSymbol"/>
                <w:i/>
                <w:iCs/>
                <w:sz w:val="20"/>
                <w:szCs w:val="20"/>
              </w:rPr>
              <w:t xml:space="preserve">: A </w:t>
            </w:r>
            <w:proofErr w:type="spellStart"/>
            <w:r w:rsidRPr="00367976">
              <w:rPr>
                <w:rFonts w:eastAsia="OpenSymbol"/>
                <w:i/>
                <w:iCs/>
                <w:sz w:val="20"/>
                <w:szCs w:val="20"/>
              </w:rPr>
              <w:t>Manual</w:t>
            </w:r>
            <w:proofErr w:type="spellEnd"/>
            <w:r w:rsidRPr="00367976">
              <w:rPr>
                <w:rFonts w:eastAsia="OpenSymbol"/>
                <w:i/>
                <w:iCs/>
                <w:sz w:val="20"/>
                <w:szCs w:val="20"/>
              </w:rPr>
              <w:t xml:space="preserve"> </w:t>
            </w:r>
            <w:proofErr w:type="spellStart"/>
            <w:r w:rsidRPr="00367976">
              <w:rPr>
                <w:rFonts w:eastAsia="OpenSymbol"/>
                <w:i/>
                <w:iCs/>
                <w:sz w:val="20"/>
                <w:szCs w:val="20"/>
              </w:rPr>
              <w:t>of</w:t>
            </w:r>
            <w:proofErr w:type="spellEnd"/>
            <w:r w:rsidRPr="00367976">
              <w:rPr>
                <w:rFonts w:eastAsia="OpenSymbol"/>
                <w:i/>
                <w:iCs/>
                <w:sz w:val="20"/>
                <w:szCs w:val="20"/>
              </w:rPr>
              <w:t xml:space="preserve"> </w:t>
            </w:r>
            <w:proofErr w:type="spellStart"/>
            <w:r w:rsidRPr="00367976">
              <w:rPr>
                <w:rFonts w:eastAsia="OpenSymbol"/>
                <w:i/>
                <w:iCs/>
                <w:sz w:val="20"/>
                <w:szCs w:val="20"/>
              </w:rPr>
              <w:t>Methods</w:t>
            </w:r>
            <w:proofErr w:type="spellEnd"/>
            <w:r w:rsidRPr="00367976">
              <w:rPr>
                <w:rFonts w:eastAsia="OpenSymbol"/>
                <w:i/>
                <w:iCs/>
                <w:sz w:val="20"/>
                <w:szCs w:val="20"/>
              </w:rPr>
              <w:t xml:space="preserve">, </w:t>
            </w:r>
            <w:proofErr w:type="spellStart"/>
            <w:r w:rsidRPr="00367976">
              <w:rPr>
                <w:rFonts w:eastAsia="OpenSymbol"/>
                <w:i/>
                <w:iCs/>
                <w:sz w:val="20"/>
                <w:szCs w:val="20"/>
              </w:rPr>
              <w:t>Principles</w:t>
            </w:r>
            <w:proofErr w:type="spellEnd"/>
            <w:r w:rsidRPr="00367976">
              <w:rPr>
                <w:rFonts w:eastAsia="OpenSymbol"/>
                <w:i/>
                <w:iCs/>
                <w:sz w:val="20"/>
                <w:szCs w:val="20"/>
              </w:rPr>
              <w:t xml:space="preserve">, and </w:t>
            </w:r>
            <w:proofErr w:type="spellStart"/>
            <w:r w:rsidRPr="00367976">
              <w:rPr>
                <w:rFonts w:eastAsia="OpenSymbol"/>
                <w:i/>
                <w:iCs/>
                <w:sz w:val="20"/>
                <w:szCs w:val="20"/>
              </w:rPr>
              <w:t>Formulas</w:t>
            </w:r>
            <w:proofErr w:type="spellEnd"/>
            <w:r w:rsidRPr="00367976">
              <w:rPr>
                <w:rFonts w:eastAsia="OpenSymbol"/>
                <w:i/>
                <w:iCs/>
                <w:sz w:val="20"/>
                <w:szCs w:val="20"/>
              </w:rPr>
              <w:t xml:space="preserve"> </w:t>
            </w:r>
            <w:proofErr w:type="spellStart"/>
            <w:r w:rsidRPr="00367976">
              <w:rPr>
                <w:rFonts w:eastAsia="OpenSymbol"/>
                <w:i/>
                <w:iCs/>
                <w:sz w:val="20"/>
                <w:szCs w:val="20"/>
              </w:rPr>
              <w:t>for</w:t>
            </w:r>
            <w:proofErr w:type="spellEnd"/>
            <w:r w:rsidRPr="00367976">
              <w:rPr>
                <w:rFonts w:eastAsia="OpenSymbol"/>
                <w:i/>
                <w:iCs/>
                <w:sz w:val="20"/>
                <w:szCs w:val="20"/>
              </w:rPr>
              <w:t xml:space="preserve"> </w:t>
            </w:r>
            <w:proofErr w:type="spellStart"/>
            <w:r w:rsidRPr="00367976">
              <w:rPr>
                <w:rFonts w:eastAsia="OpenSymbol"/>
                <w:i/>
                <w:iCs/>
                <w:sz w:val="20"/>
                <w:szCs w:val="20"/>
              </w:rPr>
              <w:t>Classical</w:t>
            </w:r>
            <w:proofErr w:type="spellEnd"/>
            <w:r w:rsidRPr="00367976">
              <w:rPr>
                <w:rFonts w:eastAsia="OpenSymbol"/>
                <w:i/>
                <w:iCs/>
                <w:sz w:val="20"/>
                <w:szCs w:val="20"/>
              </w:rPr>
              <w:t xml:space="preserve">, </w:t>
            </w:r>
            <w:proofErr w:type="spellStart"/>
            <w:r w:rsidRPr="00367976">
              <w:rPr>
                <w:rFonts w:eastAsia="OpenSymbol"/>
                <w:i/>
                <w:iCs/>
                <w:sz w:val="20"/>
                <w:szCs w:val="20"/>
              </w:rPr>
              <w:t>Computer</w:t>
            </w:r>
            <w:proofErr w:type="spellEnd"/>
            <w:r w:rsidRPr="00367976">
              <w:rPr>
                <w:rFonts w:eastAsia="OpenSymbol"/>
                <w:i/>
                <w:iCs/>
                <w:sz w:val="20"/>
                <w:szCs w:val="20"/>
              </w:rPr>
              <w:t xml:space="preserve">, </w:t>
            </w:r>
            <w:proofErr w:type="spellStart"/>
            <w:r w:rsidRPr="00367976">
              <w:rPr>
                <w:rFonts w:eastAsia="OpenSymbol"/>
                <w:i/>
                <w:iCs/>
                <w:sz w:val="20"/>
                <w:szCs w:val="20"/>
              </w:rPr>
              <w:t>Games</w:t>
            </w:r>
            <w:proofErr w:type="spellEnd"/>
            <w:r w:rsidRPr="00367976">
              <w:rPr>
                <w:rFonts w:eastAsia="OpenSymbol"/>
                <w:i/>
                <w:iCs/>
                <w:sz w:val="20"/>
                <w:szCs w:val="20"/>
              </w:rPr>
              <w:t xml:space="preserve">, Stop </w:t>
            </w:r>
            <w:proofErr w:type="spellStart"/>
            <w:r w:rsidRPr="00367976">
              <w:rPr>
                <w:rFonts w:eastAsia="OpenSymbol"/>
                <w:i/>
                <w:iCs/>
                <w:sz w:val="20"/>
                <w:szCs w:val="20"/>
              </w:rPr>
              <w:t>Motion</w:t>
            </w:r>
            <w:proofErr w:type="spellEnd"/>
            <w:r w:rsidRPr="00367976">
              <w:rPr>
                <w:rFonts w:eastAsia="OpenSymbol"/>
                <w:i/>
                <w:iCs/>
                <w:sz w:val="20"/>
                <w:szCs w:val="20"/>
              </w:rPr>
              <w:t xml:space="preserve">, and Internet </w:t>
            </w:r>
            <w:proofErr w:type="spellStart"/>
            <w:r w:rsidRPr="00367976">
              <w:rPr>
                <w:rFonts w:eastAsia="OpenSymbol"/>
                <w:i/>
                <w:iCs/>
                <w:sz w:val="20"/>
                <w:szCs w:val="20"/>
              </w:rPr>
              <w:t>Animators</w:t>
            </w:r>
            <w:proofErr w:type="spellEnd"/>
            <w:r w:rsidRPr="00367976">
              <w:rPr>
                <w:rFonts w:eastAsia="OpenSymbol"/>
                <w:sz w:val="20"/>
                <w:szCs w:val="20"/>
              </w:rPr>
              <w:t xml:space="preserve">. </w:t>
            </w:r>
            <w:proofErr w:type="spellStart"/>
            <w:r w:rsidRPr="00367976">
              <w:rPr>
                <w:rFonts w:eastAsia="OpenSymbol"/>
                <w:sz w:val="20"/>
                <w:szCs w:val="20"/>
              </w:rPr>
              <w:t>Faber</w:t>
            </w:r>
            <w:proofErr w:type="spellEnd"/>
            <w:r w:rsidRPr="00367976">
              <w:rPr>
                <w:rFonts w:eastAsia="OpenSymbol"/>
                <w:sz w:val="20"/>
                <w:szCs w:val="20"/>
              </w:rPr>
              <w:t xml:space="preserve"> and </w:t>
            </w:r>
            <w:proofErr w:type="spellStart"/>
            <w:r w:rsidRPr="00367976">
              <w:rPr>
                <w:rFonts w:eastAsia="OpenSymbol"/>
                <w:sz w:val="20"/>
                <w:szCs w:val="20"/>
              </w:rPr>
              <w:t>Faber</w:t>
            </w:r>
            <w:proofErr w:type="spellEnd"/>
            <w:r w:rsidRPr="00367976">
              <w:rPr>
                <w:rFonts w:eastAsia="OpenSymbol"/>
                <w:sz w:val="20"/>
                <w:szCs w:val="20"/>
              </w:rPr>
              <w:t xml:space="preserve"> Limited, 2001. </w:t>
            </w:r>
            <w:r w:rsidRPr="00367976">
              <w:rPr>
                <w:sz w:val="20"/>
                <w:szCs w:val="20"/>
              </w:rPr>
              <w:t>ISBN 9780571238330.</w:t>
            </w:r>
          </w:p>
          <w:p w14:paraId="2731725E" w14:textId="77777777" w:rsidR="00367976" w:rsidRPr="00367976" w:rsidRDefault="00367976" w:rsidP="008D5E29">
            <w:pPr>
              <w:rPr>
                <w:rFonts w:eastAsia="OpenSymbol"/>
                <w:b/>
                <w:bCs/>
                <w:sz w:val="20"/>
                <w:szCs w:val="20"/>
              </w:rPr>
            </w:pPr>
            <w:r w:rsidRPr="00367976">
              <w:rPr>
                <w:rFonts w:eastAsia="OpenSymbol"/>
                <w:b/>
                <w:bCs/>
                <w:sz w:val="20"/>
                <w:szCs w:val="20"/>
              </w:rPr>
              <w:t>Doporučená: </w:t>
            </w:r>
          </w:p>
          <w:p w14:paraId="2EFD5A4A" w14:textId="77777777" w:rsidR="00367976" w:rsidRPr="00367976" w:rsidRDefault="00367976" w:rsidP="008D5E29">
            <w:pPr>
              <w:rPr>
                <w:rFonts w:eastAsia="OpenSymbol"/>
                <w:sz w:val="20"/>
                <w:szCs w:val="20"/>
              </w:rPr>
            </w:pPr>
            <w:r w:rsidRPr="00367976">
              <w:rPr>
                <w:rFonts w:eastAsia="OpenSymbol"/>
                <w:sz w:val="20"/>
                <w:szCs w:val="20"/>
              </w:rPr>
              <w:t>BESEN, Ellen. </w:t>
            </w:r>
            <w:proofErr w:type="spellStart"/>
            <w:r w:rsidRPr="00367976">
              <w:rPr>
                <w:rFonts w:eastAsia="OpenSymbol"/>
                <w:i/>
                <w:iCs/>
                <w:sz w:val="20"/>
                <w:szCs w:val="20"/>
              </w:rPr>
              <w:t>Animation</w:t>
            </w:r>
            <w:proofErr w:type="spellEnd"/>
            <w:r w:rsidRPr="00367976">
              <w:rPr>
                <w:rFonts w:eastAsia="OpenSymbol"/>
                <w:i/>
                <w:iCs/>
                <w:sz w:val="20"/>
                <w:szCs w:val="20"/>
              </w:rPr>
              <w:t xml:space="preserve"> </w:t>
            </w:r>
            <w:proofErr w:type="spellStart"/>
            <w:r w:rsidRPr="00367976">
              <w:rPr>
                <w:rFonts w:eastAsia="OpenSymbol"/>
                <w:i/>
                <w:iCs/>
                <w:sz w:val="20"/>
                <w:szCs w:val="20"/>
              </w:rPr>
              <w:t>unleashed</w:t>
            </w:r>
            <w:proofErr w:type="spellEnd"/>
            <w:r w:rsidRPr="00367976">
              <w:rPr>
                <w:rFonts w:eastAsia="OpenSymbol"/>
                <w:i/>
                <w:iCs/>
                <w:sz w:val="20"/>
                <w:szCs w:val="20"/>
              </w:rPr>
              <w:t xml:space="preserve">: 100 </w:t>
            </w:r>
            <w:proofErr w:type="spellStart"/>
            <w:r w:rsidRPr="00367976">
              <w:rPr>
                <w:rFonts w:eastAsia="OpenSymbol"/>
                <w:i/>
                <w:iCs/>
                <w:sz w:val="20"/>
                <w:szCs w:val="20"/>
              </w:rPr>
              <w:t>principles</w:t>
            </w:r>
            <w:proofErr w:type="spellEnd"/>
            <w:r w:rsidRPr="00367976">
              <w:rPr>
                <w:rFonts w:eastAsia="OpenSymbol"/>
                <w:i/>
                <w:iCs/>
                <w:sz w:val="20"/>
                <w:szCs w:val="20"/>
              </w:rPr>
              <w:t xml:space="preserve"> </w:t>
            </w:r>
            <w:proofErr w:type="spellStart"/>
            <w:r w:rsidRPr="00367976">
              <w:rPr>
                <w:rFonts w:eastAsia="OpenSymbol"/>
                <w:i/>
                <w:iCs/>
                <w:sz w:val="20"/>
                <w:szCs w:val="20"/>
              </w:rPr>
              <w:t>every</w:t>
            </w:r>
            <w:proofErr w:type="spellEnd"/>
            <w:r w:rsidRPr="00367976">
              <w:rPr>
                <w:rFonts w:eastAsia="OpenSymbol"/>
                <w:i/>
                <w:iCs/>
                <w:sz w:val="20"/>
                <w:szCs w:val="20"/>
              </w:rPr>
              <w:t xml:space="preserve"> </w:t>
            </w:r>
            <w:proofErr w:type="spellStart"/>
            <w:r w:rsidRPr="00367976">
              <w:rPr>
                <w:rFonts w:eastAsia="OpenSymbol"/>
                <w:i/>
                <w:iCs/>
                <w:sz w:val="20"/>
                <w:szCs w:val="20"/>
              </w:rPr>
              <w:t>animator</w:t>
            </w:r>
            <w:proofErr w:type="spellEnd"/>
            <w:r w:rsidRPr="00367976">
              <w:rPr>
                <w:rFonts w:eastAsia="OpenSymbol"/>
                <w:i/>
                <w:iCs/>
                <w:sz w:val="20"/>
                <w:szCs w:val="20"/>
              </w:rPr>
              <w:t xml:space="preserve">, </w:t>
            </w:r>
            <w:proofErr w:type="spellStart"/>
            <w:r w:rsidRPr="00367976">
              <w:rPr>
                <w:rFonts w:eastAsia="OpenSymbol"/>
                <w:i/>
                <w:iCs/>
                <w:sz w:val="20"/>
                <w:szCs w:val="20"/>
              </w:rPr>
              <w:t>comic</w:t>
            </w:r>
            <w:proofErr w:type="spellEnd"/>
            <w:r w:rsidRPr="00367976">
              <w:rPr>
                <w:rFonts w:eastAsia="OpenSymbol"/>
                <w:i/>
                <w:iCs/>
                <w:sz w:val="20"/>
                <w:szCs w:val="20"/>
              </w:rPr>
              <w:t xml:space="preserve"> </w:t>
            </w:r>
            <w:proofErr w:type="spellStart"/>
            <w:r w:rsidRPr="00367976">
              <w:rPr>
                <w:rFonts w:eastAsia="OpenSymbol"/>
                <w:i/>
                <w:iCs/>
                <w:sz w:val="20"/>
                <w:szCs w:val="20"/>
              </w:rPr>
              <w:t>book</w:t>
            </w:r>
            <w:proofErr w:type="spellEnd"/>
            <w:r w:rsidRPr="00367976">
              <w:rPr>
                <w:rFonts w:eastAsia="OpenSymbol"/>
                <w:i/>
                <w:iCs/>
                <w:sz w:val="20"/>
                <w:szCs w:val="20"/>
              </w:rPr>
              <w:t xml:space="preserve"> </w:t>
            </w:r>
            <w:proofErr w:type="spellStart"/>
            <w:r w:rsidRPr="00367976">
              <w:rPr>
                <w:rFonts w:eastAsia="OpenSymbol"/>
                <w:i/>
                <w:iCs/>
                <w:sz w:val="20"/>
                <w:szCs w:val="20"/>
              </w:rPr>
              <w:t>writer</w:t>
            </w:r>
            <w:proofErr w:type="spellEnd"/>
            <w:r w:rsidRPr="00367976">
              <w:rPr>
                <w:rFonts w:eastAsia="OpenSymbol"/>
                <w:i/>
                <w:iCs/>
                <w:sz w:val="20"/>
                <w:szCs w:val="20"/>
              </w:rPr>
              <w:t xml:space="preserve">, </w:t>
            </w:r>
            <w:proofErr w:type="spellStart"/>
            <w:r w:rsidRPr="00367976">
              <w:rPr>
                <w:rFonts w:eastAsia="OpenSymbol"/>
                <w:i/>
                <w:iCs/>
                <w:sz w:val="20"/>
                <w:szCs w:val="20"/>
              </w:rPr>
              <w:t>filmmaker</w:t>
            </w:r>
            <w:proofErr w:type="spellEnd"/>
            <w:r w:rsidRPr="00367976">
              <w:rPr>
                <w:rFonts w:eastAsia="OpenSymbol"/>
                <w:i/>
                <w:iCs/>
                <w:sz w:val="20"/>
                <w:szCs w:val="20"/>
              </w:rPr>
              <w:t xml:space="preserve">, video </w:t>
            </w:r>
            <w:proofErr w:type="spellStart"/>
            <w:r w:rsidRPr="00367976">
              <w:rPr>
                <w:rFonts w:eastAsia="OpenSymbol"/>
                <w:i/>
                <w:iCs/>
                <w:sz w:val="20"/>
                <w:szCs w:val="20"/>
              </w:rPr>
              <w:t>artist</w:t>
            </w:r>
            <w:proofErr w:type="spellEnd"/>
            <w:r w:rsidRPr="00367976">
              <w:rPr>
                <w:rFonts w:eastAsia="OpenSymbol"/>
                <w:i/>
                <w:iCs/>
                <w:sz w:val="20"/>
                <w:szCs w:val="20"/>
              </w:rPr>
              <w:t xml:space="preserve">, and game developer </w:t>
            </w:r>
            <w:proofErr w:type="spellStart"/>
            <w:r w:rsidRPr="00367976">
              <w:rPr>
                <w:rFonts w:eastAsia="OpenSymbol"/>
                <w:i/>
                <w:iCs/>
                <w:sz w:val="20"/>
                <w:szCs w:val="20"/>
              </w:rPr>
              <w:t>should</w:t>
            </w:r>
            <w:proofErr w:type="spellEnd"/>
            <w:r w:rsidRPr="00367976">
              <w:rPr>
                <w:rFonts w:eastAsia="OpenSymbol"/>
                <w:i/>
                <w:iCs/>
                <w:sz w:val="20"/>
                <w:szCs w:val="20"/>
              </w:rPr>
              <w:t xml:space="preserve"> </w:t>
            </w:r>
            <w:proofErr w:type="spellStart"/>
            <w:r w:rsidRPr="00367976">
              <w:rPr>
                <w:rFonts w:eastAsia="OpenSymbol"/>
                <w:i/>
                <w:iCs/>
                <w:sz w:val="20"/>
                <w:szCs w:val="20"/>
              </w:rPr>
              <w:t>know</w:t>
            </w:r>
            <w:proofErr w:type="spellEnd"/>
            <w:r w:rsidRPr="00367976">
              <w:rPr>
                <w:rFonts w:eastAsia="OpenSymbol"/>
                <w:sz w:val="20"/>
                <w:szCs w:val="20"/>
              </w:rPr>
              <w:t xml:space="preserve">. Studio City, CA: Michael </w:t>
            </w:r>
            <w:proofErr w:type="spellStart"/>
            <w:r w:rsidRPr="00367976">
              <w:rPr>
                <w:rFonts w:eastAsia="OpenSymbol"/>
                <w:sz w:val="20"/>
                <w:szCs w:val="20"/>
              </w:rPr>
              <w:t>Wiese</w:t>
            </w:r>
            <w:proofErr w:type="spellEnd"/>
            <w:r w:rsidRPr="00367976">
              <w:rPr>
                <w:rFonts w:eastAsia="OpenSymbol"/>
                <w:sz w:val="20"/>
                <w:szCs w:val="20"/>
              </w:rPr>
              <w:t xml:space="preserve"> </w:t>
            </w:r>
            <w:proofErr w:type="spellStart"/>
            <w:r w:rsidRPr="00367976">
              <w:rPr>
                <w:rFonts w:eastAsia="OpenSymbol"/>
                <w:sz w:val="20"/>
                <w:szCs w:val="20"/>
              </w:rPr>
              <w:t>Productions</w:t>
            </w:r>
            <w:proofErr w:type="spellEnd"/>
            <w:r w:rsidRPr="00367976">
              <w:rPr>
                <w:rFonts w:eastAsia="OpenSymbol"/>
                <w:sz w:val="20"/>
                <w:szCs w:val="20"/>
              </w:rPr>
              <w:t>, 2008. ISBN 978-1-932907-49-0.</w:t>
            </w:r>
          </w:p>
          <w:p w14:paraId="487D9011" w14:textId="77777777" w:rsidR="00367976" w:rsidRPr="00367976" w:rsidRDefault="00367976" w:rsidP="008D5E29">
            <w:pPr>
              <w:rPr>
                <w:sz w:val="20"/>
                <w:szCs w:val="20"/>
              </w:rPr>
            </w:pPr>
            <w:r w:rsidRPr="00367976">
              <w:rPr>
                <w:sz w:val="20"/>
                <w:szCs w:val="20"/>
              </w:rPr>
              <w:t xml:space="preserve">DOVNIKOVIĆ, </w:t>
            </w:r>
            <w:proofErr w:type="spellStart"/>
            <w:r w:rsidRPr="00367976">
              <w:rPr>
                <w:sz w:val="20"/>
                <w:szCs w:val="20"/>
              </w:rPr>
              <w:t>Borivoj</w:t>
            </w:r>
            <w:proofErr w:type="spellEnd"/>
            <w:r w:rsidRPr="00367976">
              <w:rPr>
                <w:sz w:val="20"/>
                <w:szCs w:val="20"/>
              </w:rPr>
              <w:t>. </w:t>
            </w:r>
            <w:r w:rsidRPr="00367976">
              <w:rPr>
                <w:i/>
                <w:iCs/>
                <w:sz w:val="20"/>
                <w:szCs w:val="20"/>
              </w:rPr>
              <w:t>Škola kresleného filmu</w:t>
            </w:r>
            <w:r w:rsidRPr="00367976">
              <w:rPr>
                <w:sz w:val="20"/>
                <w:szCs w:val="20"/>
              </w:rPr>
              <w:t xml:space="preserve">. 1. vyd. Praha: Akademie múzických umění v Praze, </w:t>
            </w:r>
          </w:p>
          <w:p w14:paraId="140CA516" w14:textId="77777777" w:rsidR="00367976" w:rsidRPr="00367976" w:rsidRDefault="00367976" w:rsidP="008D5E29">
            <w:pPr>
              <w:rPr>
                <w:sz w:val="20"/>
                <w:szCs w:val="20"/>
              </w:rPr>
            </w:pPr>
            <w:r w:rsidRPr="00367976">
              <w:rPr>
                <w:sz w:val="20"/>
                <w:szCs w:val="20"/>
              </w:rPr>
              <w:t>Filmová a televizní fakulta, katedra animovaného filmu, 2007. ISBN 978-80-7331-105-6.</w:t>
            </w:r>
          </w:p>
          <w:p w14:paraId="4425E65A" w14:textId="77777777" w:rsidR="00367976" w:rsidRPr="00367976" w:rsidRDefault="00367976" w:rsidP="008D5E29">
            <w:pPr>
              <w:rPr>
                <w:sz w:val="20"/>
                <w:szCs w:val="20"/>
              </w:rPr>
            </w:pPr>
            <w:r w:rsidRPr="00367976">
              <w:rPr>
                <w:sz w:val="20"/>
                <w:szCs w:val="20"/>
              </w:rPr>
              <w:t>MULLEN, Tony. </w:t>
            </w:r>
            <w:proofErr w:type="spellStart"/>
            <w:r w:rsidRPr="00367976">
              <w:rPr>
                <w:i/>
                <w:iCs/>
                <w:sz w:val="20"/>
                <w:szCs w:val="20"/>
              </w:rPr>
              <w:t>Introducing</w:t>
            </w:r>
            <w:proofErr w:type="spellEnd"/>
            <w:r w:rsidRPr="00367976">
              <w:rPr>
                <w:i/>
                <w:iCs/>
                <w:sz w:val="20"/>
                <w:szCs w:val="20"/>
              </w:rPr>
              <w:t xml:space="preserve"> </w:t>
            </w:r>
            <w:proofErr w:type="spellStart"/>
            <w:r w:rsidRPr="00367976">
              <w:rPr>
                <w:i/>
                <w:iCs/>
                <w:sz w:val="20"/>
                <w:szCs w:val="20"/>
              </w:rPr>
              <w:t>character</w:t>
            </w:r>
            <w:proofErr w:type="spellEnd"/>
            <w:r w:rsidRPr="00367976">
              <w:rPr>
                <w:i/>
                <w:iCs/>
                <w:sz w:val="20"/>
                <w:szCs w:val="20"/>
              </w:rPr>
              <w:t xml:space="preserve"> </w:t>
            </w:r>
            <w:proofErr w:type="spellStart"/>
            <w:r w:rsidRPr="00367976">
              <w:rPr>
                <w:i/>
                <w:iCs/>
                <w:sz w:val="20"/>
                <w:szCs w:val="20"/>
              </w:rPr>
              <w:t>animation</w:t>
            </w:r>
            <w:proofErr w:type="spellEnd"/>
            <w:r w:rsidRPr="00367976">
              <w:rPr>
                <w:i/>
                <w:iCs/>
                <w:sz w:val="20"/>
                <w:szCs w:val="20"/>
              </w:rPr>
              <w:t xml:space="preserve"> </w:t>
            </w:r>
            <w:proofErr w:type="spellStart"/>
            <w:r w:rsidRPr="00367976">
              <w:rPr>
                <w:i/>
                <w:iCs/>
                <w:sz w:val="20"/>
                <w:szCs w:val="20"/>
              </w:rPr>
              <w:t>with</w:t>
            </w:r>
            <w:proofErr w:type="spellEnd"/>
            <w:r w:rsidRPr="00367976">
              <w:rPr>
                <w:i/>
                <w:iCs/>
                <w:sz w:val="20"/>
                <w:szCs w:val="20"/>
              </w:rPr>
              <w:t xml:space="preserve"> </w:t>
            </w:r>
            <w:proofErr w:type="spellStart"/>
            <w:r w:rsidRPr="00367976">
              <w:rPr>
                <w:i/>
                <w:iCs/>
                <w:sz w:val="20"/>
                <w:szCs w:val="20"/>
              </w:rPr>
              <w:t>Blender</w:t>
            </w:r>
            <w:proofErr w:type="spellEnd"/>
            <w:r w:rsidRPr="00367976">
              <w:rPr>
                <w:sz w:val="20"/>
                <w:szCs w:val="20"/>
              </w:rPr>
              <w:t xml:space="preserve">. </w:t>
            </w:r>
            <w:proofErr w:type="spellStart"/>
            <w:r w:rsidRPr="00367976">
              <w:rPr>
                <w:sz w:val="20"/>
                <w:szCs w:val="20"/>
              </w:rPr>
              <w:t>Indianapolis</w:t>
            </w:r>
            <w:proofErr w:type="spellEnd"/>
            <w:r w:rsidRPr="00367976">
              <w:rPr>
                <w:sz w:val="20"/>
                <w:szCs w:val="20"/>
              </w:rPr>
              <w:t xml:space="preserve">, Ind.: </w:t>
            </w:r>
            <w:proofErr w:type="spellStart"/>
            <w:r w:rsidRPr="00367976">
              <w:rPr>
                <w:sz w:val="20"/>
                <w:szCs w:val="20"/>
              </w:rPr>
              <w:t>Wiley</w:t>
            </w:r>
            <w:proofErr w:type="spellEnd"/>
            <w:r w:rsidRPr="00367976">
              <w:rPr>
                <w:sz w:val="20"/>
                <w:szCs w:val="20"/>
              </w:rPr>
              <w:t xml:space="preserve"> Pub., 2007. </w:t>
            </w:r>
          </w:p>
          <w:p w14:paraId="7D02EEB9" w14:textId="77777777" w:rsidR="00367976" w:rsidRPr="00367976" w:rsidRDefault="00367976" w:rsidP="008D5E29">
            <w:pPr>
              <w:rPr>
                <w:sz w:val="20"/>
                <w:szCs w:val="20"/>
              </w:rPr>
            </w:pPr>
            <w:r w:rsidRPr="00367976">
              <w:rPr>
                <w:sz w:val="20"/>
                <w:szCs w:val="20"/>
              </w:rPr>
              <w:t>ISBN 9780470102602.</w:t>
            </w:r>
          </w:p>
          <w:p w14:paraId="57969A53" w14:textId="79D5C83E" w:rsidR="008D5E29" w:rsidRDefault="008D5E29" w:rsidP="008D5E29">
            <w:pPr>
              <w:rPr>
                <w:sz w:val="20"/>
                <w:szCs w:val="20"/>
              </w:rPr>
            </w:pPr>
            <w:r w:rsidRPr="00367976">
              <w:rPr>
                <w:sz w:val="20"/>
                <w:szCs w:val="20"/>
              </w:rPr>
              <w:t xml:space="preserve">MURDOCK, Kelly L. </w:t>
            </w:r>
            <w:r w:rsidRPr="008D5E29">
              <w:rPr>
                <w:i/>
                <w:iCs/>
                <w:sz w:val="20"/>
                <w:szCs w:val="20"/>
              </w:rPr>
              <w:t xml:space="preserve">Autodesk Maya 2023 </w:t>
            </w:r>
            <w:proofErr w:type="spellStart"/>
            <w:r w:rsidRPr="008D5E29">
              <w:rPr>
                <w:i/>
                <w:iCs/>
                <w:sz w:val="20"/>
                <w:szCs w:val="20"/>
              </w:rPr>
              <w:t>Basics</w:t>
            </w:r>
            <w:proofErr w:type="spellEnd"/>
            <w:r w:rsidRPr="008D5E29">
              <w:rPr>
                <w:i/>
                <w:iCs/>
                <w:sz w:val="20"/>
                <w:szCs w:val="20"/>
              </w:rPr>
              <w:t xml:space="preserve"> </w:t>
            </w:r>
            <w:proofErr w:type="spellStart"/>
            <w:r w:rsidRPr="008D5E29">
              <w:rPr>
                <w:i/>
                <w:iCs/>
                <w:sz w:val="20"/>
                <w:szCs w:val="20"/>
              </w:rPr>
              <w:t>Guide</w:t>
            </w:r>
            <w:proofErr w:type="spellEnd"/>
            <w:r w:rsidRPr="00367976">
              <w:rPr>
                <w:sz w:val="20"/>
                <w:szCs w:val="20"/>
              </w:rPr>
              <w:t xml:space="preserve">. SDC </w:t>
            </w:r>
            <w:proofErr w:type="spellStart"/>
            <w:r w:rsidRPr="00367976">
              <w:rPr>
                <w:sz w:val="20"/>
                <w:szCs w:val="20"/>
              </w:rPr>
              <w:t>Publications</w:t>
            </w:r>
            <w:proofErr w:type="spellEnd"/>
            <w:r w:rsidRPr="00367976">
              <w:rPr>
                <w:sz w:val="20"/>
                <w:szCs w:val="20"/>
              </w:rPr>
              <w:t>, 2022. ISBN 1630575275</w:t>
            </w:r>
            <w:r>
              <w:rPr>
                <w:sz w:val="20"/>
                <w:szCs w:val="20"/>
              </w:rPr>
              <w:t>.</w:t>
            </w:r>
          </w:p>
          <w:p w14:paraId="748D1BDA" w14:textId="061B1238" w:rsidR="00367976" w:rsidRPr="00367976" w:rsidRDefault="00367976" w:rsidP="008D5E29">
            <w:pPr>
              <w:rPr>
                <w:sz w:val="20"/>
                <w:szCs w:val="20"/>
              </w:rPr>
            </w:pPr>
            <w:r w:rsidRPr="00367976">
              <w:rPr>
                <w:color w:val="000000"/>
                <w:sz w:val="20"/>
                <w:szCs w:val="20"/>
              </w:rPr>
              <w:t>SOLAŘÍK, Bruno</w:t>
            </w:r>
            <w:r w:rsidRPr="00367976">
              <w:rPr>
                <w:i/>
                <w:iCs/>
                <w:color w:val="000000"/>
                <w:sz w:val="20"/>
                <w:szCs w:val="20"/>
              </w:rPr>
              <w:t>. Jan Švankmajer</w:t>
            </w:r>
            <w:r w:rsidRPr="00367976">
              <w:rPr>
                <w:color w:val="000000"/>
                <w:sz w:val="20"/>
                <w:szCs w:val="20"/>
              </w:rPr>
              <w:t xml:space="preserve">. Brno: </w:t>
            </w:r>
            <w:proofErr w:type="spellStart"/>
            <w:r w:rsidRPr="00367976">
              <w:rPr>
                <w:color w:val="000000"/>
                <w:sz w:val="20"/>
                <w:szCs w:val="20"/>
              </w:rPr>
              <w:t>CPress</w:t>
            </w:r>
            <w:proofErr w:type="spellEnd"/>
            <w:r w:rsidRPr="00367976">
              <w:rPr>
                <w:color w:val="000000"/>
                <w:sz w:val="20"/>
                <w:szCs w:val="20"/>
              </w:rPr>
              <w:t>, 2018</w:t>
            </w:r>
            <w:r w:rsidRPr="00367976">
              <w:rPr>
                <w:sz w:val="20"/>
                <w:szCs w:val="20"/>
              </w:rPr>
              <w:t>. ISBN 978-80-264-1814-6.</w:t>
            </w:r>
          </w:p>
          <w:p w14:paraId="134215AC" w14:textId="196FD9C7" w:rsidR="00367976" w:rsidRPr="00367976" w:rsidRDefault="00367976" w:rsidP="008D5E29">
            <w:pPr>
              <w:rPr>
                <w:sz w:val="20"/>
                <w:szCs w:val="20"/>
              </w:rPr>
            </w:pPr>
            <w:r w:rsidRPr="00367976">
              <w:rPr>
                <w:sz w:val="20"/>
                <w:szCs w:val="20"/>
              </w:rPr>
              <w:t xml:space="preserve">ZEMANOVÁ, Ludmila. </w:t>
            </w:r>
            <w:r w:rsidRPr="00367976">
              <w:rPr>
                <w:i/>
                <w:iCs/>
                <w:sz w:val="20"/>
                <w:szCs w:val="20"/>
              </w:rPr>
              <w:t>Karel Zeman a jeho kouzelný svět</w:t>
            </w:r>
            <w:r w:rsidRPr="00367976">
              <w:rPr>
                <w:sz w:val="20"/>
                <w:szCs w:val="20"/>
              </w:rPr>
              <w:t xml:space="preserve">, Brno: </w:t>
            </w:r>
            <w:proofErr w:type="spellStart"/>
            <w:r w:rsidRPr="00367976">
              <w:rPr>
                <w:sz w:val="20"/>
                <w:szCs w:val="20"/>
              </w:rPr>
              <w:t>CPress</w:t>
            </w:r>
            <w:proofErr w:type="spellEnd"/>
            <w:r w:rsidRPr="00367976">
              <w:rPr>
                <w:sz w:val="20"/>
                <w:szCs w:val="20"/>
              </w:rPr>
              <w:t>, 2015. ISBN 978-80-264-0941-0</w:t>
            </w:r>
            <w:r w:rsidR="008D5E29">
              <w:rPr>
                <w:sz w:val="20"/>
                <w:szCs w:val="20"/>
              </w:rPr>
              <w:t>.</w:t>
            </w:r>
          </w:p>
        </w:tc>
      </w:tr>
    </w:tbl>
    <w:p w14:paraId="3E6D6B1C" w14:textId="254C01AD" w:rsidR="00367976" w:rsidRDefault="00367976"/>
    <w:p w14:paraId="6FE91419" w14:textId="77777777" w:rsidR="00367976" w:rsidRDefault="00367976">
      <w:r>
        <w:br w:type="page"/>
      </w:r>
    </w:p>
    <w:tbl>
      <w:tblPr>
        <w:tblW w:w="9807" w:type="dxa"/>
        <w:tblInd w:w="10" w:type="dxa"/>
        <w:tblLayout w:type="fixed"/>
        <w:tblCellMar>
          <w:left w:w="70" w:type="dxa"/>
          <w:right w:w="70" w:type="dxa"/>
        </w:tblCellMar>
        <w:tblLook w:val="01E0" w:firstRow="1" w:lastRow="1" w:firstColumn="1" w:lastColumn="1" w:noHBand="0" w:noVBand="0"/>
      </w:tblPr>
      <w:tblGrid>
        <w:gridCol w:w="3041"/>
        <w:gridCol w:w="567"/>
        <w:gridCol w:w="1128"/>
        <w:gridCol w:w="897"/>
        <w:gridCol w:w="816"/>
        <w:gridCol w:w="2151"/>
        <w:gridCol w:w="537"/>
        <w:gridCol w:w="670"/>
      </w:tblGrid>
      <w:tr w:rsidR="002368A4" w14:paraId="4E19F35F" w14:textId="77777777" w:rsidTr="005C2183">
        <w:tc>
          <w:tcPr>
            <w:tcW w:w="9807" w:type="dxa"/>
            <w:gridSpan w:val="8"/>
            <w:tcBorders>
              <w:top w:val="single" w:sz="4" w:space="0" w:color="000000"/>
              <w:left w:val="single" w:sz="4" w:space="0" w:color="000000"/>
              <w:bottom w:val="double" w:sz="4" w:space="0" w:color="000000"/>
              <w:right w:val="single" w:sz="4" w:space="0" w:color="000000"/>
            </w:tcBorders>
            <w:shd w:val="clear" w:color="auto" w:fill="BDD6EE"/>
          </w:tcPr>
          <w:p w14:paraId="66FE8AA6" w14:textId="77777777" w:rsidR="002368A4" w:rsidRDefault="002368A4" w:rsidP="005C2183">
            <w:pPr>
              <w:widowControl w:val="0"/>
              <w:jc w:val="both"/>
              <w:rPr>
                <w:b/>
                <w:sz w:val="28"/>
              </w:rPr>
            </w:pPr>
            <w:r>
              <w:rPr>
                <w:b/>
                <w:sz w:val="28"/>
              </w:rPr>
              <w:lastRenderedPageBreak/>
              <w:t>B-III – Charakteristika studijního předmětu</w:t>
            </w:r>
          </w:p>
        </w:tc>
      </w:tr>
      <w:tr w:rsidR="002368A4" w14:paraId="3D938F2E" w14:textId="77777777" w:rsidTr="005C2183">
        <w:tc>
          <w:tcPr>
            <w:tcW w:w="3041" w:type="dxa"/>
            <w:tcBorders>
              <w:top w:val="double" w:sz="4" w:space="0" w:color="000000"/>
              <w:left w:val="single" w:sz="4" w:space="0" w:color="000000"/>
              <w:bottom w:val="single" w:sz="4" w:space="0" w:color="000000"/>
              <w:right w:val="single" w:sz="4" w:space="0" w:color="000000"/>
            </w:tcBorders>
            <w:shd w:val="clear" w:color="auto" w:fill="F7CAAC"/>
          </w:tcPr>
          <w:p w14:paraId="549A6105" w14:textId="77777777" w:rsidR="002368A4" w:rsidRPr="002368A4" w:rsidRDefault="002368A4" w:rsidP="005C2183">
            <w:pPr>
              <w:widowControl w:val="0"/>
              <w:rPr>
                <w:b/>
                <w:sz w:val="20"/>
                <w:szCs w:val="20"/>
              </w:rPr>
            </w:pPr>
            <w:r w:rsidRPr="002368A4">
              <w:rPr>
                <w:b/>
                <w:sz w:val="20"/>
                <w:szCs w:val="20"/>
              </w:rPr>
              <w:t>Název studijního předmětu</w:t>
            </w:r>
          </w:p>
        </w:tc>
        <w:tc>
          <w:tcPr>
            <w:tcW w:w="6766" w:type="dxa"/>
            <w:gridSpan w:val="7"/>
            <w:tcBorders>
              <w:top w:val="double" w:sz="4" w:space="0" w:color="000000"/>
              <w:left w:val="single" w:sz="4" w:space="0" w:color="000000"/>
              <w:bottom w:val="single" w:sz="4" w:space="0" w:color="000000"/>
              <w:right w:val="single" w:sz="4" w:space="0" w:color="000000"/>
            </w:tcBorders>
          </w:tcPr>
          <w:p w14:paraId="4188F108" w14:textId="77777777" w:rsidR="002368A4" w:rsidRPr="002368A4" w:rsidRDefault="002368A4" w:rsidP="005C2183">
            <w:pPr>
              <w:widowControl w:val="0"/>
              <w:jc w:val="both"/>
              <w:rPr>
                <w:sz w:val="20"/>
                <w:szCs w:val="20"/>
              </w:rPr>
            </w:pPr>
            <w:r w:rsidRPr="002368A4">
              <w:rPr>
                <w:sz w:val="20"/>
                <w:szCs w:val="20"/>
              </w:rPr>
              <w:t>Ateliér animace 5</w:t>
            </w:r>
          </w:p>
        </w:tc>
      </w:tr>
      <w:tr w:rsidR="002368A4" w14:paraId="6268B505" w14:textId="77777777" w:rsidTr="005C2183">
        <w:tc>
          <w:tcPr>
            <w:tcW w:w="3041" w:type="dxa"/>
            <w:tcBorders>
              <w:top w:val="single" w:sz="4" w:space="0" w:color="000000"/>
              <w:left w:val="single" w:sz="4" w:space="0" w:color="000000"/>
              <w:bottom w:val="single" w:sz="4" w:space="0" w:color="000000"/>
              <w:right w:val="single" w:sz="4" w:space="0" w:color="000000"/>
            </w:tcBorders>
            <w:shd w:val="clear" w:color="auto" w:fill="F7CAAC"/>
          </w:tcPr>
          <w:p w14:paraId="60E8B84B" w14:textId="77777777" w:rsidR="002368A4" w:rsidRPr="002368A4" w:rsidRDefault="002368A4" w:rsidP="005C2183">
            <w:pPr>
              <w:widowControl w:val="0"/>
              <w:rPr>
                <w:b/>
                <w:sz w:val="20"/>
                <w:szCs w:val="20"/>
              </w:rPr>
            </w:pPr>
            <w:r w:rsidRPr="002368A4">
              <w:rPr>
                <w:b/>
                <w:sz w:val="20"/>
                <w:szCs w:val="20"/>
              </w:rPr>
              <w:t>Typ předmětu</w:t>
            </w:r>
          </w:p>
        </w:tc>
        <w:tc>
          <w:tcPr>
            <w:tcW w:w="3408" w:type="dxa"/>
            <w:gridSpan w:val="4"/>
            <w:tcBorders>
              <w:top w:val="single" w:sz="4" w:space="0" w:color="000000"/>
              <w:left w:val="single" w:sz="4" w:space="0" w:color="000000"/>
              <w:bottom w:val="single" w:sz="4" w:space="0" w:color="000000"/>
              <w:right w:val="single" w:sz="4" w:space="0" w:color="000000"/>
            </w:tcBorders>
          </w:tcPr>
          <w:p w14:paraId="5AF2F441" w14:textId="77777777" w:rsidR="002368A4" w:rsidRPr="002368A4" w:rsidRDefault="002368A4" w:rsidP="005C2183">
            <w:pPr>
              <w:widowControl w:val="0"/>
              <w:jc w:val="both"/>
              <w:rPr>
                <w:sz w:val="20"/>
                <w:szCs w:val="20"/>
              </w:rPr>
            </w:pPr>
            <w:r w:rsidRPr="002368A4">
              <w:rPr>
                <w:sz w:val="20"/>
                <w:szCs w:val="20"/>
              </w:rPr>
              <w:t>povinný, PZ</w:t>
            </w:r>
          </w:p>
        </w:tc>
        <w:tc>
          <w:tcPr>
            <w:tcW w:w="2688" w:type="dxa"/>
            <w:gridSpan w:val="2"/>
            <w:tcBorders>
              <w:top w:val="single" w:sz="4" w:space="0" w:color="000000"/>
              <w:left w:val="single" w:sz="4" w:space="0" w:color="000000"/>
              <w:bottom w:val="single" w:sz="4" w:space="0" w:color="000000"/>
              <w:right w:val="single" w:sz="4" w:space="0" w:color="000000"/>
            </w:tcBorders>
            <w:shd w:val="clear" w:color="auto" w:fill="F7CAAC"/>
          </w:tcPr>
          <w:p w14:paraId="359147BE" w14:textId="77777777" w:rsidR="002368A4" w:rsidRPr="002368A4" w:rsidRDefault="002368A4" w:rsidP="005C2183">
            <w:pPr>
              <w:widowControl w:val="0"/>
              <w:jc w:val="both"/>
              <w:rPr>
                <w:sz w:val="20"/>
                <w:szCs w:val="20"/>
              </w:rPr>
            </w:pPr>
            <w:r w:rsidRPr="002368A4">
              <w:rPr>
                <w:b/>
                <w:sz w:val="20"/>
                <w:szCs w:val="20"/>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17A0D9B" w14:textId="7B387274" w:rsidR="002368A4" w:rsidRPr="002368A4" w:rsidRDefault="002368A4" w:rsidP="005C2183">
            <w:pPr>
              <w:widowControl w:val="0"/>
              <w:jc w:val="both"/>
              <w:rPr>
                <w:sz w:val="20"/>
                <w:szCs w:val="20"/>
              </w:rPr>
            </w:pPr>
            <w:r w:rsidRPr="002368A4">
              <w:rPr>
                <w:sz w:val="20"/>
                <w:szCs w:val="20"/>
              </w:rPr>
              <w:t>3/</w:t>
            </w:r>
            <w:r w:rsidR="00641337">
              <w:rPr>
                <w:sz w:val="20"/>
                <w:szCs w:val="20"/>
              </w:rPr>
              <w:t>L</w:t>
            </w:r>
            <w:r w:rsidRPr="002368A4">
              <w:rPr>
                <w:sz w:val="20"/>
                <w:szCs w:val="20"/>
              </w:rPr>
              <w:t>S</w:t>
            </w:r>
          </w:p>
        </w:tc>
      </w:tr>
      <w:tr w:rsidR="002368A4" w14:paraId="03203A5D" w14:textId="77777777" w:rsidTr="005C2183">
        <w:tc>
          <w:tcPr>
            <w:tcW w:w="3041" w:type="dxa"/>
            <w:tcBorders>
              <w:top w:val="single" w:sz="4" w:space="0" w:color="000000"/>
              <w:left w:val="single" w:sz="4" w:space="0" w:color="000000"/>
              <w:bottom w:val="single" w:sz="4" w:space="0" w:color="000000"/>
              <w:right w:val="single" w:sz="4" w:space="0" w:color="000000"/>
            </w:tcBorders>
            <w:shd w:val="clear" w:color="auto" w:fill="F7CAAC"/>
          </w:tcPr>
          <w:p w14:paraId="65F5661E" w14:textId="77777777" w:rsidR="002368A4" w:rsidRPr="002368A4" w:rsidRDefault="002368A4" w:rsidP="005C2183">
            <w:pPr>
              <w:widowControl w:val="0"/>
              <w:rPr>
                <w:b/>
                <w:sz w:val="20"/>
                <w:szCs w:val="20"/>
              </w:rPr>
            </w:pPr>
            <w:r w:rsidRPr="002368A4">
              <w:rPr>
                <w:b/>
                <w:sz w:val="20"/>
                <w:szCs w:val="20"/>
              </w:rPr>
              <w:t>Rozsah studijního předmětu</w:t>
            </w:r>
          </w:p>
        </w:tc>
        <w:tc>
          <w:tcPr>
            <w:tcW w:w="1695" w:type="dxa"/>
            <w:gridSpan w:val="2"/>
            <w:tcBorders>
              <w:top w:val="single" w:sz="4" w:space="0" w:color="000000"/>
              <w:left w:val="single" w:sz="4" w:space="0" w:color="000000"/>
              <w:bottom w:val="single" w:sz="4" w:space="0" w:color="000000"/>
              <w:right w:val="single" w:sz="4" w:space="0" w:color="000000"/>
            </w:tcBorders>
          </w:tcPr>
          <w:p w14:paraId="125B7CEB" w14:textId="77777777" w:rsidR="002368A4" w:rsidRPr="002368A4" w:rsidRDefault="002368A4" w:rsidP="005C2183">
            <w:pPr>
              <w:widowControl w:val="0"/>
              <w:jc w:val="both"/>
              <w:rPr>
                <w:sz w:val="20"/>
                <w:szCs w:val="20"/>
              </w:rPr>
            </w:pPr>
            <w:r w:rsidRPr="002368A4">
              <w:rPr>
                <w:sz w:val="20"/>
                <w:szCs w:val="20"/>
              </w:rPr>
              <w:t>156 ateliér</w:t>
            </w:r>
          </w:p>
        </w:tc>
        <w:tc>
          <w:tcPr>
            <w:tcW w:w="897" w:type="dxa"/>
            <w:tcBorders>
              <w:top w:val="single" w:sz="4" w:space="0" w:color="000000"/>
              <w:left w:val="single" w:sz="4" w:space="0" w:color="000000"/>
              <w:bottom w:val="single" w:sz="4" w:space="0" w:color="000000"/>
              <w:right w:val="single" w:sz="4" w:space="0" w:color="000000"/>
            </w:tcBorders>
            <w:shd w:val="clear" w:color="auto" w:fill="F7CAAC"/>
          </w:tcPr>
          <w:p w14:paraId="5AD40C0D" w14:textId="77777777" w:rsidR="002368A4" w:rsidRPr="002368A4" w:rsidRDefault="002368A4" w:rsidP="005C2183">
            <w:pPr>
              <w:widowControl w:val="0"/>
              <w:jc w:val="both"/>
              <w:rPr>
                <w:b/>
                <w:sz w:val="20"/>
                <w:szCs w:val="20"/>
              </w:rPr>
            </w:pPr>
            <w:r w:rsidRPr="002368A4">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13DF2FE8" w14:textId="77777777" w:rsidR="002368A4" w:rsidRPr="002368A4" w:rsidRDefault="002368A4" w:rsidP="005C2183">
            <w:pPr>
              <w:widowControl w:val="0"/>
              <w:jc w:val="both"/>
              <w:rPr>
                <w:sz w:val="20"/>
                <w:szCs w:val="20"/>
              </w:rPr>
            </w:pPr>
            <w:r w:rsidRPr="002368A4">
              <w:rPr>
                <w:sz w:val="20"/>
                <w:szCs w:val="20"/>
              </w:rPr>
              <w:t>156</w:t>
            </w:r>
          </w:p>
        </w:tc>
        <w:tc>
          <w:tcPr>
            <w:tcW w:w="2151" w:type="dxa"/>
            <w:tcBorders>
              <w:top w:val="single" w:sz="4" w:space="0" w:color="000000"/>
              <w:left w:val="single" w:sz="4" w:space="0" w:color="000000"/>
              <w:bottom w:val="single" w:sz="4" w:space="0" w:color="000000"/>
              <w:right w:val="single" w:sz="4" w:space="0" w:color="000000"/>
            </w:tcBorders>
            <w:shd w:val="clear" w:color="auto" w:fill="F7CAAC"/>
          </w:tcPr>
          <w:p w14:paraId="743DA14F" w14:textId="77777777" w:rsidR="002368A4" w:rsidRPr="002368A4" w:rsidRDefault="002368A4" w:rsidP="005C2183">
            <w:pPr>
              <w:widowControl w:val="0"/>
              <w:jc w:val="both"/>
              <w:rPr>
                <w:b/>
                <w:sz w:val="20"/>
                <w:szCs w:val="20"/>
              </w:rPr>
            </w:pPr>
            <w:r w:rsidRPr="002368A4">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7B623F38" w14:textId="77777777" w:rsidR="002368A4" w:rsidRPr="002368A4" w:rsidRDefault="002368A4" w:rsidP="005C2183">
            <w:pPr>
              <w:widowControl w:val="0"/>
              <w:jc w:val="both"/>
              <w:rPr>
                <w:sz w:val="20"/>
                <w:szCs w:val="20"/>
              </w:rPr>
            </w:pPr>
            <w:r w:rsidRPr="002368A4">
              <w:rPr>
                <w:sz w:val="20"/>
                <w:szCs w:val="20"/>
              </w:rPr>
              <w:t>14</w:t>
            </w:r>
          </w:p>
        </w:tc>
      </w:tr>
      <w:tr w:rsidR="002368A4" w14:paraId="4FE75E88" w14:textId="77777777" w:rsidTr="005C2183">
        <w:tc>
          <w:tcPr>
            <w:tcW w:w="3041" w:type="dxa"/>
            <w:tcBorders>
              <w:top w:val="single" w:sz="4" w:space="0" w:color="000000"/>
              <w:left w:val="single" w:sz="4" w:space="0" w:color="000000"/>
              <w:bottom w:val="single" w:sz="4" w:space="0" w:color="000000"/>
              <w:right w:val="single" w:sz="4" w:space="0" w:color="000000"/>
            </w:tcBorders>
            <w:shd w:val="clear" w:color="auto" w:fill="F7CAAC"/>
          </w:tcPr>
          <w:p w14:paraId="066BAE5F" w14:textId="77777777" w:rsidR="002368A4" w:rsidRPr="002368A4" w:rsidRDefault="002368A4" w:rsidP="005C2183">
            <w:pPr>
              <w:widowControl w:val="0"/>
              <w:rPr>
                <w:b/>
                <w:sz w:val="20"/>
                <w:szCs w:val="20"/>
              </w:rPr>
            </w:pPr>
            <w:r w:rsidRPr="002368A4">
              <w:rPr>
                <w:b/>
                <w:sz w:val="20"/>
                <w:szCs w:val="20"/>
              </w:rPr>
              <w:t xml:space="preserve">Prerekvizity, </w:t>
            </w:r>
            <w:proofErr w:type="spellStart"/>
            <w:r w:rsidRPr="002368A4">
              <w:rPr>
                <w:b/>
                <w:sz w:val="20"/>
                <w:szCs w:val="20"/>
              </w:rPr>
              <w:t>korekvizity</w:t>
            </w:r>
            <w:proofErr w:type="spellEnd"/>
            <w:r w:rsidRPr="002368A4">
              <w:rPr>
                <w:b/>
                <w:sz w:val="20"/>
                <w:szCs w:val="20"/>
              </w:rPr>
              <w:t>, ekvivalence</w:t>
            </w:r>
          </w:p>
        </w:tc>
        <w:tc>
          <w:tcPr>
            <w:tcW w:w="6766" w:type="dxa"/>
            <w:gridSpan w:val="7"/>
            <w:tcBorders>
              <w:top w:val="single" w:sz="4" w:space="0" w:color="000000"/>
              <w:left w:val="single" w:sz="4" w:space="0" w:color="000000"/>
              <w:bottom w:val="single" w:sz="4" w:space="0" w:color="000000"/>
              <w:right w:val="single" w:sz="4" w:space="0" w:color="000000"/>
            </w:tcBorders>
          </w:tcPr>
          <w:p w14:paraId="6C0D28E9" w14:textId="77777777" w:rsidR="002368A4" w:rsidRPr="002368A4" w:rsidRDefault="002368A4" w:rsidP="005C2183">
            <w:pPr>
              <w:widowControl w:val="0"/>
              <w:jc w:val="both"/>
              <w:rPr>
                <w:sz w:val="20"/>
                <w:szCs w:val="20"/>
              </w:rPr>
            </w:pPr>
          </w:p>
        </w:tc>
      </w:tr>
      <w:tr w:rsidR="002368A4" w14:paraId="14EE6605" w14:textId="77777777" w:rsidTr="005C2183">
        <w:tc>
          <w:tcPr>
            <w:tcW w:w="3041" w:type="dxa"/>
            <w:tcBorders>
              <w:top w:val="single" w:sz="4" w:space="0" w:color="000000"/>
              <w:left w:val="single" w:sz="4" w:space="0" w:color="000000"/>
              <w:bottom w:val="single" w:sz="4" w:space="0" w:color="000000"/>
              <w:right w:val="single" w:sz="4" w:space="0" w:color="000000"/>
            </w:tcBorders>
            <w:shd w:val="clear" w:color="auto" w:fill="F7CAAC"/>
          </w:tcPr>
          <w:p w14:paraId="7A2267B0" w14:textId="77777777" w:rsidR="002368A4" w:rsidRPr="002368A4" w:rsidRDefault="002368A4" w:rsidP="005C2183">
            <w:pPr>
              <w:widowControl w:val="0"/>
              <w:rPr>
                <w:b/>
                <w:sz w:val="20"/>
                <w:szCs w:val="20"/>
              </w:rPr>
            </w:pPr>
            <w:r w:rsidRPr="002368A4">
              <w:rPr>
                <w:b/>
                <w:sz w:val="20"/>
                <w:szCs w:val="20"/>
              </w:rPr>
              <w:t>Způsob ověření studijních výsledků</w:t>
            </w:r>
          </w:p>
        </w:tc>
        <w:tc>
          <w:tcPr>
            <w:tcW w:w="3408" w:type="dxa"/>
            <w:gridSpan w:val="4"/>
            <w:tcBorders>
              <w:top w:val="single" w:sz="4" w:space="0" w:color="000000"/>
              <w:left w:val="single" w:sz="4" w:space="0" w:color="000000"/>
              <w:bottom w:val="single" w:sz="4" w:space="0" w:color="000000"/>
              <w:right w:val="single" w:sz="4" w:space="0" w:color="000000"/>
            </w:tcBorders>
          </w:tcPr>
          <w:p w14:paraId="14F0B471" w14:textId="77777777" w:rsidR="002368A4" w:rsidRPr="002368A4" w:rsidRDefault="002368A4" w:rsidP="005C2183">
            <w:pPr>
              <w:widowControl w:val="0"/>
              <w:jc w:val="both"/>
              <w:rPr>
                <w:sz w:val="20"/>
                <w:szCs w:val="20"/>
              </w:rPr>
            </w:pPr>
            <w:r w:rsidRPr="002368A4">
              <w:rPr>
                <w:sz w:val="20"/>
                <w:szCs w:val="20"/>
              </w:rPr>
              <w:t>zkouška</w:t>
            </w:r>
          </w:p>
        </w:tc>
        <w:tc>
          <w:tcPr>
            <w:tcW w:w="2151" w:type="dxa"/>
            <w:tcBorders>
              <w:top w:val="single" w:sz="4" w:space="0" w:color="000000"/>
              <w:left w:val="single" w:sz="4" w:space="0" w:color="000000"/>
              <w:bottom w:val="single" w:sz="4" w:space="0" w:color="000000"/>
              <w:right w:val="single" w:sz="4" w:space="0" w:color="000000"/>
            </w:tcBorders>
            <w:shd w:val="clear" w:color="auto" w:fill="F7CAAC"/>
          </w:tcPr>
          <w:p w14:paraId="7146FCEF" w14:textId="77777777" w:rsidR="002368A4" w:rsidRPr="002368A4" w:rsidRDefault="002368A4" w:rsidP="005C2183">
            <w:pPr>
              <w:widowControl w:val="0"/>
              <w:jc w:val="both"/>
              <w:rPr>
                <w:b/>
                <w:sz w:val="20"/>
                <w:szCs w:val="20"/>
              </w:rPr>
            </w:pPr>
            <w:r w:rsidRPr="002368A4">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4B624B45" w14:textId="77777777" w:rsidR="002368A4" w:rsidRPr="002368A4" w:rsidRDefault="002368A4" w:rsidP="005C2183">
            <w:pPr>
              <w:widowControl w:val="0"/>
              <w:jc w:val="both"/>
              <w:rPr>
                <w:sz w:val="20"/>
                <w:szCs w:val="20"/>
              </w:rPr>
            </w:pPr>
            <w:r w:rsidRPr="002368A4">
              <w:rPr>
                <w:sz w:val="20"/>
                <w:szCs w:val="20"/>
              </w:rPr>
              <w:t>ateliér</w:t>
            </w:r>
          </w:p>
        </w:tc>
      </w:tr>
      <w:tr w:rsidR="002368A4" w14:paraId="6F21505D" w14:textId="77777777" w:rsidTr="005C2183">
        <w:tc>
          <w:tcPr>
            <w:tcW w:w="3041" w:type="dxa"/>
            <w:tcBorders>
              <w:top w:val="single" w:sz="4" w:space="0" w:color="000000"/>
              <w:left w:val="single" w:sz="4" w:space="0" w:color="000000"/>
              <w:bottom w:val="single" w:sz="4" w:space="0" w:color="000000"/>
              <w:right w:val="single" w:sz="4" w:space="0" w:color="000000"/>
            </w:tcBorders>
            <w:shd w:val="clear" w:color="auto" w:fill="F7CAAC"/>
          </w:tcPr>
          <w:p w14:paraId="18CC7A07" w14:textId="77777777" w:rsidR="002368A4" w:rsidRPr="002368A4" w:rsidRDefault="002368A4" w:rsidP="005C2183">
            <w:pPr>
              <w:widowControl w:val="0"/>
              <w:rPr>
                <w:b/>
                <w:sz w:val="20"/>
                <w:szCs w:val="20"/>
              </w:rPr>
            </w:pPr>
            <w:r w:rsidRPr="002368A4">
              <w:rPr>
                <w:b/>
                <w:sz w:val="20"/>
                <w:szCs w:val="20"/>
              </w:rPr>
              <w:t>Forma způsobu ověření studijních výsledků a další požadavky na studenta</w:t>
            </w:r>
          </w:p>
        </w:tc>
        <w:tc>
          <w:tcPr>
            <w:tcW w:w="6766" w:type="dxa"/>
            <w:gridSpan w:val="7"/>
            <w:tcBorders>
              <w:top w:val="single" w:sz="4" w:space="0" w:color="000000"/>
              <w:left w:val="single" w:sz="4" w:space="0" w:color="000000"/>
              <w:right w:val="single" w:sz="4" w:space="0" w:color="000000"/>
            </w:tcBorders>
          </w:tcPr>
          <w:p w14:paraId="77721876" w14:textId="77777777" w:rsidR="002368A4" w:rsidRPr="002368A4" w:rsidRDefault="002368A4" w:rsidP="005C2183">
            <w:pPr>
              <w:widowControl w:val="0"/>
              <w:jc w:val="both"/>
              <w:rPr>
                <w:sz w:val="20"/>
                <w:szCs w:val="20"/>
              </w:rPr>
            </w:pPr>
            <w:r w:rsidRPr="002368A4">
              <w:rPr>
                <w:sz w:val="20"/>
                <w:szCs w:val="20"/>
              </w:rPr>
              <w:t>Minimálně 75% aktivní účast, plnění průběžných zadání, v závěru tvorba semestrálního projektu a jeho prezentace.</w:t>
            </w:r>
          </w:p>
        </w:tc>
      </w:tr>
      <w:tr w:rsidR="002368A4" w14:paraId="7B3D6F35" w14:textId="77777777" w:rsidTr="009F7E67">
        <w:trPr>
          <w:trHeight w:val="130"/>
        </w:trPr>
        <w:tc>
          <w:tcPr>
            <w:tcW w:w="9807" w:type="dxa"/>
            <w:gridSpan w:val="8"/>
            <w:tcBorders>
              <w:left w:val="single" w:sz="4" w:space="0" w:color="000000"/>
              <w:bottom w:val="single" w:sz="4" w:space="0" w:color="000000"/>
              <w:right w:val="single" w:sz="4" w:space="0" w:color="000000"/>
            </w:tcBorders>
          </w:tcPr>
          <w:p w14:paraId="6C14F665" w14:textId="77777777" w:rsidR="002368A4" w:rsidRPr="002368A4" w:rsidRDefault="002368A4" w:rsidP="005C2183">
            <w:pPr>
              <w:widowControl w:val="0"/>
              <w:rPr>
                <w:sz w:val="20"/>
                <w:szCs w:val="20"/>
              </w:rPr>
            </w:pPr>
          </w:p>
        </w:tc>
      </w:tr>
      <w:tr w:rsidR="002368A4" w14:paraId="27C2020F" w14:textId="77777777" w:rsidTr="005C2183">
        <w:trPr>
          <w:trHeight w:val="197"/>
        </w:trPr>
        <w:tc>
          <w:tcPr>
            <w:tcW w:w="3041" w:type="dxa"/>
            <w:tcBorders>
              <w:left w:val="single" w:sz="4" w:space="0" w:color="000000"/>
              <w:bottom w:val="single" w:sz="4" w:space="0" w:color="000000"/>
              <w:right w:val="single" w:sz="4" w:space="0" w:color="000000"/>
            </w:tcBorders>
            <w:shd w:val="clear" w:color="auto" w:fill="F7CAAC"/>
          </w:tcPr>
          <w:p w14:paraId="7EE04175" w14:textId="77777777" w:rsidR="002368A4" w:rsidRPr="002368A4" w:rsidRDefault="002368A4" w:rsidP="005C2183">
            <w:pPr>
              <w:widowControl w:val="0"/>
              <w:rPr>
                <w:b/>
                <w:sz w:val="20"/>
                <w:szCs w:val="20"/>
              </w:rPr>
            </w:pPr>
            <w:r w:rsidRPr="002368A4">
              <w:rPr>
                <w:b/>
                <w:sz w:val="20"/>
                <w:szCs w:val="20"/>
              </w:rPr>
              <w:t>Garant předmětu</w:t>
            </w:r>
          </w:p>
        </w:tc>
        <w:tc>
          <w:tcPr>
            <w:tcW w:w="6766" w:type="dxa"/>
            <w:gridSpan w:val="7"/>
            <w:tcBorders>
              <w:left w:val="single" w:sz="4" w:space="0" w:color="000000"/>
              <w:bottom w:val="single" w:sz="4" w:space="0" w:color="000000"/>
              <w:right w:val="single" w:sz="4" w:space="0" w:color="000000"/>
            </w:tcBorders>
          </w:tcPr>
          <w:p w14:paraId="7C3C136C" w14:textId="77777777" w:rsidR="002368A4" w:rsidRPr="002368A4" w:rsidRDefault="002368A4" w:rsidP="005C2183">
            <w:pPr>
              <w:widowControl w:val="0"/>
              <w:jc w:val="both"/>
              <w:rPr>
                <w:sz w:val="20"/>
                <w:szCs w:val="20"/>
              </w:rPr>
            </w:pPr>
            <w:r w:rsidRPr="002368A4">
              <w:rPr>
                <w:sz w:val="20"/>
                <w:szCs w:val="20"/>
              </w:rPr>
              <w:t>MgA. Eliška Chytková</w:t>
            </w:r>
          </w:p>
        </w:tc>
      </w:tr>
      <w:tr w:rsidR="002368A4" w14:paraId="6A005E86" w14:textId="77777777" w:rsidTr="005C2183">
        <w:trPr>
          <w:trHeight w:val="243"/>
        </w:trPr>
        <w:tc>
          <w:tcPr>
            <w:tcW w:w="3041" w:type="dxa"/>
            <w:tcBorders>
              <w:left w:val="single" w:sz="4" w:space="0" w:color="000000"/>
              <w:bottom w:val="single" w:sz="4" w:space="0" w:color="000000"/>
              <w:right w:val="single" w:sz="4" w:space="0" w:color="000000"/>
            </w:tcBorders>
            <w:shd w:val="clear" w:color="auto" w:fill="F7CAAC"/>
          </w:tcPr>
          <w:p w14:paraId="58D5BB9C" w14:textId="77777777" w:rsidR="002368A4" w:rsidRPr="002368A4" w:rsidRDefault="002368A4" w:rsidP="005C2183">
            <w:pPr>
              <w:widowControl w:val="0"/>
              <w:rPr>
                <w:b/>
                <w:sz w:val="20"/>
                <w:szCs w:val="20"/>
              </w:rPr>
            </w:pPr>
            <w:r w:rsidRPr="002368A4">
              <w:rPr>
                <w:b/>
                <w:sz w:val="20"/>
                <w:szCs w:val="20"/>
              </w:rPr>
              <w:t>Zapojení garanta do výuky předmětu</w:t>
            </w:r>
          </w:p>
        </w:tc>
        <w:tc>
          <w:tcPr>
            <w:tcW w:w="6766" w:type="dxa"/>
            <w:gridSpan w:val="7"/>
            <w:tcBorders>
              <w:left w:val="single" w:sz="4" w:space="0" w:color="000000"/>
              <w:bottom w:val="single" w:sz="4" w:space="0" w:color="000000"/>
              <w:right w:val="single" w:sz="4" w:space="0" w:color="000000"/>
            </w:tcBorders>
          </w:tcPr>
          <w:p w14:paraId="1A8B386D" w14:textId="6AD1EDF1" w:rsidR="002368A4" w:rsidRPr="002368A4" w:rsidRDefault="002368A4" w:rsidP="005C2183">
            <w:pPr>
              <w:widowControl w:val="0"/>
              <w:jc w:val="both"/>
              <w:rPr>
                <w:sz w:val="20"/>
                <w:szCs w:val="20"/>
              </w:rPr>
            </w:pPr>
            <w:r w:rsidRPr="002368A4">
              <w:rPr>
                <w:sz w:val="20"/>
                <w:szCs w:val="20"/>
              </w:rPr>
              <w:t>garant se podílí na výuce předmětu v rozsahu 70</w:t>
            </w:r>
            <w:r w:rsidR="00772579">
              <w:rPr>
                <w:sz w:val="20"/>
                <w:szCs w:val="20"/>
              </w:rPr>
              <w:t xml:space="preserve"> </w:t>
            </w:r>
            <w:r w:rsidRPr="002368A4">
              <w:rPr>
                <w:sz w:val="20"/>
                <w:szCs w:val="20"/>
              </w:rPr>
              <w:t>%</w:t>
            </w:r>
            <w:r w:rsidR="00435A6F">
              <w:rPr>
                <w:sz w:val="20"/>
                <w:szCs w:val="20"/>
              </w:rPr>
              <w:t>,</w:t>
            </w:r>
            <w:r w:rsidRPr="002368A4">
              <w:rPr>
                <w:sz w:val="20"/>
                <w:szCs w:val="20"/>
              </w:rPr>
              <w:t xml:space="preserve"> stanovuje koncepci ateliéru</w:t>
            </w:r>
          </w:p>
        </w:tc>
      </w:tr>
      <w:tr w:rsidR="002368A4" w14:paraId="2A8C5214" w14:textId="77777777" w:rsidTr="005C2183">
        <w:tc>
          <w:tcPr>
            <w:tcW w:w="3041" w:type="dxa"/>
            <w:tcBorders>
              <w:top w:val="single" w:sz="4" w:space="0" w:color="000000"/>
              <w:left w:val="single" w:sz="4" w:space="0" w:color="000000"/>
              <w:bottom w:val="single" w:sz="4" w:space="0" w:color="000000"/>
              <w:right w:val="single" w:sz="4" w:space="0" w:color="000000"/>
            </w:tcBorders>
            <w:shd w:val="clear" w:color="auto" w:fill="F7CAAC"/>
          </w:tcPr>
          <w:p w14:paraId="2B372BF9" w14:textId="77777777" w:rsidR="002368A4" w:rsidRPr="002368A4" w:rsidRDefault="002368A4" w:rsidP="005C2183">
            <w:pPr>
              <w:widowControl w:val="0"/>
              <w:rPr>
                <w:b/>
                <w:sz w:val="20"/>
                <w:szCs w:val="20"/>
              </w:rPr>
            </w:pPr>
            <w:r w:rsidRPr="002368A4">
              <w:rPr>
                <w:b/>
                <w:sz w:val="20"/>
                <w:szCs w:val="20"/>
              </w:rPr>
              <w:t>Vyučující</w:t>
            </w:r>
          </w:p>
        </w:tc>
        <w:tc>
          <w:tcPr>
            <w:tcW w:w="6766" w:type="dxa"/>
            <w:gridSpan w:val="7"/>
            <w:tcBorders>
              <w:top w:val="single" w:sz="4" w:space="0" w:color="000000"/>
              <w:left w:val="single" w:sz="4" w:space="0" w:color="000000"/>
              <w:right w:val="single" w:sz="4" w:space="0" w:color="000000"/>
            </w:tcBorders>
          </w:tcPr>
          <w:p w14:paraId="7E9EBB81" w14:textId="259B8081" w:rsidR="002368A4" w:rsidRPr="002368A4" w:rsidRDefault="002368A4" w:rsidP="005C2183">
            <w:pPr>
              <w:widowControl w:val="0"/>
              <w:jc w:val="both"/>
              <w:rPr>
                <w:sz w:val="20"/>
                <w:szCs w:val="20"/>
              </w:rPr>
            </w:pPr>
            <w:r w:rsidRPr="002368A4">
              <w:rPr>
                <w:sz w:val="20"/>
                <w:szCs w:val="20"/>
              </w:rPr>
              <w:t>MgA. Eliška Chytková 70</w:t>
            </w:r>
            <w:r w:rsidR="00772579">
              <w:rPr>
                <w:sz w:val="20"/>
                <w:szCs w:val="20"/>
              </w:rPr>
              <w:t xml:space="preserve"> </w:t>
            </w:r>
            <w:r w:rsidRPr="002368A4">
              <w:rPr>
                <w:sz w:val="20"/>
                <w:szCs w:val="20"/>
              </w:rPr>
              <w:t>%, MgA. Martin Kukal 20</w:t>
            </w:r>
            <w:r w:rsidR="00772579">
              <w:rPr>
                <w:sz w:val="20"/>
                <w:szCs w:val="20"/>
              </w:rPr>
              <w:t xml:space="preserve"> </w:t>
            </w:r>
            <w:r w:rsidRPr="002368A4">
              <w:rPr>
                <w:sz w:val="20"/>
                <w:szCs w:val="20"/>
              </w:rPr>
              <w:t>%, Mgr. Lukáš Gregor, Ph.D. 10</w:t>
            </w:r>
            <w:r w:rsidR="00772579">
              <w:rPr>
                <w:sz w:val="20"/>
                <w:szCs w:val="20"/>
              </w:rPr>
              <w:t xml:space="preserve"> </w:t>
            </w:r>
            <w:r w:rsidRPr="002368A4">
              <w:rPr>
                <w:sz w:val="20"/>
                <w:szCs w:val="20"/>
              </w:rPr>
              <w:t>%</w:t>
            </w:r>
          </w:p>
        </w:tc>
      </w:tr>
      <w:tr w:rsidR="002368A4" w14:paraId="775AA484" w14:textId="77777777" w:rsidTr="008D5E29">
        <w:trPr>
          <w:trHeight w:val="62"/>
        </w:trPr>
        <w:tc>
          <w:tcPr>
            <w:tcW w:w="9807" w:type="dxa"/>
            <w:gridSpan w:val="8"/>
            <w:tcBorders>
              <w:left w:val="single" w:sz="4" w:space="0" w:color="000000"/>
              <w:bottom w:val="single" w:sz="4" w:space="0" w:color="000000"/>
              <w:right w:val="single" w:sz="4" w:space="0" w:color="000000"/>
            </w:tcBorders>
          </w:tcPr>
          <w:p w14:paraId="643599D0" w14:textId="77777777" w:rsidR="002368A4" w:rsidRPr="002368A4" w:rsidRDefault="002368A4" w:rsidP="005C2183">
            <w:pPr>
              <w:widowControl w:val="0"/>
              <w:jc w:val="both"/>
              <w:rPr>
                <w:sz w:val="20"/>
                <w:szCs w:val="20"/>
              </w:rPr>
            </w:pPr>
          </w:p>
        </w:tc>
      </w:tr>
      <w:tr w:rsidR="002368A4" w14:paraId="47B8E2EE" w14:textId="77777777" w:rsidTr="005C2183">
        <w:tc>
          <w:tcPr>
            <w:tcW w:w="3041" w:type="dxa"/>
            <w:tcBorders>
              <w:top w:val="single" w:sz="4" w:space="0" w:color="000000"/>
              <w:left w:val="single" w:sz="4" w:space="0" w:color="000000"/>
              <w:bottom w:val="single" w:sz="4" w:space="0" w:color="000000"/>
              <w:right w:val="single" w:sz="4" w:space="0" w:color="000000"/>
            </w:tcBorders>
            <w:shd w:val="clear" w:color="auto" w:fill="F7CAAC"/>
          </w:tcPr>
          <w:p w14:paraId="6B6641A1" w14:textId="77777777" w:rsidR="002368A4" w:rsidRPr="002368A4" w:rsidRDefault="002368A4" w:rsidP="005C2183">
            <w:pPr>
              <w:widowControl w:val="0"/>
              <w:jc w:val="both"/>
              <w:rPr>
                <w:b/>
                <w:sz w:val="20"/>
                <w:szCs w:val="20"/>
              </w:rPr>
            </w:pPr>
            <w:r w:rsidRPr="002368A4">
              <w:rPr>
                <w:b/>
                <w:sz w:val="20"/>
                <w:szCs w:val="20"/>
              </w:rPr>
              <w:t>Stručná anotace předmětu</w:t>
            </w:r>
          </w:p>
        </w:tc>
        <w:tc>
          <w:tcPr>
            <w:tcW w:w="6766" w:type="dxa"/>
            <w:gridSpan w:val="7"/>
            <w:tcBorders>
              <w:top w:val="single" w:sz="4" w:space="0" w:color="000000"/>
              <w:left w:val="single" w:sz="4" w:space="0" w:color="000000"/>
              <w:right w:val="single" w:sz="4" w:space="0" w:color="000000"/>
            </w:tcBorders>
          </w:tcPr>
          <w:p w14:paraId="4CF0AA0F" w14:textId="77777777" w:rsidR="002368A4" w:rsidRPr="002368A4" w:rsidRDefault="002368A4" w:rsidP="005C2183">
            <w:pPr>
              <w:widowControl w:val="0"/>
              <w:jc w:val="both"/>
              <w:rPr>
                <w:sz w:val="20"/>
                <w:szCs w:val="20"/>
              </w:rPr>
            </w:pPr>
          </w:p>
        </w:tc>
      </w:tr>
      <w:tr w:rsidR="002368A4" w14:paraId="4EC3223A" w14:textId="77777777" w:rsidTr="00772579">
        <w:trPr>
          <w:trHeight w:val="1220"/>
        </w:trPr>
        <w:tc>
          <w:tcPr>
            <w:tcW w:w="9807" w:type="dxa"/>
            <w:gridSpan w:val="8"/>
            <w:tcBorders>
              <w:left w:val="single" w:sz="4" w:space="0" w:color="000000"/>
              <w:bottom w:val="single" w:sz="12" w:space="0" w:color="000000"/>
              <w:right w:val="single" w:sz="4" w:space="0" w:color="000000"/>
            </w:tcBorders>
          </w:tcPr>
          <w:p w14:paraId="37CE150C" w14:textId="4495B8C5" w:rsidR="0061794E" w:rsidRPr="0061794E" w:rsidRDefault="0061794E" w:rsidP="0061794E">
            <w:pPr>
              <w:widowControl w:val="0"/>
              <w:spacing w:after="120"/>
              <w:jc w:val="both"/>
              <w:rPr>
                <w:rFonts w:cs="Tahoma"/>
                <w:color w:val="000000"/>
                <w:sz w:val="20"/>
                <w:szCs w:val="20"/>
                <w:shd w:val="clear" w:color="auto" w:fill="FFFFFF"/>
              </w:rPr>
            </w:pPr>
            <w:r w:rsidRPr="0061794E">
              <w:rPr>
                <w:rFonts w:cs="Tahoma"/>
                <w:color w:val="000000"/>
                <w:sz w:val="20"/>
                <w:szCs w:val="20"/>
                <w:shd w:val="clear" w:color="auto" w:fill="FFFFFF"/>
              </w:rPr>
              <w:t>Cílem předmětu je získat zkušenosti prostřednictvím týmové spolupráce na projektu studentů navazujícího magisterského studia v oblasti přípravy a realizace cizí látky, uzpůsobit se cizímu výtvarnému i animačnímu řešení.</w:t>
            </w:r>
          </w:p>
          <w:p w14:paraId="3D883F21" w14:textId="1A3E98CB" w:rsidR="0061794E" w:rsidRPr="0061794E" w:rsidRDefault="0061794E" w:rsidP="00CE41A2">
            <w:pPr>
              <w:pStyle w:val="Odstavecseseznamem"/>
              <w:widowControl w:val="0"/>
              <w:numPr>
                <w:ilvl w:val="0"/>
                <w:numId w:val="31"/>
              </w:numPr>
              <w:jc w:val="both"/>
              <w:rPr>
                <w:rFonts w:cs="Tahoma"/>
                <w:color w:val="000000"/>
                <w:shd w:val="clear" w:color="auto" w:fill="FFFFFF"/>
              </w:rPr>
            </w:pPr>
            <w:r w:rsidRPr="0061794E">
              <w:rPr>
                <w:rFonts w:cs="Tahoma"/>
                <w:color w:val="000000"/>
                <w:shd w:val="clear" w:color="auto" w:fill="FFFFFF"/>
              </w:rPr>
              <w:t>Výběr projektu a jednotlivých profesí</w:t>
            </w:r>
            <w:r>
              <w:rPr>
                <w:rFonts w:cs="Tahoma"/>
                <w:color w:val="000000"/>
                <w:shd w:val="clear" w:color="auto" w:fill="FFFFFF"/>
              </w:rPr>
              <w:t>.</w:t>
            </w:r>
          </w:p>
          <w:p w14:paraId="2EEAB952" w14:textId="6E785A4B" w:rsidR="0061794E" w:rsidRPr="0061794E" w:rsidRDefault="0061794E" w:rsidP="00CE41A2">
            <w:pPr>
              <w:pStyle w:val="Odstavecseseznamem"/>
              <w:widowControl w:val="0"/>
              <w:numPr>
                <w:ilvl w:val="0"/>
                <w:numId w:val="31"/>
              </w:numPr>
              <w:jc w:val="both"/>
              <w:rPr>
                <w:rFonts w:cs="Tahoma"/>
                <w:color w:val="000000"/>
                <w:shd w:val="clear" w:color="auto" w:fill="FFFFFF"/>
              </w:rPr>
            </w:pPr>
            <w:r w:rsidRPr="0061794E">
              <w:rPr>
                <w:rFonts w:cs="Tahoma"/>
                <w:color w:val="000000"/>
                <w:shd w:val="clear" w:color="auto" w:fill="FFFFFF"/>
              </w:rPr>
              <w:t>Práce na projektu</w:t>
            </w:r>
            <w:r>
              <w:rPr>
                <w:rFonts w:cs="Tahoma"/>
                <w:color w:val="000000"/>
                <w:shd w:val="clear" w:color="auto" w:fill="FFFFFF"/>
              </w:rPr>
              <w:t>.</w:t>
            </w:r>
          </w:p>
          <w:p w14:paraId="51D83E05" w14:textId="1A2CD214" w:rsidR="0061794E" w:rsidRPr="0061794E" w:rsidRDefault="0061794E" w:rsidP="00CE41A2">
            <w:pPr>
              <w:pStyle w:val="Odstavecseseznamem"/>
              <w:widowControl w:val="0"/>
              <w:numPr>
                <w:ilvl w:val="0"/>
                <w:numId w:val="31"/>
              </w:numPr>
              <w:spacing w:after="120"/>
              <w:jc w:val="both"/>
              <w:rPr>
                <w:rFonts w:cs="Tahoma"/>
                <w:color w:val="000000"/>
                <w:shd w:val="clear" w:color="auto" w:fill="FFFFFF"/>
              </w:rPr>
            </w:pPr>
            <w:r w:rsidRPr="0061794E">
              <w:rPr>
                <w:rFonts w:cs="Tahoma"/>
                <w:color w:val="000000"/>
                <w:shd w:val="clear" w:color="auto" w:fill="FFFFFF"/>
              </w:rPr>
              <w:t>Prezentace výsledného tvaru projektu</w:t>
            </w:r>
            <w:r>
              <w:rPr>
                <w:rFonts w:cs="Tahoma"/>
                <w:color w:val="000000"/>
                <w:shd w:val="clear" w:color="auto" w:fill="FFFFFF"/>
              </w:rPr>
              <w:t>.</w:t>
            </w:r>
          </w:p>
          <w:p w14:paraId="3393F8F8" w14:textId="785F4B73" w:rsidR="002368A4" w:rsidRPr="002368A4" w:rsidRDefault="0061794E" w:rsidP="00435A6F">
            <w:pPr>
              <w:widowControl w:val="0"/>
              <w:jc w:val="both"/>
              <w:rPr>
                <w:rFonts w:ascii="Tahoma" w:hAnsi="Tahoma" w:cs="Tahoma"/>
                <w:color w:val="000000"/>
                <w:sz w:val="20"/>
                <w:szCs w:val="20"/>
                <w:shd w:val="clear" w:color="auto" w:fill="FFFFFF"/>
              </w:rPr>
            </w:pPr>
            <w:r w:rsidRPr="0061794E">
              <w:rPr>
                <w:rFonts w:cs="Tahoma"/>
                <w:color w:val="000000"/>
                <w:sz w:val="20"/>
                <w:szCs w:val="20"/>
                <w:shd w:val="clear" w:color="auto" w:fill="FFFFFF"/>
              </w:rPr>
              <w:t xml:space="preserve">Student má představu o procesu vzniku projektu v profesionálním prostředí a může vidět svoji práci aplikovanou v praxi. </w:t>
            </w:r>
            <w:r w:rsidR="00435A6F">
              <w:rPr>
                <w:rFonts w:cs="Tahoma"/>
                <w:color w:val="000000"/>
                <w:sz w:val="20"/>
                <w:szCs w:val="20"/>
                <w:shd w:val="clear" w:color="auto" w:fill="FFFFFF"/>
              </w:rPr>
              <w:t>Má možnost</w:t>
            </w:r>
            <w:r w:rsidRPr="0061794E">
              <w:rPr>
                <w:rFonts w:cs="Tahoma"/>
                <w:color w:val="000000"/>
                <w:sz w:val="20"/>
                <w:szCs w:val="20"/>
                <w:shd w:val="clear" w:color="auto" w:fill="FFFFFF"/>
              </w:rPr>
              <w:t xml:space="preserve"> být součástí většího týmu profesionálů, </w:t>
            </w:r>
            <w:r w:rsidR="00435A6F">
              <w:rPr>
                <w:rFonts w:cs="Tahoma"/>
                <w:color w:val="000000"/>
                <w:sz w:val="20"/>
                <w:szCs w:val="20"/>
                <w:shd w:val="clear" w:color="auto" w:fill="FFFFFF"/>
              </w:rPr>
              <w:t xml:space="preserve">vyzkouší si </w:t>
            </w:r>
            <w:r w:rsidRPr="0061794E">
              <w:rPr>
                <w:rFonts w:cs="Tahoma"/>
                <w:color w:val="000000"/>
                <w:sz w:val="20"/>
                <w:szCs w:val="20"/>
                <w:shd w:val="clear" w:color="auto" w:fill="FFFFFF"/>
              </w:rPr>
              <w:t>spolupráci s dalšími složkami při tvorbě projektu (zvukaři, střihači, produkční…). A také komunikaci s klientem.</w:t>
            </w:r>
          </w:p>
        </w:tc>
      </w:tr>
      <w:tr w:rsidR="002368A4" w14:paraId="1CD6D04E" w14:textId="77777777" w:rsidTr="005C2183">
        <w:trPr>
          <w:trHeight w:val="265"/>
        </w:trPr>
        <w:tc>
          <w:tcPr>
            <w:tcW w:w="3608" w:type="dxa"/>
            <w:gridSpan w:val="2"/>
            <w:tcBorders>
              <w:left w:val="single" w:sz="4" w:space="0" w:color="000000"/>
              <w:bottom w:val="single" w:sz="4" w:space="0" w:color="000000"/>
              <w:right w:val="single" w:sz="4" w:space="0" w:color="000000"/>
            </w:tcBorders>
            <w:shd w:val="clear" w:color="auto" w:fill="F7CAAC"/>
          </w:tcPr>
          <w:p w14:paraId="2F04E6A2" w14:textId="77777777" w:rsidR="002368A4" w:rsidRPr="002368A4" w:rsidRDefault="002368A4" w:rsidP="005C2183">
            <w:pPr>
              <w:widowControl w:val="0"/>
              <w:jc w:val="both"/>
              <w:rPr>
                <w:sz w:val="20"/>
                <w:szCs w:val="20"/>
              </w:rPr>
            </w:pPr>
            <w:r w:rsidRPr="002368A4">
              <w:rPr>
                <w:b/>
                <w:sz w:val="20"/>
                <w:szCs w:val="20"/>
              </w:rPr>
              <w:t>Studijní literatura a studijní pomůcky</w:t>
            </w:r>
          </w:p>
        </w:tc>
        <w:tc>
          <w:tcPr>
            <w:tcW w:w="6199" w:type="dxa"/>
            <w:gridSpan w:val="6"/>
            <w:tcBorders>
              <w:left w:val="single" w:sz="4" w:space="0" w:color="000000"/>
              <w:right w:val="single" w:sz="4" w:space="0" w:color="000000"/>
            </w:tcBorders>
          </w:tcPr>
          <w:p w14:paraId="6A10AD57" w14:textId="77777777" w:rsidR="002368A4" w:rsidRPr="002368A4" w:rsidRDefault="002368A4" w:rsidP="005C2183">
            <w:pPr>
              <w:widowControl w:val="0"/>
              <w:jc w:val="both"/>
              <w:rPr>
                <w:sz w:val="20"/>
                <w:szCs w:val="20"/>
              </w:rPr>
            </w:pPr>
          </w:p>
        </w:tc>
      </w:tr>
      <w:tr w:rsidR="002368A4" w14:paraId="56DDB77F" w14:textId="77777777" w:rsidTr="00A677D6">
        <w:trPr>
          <w:trHeight w:val="3738"/>
        </w:trPr>
        <w:tc>
          <w:tcPr>
            <w:tcW w:w="9807" w:type="dxa"/>
            <w:gridSpan w:val="8"/>
            <w:tcBorders>
              <w:left w:val="single" w:sz="4" w:space="0" w:color="000000"/>
              <w:bottom w:val="single" w:sz="4" w:space="0" w:color="000000"/>
              <w:right w:val="single" w:sz="4" w:space="0" w:color="000000"/>
            </w:tcBorders>
          </w:tcPr>
          <w:p w14:paraId="7801F0D0" w14:textId="77777777" w:rsidR="002368A4" w:rsidRPr="002368A4" w:rsidRDefault="002368A4" w:rsidP="002719CE">
            <w:pPr>
              <w:rPr>
                <w:rFonts w:eastAsia="OpenSymbol"/>
                <w:b/>
                <w:bCs/>
                <w:sz w:val="20"/>
                <w:szCs w:val="20"/>
              </w:rPr>
            </w:pPr>
            <w:r w:rsidRPr="002368A4">
              <w:rPr>
                <w:rFonts w:eastAsia="OpenSymbol"/>
                <w:b/>
                <w:bCs/>
                <w:sz w:val="20"/>
                <w:szCs w:val="20"/>
              </w:rPr>
              <w:t>Povinná: </w:t>
            </w:r>
          </w:p>
          <w:p w14:paraId="2F3EE08F" w14:textId="77777777" w:rsidR="002719CE" w:rsidRPr="002368A4" w:rsidRDefault="002719CE" w:rsidP="002719CE">
            <w:pPr>
              <w:rPr>
                <w:rFonts w:eastAsia="OpenSymbol"/>
                <w:sz w:val="20"/>
                <w:szCs w:val="20"/>
              </w:rPr>
            </w:pPr>
            <w:r w:rsidRPr="002368A4">
              <w:rPr>
                <w:rFonts w:eastAsia="OpenSymbol"/>
                <w:sz w:val="20"/>
                <w:szCs w:val="20"/>
              </w:rPr>
              <w:t>KERLOW, Isaac Victor. </w:t>
            </w:r>
            <w:r w:rsidRPr="002368A4">
              <w:rPr>
                <w:rFonts w:eastAsia="OpenSymbol"/>
                <w:i/>
                <w:iCs/>
                <w:sz w:val="20"/>
                <w:szCs w:val="20"/>
              </w:rPr>
              <w:t>Mistrovství 3D animace: ovládněte techniky profesionálních filmových tvůrců!</w:t>
            </w:r>
          </w:p>
          <w:p w14:paraId="1A399DC0" w14:textId="77777777" w:rsidR="002719CE" w:rsidRPr="002368A4" w:rsidRDefault="002719CE" w:rsidP="002719CE">
            <w:pPr>
              <w:rPr>
                <w:rFonts w:eastAsia="OpenSymbol"/>
                <w:sz w:val="20"/>
                <w:szCs w:val="20"/>
              </w:rPr>
            </w:pPr>
            <w:r w:rsidRPr="002368A4">
              <w:rPr>
                <w:rFonts w:eastAsia="OpenSymbol"/>
                <w:sz w:val="20"/>
                <w:szCs w:val="20"/>
              </w:rPr>
              <w:t xml:space="preserve">Vyd. 1. Brno: </w:t>
            </w:r>
            <w:proofErr w:type="spellStart"/>
            <w:r w:rsidRPr="002368A4">
              <w:rPr>
                <w:rFonts w:eastAsia="OpenSymbol"/>
                <w:sz w:val="20"/>
                <w:szCs w:val="20"/>
              </w:rPr>
              <w:t>Computer</w:t>
            </w:r>
            <w:proofErr w:type="spellEnd"/>
            <w:r w:rsidRPr="002368A4">
              <w:rPr>
                <w:rFonts w:eastAsia="OpenSymbol"/>
                <w:sz w:val="20"/>
                <w:szCs w:val="20"/>
              </w:rPr>
              <w:t xml:space="preserve"> </w:t>
            </w:r>
            <w:proofErr w:type="spellStart"/>
            <w:r w:rsidRPr="002368A4">
              <w:rPr>
                <w:rFonts w:eastAsia="OpenSymbol"/>
                <w:sz w:val="20"/>
                <w:szCs w:val="20"/>
              </w:rPr>
              <w:t>Press</w:t>
            </w:r>
            <w:proofErr w:type="spellEnd"/>
            <w:r w:rsidRPr="002368A4">
              <w:rPr>
                <w:rFonts w:eastAsia="OpenSymbol"/>
                <w:sz w:val="20"/>
                <w:szCs w:val="20"/>
              </w:rPr>
              <w:t>, 2011. ISBN 978-80-251-2717-9.</w:t>
            </w:r>
          </w:p>
          <w:p w14:paraId="7D804967" w14:textId="77777777" w:rsidR="002368A4" w:rsidRPr="002368A4" w:rsidRDefault="002368A4" w:rsidP="002719CE">
            <w:pPr>
              <w:rPr>
                <w:rFonts w:eastAsia="OpenSymbol"/>
                <w:sz w:val="20"/>
                <w:szCs w:val="20"/>
              </w:rPr>
            </w:pPr>
            <w:r w:rsidRPr="002368A4">
              <w:rPr>
                <w:rFonts w:eastAsia="OpenSymbol"/>
                <w:sz w:val="20"/>
                <w:szCs w:val="20"/>
              </w:rPr>
              <w:t>WILLIAMS, R. </w:t>
            </w:r>
            <w:proofErr w:type="spellStart"/>
            <w:r w:rsidRPr="002368A4">
              <w:rPr>
                <w:rFonts w:eastAsia="OpenSymbol"/>
                <w:i/>
                <w:iCs/>
                <w:sz w:val="20"/>
                <w:szCs w:val="20"/>
              </w:rPr>
              <w:t>The</w:t>
            </w:r>
            <w:proofErr w:type="spellEnd"/>
            <w:r w:rsidRPr="002368A4">
              <w:rPr>
                <w:rFonts w:eastAsia="OpenSymbol"/>
                <w:i/>
                <w:iCs/>
                <w:sz w:val="20"/>
                <w:szCs w:val="20"/>
              </w:rPr>
              <w:t xml:space="preserve"> </w:t>
            </w:r>
            <w:proofErr w:type="spellStart"/>
            <w:r w:rsidRPr="002368A4">
              <w:rPr>
                <w:rFonts w:eastAsia="OpenSymbol"/>
                <w:i/>
                <w:iCs/>
                <w:sz w:val="20"/>
                <w:szCs w:val="20"/>
              </w:rPr>
              <w:t>Animator's</w:t>
            </w:r>
            <w:proofErr w:type="spellEnd"/>
            <w:r w:rsidRPr="002368A4">
              <w:rPr>
                <w:rFonts w:eastAsia="OpenSymbol"/>
                <w:i/>
                <w:iCs/>
                <w:sz w:val="20"/>
                <w:szCs w:val="20"/>
              </w:rPr>
              <w:t xml:space="preserve"> </w:t>
            </w:r>
            <w:proofErr w:type="spellStart"/>
            <w:r w:rsidRPr="002368A4">
              <w:rPr>
                <w:rFonts w:eastAsia="OpenSymbol"/>
                <w:i/>
                <w:iCs/>
                <w:sz w:val="20"/>
                <w:szCs w:val="20"/>
              </w:rPr>
              <w:t>Survival</w:t>
            </w:r>
            <w:proofErr w:type="spellEnd"/>
            <w:r w:rsidRPr="002368A4">
              <w:rPr>
                <w:rFonts w:eastAsia="OpenSymbol"/>
                <w:i/>
                <w:iCs/>
                <w:sz w:val="20"/>
                <w:szCs w:val="20"/>
              </w:rPr>
              <w:t xml:space="preserve"> </w:t>
            </w:r>
            <w:proofErr w:type="spellStart"/>
            <w:r w:rsidRPr="002368A4">
              <w:rPr>
                <w:rFonts w:eastAsia="OpenSymbol"/>
                <w:i/>
                <w:iCs/>
                <w:sz w:val="20"/>
                <w:szCs w:val="20"/>
              </w:rPr>
              <w:t>Kit</w:t>
            </w:r>
            <w:proofErr w:type="spellEnd"/>
            <w:r w:rsidRPr="002368A4">
              <w:rPr>
                <w:rFonts w:eastAsia="OpenSymbol"/>
                <w:i/>
                <w:iCs/>
                <w:sz w:val="20"/>
                <w:szCs w:val="20"/>
              </w:rPr>
              <w:t xml:space="preserve">: A </w:t>
            </w:r>
            <w:proofErr w:type="spellStart"/>
            <w:r w:rsidRPr="002368A4">
              <w:rPr>
                <w:rFonts w:eastAsia="OpenSymbol"/>
                <w:i/>
                <w:iCs/>
                <w:sz w:val="20"/>
                <w:szCs w:val="20"/>
              </w:rPr>
              <w:t>Manual</w:t>
            </w:r>
            <w:proofErr w:type="spellEnd"/>
            <w:r w:rsidRPr="002368A4">
              <w:rPr>
                <w:rFonts w:eastAsia="OpenSymbol"/>
                <w:i/>
                <w:iCs/>
                <w:sz w:val="20"/>
                <w:szCs w:val="20"/>
              </w:rPr>
              <w:t xml:space="preserve"> </w:t>
            </w:r>
            <w:proofErr w:type="spellStart"/>
            <w:r w:rsidRPr="002368A4">
              <w:rPr>
                <w:rFonts w:eastAsia="OpenSymbol"/>
                <w:i/>
                <w:iCs/>
                <w:sz w:val="20"/>
                <w:szCs w:val="20"/>
              </w:rPr>
              <w:t>of</w:t>
            </w:r>
            <w:proofErr w:type="spellEnd"/>
            <w:r w:rsidRPr="002368A4">
              <w:rPr>
                <w:rFonts w:eastAsia="OpenSymbol"/>
                <w:i/>
                <w:iCs/>
                <w:sz w:val="20"/>
                <w:szCs w:val="20"/>
              </w:rPr>
              <w:t xml:space="preserve"> </w:t>
            </w:r>
            <w:proofErr w:type="spellStart"/>
            <w:r w:rsidRPr="002368A4">
              <w:rPr>
                <w:rFonts w:eastAsia="OpenSymbol"/>
                <w:i/>
                <w:iCs/>
                <w:sz w:val="20"/>
                <w:szCs w:val="20"/>
              </w:rPr>
              <w:t>Methods</w:t>
            </w:r>
            <w:proofErr w:type="spellEnd"/>
            <w:r w:rsidRPr="002368A4">
              <w:rPr>
                <w:rFonts w:eastAsia="OpenSymbol"/>
                <w:i/>
                <w:iCs/>
                <w:sz w:val="20"/>
                <w:szCs w:val="20"/>
              </w:rPr>
              <w:t xml:space="preserve">, </w:t>
            </w:r>
            <w:proofErr w:type="spellStart"/>
            <w:r w:rsidRPr="002368A4">
              <w:rPr>
                <w:rFonts w:eastAsia="OpenSymbol"/>
                <w:i/>
                <w:iCs/>
                <w:sz w:val="20"/>
                <w:szCs w:val="20"/>
              </w:rPr>
              <w:t>Principles</w:t>
            </w:r>
            <w:proofErr w:type="spellEnd"/>
            <w:r w:rsidRPr="002368A4">
              <w:rPr>
                <w:rFonts w:eastAsia="OpenSymbol"/>
                <w:i/>
                <w:iCs/>
                <w:sz w:val="20"/>
                <w:szCs w:val="20"/>
              </w:rPr>
              <w:t xml:space="preserve">, and </w:t>
            </w:r>
            <w:proofErr w:type="spellStart"/>
            <w:r w:rsidRPr="002368A4">
              <w:rPr>
                <w:rFonts w:eastAsia="OpenSymbol"/>
                <w:i/>
                <w:iCs/>
                <w:sz w:val="20"/>
                <w:szCs w:val="20"/>
              </w:rPr>
              <w:t>Formulas</w:t>
            </w:r>
            <w:proofErr w:type="spellEnd"/>
            <w:r w:rsidRPr="002368A4">
              <w:rPr>
                <w:rFonts w:eastAsia="OpenSymbol"/>
                <w:i/>
                <w:iCs/>
                <w:sz w:val="20"/>
                <w:szCs w:val="20"/>
              </w:rPr>
              <w:t xml:space="preserve"> </w:t>
            </w:r>
            <w:proofErr w:type="spellStart"/>
            <w:r w:rsidRPr="002368A4">
              <w:rPr>
                <w:rFonts w:eastAsia="OpenSymbol"/>
                <w:i/>
                <w:iCs/>
                <w:sz w:val="20"/>
                <w:szCs w:val="20"/>
              </w:rPr>
              <w:t>for</w:t>
            </w:r>
            <w:proofErr w:type="spellEnd"/>
            <w:r w:rsidRPr="002368A4">
              <w:rPr>
                <w:rFonts w:eastAsia="OpenSymbol"/>
                <w:i/>
                <w:iCs/>
                <w:sz w:val="20"/>
                <w:szCs w:val="20"/>
              </w:rPr>
              <w:t xml:space="preserve"> </w:t>
            </w:r>
            <w:proofErr w:type="spellStart"/>
            <w:r w:rsidRPr="002368A4">
              <w:rPr>
                <w:rFonts w:eastAsia="OpenSymbol"/>
                <w:i/>
                <w:iCs/>
                <w:sz w:val="20"/>
                <w:szCs w:val="20"/>
              </w:rPr>
              <w:t>Classical</w:t>
            </w:r>
            <w:proofErr w:type="spellEnd"/>
            <w:r w:rsidRPr="002368A4">
              <w:rPr>
                <w:rFonts w:eastAsia="OpenSymbol"/>
                <w:i/>
                <w:iCs/>
                <w:sz w:val="20"/>
                <w:szCs w:val="20"/>
              </w:rPr>
              <w:t xml:space="preserve">, </w:t>
            </w:r>
            <w:proofErr w:type="spellStart"/>
            <w:r w:rsidRPr="002368A4">
              <w:rPr>
                <w:rFonts w:eastAsia="OpenSymbol"/>
                <w:i/>
                <w:iCs/>
                <w:sz w:val="20"/>
                <w:szCs w:val="20"/>
              </w:rPr>
              <w:t>Computer</w:t>
            </w:r>
            <w:proofErr w:type="spellEnd"/>
            <w:r w:rsidRPr="002368A4">
              <w:rPr>
                <w:rFonts w:eastAsia="OpenSymbol"/>
                <w:i/>
                <w:iCs/>
                <w:sz w:val="20"/>
                <w:szCs w:val="20"/>
              </w:rPr>
              <w:t xml:space="preserve">, </w:t>
            </w:r>
            <w:proofErr w:type="spellStart"/>
            <w:r w:rsidRPr="002368A4">
              <w:rPr>
                <w:rFonts w:eastAsia="OpenSymbol"/>
                <w:i/>
                <w:iCs/>
                <w:sz w:val="20"/>
                <w:szCs w:val="20"/>
              </w:rPr>
              <w:t>Games</w:t>
            </w:r>
            <w:proofErr w:type="spellEnd"/>
            <w:r w:rsidRPr="002368A4">
              <w:rPr>
                <w:rFonts w:eastAsia="OpenSymbol"/>
                <w:i/>
                <w:iCs/>
                <w:sz w:val="20"/>
                <w:szCs w:val="20"/>
              </w:rPr>
              <w:t xml:space="preserve">, Stop </w:t>
            </w:r>
            <w:proofErr w:type="spellStart"/>
            <w:r w:rsidRPr="002368A4">
              <w:rPr>
                <w:rFonts w:eastAsia="OpenSymbol"/>
                <w:i/>
                <w:iCs/>
                <w:sz w:val="20"/>
                <w:szCs w:val="20"/>
              </w:rPr>
              <w:t>Motion</w:t>
            </w:r>
            <w:proofErr w:type="spellEnd"/>
            <w:r w:rsidRPr="002368A4">
              <w:rPr>
                <w:rFonts w:eastAsia="OpenSymbol"/>
                <w:i/>
                <w:iCs/>
                <w:sz w:val="20"/>
                <w:szCs w:val="20"/>
              </w:rPr>
              <w:t xml:space="preserve">, and Internet </w:t>
            </w:r>
            <w:proofErr w:type="spellStart"/>
            <w:r w:rsidRPr="002368A4">
              <w:rPr>
                <w:rFonts w:eastAsia="OpenSymbol"/>
                <w:i/>
                <w:iCs/>
                <w:sz w:val="20"/>
                <w:szCs w:val="20"/>
              </w:rPr>
              <w:t>Animators</w:t>
            </w:r>
            <w:proofErr w:type="spellEnd"/>
            <w:r w:rsidRPr="002368A4">
              <w:rPr>
                <w:rFonts w:eastAsia="OpenSymbol"/>
                <w:sz w:val="20"/>
                <w:szCs w:val="20"/>
              </w:rPr>
              <w:t xml:space="preserve">. </w:t>
            </w:r>
            <w:proofErr w:type="spellStart"/>
            <w:r w:rsidRPr="002368A4">
              <w:rPr>
                <w:rFonts w:eastAsia="OpenSymbol"/>
                <w:sz w:val="20"/>
                <w:szCs w:val="20"/>
              </w:rPr>
              <w:t>Faber</w:t>
            </w:r>
            <w:proofErr w:type="spellEnd"/>
            <w:r w:rsidRPr="002368A4">
              <w:rPr>
                <w:rFonts w:eastAsia="OpenSymbol"/>
                <w:sz w:val="20"/>
                <w:szCs w:val="20"/>
              </w:rPr>
              <w:t xml:space="preserve"> and </w:t>
            </w:r>
            <w:proofErr w:type="spellStart"/>
            <w:r w:rsidRPr="002368A4">
              <w:rPr>
                <w:rFonts w:eastAsia="OpenSymbol"/>
                <w:sz w:val="20"/>
                <w:szCs w:val="20"/>
              </w:rPr>
              <w:t>Faber</w:t>
            </w:r>
            <w:proofErr w:type="spellEnd"/>
            <w:r w:rsidRPr="002368A4">
              <w:rPr>
                <w:rFonts w:eastAsia="OpenSymbol"/>
                <w:sz w:val="20"/>
                <w:szCs w:val="20"/>
              </w:rPr>
              <w:t xml:space="preserve"> Limited, 2001. </w:t>
            </w:r>
            <w:r w:rsidRPr="002368A4">
              <w:rPr>
                <w:sz w:val="20"/>
                <w:szCs w:val="20"/>
              </w:rPr>
              <w:t>ISBN 9780571238330.</w:t>
            </w:r>
          </w:p>
          <w:p w14:paraId="3D8CFFB6" w14:textId="77777777" w:rsidR="002368A4" w:rsidRPr="002368A4" w:rsidRDefault="002368A4" w:rsidP="002719CE">
            <w:pPr>
              <w:rPr>
                <w:rFonts w:eastAsia="OpenSymbol"/>
                <w:sz w:val="20"/>
                <w:szCs w:val="20"/>
              </w:rPr>
            </w:pPr>
            <w:r w:rsidRPr="002368A4">
              <w:rPr>
                <w:rFonts w:eastAsia="OpenSymbol"/>
                <w:sz w:val="20"/>
                <w:szCs w:val="20"/>
              </w:rPr>
              <w:t>WHITAKER, Harold. </w:t>
            </w:r>
            <w:proofErr w:type="spellStart"/>
            <w:r w:rsidRPr="002368A4">
              <w:rPr>
                <w:rFonts w:eastAsia="OpenSymbol"/>
                <w:i/>
                <w:iCs/>
                <w:sz w:val="20"/>
                <w:szCs w:val="20"/>
              </w:rPr>
              <w:t>Timing</w:t>
            </w:r>
            <w:proofErr w:type="spellEnd"/>
            <w:r w:rsidRPr="002368A4">
              <w:rPr>
                <w:rFonts w:eastAsia="OpenSymbol"/>
                <w:i/>
                <w:iCs/>
                <w:sz w:val="20"/>
                <w:szCs w:val="20"/>
              </w:rPr>
              <w:t xml:space="preserve"> </w:t>
            </w:r>
            <w:proofErr w:type="spellStart"/>
            <w:r w:rsidRPr="002368A4">
              <w:rPr>
                <w:rFonts w:eastAsia="OpenSymbol"/>
                <w:i/>
                <w:iCs/>
                <w:sz w:val="20"/>
                <w:szCs w:val="20"/>
              </w:rPr>
              <w:t>for</w:t>
            </w:r>
            <w:proofErr w:type="spellEnd"/>
            <w:r w:rsidRPr="002368A4">
              <w:rPr>
                <w:rFonts w:eastAsia="OpenSymbol"/>
                <w:i/>
                <w:iCs/>
                <w:sz w:val="20"/>
                <w:szCs w:val="20"/>
              </w:rPr>
              <w:t xml:space="preserve"> </w:t>
            </w:r>
            <w:proofErr w:type="spellStart"/>
            <w:r w:rsidRPr="002368A4">
              <w:rPr>
                <w:rFonts w:eastAsia="OpenSymbol"/>
                <w:i/>
                <w:iCs/>
                <w:sz w:val="20"/>
                <w:szCs w:val="20"/>
              </w:rPr>
              <w:t>animation</w:t>
            </w:r>
            <w:proofErr w:type="spellEnd"/>
            <w:r w:rsidRPr="002368A4">
              <w:rPr>
                <w:rFonts w:eastAsia="OpenSymbol"/>
                <w:sz w:val="20"/>
                <w:szCs w:val="20"/>
              </w:rPr>
              <w:t xml:space="preserve">. 2nd </w:t>
            </w:r>
            <w:proofErr w:type="spellStart"/>
            <w:r w:rsidRPr="002368A4">
              <w:rPr>
                <w:rFonts w:eastAsia="OpenSymbol"/>
                <w:sz w:val="20"/>
                <w:szCs w:val="20"/>
              </w:rPr>
              <w:t>ed</w:t>
            </w:r>
            <w:proofErr w:type="spellEnd"/>
            <w:r w:rsidRPr="002368A4">
              <w:rPr>
                <w:rFonts w:eastAsia="OpenSymbol"/>
                <w:sz w:val="20"/>
                <w:szCs w:val="20"/>
              </w:rPr>
              <w:t xml:space="preserve">. Amsterdam; Boston: </w:t>
            </w:r>
            <w:proofErr w:type="spellStart"/>
            <w:r w:rsidRPr="002368A4">
              <w:rPr>
                <w:rFonts w:eastAsia="OpenSymbol"/>
                <w:sz w:val="20"/>
                <w:szCs w:val="20"/>
              </w:rPr>
              <w:t>Elsevier</w:t>
            </w:r>
            <w:proofErr w:type="spellEnd"/>
            <w:r w:rsidRPr="002368A4">
              <w:rPr>
                <w:rFonts w:eastAsia="OpenSymbol"/>
                <w:sz w:val="20"/>
                <w:szCs w:val="20"/>
              </w:rPr>
              <w:t xml:space="preserve">; </w:t>
            </w:r>
            <w:proofErr w:type="spellStart"/>
            <w:r w:rsidRPr="002368A4">
              <w:rPr>
                <w:rFonts w:eastAsia="OpenSymbol"/>
                <w:sz w:val="20"/>
                <w:szCs w:val="20"/>
              </w:rPr>
              <w:t>Focal</w:t>
            </w:r>
            <w:proofErr w:type="spellEnd"/>
            <w:r w:rsidRPr="002368A4">
              <w:rPr>
                <w:rFonts w:eastAsia="OpenSymbol"/>
                <w:sz w:val="20"/>
                <w:szCs w:val="20"/>
              </w:rPr>
              <w:t xml:space="preserve"> </w:t>
            </w:r>
            <w:proofErr w:type="spellStart"/>
            <w:r w:rsidRPr="002368A4">
              <w:rPr>
                <w:rFonts w:eastAsia="OpenSymbol"/>
                <w:sz w:val="20"/>
                <w:szCs w:val="20"/>
              </w:rPr>
              <w:t>Press</w:t>
            </w:r>
            <w:proofErr w:type="spellEnd"/>
            <w:r w:rsidRPr="002368A4">
              <w:rPr>
                <w:rFonts w:eastAsia="OpenSymbol"/>
                <w:sz w:val="20"/>
                <w:szCs w:val="20"/>
              </w:rPr>
              <w:t xml:space="preserve">, 2009. </w:t>
            </w:r>
          </w:p>
          <w:p w14:paraId="653AB65E" w14:textId="77777777" w:rsidR="002368A4" w:rsidRPr="002368A4" w:rsidRDefault="002368A4" w:rsidP="002719CE">
            <w:pPr>
              <w:rPr>
                <w:rFonts w:eastAsia="OpenSymbol"/>
                <w:sz w:val="20"/>
                <w:szCs w:val="20"/>
              </w:rPr>
            </w:pPr>
            <w:r w:rsidRPr="002368A4">
              <w:rPr>
                <w:rFonts w:eastAsia="OpenSymbol"/>
                <w:sz w:val="20"/>
                <w:szCs w:val="20"/>
              </w:rPr>
              <w:t>ISBN 978-0-240-52160-2.</w:t>
            </w:r>
          </w:p>
          <w:p w14:paraId="3A7CD052" w14:textId="77777777" w:rsidR="002368A4" w:rsidRPr="002368A4" w:rsidRDefault="002368A4" w:rsidP="002719CE">
            <w:pPr>
              <w:rPr>
                <w:rFonts w:eastAsia="OpenSymbol"/>
                <w:b/>
                <w:bCs/>
                <w:sz w:val="20"/>
                <w:szCs w:val="20"/>
              </w:rPr>
            </w:pPr>
            <w:r w:rsidRPr="002368A4">
              <w:rPr>
                <w:rFonts w:eastAsia="OpenSymbol"/>
                <w:b/>
                <w:bCs/>
                <w:sz w:val="20"/>
                <w:szCs w:val="20"/>
              </w:rPr>
              <w:t>Doporučená: </w:t>
            </w:r>
          </w:p>
          <w:p w14:paraId="6C3169DF" w14:textId="77777777" w:rsidR="002719CE" w:rsidRPr="002368A4" w:rsidRDefault="002719CE" w:rsidP="002719CE">
            <w:pPr>
              <w:rPr>
                <w:rFonts w:eastAsia="OpenSymbol"/>
                <w:sz w:val="20"/>
                <w:szCs w:val="20"/>
              </w:rPr>
            </w:pPr>
            <w:r w:rsidRPr="002368A4">
              <w:rPr>
                <w:rFonts w:eastAsia="OpenSymbol"/>
                <w:sz w:val="20"/>
                <w:szCs w:val="20"/>
              </w:rPr>
              <w:t xml:space="preserve">ARONSONOVÁ, Linda. </w:t>
            </w:r>
            <w:r w:rsidRPr="002368A4">
              <w:rPr>
                <w:rFonts w:eastAsia="OpenSymbol"/>
                <w:i/>
                <w:iCs/>
                <w:sz w:val="20"/>
                <w:szCs w:val="20"/>
              </w:rPr>
              <w:t>Scénář pro 21. století</w:t>
            </w:r>
            <w:r w:rsidRPr="002368A4">
              <w:rPr>
                <w:rFonts w:eastAsia="OpenSymbol"/>
                <w:sz w:val="20"/>
                <w:szCs w:val="20"/>
              </w:rPr>
              <w:t xml:space="preserve">. Nakladatelství Akademie múzických umění v Praze, 2014. </w:t>
            </w:r>
          </w:p>
          <w:p w14:paraId="3EB775B1" w14:textId="77777777" w:rsidR="002719CE" w:rsidRPr="002368A4" w:rsidRDefault="002719CE" w:rsidP="002719CE">
            <w:pPr>
              <w:rPr>
                <w:rFonts w:eastAsia="OpenSymbol"/>
                <w:sz w:val="20"/>
                <w:szCs w:val="20"/>
              </w:rPr>
            </w:pPr>
            <w:r w:rsidRPr="002368A4">
              <w:rPr>
                <w:rFonts w:eastAsia="OpenSymbol"/>
                <w:sz w:val="20"/>
                <w:szCs w:val="20"/>
              </w:rPr>
              <w:t>ISBN 978-80-7331-314-2.</w:t>
            </w:r>
          </w:p>
          <w:p w14:paraId="6150B5B9" w14:textId="77777777" w:rsidR="002368A4" w:rsidRPr="002368A4" w:rsidRDefault="002368A4" w:rsidP="002719CE">
            <w:pPr>
              <w:rPr>
                <w:rFonts w:eastAsia="OpenSymbol"/>
                <w:sz w:val="20"/>
                <w:szCs w:val="20"/>
              </w:rPr>
            </w:pPr>
            <w:r w:rsidRPr="002368A4">
              <w:rPr>
                <w:rFonts w:eastAsia="OpenSymbol"/>
                <w:sz w:val="20"/>
                <w:szCs w:val="20"/>
              </w:rPr>
              <w:t>BEIMAN, Nancy. </w:t>
            </w:r>
            <w:proofErr w:type="spellStart"/>
            <w:r w:rsidRPr="002368A4">
              <w:rPr>
                <w:rFonts w:eastAsia="OpenSymbol"/>
                <w:i/>
                <w:iCs/>
                <w:sz w:val="20"/>
                <w:szCs w:val="20"/>
              </w:rPr>
              <w:t>Animated</w:t>
            </w:r>
            <w:proofErr w:type="spellEnd"/>
            <w:r w:rsidRPr="002368A4">
              <w:rPr>
                <w:rFonts w:eastAsia="OpenSymbol"/>
                <w:i/>
                <w:iCs/>
                <w:sz w:val="20"/>
                <w:szCs w:val="20"/>
              </w:rPr>
              <w:t xml:space="preserve"> performance: </w:t>
            </w:r>
            <w:proofErr w:type="spellStart"/>
            <w:r w:rsidRPr="002368A4">
              <w:rPr>
                <w:rFonts w:eastAsia="OpenSymbol"/>
                <w:i/>
                <w:iCs/>
                <w:sz w:val="20"/>
                <w:szCs w:val="20"/>
              </w:rPr>
              <w:t>bringing</w:t>
            </w:r>
            <w:proofErr w:type="spellEnd"/>
            <w:r w:rsidRPr="002368A4">
              <w:rPr>
                <w:rFonts w:eastAsia="OpenSymbol"/>
                <w:i/>
                <w:iCs/>
                <w:sz w:val="20"/>
                <w:szCs w:val="20"/>
              </w:rPr>
              <w:t xml:space="preserve"> </w:t>
            </w:r>
            <w:proofErr w:type="spellStart"/>
            <w:r w:rsidRPr="002368A4">
              <w:rPr>
                <w:rFonts w:eastAsia="OpenSymbol"/>
                <w:i/>
                <w:iCs/>
                <w:sz w:val="20"/>
                <w:szCs w:val="20"/>
              </w:rPr>
              <w:t>imaginary</w:t>
            </w:r>
            <w:proofErr w:type="spellEnd"/>
            <w:r w:rsidRPr="002368A4">
              <w:rPr>
                <w:rFonts w:eastAsia="OpenSymbol"/>
                <w:i/>
                <w:iCs/>
                <w:sz w:val="20"/>
                <w:szCs w:val="20"/>
              </w:rPr>
              <w:t xml:space="preserve"> animal, </w:t>
            </w:r>
            <w:proofErr w:type="spellStart"/>
            <w:r w:rsidRPr="002368A4">
              <w:rPr>
                <w:rFonts w:eastAsia="OpenSymbol"/>
                <w:i/>
                <w:iCs/>
                <w:sz w:val="20"/>
                <w:szCs w:val="20"/>
              </w:rPr>
              <w:t>human</w:t>
            </w:r>
            <w:proofErr w:type="spellEnd"/>
            <w:r w:rsidRPr="002368A4">
              <w:rPr>
                <w:rFonts w:eastAsia="OpenSymbol"/>
                <w:i/>
                <w:iCs/>
                <w:sz w:val="20"/>
                <w:szCs w:val="20"/>
              </w:rPr>
              <w:t xml:space="preserve"> and fantasy </w:t>
            </w:r>
            <w:proofErr w:type="spellStart"/>
            <w:r w:rsidRPr="002368A4">
              <w:rPr>
                <w:rFonts w:eastAsia="OpenSymbol"/>
                <w:i/>
                <w:iCs/>
                <w:sz w:val="20"/>
                <w:szCs w:val="20"/>
              </w:rPr>
              <w:t>characters</w:t>
            </w:r>
            <w:proofErr w:type="spellEnd"/>
            <w:r w:rsidRPr="002368A4">
              <w:rPr>
                <w:rFonts w:eastAsia="OpenSymbol"/>
                <w:i/>
                <w:iCs/>
                <w:sz w:val="20"/>
                <w:szCs w:val="20"/>
              </w:rPr>
              <w:t xml:space="preserve"> to </w:t>
            </w:r>
            <w:proofErr w:type="spellStart"/>
            <w:r w:rsidRPr="002368A4">
              <w:rPr>
                <w:rFonts w:eastAsia="OpenSymbol"/>
                <w:i/>
                <w:iCs/>
                <w:sz w:val="20"/>
                <w:szCs w:val="20"/>
              </w:rPr>
              <w:t>life</w:t>
            </w:r>
            <w:proofErr w:type="spellEnd"/>
            <w:r w:rsidRPr="002368A4">
              <w:rPr>
                <w:rFonts w:eastAsia="OpenSymbol"/>
                <w:sz w:val="20"/>
                <w:szCs w:val="20"/>
              </w:rPr>
              <w:t xml:space="preserve">. </w:t>
            </w:r>
            <w:proofErr w:type="spellStart"/>
            <w:r w:rsidRPr="002368A4">
              <w:rPr>
                <w:rFonts w:eastAsia="OpenSymbol"/>
                <w:sz w:val="20"/>
                <w:szCs w:val="20"/>
              </w:rPr>
              <w:t>Required</w:t>
            </w:r>
            <w:proofErr w:type="spellEnd"/>
            <w:r w:rsidRPr="002368A4">
              <w:rPr>
                <w:rFonts w:eastAsia="OpenSymbol"/>
                <w:sz w:val="20"/>
                <w:szCs w:val="20"/>
              </w:rPr>
              <w:t xml:space="preserve"> </w:t>
            </w:r>
            <w:proofErr w:type="spellStart"/>
            <w:r w:rsidRPr="002368A4">
              <w:rPr>
                <w:rFonts w:eastAsia="OpenSymbol"/>
                <w:sz w:val="20"/>
                <w:szCs w:val="20"/>
              </w:rPr>
              <w:t>reading</w:t>
            </w:r>
            <w:proofErr w:type="spellEnd"/>
            <w:r w:rsidRPr="002368A4">
              <w:rPr>
                <w:rFonts w:eastAsia="OpenSymbol"/>
                <w:sz w:val="20"/>
                <w:szCs w:val="20"/>
              </w:rPr>
              <w:t xml:space="preserve"> </w:t>
            </w:r>
            <w:proofErr w:type="spellStart"/>
            <w:r w:rsidRPr="002368A4">
              <w:rPr>
                <w:rFonts w:eastAsia="OpenSymbol"/>
                <w:sz w:val="20"/>
                <w:szCs w:val="20"/>
              </w:rPr>
              <w:t>range</w:t>
            </w:r>
            <w:proofErr w:type="spellEnd"/>
            <w:r w:rsidRPr="002368A4">
              <w:rPr>
                <w:rFonts w:eastAsia="OpenSymbol"/>
                <w:sz w:val="20"/>
                <w:szCs w:val="20"/>
              </w:rPr>
              <w:t xml:space="preserve">: module </w:t>
            </w:r>
            <w:proofErr w:type="spellStart"/>
            <w:r w:rsidRPr="002368A4">
              <w:rPr>
                <w:rFonts w:eastAsia="OpenSymbol"/>
                <w:sz w:val="20"/>
                <w:szCs w:val="20"/>
              </w:rPr>
              <w:t>reader</w:t>
            </w:r>
            <w:proofErr w:type="spellEnd"/>
            <w:r w:rsidRPr="002368A4">
              <w:rPr>
                <w:rFonts w:eastAsia="OpenSymbol"/>
                <w:sz w:val="20"/>
                <w:szCs w:val="20"/>
              </w:rPr>
              <w:t>, 2010. ISBN 9782940373819.</w:t>
            </w:r>
          </w:p>
          <w:p w14:paraId="70587589" w14:textId="77777777" w:rsidR="002368A4" w:rsidRPr="002368A4" w:rsidRDefault="002368A4" w:rsidP="002719CE">
            <w:pPr>
              <w:rPr>
                <w:rFonts w:eastAsia="OpenSymbol"/>
                <w:sz w:val="20"/>
                <w:szCs w:val="20"/>
              </w:rPr>
            </w:pPr>
            <w:r w:rsidRPr="002368A4">
              <w:rPr>
                <w:rFonts w:eastAsia="OpenSymbol"/>
                <w:sz w:val="20"/>
                <w:szCs w:val="20"/>
              </w:rPr>
              <w:t>BESEN, Ellen. </w:t>
            </w:r>
            <w:proofErr w:type="spellStart"/>
            <w:r w:rsidRPr="002368A4">
              <w:rPr>
                <w:rFonts w:eastAsia="OpenSymbol"/>
                <w:i/>
                <w:iCs/>
                <w:sz w:val="20"/>
                <w:szCs w:val="20"/>
              </w:rPr>
              <w:t>Animation</w:t>
            </w:r>
            <w:proofErr w:type="spellEnd"/>
            <w:r w:rsidRPr="002368A4">
              <w:rPr>
                <w:rFonts w:eastAsia="OpenSymbol"/>
                <w:i/>
                <w:iCs/>
                <w:sz w:val="20"/>
                <w:szCs w:val="20"/>
              </w:rPr>
              <w:t xml:space="preserve"> </w:t>
            </w:r>
            <w:proofErr w:type="spellStart"/>
            <w:r w:rsidRPr="002368A4">
              <w:rPr>
                <w:rFonts w:eastAsia="OpenSymbol"/>
                <w:i/>
                <w:iCs/>
                <w:sz w:val="20"/>
                <w:szCs w:val="20"/>
              </w:rPr>
              <w:t>unleashed</w:t>
            </w:r>
            <w:proofErr w:type="spellEnd"/>
            <w:r w:rsidRPr="002368A4">
              <w:rPr>
                <w:rFonts w:eastAsia="OpenSymbol"/>
                <w:i/>
                <w:iCs/>
                <w:sz w:val="20"/>
                <w:szCs w:val="20"/>
              </w:rPr>
              <w:t xml:space="preserve">: 100 </w:t>
            </w:r>
            <w:proofErr w:type="spellStart"/>
            <w:r w:rsidRPr="002368A4">
              <w:rPr>
                <w:rFonts w:eastAsia="OpenSymbol"/>
                <w:i/>
                <w:iCs/>
                <w:sz w:val="20"/>
                <w:szCs w:val="20"/>
              </w:rPr>
              <w:t>principles</w:t>
            </w:r>
            <w:proofErr w:type="spellEnd"/>
            <w:r w:rsidRPr="002368A4">
              <w:rPr>
                <w:rFonts w:eastAsia="OpenSymbol"/>
                <w:i/>
                <w:iCs/>
                <w:sz w:val="20"/>
                <w:szCs w:val="20"/>
              </w:rPr>
              <w:t xml:space="preserve"> </w:t>
            </w:r>
            <w:proofErr w:type="spellStart"/>
            <w:r w:rsidRPr="002368A4">
              <w:rPr>
                <w:rFonts w:eastAsia="OpenSymbol"/>
                <w:i/>
                <w:iCs/>
                <w:sz w:val="20"/>
                <w:szCs w:val="20"/>
              </w:rPr>
              <w:t>every</w:t>
            </w:r>
            <w:proofErr w:type="spellEnd"/>
            <w:r w:rsidRPr="002368A4">
              <w:rPr>
                <w:rFonts w:eastAsia="OpenSymbol"/>
                <w:i/>
                <w:iCs/>
                <w:sz w:val="20"/>
                <w:szCs w:val="20"/>
              </w:rPr>
              <w:t xml:space="preserve"> </w:t>
            </w:r>
            <w:proofErr w:type="spellStart"/>
            <w:r w:rsidRPr="002368A4">
              <w:rPr>
                <w:rFonts w:eastAsia="OpenSymbol"/>
                <w:i/>
                <w:iCs/>
                <w:sz w:val="20"/>
                <w:szCs w:val="20"/>
              </w:rPr>
              <w:t>animator</w:t>
            </w:r>
            <w:proofErr w:type="spellEnd"/>
            <w:r w:rsidRPr="002368A4">
              <w:rPr>
                <w:rFonts w:eastAsia="OpenSymbol"/>
                <w:i/>
                <w:iCs/>
                <w:sz w:val="20"/>
                <w:szCs w:val="20"/>
              </w:rPr>
              <w:t xml:space="preserve">, </w:t>
            </w:r>
            <w:proofErr w:type="spellStart"/>
            <w:r w:rsidRPr="002368A4">
              <w:rPr>
                <w:rFonts w:eastAsia="OpenSymbol"/>
                <w:i/>
                <w:iCs/>
                <w:sz w:val="20"/>
                <w:szCs w:val="20"/>
              </w:rPr>
              <w:t>comic</w:t>
            </w:r>
            <w:proofErr w:type="spellEnd"/>
            <w:r w:rsidRPr="002368A4">
              <w:rPr>
                <w:rFonts w:eastAsia="OpenSymbol"/>
                <w:i/>
                <w:iCs/>
                <w:sz w:val="20"/>
                <w:szCs w:val="20"/>
              </w:rPr>
              <w:t xml:space="preserve"> </w:t>
            </w:r>
            <w:proofErr w:type="spellStart"/>
            <w:r w:rsidRPr="002368A4">
              <w:rPr>
                <w:rFonts w:eastAsia="OpenSymbol"/>
                <w:i/>
                <w:iCs/>
                <w:sz w:val="20"/>
                <w:szCs w:val="20"/>
              </w:rPr>
              <w:t>book</w:t>
            </w:r>
            <w:proofErr w:type="spellEnd"/>
            <w:r w:rsidRPr="002368A4">
              <w:rPr>
                <w:rFonts w:eastAsia="OpenSymbol"/>
                <w:i/>
                <w:iCs/>
                <w:sz w:val="20"/>
                <w:szCs w:val="20"/>
              </w:rPr>
              <w:t xml:space="preserve"> </w:t>
            </w:r>
            <w:proofErr w:type="spellStart"/>
            <w:r w:rsidRPr="002368A4">
              <w:rPr>
                <w:rFonts w:eastAsia="OpenSymbol"/>
                <w:i/>
                <w:iCs/>
                <w:sz w:val="20"/>
                <w:szCs w:val="20"/>
              </w:rPr>
              <w:t>writer</w:t>
            </w:r>
            <w:proofErr w:type="spellEnd"/>
            <w:r w:rsidRPr="002368A4">
              <w:rPr>
                <w:rFonts w:eastAsia="OpenSymbol"/>
                <w:i/>
                <w:iCs/>
                <w:sz w:val="20"/>
                <w:szCs w:val="20"/>
              </w:rPr>
              <w:t xml:space="preserve">, </w:t>
            </w:r>
            <w:proofErr w:type="spellStart"/>
            <w:r w:rsidRPr="002368A4">
              <w:rPr>
                <w:rFonts w:eastAsia="OpenSymbol"/>
                <w:i/>
                <w:iCs/>
                <w:sz w:val="20"/>
                <w:szCs w:val="20"/>
              </w:rPr>
              <w:t>filmmaker</w:t>
            </w:r>
            <w:proofErr w:type="spellEnd"/>
            <w:r w:rsidRPr="002368A4">
              <w:rPr>
                <w:rFonts w:eastAsia="OpenSymbol"/>
                <w:i/>
                <w:iCs/>
                <w:sz w:val="20"/>
                <w:szCs w:val="20"/>
              </w:rPr>
              <w:t xml:space="preserve">, video </w:t>
            </w:r>
            <w:proofErr w:type="spellStart"/>
            <w:r w:rsidRPr="002368A4">
              <w:rPr>
                <w:rFonts w:eastAsia="OpenSymbol"/>
                <w:i/>
                <w:iCs/>
                <w:sz w:val="20"/>
                <w:szCs w:val="20"/>
              </w:rPr>
              <w:t>artist</w:t>
            </w:r>
            <w:proofErr w:type="spellEnd"/>
            <w:r w:rsidRPr="002368A4">
              <w:rPr>
                <w:rFonts w:eastAsia="OpenSymbol"/>
                <w:i/>
                <w:iCs/>
                <w:sz w:val="20"/>
                <w:szCs w:val="20"/>
              </w:rPr>
              <w:t xml:space="preserve">, and game developer </w:t>
            </w:r>
            <w:proofErr w:type="spellStart"/>
            <w:r w:rsidRPr="002368A4">
              <w:rPr>
                <w:rFonts w:eastAsia="OpenSymbol"/>
                <w:i/>
                <w:iCs/>
                <w:sz w:val="20"/>
                <w:szCs w:val="20"/>
              </w:rPr>
              <w:t>should</w:t>
            </w:r>
            <w:proofErr w:type="spellEnd"/>
            <w:r w:rsidRPr="002368A4">
              <w:rPr>
                <w:rFonts w:eastAsia="OpenSymbol"/>
                <w:i/>
                <w:iCs/>
                <w:sz w:val="20"/>
                <w:szCs w:val="20"/>
              </w:rPr>
              <w:t xml:space="preserve"> </w:t>
            </w:r>
            <w:proofErr w:type="spellStart"/>
            <w:r w:rsidRPr="002368A4">
              <w:rPr>
                <w:rFonts w:eastAsia="OpenSymbol"/>
                <w:i/>
                <w:iCs/>
                <w:sz w:val="20"/>
                <w:szCs w:val="20"/>
              </w:rPr>
              <w:t>know</w:t>
            </w:r>
            <w:proofErr w:type="spellEnd"/>
            <w:r w:rsidRPr="002368A4">
              <w:rPr>
                <w:rFonts w:eastAsia="OpenSymbol"/>
                <w:sz w:val="20"/>
                <w:szCs w:val="20"/>
              </w:rPr>
              <w:t xml:space="preserve">. Studio City, CA: Michael </w:t>
            </w:r>
            <w:proofErr w:type="spellStart"/>
            <w:r w:rsidRPr="002368A4">
              <w:rPr>
                <w:rFonts w:eastAsia="OpenSymbol"/>
                <w:sz w:val="20"/>
                <w:szCs w:val="20"/>
              </w:rPr>
              <w:t>Wiese</w:t>
            </w:r>
            <w:proofErr w:type="spellEnd"/>
            <w:r w:rsidRPr="002368A4">
              <w:rPr>
                <w:rFonts w:eastAsia="OpenSymbol"/>
                <w:sz w:val="20"/>
                <w:szCs w:val="20"/>
              </w:rPr>
              <w:t xml:space="preserve"> </w:t>
            </w:r>
            <w:proofErr w:type="spellStart"/>
            <w:r w:rsidRPr="002368A4">
              <w:rPr>
                <w:rFonts w:eastAsia="OpenSymbol"/>
                <w:sz w:val="20"/>
                <w:szCs w:val="20"/>
              </w:rPr>
              <w:t>Productions</w:t>
            </w:r>
            <w:proofErr w:type="spellEnd"/>
            <w:r w:rsidRPr="002368A4">
              <w:rPr>
                <w:rFonts w:eastAsia="OpenSymbol"/>
                <w:sz w:val="20"/>
                <w:szCs w:val="20"/>
              </w:rPr>
              <w:t>, 2008. ISBN 978-1-932907-49-0.</w:t>
            </w:r>
          </w:p>
          <w:p w14:paraId="5FC93E81" w14:textId="77777777" w:rsidR="002719CE" w:rsidRDefault="002719CE" w:rsidP="002719CE">
            <w:pPr>
              <w:rPr>
                <w:rFonts w:eastAsia="OpenSymbol"/>
                <w:sz w:val="20"/>
              </w:rPr>
            </w:pPr>
            <w:r w:rsidRPr="002368A4">
              <w:rPr>
                <w:rFonts w:eastAsia="OpenSymbol"/>
                <w:sz w:val="20"/>
              </w:rPr>
              <w:t xml:space="preserve">KURZOVÁ, </w:t>
            </w:r>
            <w:proofErr w:type="spellStart"/>
            <w:r w:rsidRPr="002368A4">
              <w:rPr>
                <w:rFonts w:eastAsia="OpenSymbol"/>
                <w:sz w:val="20"/>
              </w:rPr>
              <w:t>Sibylle</w:t>
            </w:r>
            <w:proofErr w:type="spellEnd"/>
            <w:r w:rsidRPr="002368A4">
              <w:rPr>
                <w:rFonts w:eastAsia="OpenSymbol"/>
                <w:sz w:val="20"/>
              </w:rPr>
              <w:t xml:space="preserve">. </w:t>
            </w:r>
            <w:proofErr w:type="spellStart"/>
            <w:r w:rsidRPr="002368A4">
              <w:rPr>
                <w:rFonts w:eastAsia="OpenSymbol"/>
                <w:i/>
                <w:iCs/>
                <w:sz w:val="20"/>
              </w:rPr>
              <w:t>Pitch</w:t>
            </w:r>
            <w:proofErr w:type="spellEnd"/>
            <w:r w:rsidRPr="002368A4">
              <w:rPr>
                <w:rFonts w:eastAsia="OpenSymbol"/>
                <w:i/>
                <w:iCs/>
                <w:sz w:val="20"/>
              </w:rPr>
              <w:t xml:space="preserve"> </w:t>
            </w:r>
            <w:proofErr w:type="spellStart"/>
            <w:r w:rsidRPr="002368A4">
              <w:rPr>
                <w:rFonts w:eastAsia="OpenSymbol"/>
                <w:i/>
                <w:iCs/>
                <w:sz w:val="20"/>
              </w:rPr>
              <w:t>it!</w:t>
            </w:r>
            <w:proofErr w:type="spellEnd"/>
            <w:r w:rsidRPr="002368A4">
              <w:rPr>
                <w:rFonts w:eastAsia="OpenSymbol"/>
                <w:sz w:val="20"/>
              </w:rPr>
              <w:t xml:space="preserve"> Nakladatelství Akademie múzických umění v Praze, 2013. ISBN 978-80-7331-284-8.</w:t>
            </w:r>
          </w:p>
          <w:p w14:paraId="6ABFA898" w14:textId="01FA2D84" w:rsidR="00C07FAE" w:rsidRPr="00C07FAE" w:rsidRDefault="00C07FAE" w:rsidP="002719CE">
            <w:pPr>
              <w:rPr>
                <w:sz w:val="20"/>
                <w:szCs w:val="20"/>
              </w:rPr>
            </w:pPr>
            <w:r w:rsidRPr="00367976">
              <w:rPr>
                <w:sz w:val="20"/>
                <w:szCs w:val="20"/>
              </w:rPr>
              <w:t xml:space="preserve">MURDOCK, Kelly L. </w:t>
            </w:r>
            <w:r w:rsidRPr="008D5E29">
              <w:rPr>
                <w:i/>
                <w:iCs/>
                <w:sz w:val="20"/>
                <w:szCs w:val="20"/>
              </w:rPr>
              <w:t xml:space="preserve">Autodesk Maya 2023 </w:t>
            </w:r>
            <w:proofErr w:type="spellStart"/>
            <w:r w:rsidRPr="008D5E29">
              <w:rPr>
                <w:i/>
                <w:iCs/>
                <w:sz w:val="20"/>
                <w:szCs w:val="20"/>
              </w:rPr>
              <w:t>Basics</w:t>
            </w:r>
            <w:proofErr w:type="spellEnd"/>
            <w:r w:rsidRPr="008D5E29">
              <w:rPr>
                <w:i/>
                <w:iCs/>
                <w:sz w:val="20"/>
                <w:szCs w:val="20"/>
              </w:rPr>
              <w:t xml:space="preserve"> </w:t>
            </w:r>
            <w:proofErr w:type="spellStart"/>
            <w:r w:rsidRPr="008D5E29">
              <w:rPr>
                <w:i/>
                <w:iCs/>
                <w:sz w:val="20"/>
                <w:szCs w:val="20"/>
              </w:rPr>
              <w:t>Guide</w:t>
            </w:r>
            <w:proofErr w:type="spellEnd"/>
            <w:r w:rsidRPr="00367976">
              <w:rPr>
                <w:sz w:val="20"/>
                <w:szCs w:val="20"/>
              </w:rPr>
              <w:t xml:space="preserve">. SDC </w:t>
            </w:r>
            <w:proofErr w:type="spellStart"/>
            <w:r w:rsidRPr="00367976">
              <w:rPr>
                <w:sz w:val="20"/>
                <w:szCs w:val="20"/>
              </w:rPr>
              <w:t>Publications</w:t>
            </w:r>
            <w:proofErr w:type="spellEnd"/>
            <w:r w:rsidRPr="00367976">
              <w:rPr>
                <w:sz w:val="20"/>
                <w:szCs w:val="20"/>
              </w:rPr>
              <w:t>, 2022. ISBN 1630575275</w:t>
            </w:r>
            <w:r>
              <w:rPr>
                <w:sz w:val="20"/>
                <w:szCs w:val="20"/>
              </w:rPr>
              <w:t>.</w:t>
            </w:r>
          </w:p>
          <w:p w14:paraId="0AE03854" w14:textId="4043C678" w:rsidR="002368A4" w:rsidRPr="002719CE" w:rsidRDefault="002368A4" w:rsidP="002719CE">
            <w:pPr>
              <w:rPr>
                <w:rFonts w:eastAsia="OpenSymbol"/>
                <w:sz w:val="20"/>
                <w:szCs w:val="20"/>
              </w:rPr>
            </w:pPr>
            <w:r w:rsidRPr="002368A4">
              <w:rPr>
                <w:rFonts w:eastAsia="OpenSymbol"/>
                <w:sz w:val="20"/>
                <w:szCs w:val="20"/>
              </w:rPr>
              <w:t xml:space="preserve">SILVER, Stephen. </w:t>
            </w:r>
            <w:r w:rsidRPr="002368A4">
              <w:rPr>
                <w:rFonts w:eastAsia="OpenSymbol"/>
                <w:i/>
                <w:iCs/>
                <w:sz w:val="20"/>
                <w:szCs w:val="20"/>
              </w:rPr>
              <w:t>Silver line</w:t>
            </w:r>
            <w:r w:rsidRPr="002368A4">
              <w:rPr>
                <w:rFonts w:eastAsia="OpenSymbol"/>
                <w:sz w:val="20"/>
                <w:szCs w:val="20"/>
              </w:rPr>
              <w:t xml:space="preserve">. Design Studio </w:t>
            </w:r>
            <w:proofErr w:type="spellStart"/>
            <w:r w:rsidRPr="002368A4">
              <w:rPr>
                <w:rFonts w:eastAsia="OpenSymbol"/>
                <w:sz w:val="20"/>
                <w:szCs w:val="20"/>
              </w:rPr>
              <w:t>Press</w:t>
            </w:r>
            <w:proofErr w:type="spellEnd"/>
            <w:r w:rsidRPr="002368A4">
              <w:rPr>
                <w:rFonts w:eastAsia="OpenSymbol"/>
                <w:sz w:val="20"/>
                <w:szCs w:val="20"/>
              </w:rPr>
              <w:t>, 2017. ISBN 978-1-62465-034-5.</w:t>
            </w:r>
          </w:p>
        </w:tc>
      </w:tr>
    </w:tbl>
    <w:p w14:paraId="1FB2B164" w14:textId="303630AF" w:rsidR="002368A4" w:rsidRDefault="002368A4"/>
    <w:p w14:paraId="0E956D77" w14:textId="7CD5E624" w:rsidR="009D2928" w:rsidRDefault="002368A4">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9"/>
        <w:gridCol w:w="1132"/>
        <w:gridCol w:w="891"/>
        <w:gridCol w:w="816"/>
        <w:gridCol w:w="2154"/>
        <w:gridCol w:w="539"/>
        <w:gridCol w:w="668"/>
      </w:tblGrid>
      <w:tr w:rsidR="009D2928" w14:paraId="15660C7D"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59522D5" w14:textId="77777777" w:rsidR="009D2928" w:rsidRDefault="009D2928" w:rsidP="005C2183">
            <w:pPr>
              <w:widowControl w:val="0"/>
              <w:jc w:val="both"/>
              <w:rPr>
                <w:b/>
                <w:sz w:val="28"/>
              </w:rPr>
            </w:pPr>
            <w:r>
              <w:rPr>
                <w:b/>
                <w:sz w:val="28"/>
              </w:rPr>
              <w:lastRenderedPageBreak/>
              <w:t>B-III – Charakteristika studijního předmětu</w:t>
            </w:r>
          </w:p>
        </w:tc>
      </w:tr>
      <w:tr w:rsidR="009D2928" w14:paraId="2C314501"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06F9D95A" w14:textId="77777777" w:rsidR="009D2928" w:rsidRPr="009D2928" w:rsidRDefault="009D2928" w:rsidP="005C2183">
            <w:pPr>
              <w:widowControl w:val="0"/>
              <w:rPr>
                <w:b/>
                <w:sz w:val="20"/>
                <w:szCs w:val="20"/>
              </w:rPr>
            </w:pPr>
            <w:r w:rsidRPr="009D2928">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3A13FF2D" w14:textId="77777777" w:rsidR="009D2928" w:rsidRPr="009D2928" w:rsidRDefault="009D2928" w:rsidP="005C2183">
            <w:pPr>
              <w:widowControl w:val="0"/>
              <w:jc w:val="both"/>
              <w:rPr>
                <w:sz w:val="20"/>
                <w:szCs w:val="20"/>
              </w:rPr>
            </w:pPr>
            <w:r w:rsidRPr="009D2928">
              <w:rPr>
                <w:sz w:val="20"/>
                <w:szCs w:val="20"/>
              </w:rPr>
              <w:t>Ateliér animace 6</w:t>
            </w:r>
          </w:p>
        </w:tc>
      </w:tr>
      <w:tr w:rsidR="009D2928" w14:paraId="655B3D2F"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931012A" w14:textId="77777777" w:rsidR="009D2928" w:rsidRPr="009D2928" w:rsidRDefault="009D2928" w:rsidP="005C2183">
            <w:pPr>
              <w:widowControl w:val="0"/>
              <w:rPr>
                <w:b/>
                <w:sz w:val="20"/>
                <w:szCs w:val="20"/>
              </w:rPr>
            </w:pPr>
            <w:r w:rsidRPr="009D2928">
              <w:rPr>
                <w:b/>
                <w:sz w:val="20"/>
                <w:szCs w:val="20"/>
              </w:rPr>
              <w:t>Typ předmětu</w:t>
            </w:r>
          </w:p>
        </w:tc>
        <w:tc>
          <w:tcPr>
            <w:tcW w:w="3408" w:type="dxa"/>
            <w:gridSpan w:val="4"/>
            <w:tcBorders>
              <w:top w:val="single" w:sz="4" w:space="0" w:color="000000"/>
              <w:left w:val="single" w:sz="4" w:space="0" w:color="000000"/>
              <w:bottom w:val="single" w:sz="4" w:space="0" w:color="000000"/>
              <w:right w:val="single" w:sz="4" w:space="0" w:color="000000"/>
            </w:tcBorders>
          </w:tcPr>
          <w:p w14:paraId="6806A53C" w14:textId="77777777" w:rsidR="009D2928" w:rsidRPr="009D2928" w:rsidRDefault="009D2928" w:rsidP="005C2183">
            <w:pPr>
              <w:widowControl w:val="0"/>
              <w:jc w:val="both"/>
              <w:rPr>
                <w:sz w:val="20"/>
                <w:szCs w:val="20"/>
              </w:rPr>
            </w:pPr>
            <w:r w:rsidRPr="009D2928">
              <w:rPr>
                <w:sz w:val="20"/>
                <w:szCs w:val="20"/>
              </w:rPr>
              <w:t>povinný, PZ</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7CAAC"/>
          </w:tcPr>
          <w:p w14:paraId="61FDEE19" w14:textId="77777777" w:rsidR="009D2928" w:rsidRPr="009D2928" w:rsidRDefault="009D2928" w:rsidP="005C2183">
            <w:pPr>
              <w:widowControl w:val="0"/>
              <w:jc w:val="both"/>
              <w:rPr>
                <w:sz w:val="20"/>
                <w:szCs w:val="20"/>
              </w:rPr>
            </w:pPr>
            <w:r w:rsidRPr="009D2928">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65A42639" w14:textId="77777777" w:rsidR="009D2928" w:rsidRPr="009D2928" w:rsidRDefault="009D2928" w:rsidP="005C2183">
            <w:pPr>
              <w:widowControl w:val="0"/>
              <w:jc w:val="both"/>
              <w:rPr>
                <w:sz w:val="20"/>
                <w:szCs w:val="20"/>
              </w:rPr>
            </w:pPr>
            <w:r w:rsidRPr="009D2928">
              <w:rPr>
                <w:sz w:val="20"/>
                <w:szCs w:val="20"/>
              </w:rPr>
              <w:t>4/ZS</w:t>
            </w:r>
          </w:p>
        </w:tc>
      </w:tr>
      <w:tr w:rsidR="009D2928" w14:paraId="2A5A2936"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847242A" w14:textId="77777777" w:rsidR="009D2928" w:rsidRPr="009D2928" w:rsidRDefault="009D2928" w:rsidP="005C2183">
            <w:pPr>
              <w:widowControl w:val="0"/>
              <w:rPr>
                <w:b/>
                <w:sz w:val="20"/>
                <w:szCs w:val="20"/>
              </w:rPr>
            </w:pPr>
            <w:r w:rsidRPr="009D2928">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C435545" w14:textId="1A187386" w:rsidR="009D2928" w:rsidRPr="009D2928" w:rsidRDefault="00435A6F" w:rsidP="005C2183">
            <w:pPr>
              <w:widowControl w:val="0"/>
              <w:jc w:val="both"/>
              <w:rPr>
                <w:sz w:val="20"/>
                <w:szCs w:val="20"/>
              </w:rPr>
            </w:pPr>
            <w:r>
              <w:rPr>
                <w:sz w:val="20"/>
                <w:szCs w:val="20"/>
              </w:rPr>
              <w:t>156 atelié</w:t>
            </w:r>
            <w:r w:rsidR="009D2928" w:rsidRPr="009D2928">
              <w:rPr>
                <w:sz w:val="20"/>
                <w:szCs w:val="20"/>
              </w:rPr>
              <w:t>r</w:t>
            </w:r>
          </w:p>
        </w:tc>
        <w:tc>
          <w:tcPr>
            <w:tcW w:w="891" w:type="dxa"/>
            <w:tcBorders>
              <w:top w:val="single" w:sz="4" w:space="0" w:color="000000"/>
              <w:left w:val="single" w:sz="4" w:space="0" w:color="000000"/>
              <w:bottom w:val="single" w:sz="4" w:space="0" w:color="000000"/>
              <w:right w:val="single" w:sz="4" w:space="0" w:color="000000"/>
            </w:tcBorders>
            <w:shd w:val="clear" w:color="auto" w:fill="F7CAAC"/>
          </w:tcPr>
          <w:p w14:paraId="1E2B1534" w14:textId="77777777" w:rsidR="009D2928" w:rsidRPr="009D2928" w:rsidRDefault="009D2928" w:rsidP="005C2183">
            <w:pPr>
              <w:widowControl w:val="0"/>
              <w:jc w:val="both"/>
              <w:rPr>
                <w:b/>
                <w:sz w:val="20"/>
                <w:szCs w:val="20"/>
              </w:rPr>
            </w:pPr>
            <w:r w:rsidRPr="009D2928">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75D93D43" w14:textId="77777777" w:rsidR="009D2928" w:rsidRPr="009D2928" w:rsidRDefault="009D2928" w:rsidP="005C2183">
            <w:pPr>
              <w:widowControl w:val="0"/>
              <w:jc w:val="both"/>
              <w:rPr>
                <w:sz w:val="20"/>
                <w:szCs w:val="20"/>
              </w:rPr>
            </w:pPr>
            <w:r w:rsidRPr="009D2928">
              <w:rPr>
                <w:sz w:val="20"/>
                <w:szCs w:val="20"/>
              </w:rPr>
              <w:t>156</w:t>
            </w:r>
          </w:p>
        </w:tc>
        <w:tc>
          <w:tcPr>
            <w:tcW w:w="2154" w:type="dxa"/>
            <w:tcBorders>
              <w:top w:val="single" w:sz="4" w:space="0" w:color="000000"/>
              <w:left w:val="single" w:sz="4" w:space="0" w:color="000000"/>
              <w:bottom w:val="single" w:sz="4" w:space="0" w:color="000000"/>
              <w:right w:val="single" w:sz="4" w:space="0" w:color="000000"/>
            </w:tcBorders>
            <w:shd w:val="clear" w:color="auto" w:fill="F7CAAC"/>
          </w:tcPr>
          <w:p w14:paraId="2A101739" w14:textId="77777777" w:rsidR="009D2928" w:rsidRPr="009D2928" w:rsidRDefault="009D2928" w:rsidP="005C2183">
            <w:pPr>
              <w:widowControl w:val="0"/>
              <w:jc w:val="both"/>
              <w:rPr>
                <w:b/>
                <w:sz w:val="20"/>
                <w:szCs w:val="20"/>
              </w:rPr>
            </w:pPr>
            <w:r w:rsidRPr="009D2928">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46579E21" w14:textId="77777777" w:rsidR="009D2928" w:rsidRPr="009D2928" w:rsidRDefault="009D2928" w:rsidP="005C2183">
            <w:pPr>
              <w:widowControl w:val="0"/>
              <w:jc w:val="both"/>
              <w:rPr>
                <w:sz w:val="20"/>
                <w:szCs w:val="20"/>
              </w:rPr>
            </w:pPr>
            <w:r w:rsidRPr="009D2928">
              <w:rPr>
                <w:sz w:val="20"/>
                <w:szCs w:val="20"/>
              </w:rPr>
              <w:t>14</w:t>
            </w:r>
          </w:p>
        </w:tc>
      </w:tr>
      <w:tr w:rsidR="009D2928" w14:paraId="2751CD6D"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FEBD28F" w14:textId="77777777" w:rsidR="009D2928" w:rsidRPr="009D2928" w:rsidRDefault="009D2928" w:rsidP="005C2183">
            <w:pPr>
              <w:widowControl w:val="0"/>
              <w:rPr>
                <w:b/>
                <w:sz w:val="20"/>
                <w:szCs w:val="20"/>
              </w:rPr>
            </w:pPr>
            <w:r w:rsidRPr="009D2928">
              <w:rPr>
                <w:b/>
                <w:sz w:val="20"/>
                <w:szCs w:val="20"/>
              </w:rPr>
              <w:t xml:space="preserve">Prerekvizity, </w:t>
            </w:r>
            <w:proofErr w:type="spellStart"/>
            <w:r w:rsidRPr="009D2928">
              <w:rPr>
                <w:b/>
                <w:sz w:val="20"/>
                <w:szCs w:val="20"/>
              </w:rPr>
              <w:t>korekvizity</w:t>
            </w:r>
            <w:proofErr w:type="spellEnd"/>
            <w:r w:rsidRPr="009D2928">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74F99EE6" w14:textId="77777777" w:rsidR="009D2928" w:rsidRPr="009D2928" w:rsidRDefault="009D2928" w:rsidP="005C2183">
            <w:pPr>
              <w:widowControl w:val="0"/>
              <w:jc w:val="both"/>
              <w:rPr>
                <w:sz w:val="20"/>
                <w:szCs w:val="20"/>
              </w:rPr>
            </w:pPr>
          </w:p>
        </w:tc>
      </w:tr>
      <w:tr w:rsidR="009D2928" w14:paraId="3E6B773E"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842896C" w14:textId="77777777" w:rsidR="009D2928" w:rsidRPr="009D2928" w:rsidRDefault="009D2928" w:rsidP="005C2183">
            <w:pPr>
              <w:widowControl w:val="0"/>
              <w:rPr>
                <w:b/>
                <w:sz w:val="20"/>
                <w:szCs w:val="20"/>
              </w:rPr>
            </w:pPr>
            <w:r w:rsidRPr="009D2928">
              <w:rPr>
                <w:b/>
                <w:sz w:val="20"/>
                <w:szCs w:val="20"/>
              </w:rPr>
              <w:t>Způsob ověření studijních výsledků</w:t>
            </w:r>
          </w:p>
        </w:tc>
        <w:tc>
          <w:tcPr>
            <w:tcW w:w="3408" w:type="dxa"/>
            <w:gridSpan w:val="4"/>
            <w:tcBorders>
              <w:top w:val="single" w:sz="4" w:space="0" w:color="000000"/>
              <w:left w:val="single" w:sz="4" w:space="0" w:color="000000"/>
              <w:bottom w:val="single" w:sz="4" w:space="0" w:color="000000"/>
              <w:right w:val="single" w:sz="4" w:space="0" w:color="000000"/>
            </w:tcBorders>
          </w:tcPr>
          <w:p w14:paraId="7B9E97E6" w14:textId="77777777" w:rsidR="009D2928" w:rsidRPr="009D2928" w:rsidRDefault="009D2928" w:rsidP="005C2183">
            <w:pPr>
              <w:widowControl w:val="0"/>
              <w:jc w:val="both"/>
              <w:rPr>
                <w:sz w:val="20"/>
                <w:szCs w:val="20"/>
              </w:rPr>
            </w:pPr>
            <w:r w:rsidRPr="009D2928">
              <w:rPr>
                <w:sz w:val="20"/>
                <w:szCs w:val="20"/>
              </w:rPr>
              <w:t>zkouška</w:t>
            </w:r>
          </w:p>
        </w:tc>
        <w:tc>
          <w:tcPr>
            <w:tcW w:w="2154" w:type="dxa"/>
            <w:tcBorders>
              <w:top w:val="single" w:sz="4" w:space="0" w:color="000000"/>
              <w:left w:val="single" w:sz="4" w:space="0" w:color="000000"/>
              <w:bottom w:val="single" w:sz="4" w:space="0" w:color="000000"/>
              <w:right w:val="single" w:sz="4" w:space="0" w:color="000000"/>
            </w:tcBorders>
            <w:shd w:val="clear" w:color="auto" w:fill="F7CAAC"/>
          </w:tcPr>
          <w:p w14:paraId="0E363E15" w14:textId="77777777" w:rsidR="009D2928" w:rsidRPr="009D2928" w:rsidRDefault="009D2928" w:rsidP="005C2183">
            <w:pPr>
              <w:widowControl w:val="0"/>
              <w:jc w:val="both"/>
              <w:rPr>
                <w:b/>
                <w:sz w:val="20"/>
                <w:szCs w:val="20"/>
              </w:rPr>
            </w:pPr>
            <w:r w:rsidRPr="009D2928">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51F851EB" w14:textId="77777777" w:rsidR="009D2928" w:rsidRPr="009D2928" w:rsidRDefault="009D2928" w:rsidP="005C2183">
            <w:pPr>
              <w:widowControl w:val="0"/>
              <w:jc w:val="both"/>
              <w:rPr>
                <w:sz w:val="20"/>
                <w:szCs w:val="20"/>
              </w:rPr>
            </w:pPr>
            <w:r w:rsidRPr="009D2928">
              <w:rPr>
                <w:sz w:val="20"/>
                <w:szCs w:val="20"/>
              </w:rPr>
              <w:t>ateliér</w:t>
            </w:r>
          </w:p>
        </w:tc>
      </w:tr>
      <w:tr w:rsidR="009D2928" w14:paraId="64A9BFCC"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BCA5B51" w14:textId="77777777" w:rsidR="009D2928" w:rsidRPr="009D2928" w:rsidRDefault="009D2928" w:rsidP="005C2183">
            <w:pPr>
              <w:widowControl w:val="0"/>
              <w:rPr>
                <w:b/>
                <w:sz w:val="20"/>
                <w:szCs w:val="20"/>
              </w:rPr>
            </w:pPr>
            <w:r w:rsidRPr="009D2928">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5D1E0B70" w14:textId="77777777" w:rsidR="009D2928" w:rsidRPr="009D2928" w:rsidRDefault="009D2928" w:rsidP="005C2183">
            <w:pPr>
              <w:widowControl w:val="0"/>
              <w:jc w:val="both"/>
              <w:rPr>
                <w:sz w:val="20"/>
                <w:szCs w:val="20"/>
              </w:rPr>
            </w:pPr>
            <w:r w:rsidRPr="009D2928">
              <w:rPr>
                <w:sz w:val="20"/>
                <w:szCs w:val="20"/>
              </w:rPr>
              <w:t>Minimálně 75% aktivní účast, plnění průběžných zadání, v závěru tvorba semestrálního projektu a jeho prezentace.</w:t>
            </w:r>
          </w:p>
        </w:tc>
      </w:tr>
      <w:tr w:rsidR="009D2928" w14:paraId="491D26B3" w14:textId="77777777" w:rsidTr="008165D9">
        <w:trPr>
          <w:trHeight w:val="62"/>
        </w:trPr>
        <w:tc>
          <w:tcPr>
            <w:tcW w:w="9855" w:type="dxa"/>
            <w:gridSpan w:val="8"/>
            <w:tcBorders>
              <w:left w:val="single" w:sz="4" w:space="0" w:color="000000"/>
              <w:bottom w:val="single" w:sz="4" w:space="0" w:color="000000"/>
              <w:right w:val="single" w:sz="4" w:space="0" w:color="000000"/>
            </w:tcBorders>
          </w:tcPr>
          <w:p w14:paraId="5F2FD577" w14:textId="77777777" w:rsidR="009D2928" w:rsidRPr="009D2928" w:rsidRDefault="009D2928" w:rsidP="005C2183">
            <w:pPr>
              <w:widowControl w:val="0"/>
              <w:rPr>
                <w:sz w:val="20"/>
                <w:szCs w:val="20"/>
              </w:rPr>
            </w:pPr>
          </w:p>
        </w:tc>
      </w:tr>
      <w:tr w:rsidR="009D2928" w14:paraId="73293942"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7E626D27" w14:textId="77777777" w:rsidR="009D2928" w:rsidRPr="009D2928" w:rsidRDefault="009D2928" w:rsidP="005C2183">
            <w:pPr>
              <w:widowControl w:val="0"/>
              <w:rPr>
                <w:b/>
                <w:sz w:val="20"/>
                <w:szCs w:val="20"/>
              </w:rPr>
            </w:pPr>
            <w:r w:rsidRPr="009D2928">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21025FFD" w14:textId="77777777" w:rsidR="009D2928" w:rsidRPr="009D2928" w:rsidRDefault="009D2928" w:rsidP="005C2183">
            <w:pPr>
              <w:widowControl w:val="0"/>
              <w:jc w:val="both"/>
              <w:rPr>
                <w:sz w:val="20"/>
                <w:szCs w:val="20"/>
              </w:rPr>
            </w:pPr>
            <w:r w:rsidRPr="009D2928">
              <w:rPr>
                <w:sz w:val="20"/>
                <w:szCs w:val="20"/>
              </w:rPr>
              <w:t>MgA. Eliška Chytková</w:t>
            </w:r>
          </w:p>
        </w:tc>
      </w:tr>
      <w:tr w:rsidR="009D2928" w14:paraId="53DEF898"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0F869CB4" w14:textId="77777777" w:rsidR="009D2928" w:rsidRPr="009D2928" w:rsidRDefault="009D2928" w:rsidP="005C2183">
            <w:pPr>
              <w:widowControl w:val="0"/>
              <w:rPr>
                <w:b/>
                <w:sz w:val="20"/>
                <w:szCs w:val="20"/>
              </w:rPr>
            </w:pPr>
            <w:r w:rsidRPr="009D2928">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3A366574" w14:textId="1CF9A5D8" w:rsidR="009D2928" w:rsidRPr="009D2928" w:rsidRDefault="009D2928" w:rsidP="005C2183">
            <w:pPr>
              <w:widowControl w:val="0"/>
              <w:jc w:val="both"/>
              <w:rPr>
                <w:sz w:val="20"/>
                <w:szCs w:val="20"/>
              </w:rPr>
            </w:pPr>
            <w:r w:rsidRPr="009D2928">
              <w:rPr>
                <w:sz w:val="20"/>
                <w:szCs w:val="20"/>
              </w:rPr>
              <w:t>garant se podílí na výuce předmětu v rozsahu 70</w:t>
            </w:r>
            <w:r w:rsidR="008165D9">
              <w:rPr>
                <w:sz w:val="20"/>
                <w:szCs w:val="20"/>
              </w:rPr>
              <w:t xml:space="preserve"> </w:t>
            </w:r>
            <w:r w:rsidRPr="009D2928">
              <w:rPr>
                <w:sz w:val="20"/>
                <w:szCs w:val="20"/>
              </w:rPr>
              <w:t>%</w:t>
            </w:r>
            <w:r w:rsidR="008165D9">
              <w:rPr>
                <w:sz w:val="20"/>
                <w:szCs w:val="20"/>
              </w:rPr>
              <w:t>,</w:t>
            </w:r>
            <w:r w:rsidRPr="009D2928">
              <w:rPr>
                <w:sz w:val="20"/>
                <w:szCs w:val="20"/>
              </w:rPr>
              <w:t xml:space="preserve"> stanovuje koncepci ateliéru</w:t>
            </w:r>
          </w:p>
        </w:tc>
      </w:tr>
      <w:tr w:rsidR="009D2928" w14:paraId="38C183EF"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BF3B6D0" w14:textId="77777777" w:rsidR="009D2928" w:rsidRPr="009D2928" w:rsidRDefault="009D2928" w:rsidP="005C2183">
            <w:pPr>
              <w:widowControl w:val="0"/>
              <w:rPr>
                <w:b/>
                <w:sz w:val="20"/>
                <w:szCs w:val="20"/>
              </w:rPr>
            </w:pPr>
            <w:r w:rsidRPr="009D2928">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3FB90A00" w14:textId="55E24487" w:rsidR="009D2928" w:rsidRPr="009D2928" w:rsidRDefault="009D2928" w:rsidP="005C2183">
            <w:pPr>
              <w:widowControl w:val="0"/>
              <w:jc w:val="both"/>
              <w:rPr>
                <w:sz w:val="20"/>
                <w:szCs w:val="20"/>
              </w:rPr>
            </w:pPr>
            <w:r w:rsidRPr="009D2928">
              <w:rPr>
                <w:sz w:val="20"/>
                <w:szCs w:val="20"/>
              </w:rPr>
              <w:t>MgA. Eliška Chytková 70</w:t>
            </w:r>
            <w:r w:rsidR="008165D9">
              <w:rPr>
                <w:sz w:val="20"/>
                <w:szCs w:val="20"/>
              </w:rPr>
              <w:t xml:space="preserve"> </w:t>
            </w:r>
            <w:r w:rsidRPr="009D2928">
              <w:rPr>
                <w:sz w:val="20"/>
                <w:szCs w:val="20"/>
              </w:rPr>
              <w:t>%, MgA. Martin Kukal 20</w:t>
            </w:r>
            <w:r w:rsidR="008165D9">
              <w:rPr>
                <w:sz w:val="20"/>
                <w:szCs w:val="20"/>
              </w:rPr>
              <w:t xml:space="preserve"> </w:t>
            </w:r>
            <w:r w:rsidRPr="009D2928">
              <w:rPr>
                <w:sz w:val="20"/>
                <w:szCs w:val="20"/>
              </w:rPr>
              <w:t>%, Mgr. Lukáš Gregor, Ph.D. 10</w:t>
            </w:r>
            <w:r w:rsidR="008165D9">
              <w:rPr>
                <w:sz w:val="20"/>
                <w:szCs w:val="20"/>
              </w:rPr>
              <w:t xml:space="preserve"> </w:t>
            </w:r>
            <w:r w:rsidRPr="009D2928">
              <w:rPr>
                <w:sz w:val="20"/>
                <w:szCs w:val="20"/>
              </w:rPr>
              <w:t>%</w:t>
            </w:r>
          </w:p>
        </w:tc>
      </w:tr>
      <w:tr w:rsidR="009D2928" w14:paraId="5C4A2FDF" w14:textId="77777777" w:rsidTr="008165D9">
        <w:trPr>
          <w:trHeight w:val="62"/>
        </w:trPr>
        <w:tc>
          <w:tcPr>
            <w:tcW w:w="9855" w:type="dxa"/>
            <w:gridSpan w:val="8"/>
            <w:tcBorders>
              <w:left w:val="single" w:sz="4" w:space="0" w:color="000000"/>
              <w:bottom w:val="single" w:sz="4" w:space="0" w:color="000000"/>
              <w:right w:val="single" w:sz="4" w:space="0" w:color="000000"/>
            </w:tcBorders>
          </w:tcPr>
          <w:p w14:paraId="72EF2ACF" w14:textId="77777777" w:rsidR="009D2928" w:rsidRPr="009D2928" w:rsidRDefault="009D2928" w:rsidP="005C2183">
            <w:pPr>
              <w:widowControl w:val="0"/>
              <w:jc w:val="both"/>
              <w:rPr>
                <w:sz w:val="20"/>
                <w:szCs w:val="20"/>
              </w:rPr>
            </w:pPr>
          </w:p>
        </w:tc>
      </w:tr>
      <w:tr w:rsidR="009D2928" w14:paraId="3BFA22D6"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51B74C6" w14:textId="77777777" w:rsidR="009D2928" w:rsidRPr="009D2928" w:rsidRDefault="009D2928" w:rsidP="005C2183">
            <w:pPr>
              <w:widowControl w:val="0"/>
              <w:jc w:val="both"/>
              <w:rPr>
                <w:b/>
                <w:sz w:val="20"/>
                <w:szCs w:val="20"/>
              </w:rPr>
            </w:pPr>
            <w:r w:rsidRPr="009D2928">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295BA5F3" w14:textId="77777777" w:rsidR="009D2928" w:rsidRPr="009D2928" w:rsidRDefault="009D2928" w:rsidP="005C2183">
            <w:pPr>
              <w:widowControl w:val="0"/>
              <w:jc w:val="both"/>
              <w:rPr>
                <w:sz w:val="20"/>
                <w:szCs w:val="20"/>
              </w:rPr>
            </w:pPr>
          </w:p>
        </w:tc>
      </w:tr>
      <w:tr w:rsidR="009D2928" w14:paraId="2CB7E7BC" w14:textId="77777777" w:rsidTr="008165D9">
        <w:trPr>
          <w:trHeight w:val="2496"/>
        </w:trPr>
        <w:tc>
          <w:tcPr>
            <w:tcW w:w="9855" w:type="dxa"/>
            <w:gridSpan w:val="8"/>
            <w:tcBorders>
              <w:left w:val="single" w:sz="4" w:space="0" w:color="000000"/>
              <w:bottom w:val="single" w:sz="12" w:space="0" w:color="000000"/>
              <w:right w:val="single" w:sz="4" w:space="0" w:color="000000"/>
            </w:tcBorders>
          </w:tcPr>
          <w:p w14:paraId="42C47A1B" w14:textId="309F1E4D" w:rsidR="009D2928" w:rsidRPr="008165D9" w:rsidRDefault="009D2928" w:rsidP="008165D9">
            <w:pPr>
              <w:widowControl w:val="0"/>
              <w:spacing w:after="120"/>
              <w:jc w:val="both"/>
              <w:rPr>
                <w:rFonts w:cs="Tahoma"/>
                <w:color w:val="000000"/>
                <w:sz w:val="20"/>
                <w:szCs w:val="20"/>
              </w:rPr>
            </w:pPr>
            <w:r w:rsidRPr="009D2928">
              <w:rPr>
                <w:rFonts w:cs="Tahoma"/>
                <w:color w:val="000000"/>
                <w:sz w:val="20"/>
                <w:szCs w:val="20"/>
                <w:shd w:val="clear" w:color="auto" w:fill="FFFFFF"/>
              </w:rPr>
              <w:t xml:space="preserve">Cílem předmětu je příprava na bakalářský projekt, výběr námětu a zvolení vhodné technologie pro výrobu. </w:t>
            </w:r>
            <w:r w:rsidRPr="009D2928">
              <w:rPr>
                <w:rFonts w:cs="Tahoma"/>
                <w:color w:val="000000"/>
                <w:sz w:val="20"/>
                <w:szCs w:val="20"/>
                <w:shd w:val="clear" w:color="auto" w:fill="FFFFFF"/>
              </w:rPr>
              <w:br/>
              <w:t xml:space="preserve">Tomu předchází rekapitulace dosavadní tvorby, jejímž výsledkem bude portfolio, kterým se student může prezentovat </w:t>
            </w:r>
            <w:r w:rsidR="008165D9">
              <w:rPr>
                <w:rFonts w:cs="Tahoma"/>
                <w:color w:val="000000"/>
                <w:sz w:val="20"/>
                <w:szCs w:val="20"/>
                <w:shd w:val="clear" w:color="auto" w:fill="FFFFFF"/>
              </w:rPr>
              <w:br/>
            </w:r>
            <w:r w:rsidRPr="009D2928">
              <w:rPr>
                <w:rFonts w:cs="Tahoma"/>
                <w:color w:val="000000"/>
                <w:sz w:val="20"/>
                <w:szCs w:val="20"/>
                <w:shd w:val="clear" w:color="auto" w:fill="FFFFFF"/>
              </w:rPr>
              <w:t>i v praxi.</w:t>
            </w:r>
          </w:p>
          <w:p w14:paraId="746B7827" w14:textId="49F8B243" w:rsidR="009D2928" w:rsidRPr="008165D9" w:rsidRDefault="009D2928" w:rsidP="00CE41A2">
            <w:pPr>
              <w:pStyle w:val="Odstavecseseznamem"/>
              <w:widowControl w:val="0"/>
              <w:numPr>
                <w:ilvl w:val="0"/>
                <w:numId w:val="30"/>
              </w:numPr>
              <w:rPr>
                <w:rFonts w:cs="Tahoma"/>
                <w:color w:val="000000"/>
                <w:shd w:val="clear" w:color="auto" w:fill="FFFFFF"/>
              </w:rPr>
            </w:pPr>
            <w:r w:rsidRPr="008165D9">
              <w:rPr>
                <w:rFonts w:cs="Tahoma"/>
                <w:color w:val="000000"/>
                <w:shd w:val="clear" w:color="auto" w:fill="FFFFFF"/>
              </w:rPr>
              <w:t>Tvorba portfolia</w:t>
            </w:r>
            <w:r w:rsidR="008165D9">
              <w:rPr>
                <w:rFonts w:cs="Tahoma"/>
                <w:color w:val="000000"/>
                <w:shd w:val="clear" w:color="auto" w:fill="FFFFFF"/>
              </w:rPr>
              <w:t>.</w:t>
            </w:r>
          </w:p>
          <w:p w14:paraId="59ED649B" w14:textId="64DB887B" w:rsidR="009D2928" w:rsidRPr="008165D9" w:rsidRDefault="009D2928" w:rsidP="00CE41A2">
            <w:pPr>
              <w:pStyle w:val="Odstavecseseznamem"/>
              <w:widowControl w:val="0"/>
              <w:numPr>
                <w:ilvl w:val="0"/>
                <w:numId w:val="30"/>
              </w:numPr>
              <w:rPr>
                <w:rFonts w:cs="Tahoma"/>
                <w:color w:val="000000"/>
              </w:rPr>
            </w:pPr>
            <w:r w:rsidRPr="008165D9">
              <w:rPr>
                <w:rFonts w:cs="Tahoma"/>
                <w:color w:val="000000"/>
                <w:shd w:val="clear" w:color="auto" w:fill="FFFFFF"/>
              </w:rPr>
              <w:t>Rešerše, inspirační zdroje, diskuse vedoucí k výběru námětu absolventského projektu</w:t>
            </w:r>
            <w:r w:rsidR="008165D9">
              <w:rPr>
                <w:rFonts w:cs="Tahoma"/>
                <w:color w:val="000000"/>
                <w:shd w:val="clear" w:color="auto" w:fill="FFFFFF"/>
              </w:rPr>
              <w:t>.</w:t>
            </w:r>
          </w:p>
          <w:p w14:paraId="033972A4" w14:textId="0BC9051B" w:rsidR="009D2928" w:rsidRPr="008165D9" w:rsidRDefault="009D2928" w:rsidP="00CE41A2">
            <w:pPr>
              <w:pStyle w:val="Odstavecseseznamem"/>
              <w:widowControl w:val="0"/>
              <w:numPr>
                <w:ilvl w:val="0"/>
                <w:numId w:val="30"/>
              </w:numPr>
              <w:spacing w:after="120"/>
              <w:ind w:left="714" w:hanging="357"/>
              <w:contextualSpacing w:val="0"/>
              <w:rPr>
                <w:rFonts w:cs="Tahoma"/>
                <w:color w:val="000000"/>
              </w:rPr>
            </w:pPr>
            <w:r w:rsidRPr="008165D9">
              <w:rPr>
                <w:rFonts w:cs="Tahoma"/>
                <w:color w:val="000000"/>
                <w:shd w:val="clear" w:color="auto" w:fill="FFFFFF"/>
              </w:rPr>
              <w:t>Animační zkoušky a výběr technologie</w:t>
            </w:r>
            <w:r w:rsidR="008165D9">
              <w:rPr>
                <w:rFonts w:cs="Tahoma"/>
                <w:color w:val="000000"/>
                <w:shd w:val="clear" w:color="auto" w:fill="FFFFFF"/>
              </w:rPr>
              <w:t>.</w:t>
            </w:r>
          </w:p>
          <w:p w14:paraId="00A74969" w14:textId="77777777" w:rsidR="009D2928" w:rsidRPr="009D2928" w:rsidRDefault="009D2928" w:rsidP="005C2183">
            <w:pPr>
              <w:widowControl w:val="0"/>
              <w:jc w:val="both"/>
              <w:rPr>
                <w:rFonts w:cs="Tahoma"/>
                <w:b/>
                <w:bCs/>
                <w:color w:val="000000"/>
                <w:sz w:val="20"/>
                <w:szCs w:val="20"/>
                <w:shd w:val="clear" w:color="auto" w:fill="FFFFFF"/>
              </w:rPr>
            </w:pPr>
            <w:r w:rsidRPr="009D2928">
              <w:rPr>
                <w:rFonts w:cs="Tahoma"/>
                <w:color w:val="000000"/>
                <w:sz w:val="20"/>
                <w:szCs w:val="20"/>
                <w:shd w:val="clear" w:color="auto" w:fill="FFFFFF"/>
              </w:rPr>
              <w:t>Student se orientuje v postupech příprav preprodukce, produkce i postprodukce, které jsou potřebné k výrobě animovaného díla. Dále je schopen práce v týmu a během studia nabyl řemeslných dovedností napříč animačními technologiemi. Pro absolventský projekt má student zvolenou látku, skrze kterou sebe odprezentuje jako autonomního autora či jako úžeji profilovaného tvůrce.</w:t>
            </w:r>
          </w:p>
        </w:tc>
      </w:tr>
      <w:tr w:rsidR="009D2928" w14:paraId="4A6193FA" w14:textId="77777777" w:rsidTr="005C2183">
        <w:trPr>
          <w:trHeight w:val="265"/>
        </w:trPr>
        <w:tc>
          <w:tcPr>
            <w:tcW w:w="3655" w:type="dxa"/>
            <w:gridSpan w:val="2"/>
            <w:tcBorders>
              <w:left w:val="single" w:sz="4" w:space="0" w:color="000000"/>
              <w:bottom w:val="single" w:sz="4" w:space="0" w:color="000000"/>
              <w:right w:val="single" w:sz="4" w:space="0" w:color="000000"/>
            </w:tcBorders>
            <w:shd w:val="clear" w:color="auto" w:fill="F7CAAC"/>
          </w:tcPr>
          <w:p w14:paraId="2641DFAE" w14:textId="77777777" w:rsidR="009D2928" w:rsidRPr="009D2928" w:rsidRDefault="009D2928" w:rsidP="005C2183">
            <w:pPr>
              <w:widowControl w:val="0"/>
              <w:jc w:val="both"/>
              <w:rPr>
                <w:sz w:val="20"/>
                <w:szCs w:val="20"/>
              </w:rPr>
            </w:pPr>
            <w:r w:rsidRPr="009D2928">
              <w:rPr>
                <w:b/>
                <w:sz w:val="20"/>
                <w:szCs w:val="20"/>
              </w:rPr>
              <w:t>Studijní literatura a studijní pomůcky</w:t>
            </w:r>
          </w:p>
        </w:tc>
        <w:tc>
          <w:tcPr>
            <w:tcW w:w="6200" w:type="dxa"/>
            <w:gridSpan w:val="6"/>
            <w:tcBorders>
              <w:left w:val="single" w:sz="4" w:space="0" w:color="000000"/>
              <w:right w:val="single" w:sz="4" w:space="0" w:color="000000"/>
            </w:tcBorders>
          </w:tcPr>
          <w:p w14:paraId="482EE705" w14:textId="77777777" w:rsidR="009D2928" w:rsidRPr="009D2928" w:rsidRDefault="009D2928" w:rsidP="005C2183">
            <w:pPr>
              <w:widowControl w:val="0"/>
              <w:jc w:val="both"/>
              <w:rPr>
                <w:sz w:val="20"/>
                <w:szCs w:val="20"/>
              </w:rPr>
            </w:pPr>
          </w:p>
        </w:tc>
      </w:tr>
      <w:tr w:rsidR="009D2928" w14:paraId="163B46DD"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1C76C839" w14:textId="77777777" w:rsidR="009D2928" w:rsidRPr="009D2928" w:rsidRDefault="009D2928" w:rsidP="008165D9">
            <w:pPr>
              <w:rPr>
                <w:b/>
                <w:bCs/>
                <w:sz w:val="20"/>
                <w:szCs w:val="20"/>
              </w:rPr>
            </w:pPr>
            <w:r w:rsidRPr="009D2928">
              <w:rPr>
                <w:b/>
                <w:bCs/>
                <w:sz w:val="20"/>
                <w:szCs w:val="20"/>
              </w:rPr>
              <w:t>Povinná: </w:t>
            </w:r>
          </w:p>
          <w:p w14:paraId="20470DEB" w14:textId="77777777" w:rsidR="008165D9" w:rsidRPr="009D2928" w:rsidRDefault="008165D9" w:rsidP="008165D9">
            <w:pPr>
              <w:rPr>
                <w:rFonts w:eastAsia="OpenSymbol"/>
                <w:sz w:val="20"/>
                <w:szCs w:val="20"/>
              </w:rPr>
            </w:pPr>
            <w:r w:rsidRPr="009D2928">
              <w:rPr>
                <w:sz w:val="20"/>
                <w:szCs w:val="20"/>
              </w:rPr>
              <w:t>KERLOW, Isaac Victor. </w:t>
            </w:r>
            <w:r w:rsidRPr="009D2928">
              <w:rPr>
                <w:i/>
                <w:iCs/>
                <w:sz w:val="20"/>
                <w:szCs w:val="20"/>
              </w:rPr>
              <w:t>Mistrovství 3D animace: ovládněte techniky profesionálních filmových tvůrců!</w:t>
            </w:r>
          </w:p>
          <w:p w14:paraId="60EDADA9" w14:textId="77777777" w:rsidR="008165D9" w:rsidRPr="009D2928" w:rsidRDefault="008165D9" w:rsidP="008165D9">
            <w:pPr>
              <w:rPr>
                <w:sz w:val="20"/>
                <w:szCs w:val="20"/>
              </w:rPr>
            </w:pPr>
            <w:r w:rsidRPr="009D2928">
              <w:rPr>
                <w:sz w:val="20"/>
                <w:szCs w:val="20"/>
              </w:rPr>
              <w:t xml:space="preserve">Vyd. 1. Brno: </w:t>
            </w:r>
            <w:proofErr w:type="spellStart"/>
            <w:r w:rsidRPr="009D2928">
              <w:rPr>
                <w:sz w:val="20"/>
                <w:szCs w:val="20"/>
              </w:rPr>
              <w:t>Computer</w:t>
            </w:r>
            <w:proofErr w:type="spellEnd"/>
            <w:r w:rsidRPr="009D2928">
              <w:rPr>
                <w:sz w:val="20"/>
                <w:szCs w:val="20"/>
              </w:rPr>
              <w:t xml:space="preserve"> </w:t>
            </w:r>
            <w:proofErr w:type="spellStart"/>
            <w:r w:rsidRPr="009D2928">
              <w:rPr>
                <w:sz w:val="20"/>
                <w:szCs w:val="20"/>
              </w:rPr>
              <w:t>Press</w:t>
            </w:r>
            <w:proofErr w:type="spellEnd"/>
            <w:r w:rsidRPr="009D2928">
              <w:rPr>
                <w:sz w:val="20"/>
                <w:szCs w:val="20"/>
              </w:rPr>
              <w:t>, 2011. ISBN 978-80-251-2717-9.</w:t>
            </w:r>
          </w:p>
          <w:p w14:paraId="13EBE37D" w14:textId="77777777" w:rsidR="009D2928" w:rsidRPr="009D2928" w:rsidRDefault="009D2928" w:rsidP="008165D9">
            <w:pPr>
              <w:rPr>
                <w:sz w:val="20"/>
                <w:szCs w:val="20"/>
              </w:rPr>
            </w:pPr>
            <w:r w:rsidRPr="009D2928">
              <w:rPr>
                <w:sz w:val="20"/>
                <w:szCs w:val="20"/>
              </w:rPr>
              <w:t>WILLIAMS, R. </w:t>
            </w:r>
            <w:proofErr w:type="spellStart"/>
            <w:r w:rsidRPr="009D2928">
              <w:rPr>
                <w:i/>
                <w:iCs/>
                <w:sz w:val="20"/>
                <w:szCs w:val="20"/>
              </w:rPr>
              <w:t>The</w:t>
            </w:r>
            <w:proofErr w:type="spellEnd"/>
            <w:r w:rsidRPr="009D2928">
              <w:rPr>
                <w:i/>
                <w:iCs/>
                <w:sz w:val="20"/>
                <w:szCs w:val="20"/>
              </w:rPr>
              <w:t xml:space="preserve"> </w:t>
            </w:r>
            <w:proofErr w:type="spellStart"/>
            <w:r w:rsidRPr="009D2928">
              <w:rPr>
                <w:i/>
                <w:iCs/>
                <w:sz w:val="20"/>
                <w:szCs w:val="20"/>
              </w:rPr>
              <w:t>Animator's</w:t>
            </w:r>
            <w:proofErr w:type="spellEnd"/>
            <w:r w:rsidRPr="009D2928">
              <w:rPr>
                <w:i/>
                <w:iCs/>
                <w:sz w:val="20"/>
                <w:szCs w:val="20"/>
              </w:rPr>
              <w:t xml:space="preserve"> </w:t>
            </w:r>
            <w:proofErr w:type="spellStart"/>
            <w:r w:rsidRPr="009D2928">
              <w:rPr>
                <w:i/>
                <w:iCs/>
                <w:sz w:val="20"/>
                <w:szCs w:val="20"/>
              </w:rPr>
              <w:t>Survival</w:t>
            </w:r>
            <w:proofErr w:type="spellEnd"/>
            <w:r w:rsidRPr="009D2928">
              <w:rPr>
                <w:i/>
                <w:iCs/>
                <w:sz w:val="20"/>
                <w:szCs w:val="20"/>
              </w:rPr>
              <w:t xml:space="preserve"> </w:t>
            </w:r>
            <w:proofErr w:type="spellStart"/>
            <w:r w:rsidRPr="009D2928">
              <w:rPr>
                <w:i/>
                <w:iCs/>
                <w:sz w:val="20"/>
                <w:szCs w:val="20"/>
              </w:rPr>
              <w:t>Kit</w:t>
            </w:r>
            <w:proofErr w:type="spellEnd"/>
            <w:r w:rsidRPr="009D2928">
              <w:rPr>
                <w:i/>
                <w:iCs/>
                <w:sz w:val="20"/>
                <w:szCs w:val="20"/>
              </w:rPr>
              <w:t xml:space="preserve">: A </w:t>
            </w:r>
            <w:proofErr w:type="spellStart"/>
            <w:r w:rsidRPr="009D2928">
              <w:rPr>
                <w:i/>
                <w:iCs/>
                <w:sz w:val="20"/>
                <w:szCs w:val="20"/>
              </w:rPr>
              <w:t>Manual</w:t>
            </w:r>
            <w:proofErr w:type="spellEnd"/>
            <w:r w:rsidRPr="009D2928">
              <w:rPr>
                <w:i/>
                <w:iCs/>
                <w:sz w:val="20"/>
                <w:szCs w:val="20"/>
              </w:rPr>
              <w:t xml:space="preserve"> of </w:t>
            </w:r>
            <w:proofErr w:type="spellStart"/>
            <w:r w:rsidRPr="009D2928">
              <w:rPr>
                <w:i/>
                <w:iCs/>
                <w:sz w:val="20"/>
                <w:szCs w:val="20"/>
              </w:rPr>
              <w:t>Methods</w:t>
            </w:r>
            <w:proofErr w:type="spellEnd"/>
            <w:r w:rsidRPr="009D2928">
              <w:rPr>
                <w:i/>
                <w:iCs/>
                <w:sz w:val="20"/>
                <w:szCs w:val="20"/>
              </w:rPr>
              <w:t xml:space="preserve">, </w:t>
            </w:r>
            <w:proofErr w:type="spellStart"/>
            <w:r w:rsidRPr="009D2928">
              <w:rPr>
                <w:i/>
                <w:iCs/>
                <w:sz w:val="20"/>
                <w:szCs w:val="20"/>
              </w:rPr>
              <w:t>Principles</w:t>
            </w:r>
            <w:proofErr w:type="spellEnd"/>
            <w:r w:rsidRPr="009D2928">
              <w:rPr>
                <w:i/>
                <w:iCs/>
                <w:sz w:val="20"/>
                <w:szCs w:val="20"/>
              </w:rPr>
              <w:t xml:space="preserve">, and </w:t>
            </w:r>
            <w:proofErr w:type="spellStart"/>
            <w:r w:rsidRPr="009D2928">
              <w:rPr>
                <w:i/>
                <w:iCs/>
                <w:sz w:val="20"/>
                <w:szCs w:val="20"/>
              </w:rPr>
              <w:t>Formulas</w:t>
            </w:r>
            <w:proofErr w:type="spellEnd"/>
            <w:r w:rsidRPr="009D2928">
              <w:rPr>
                <w:i/>
                <w:iCs/>
                <w:sz w:val="20"/>
                <w:szCs w:val="20"/>
              </w:rPr>
              <w:t xml:space="preserve"> </w:t>
            </w:r>
            <w:proofErr w:type="spellStart"/>
            <w:r w:rsidRPr="009D2928">
              <w:rPr>
                <w:i/>
                <w:iCs/>
                <w:sz w:val="20"/>
                <w:szCs w:val="20"/>
              </w:rPr>
              <w:t>for</w:t>
            </w:r>
            <w:proofErr w:type="spellEnd"/>
            <w:r w:rsidRPr="009D2928">
              <w:rPr>
                <w:i/>
                <w:iCs/>
                <w:sz w:val="20"/>
                <w:szCs w:val="20"/>
              </w:rPr>
              <w:t xml:space="preserve"> </w:t>
            </w:r>
            <w:proofErr w:type="spellStart"/>
            <w:r w:rsidRPr="009D2928">
              <w:rPr>
                <w:i/>
                <w:iCs/>
                <w:sz w:val="20"/>
                <w:szCs w:val="20"/>
              </w:rPr>
              <w:t>Classical</w:t>
            </w:r>
            <w:proofErr w:type="spellEnd"/>
            <w:r w:rsidRPr="009D2928">
              <w:rPr>
                <w:i/>
                <w:iCs/>
                <w:sz w:val="20"/>
                <w:szCs w:val="20"/>
              </w:rPr>
              <w:t xml:space="preserve">, </w:t>
            </w:r>
            <w:proofErr w:type="spellStart"/>
            <w:r w:rsidRPr="009D2928">
              <w:rPr>
                <w:i/>
                <w:iCs/>
                <w:sz w:val="20"/>
                <w:szCs w:val="20"/>
              </w:rPr>
              <w:t>Computer</w:t>
            </w:r>
            <w:proofErr w:type="spellEnd"/>
            <w:r w:rsidRPr="009D2928">
              <w:rPr>
                <w:i/>
                <w:iCs/>
                <w:sz w:val="20"/>
                <w:szCs w:val="20"/>
              </w:rPr>
              <w:t xml:space="preserve">, </w:t>
            </w:r>
            <w:proofErr w:type="spellStart"/>
            <w:r w:rsidRPr="009D2928">
              <w:rPr>
                <w:i/>
                <w:iCs/>
                <w:sz w:val="20"/>
                <w:szCs w:val="20"/>
              </w:rPr>
              <w:t>Games</w:t>
            </w:r>
            <w:proofErr w:type="spellEnd"/>
            <w:r w:rsidRPr="009D2928">
              <w:rPr>
                <w:i/>
                <w:iCs/>
                <w:sz w:val="20"/>
                <w:szCs w:val="20"/>
              </w:rPr>
              <w:t xml:space="preserve">, Stop </w:t>
            </w:r>
            <w:proofErr w:type="spellStart"/>
            <w:r w:rsidRPr="009D2928">
              <w:rPr>
                <w:i/>
                <w:iCs/>
                <w:sz w:val="20"/>
                <w:szCs w:val="20"/>
              </w:rPr>
              <w:t>Motion</w:t>
            </w:r>
            <w:proofErr w:type="spellEnd"/>
            <w:r w:rsidRPr="009D2928">
              <w:rPr>
                <w:i/>
                <w:iCs/>
                <w:sz w:val="20"/>
                <w:szCs w:val="20"/>
              </w:rPr>
              <w:t xml:space="preserve">, and Internet </w:t>
            </w:r>
            <w:proofErr w:type="spellStart"/>
            <w:r w:rsidRPr="009D2928">
              <w:rPr>
                <w:i/>
                <w:iCs/>
                <w:sz w:val="20"/>
                <w:szCs w:val="20"/>
              </w:rPr>
              <w:t>Animators</w:t>
            </w:r>
            <w:proofErr w:type="spellEnd"/>
            <w:r w:rsidRPr="009D2928">
              <w:rPr>
                <w:sz w:val="20"/>
                <w:szCs w:val="20"/>
              </w:rPr>
              <w:t xml:space="preserve">. </w:t>
            </w:r>
            <w:proofErr w:type="spellStart"/>
            <w:r w:rsidRPr="009D2928">
              <w:rPr>
                <w:sz w:val="20"/>
                <w:szCs w:val="20"/>
              </w:rPr>
              <w:t>Faber</w:t>
            </w:r>
            <w:proofErr w:type="spellEnd"/>
            <w:r w:rsidRPr="009D2928">
              <w:rPr>
                <w:sz w:val="20"/>
                <w:szCs w:val="20"/>
              </w:rPr>
              <w:t xml:space="preserve"> and </w:t>
            </w:r>
            <w:proofErr w:type="spellStart"/>
            <w:r w:rsidRPr="009D2928">
              <w:rPr>
                <w:sz w:val="20"/>
                <w:szCs w:val="20"/>
              </w:rPr>
              <w:t>Faber</w:t>
            </w:r>
            <w:proofErr w:type="spellEnd"/>
            <w:r w:rsidRPr="009D2928">
              <w:rPr>
                <w:sz w:val="20"/>
                <w:szCs w:val="20"/>
              </w:rPr>
              <w:t xml:space="preserve"> Limited, 2001. ISBN 9780571238330.</w:t>
            </w:r>
          </w:p>
          <w:p w14:paraId="7B9F2B37" w14:textId="77777777" w:rsidR="009D2928" w:rsidRPr="009D2928" w:rsidRDefault="009D2928" w:rsidP="008165D9">
            <w:pPr>
              <w:rPr>
                <w:b/>
                <w:bCs/>
                <w:sz w:val="20"/>
                <w:szCs w:val="20"/>
              </w:rPr>
            </w:pPr>
            <w:r w:rsidRPr="009D2928">
              <w:rPr>
                <w:b/>
                <w:bCs/>
                <w:sz w:val="20"/>
                <w:szCs w:val="20"/>
              </w:rPr>
              <w:t>Doporučená: </w:t>
            </w:r>
          </w:p>
          <w:p w14:paraId="2B61C5F5" w14:textId="77777777" w:rsidR="008165D9" w:rsidRPr="009D2928" w:rsidRDefault="008165D9" w:rsidP="008165D9">
            <w:pPr>
              <w:rPr>
                <w:rFonts w:eastAsia="OpenSymbol"/>
                <w:sz w:val="20"/>
                <w:szCs w:val="20"/>
              </w:rPr>
            </w:pPr>
            <w:r w:rsidRPr="009D2928">
              <w:rPr>
                <w:rFonts w:eastAsia="OpenSymbol"/>
                <w:sz w:val="20"/>
                <w:szCs w:val="20"/>
              </w:rPr>
              <w:t>ARONSONOVÁ</w:t>
            </w:r>
            <w:r w:rsidRPr="009D2928">
              <w:rPr>
                <w:sz w:val="20"/>
                <w:szCs w:val="20"/>
              </w:rPr>
              <w:t xml:space="preserve">, Linda. </w:t>
            </w:r>
            <w:r w:rsidRPr="009D2928">
              <w:rPr>
                <w:i/>
                <w:iCs/>
                <w:sz w:val="20"/>
                <w:szCs w:val="20"/>
              </w:rPr>
              <w:t>Scénář pro 21. století</w:t>
            </w:r>
            <w:r w:rsidRPr="009D2928">
              <w:rPr>
                <w:sz w:val="20"/>
                <w:szCs w:val="20"/>
              </w:rPr>
              <w:t xml:space="preserve">. Nakladatelství Akademie múzických umění v Praze, 2014. </w:t>
            </w:r>
          </w:p>
          <w:p w14:paraId="60F40C69" w14:textId="77777777" w:rsidR="008165D9" w:rsidRPr="009D2928" w:rsidRDefault="008165D9" w:rsidP="008165D9">
            <w:pPr>
              <w:rPr>
                <w:sz w:val="20"/>
                <w:szCs w:val="20"/>
              </w:rPr>
            </w:pPr>
            <w:r w:rsidRPr="009D2928">
              <w:rPr>
                <w:sz w:val="20"/>
                <w:szCs w:val="20"/>
              </w:rPr>
              <w:t xml:space="preserve">ISBN 978-80-7331-314-2. </w:t>
            </w:r>
          </w:p>
          <w:p w14:paraId="2449DAC9" w14:textId="77777777" w:rsidR="009D2928" w:rsidRPr="009D2928" w:rsidRDefault="009D2928" w:rsidP="008165D9">
            <w:pPr>
              <w:rPr>
                <w:sz w:val="20"/>
                <w:szCs w:val="20"/>
              </w:rPr>
            </w:pPr>
            <w:r w:rsidRPr="009D2928">
              <w:rPr>
                <w:rFonts w:eastAsia="OpenSymbol"/>
                <w:sz w:val="20"/>
                <w:szCs w:val="20"/>
              </w:rPr>
              <w:t>BESEN</w:t>
            </w:r>
            <w:r w:rsidRPr="009D2928">
              <w:rPr>
                <w:sz w:val="20"/>
                <w:szCs w:val="20"/>
              </w:rPr>
              <w:t>, Ellen. </w:t>
            </w:r>
            <w:proofErr w:type="spellStart"/>
            <w:r w:rsidRPr="009D2928">
              <w:rPr>
                <w:i/>
                <w:iCs/>
                <w:sz w:val="20"/>
                <w:szCs w:val="20"/>
              </w:rPr>
              <w:t>Animation</w:t>
            </w:r>
            <w:proofErr w:type="spellEnd"/>
            <w:r w:rsidRPr="009D2928">
              <w:rPr>
                <w:i/>
                <w:iCs/>
                <w:sz w:val="20"/>
                <w:szCs w:val="20"/>
              </w:rPr>
              <w:t xml:space="preserve"> </w:t>
            </w:r>
            <w:proofErr w:type="spellStart"/>
            <w:r w:rsidRPr="009D2928">
              <w:rPr>
                <w:i/>
                <w:iCs/>
                <w:sz w:val="20"/>
                <w:szCs w:val="20"/>
              </w:rPr>
              <w:t>unleashed</w:t>
            </w:r>
            <w:proofErr w:type="spellEnd"/>
            <w:r w:rsidRPr="009D2928">
              <w:rPr>
                <w:i/>
                <w:iCs/>
                <w:sz w:val="20"/>
                <w:szCs w:val="20"/>
              </w:rPr>
              <w:t xml:space="preserve">: 100 </w:t>
            </w:r>
            <w:proofErr w:type="spellStart"/>
            <w:r w:rsidRPr="009D2928">
              <w:rPr>
                <w:i/>
                <w:iCs/>
                <w:sz w:val="20"/>
                <w:szCs w:val="20"/>
              </w:rPr>
              <w:t>principles</w:t>
            </w:r>
            <w:proofErr w:type="spellEnd"/>
            <w:r w:rsidRPr="009D2928">
              <w:rPr>
                <w:i/>
                <w:iCs/>
                <w:sz w:val="20"/>
                <w:szCs w:val="20"/>
              </w:rPr>
              <w:t xml:space="preserve"> </w:t>
            </w:r>
            <w:proofErr w:type="spellStart"/>
            <w:r w:rsidRPr="009D2928">
              <w:rPr>
                <w:i/>
                <w:iCs/>
                <w:sz w:val="20"/>
                <w:szCs w:val="20"/>
              </w:rPr>
              <w:t>every</w:t>
            </w:r>
            <w:proofErr w:type="spellEnd"/>
            <w:r w:rsidRPr="009D2928">
              <w:rPr>
                <w:i/>
                <w:iCs/>
                <w:sz w:val="20"/>
                <w:szCs w:val="20"/>
              </w:rPr>
              <w:t xml:space="preserve"> </w:t>
            </w:r>
            <w:proofErr w:type="spellStart"/>
            <w:r w:rsidRPr="009D2928">
              <w:rPr>
                <w:i/>
                <w:iCs/>
                <w:sz w:val="20"/>
                <w:szCs w:val="20"/>
              </w:rPr>
              <w:t>animator</w:t>
            </w:r>
            <w:proofErr w:type="spellEnd"/>
            <w:r w:rsidRPr="009D2928">
              <w:rPr>
                <w:i/>
                <w:iCs/>
                <w:sz w:val="20"/>
                <w:szCs w:val="20"/>
              </w:rPr>
              <w:t xml:space="preserve">, </w:t>
            </w:r>
            <w:proofErr w:type="spellStart"/>
            <w:r w:rsidRPr="009D2928">
              <w:rPr>
                <w:i/>
                <w:iCs/>
                <w:sz w:val="20"/>
                <w:szCs w:val="20"/>
              </w:rPr>
              <w:t>comic</w:t>
            </w:r>
            <w:proofErr w:type="spellEnd"/>
            <w:r w:rsidRPr="009D2928">
              <w:rPr>
                <w:i/>
                <w:iCs/>
                <w:sz w:val="20"/>
                <w:szCs w:val="20"/>
              </w:rPr>
              <w:t xml:space="preserve"> </w:t>
            </w:r>
            <w:proofErr w:type="spellStart"/>
            <w:r w:rsidRPr="009D2928">
              <w:rPr>
                <w:i/>
                <w:iCs/>
                <w:sz w:val="20"/>
                <w:szCs w:val="20"/>
              </w:rPr>
              <w:t>book</w:t>
            </w:r>
            <w:proofErr w:type="spellEnd"/>
            <w:r w:rsidRPr="009D2928">
              <w:rPr>
                <w:i/>
                <w:iCs/>
                <w:sz w:val="20"/>
                <w:szCs w:val="20"/>
              </w:rPr>
              <w:t xml:space="preserve"> </w:t>
            </w:r>
            <w:proofErr w:type="spellStart"/>
            <w:r w:rsidRPr="009D2928">
              <w:rPr>
                <w:i/>
                <w:iCs/>
                <w:sz w:val="20"/>
                <w:szCs w:val="20"/>
              </w:rPr>
              <w:t>writer</w:t>
            </w:r>
            <w:proofErr w:type="spellEnd"/>
            <w:r w:rsidRPr="009D2928">
              <w:rPr>
                <w:i/>
                <w:iCs/>
                <w:sz w:val="20"/>
                <w:szCs w:val="20"/>
              </w:rPr>
              <w:t xml:space="preserve">, </w:t>
            </w:r>
            <w:proofErr w:type="spellStart"/>
            <w:r w:rsidRPr="009D2928">
              <w:rPr>
                <w:i/>
                <w:iCs/>
                <w:sz w:val="20"/>
                <w:szCs w:val="20"/>
              </w:rPr>
              <w:t>filmmaker</w:t>
            </w:r>
            <w:proofErr w:type="spellEnd"/>
            <w:r w:rsidRPr="009D2928">
              <w:rPr>
                <w:i/>
                <w:iCs/>
                <w:sz w:val="20"/>
                <w:szCs w:val="20"/>
              </w:rPr>
              <w:t xml:space="preserve">, video </w:t>
            </w:r>
            <w:proofErr w:type="spellStart"/>
            <w:r w:rsidRPr="009D2928">
              <w:rPr>
                <w:i/>
                <w:iCs/>
                <w:sz w:val="20"/>
                <w:szCs w:val="20"/>
              </w:rPr>
              <w:t>artist</w:t>
            </w:r>
            <w:proofErr w:type="spellEnd"/>
            <w:r w:rsidRPr="009D2928">
              <w:rPr>
                <w:i/>
                <w:iCs/>
                <w:sz w:val="20"/>
                <w:szCs w:val="20"/>
              </w:rPr>
              <w:t xml:space="preserve">, and game developer </w:t>
            </w:r>
            <w:proofErr w:type="spellStart"/>
            <w:r w:rsidRPr="009D2928">
              <w:rPr>
                <w:i/>
                <w:iCs/>
                <w:sz w:val="20"/>
                <w:szCs w:val="20"/>
              </w:rPr>
              <w:t>should</w:t>
            </w:r>
            <w:proofErr w:type="spellEnd"/>
            <w:r w:rsidRPr="009D2928">
              <w:rPr>
                <w:i/>
                <w:iCs/>
                <w:sz w:val="20"/>
                <w:szCs w:val="20"/>
              </w:rPr>
              <w:t xml:space="preserve"> </w:t>
            </w:r>
            <w:proofErr w:type="spellStart"/>
            <w:r w:rsidRPr="009D2928">
              <w:rPr>
                <w:i/>
                <w:iCs/>
                <w:sz w:val="20"/>
                <w:szCs w:val="20"/>
              </w:rPr>
              <w:t>know</w:t>
            </w:r>
            <w:proofErr w:type="spellEnd"/>
            <w:r w:rsidRPr="009D2928">
              <w:rPr>
                <w:sz w:val="20"/>
                <w:szCs w:val="20"/>
              </w:rPr>
              <w:t xml:space="preserve">. Studio City, CA: Michael </w:t>
            </w:r>
            <w:proofErr w:type="spellStart"/>
            <w:r w:rsidRPr="009D2928">
              <w:rPr>
                <w:sz w:val="20"/>
                <w:szCs w:val="20"/>
              </w:rPr>
              <w:t>Wiese</w:t>
            </w:r>
            <w:proofErr w:type="spellEnd"/>
            <w:r w:rsidRPr="009D2928">
              <w:rPr>
                <w:sz w:val="20"/>
                <w:szCs w:val="20"/>
              </w:rPr>
              <w:t xml:space="preserve"> </w:t>
            </w:r>
            <w:proofErr w:type="spellStart"/>
            <w:r w:rsidRPr="009D2928">
              <w:rPr>
                <w:sz w:val="20"/>
                <w:szCs w:val="20"/>
              </w:rPr>
              <w:t>Productions</w:t>
            </w:r>
            <w:proofErr w:type="spellEnd"/>
            <w:r w:rsidRPr="009D2928">
              <w:rPr>
                <w:sz w:val="20"/>
                <w:szCs w:val="20"/>
              </w:rPr>
              <w:t>, 2008. ISBN 978-1-932907-49-0.</w:t>
            </w:r>
          </w:p>
          <w:p w14:paraId="405B29F6" w14:textId="77777777" w:rsidR="009D2928" w:rsidRPr="009D2928" w:rsidRDefault="009D2928" w:rsidP="008165D9">
            <w:pPr>
              <w:rPr>
                <w:sz w:val="20"/>
                <w:szCs w:val="20"/>
              </w:rPr>
            </w:pPr>
            <w:r w:rsidRPr="009D2928">
              <w:rPr>
                <w:sz w:val="20"/>
                <w:szCs w:val="20"/>
              </w:rPr>
              <w:t xml:space="preserve">DOVNIKOVIĆ, </w:t>
            </w:r>
            <w:proofErr w:type="spellStart"/>
            <w:r w:rsidRPr="009D2928">
              <w:rPr>
                <w:sz w:val="20"/>
                <w:szCs w:val="20"/>
              </w:rPr>
              <w:t>Borivoj</w:t>
            </w:r>
            <w:proofErr w:type="spellEnd"/>
            <w:r w:rsidRPr="009D2928">
              <w:rPr>
                <w:sz w:val="20"/>
                <w:szCs w:val="20"/>
              </w:rPr>
              <w:t>. </w:t>
            </w:r>
            <w:r w:rsidRPr="009D2928">
              <w:rPr>
                <w:i/>
                <w:iCs/>
                <w:sz w:val="20"/>
                <w:szCs w:val="20"/>
              </w:rPr>
              <w:t>Škola kresleného filmu</w:t>
            </w:r>
            <w:r w:rsidRPr="009D2928">
              <w:rPr>
                <w:sz w:val="20"/>
                <w:szCs w:val="20"/>
              </w:rPr>
              <w:t xml:space="preserve">. 1. vyd. Praha: Akademie múzických umění v Praze, </w:t>
            </w:r>
          </w:p>
          <w:p w14:paraId="04658D26" w14:textId="77777777" w:rsidR="009D2928" w:rsidRPr="009D2928" w:rsidRDefault="009D2928" w:rsidP="008165D9">
            <w:pPr>
              <w:rPr>
                <w:sz w:val="20"/>
                <w:szCs w:val="20"/>
              </w:rPr>
            </w:pPr>
            <w:r w:rsidRPr="009D2928">
              <w:rPr>
                <w:sz w:val="20"/>
                <w:szCs w:val="20"/>
              </w:rPr>
              <w:t>Filmová a televizní fakulta, katedra animovaného filmu, 2007. ISBN 978-80-7331-105-6.</w:t>
            </w:r>
          </w:p>
          <w:p w14:paraId="52A972C4" w14:textId="77777777" w:rsidR="008165D9" w:rsidRDefault="008165D9" w:rsidP="008165D9">
            <w:pPr>
              <w:rPr>
                <w:sz w:val="20"/>
                <w:szCs w:val="20"/>
              </w:rPr>
            </w:pPr>
            <w:r w:rsidRPr="009D2928">
              <w:rPr>
                <w:rFonts w:eastAsia="OpenSymbol"/>
                <w:sz w:val="20"/>
                <w:szCs w:val="20"/>
              </w:rPr>
              <w:t>KURZOVÁ</w:t>
            </w:r>
            <w:r w:rsidRPr="009D2928">
              <w:rPr>
                <w:sz w:val="20"/>
                <w:szCs w:val="20"/>
              </w:rPr>
              <w:t xml:space="preserve">, </w:t>
            </w:r>
            <w:proofErr w:type="spellStart"/>
            <w:r w:rsidRPr="009D2928">
              <w:rPr>
                <w:sz w:val="20"/>
                <w:szCs w:val="20"/>
              </w:rPr>
              <w:t>Sibylle</w:t>
            </w:r>
            <w:proofErr w:type="spellEnd"/>
            <w:r w:rsidRPr="009D2928">
              <w:rPr>
                <w:sz w:val="20"/>
                <w:szCs w:val="20"/>
              </w:rPr>
              <w:t xml:space="preserve">. </w:t>
            </w:r>
            <w:proofErr w:type="spellStart"/>
            <w:r w:rsidRPr="009D2928">
              <w:rPr>
                <w:i/>
                <w:iCs/>
                <w:sz w:val="20"/>
                <w:szCs w:val="20"/>
              </w:rPr>
              <w:t>Pitch</w:t>
            </w:r>
            <w:proofErr w:type="spellEnd"/>
            <w:r w:rsidRPr="009D2928">
              <w:rPr>
                <w:i/>
                <w:iCs/>
                <w:sz w:val="20"/>
                <w:szCs w:val="20"/>
              </w:rPr>
              <w:t xml:space="preserve"> </w:t>
            </w:r>
            <w:proofErr w:type="spellStart"/>
            <w:r w:rsidRPr="009D2928">
              <w:rPr>
                <w:i/>
                <w:iCs/>
                <w:sz w:val="20"/>
                <w:szCs w:val="20"/>
              </w:rPr>
              <w:t>it!</w:t>
            </w:r>
            <w:proofErr w:type="spellEnd"/>
            <w:r w:rsidRPr="009D2928">
              <w:rPr>
                <w:sz w:val="20"/>
                <w:szCs w:val="20"/>
              </w:rPr>
              <w:t xml:space="preserve"> Nakladatelství Akademie múzických umění v Praze, 2013. ISBN 978-80-7331-284-8.</w:t>
            </w:r>
          </w:p>
          <w:p w14:paraId="01D1059B" w14:textId="77777777" w:rsidR="00046D72" w:rsidRDefault="00046D72" w:rsidP="00046D72">
            <w:pPr>
              <w:rPr>
                <w:sz w:val="20"/>
                <w:szCs w:val="20"/>
              </w:rPr>
            </w:pPr>
            <w:r w:rsidRPr="00367976">
              <w:rPr>
                <w:sz w:val="20"/>
                <w:szCs w:val="20"/>
              </w:rPr>
              <w:t xml:space="preserve">MURDOCK, Kelly L. </w:t>
            </w:r>
            <w:r w:rsidRPr="008D5E29">
              <w:rPr>
                <w:i/>
                <w:iCs/>
                <w:sz w:val="20"/>
                <w:szCs w:val="20"/>
              </w:rPr>
              <w:t xml:space="preserve">Autodesk Maya 2023 </w:t>
            </w:r>
            <w:proofErr w:type="spellStart"/>
            <w:r w:rsidRPr="008D5E29">
              <w:rPr>
                <w:i/>
                <w:iCs/>
                <w:sz w:val="20"/>
                <w:szCs w:val="20"/>
              </w:rPr>
              <w:t>Basics</w:t>
            </w:r>
            <w:proofErr w:type="spellEnd"/>
            <w:r w:rsidRPr="008D5E29">
              <w:rPr>
                <w:i/>
                <w:iCs/>
                <w:sz w:val="20"/>
                <w:szCs w:val="20"/>
              </w:rPr>
              <w:t xml:space="preserve"> </w:t>
            </w:r>
            <w:proofErr w:type="spellStart"/>
            <w:r w:rsidRPr="008D5E29">
              <w:rPr>
                <w:i/>
                <w:iCs/>
                <w:sz w:val="20"/>
                <w:szCs w:val="20"/>
              </w:rPr>
              <w:t>Guide</w:t>
            </w:r>
            <w:proofErr w:type="spellEnd"/>
            <w:r w:rsidRPr="00367976">
              <w:rPr>
                <w:sz w:val="20"/>
                <w:szCs w:val="20"/>
              </w:rPr>
              <w:t xml:space="preserve">. SDC </w:t>
            </w:r>
            <w:proofErr w:type="spellStart"/>
            <w:r w:rsidRPr="00367976">
              <w:rPr>
                <w:sz w:val="20"/>
                <w:szCs w:val="20"/>
              </w:rPr>
              <w:t>Publications</w:t>
            </w:r>
            <w:proofErr w:type="spellEnd"/>
            <w:r w:rsidRPr="00367976">
              <w:rPr>
                <w:sz w:val="20"/>
                <w:szCs w:val="20"/>
              </w:rPr>
              <w:t>, 2022. ISBN 1630575275</w:t>
            </w:r>
            <w:r>
              <w:rPr>
                <w:sz w:val="20"/>
                <w:szCs w:val="20"/>
              </w:rPr>
              <w:t>.</w:t>
            </w:r>
          </w:p>
          <w:p w14:paraId="5B6FE5FB" w14:textId="77777777" w:rsidR="008165D9" w:rsidRPr="009D2928" w:rsidRDefault="008165D9" w:rsidP="008165D9">
            <w:pPr>
              <w:rPr>
                <w:sz w:val="20"/>
                <w:szCs w:val="20"/>
              </w:rPr>
            </w:pPr>
            <w:r w:rsidRPr="009D2928">
              <w:rPr>
                <w:rFonts w:eastAsia="OpenSymbol"/>
                <w:sz w:val="20"/>
                <w:szCs w:val="20"/>
              </w:rPr>
              <w:t>SILVER</w:t>
            </w:r>
            <w:r w:rsidRPr="009D2928">
              <w:rPr>
                <w:sz w:val="20"/>
                <w:szCs w:val="20"/>
              </w:rPr>
              <w:t xml:space="preserve">, Stephen. </w:t>
            </w:r>
            <w:r w:rsidRPr="009D2928">
              <w:rPr>
                <w:i/>
                <w:iCs/>
                <w:sz w:val="20"/>
                <w:szCs w:val="20"/>
              </w:rPr>
              <w:t>Silver line</w:t>
            </w:r>
            <w:r w:rsidRPr="009D2928">
              <w:rPr>
                <w:sz w:val="20"/>
                <w:szCs w:val="20"/>
              </w:rPr>
              <w:t xml:space="preserve">. Design Studio </w:t>
            </w:r>
            <w:proofErr w:type="spellStart"/>
            <w:r w:rsidRPr="009D2928">
              <w:rPr>
                <w:sz w:val="20"/>
                <w:szCs w:val="20"/>
              </w:rPr>
              <w:t>Press</w:t>
            </w:r>
            <w:proofErr w:type="spellEnd"/>
            <w:r w:rsidRPr="009D2928">
              <w:rPr>
                <w:sz w:val="20"/>
                <w:szCs w:val="20"/>
              </w:rPr>
              <w:t xml:space="preserve">, 2017. ISBN 978-1-62465-034-5. </w:t>
            </w:r>
          </w:p>
          <w:p w14:paraId="46E4A8EC" w14:textId="1B883016" w:rsidR="009D2928" w:rsidRPr="009D2928" w:rsidRDefault="009D2928" w:rsidP="008165D9">
            <w:pPr>
              <w:rPr>
                <w:sz w:val="20"/>
                <w:szCs w:val="20"/>
              </w:rPr>
            </w:pPr>
            <w:r w:rsidRPr="009D2928">
              <w:rPr>
                <w:sz w:val="20"/>
                <w:szCs w:val="20"/>
              </w:rPr>
              <w:t>WHITAKER, Harold. </w:t>
            </w:r>
            <w:proofErr w:type="spellStart"/>
            <w:r w:rsidRPr="009D2928">
              <w:rPr>
                <w:i/>
                <w:iCs/>
                <w:sz w:val="20"/>
                <w:szCs w:val="20"/>
              </w:rPr>
              <w:t>Timing</w:t>
            </w:r>
            <w:proofErr w:type="spellEnd"/>
            <w:r w:rsidRPr="009D2928">
              <w:rPr>
                <w:i/>
                <w:iCs/>
                <w:sz w:val="20"/>
                <w:szCs w:val="20"/>
              </w:rPr>
              <w:t xml:space="preserve"> </w:t>
            </w:r>
            <w:proofErr w:type="spellStart"/>
            <w:r w:rsidRPr="009D2928">
              <w:rPr>
                <w:i/>
                <w:iCs/>
                <w:sz w:val="20"/>
                <w:szCs w:val="20"/>
              </w:rPr>
              <w:t>for</w:t>
            </w:r>
            <w:proofErr w:type="spellEnd"/>
            <w:r w:rsidRPr="009D2928">
              <w:rPr>
                <w:i/>
                <w:iCs/>
                <w:sz w:val="20"/>
                <w:szCs w:val="20"/>
              </w:rPr>
              <w:t xml:space="preserve"> </w:t>
            </w:r>
            <w:proofErr w:type="spellStart"/>
            <w:r w:rsidRPr="009D2928">
              <w:rPr>
                <w:i/>
                <w:iCs/>
                <w:sz w:val="20"/>
                <w:szCs w:val="20"/>
              </w:rPr>
              <w:t>animation</w:t>
            </w:r>
            <w:proofErr w:type="spellEnd"/>
            <w:r w:rsidRPr="009D2928">
              <w:rPr>
                <w:sz w:val="20"/>
                <w:szCs w:val="20"/>
              </w:rPr>
              <w:t xml:space="preserve">. 2nd </w:t>
            </w:r>
            <w:proofErr w:type="spellStart"/>
            <w:r w:rsidRPr="009D2928">
              <w:rPr>
                <w:sz w:val="20"/>
                <w:szCs w:val="20"/>
              </w:rPr>
              <w:t>ed</w:t>
            </w:r>
            <w:proofErr w:type="spellEnd"/>
            <w:r w:rsidRPr="009D2928">
              <w:rPr>
                <w:sz w:val="20"/>
                <w:szCs w:val="20"/>
              </w:rPr>
              <w:t xml:space="preserve">. Amsterdam; Boston: </w:t>
            </w:r>
            <w:proofErr w:type="spellStart"/>
            <w:r w:rsidRPr="009D2928">
              <w:rPr>
                <w:sz w:val="20"/>
                <w:szCs w:val="20"/>
              </w:rPr>
              <w:t>Elsevier</w:t>
            </w:r>
            <w:proofErr w:type="spellEnd"/>
            <w:r w:rsidRPr="009D2928">
              <w:rPr>
                <w:sz w:val="20"/>
                <w:szCs w:val="20"/>
              </w:rPr>
              <w:t xml:space="preserve">; </w:t>
            </w:r>
            <w:proofErr w:type="spellStart"/>
            <w:r w:rsidRPr="009D2928">
              <w:rPr>
                <w:sz w:val="20"/>
                <w:szCs w:val="20"/>
              </w:rPr>
              <w:t>Focal</w:t>
            </w:r>
            <w:proofErr w:type="spellEnd"/>
            <w:r w:rsidRPr="009D2928">
              <w:rPr>
                <w:sz w:val="20"/>
                <w:szCs w:val="20"/>
              </w:rPr>
              <w:t xml:space="preserve"> </w:t>
            </w:r>
            <w:proofErr w:type="spellStart"/>
            <w:r w:rsidRPr="009D2928">
              <w:rPr>
                <w:sz w:val="20"/>
                <w:szCs w:val="20"/>
              </w:rPr>
              <w:t>Press</w:t>
            </w:r>
            <w:proofErr w:type="spellEnd"/>
            <w:r w:rsidRPr="009D2928">
              <w:rPr>
                <w:sz w:val="20"/>
                <w:szCs w:val="20"/>
              </w:rPr>
              <w:t xml:space="preserve">, 2009. </w:t>
            </w:r>
          </w:p>
          <w:p w14:paraId="68EE3A31" w14:textId="433753E4" w:rsidR="009D2928" w:rsidRPr="009D2928" w:rsidRDefault="009D2928" w:rsidP="008165D9">
            <w:pPr>
              <w:rPr>
                <w:sz w:val="20"/>
                <w:szCs w:val="20"/>
              </w:rPr>
            </w:pPr>
            <w:r w:rsidRPr="009D2928">
              <w:rPr>
                <w:sz w:val="20"/>
                <w:szCs w:val="20"/>
              </w:rPr>
              <w:t>ISBN 978-0-240-52160-2.</w:t>
            </w:r>
          </w:p>
        </w:tc>
      </w:tr>
    </w:tbl>
    <w:p w14:paraId="29F6819E" w14:textId="3D755E51" w:rsidR="009C0703" w:rsidRDefault="009C0703"/>
    <w:p w14:paraId="280DB832" w14:textId="77777777" w:rsidR="00C603B5" w:rsidRDefault="00C603B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603B5" w14:paraId="6EBE25E4" w14:textId="77777777" w:rsidTr="005C2183">
        <w:tc>
          <w:tcPr>
            <w:tcW w:w="9855" w:type="dxa"/>
            <w:gridSpan w:val="8"/>
            <w:tcBorders>
              <w:bottom w:val="double" w:sz="4" w:space="0" w:color="auto"/>
            </w:tcBorders>
            <w:shd w:val="clear" w:color="auto" w:fill="BDD6EE"/>
          </w:tcPr>
          <w:p w14:paraId="3AD093AD" w14:textId="375DE457" w:rsidR="00C603B5" w:rsidRDefault="00C603B5" w:rsidP="005C2183">
            <w:pPr>
              <w:jc w:val="both"/>
              <w:rPr>
                <w:b/>
                <w:sz w:val="28"/>
              </w:rPr>
            </w:pPr>
            <w:r>
              <w:lastRenderedPageBreak/>
              <w:br w:type="page"/>
            </w:r>
            <w:r>
              <w:rPr>
                <w:b/>
                <w:sz w:val="28"/>
              </w:rPr>
              <w:t>B-III – Charakteristika studijního předmětu</w:t>
            </w:r>
          </w:p>
        </w:tc>
      </w:tr>
      <w:tr w:rsidR="00C603B5" w:rsidRPr="00BC0B03" w14:paraId="24AACAB1" w14:textId="77777777" w:rsidTr="005C2183">
        <w:tc>
          <w:tcPr>
            <w:tcW w:w="3086" w:type="dxa"/>
            <w:tcBorders>
              <w:top w:val="double" w:sz="4" w:space="0" w:color="auto"/>
            </w:tcBorders>
            <w:shd w:val="clear" w:color="auto" w:fill="F7CAAC"/>
          </w:tcPr>
          <w:p w14:paraId="0FC09810" w14:textId="77777777" w:rsidR="00C603B5" w:rsidRPr="00BC0B03" w:rsidRDefault="00C603B5" w:rsidP="00732EE5">
            <w:pPr>
              <w:rPr>
                <w:b/>
                <w:sz w:val="20"/>
                <w:szCs w:val="20"/>
              </w:rPr>
            </w:pPr>
            <w:r w:rsidRPr="00BC0B03">
              <w:rPr>
                <w:b/>
                <w:sz w:val="20"/>
                <w:szCs w:val="20"/>
              </w:rPr>
              <w:t>Název studijního předmětu</w:t>
            </w:r>
          </w:p>
        </w:tc>
        <w:tc>
          <w:tcPr>
            <w:tcW w:w="6769" w:type="dxa"/>
            <w:gridSpan w:val="7"/>
            <w:tcBorders>
              <w:top w:val="double" w:sz="4" w:space="0" w:color="auto"/>
            </w:tcBorders>
          </w:tcPr>
          <w:p w14:paraId="6A965794" w14:textId="77777777" w:rsidR="00C603B5" w:rsidRPr="00BC0B03" w:rsidRDefault="00C603B5" w:rsidP="005C2183">
            <w:pPr>
              <w:jc w:val="both"/>
              <w:rPr>
                <w:sz w:val="20"/>
                <w:szCs w:val="20"/>
              </w:rPr>
            </w:pPr>
            <w:r w:rsidRPr="00BC0B03">
              <w:rPr>
                <w:sz w:val="20"/>
                <w:szCs w:val="20"/>
              </w:rPr>
              <w:t>Bakalářská práce</w:t>
            </w:r>
          </w:p>
        </w:tc>
      </w:tr>
      <w:tr w:rsidR="00C603B5" w:rsidRPr="00BC0B03" w14:paraId="4CCE2572" w14:textId="77777777" w:rsidTr="005C2183">
        <w:tc>
          <w:tcPr>
            <w:tcW w:w="3086" w:type="dxa"/>
            <w:shd w:val="clear" w:color="auto" w:fill="F7CAAC"/>
          </w:tcPr>
          <w:p w14:paraId="472EC0CA" w14:textId="77777777" w:rsidR="00C603B5" w:rsidRPr="00BC0B03" w:rsidRDefault="00C603B5" w:rsidP="00732EE5">
            <w:pPr>
              <w:rPr>
                <w:b/>
                <w:sz w:val="20"/>
                <w:szCs w:val="20"/>
              </w:rPr>
            </w:pPr>
            <w:r w:rsidRPr="00BC0B03">
              <w:rPr>
                <w:b/>
                <w:sz w:val="20"/>
                <w:szCs w:val="20"/>
              </w:rPr>
              <w:t>Typ předmětu</w:t>
            </w:r>
          </w:p>
        </w:tc>
        <w:tc>
          <w:tcPr>
            <w:tcW w:w="3406" w:type="dxa"/>
            <w:gridSpan w:val="4"/>
          </w:tcPr>
          <w:p w14:paraId="67A6F313" w14:textId="41B6EF66" w:rsidR="00C603B5" w:rsidRPr="00BC0B03" w:rsidRDefault="00C603B5">
            <w:pPr>
              <w:jc w:val="both"/>
              <w:rPr>
                <w:sz w:val="20"/>
                <w:szCs w:val="20"/>
              </w:rPr>
            </w:pPr>
            <w:r w:rsidRPr="00BC0B03">
              <w:rPr>
                <w:sz w:val="20"/>
                <w:szCs w:val="20"/>
              </w:rPr>
              <w:t>povinný</w:t>
            </w:r>
            <w:r w:rsidR="00114B64">
              <w:rPr>
                <w:sz w:val="20"/>
                <w:szCs w:val="20"/>
              </w:rPr>
              <w:t xml:space="preserve"> </w:t>
            </w:r>
          </w:p>
        </w:tc>
        <w:tc>
          <w:tcPr>
            <w:tcW w:w="2695" w:type="dxa"/>
            <w:gridSpan w:val="2"/>
            <w:shd w:val="clear" w:color="auto" w:fill="F7CAAC"/>
          </w:tcPr>
          <w:p w14:paraId="0AC81D1C" w14:textId="77777777" w:rsidR="00C603B5" w:rsidRPr="00BC0B03" w:rsidRDefault="00C603B5" w:rsidP="005C2183">
            <w:pPr>
              <w:jc w:val="both"/>
              <w:rPr>
                <w:sz w:val="20"/>
                <w:szCs w:val="20"/>
              </w:rPr>
            </w:pPr>
            <w:r w:rsidRPr="00BC0B03">
              <w:rPr>
                <w:b/>
                <w:sz w:val="20"/>
                <w:szCs w:val="20"/>
              </w:rPr>
              <w:t>doporučený ročník / semestr</w:t>
            </w:r>
          </w:p>
        </w:tc>
        <w:tc>
          <w:tcPr>
            <w:tcW w:w="668" w:type="dxa"/>
          </w:tcPr>
          <w:p w14:paraId="3A1182A7" w14:textId="77777777" w:rsidR="00C603B5" w:rsidRPr="00BC0B03" w:rsidRDefault="00C603B5" w:rsidP="005C2183">
            <w:pPr>
              <w:jc w:val="both"/>
              <w:rPr>
                <w:sz w:val="20"/>
                <w:szCs w:val="20"/>
              </w:rPr>
            </w:pPr>
            <w:r w:rsidRPr="00BC0B03">
              <w:rPr>
                <w:sz w:val="20"/>
                <w:szCs w:val="20"/>
              </w:rPr>
              <w:t>4/LS</w:t>
            </w:r>
          </w:p>
        </w:tc>
      </w:tr>
      <w:tr w:rsidR="00C603B5" w:rsidRPr="00BC0B03" w14:paraId="61681346" w14:textId="77777777" w:rsidTr="005C2183">
        <w:tc>
          <w:tcPr>
            <w:tcW w:w="3086" w:type="dxa"/>
            <w:shd w:val="clear" w:color="auto" w:fill="F7CAAC"/>
          </w:tcPr>
          <w:p w14:paraId="1B7F6C05" w14:textId="77777777" w:rsidR="00C603B5" w:rsidRPr="00BC0B03" w:rsidRDefault="00C603B5" w:rsidP="00732EE5">
            <w:pPr>
              <w:rPr>
                <w:b/>
                <w:sz w:val="20"/>
                <w:szCs w:val="20"/>
              </w:rPr>
            </w:pPr>
            <w:r w:rsidRPr="00BC0B03">
              <w:rPr>
                <w:b/>
                <w:sz w:val="20"/>
                <w:szCs w:val="20"/>
              </w:rPr>
              <w:t>Rozsah studijního předmětu</w:t>
            </w:r>
          </w:p>
        </w:tc>
        <w:tc>
          <w:tcPr>
            <w:tcW w:w="1701" w:type="dxa"/>
            <w:gridSpan w:val="2"/>
          </w:tcPr>
          <w:p w14:paraId="025FBAFC" w14:textId="77777777" w:rsidR="00C603B5" w:rsidRPr="00BC0B03" w:rsidRDefault="00C603B5" w:rsidP="005C2183">
            <w:pPr>
              <w:jc w:val="both"/>
              <w:rPr>
                <w:sz w:val="20"/>
                <w:szCs w:val="20"/>
              </w:rPr>
            </w:pPr>
            <w:r w:rsidRPr="00BC0B03">
              <w:rPr>
                <w:sz w:val="20"/>
                <w:szCs w:val="20"/>
              </w:rPr>
              <w:t>200c</w:t>
            </w:r>
          </w:p>
        </w:tc>
        <w:tc>
          <w:tcPr>
            <w:tcW w:w="889" w:type="dxa"/>
            <w:shd w:val="clear" w:color="auto" w:fill="F7CAAC"/>
          </w:tcPr>
          <w:p w14:paraId="2D950DBF" w14:textId="77777777" w:rsidR="00C603B5" w:rsidRPr="00BC0B03" w:rsidRDefault="00C603B5" w:rsidP="005C2183">
            <w:pPr>
              <w:jc w:val="both"/>
              <w:rPr>
                <w:b/>
                <w:sz w:val="20"/>
                <w:szCs w:val="20"/>
              </w:rPr>
            </w:pPr>
            <w:r w:rsidRPr="00BC0B03">
              <w:rPr>
                <w:b/>
                <w:sz w:val="20"/>
                <w:szCs w:val="20"/>
              </w:rPr>
              <w:t xml:space="preserve">hod. </w:t>
            </w:r>
          </w:p>
        </w:tc>
        <w:tc>
          <w:tcPr>
            <w:tcW w:w="816" w:type="dxa"/>
          </w:tcPr>
          <w:p w14:paraId="4A3D14B5" w14:textId="77777777" w:rsidR="00C603B5" w:rsidRPr="00BC0B03" w:rsidRDefault="00C603B5" w:rsidP="005C2183">
            <w:pPr>
              <w:jc w:val="both"/>
              <w:rPr>
                <w:sz w:val="20"/>
                <w:szCs w:val="20"/>
              </w:rPr>
            </w:pPr>
            <w:r w:rsidRPr="00BC0B03">
              <w:rPr>
                <w:sz w:val="20"/>
                <w:szCs w:val="20"/>
              </w:rPr>
              <w:t>200</w:t>
            </w:r>
          </w:p>
        </w:tc>
        <w:tc>
          <w:tcPr>
            <w:tcW w:w="2156" w:type="dxa"/>
            <w:shd w:val="clear" w:color="auto" w:fill="F7CAAC"/>
          </w:tcPr>
          <w:p w14:paraId="245036B4" w14:textId="77777777" w:rsidR="00C603B5" w:rsidRPr="00BC0B03" w:rsidRDefault="00C603B5" w:rsidP="005C2183">
            <w:pPr>
              <w:jc w:val="both"/>
              <w:rPr>
                <w:b/>
                <w:sz w:val="20"/>
                <w:szCs w:val="20"/>
              </w:rPr>
            </w:pPr>
            <w:r w:rsidRPr="00BC0B03">
              <w:rPr>
                <w:b/>
                <w:sz w:val="20"/>
                <w:szCs w:val="20"/>
              </w:rPr>
              <w:t>kreditů</w:t>
            </w:r>
          </w:p>
        </w:tc>
        <w:tc>
          <w:tcPr>
            <w:tcW w:w="1207" w:type="dxa"/>
            <w:gridSpan w:val="2"/>
          </w:tcPr>
          <w:p w14:paraId="344F4DCA" w14:textId="77777777" w:rsidR="00C603B5" w:rsidRPr="00BC0B03" w:rsidRDefault="00C603B5" w:rsidP="005C2183">
            <w:pPr>
              <w:jc w:val="both"/>
              <w:rPr>
                <w:sz w:val="20"/>
                <w:szCs w:val="20"/>
              </w:rPr>
            </w:pPr>
            <w:r w:rsidRPr="00BC0B03">
              <w:rPr>
                <w:sz w:val="20"/>
                <w:szCs w:val="20"/>
              </w:rPr>
              <w:t>24</w:t>
            </w:r>
          </w:p>
        </w:tc>
      </w:tr>
      <w:tr w:rsidR="00C603B5" w:rsidRPr="00BC0B03" w14:paraId="59708F68" w14:textId="77777777" w:rsidTr="005C2183">
        <w:tc>
          <w:tcPr>
            <w:tcW w:w="3086" w:type="dxa"/>
            <w:shd w:val="clear" w:color="auto" w:fill="F7CAAC"/>
          </w:tcPr>
          <w:p w14:paraId="70B85CE9" w14:textId="77777777" w:rsidR="00C603B5" w:rsidRPr="00BC0B03" w:rsidRDefault="00C603B5" w:rsidP="00732EE5">
            <w:pPr>
              <w:rPr>
                <w:b/>
                <w:sz w:val="20"/>
                <w:szCs w:val="20"/>
              </w:rPr>
            </w:pPr>
            <w:r w:rsidRPr="00BC0B03">
              <w:rPr>
                <w:b/>
                <w:sz w:val="20"/>
                <w:szCs w:val="20"/>
              </w:rPr>
              <w:t xml:space="preserve">Prerekvizity, </w:t>
            </w:r>
            <w:proofErr w:type="spellStart"/>
            <w:r w:rsidRPr="00BC0B03">
              <w:rPr>
                <w:b/>
                <w:sz w:val="20"/>
                <w:szCs w:val="20"/>
              </w:rPr>
              <w:t>korekvizity</w:t>
            </w:r>
            <w:proofErr w:type="spellEnd"/>
            <w:r w:rsidRPr="00BC0B03">
              <w:rPr>
                <w:b/>
                <w:sz w:val="20"/>
                <w:szCs w:val="20"/>
              </w:rPr>
              <w:t>, ekvivalence</w:t>
            </w:r>
          </w:p>
        </w:tc>
        <w:tc>
          <w:tcPr>
            <w:tcW w:w="6769" w:type="dxa"/>
            <w:gridSpan w:val="7"/>
          </w:tcPr>
          <w:p w14:paraId="6BD159D7" w14:textId="77777777" w:rsidR="00C603B5" w:rsidRPr="00BC0B03" w:rsidRDefault="00C603B5" w:rsidP="005C2183">
            <w:pPr>
              <w:jc w:val="both"/>
              <w:rPr>
                <w:sz w:val="20"/>
                <w:szCs w:val="20"/>
              </w:rPr>
            </w:pPr>
          </w:p>
        </w:tc>
      </w:tr>
      <w:tr w:rsidR="00C603B5" w:rsidRPr="00BC0B03" w14:paraId="5ED6F3E4" w14:textId="77777777" w:rsidTr="005C2183">
        <w:tc>
          <w:tcPr>
            <w:tcW w:w="3086" w:type="dxa"/>
            <w:shd w:val="clear" w:color="auto" w:fill="F7CAAC"/>
          </w:tcPr>
          <w:p w14:paraId="4E3A5DD3" w14:textId="77777777" w:rsidR="00C603B5" w:rsidRPr="00BC0B03" w:rsidRDefault="00C603B5" w:rsidP="00732EE5">
            <w:pPr>
              <w:rPr>
                <w:b/>
                <w:sz w:val="20"/>
                <w:szCs w:val="20"/>
              </w:rPr>
            </w:pPr>
            <w:r w:rsidRPr="00BC0B03">
              <w:rPr>
                <w:b/>
                <w:sz w:val="20"/>
                <w:szCs w:val="20"/>
              </w:rPr>
              <w:t>Způsob ověření studijních výsledků</w:t>
            </w:r>
          </w:p>
        </w:tc>
        <w:tc>
          <w:tcPr>
            <w:tcW w:w="3406" w:type="dxa"/>
            <w:gridSpan w:val="4"/>
          </w:tcPr>
          <w:p w14:paraId="302E47B6" w14:textId="77777777" w:rsidR="00C603B5" w:rsidRPr="00BC0B03" w:rsidRDefault="00C603B5" w:rsidP="005C2183">
            <w:pPr>
              <w:jc w:val="both"/>
              <w:rPr>
                <w:sz w:val="20"/>
                <w:szCs w:val="20"/>
              </w:rPr>
            </w:pPr>
            <w:r w:rsidRPr="00BC0B03">
              <w:rPr>
                <w:sz w:val="20"/>
                <w:szCs w:val="20"/>
              </w:rPr>
              <w:t>zkouška</w:t>
            </w:r>
          </w:p>
        </w:tc>
        <w:tc>
          <w:tcPr>
            <w:tcW w:w="2156" w:type="dxa"/>
            <w:shd w:val="clear" w:color="auto" w:fill="F7CAAC"/>
          </w:tcPr>
          <w:p w14:paraId="7A81E5B5" w14:textId="77777777" w:rsidR="00C603B5" w:rsidRPr="00BC0B03" w:rsidRDefault="00C603B5" w:rsidP="005C2183">
            <w:pPr>
              <w:jc w:val="both"/>
              <w:rPr>
                <w:b/>
                <w:sz w:val="20"/>
                <w:szCs w:val="20"/>
              </w:rPr>
            </w:pPr>
            <w:r w:rsidRPr="00BC0B03">
              <w:rPr>
                <w:b/>
                <w:sz w:val="20"/>
                <w:szCs w:val="20"/>
              </w:rPr>
              <w:t>Forma výuky</w:t>
            </w:r>
          </w:p>
        </w:tc>
        <w:tc>
          <w:tcPr>
            <w:tcW w:w="1207" w:type="dxa"/>
            <w:gridSpan w:val="2"/>
          </w:tcPr>
          <w:p w14:paraId="645653BA" w14:textId="77777777" w:rsidR="00C603B5" w:rsidRPr="00BC0B03" w:rsidRDefault="00C603B5" w:rsidP="005C2183">
            <w:pPr>
              <w:jc w:val="both"/>
              <w:rPr>
                <w:sz w:val="20"/>
                <w:szCs w:val="20"/>
              </w:rPr>
            </w:pPr>
            <w:r w:rsidRPr="00BC0B03">
              <w:rPr>
                <w:sz w:val="20"/>
                <w:szCs w:val="20"/>
              </w:rPr>
              <w:t>ateliér</w:t>
            </w:r>
          </w:p>
        </w:tc>
      </w:tr>
      <w:tr w:rsidR="00C603B5" w:rsidRPr="00BC0B03" w14:paraId="4BBE1A72" w14:textId="77777777" w:rsidTr="005C2183">
        <w:tc>
          <w:tcPr>
            <w:tcW w:w="3086" w:type="dxa"/>
            <w:shd w:val="clear" w:color="auto" w:fill="F7CAAC"/>
          </w:tcPr>
          <w:p w14:paraId="77574C30" w14:textId="77777777" w:rsidR="00C603B5" w:rsidRPr="00BC0B03" w:rsidRDefault="00C603B5" w:rsidP="00732EE5">
            <w:pPr>
              <w:rPr>
                <w:b/>
                <w:sz w:val="20"/>
                <w:szCs w:val="20"/>
              </w:rPr>
            </w:pPr>
            <w:r w:rsidRPr="00BC0B03">
              <w:rPr>
                <w:b/>
                <w:sz w:val="20"/>
                <w:szCs w:val="20"/>
              </w:rPr>
              <w:t>Forma způsobu ověření studijních výsledků a další požadavky na studenta</w:t>
            </w:r>
          </w:p>
        </w:tc>
        <w:tc>
          <w:tcPr>
            <w:tcW w:w="6769" w:type="dxa"/>
            <w:gridSpan w:val="7"/>
            <w:tcBorders>
              <w:bottom w:val="nil"/>
            </w:tcBorders>
          </w:tcPr>
          <w:p w14:paraId="6B12CFE3" w14:textId="77777777" w:rsidR="00C603B5" w:rsidRPr="00BC0B03" w:rsidRDefault="00C603B5" w:rsidP="005C2183">
            <w:pPr>
              <w:jc w:val="both"/>
              <w:rPr>
                <w:sz w:val="20"/>
                <w:szCs w:val="20"/>
              </w:rPr>
            </w:pPr>
            <w:r w:rsidRPr="00BC0B03">
              <w:rPr>
                <w:sz w:val="20"/>
                <w:szCs w:val="20"/>
              </w:rPr>
              <w:t>Podmínkou pro splnění předmětu jsou pravidelné konzultace s pedagogy, vyhodnocení dílčích fází procesu výroby a obhájení patřičné fáze projektu.</w:t>
            </w:r>
          </w:p>
        </w:tc>
      </w:tr>
      <w:tr w:rsidR="00C603B5" w:rsidRPr="00BC0B03" w14:paraId="1D9A0FA6" w14:textId="77777777" w:rsidTr="00A35A3A">
        <w:trPr>
          <w:trHeight w:val="62"/>
        </w:trPr>
        <w:tc>
          <w:tcPr>
            <w:tcW w:w="9855" w:type="dxa"/>
            <w:gridSpan w:val="8"/>
            <w:tcBorders>
              <w:top w:val="nil"/>
            </w:tcBorders>
          </w:tcPr>
          <w:p w14:paraId="57095F4E" w14:textId="77777777" w:rsidR="00C603B5" w:rsidRPr="00BC0B03" w:rsidRDefault="00C603B5" w:rsidP="00732EE5">
            <w:pPr>
              <w:rPr>
                <w:sz w:val="20"/>
                <w:szCs w:val="20"/>
              </w:rPr>
            </w:pPr>
          </w:p>
        </w:tc>
      </w:tr>
      <w:tr w:rsidR="00C603B5" w:rsidRPr="00BC0B03" w14:paraId="2967FC2C" w14:textId="77777777" w:rsidTr="005C2183">
        <w:trPr>
          <w:trHeight w:val="197"/>
        </w:trPr>
        <w:tc>
          <w:tcPr>
            <w:tcW w:w="3086" w:type="dxa"/>
            <w:tcBorders>
              <w:top w:val="nil"/>
            </w:tcBorders>
            <w:shd w:val="clear" w:color="auto" w:fill="F7CAAC"/>
          </w:tcPr>
          <w:p w14:paraId="3A5724C1" w14:textId="77777777" w:rsidR="00C603B5" w:rsidRPr="00BC0B03" w:rsidRDefault="00C603B5" w:rsidP="00732EE5">
            <w:pPr>
              <w:rPr>
                <w:b/>
                <w:sz w:val="20"/>
                <w:szCs w:val="20"/>
              </w:rPr>
            </w:pPr>
            <w:r w:rsidRPr="00BC0B03">
              <w:rPr>
                <w:b/>
                <w:sz w:val="20"/>
                <w:szCs w:val="20"/>
              </w:rPr>
              <w:t>Garant předmětu</w:t>
            </w:r>
          </w:p>
        </w:tc>
        <w:tc>
          <w:tcPr>
            <w:tcW w:w="6769" w:type="dxa"/>
            <w:gridSpan w:val="7"/>
            <w:tcBorders>
              <w:top w:val="nil"/>
            </w:tcBorders>
          </w:tcPr>
          <w:p w14:paraId="3C29C499" w14:textId="77777777" w:rsidR="00C603B5" w:rsidRPr="00BC0B03" w:rsidRDefault="00C603B5" w:rsidP="005C2183">
            <w:pPr>
              <w:jc w:val="both"/>
              <w:rPr>
                <w:sz w:val="20"/>
                <w:szCs w:val="20"/>
              </w:rPr>
            </w:pPr>
            <w:r w:rsidRPr="00BC0B03">
              <w:rPr>
                <w:sz w:val="20"/>
                <w:szCs w:val="20"/>
              </w:rPr>
              <w:t>Mgr. Lukáš Gregor, Ph.D.</w:t>
            </w:r>
          </w:p>
        </w:tc>
      </w:tr>
      <w:tr w:rsidR="00C603B5" w:rsidRPr="00BC0B03" w14:paraId="4CA0A6BD" w14:textId="77777777" w:rsidTr="005C2183">
        <w:trPr>
          <w:trHeight w:val="243"/>
        </w:trPr>
        <w:tc>
          <w:tcPr>
            <w:tcW w:w="3086" w:type="dxa"/>
            <w:tcBorders>
              <w:top w:val="nil"/>
            </w:tcBorders>
            <w:shd w:val="clear" w:color="auto" w:fill="F7CAAC"/>
          </w:tcPr>
          <w:p w14:paraId="1541EE9E" w14:textId="77777777" w:rsidR="00C603B5" w:rsidRPr="00BC0B03" w:rsidRDefault="00C603B5" w:rsidP="00732EE5">
            <w:pPr>
              <w:rPr>
                <w:b/>
                <w:sz w:val="20"/>
                <w:szCs w:val="20"/>
              </w:rPr>
            </w:pPr>
            <w:r w:rsidRPr="00BC0B03">
              <w:rPr>
                <w:b/>
                <w:sz w:val="20"/>
                <w:szCs w:val="20"/>
              </w:rPr>
              <w:t>Zapojení garanta do výuky předmětu</w:t>
            </w:r>
          </w:p>
        </w:tc>
        <w:tc>
          <w:tcPr>
            <w:tcW w:w="6769" w:type="dxa"/>
            <w:gridSpan w:val="7"/>
            <w:tcBorders>
              <w:top w:val="nil"/>
            </w:tcBorders>
          </w:tcPr>
          <w:p w14:paraId="1D6BD394" w14:textId="3454F47D" w:rsidR="00C603B5" w:rsidRPr="00BC0B03" w:rsidRDefault="008F3984" w:rsidP="005C2183">
            <w:pPr>
              <w:jc w:val="both"/>
              <w:rPr>
                <w:sz w:val="20"/>
                <w:szCs w:val="20"/>
              </w:rPr>
            </w:pPr>
            <w:r>
              <w:rPr>
                <w:sz w:val="20"/>
                <w:szCs w:val="20"/>
              </w:rPr>
              <w:t>100 %</w:t>
            </w:r>
          </w:p>
        </w:tc>
      </w:tr>
      <w:tr w:rsidR="00C603B5" w:rsidRPr="00BC0B03" w14:paraId="312DD757" w14:textId="77777777" w:rsidTr="005C2183">
        <w:trPr>
          <w:trHeight w:val="126"/>
        </w:trPr>
        <w:tc>
          <w:tcPr>
            <w:tcW w:w="3086" w:type="dxa"/>
            <w:shd w:val="clear" w:color="auto" w:fill="F7CAAC"/>
          </w:tcPr>
          <w:p w14:paraId="4A296F8F" w14:textId="77777777" w:rsidR="00C603B5" w:rsidRPr="00BC0B03" w:rsidRDefault="00C603B5" w:rsidP="00732EE5">
            <w:pPr>
              <w:rPr>
                <w:b/>
                <w:sz w:val="20"/>
                <w:szCs w:val="20"/>
              </w:rPr>
            </w:pPr>
            <w:r w:rsidRPr="00BC0B03">
              <w:rPr>
                <w:b/>
                <w:sz w:val="20"/>
                <w:szCs w:val="20"/>
              </w:rPr>
              <w:t>Vyučující</w:t>
            </w:r>
          </w:p>
        </w:tc>
        <w:tc>
          <w:tcPr>
            <w:tcW w:w="6769" w:type="dxa"/>
            <w:gridSpan w:val="7"/>
            <w:tcBorders>
              <w:bottom w:val="nil"/>
            </w:tcBorders>
          </w:tcPr>
          <w:p w14:paraId="32A9A50E" w14:textId="40471ED9" w:rsidR="00C603B5" w:rsidRPr="00BC0B03" w:rsidRDefault="00C603B5" w:rsidP="005C2183">
            <w:pPr>
              <w:jc w:val="both"/>
              <w:rPr>
                <w:sz w:val="20"/>
                <w:szCs w:val="20"/>
              </w:rPr>
            </w:pPr>
            <w:r w:rsidRPr="00BC0B03">
              <w:rPr>
                <w:sz w:val="20"/>
                <w:szCs w:val="20"/>
              </w:rPr>
              <w:t>Mgr. Lukáš Gregor, Ph.D.</w:t>
            </w:r>
            <w:r w:rsidR="008F3984">
              <w:rPr>
                <w:sz w:val="20"/>
                <w:szCs w:val="20"/>
              </w:rPr>
              <w:t xml:space="preserve"> </w:t>
            </w:r>
            <w:r w:rsidR="00CB5750">
              <w:rPr>
                <w:sz w:val="20"/>
                <w:szCs w:val="20"/>
              </w:rPr>
              <w:t>a kol. pedagogů</w:t>
            </w:r>
          </w:p>
        </w:tc>
      </w:tr>
      <w:tr w:rsidR="00C603B5" w:rsidRPr="00BC0B03" w14:paraId="24BFFD54" w14:textId="77777777" w:rsidTr="00C12EAD">
        <w:trPr>
          <w:trHeight w:val="62"/>
        </w:trPr>
        <w:tc>
          <w:tcPr>
            <w:tcW w:w="9855" w:type="dxa"/>
            <w:gridSpan w:val="8"/>
            <w:tcBorders>
              <w:top w:val="nil"/>
            </w:tcBorders>
          </w:tcPr>
          <w:p w14:paraId="46AAE27F" w14:textId="77777777" w:rsidR="00C603B5" w:rsidRPr="00BC0B03" w:rsidRDefault="00C603B5" w:rsidP="005C2183">
            <w:pPr>
              <w:jc w:val="both"/>
              <w:rPr>
                <w:sz w:val="20"/>
                <w:szCs w:val="20"/>
              </w:rPr>
            </w:pPr>
          </w:p>
        </w:tc>
      </w:tr>
      <w:tr w:rsidR="00C603B5" w:rsidRPr="00BC0B03" w14:paraId="2D341B36" w14:textId="77777777" w:rsidTr="005C2183">
        <w:tc>
          <w:tcPr>
            <w:tcW w:w="3086" w:type="dxa"/>
            <w:shd w:val="clear" w:color="auto" w:fill="F7CAAC"/>
          </w:tcPr>
          <w:p w14:paraId="74663529" w14:textId="77777777" w:rsidR="00C603B5" w:rsidRPr="00BC0B03" w:rsidRDefault="00C603B5" w:rsidP="005C2183">
            <w:pPr>
              <w:jc w:val="both"/>
              <w:rPr>
                <w:b/>
                <w:sz w:val="20"/>
                <w:szCs w:val="20"/>
              </w:rPr>
            </w:pPr>
            <w:r w:rsidRPr="00BC0B03">
              <w:rPr>
                <w:b/>
                <w:sz w:val="20"/>
                <w:szCs w:val="20"/>
              </w:rPr>
              <w:t>Stručná anotace předmětu</w:t>
            </w:r>
          </w:p>
        </w:tc>
        <w:tc>
          <w:tcPr>
            <w:tcW w:w="6769" w:type="dxa"/>
            <w:gridSpan w:val="7"/>
            <w:tcBorders>
              <w:bottom w:val="nil"/>
            </w:tcBorders>
          </w:tcPr>
          <w:p w14:paraId="10126833" w14:textId="77777777" w:rsidR="00C603B5" w:rsidRPr="00BC0B03" w:rsidRDefault="00C603B5" w:rsidP="005C2183">
            <w:pPr>
              <w:jc w:val="both"/>
              <w:rPr>
                <w:sz w:val="20"/>
                <w:szCs w:val="20"/>
              </w:rPr>
            </w:pPr>
          </w:p>
        </w:tc>
      </w:tr>
      <w:tr w:rsidR="00C603B5" w:rsidRPr="00BC0B03" w14:paraId="247DA801" w14:textId="77777777" w:rsidTr="002728BF">
        <w:trPr>
          <w:trHeight w:val="3011"/>
        </w:trPr>
        <w:tc>
          <w:tcPr>
            <w:tcW w:w="9855" w:type="dxa"/>
            <w:gridSpan w:val="8"/>
            <w:tcBorders>
              <w:top w:val="nil"/>
              <w:bottom w:val="single" w:sz="12" w:space="0" w:color="auto"/>
            </w:tcBorders>
          </w:tcPr>
          <w:p w14:paraId="0AF196A5" w14:textId="12CC95B5" w:rsidR="00C603B5" w:rsidRPr="00BC0B03" w:rsidRDefault="00C603B5" w:rsidP="002728BF">
            <w:pPr>
              <w:spacing w:after="120"/>
              <w:jc w:val="both"/>
              <w:rPr>
                <w:sz w:val="20"/>
                <w:szCs w:val="20"/>
              </w:rPr>
            </w:pPr>
            <w:r w:rsidRPr="00BC0B03">
              <w:rPr>
                <w:sz w:val="20"/>
                <w:szCs w:val="20"/>
              </w:rPr>
              <w:t xml:space="preserve">Cílem předmětu je směrovat studenta k samostatnému a plnohodnotnému vypracování bakalářské práce. Zaměřuje se na schopnost mít jasně zformulovaný záměr, připravenou organizaci a harmonogram, na </w:t>
            </w:r>
            <w:r w:rsidR="008B5F70" w:rsidRPr="00BC0B03">
              <w:rPr>
                <w:sz w:val="20"/>
                <w:szCs w:val="20"/>
              </w:rPr>
              <w:t>základě,</w:t>
            </w:r>
            <w:r w:rsidRPr="00BC0B03">
              <w:rPr>
                <w:sz w:val="20"/>
                <w:szCs w:val="20"/>
              </w:rPr>
              <w:t xml:space="preserve"> něhož bude student postupovat s výrobou. Bakalářským projektem se rozumí krátkometrážní dílo, animovaný film či projekt, který plní základní složky většího celku – animovaného filmu (např. koncept art s animačními testy, charakterová animace a studie ucelené do kompaktního celku apod.). Součástí předmětu, a tedy i procesu realizace bakalářské práce, je složení štábu, jeho organizace, či fungování v něm. </w:t>
            </w:r>
          </w:p>
          <w:p w14:paraId="712CFEE5" w14:textId="77777777" w:rsidR="00C603B5" w:rsidRPr="00BC0B03" w:rsidRDefault="00C603B5" w:rsidP="00CE41A2">
            <w:pPr>
              <w:pStyle w:val="Odstavecseseznamem"/>
              <w:numPr>
                <w:ilvl w:val="0"/>
                <w:numId w:val="7"/>
              </w:numPr>
            </w:pPr>
            <w:r w:rsidRPr="00BC0B03">
              <w:t>Organizace výroby projektu – složení týmu, harmonogram</w:t>
            </w:r>
          </w:p>
          <w:p w14:paraId="663B97EB" w14:textId="77777777" w:rsidR="00C603B5" w:rsidRPr="00BC0B03" w:rsidRDefault="00C603B5" w:rsidP="00CE41A2">
            <w:pPr>
              <w:pStyle w:val="Odstavecseseznamem"/>
              <w:numPr>
                <w:ilvl w:val="0"/>
                <w:numId w:val="7"/>
              </w:numPr>
            </w:pPr>
            <w:r w:rsidRPr="00BC0B03">
              <w:t xml:space="preserve">Rozpracování </w:t>
            </w:r>
            <w:proofErr w:type="spellStart"/>
            <w:r w:rsidRPr="00BC0B03">
              <w:t>animatiku</w:t>
            </w:r>
            <w:proofErr w:type="spellEnd"/>
            <w:r w:rsidRPr="00BC0B03">
              <w:t xml:space="preserve"> – jednotlivé fáze animace</w:t>
            </w:r>
          </w:p>
          <w:p w14:paraId="0AB1A127" w14:textId="1FCF3C7E" w:rsidR="00C603B5" w:rsidRPr="002728BF" w:rsidRDefault="00C603B5" w:rsidP="00CE41A2">
            <w:pPr>
              <w:pStyle w:val="Odstavecseseznamem"/>
              <w:numPr>
                <w:ilvl w:val="0"/>
                <w:numId w:val="7"/>
              </w:numPr>
              <w:spacing w:after="120"/>
              <w:ind w:left="714" w:hanging="357"/>
              <w:contextualSpacing w:val="0"/>
            </w:pPr>
            <w:r w:rsidRPr="00BC0B03">
              <w:t>Čištění animace</w:t>
            </w:r>
          </w:p>
          <w:p w14:paraId="5968CC97" w14:textId="1B8615B1" w:rsidR="00C603B5" w:rsidRPr="00BC0B03" w:rsidRDefault="00C603B5" w:rsidP="005C2183">
            <w:pPr>
              <w:jc w:val="both"/>
              <w:rPr>
                <w:sz w:val="20"/>
                <w:szCs w:val="20"/>
              </w:rPr>
            </w:pPr>
            <w:r w:rsidRPr="00BC0B03">
              <w:rPr>
                <w:sz w:val="20"/>
                <w:szCs w:val="20"/>
              </w:rPr>
              <w:t>Student se naučí pracovat s termíny a výrobním harmonogramem, produkčním plánem ve vztahu k finalizaci praktického výstupu (animovaný film). Osvojí si práci s potřebnými softwarovými nástroji pro animaci a postprodukci díla, jeho export a sdílení.</w:t>
            </w:r>
          </w:p>
        </w:tc>
      </w:tr>
      <w:tr w:rsidR="00C603B5" w:rsidRPr="00BC0B03" w14:paraId="30EE9BEB" w14:textId="77777777" w:rsidTr="005C2183">
        <w:trPr>
          <w:trHeight w:val="265"/>
        </w:trPr>
        <w:tc>
          <w:tcPr>
            <w:tcW w:w="3653" w:type="dxa"/>
            <w:gridSpan w:val="2"/>
            <w:tcBorders>
              <w:top w:val="nil"/>
            </w:tcBorders>
            <w:shd w:val="clear" w:color="auto" w:fill="F7CAAC"/>
          </w:tcPr>
          <w:p w14:paraId="03A2FE77" w14:textId="01FAEB7D" w:rsidR="00C603B5" w:rsidRPr="00BC0B03" w:rsidRDefault="00C603B5" w:rsidP="005C2183">
            <w:pPr>
              <w:jc w:val="both"/>
              <w:rPr>
                <w:sz w:val="20"/>
                <w:szCs w:val="20"/>
              </w:rPr>
            </w:pPr>
            <w:r w:rsidRPr="00BC0B03">
              <w:rPr>
                <w:b/>
                <w:sz w:val="20"/>
                <w:szCs w:val="20"/>
              </w:rPr>
              <w:t>Studijní literatura a studijní pomůcky</w:t>
            </w:r>
          </w:p>
        </w:tc>
        <w:tc>
          <w:tcPr>
            <w:tcW w:w="6202" w:type="dxa"/>
            <w:gridSpan w:val="6"/>
            <w:tcBorders>
              <w:top w:val="nil"/>
              <w:bottom w:val="nil"/>
            </w:tcBorders>
          </w:tcPr>
          <w:p w14:paraId="1F08D561" w14:textId="77777777" w:rsidR="00C603B5" w:rsidRPr="00BC0B03" w:rsidRDefault="00C603B5" w:rsidP="005C2183">
            <w:pPr>
              <w:jc w:val="both"/>
              <w:rPr>
                <w:sz w:val="20"/>
                <w:szCs w:val="20"/>
              </w:rPr>
            </w:pPr>
          </w:p>
        </w:tc>
      </w:tr>
      <w:tr w:rsidR="00C603B5" w:rsidRPr="00BC0B03" w14:paraId="7F749AA7" w14:textId="77777777" w:rsidTr="005C2183">
        <w:trPr>
          <w:trHeight w:val="1497"/>
        </w:trPr>
        <w:tc>
          <w:tcPr>
            <w:tcW w:w="9855" w:type="dxa"/>
            <w:gridSpan w:val="8"/>
            <w:tcBorders>
              <w:top w:val="nil"/>
            </w:tcBorders>
          </w:tcPr>
          <w:p w14:paraId="538D8F2E" w14:textId="77777777" w:rsidR="00C603B5" w:rsidRPr="00BC0B03" w:rsidRDefault="00C603B5" w:rsidP="002728BF">
            <w:pPr>
              <w:rPr>
                <w:b/>
                <w:bCs/>
                <w:sz w:val="20"/>
                <w:szCs w:val="20"/>
              </w:rPr>
            </w:pPr>
            <w:r w:rsidRPr="00BC0B03">
              <w:rPr>
                <w:b/>
                <w:bCs/>
                <w:sz w:val="20"/>
                <w:szCs w:val="20"/>
              </w:rPr>
              <w:t>Povinná</w:t>
            </w:r>
          </w:p>
          <w:p w14:paraId="1C45BC42" w14:textId="11526CC1" w:rsidR="00601325" w:rsidRPr="00BC0B03" w:rsidRDefault="00601325" w:rsidP="002728BF">
            <w:pPr>
              <w:rPr>
                <w:sz w:val="20"/>
                <w:szCs w:val="20"/>
              </w:rPr>
            </w:pPr>
            <w:r w:rsidRPr="00601325">
              <w:rPr>
                <w:sz w:val="20"/>
                <w:szCs w:val="20"/>
              </w:rPr>
              <w:t>V případě bakalářské</w:t>
            </w:r>
            <w:r w:rsidR="001504F2">
              <w:rPr>
                <w:sz w:val="20"/>
                <w:szCs w:val="20"/>
              </w:rPr>
              <w:t xml:space="preserve"> práce</w:t>
            </w:r>
            <w:r w:rsidRPr="00601325">
              <w:rPr>
                <w:sz w:val="20"/>
                <w:szCs w:val="20"/>
              </w:rPr>
              <w:t xml:space="preserve"> nelze stanovit povinnou literaturu, protože, každý student zpracovává jinak zaměřenou bakalářskou práci a vhodnou literaturu si vybírá podle zvoleného tématu sám nebo mu ji určí jeho vedoucí práce.</w:t>
            </w:r>
          </w:p>
          <w:p w14:paraId="45E215BE" w14:textId="77777777" w:rsidR="00C603B5" w:rsidRPr="00BC0B03" w:rsidRDefault="00C603B5" w:rsidP="002728BF">
            <w:pPr>
              <w:rPr>
                <w:b/>
                <w:bCs/>
                <w:sz w:val="20"/>
                <w:szCs w:val="20"/>
              </w:rPr>
            </w:pPr>
            <w:r w:rsidRPr="00BC0B03">
              <w:rPr>
                <w:b/>
                <w:bCs/>
                <w:sz w:val="20"/>
                <w:szCs w:val="20"/>
              </w:rPr>
              <w:t>Doporučená</w:t>
            </w:r>
          </w:p>
          <w:p w14:paraId="0D68FB49" w14:textId="113ABFD3" w:rsidR="00C603B5" w:rsidRPr="00BC0B03" w:rsidRDefault="00C603B5" w:rsidP="002728BF">
            <w:pPr>
              <w:rPr>
                <w:sz w:val="20"/>
                <w:szCs w:val="20"/>
              </w:rPr>
            </w:pPr>
            <w:r w:rsidRPr="00BC0B03">
              <w:rPr>
                <w:sz w:val="20"/>
                <w:szCs w:val="20"/>
              </w:rPr>
              <w:t xml:space="preserve">MITCHELL, Ben. </w:t>
            </w:r>
            <w:r w:rsidRPr="00BC0B03">
              <w:rPr>
                <w:i/>
                <w:iCs/>
                <w:sz w:val="20"/>
                <w:szCs w:val="20"/>
              </w:rPr>
              <w:t xml:space="preserve">Independent </w:t>
            </w:r>
            <w:proofErr w:type="spellStart"/>
            <w:r w:rsidRPr="00BC0B03">
              <w:rPr>
                <w:i/>
                <w:iCs/>
                <w:sz w:val="20"/>
                <w:szCs w:val="20"/>
              </w:rPr>
              <w:t>animation</w:t>
            </w:r>
            <w:proofErr w:type="spellEnd"/>
            <w:r w:rsidRPr="00BC0B03">
              <w:rPr>
                <w:i/>
                <w:iCs/>
                <w:sz w:val="20"/>
                <w:szCs w:val="20"/>
              </w:rPr>
              <w:t xml:space="preserve">: </w:t>
            </w:r>
            <w:proofErr w:type="spellStart"/>
            <w:r w:rsidRPr="00BC0B03">
              <w:rPr>
                <w:i/>
                <w:iCs/>
                <w:sz w:val="20"/>
                <w:szCs w:val="20"/>
              </w:rPr>
              <w:t>developing</w:t>
            </w:r>
            <w:proofErr w:type="spellEnd"/>
            <w:r w:rsidRPr="00BC0B03">
              <w:rPr>
                <w:i/>
                <w:iCs/>
                <w:sz w:val="20"/>
                <w:szCs w:val="20"/>
              </w:rPr>
              <w:t xml:space="preserve">, </w:t>
            </w:r>
            <w:proofErr w:type="spellStart"/>
            <w:r w:rsidRPr="00BC0B03">
              <w:rPr>
                <w:i/>
                <w:iCs/>
                <w:sz w:val="20"/>
                <w:szCs w:val="20"/>
              </w:rPr>
              <w:t>producing</w:t>
            </w:r>
            <w:proofErr w:type="spellEnd"/>
            <w:r w:rsidRPr="00BC0B03">
              <w:rPr>
                <w:i/>
                <w:iCs/>
                <w:sz w:val="20"/>
                <w:szCs w:val="20"/>
              </w:rPr>
              <w:t xml:space="preserve"> and </w:t>
            </w:r>
            <w:proofErr w:type="spellStart"/>
            <w:r w:rsidRPr="00BC0B03">
              <w:rPr>
                <w:i/>
                <w:iCs/>
                <w:sz w:val="20"/>
                <w:szCs w:val="20"/>
              </w:rPr>
              <w:t>distributing</w:t>
            </w:r>
            <w:proofErr w:type="spellEnd"/>
            <w:r w:rsidRPr="00BC0B03">
              <w:rPr>
                <w:i/>
                <w:iCs/>
                <w:sz w:val="20"/>
                <w:szCs w:val="20"/>
              </w:rPr>
              <w:t xml:space="preserve"> </w:t>
            </w:r>
            <w:proofErr w:type="spellStart"/>
            <w:r w:rsidRPr="00BC0B03">
              <w:rPr>
                <w:i/>
                <w:iCs/>
                <w:sz w:val="20"/>
                <w:szCs w:val="20"/>
              </w:rPr>
              <w:t>your</w:t>
            </w:r>
            <w:proofErr w:type="spellEnd"/>
            <w:r w:rsidRPr="00BC0B03">
              <w:rPr>
                <w:i/>
                <w:iCs/>
                <w:sz w:val="20"/>
                <w:szCs w:val="20"/>
              </w:rPr>
              <w:t xml:space="preserve"> </w:t>
            </w:r>
            <w:proofErr w:type="spellStart"/>
            <w:r w:rsidRPr="00BC0B03">
              <w:rPr>
                <w:i/>
                <w:iCs/>
                <w:sz w:val="20"/>
                <w:szCs w:val="20"/>
              </w:rPr>
              <w:t>animated</w:t>
            </w:r>
            <w:proofErr w:type="spellEnd"/>
            <w:r w:rsidRPr="00BC0B03">
              <w:rPr>
                <w:i/>
                <w:iCs/>
                <w:sz w:val="20"/>
                <w:szCs w:val="20"/>
              </w:rPr>
              <w:t xml:space="preserve"> </w:t>
            </w:r>
            <w:proofErr w:type="spellStart"/>
            <w:r w:rsidRPr="00BC0B03">
              <w:rPr>
                <w:i/>
                <w:iCs/>
                <w:sz w:val="20"/>
                <w:szCs w:val="20"/>
              </w:rPr>
              <w:t>films</w:t>
            </w:r>
            <w:proofErr w:type="spellEnd"/>
            <w:r w:rsidRPr="00BC0B03">
              <w:rPr>
                <w:sz w:val="20"/>
                <w:szCs w:val="20"/>
              </w:rPr>
              <w:t xml:space="preserve">. </w:t>
            </w:r>
            <w:proofErr w:type="spellStart"/>
            <w:r w:rsidRPr="00BC0B03">
              <w:rPr>
                <w:sz w:val="20"/>
                <w:szCs w:val="20"/>
              </w:rPr>
              <w:t>Boca</w:t>
            </w:r>
            <w:proofErr w:type="spellEnd"/>
            <w:r w:rsidRPr="00BC0B03">
              <w:rPr>
                <w:sz w:val="20"/>
                <w:szCs w:val="20"/>
              </w:rPr>
              <w:t xml:space="preserve"> </w:t>
            </w:r>
            <w:proofErr w:type="spellStart"/>
            <w:r w:rsidRPr="00BC0B03">
              <w:rPr>
                <w:sz w:val="20"/>
                <w:szCs w:val="20"/>
              </w:rPr>
              <w:t>Raton</w:t>
            </w:r>
            <w:proofErr w:type="spellEnd"/>
            <w:r w:rsidRPr="00BC0B03">
              <w:rPr>
                <w:sz w:val="20"/>
                <w:szCs w:val="20"/>
              </w:rPr>
              <w:t xml:space="preserve">: CRC </w:t>
            </w:r>
            <w:proofErr w:type="spellStart"/>
            <w:r w:rsidRPr="00BC0B03">
              <w:rPr>
                <w:sz w:val="20"/>
                <w:szCs w:val="20"/>
              </w:rPr>
              <w:t>Press</w:t>
            </w:r>
            <w:proofErr w:type="spellEnd"/>
            <w:r w:rsidRPr="00BC0B03">
              <w:rPr>
                <w:sz w:val="20"/>
                <w:szCs w:val="20"/>
              </w:rPr>
              <w:t xml:space="preserve">, Taylor &amp; Francis Group, 2017. ISBN </w:t>
            </w:r>
            <w:r w:rsidR="00A10F9F" w:rsidRPr="00A10F9F">
              <w:rPr>
                <w:sz w:val="20"/>
                <w:szCs w:val="20"/>
              </w:rPr>
              <w:t>9781138855724</w:t>
            </w:r>
            <w:r w:rsidR="00A10F9F">
              <w:rPr>
                <w:sz w:val="20"/>
                <w:szCs w:val="20"/>
              </w:rPr>
              <w:t>.</w:t>
            </w:r>
          </w:p>
          <w:p w14:paraId="3DF36844" w14:textId="77777777" w:rsidR="001504F2" w:rsidRDefault="001504F2" w:rsidP="001504F2">
            <w:pPr>
              <w:rPr>
                <w:sz w:val="20"/>
                <w:szCs w:val="20"/>
              </w:rPr>
            </w:pPr>
            <w:r w:rsidRPr="00BC0B03">
              <w:rPr>
                <w:sz w:val="20"/>
                <w:szCs w:val="20"/>
              </w:rPr>
              <w:t xml:space="preserve">RALL, </w:t>
            </w:r>
            <w:proofErr w:type="spellStart"/>
            <w:r w:rsidRPr="00BC0B03">
              <w:rPr>
                <w:sz w:val="20"/>
                <w:szCs w:val="20"/>
              </w:rPr>
              <w:t>Hannes</w:t>
            </w:r>
            <w:proofErr w:type="spellEnd"/>
            <w:r w:rsidRPr="00BC0B03">
              <w:rPr>
                <w:sz w:val="20"/>
                <w:szCs w:val="20"/>
              </w:rPr>
              <w:t xml:space="preserve">. </w:t>
            </w:r>
            <w:proofErr w:type="spellStart"/>
            <w:r w:rsidRPr="00BC0B03">
              <w:rPr>
                <w:i/>
                <w:iCs/>
                <w:sz w:val="20"/>
                <w:szCs w:val="20"/>
              </w:rPr>
              <w:t>Animation</w:t>
            </w:r>
            <w:proofErr w:type="spellEnd"/>
            <w:r w:rsidRPr="00BC0B03">
              <w:rPr>
                <w:i/>
                <w:iCs/>
                <w:sz w:val="20"/>
                <w:szCs w:val="20"/>
              </w:rPr>
              <w:t xml:space="preserve">: </w:t>
            </w:r>
            <w:proofErr w:type="spellStart"/>
            <w:r w:rsidRPr="00BC0B03">
              <w:rPr>
                <w:i/>
                <w:iCs/>
                <w:sz w:val="20"/>
                <w:szCs w:val="20"/>
              </w:rPr>
              <w:t>from</w:t>
            </w:r>
            <w:proofErr w:type="spellEnd"/>
            <w:r w:rsidRPr="00BC0B03">
              <w:rPr>
                <w:i/>
                <w:iCs/>
                <w:sz w:val="20"/>
                <w:szCs w:val="20"/>
              </w:rPr>
              <w:t xml:space="preserve"> </w:t>
            </w:r>
            <w:proofErr w:type="spellStart"/>
            <w:r w:rsidRPr="00BC0B03">
              <w:rPr>
                <w:i/>
                <w:iCs/>
                <w:sz w:val="20"/>
                <w:szCs w:val="20"/>
              </w:rPr>
              <w:t>concept</w:t>
            </w:r>
            <w:proofErr w:type="spellEnd"/>
            <w:r w:rsidRPr="00BC0B03">
              <w:rPr>
                <w:i/>
                <w:iCs/>
                <w:sz w:val="20"/>
                <w:szCs w:val="20"/>
              </w:rPr>
              <w:t xml:space="preserve"> to </w:t>
            </w:r>
            <w:proofErr w:type="spellStart"/>
            <w:r w:rsidRPr="00BC0B03">
              <w:rPr>
                <w:i/>
                <w:iCs/>
                <w:sz w:val="20"/>
                <w:szCs w:val="20"/>
              </w:rPr>
              <w:t>production</w:t>
            </w:r>
            <w:proofErr w:type="spellEnd"/>
            <w:r w:rsidRPr="00BC0B03">
              <w:rPr>
                <w:sz w:val="20"/>
                <w:szCs w:val="20"/>
              </w:rPr>
              <w:t xml:space="preserve">. </w:t>
            </w:r>
            <w:proofErr w:type="spellStart"/>
            <w:r w:rsidRPr="00BC0B03">
              <w:rPr>
                <w:sz w:val="20"/>
                <w:szCs w:val="20"/>
              </w:rPr>
              <w:t>Boca</w:t>
            </w:r>
            <w:proofErr w:type="spellEnd"/>
            <w:r w:rsidRPr="00BC0B03">
              <w:rPr>
                <w:sz w:val="20"/>
                <w:szCs w:val="20"/>
              </w:rPr>
              <w:t xml:space="preserve"> </w:t>
            </w:r>
            <w:proofErr w:type="spellStart"/>
            <w:r w:rsidRPr="00BC0B03">
              <w:rPr>
                <w:sz w:val="20"/>
                <w:szCs w:val="20"/>
              </w:rPr>
              <w:t>Raton</w:t>
            </w:r>
            <w:proofErr w:type="spellEnd"/>
            <w:r w:rsidRPr="00BC0B03">
              <w:rPr>
                <w:sz w:val="20"/>
                <w:szCs w:val="20"/>
              </w:rPr>
              <w:t xml:space="preserve">: CRC </w:t>
            </w:r>
            <w:proofErr w:type="spellStart"/>
            <w:r w:rsidRPr="00BC0B03">
              <w:rPr>
                <w:sz w:val="20"/>
                <w:szCs w:val="20"/>
              </w:rPr>
              <w:t>Press</w:t>
            </w:r>
            <w:proofErr w:type="spellEnd"/>
            <w:r w:rsidRPr="00BC0B03">
              <w:rPr>
                <w:sz w:val="20"/>
                <w:szCs w:val="20"/>
              </w:rPr>
              <w:t>, Taylor &amp; Francis Group,</w:t>
            </w:r>
            <w:r>
              <w:rPr>
                <w:sz w:val="20"/>
                <w:szCs w:val="20"/>
              </w:rPr>
              <w:t xml:space="preserve"> </w:t>
            </w:r>
            <w:r w:rsidRPr="00BC0B03">
              <w:rPr>
                <w:sz w:val="20"/>
                <w:szCs w:val="20"/>
              </w:rPr>
              <w:t xml:space="preserve">2018. </w:t>
            </w:r>
          </w:p>
          <w:p w14:paraId="3DF3D7A3" w14:textId="77777777" w:rsidR="001504F2" w:rsidRDefault="001504F2" w:rsidP="001504F2">
            <w:pPr>
              <w:rPr>
                <w:sz w:val="20"/>
                <w:szCs w:val="20"/>
              </w:rPr>
            </w:pPr>
            <w:r w:rsidRPr="00BC0B03">
              <w:rPr>
                <w:sz w:val="20"/>
                <w:szCs w:val="20"/>
              </w:rPr>
              <w:t>ISBN 978-1-138-04119-6.</w:t>
            </w:r>
          </w:p>
          <w:p w14:paraId="3968AAFE" w14:textId="15DDC0D2" w:rsidR="00C603B5" w:rsidRPr="002728BF" w:rsidRDefault="00C603B5" w:rsidP="002728BF">
            <w:pPr>
              <w:rPr>
                <w:sz w:val="20"/>
                <w:szCs w:val="20"/>
              </w:rPr>
            </w:pPr>
            <w:r w:rsidRPr="00BC0B03">
              <w:rPr>
                <w:sz w:val="20"/>
                <w:szCs w:val="20"/>
              </w:rPr>
              <w:t xml:space="preserve">WINDER, Catherine, </w:t>
            </w:r>
            <w:proofErr w:type="spellStart"/>
            <w:r w:rsidRPr="00BC0B03">
              <w:rPr>
                <w:sz w:val="20"/>
                <w:szCs w:val="20"/>
              </w:rPr>
              <w:t>Zahra</w:t>
            </w:r>
            <w:proofErr w:type="spellEnd"/>
            <w:r w:rsidRPr="00BC0B03">
              <w:rPr>
                <w:sz w:val="20"/>
                <w:szCs w:val="20"/>
              </w:rPr>
              <w:t xml:space="preserve"> DOWLATABADI a </w:t>
            </w:r>
            <w:proofErr w:type="spellStart"/>
            <w:r w:rsidRPr="00BC0B03">
              <w:rPr>
                <w:sz w:val="20"/>
                <w:szCs w:val="20"/>
              </w:rPr>
              <w:t>Tracey</w:t>
            </w:r>
            <w:proofErr w:type="spellEnd"/>
            <w:r w:rsidRPr="00BC0B03">
              <w:rPr>
                <w:sz w:val="20"/>
                <w:szCs w:val="20"/>
              </w:rPr>
              <w:t xml:space="preserve"> MILLER-ZARNEKE. </w:t>
            </w:r>
            <w:proofErr w:type="spellStart"/>
            <w:r w:rsidRPr="00BC0B03">
              <w:rPr>
                <w:i/>
                <w:iCs/>
                <w:sz w:val="20"/>
                <w:szCs w:val="20"/>
              </w:rPr>
              <w:t>Producing</w:t>
            </w:r>
            <w:proofErr w:type="spellEnd"/>
            <w:r w:rsidRPr="00BC0B03">
              <w:rPr>
                <w:i/>
                <w:iCs/>
                <w:sz w:val="20"/>
                <w:szCs w:val="20"/>
              </w:rPr>
              <w:t xml:space="preserve"> </w:t>
            </w:r>
            <w:proofErr w:type="spellStart"/>
            <w:r w:rsidRPr="00BC0B03">
              <w:rPr>
                <w:i/>
                <w:iCs/>
                <w:sz w:val="20"/>
                <w:szCs w:val="20"/>
              </w:rPr>
              <w:t>animation</w:t>
            </w:r>
            <w:proofErr w:type="spellEnd"/>
            <w:r w:rsidRPr="00BC0B03">
              <w:rPr>
                <w:sz w:val="20"/>
                <w:szCs w:val="20"/>
              </w:rPr>
              <w:t xml:space="preserve">. Second </w:t>
            </w:r>
            <w:proofErr w:type="spellStart"/>
            <w:r w:rsidRPr="00BC0B03">
              <w:rPr>
                <w:sz w:val="20"/>
                <w:szCs w:val="20"/>
              </w:rPr>
              <w:t>edition</w:t>
            </w:r>
            <w:proofErr w:type="spellEnd"/>
            <w:r w:rsidRPr="00BC0B03">
              <w:rPr>
                <w:sz w:val="20"/>
                <w:szCs w:val="20"/>
              </w:rPr>
              <w:t xml:space="preserve">. </w:t>
            </w:r>
            <w:proofErr w:type="spellStart"/>
            <w:r w:rsidRPr="00BC0B03">
              <w:rPr>
                <w:sz w:val="20"/>
                <w:szCs w:val="20"/>
              </w:rPr>
              <w:t>Boca</w:t>
            </w:r>
            <w:proofErr w:type="spellEnd"/>
            <w:r w:rsidRPr="00BC0B03">
              <w:rPr>
                <w:sz w:val="20"/>
                <w:szCs w:val="20"/>
              </w:rPr>
              <w:t xml:space="preserve"> </w:t>
            </w:r>
            <w:proofErr w:type="spellStart"/>
            <w:r w:rsidRPr="00BC0B03">
              <w:rPr>
                <w:sz w:val="20"/>
                <w:szCs w:val="20"/>
              </w:rPr>
              <w:t>Raton</w:t>
            </w:r>
            <w:proofErr w:type="spellEnd"/>
            <w:r w:rsidRPr="00BC0B03">
              <w:rPr>
                <w:sz w:val="20"/>
                <w:szCs w:val="20"/>
              </w:rPr>
              <w:t xml:space="preserve">: CRC </w:t>
            </w:r>
            <w:proofErr w:type="spellStart"/>
            <w:r w:rsidRPr="00BC0B03">
              <w:rPr>
                <w:sz w:val="20"/>
                <w:szCs w:val="20"/>
              </w:rPr>
              <w:t>Press</w:t>
            </w:r>
            <w:proofErr w:type="spellEnd"/>
            <w:r w:rsidRPr="00BC0B03">
              <w:rPr>
                <w:sz w:val="20"/>
                <w:szCs w:val="20"/>
              </w:rPr>
              <w:t>, Taylor &amp; Francis Group, 2011. ISBN 978-0-240-81535-0</w:t>
            </w:r>
            <w:r w:rsidR="00A10F9F">
              <w:rPr>
                <w:sz w:val="20"/>
                <w:szCs w:val="20"/>
              </w:rPr>
              <w:t>.</w:t>
            </w:r>
          </w:p>
        </w:tc>
      </w:tr>
    </w:tbl>
    <w:p w14:paraId="4C56DC26" w14:textId="77777777" w:rsidR="00EC1F30" w:rsidRDefault="00EC1F30"/>
    <w:p w14:paraId="3694D21B" w14:textId="77777777" w:rsidR="004371ED" w:rsidRDefault="004371ED"/>
    <w:p w14:paraId="668CF934" w14:textId="77777777" w:rsidR="004371ED" w:rsidRDefault="004371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71ED" w14:paraId="5AE1BCB3" w14:textId="77777777" w:rsidTr="005C2183">
        <w:tc>
          <w:tcPr>
            <w:tcW w:w="9855" w:type="dxa"/>
            <w:gridSpan w:val="8"/>
            <w:tcBorders>
              <w:bottom w:val="double" w:sz="4" w:space="0" w:color="auto"/>
            </w:tcBorders>
            <w:shd w:val="clear" w:color="auto" w:fill="BDD6EE"/>
          </w:tcPr>
          <w:p w14:paraId="064D3472" w14:textId="26820F2D" w:rsidR="004371ED" w:rsidRDefault="004371ED" w:rsidP="005C2183">
            <w:pPr>
              <w:jc w:val="both"/>
              <w:rPr>
                <w:b/>
                <w:sz w:val="28"/>
              </w:rPr>
            </w:pPr>
            <w:r>
              <w:lastRenderedPageBreak/>
              <w:br w:type="page"/>
            </w:r>
            <w:r>
              <w:rPr>
                <w:b/>
                <w:sz w:val="28"/>
              </w:rPr>
              <w:t>B-III – Charakteristika studijního předmětu</w:t>
            </w:r>
          </w:p>
        </w:tc>
      </w:tr>
      <w:tr w:rsidR="004371ED" w14:paraId="5379D6D6" w14:textId="77777777" w:rsidTr="005C2183">
        <w:tc>
          <w:tcPr>
            <w:tcW w:w="3086" w:type="dxa"/>
            <w:tcBorders>
              <w:top w:val="double" w:sz="4" w:space="0" w:color="auto"/>
            </w:tcBorders>
            <w:shd w:val="clear" w:color="auto" w:fill="F7CAAC"/>
          </w:tcPr>
          <w:p w14:paraId="2110FD37" w14:textId="77777777" w:rsidR="004371ED" w:rsidRPr="00E227E5" w:rsidRDefault="004371ED" w:rsidP="005C2183">
            <w:pPr>
              <w:rPr>
                <w:b/>
                <w:sz w:val="20"/>
                <w:szCs w:val="20"/>
              </w:rPr>
            </w:pPr>
            <w:r w:rsidRPr="00E227E5">
              <w:rPr>
                <w:b/>
                <w:sz w:val="20"/>
                <w:szCs w:val="20"/>
              </w:rPr>
              <w:t>Název studijního předmětu</w:t>
            </w:r>
          </w:p>
        </w:tc>
        <w:tc>
          <w:tcPr>
            <w:tcW w:w="6769" w:type="dxa"/>
            <w:gridSpan w:val="7"/>
            <w:tcBorders>
              <w:top w:val="double" w:sz="4" w:space="0" w:color="auto"/>
            </w:tcBorders>
          </w:tcPr>
          <w:p w14:paraId="23CEE6D2" w14:textId="77777777" w:rsidR="004371ED" w:rsidRPr="00E227E5" w:rsidRDefault="004371ED" w:rsidP="005C2183">
            <w:pPr>
              <w:jc w:val="both"/>
              <w:rPr>
                <w:sz w:val="20"/>
                <w:szCs w:val="20"/>
              </w:rPr>
            </w:pPr>
            <w:r w:rsidRPr="00E227E5">
              <w:rPr>
                <w:sz w:val="20"/>
                <w:szCs w:val="20"/>
              </w:rPr>
              <w:t>Dějiny animovaného filmu 1</w:t>
            </w:r>
          </w:p>
        </w:tc>
      </w:tr>
      <w:tr w:rsidR="004371ED" w14:paraId="4BAE4728" w14:textId="77777777" w:rsidTr="005C2183">
        <w:tc>
          <w:tcPr>
            <w:tcW w:w="3086" w:type="dxa"/>
            <w:shd w:val="clear" w:color="auto" w:fill="F7CAAC"/>
          </w:tcPr>
          <w:p w14:paraId="0433B3B3" w14:textId="77777777" w:rsidR="004371ED" w:rsidRPr="00E227E5" w:rsidRDefault="004371ED" w:rsidP="005C2183">
            <w:pPr>
              <w:rPr>
                <w:b/>
                <w:sz w:val="20"/>
                <w:szCs w:val="20"/>
              </w:rPr>
            </w:pPr>
            <w:r w:rsidRPr="00E227E5">
              <w:rPr>
                <w:b/>
                <w:sz w:val="20"/>
                <w:szCs w:val="20"/>
              </w:rPr>
              <w:t>Typ předmětu</w:t>
            </w:r>
          </w:p>
        </w:tc>
        <w:tc>
          <w:tcPr>
            <w:tcW w:w="3406" w:type="dxa"/>
            <w:gridSpan w:val="4"/>
          </w:tcPr>
          <w:p w14:paraId="4E819957" w14:textId="77777777" w:rsidR="004371ED" w:rsidRPr="00E227E5" w:rsidRDefault="004371ED" w:rsidP="005C2183">
            <w:pPr>
              <w:jc w:val="both"/>
              <w:rPr>
                <w:sz w:val="20"/>
                <w:szCs w:val="20"/>
              </w:rPr>
            </w:pPr>
            <w:r w:rsidRPr="00E227E5">
              <w:rPr>
                <w:sz w:val="20"/>
                <w:szCs w:val="20"/>
              </w:rPr>
              <w:t>povinný, ZT</w:t>
            </w:r>
          </w:p>
        </w:tc>
        <w:tc>
          <w:tcPr>
            <w:tcW w:w="2695" w:type="dxa"/>
            <w:gridSpan w:val="2"/>
            <w:shd w:val="clear" w:color="auto" w:fill="F7CAAC"/>
          </w:tcPr>
          <w:p w14:paraId="5CE48B1A" w14:textId="77777777" w:rsidR="004371ED" w:rsidRPr="00E227E5" w:rsidRDefault="004371ED" w:rsidP="005C2183">
            <w:pPr>
              <w:jc w:val="both"/>
              <w:rPr>
                <w:sz w:val="20"/>
                <w:szCs w:val="20"/>
              </w:rPr>
            </w:pPr>
            <w:r w:rsidRPr="00E227E5">
              <w:rPr>
                <w:b/>
                <w:sz w:val="20"/>
                <w:szCs w:val="20"/>
              </w:rPr>
              <w:t>doporučený ročník / semestr</w:t>
            </w:r>
          </w:p>
        </w:tc>
        <w:tc>
          <w:tcPr>
            <w:tcW w:w="668" w:type="dxa"/>
          </w:tcPr>
          <w:p w14:paraId="46B93EE2" w14:textId="77777777" w:rsidR="004371ED" w:rsidRPr="00E227E5" w:rsidRDefault="004371ED" w:rsidP="005C2183">
            <w:pPr>
              <w:jc w:val="both"/>
              <w:rPr>
                <w:sz w:val="20"/>
                <w:szCs w:val="20"/>
              </w:rPr>
            </w:pPr>
            <w:r w:rsidRPr="00E227E5">
              <w:rPr>
                <w:sz w:val="20"/>
                <w:szCs w:val="20"/>
              </w:rPr>
              <w:t>1/ZS</w:t>
            </w:r>
          </w:p>
        </w:tc>
      </w:tr>
      <w:tr w:rsidR="004371ED" w14:paraId="7660CDCB" w14:textId="77777777" w:rsidTr="005C2183">
        <w:tc>
          <w:tcPr>
            <w:tcW w:w="3086" w:type="dxa"/>
            <w:shd w:val="clear" w:color="auto" w:fill="F7CAAC"/>
          </w:tcPr>
          <w:p w14:paraId="77ECA850" w14:textId="77777777" w:rsidR="004371ED" w:rsidRPr="00E227E5" w:rsidRDefault="004371ED" w:rsidP="005C2183">
            <w:pPr>
              <w:rPr>
                <w:b/>
                <w:sz w:val="20"/>
                <w:szCs w:val="20"/>
              </w:rPr>
            </w:pPr>
            <w:r w:rsidRPr="00E227E5">
              <w:rPr>
                <w:b/>
                <w:sz w:val="20"/>
                <w:szCs w:val="20"/>
              </w:rPr>
              <w:t>Rozsah studijního předmětu</w:t>
            </w:r>
          </w:p>
        </w:tc>
        <w:tc>
          <w:tcPr>
            <w:tcW w:w="1701" w:type="dxa"/>
            <w:gridSpan w:val="2"/>
          </w:tcPr>
          <w:p w14:paraId="4D01FCA6" w14:textId="77777777" w:rsidR="004371ED" w:rsidRPr="00E227E5" w:rsidRDefault="004371ED" w:rsidP="005C2183">
            <w:pPr>
              <w:jc w:val="both"/>
              <w:rPr>
                <w:sz w:val="20"/>
                <w:szCs w:val="20"/>
              </w:rPr>
            </w:pPr>
            <w:proofErr w:type="gramStart"/>
            <w:r w:rsidRPr="00E227E5">
              <w:rPr>
                <w:sz w:val="20"/>
                <w:szCs w:val="20"/>
              </w:rPr>
              <w:t>26p</w:t>
            </w:r>
            <w:proofErr w:type="gramEnd"/>
          </w:p>
        </w:tc>
        <w:tc>
          <w:tcPr>
            <w:tcW w:w="889" w:type="dxa"/>
            <w:shd w:val="clear" w:color="auto" w:fill="F7CAAC"/>
          </w:tcPr>
          <w:p w14:paraId="6046423F" w14:textId="77777777" w:rsidR="004371ED" w:rsidRPr="00E227E5" w:rsidRDefault="004371ED" w:rsidP="005C2183">
            <w:pPr>
              <w:jc w:val="both"/>
              <w:rPr>
                <w:b/>
                <w:sz w:val="20"/>
                <w:szCs w:val="20"/>
              </w:rPr>
            </w:pPr>
            <w:r w:rsidRPr="00E227E5">
              <w:rPr>
                <w:b/>
                <w:sz w:val="20"/>
                <w:szCs w:val="20"/>
              </w:rPr>
              <w:t xml:space="preserve">hod. </w:t>
            </w:r>
          </w:p>
        </w:tc>
        <w:tc>
          <w:tcPr>
            <w:tcW w:w="816" w:type="dxa"/>
          </w:tcPr>
          <w:p w14:paraId="026851D8" w14:textId="77777777" w:rsidR="004371ED" w:rsidRPr="00E227E5" w:rsidRDefault="004371ED" w:rsidP="005C2183">
            <w:pPr>
              <w:jc w:val="both"/>
              <w:rPr>
                <w:sz w:val="20"/>
                <w:szCs w:val="20"/>
              </w:rPr>
            </w:pPr>
            <w:r w:rsidRPr="00E227E5">
              <w:rPr>
                <w:sz w:val="20"/>
                <w:szCs w:val="20"/>
              </w:rPr>
              <w:t>26</w:t>
            </w:r>
          </w:p>
        </w:tc>
        <w:tc>
          <w:tcPr>
            <w:tcW w:w="2156" w:type="dxa"/>
            <w:shd w:val="clear" w:color="auto" w:fill="F7CAAC"/>
          </w:tcPr>
          <w:p w14:paraId="77186E9B" w14:textId="77777777" w:rsidR="004371ED" w:rsidRPr="00E227E5" w:rsidRDefault="004371ED" w:rsidP="005C2183">
            <w:pPr>
              <w:jc w:val="both"/>
              <w:rPr>
                <w:b/>
                <w:sz w:val="20"/>
                <w:szCs w:val="20"/>
              </w:rPr>
            </w:pPr>
            <w:r w:rsidRPr="00E227E5">
              <w:rPr>
                <w:b/>
                <w:sz w:val="20"/>
                <w:szCs w:val="20"/>
              </w:rPr>
              <w:t>kreditů</w:t>
            </w:r>
          </w:p>
        </w:tc>
        <w:tc>
          <w:tcPr>
            <w:tcW w:w="1207" w:type="dxa"/>
            <w:gridSpan w:val="2"/>
          </w:tcPr>
          <w:p w14:paraId="7F5837C7" w14:textId="77777777" w:rsidR="004371ED" w:rsidRPr="00E227E5" w:rsidRDefault="004371ED" w:rsidP="005C2183">
            <w:pPr>
              <w:jc w:val="both"/>
              <w:rPr>
                <w:sz w:val="20"/>
                <w:szCs w:val="20"/>
              </w:rPr>
            </w:pPr>
            <w:r w:rsidRPr="00E227E5">
              <w:rPr>
                <w:sz w:val="20"/>
                <w:szCs w:val="20"/>
              </w:rPr>
              <w:t>4</w:t>
            </w:r>
          </w:p>
        </w:tc>
      </w:tr>
      <w:tr w:rsidR="004371ED" w14:paraId="15C401BB" w14:textId="77777777" w:rsidTr="005C2183">
        <w:tc>
          <w:tcPr>
            <w:tcW w:w="3086" w:type="dxa"/>
            <w:shd w:val="clear" w:color="auto" w:fill="F7CAAC"/>
          </w:tcPr>
          <w:p w14:paraId="7AC3D25D" w14:textId="77777777" w:rsidR="004371ED" w:rsidRPr="00E227E5" w:rsidRDefault="004371ED" w:rsidP="005C2183">
            <w:pPr>
              <w:rPr>
                <w:b/>
                <w:sz w:val="20"/>
                <w:szCs w:val="20"/>
              </w:rPr>
            </w:pPr>
            <w:r w:rsidRPr="00E227E5">
              <w:rPr>
                <w:b/>
                <w:sz w:val="20"/>
                <w:szCs w:val="20"/>
              </w:rPr>
              <w:t xml:space="preserve">Prerekvizity, </w:t>
            </w:r>
            <w:proofErr w:type="spellStart"/>
            <w:r w:rsidRPr="00E227E5">
              <w:rPr>
                <w:b/>
                <w:sz w:val="20"/>
                <w:szCs w:val="20"/>
              </w:rPr>
              <w:t>korekvizity</w:t>
            </w:r>
            <w:proofErr w:type="spellEnd"/>
            <w:r w:rsidRPr="00E227E5">
              <w:rPr>
                <w:b/>
                <w:sz w:val="20"/>
                <w:szCs w:val="20"/>
              </w:rPr>
              <w:t>, ekvivalence</w:t>
            </w:r>
          </w:p>
        </w:tc>
        <w:tc>
          <w:tcPr>
            <w:tcW w:w="6769" w:type="dxa"/>
            <w:gridSpan w:val="7"/>
          </w:tcPr>
          <w:p w14:paraId="456A3019" w14:textId="77777777" w:rsidR="004371ED" w:rsidRPr="00E227E5" w:rsidRDefault="004371ED" w:rsidP="005C2183">
            <w:pPr>
              <w:jc w:val="both"/>
              <w:rPr>
                <w:sz w:val="20"/>
                <w:szCs w:val="20"/>
              </w:rPr>
            </w:pPr>
          </w:p>
        </w:tc>
      </w:tr>
      <w:tr w:rsidR="004371ED" w14:paraId="50747078" w14:textId="77777777" w:rsidTr="005C2183">
        <w:tc>
          <w:tcPr>
            <w:tcW w:w="3086" w:type="dxa"/>
            <w:shd w:val="clear" w:color="auto" w:fill="F7CAAC"/>
          </w:tcPr>
          <w:p w14:paraId="1B8323D3" w14:textId="77777777" w:rsidR="004371ED" w:rsidRPr="00E227E5" w:rsidRDefault="004371ED" w:rsidP="005C2183">
            <w:pPr>
              <w:rPr>
                <w:b/>
                <w:sz w:val="20"/>
                <w:szCs w:val="20"/>
              </w:rPr>
            </w:pPr>
            <w:r w:rsidRPr="00E227E5">
              <w:rPr>
                <w:b/>
                <w:sz w:val="20"/>
                <w:szCs w:val="20"/>
              </w:rPr>
              <w:t>Způsob ověření studijních výsledků</w:t>
            </w:r>
          </w:p>
        </w:tc>
        <w:tc>
          <w:tcPr>
            <w:tcW w:w="3406" w:type="dxa"/>
            <w:gridSpan w:val="4"/>
          </w:tcPr>
          <w:p w14:paraId="110214AC" w14:textId="77777777" w:rsidR="004371ED" w:rsidRPr="00E227E5" w:rsidRDefault="004371ED" w:rsidP="005C2183">
            <w:pPr>
              <w:jc w:val="both"/>
              <w:rPr>
                <w:sz w:val="20"/>
                <w:szCs w:val="20"/>
              </w:rPr>
            </w:pPr>
            <w:r w:rsidRPr="00E227E5">
              <w:rPr>
                <w:sz w:val="20"/>
                <w:szCs w:val="20"/>
              </w:rPr>
              <w:t>zkouška</w:t>
            </w:r>
          </w:p>
        </w:tc>
        <w:tc>
          <w:tcPr>
            <w:tcW w:w="2156" w:type="dxa"/>
            <w:shd w:val="clear" w:color="auto" w:fill="F7CAAC"/>
          </w:tcPr>
          <w:p w14:paraId="17DFB4BF" w14:textId="77777777" w:rsidR="004371ED" w:rsidRPr="00E227E5" w:rsidRDefault="004371ED" w:rsidP="005C2183">
            <w:pPr>
              <w:jc w:val="both"/>
              <w:rPr>
                <w:b/>
                <w:sz w:val="20"/>
                <w:szCs w:val="20"/>
              </w:rPr>
            </w:pPr>
            <w:r w:rsidRPr="00E227E5">
              <w:rPr>
                <w:b/>
                <w:sz w:val="20"/>
                <w:szCs w:val="20"/>
              </w:rPr>
              <w:t>Forma výuky</w:t>
            </w:r>
          </w:p>
        </w:tc>
        <w:tc>
          <w:tcPr>
            <w:tcW w:w="1207" w:type="dxa"/>
            <w:gridSpan w:val="2"/>
          </w:tcPr>
          <w:p w14:paraId="7C25C7F1" w14:textId="77777777" w:rsidR="004371ED" w:rsidRPr="00E227E5" w:rsidRDefault="004371ED" w:rsidP="005C2183">
            <w:pPr>
              <w:jc w:val="both"/>
              <w:rPr>
                <w:sz w:val="20"/>
                <w:szCs w:val="20"/>
              </w:rPr>
            </w:pPr>
            <w:r w:rsidRPr="00E227E5">
              <w:rPr>
                <w:sz w:val="20"/>
                <w:szCs w:val="20"/>
              </w:rPr>
              <w:t>přednáška</w:t>
            </w:r>
          </w:p>
        </w:tc>
      </w:tr>
      <w:tr w:rsidR="004371ED" w14:paraId="6772C2AD" w14:textId="77777777" w:rsidTr="005C2183">
        <w:tc>
          <w:tcPr>
            <w:tcW w:w="3086" w:type="dxa"/>
            <w:shd w:val="clear" w:color="auto" w:fill="F7CAAC"/>
          </w:tcPr>
          <w:p w14:paraId="1E0B989E" w14:textId="77777777" w:rsidR="004371ED" w:rsidRPr="00E227E5" w:rsidRDefault="004371ED" w:rsidP="005C2183">
            <w:pPr>
              <w:rPr>
                <w:b/>
                <w:sz w:val="20"/>
                <w:szCs w:val="20"/>
              </w:rPr>
            </w:pPr>
            <w:r w:rsidRPr="00E227E5">
              <w:rPr>
                <w:b/>
                <w:sz w:val="20"/>
                <w:szCs w:val="20"/>
              </w:rPr>
              <w:t>Forma způsobu ověření studijních výsledků a další požadavky na studenta</w:t>
            </w:r>
          </w:p>
        </w:tc>
        <w:tc>
          <w:tcPr>
            <w:tcW w:w="6769" w:type="dxa"/>
            <w:gridSpan w:val="7"/>
            <w:tcBorders>
              <w:bottom w:val="nil"/>
            </w:tcBorders>
          </w:tcPr>
          <w:p w14:paraId="3DEAA3E4" w14:textId="77777777" w:rsidR="004371ED" w:rsidRPr="00E227E5" w:rsidRDefault="004371ED" w:rsidP="005C2183">
            <w:pPr>
              <w:jc w:val="both"/>
              <w:rPr>
                <w:sz w:val="20"/>
                <w:szCs w:val="20"/>
              </w:rPr>
            </w:pPr>
            <w:r w:rsidRPr="00E227E5">
              <w:rPr>
                <w:sz w:val="20"/>
                <w:szCs w:val="20"/>
              </w:rPr>
              <w:t>ústní,</w:t>
            </w:r>
          </w:p>
          <w:p w14:paraId="6D9E2809" w14:textId="77777777" w:rsidR="004371ED" w:rsidRPr="00E227E5" w:rsidRDefault="004371ED" w:rsidP="005C2183">
            <w:pPr>
              <w:jc w:val="both"/>
              <w:rPr>
                <w:sz w:val="20"/>
                <w:szCs w:val="20"/>
              </w:rPr>
            </w:pPr>
            <w:r w:rsidRPr="00E227E5">
              <w:rPr>
                <w:sz w:val="20"/>
                <w:szCs w:val="20"/>
              </w:rPr>
              <w:t>aktivní účast na přednáškách, zpracování prezentace</w:t>
            </w:r>
          </w:p>
        </w:tc>
      </w:tr>
      <w:tr w:rsidR="004371ED" w14:paraId="6AB8E8D0" w14:textId="77777777" w:rsidTr="00503258">
        <w:trPr>
          <w:trHeight w:val="130"/>
        </w:trPr>
        <w:tc>
          <w:tcPr>
            <w:tcW w:w="9855" w:type="dxa"/>
            <w:gridSpan w:val="8"/>
            <w:tcBorders>
              <w:top w:val="nil"/>
            </w:tcBorders>
          </w:tcPr>
          <w:p w14:paraId="38A345C8" w14:textId="77777777" w:rsidR="004371ED" w:rsidRPr="00E227E5" w:rsidRDefault="004371ED" w:rsidP="005C2183">
            <w:pPr>
              <w:rPr>
                <w:sz w:val="20"/>
                <w:szCs w:val="20"/>
              </w:rPr>
            </w:pPr>
          </w:p>
        </w:tc>
      </w:tr>
      <w:tr w:rsidR="004371ED" w14:paraId="3D5C237A" w14:textId="77777777" w:rsidTr="005C2183">
        <w:trPr>
          <w:trHeight w:val="197"/>
        </w:trPr>
        <w:tc>
          <w:tcPr>
            <w:tcW w:w="3086" w:type="dxa"/>
            <w:tcBorders>
              <w:top w:val="nil"/>
            </w:tcBorders>
            <w:shd w:val="clear" w:color="auto" w:fill="F7CAAC"/>
          </w:tcPr>
          <w:p w14:paraId="52C867A0" w14:textId="77777777" w:rsidR="004371ED" w:rsidRPr="00E227E5" w:rsidRDefault="004371ED" w:rsidP="005C2183">
            <w:pPr>
              <w:rPr>
                <w:b/>
                <w:sz w:val="20"/>
                <w:szCs w:val="20"/>
              </w:rPr>
            </w:pPr>
            <w:r w:rsidRPr="00E227E5">
              <w:rPr>
                <w:b/>
                <w:sz w:val="20"/>
                <w:szCs w:val="20"/>
              </w:rPr>
              <w:t>Garant předmětu</w:t>
            </w:r>
          </w:p>
        </w:tc>
        <w:tc>
          <w:tcPr>
            <w:tcW w:w="6769" w:type="dxa"/>
            <w:gridSpan w:val="7"/>
            <w:tcBorders>
              <w:top w:val="nil"/>
            </w:tcBorders>
          </w:tcPr>
          <w:p w14:paraId="6D3C4CD3" w14:textId="77777777" w:rsidR="004371ED" w:rsidRPr="00E227E5" w:rsidRDefault="004371ED" w:rsidP="005C2183">
            <w:pPr>
              <w:jc w:val="both"/>
              <w:rPr>
                <w:sz w:val="20"/>
                <w:szCs w:val="20"/>
              </w:rPr>
            </w:pPr>
            <w:r w:rsidRPr="00E227E5">
              <w:rPr>
                <w:sz w:val="20"/>
                <w:szCs w:val="20"/>
              </w:rPr>
              <w:t>Mgr. Lukáš Gregor, Ph.D.</w:t>
            </w:r>
          </w:p>
        </w:tc>
      </w:tr>
      <w:tr w:rsidR="004371ED" w14:paraId="46BB2481" w14:textId="77777777" w:rsidTr="005C2183">
        <w:trPr>
          <w:trHeight w:val="243"/>
        </w:trPr>
        <w:tc>
          <w:tcPr>
            <w:tcW w:w="3086" w:type="dxa"/>
            <w:tcBorders>
              <w:top w:val="nil"/>
            </w:tcBorders>
            <w:shd w:val="clear" w:color="auto" w:fill="F7CAAC"/>
          </w:tcPr>
          <w:p w14:paraId="12C9DDA8" w14:textId="77777777" w:rsidR="004371ED" w:rsidRPr="00E227E5" w:rsidRDefault="004371ED" w:rsidP="005C2183">
            <w:pPr>
              <w:rPr>
                <w:b/>
                <w:sz w:val="20"/>
                <w:szCs w:val="20"/>
              </w:rPr>
            </w:pPr>
            <w:r w:rsidRPr="00E227E5">
              <w:rPr>
                <w:b/>
                <w:sz w:val="20"/>
                <w:szCs w:val="20"/>
              </w:rPr>
              <w:t>Zapojení garanta do výuky předmětu</w:t>
            </w:r>
          </w:p>
        </w:tc>
        <w:tc>
          <w:tcPr>
            <w:tcW w:w="6769" w:type="dxa"/>
            <w:gridSpan w:val="7"/>
            <w:tcBorders>
              <w:top w:val="nil"/>
            </w:tcBorders>
          </w:tcPr>
          <w:p w14:paraId="654943CE" w14:textId="5B2E3916" w:rsidR="004371ED" w:rsidRPr="00E227E5" w:rsidRDefault="004371ED" w:rsidP="005C2183">
            <w:pPr>
              <w:jc w:val="both"/>
              <w:rPr>
                <w:sz w:val="20"/>
                <w:szCs w:val="20"/>
              </w:rPr>
            </w:pPr>
            <w:r w:rsidRPr="00E227E5">
              <w:rPr>
                <w:sz w:val="20"/>
                <w:szCs w:val="20"/>
              </w:rPr>
              <w:t>100 %</w:t>
            </w:r>
          </w:p>
        </w:tc>
      </w:tr>
      <w:tr w:rsidR="004371ED" w14:paraId="7889CA58" w14:textId="77777777" w:rsidTr="005C2183">
        <w:tc>
          <w:tcPr>
            <w:tcW w:w="3086" w:type="dxa"/>
            <w:shd w:val="clear" w:color="auto" w:fill="F7CAAC"/>
          </w:tcPr>
          <w:p w14:paraId="14744D92" w14:textId="77777777" w:rsidR="004371ED" w:rsidRPr="00E227E5" w:rsidRDefault="004371ED" w:rsidP="005C2183">
            <w:pPr>
              <w:rPr>
                <w:b/>
                <w:sz w:val="20"/>
                <w:szCs w:val="20"/>
              </w:rPr>
            </w:pPr>
            <w:r w:rsidRPr="00E227E5">
              <w:rPr>
                <w:b/>
                <w:sz w:val="20"/>
                <w:szCs w:val="20"/>
              </w:rPr>
              <w:t>Vyučující</w:t>
            </w:r>
          </w:p>
        </w:tc>
        <w:tc>
          <w:tcPr>
            <w:tcW w:w="6769" w:type="dxa"/>
            <w:gridSpan w:val="7"/>
            <w:tcBorders>
              <w:bottom w:val="nil"/>
            </w:tcBorders>
          </w:tcPr>
          <w:p w14:paraId="4CD0924F" w14:textId="11DD0609" w:rsidR="004371ED" w:rsidRPr="00E227E5" w:rsidRDefault="004371ED" w:rsidP="005C2183">
            <w:pPr>
              <w:jc w:val="both"/>
              <w:rPr>
                <w:sz w:val="20"/>
                <w:szCs w:val="20"/>
              </w:rPr>
            </w:pPr>
            <w:r w:rsidRPr="00E227E5">
              <w:rPr>
                <w:sz w:val="20"/>
                <w:szCs w:val="20"/>
              </w:rPr>
              <w:t>Mgr. Lukáš Gregor, Ph.D.</w:t>
            </w:r>
          </w:p>
        </w:tc>
      </w:tr>
      <w:tr w:rsidR="004371ED" w14:paraId="6BAF2C3A" w14:textId="77777777" w:rsidTr="00CA0278">
        <w:trPr>
          <w:trHeight w:val="76"/>
        </w:trPr>
        <w:tc>
          <w:tcPr>
            <w:tcW w:w="9855" w:type="dxa"/>
            <w:gridSpan w:val="8"/>
            <w:tcBorders>
              <w:top w:val="nil"/>
            </w:tcBorders>
          </w:tcPr>
          <w:p w14:paraId="59249684" w14:textId="77777777" w:rsidR="004371ED" w:rsidRPr="00E227E5" w:rsidRDefault="004371ED" w:rsidP="005C2183">
            <w:pPr>
              <w:jc w:val="both"/>
              <w:rPr>
                <w:sz w:val="20"/>
                <w:szCs w:val="20"/>
              </w:rPr>
            </w:pPr>
          </w:p>
        </w:tc>
      </w:tr>
      <w:tr w:rsidR="004371ED" w14:paraId="1D3C743A" w14:textId="77777777" w:rsidTr="005C2183">
        <w:tc>
          <w:tcPr>
            <w:tcW w:w="3086" w:type="dxa"/>
            <w:shd w:val="clear" w:color="auto" w:fill="F7CAAC"/>
          </w:tcPr>
          <w:p w14:paraId="3A40AAF3" w14:textId="77777777" w:rsidR="004371ED" w:rsidRPr="00E227E5" w:rsidRDefault="004371ED" w:rsidP="005C2183">
            <w:pPr>
              <w:jc w:val="both"/>
              <w:rPr>
                <w:b/>
                <w:sz w:val="20"/>
                <w:szCs w:val="20"/>
              </w:rPr>
            </w:pPr>
            <w:r w:rsidRPr="00E227E5">
              <w:rPr>
                <w:b/>
                <w:sz w:val="20"/>
                <w:szCs w:val="20"/>
              </w:rPr>
              <w:t>Stručná anotace předmětu</w:t>
            </w:r>
          </w:p>
        </w:tc>
        <w:tc>
          <w:tcPr>
            <w:tcW w:w="6769" w:type="dxa"/>
            <w:gridSpan w:val="7"/>
            <w:tcBorders>
              <w:bottom w:val="nil"/>
            </w:tcBorders>
          </w:tcPr>
          <w:p w14:paraId="5DEB0C1C" w14:textId="77777777" w:rsidR="004371ED" w:rsidRPr="00E227E5" w:rsidRDefault="004371ED" w:rsidP="005C2183">
            <w:pPr>
              <w:jc w:val="both"/>
              <w:rPr>
                <w:sz w:val="20"/>
                <w:szCs w:val="20"/>
              </w:rPr>
            </w:pPr>
          </w:p>
        </w:tc>
      </w:tr>
      <w:tr w:rsidR="004371ED" w14:paraId="13976B81" w14:textId="77777777" w:rsidTr="0035092E">
        <w:trPr>
          <w:trHeight w:val="2847"/>
        </w:trPr>
        <w:tc>
          <w:tcPr>
            <w:tcW w:w="9855" w:type="dxa"/>
            <w:gridSpan w:val="8"/>
            <w:tcBorders>
              <w:top w:val="nil"/>
              <w:bottom w:val="single" w:sz="12" w:space="0" w:color="auto"/>
            </w:tcBorders>
          </w:tcPr>
          <w:p w14:paraId="11ADACB6" w14:textId="3A849102" w:rsidR="004371ED" w:rsidRPr="00CA0278" w:rsidRDefault="004371ED" w:rsidP="00CA0278">
            <w:pPr>
              <w:spacing w:after="120"/>
              <w:jc w:val="both"/>
              <w:rPr>
                <w:sz w:val="20"/>
                <w:szCs w:val="20"/>
              </w:rPr>
            </w:pPr>
            <w:r w:rsidRPr="00E227E5">
              <w:rPr>
                <w:sz w:val="20"/>
                <w:szCs w:val="20"/>
              </w:rPr>
              <w:t>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w:t>
            </w:r>
            <w:proofErr w:type="spellStart"/>
            <w:r w:rsidRPr="00E227E5">
              <w:rPr>
                <w:sz w:val="20"/>
                <w:szCs w:val="20"/>
              </w:rPr>
              <w:t>neoformalistické</w:t>
            </w:r>
            <w:proofErr w:type="spellEnd"/>
            <w:r w:rsidRPr="00E227E5">
              <w:rPr>
                <w:sz w:val="20"/>
                <w:szCs w:val="20"/>
              </w:rPr>
              <w:t xml:space="preserve"> analýzy. </w:t>
            </w:r>
          </w:p>
          <w:p w14:paraId="58D10D88" w14:textId="77777777" w:rsidR="004371ED" w:rsidRPr="00E227E5" w:rsidRDefault="004371ED" w:rsidP="00CE41A2">
            <w:pPr>
              <w:pStyle w:val="Odstavecseseznamem"/>
              <w:numPr>
                <w:ilvl w:val="0"/>
                <w:numId w:val="17"/>
              </w:numPr>
              <w:contextualSpacing w:val="0"/>
              <w:jc w:val="both"/>
            </w:pPr>
            <w:r w:rsidRPr="00E227E5">
              <w:t>Prehistorie a počátky animovaného filmu</w:t>
            </w:r>
          </w:p>
          <w:p w14:paraId="6700F9B7" w14:textId="77777777" w:rsidR="004371ED" w:rsidRPr="00E227E5" w:rsidRDefault="004371ED" w:rsidP="00CE41A2">
            <w:pPr>
              <w:pStyle w:val="Odstavecseseznamem"/>
              <w:numPr>
                <w:ilvl w:val="0"/>
                <w:numId w:val="17"/>
              </w:numPr>
              <w:contextualSpacing w:val="0"/>
              <w:jc w:val="both"/>
            </w:pPr>
            <w:r w:rsidRPr="00E227E5">
              <w:t>Avantgarda a vývoj v Evropě a Rusku do druhé světové války</w:t>
            </w:r>
          </w:p>
          <w:p w14:paraId="2B78BD1F" w14:textId="77777777" w:rsidR="004371ED" w:rsidRPr="00E227E5" w:rsidRDefault="004371ED" w:rsidP="00CE41A2">
            <w:pPr>
              <w:pStyle w:val="Odstavecseseznamem"/>
              <w:numPr>
                <w:ilvl w:val="0"/>
                <w:numId w:val="17"/>
              </w:numPr>
              <w:contextualSpacing w:val="0"/>
              <w:jc w:val="both"/>
            </w:pPr>
            <w:r w:rsidRPr="00E227E5">
              <w:t>Propaganda a film za druhé světové války</w:t>
            </w:r>
          </w:p>
          <w:p w14:paraId="51FC075B" w14:textId="17F552BD" w:rsidR="004371ED" w:rsidRPr="00E227E5" w:rsidRDefault="00435A6F" w:rsidP="00CE41A2">
            <w:pPr>
              <w:pStyle w:val="Odstavecseseznamem"/>
              <w:numPr>
                <w:ilvl w:val="0"/>
                <w:numId w:val="17"/>
              </w:numPr>
              <w:spacing w:after="120"/>
              <w:ind w:left="714" w:hanging="357"/>
              <w:contextualSpacing w:val="0"/>
              <w:jc w:val="both"/>
            </w:pPr>
            <w:r>
              <w:t>Vývoj americk</w:t>
            </w:r>
            <w:r w:rsidR="004371ED" w:rsidRPr="00E227E5">
              <w:t xml:space="preserve">é animace – </w:t>
            </w:r>
            <w:proofErr w:type="spellStart"/>
            <w:r w:rsidR="004371ED" w:rsidRPr="00E227E5">
              <w:t>Walt</w:t>
            </w:r>
            <w:proofErr w:type="spellEnd"/>
            <w:r w:rsidR="004371ED" w:rsidRPr="00E227E5">
              <w:t xml:space="preserve"> Disney</w:t>
            </w:r>
          </w:p>
          <w:p w14:paraId="0D9E7912" w14:textId="77777777" w:rsidR="004371ED" w:rsidRPr="00E227E5" w:rsidRDefault="004371ED" w:rsidP="0035092E">
            <w:pPr>
              <w:jc w:val="both"/>
              <w:rPr>
                <w:sz w:val="20"/>
                <w:szCs w:val="20"/>
              </w:rPr>
            </w:pPr>
            <w:r w:rsidRPr="00E227E5">
              <w:rPr>
                <w:sz w:val="20"/>
                <w:szCs w:val="20"/>
              </w:rPr>
              <w:t>Student získá základní orientaci v dějinném vývoji animovaného filmu a ve tvorbě předních studií a režisérů. Osvojí si schopnost kriticky nahlížet na audiovizuální dílo, argumentovat a prezentovat svůj názor. Zapojuje se do diskuzí s ostatními studenty a s pedagogem, analyzuje vybraná umělecká díla a zasazuje do kontextu.</w:t>
            </w:r>
          </w:p>
        </w:tc>
      </w:tr>
      <w:tr w:rsidR="004371ED" w14:paraId="011E0F4B" w14:textId="77777777" w:rsidTr="005C2183">
        <w:trPr>
          <w:trHeight w:val="265"/>
        </w:trPr>
        <w:tc>
          <w:tcPr>
            <w:tcW w:w="3653" w:type="dxa"/>
            <w:gridSpan w:val="2"/>
            <w:tcBorders>
              <w:top w:val="nil"/>
            </w:tcBorders>
            <w:shd w:val="clear" w:color="auto" w:fill="F7CAAC"/>
          </w:tcPr>
          <w:p w14:paraId="3303DDAD" w14:textId="77777777" w:rsidR="004371ED" w:rsidRPr="00E227E5" w:rsidRDefault="004371ED" w:rsidP="005C2183">
            <w:pPr>
              <w:jc w:val="both"/>
              <w:rPr>
                <w:sz w:val="20"/>
                <w:szCs w:val="20"/>
              </w:rPr>
            </w:pPr>
            <w:r w:rsidRPr="00E227E5">
              <w:rPr>
                <w:b/>
                <w:sz w:val="20"/>
                <w:szCs w:val="20"/>
              </w:rPr>
              <w:t>Studijní literatura a studijní pomůcky</w:t>
            </w:r>
          </w:p>
        </w:tc>
        <w:tc>
          <w:tcPr>
            <w:tcW w:w="6202" w:type="dxa"/>
            <w:gridSpan w:val="6"/>
            <w:tcBorders>
              <w:top w:val="nil"/>
              <w:bottom w:val="nil"/>
            </w:tcBorders>
          </w:tcPr>
          <w:p w14:paraId="365BF6F6" w14:textId="77777777" w:rsidR="004371ED" w:rsidRPr="00E227E5" w:rsidRDefault="004371ED" w:rsidP="005C2183">
            <w:pPr>
              <w:jc w:val="both"/>
              <w:rPr>
                <w:sz w:val="20"/>
                <w:szCs w:val="20"/>
              </w:rPr>
            </w:pPr>
          </w:p>
        </w:tc>
      </w:tr>
      <w:tr w:rsidR="004371ED" w:rsidRPr="003F7F55" w14:paraId="3046D844" w14:textId="77777777" w:rsidTr="005C2183">
        <w:trPr>
          <w:trHeight w:val="1497"/>
        </w:trPr>
        <w:tc>
          <w:tcPr>
            <w:tcW w:w="9855" w:type="dxa"/>
            <w:gridSpan w:val="8"/>
            <w:tcBorders>
              <w:top w:val="nil"/>
            </w:tcBorders>
          </w:tcPr>
          <w:p w14:paraId="793D4E24" w14:textId="77777777" w:rsidR="004371ED" w:rsidRPr="00E227E5" w:rsidRDefault="004371ED" w:rsidP="0035092E">
            <w:pPr>
              <w:rPr>
                <w:b/>
                <w:sz w:val="20"/>
                <w:szCs w:val="20"/>
              </w:rPr>
            </w:pPr>
            <w:r w:rsidRPr="00E227E5">
              <w:rPr>
                <w:b/>
                <w:sz w:val="20"/>
                <w:szCs w:val="20"/>
              </w:rPr>
              <w:t>Povinná:</w:t>
            </w:r>
          </w:p>
          <w:p w14:paraId="3FEBA720" w14:textId="635E53F5" w:rsidR="004371ED" w:rsidRPr="00E227E5" w:rsidRDefault="004371ED" w:rsidP="0035092E">
            <w:pPr>
              <w:rPr>
                <w:sz w:val="20"/>
                <w:szCs w:val="20"/>
              </w:rPr>
            </w:pPr>
            <w:r w:rsidRPr="00E227E5">
              <w:rPr>
                <w:sz w:val="20"/>
                <w:szCs w:val="20"/>
              </w:rPr>
              <w:t xml:space="preserve">BENDAZZI, </w:t>
            </w:r>
            <w:proofErr w:type="spellStart"/>
            <w:r w:rsidRPr="00E227E5">
              <w:rPr>
                <w:sz w:val="20"/>
                <w:szCs w:val="20"/>
              </w:rPr>
              <w:t>Giannalberto</w:t>
            </w:r>
            <w:proofErr w:type="spellEnd"/>
            <w:r w:rsidRPr="00E227E5">
              <w:rPr>
                <w:sz w:val="20"/>
                <w:szCs w:val="20"/>
              </w:rPr>
              <w:t>. </w:t>
            </w:r>
            <w:proofErr w:type="spellStart"/>
            <w:r w:rsidRPr="00E227E5">
              <w:rPr>
                <w:i/>
                <w:iCs/>
                <w:sz w:val="20"/>
                <w:szCs w:val="20"/>
              </w:rPr>
              <w:t>Cartoons</w:t>
            </w:r>
            <w:proofErr w:type="spellEnd"/>
            <w:r w:rsidRPr="00E227E5">
              <w:rPr>
                <w:i/>
                <w:iCs/>
                <w:sz w:val="20"/>
                <w:szCs w:val="20"/>
              </w:rPr>
              <w:t xml:space="preserve">: </w:t>
            </w:r>
            <w:proofErr w:type="spellStart"/>
            <w:r w:rsidRPr="00E227E5">
              <w:rPr>
                <w:i/>
                <w:iCs/>
                <w:sz w:val="20"/>
                <w:szCs w:val="20"/>
              </w:rPr>
              <w:t>one</w:t>
            </w:r>
            <w:proofErr w:type="spellEnd"/>
            <w:r w:rsidRPr="00E227E5">
              <w:rPr>
                <w:i/>
                <w:iCs/>
                <w:sz w:val="20"/>
                <w:szCs w:val="20"/>
              </w:rPr>
              <w:t xml:space="preserve"> </w:t>
            </w:r>
            <w:proofErr w:type="spellStart"/>
            <w:r w:rsidRPr="00E227E5">
              <w:rPr>
                <w:i/>
                <w:iCs/>
                <w:sz w:val="20"/>
                <w:szCs w:val="20"/>
              </w:rPr>
              <w:t>hundred</w:t>
            </w:r>
            <w:proofErr w:type="spellEnd"/>
            <w:r w:rsidRPr="00E227E5">
              <w:rPr>
                <w:i/>
                <w:iCs/>
                <w:sz w:val="20"/>
                <w:szCs w:val="20"/>
              </w:rPr>
              <w:t xml:space="preserve"> </w:t>
            </w:r>
            <w:proofErr w:type="spellStart"/>
            <w:r w:rsidRPr="00E227E5">
              <w:rPr>
                <w:i/>
                <w:iCs/>
                <w:sz w:val="20"/>
                <w:szCs w:val="20"/>
              </w:rPr>
              <w:t>years</w:t>
            </w:r>
            <w:proofErr w:type="spellEnd"/>
            <w:r w:rsidRPr="00E227E5">
              <w:rPr>
                <w:i/>
                <w:iCs/>
                <w:sz w:val="20"/>
                <w:szCs w:val="20"/>
              </w:rPr>
              <w:t xml:space="preserve"> </w:t>
            </w:r>
            <w:proofErr w:type="spellStart"/>
            <w:r w:rsidRPr="00E227E5">
              <w:rPr>
                <w:i/>
                <w:iCs/>
                <w:sz w:val="20"/>
                <w:szCs w:val="20"/>
              </w:rPr>
              <w:t>of</w:t>
            </w:r>
            <w:proofErr w:type="spellEnd"/>
            <w:r w:rsidRPr="00E227E5">
              <w:rPr>
                <w:i/>
                <w:iCs/>
                <w:sz w:val="20"/>
                <w:szCs w:val="20"/>
              </w:rPr>
              <w:t xml:space="preserve"> </w:t>
            </w:r>
            <w:proofErr w:type="spellStart"/>
            <w:r w:rsidRPr="00E227E5">
              <w:rPr>
                <w:i/>
                <w:iCs/>
                <w:sz w:val="20"/>
                <w:szCs w:val="20"/>
              </w:rPr>
              <w:t>cinema</w:t>
            </w:r>
            <w:proofErr w:type="spellEnd"/>
            <w:r w:rsidRPr="00E227E5">
              <w:rPr>
                <w:i/>
                <w:iCs/>
                <w:sz w:val="20"/>
                <w:szCs w:val="20"/>
              </w:rPr>
              <w:t xml:space="preserve"> </w:t>
            </w:r>
            <w:proofErr w:type="spellStart"/>
            <w:r w:rsidRPr="00E227E5">
              <w:rPr>
                <w:i/>
                <w:iCs/>
                <w:sz w:val="20"/>
                <w:szCs w:val="20"/>
              </w:rPr>
              <w:t>animation</w:t>
            </w:r>
            <w:proofErr w:type="spellEnd"/>
            <w:r w:rsidRPr="00E227E5">
              <w:rPr>
                <w:i/>
                <w:iCs/>
                <w:sz w:val="20"/>
                <w:szCs w:val="20"/>
              </w:rPr>
              <w:t xml:space="preserve">. </w:t>
            </w:r>
            <w:proofErr w:type="spellStart"/>
            <w:r w:rsidRPr="00E227E5">
              <w:rPr>
                <w:i/>
                <w:iCs/>
                <w:sz w:val="20"/>
                <w:szCs w:val="20"/>
              </w:rPr>
              <w:t>Bloomington</w:t>
            </w:r>
            <w:proofErr w:type="spellEnd"/>
            <w:r w:rsidRPr="00E227E5">
              <w:rPr>
                <w:sz w:val="20"/>
                <w:szCs w:val="20"/>
              </w:rPr>
              <w:t xml:space="preserve">, Ind: Indiana University </w:t>
            </w:r>
            <w:proofErr w:type="spellStart"/>
            <w:r w:rsidRPr="00E227E5">
              <w:rPr>
                <w:sz w:val="20"/>
                <w:szCs w:val="20"/>
              </w:rPr>
              <w:t>Press</w:t>
            </w:r>
            <w:proofErr w:type="spellEnd"/>
            <w:r w:rsidRPr="00E227E5">
              <w:rPr>
                <w:sz w:val="20"/>
                <w:szCs w:val="20"/>
              </w:rPr>
              <w:t>, 1994. ISBN 0-253-20937-4.</w:t>
            </w:r>
          </w:p>
          <w:p w14:paraId="4E775928" w14:textId="54911FFE" w:rsidR="004371ED" w:rsidRPr="00E227E5" w:rsidRDefault="004371ED" w:rsidP="0035092E">
            <w:pPr>
              <w:rPr>
                <w:sz w:val="20"/>
                <w:szCs w:val="20"/>
              </w:rPr>
            </w:pPr>
            <w:r w:rsidRPr="00E227E5">
              <w:rPr>
                <w:sz w:val="20"/>
                <w:szCs w:val="20"/>
              </w:rPr>
              <w:t xml:space="preserve">DUTKA, Edgar. </w:t>
            </w:r>
            <w:r w:rsidRPr="00E227E5">
              <w:rPr>
                <w:i/>
                <w:iCs/>
                <w:sz w:val="20"/>
                <w:szCs w:val="20"/>
              </w:rPr>
              <w:t>Minimum z dějin světové animace</w:t>
            </w:r>
            <w:r w:rsidRPr="00E227E5">
              <w:rPr>
                <w:sz w:val="20"/>
                <w:szCs w:val="20"/>
              </w:rPr>
              <w:t>. V Praze: Akademie múzických umění, 2004. ISBN 80-7331-012-0.</w:t>
            </w:r>
          </w:p>
          <w:p w14:paraId="53A427E6" w14:textId="77DD45CD" w:rsidR="004371ED" w:rsidRPr="00E227E5" w:rsidRDefault="004371ED" w:rsidP="0035092E">
            <w:pPr>
              <w:rPr>
                <w:sz w:val="20"/>
                <w:szCs w:val="20"/>
              </w:rPr>
            </w:pPr>
            <w:r w:rsidRPr="00E227E5">
              <w:rPr>
                <w:sz w:val="20"/>
                <w:szCs w:val="20"/>
              </w:rPr>
              <w:t xml:space="preserve">FURNISS, </w:t>
            </w:r>
            <w:proofErr w:type="spellStart"/>
            <w:r w:rsidRPr="00E227E5">
              <w:rPr>
                <w:sz w:val="20"/>
                <w:szCs w:val="20"/>
              </w:rPr>
              <w:t>Maureen</w:t>
            </w:r>
            <w:proofErr w:type="spellEnd"/>
            <w:r w:rsidRPr="00E227E5">
              <w:rPr>
                <w:sz w:val="20"/>
                <w:szCs w:val="20"/>
              </w:rPr>
              <w:t xml:space="preserve">. </w:t>
            </w:r>
            <w:proofErr w:type="spellStart"/>
            <w:r w:rsidRPr="00E227E5">
              <w:rPr>
                <w:i/>
                <w:iCs/>
                <w:sz w:val="20"/>
                <w:szCs w:val="20"/>
              </w:rPr>
              <w:t>Animation</w:t>
            </w:r>
            <w:proofErr w:type="spellEnd"/>
            <w:r w:rsidRPr="00E227E5">
              <w:rPr>
                <w:i/>
                <w:iCs/>
                <w:sz w:val="20"/>
                <w:szCs w:val="20"/>
              </w:rPr>
              <w:t xml:space="preserve">: </w:t>
            </w:r>
            <w:proofErr w:type="spellStart"/>
            <w:r w:rsidRPr="00E227E5">
              <w:rPr>
                <w:i/>
                <w:iCs/>
                <w:sz w:val="20"/>
                <w:szCs w:val="20"/>
              </w:rPr>
              <w:t>the</w:t>
            </w:r>
            <w:proofErr w:type="spellEnd"/>
            <w:r w:rsidRPr="00E227E5">
              <w:rPr>
                <w:i/>
                <w:iCs/>
                <w:sz w:val="20"/>
                <w:szCs w:val="20"/>
              </w:rPr>
              <w:t xml:space="preserve"> </w:t>
            </w:r>
            <w:proofErr w:type="spellStart"/>
            <w:r w:rsidRPr="00E227E5">
              <w:rPr>
                <w:i/>
                <w:iCs/>
                <w:sz w:val="20"/>
                <w:szCs w:val="20"/>
              </w:rPr>
              <w:t>global</w:t>
            </w:r>
            <w:proofErr w:type="spellEnd"/>
            <w:r w:rsidRPr="00E227E5">
              <w:rPr>
                <w:i/>
                <w:iCs/>
                <w:sz w:val="20"/>
                <w:szCs w:val="20"/>
              </w:rPr>
              <w:t xml:space="preserve"> </w:t>
            </w:r>
            <w:proofErr w:type="spellStart"/>
            <w:r w:rsidRPr="00E227E5">
              <w:rPr>
                <w:i/>
                <w:iCs/>
                <w:sz w:val="20"/>
                <w:szCs w:val="20"/>
              </w:rPr>
              <w:t>history</w:t>
            </w:r>
            <w:proofErr w:type="spellEnd"/>
            <w:r w:rsidRPr="00E227E5">
              <w:rPr>
                <w:sz w:val="20"/>
                <w:szCs w:val="20"/>
              </w:rPr>
              <w:t xml:space="preserve">. London: </w:t>
            </w:r>
            <w:proofErr w:type="spellStart"/>
            <w:r w:rsidRPr="00E227E5">
              <w:rPr>
                <w:sz w:val="20"/>
                <w:szCs w:val="20"/>
              </w:rPr>
              <w:t>Thames</w:t>
            </w:r>
            <w:proofErr w:type="spellEnd"/>
            <w:r w:rsidRPr="00E227E5">
              <w:rPr>
                <w:sz w:val="20"/>
                <w:szCs w:val="20"/>
              </w:rPr>
              <w:t xml:space="preserve"> &amp; Hudson, 2017. ISBN 978-0-500-25217-8.</w:t>
            </w:r>
          </w:p>
          <w:p w14:paraId="5B9B909F" w14:textId="77777777" w:rsidR="004371ED" w:rsidRPr="00E227E5" w:rsidRDefault="004371ED" w:rsidP="0035092E">
            <w:pPr>
              <w:rPr>
                <w:b/>
                <w:sz w:val="20"/>
                <w:szCs w:val="20"/>
              </w:rPr>
            </w:pPr>
            <w:r w:rsidRPr="00E227E5">
              <w:rPr>
                <w:b/>
                <w:sz w:val="20"/>
                <w:szCs w:val="20"/>
              </w:rPr>
              <w:t>Doporučená:</w:t>
            </w:r>
          </w:p>
          <w:p w14:paraId="7A081D71" w14:textId="1C491202" w:rsidR="004371ED" w:rsidRPr="00E227E5" w:rsidRDefault="004371ED" w:rsidP="0035092E">
            <w:pPr>
              <w:rPr>
                <w:sz w:val="20"/>
                <w:szCs w:val="20"/>
              </w:rPr>
            </w:pPr>
            <w:r w:rsidRPr="00E227E5">
              <w:rPr>
                <w:sz w:val="20"/>
                <w:szCs w:val="20"/>
              </w:rPr>
              <w:t>BORDWELL, David a Kristin THOMPSON. </w:t>
            </w:r>
            <w:r w:rsidRPr="00E227E5">
              <w:rPr>
                <w:i/>
                <w:iCs/>
                <w:sz w:val="20"/>
                <w:szCs w:val="20"/>
              </w:rPr>
              <w:t>Umění filmu: úvod do studia formy a stylu</w:t>
            </w:r>
            <w:r w:rsidRPr="00E227E5">
              <w:rPr>
                <w:sz w:val="20"/>
                <w:szCs w:val="20"/>
              </w:rPr>
              <w:t>. Praha: Nakladatelství Akademie múzických umění v Praze, 2011. ISBN 978-80-7331-217-6.</w:t>
            </w:r>
          </w:p>
          <w:p w14:paraId="5CC1AD8C" w14:textId="77777777" w:rsidR="00BA2967" w:rsidRDefault="004371ED" w:rsidP="0035092E">
            <w:pPr>
              <w:rPr>
                <w:sz w:val="20"/>
                <w:szCs w:val="20"/>
              </w:rPr>
            </w:pPr>
            <w:r w:rsidRPr="00E227E5">
              <w:rPr>
                <w:sz w:val="20"/>
                <w:szCs w:val="20"/>
              </w:rPr>
              <w:t>GREGOR, Lukáš. </w:t>
            </w:r>
            <w:r w:rsidRPr="00E227E5">
              <w:rPr>
                <w:i/>
                <w:iCs/>
                <w:sz w:val="20"/>
                <w:szCs w:val="20"/>
              </w:rPr>
              <w:t>Základy analýzy animované filmu.</w:t>
            </w:r>
            <w:r w:rsidRPr="00E227E5">
              <w:rPr>
                <w:sz w:val="20"/>
                <w:szCs w:val="20"/>
              </w:rPr>
              <w:t> 1. vyd. Univerzita Tomáše Bati ve Zlíně, 2011</w:t>
            </w:r>
            <w:r w:rsidR="00BA2967">
              <w:rPr>
                <w:sz w:val="20"/>
                <w:szCs w:val="20"/>
              </w:rPr>
              <w:t>.</w:t>
            </w:r>
            <w:r w:rsidRPr="00E227E5">
              <w:rPr>
                <w:sz w:val="20"/>
                <w:szCs w:val="20"/>
              </w:rPr>
              <w:t xml:space="preserve"> </w:t>
            </w:r>
          </w:p>
          <w:p w14:paraId="245E77A8" w14:textId="59BDADCE" w:rsidR="004371ED" w:rsidRPr="00E227E5" w:rsidRDefault="004371ED" w:rsidP="0035092E">
            <w:pPr>
              <w:rPr>
                <w:sz w:val="20"/>
                <w:szCs w:val="20"/>
              </w:rPr>
            </w:pPr>
            <w:r w:rsidRPr="00E227E5">
              <w:rPr>
                <w:sz w:val="20"/>
                <w:szCs w:val="20"/>
              </w:rPr>
              <w:t>ISBN: 978-80-7454-112-4</w:t>
            </w:r>
          </w:p>
          <w:p w14:paraId="57212865" w14:textId="500CCAFE" w:rsidR="004371ED" w:rsidRPr="00E227E5" w:rsidRDefault="004371ED" w:rsidP="0035092E">
            <w:pPr>
              <w:rPr>
                <w:sz w:val="20"/>
                <w:szCs w:val="20"/>
              </w:rPr>
            </w:pPr>
            <w:r w:rsidRPr="00E227E5">
              <w:rPr>
                <w:sz w:val="20"/>
                <w:szCs w:val="20"/>
              </w:rPr>
              <w:t>JACHNIN, Boris. </w:t>
            </w:r>
            <w:proofErr w:type="spellStart"/>
            <w:r w:rsidRPr="00E227E5">
              <w:rPr>
                <w:i/>
                <w:iCs/>
                <w:sz w:val="20"/>
                <w:szCs w:val="20"/>
              </w:rPr>
              <w:t>Walt</w:t>
            </w:r>
            <w:proofErr w:type="spellEnd"/>
            <w:r w:rsidRPr="00E227E5">
              <w:rPr>
                <w:i/>
                <w:iCs/>
                <w:sz w:val="20"/>
                <w:szCs w:val="20"/>
              </w:rPr>
              <w:t xml:space="preserve"> Disney</w:t>
            </w:r>
            <w:r w:rsidRPr="00E227E5">
              <w:rPr>
                <w:sz w:val="20"/>
                <w:szCs w:val="20"/>
              </w:rPr>
              <w:t>. Praha: Československý filmový ústav, 1990. ISBN 8070040378.</w:t>
            </w:r>
          </w:p>
          <w:p w14:paraId="2E1785A8" w14:textId="40F3FC93" w:rsidR="004371ED" w:rsidRPr="00E227E5" w:rsidRDefault="004371ED" w:rsidP="0035092E">
            <w:pPr>
              <w:rPr>
                <w:sz w:val="20"/>
                <w:szCs w:val="20"/>
              </w:rPr>
            </w:pPr>
            <w:r w:rsidRPr="00E227E5">
              <w:rPr>
                <w:sz w:val="20"/>
                <w:szCs w:val="20"/>
              </w:rPr>
              <w:t>KOKEŠ, Radomír D. </w:t>
            </w:r>
            <w:r w:rsidRPr="00E227E5">
              <w:rPr>
                <w:i/>
                <w:iCs/>
                <w:sz w:val="20"/>
                <w:szCs w:val="20"/>
              </w:rPr>
              <w:t>Rozbor filmu</w:t>
            </w:r>
            <w:r w:rsidRPr="00E227E5">
              <w:rPr>
                <w:sz w:val="20"/>
                <w:szCs w:val="20"/>
              </w:rPr>
              <w:t xml:space="preserve">. Brno: Filozofická fakulta Masarykovy univerzity, 2015. Opera </w:t>
            </w:r>
            <w:proofErr w:type="spellStart"/>
            <w:r w:rsidRPr="00E227E5">
              <w:rPr>
                <w:sz w:val="20"/>
                <w:szCs w:val="20"/>
              </w:rPr>
              <w:t>Universitatis</w:t>
            </w:r>
            <w:proofErr w:type="spellEnd"/>
            <w:r w:rsidRPr="00E227E5">
              <w:rPr>
                <w:sz w:val="20"/>
                <w:szCs w:val="20"/>
              </w:rPr>
              <w:t xml:space="preserve"> </w:t>
            </w:r>
            <w:proofErr w:type="spellStart"/>
            <w:r w:rsidRPr="00E227E5">
              <w:rPr>
                <w:sz w:val="20"/>
                <w:szCs w:val="20"/>
              </w:rPr>
              <w:t>Masarykianae</w:t>
            </w:r>
            <w:proofErr w:type="spellEnd"/>
            <w:r w:rsidRPr="00E227E5">
              <w:rPr>
                <w:sz w:val="20"/>
                <w:szCs w:val="20"/>
              </w:rPr>
              <w:t xml:space="preserve"> </w:t>
            </w:r>
            <w:proofErr w:type="spellStart"/>
            <w:r w:rsidRPr="00E227E5">
              <w:rPr>
                <w:sz w:val="20"/>
                <w:szCs w:val="20"/>
              </w:rPr>
              <w:t>Brunensis</w:t>
            </w:r>
            <w:proofErr w:type="spellEnd"/>
            <w:r w:rsidRPr="00E227E5">
              <w:rPr>
                <w:sz w:val="20"/>
                <w:szCs w:val="20"/>
              </w:rPr>
              <w:t xml:space="preserve">. </w:t>
            </w:r>
            <w:proofErr w:type="spellStart"/>
            <w:r w:rsidRPr="00E227E5">
              <w:rPr>
                <w:sz w:val="20"/>
                <w:szCs w:val="20"/>
              </w:rPr>
              <w:t>Facultas</w:t>
            </w:r>
            <w:proofErr w:type="spellEnd"/>
            <w:r w:rsidRPr="00E227E5">
              <w:rPr>
                <w:sz w:val="20"/>
                <w:szCs w:val="20"/>
              </w:rPr>
              <w:t xml:space="preserve"> </w:t>
            </w:r>
            <w:proofErr w:type="spellStart"/>
            <w:r w:rsidRPr="00E227E5">
              <w:rPr>
                <w:sz w:val="20"/>
                <w:szCs w:val="20"/>
              </w:rPr>
              <w:t>philosophica</w:t>
            </w:r>
            <w:proofErr w:type="spellEnd"/>
            <w:r w:rsidRPr="00E227E5">
              <w:rPr>
                <w:sz w:val="20"/>
                <w:szCs w:val="20"/>
              </w:rPr>
              <w:t>. ISBN 978-80-210-7756-0.</w:t>
            </w:r>
          </w:p>
          <w:p w14:paraId="576F4523" w14:textId="65DC067E" w:rsidR="004371ED" w:rsidRPr="00E227E5" w:rsidRDefault="004371ED" w:rsidP="0035092E">
            <w:pPr>
              <w:rPr>
                <w:sz w:val="20"/>
                <w:szCs w:val="20"/>
              </w:rPr>
            </w:pPr>
            <w:r w:rsidRPr="00E227E5">
              <w:rPr>
                <w:sz w:val="20"/>
                <w:szCs w:val="20"/>
              </w:rPr>
              <w:t>WASKO, Janet. </w:t>
            </w:r>
            <w:proofErr w:type="spellStart"/>
            <w:r w:rsidRPr="00E227E5">
              <w:rPr>
                <w:i/>
                <w:iCs/>
                <w:sz w:val="20"/>
                <w:szCs w:val="20"/>
              </w:rPr>
              <w:t>Understanding</w:t>
            </w:r>
            <w:proofErr w:type="spellEnd"/>
            <w:r w:rsidRPr="00E227E5">
              <w:rPr>
                <w:i/>
                <w:iCs/>
                <w:sz w:val="20"/>
                <w:szCs w:val="20"/>
              </w:rPr>
              <w:t xml:space="preserve"> Disney: </w:t>
            </w:r>
            <w:proofErr w:type="spellStart"/>
            <w:r w:rsidRPr="00E227E5">
              <w:rPr>
                <w:i/>
                <w:iCs/>
                <w:sz w:val="20"/>
                <w:szCs w:val="20"/>
              </w:rPr>
              <w:t>the</w:t>
            </w:r>
            <w:proofErr w:type="spellEnd"/>
            <w:r w:rsidRPr="00E227E5">
              <w:rPr>
                <w:i/>
                <w:iCs/>
                <w:sz w:val="20"/>
                <w:szCs w:val="20"/>
              </w:rPr>
              <w:t xml:space="preserve"> </w:t>
            </w:r>
            <w:proofErr w:type="spellStart"/>
            <w:r w:rsidRPr="00E227E5">
              <w:rPr>
                <w:i/>
                <w:iCs/>
                <w:sz w:val="20"/>
                <w:szCs w:val="20"/>
              </w:rPr>
              <w:t>manufacture</w:t>
            </w:r>
            <w:proofErr w:type="spellEnd"/>
            <w:r w:rsidRPr="00E227E5">
              <w:rPr>
                <w:i/>
                <w:iCs/>
                <w:sz w:val="20"/>
                <w:szCs w:val="20"/>
              </w:rPr>
              <w:t xml:space="preserve"> </w:t>
            </w:r>
            <w:proofErr w:type="spellStart"/>
            <w:r w:rsidRPr="00E227E5">
              <w:rPr>
                <w:i/>
                <w:iCs/>
                <w:sz w:val="20"/>
                <w:szCs w:val="20"/>
              </w:rPr>
              <w:t>of</w:t>
            </w:r>
            <w:proofErr w:type="spellEnd"/>
            <w:r w:rsidRPr="00E227E5">
              <w:rPr>
                <w:i/>
                <w:iCs/>
                <w:sz w:val="20"/>
                <w:szCs w:val="20"/>
              </w:rPr>
              <w:t xml:space="preserve"> fantasy</w:t>
            </w:r>
            <w:r w:rsidRPr="00E227E5">
              <w:rPr>
                <w:sz w:val="20"/>
                <w:szCs w:val="20"/>
              </w:rPr>
              <w:t>. Cambridge: Polity, 2001. ISBN 978-07456-1484-7.</w:t>
            </w:r>
          </w:p>
          <w:p w14:paraId="62BC3803" w14:textId="0D9BBB40" w:rsidR="004371ED" w:rsidRPr="00E227E5" w:rsidRDefault="004371ED" w:rsidP="0035092E">
            <w:pPr>
              <w:rPr>
                <w:sz w:val="20"/>
                <w:szCs w:val="20"/>
              </w:rPr>
            </w:pPr>
            <w:r w:rsidRPr="00E227E5">
              <w:rPr>
                <w:sz w:val="20"/>
                <w:szCs w:val="20"/>
              </w:rPr>
              <w:t>WATTS, Steven. </w:t>
            </w:r>
            <w:proofErr w:type="spellStart"/>
            <w:r w:rsidRPr="00E227E5">
              <w:rPr>
                <w:i/>
                <w:iCs/>
                <w:sz w:val="20"/>
                <w:szCs w:val="20"/>
              </w:rPr>
              <w:t>The</w:t>
            </w:r>
            <w:proofErr w:type="spellEnd"/>
            <w:r w:rsidRPr="00E227E5">
              <w:rPr>
                <w:i/>
                <w:iCs/>
                <w:sz w:val="20"/>
                <w:szCs w:val="20"/>
              </w:rPr>
              <w:t xml:space="preserve"> </w:t>
            </w:r>
            <w:proofErr w:type="spellStart"/>
            <w:r w:rsidRPr="00E227E5">
              <w:rPr>
                <w:i/>
                <w:iCs/>
                <w:sz w:val="20"/>
                <w:szCs w:val="20"/>
              </w:rPr>
              <w:t>magic</w:t>
            </w:r>
            <w:proofErr w:type="spellEnd"/>
            <w:r w:rsidRPr="00E227E5">
              <w:rPr>
                <w:i/>
                <w:iCs/>
                <w:sz w:val="20"/>
                <w:szCs w:val="20"/>
              </w:rPr>
              <w:t xml:space="preserve"> </w:t>
            </w:r>
            <w:proofErr w:type="spellStart"/>
            <w:r w:rsidRPr="00E227E5">
              <w:rPr>
                <w:i/>
                <w:iCs/>
                <w:sz w:val="20"/>
                <w:szCs w:val="20"/>
              </w:rPr>
              <w:t>kingdom</w:t>
            </w:r>
            <w:proofErr w:type="spellEnd"/>
            <w:r w:rsidRPr="00E227E5">
              <w:rPr>
                <w:i/>
                <w:iCs/>
                <w:sz w:val="20"/>
                <w:szCs w:val="20"/>
              </w:rPr>
              <w:t xml:space="preserve">: </w:t>
            </w:r>
            <w:proofErr w:type="spellStart"/>
            <w:r w:rsidRPr="00E227E5">
              <w:rPr>
                <w:i/>
                <w:iCs/>
                <w:sz w:val="20"/>
                <w:szCs w:val="20"/>
              </w:rPr>
              <w:t>Walt</w:t>
            </w:r>
            <w:proofErr w:type="spellEnd"/>
            <w:r w:rsidRPr="00E227E5">
              <w:rPr>
                <w:i/>
                <w:iCs/>
                <w:sz w:val="20"/>
                <w:szCs w:val="20"/>
              </w:rPr>
              <w:t xml:space="preserve"> Disney and </w:t>
            </w:r>
            <w:proofErr w:type="spellStart"/>
            <w:r w:rsidRPr="00E227E5">
              <w:rPr>
                <w:i/>
                <w:iCs/>
                <w:sz w:val="20"/>
                <w:szCs w:val="20"/>
              </w:rPr>
              <w:t>the</w:t>
            </w:r>
            <w:proofErr w:type="spellEnd"/>
            <w:r w:rsidRPr="00E227E5">
              <w:rPr>
                <w:i/>
                <w:iCs/>
                <w:sz w:val="20"/>
                <w:szCs w:val="20"/>
              </w:rPr>
              <w:t xml:space="preserve"> </w:t>
            </w:r>
            <w:proofErr w:type="spellStart"/>
            <w:r w:rsidRPr="00E227E5">
              <w:rPr>
                <w:i/>
                <w:iCs/>
                <w:sz w:val="20"/>
                <w:szCs w:val="20"/>
              </w:rPr>
              <w:t>American</w:t>
            </w:r>
            <w:proofErr w:type="spellEnd"/>
            <w:r w:rsidRPr="00E227E5">
              <w:rPr>
                <w:i/>
                <w:iCs/>
                <w:sz w:val="20"/>
                <w:szCs w:val="20"/>
              </w:rPr>
              <w:t xml:space="preserve"> </w:t>
            </w:r>
            <w:proofErr w:type="spellStart"/>
            <w:r w:rsidRPr="00E227E5">
              <w:rPr>
                <w:i/>
                <w:iCs/>
                <w:sz w:val="20"/>
                <w:szCs w:val="20"/>
              </w:rPr>
              <w:t>way</w:t>
            </w:r>
            <w:proofErr w:type="spellEnd"/>
            <w:r w:rsidRPr="00E227E5">
              <w:rPr>
                <w:i/>
                <w:iCs/>
                <w:sz w:val="20"/>
                <w:szCs w:val="20"/>
              </w:rPr>
              <w:t xml:space="preserve"> </w:t>
            </w:r>
            <w:proofErr w:type="spellStart"/>
            <w:r w:rsidRPr="00E227E5">
              <w:rPr>
                <w:i/>
                <w:iCs/>
                <w:sz w:val="20"/>
                <w:szCs w:val="20"/>
              </w:rPr>
              <w:t>of</w:t>
            </w:r>
            <w:proofErr w:type="spellEnd"/>
            <w:r w:rsidRPr="00E227E5">
              <w:rPr>
                <w:i/>
                <w:iCs/>
                <w:sz w:val="20"/>
                <w:szCs w:val="20"/>
              </w:rPr>
              <w:t xml:space="preserve"> </w:t>
            </w:r>
            <w:proofErr w:type="spellStart"/>
            <w:r w:rsidRPr="00E227E5">
              <w:rPr>
                <w:i/>
                <w:iCs/>
                <w:sz w:val="20"/>
                <w:szCs w:val="20"/>
              </w:rPr>
              <w:t>life</w:t>
            </w:r>
            <w:proofErr w:type="spellEnd"/>
            <w:r w:rsidRPr="00E227E5">
              <w:rPr>
                <w:sz w:val="20"/>
                <w:szCs w:val="20"/>
              </w:rPr>
              <w:t xml:space="preserve">. Columbia: University </w:t>
            </w:r>
            <w:proofErr w:type="spellStart"/>
            <w:r w:rsidRPr="00E227E5">
              <w:rPr>
                <w:sz w:val="20"/>
                <w:szCs w:val="20"/>
              </w:rPr>
              <w:t>of</w:t>
            </w:r>
            <w:proofErr w:type="spellEnd"/>
            <w:r w:rsidRPr="00E227E5">
              <w:rPr>
                <w:sz w:val="20"/>
                <w:szCs w:val="20"/>
              </w:rPr>
              <w:t xml:space="preserve"> Missouri </w:t>
            </w:r>
            <w:proofErr w:type="spellStart"/>
            <w:r w:rsidRPr="00E227E5">
              <w:rPr>
                <w:sz w:val="20"/>
                <w:szCs w:val="20"/>
              </w:rPr>
              <w:t>Press</w:t>
            </w:r>
            <w:proofErr w:type="spellEnd"/>
            <w:r w:rsidRPr="00E227E5">
              <w:rPr>
                <w:sz w:val="20"/>
                <w:szCs w:val="20"/>
              </w:rPr>
              <w:t>, 1997. ISBN 0-8262-1379-0.</w:t>
            </w:r>
          </w:p>
          <w:p w14:paraId="69BDC54C" w14:textId="77777777" w:rsidR="004371ED" w:rsidRPr="00E227E5" w:rsidRDefault="004371ED" w:rsidP="0035092E">
            <w:pPr>
              <w:rPr>
                <w:sz w:val="20"/>
                <w:szCs w:val="20"/>
              </w:rPr>
            </w:pPr>
            <w:r w:rsidRPr="00E227E5">
              <w:rPr>
                <w:sz w:val="20"/>
                <w:szCs w:val="20"/>
              </w:rPr>
              <w:t>WELLS, Paul. </w:t>
            </w:r>
            <w:proofErr w:type="spellStart"/>
            <w:r w:rsidRPr="00E227E5">
              <w:rPr>
                <w:i/>
                <w:iCs/>
                <w:sz w:val="20"/>
                <w:szCs w:val="20"/>
              </w:rPr>
              <w:t>Understanding</w:t>
            </w:r>
            <w:proofErr w:type="spellEnd"/>
            <w:r w:rsidRPr="00E227E5">
              <w:rPr>
                <w:i/>
                <w:iCs/>
                <w:sz w:val="20"/>
                <w:szCs w:val="20"/>
              </w:rPr>
              <w:t xml:space="preserve"> </w:t>
            </w:r>
            <w:proofErr w:type="spellStart"/>
            <w:r w:rsidRPr="00E227E5">
              <w:rPr>
                <w:i/>
                <w:iCs/>
                <w:sz w:val="20"/>
                <w:szCs w:val="20"/>
              </w:rPr>
              <w:t>animation</w:t>
            </w:r>
            <w:proofErr w:type="spellEnd"/>
            <w:r w:rsidRPr="00E227E5">
              <w:rPr>
                <w:sz w:val="20"/>
                <w:szCs w:val="20"/>
              </w:rPr>
              <w:t xml:space="preserve">. New York: </w:t>
            </w:r>
            <w:proofErr w:type="spellStart"/>
            <w:r w:rsidRPr="00E227E5">
              <w:rPr>
                <w:sz w:val="20"/>
                <w:szCs w:val="20"/>
              </w:rPr>
              <w:t>Routledge</w:t>
            </w:r>
            <w:proofErr w:type="spellEnd"/>
            <w:r w:rsidRPr="00E227E5">
              <w:rPr>
                <w:sz w:val="20"/>
                <w:szCs w:val="20"/>
              </w:rPr>
              <w:t>, 1998. ISBN 0415115973.</w:t>
            </w:r>
          </w:p>
        </w:tc>
      </w:tr>
    </w:tbl>
    <w:p w14:paraId="28E37282" w14:textId="77777777" w:rsidR="004371ED" w:rsidRDefault="004371ED" w:rsidP="004371ED"/>
    <w:p w14:paraId="38ACBBD8" w14:textId="77777777" w:rsidR="004371ED" w:rsidRDefault="004371ED" w:rsidP="004371ED"/>
    <w:p w14:paraId="55AF2668" w14:textId="77777777" w:rsidR="004371ED" w:rsidRDefault="004371ED" w:rsidP="004371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71ED" w14:paraId="2003C637" w14:textId="77777777" w:rsidTr="005C2183">
        <w:tc>
          <w:tcPr>
            <w:tcW w:w="9855" w:type="dxa"/>
            <w:gridSpan w:val="8"/>
            <w:tcBorders>
              <w:bottom w:val="double" w:sz="4" w:space="0" w:color="auto"/>
            </w:tcBorders>
            <w:shd w:val="clear" w:color="auto" w:fill="BDD6EE"/>
          </w:tcPr>
          <w:p w14:paraId="3B6154EC" w14:textId="77777777" w:rsidR="004371ED" w:rsidRDefault="004371ED" w:rsidP="005C2183">
            <w:pPr>
              <w:jc w:val="both"/>
              <w:rPr>
                <w:b/>
                <w:sz w:val="28"/>
              </w:rPr>
            </w:pPr>
            <w:r>
              <w:lastRenderedPageBreak/>
              <w:br w:type="page"/>
            </w:r>
            <w:r>
              <w:rPr>
                <w:b/>
                <w:sz w:val="28"/>
              </w:rPr>
              <w:t>B-III – Charakteristika studijního předmětu</w:t>
            </w:r>
          </w:p>
        </w:tc>
      </w:tr>
      <w:tr w:rsidR="004371ED" w14:paraId="33483A44" w14:textId="77777777" w:rsidTr="005C2183">
        <w:tc>
          <w:tcPr>
            <w:tcW w:w="3086" w:type="dxa"/>
            <w:tcBorders>
              <w:top w:val="double" w:sz="4" w:space="0" w:color="auto"/>
            </w:tcBorders>
            <w:shd w:val="clear" w:color="auto" w:fill="F7CAAC"/>
          </w:tcPr>
          <w:p w14:paraId="4BD7F5B6" w14:textId="77777777" w:rsidR="004371ED" w:rsidRPr="00584009" w:rsidRDefault="004371ED" w:rsidP="005C2183">
            <w:pPr>
              <w:rPr>
                <w:b/>
                <w:sz w:val="20"/>
                <w:szCs w:val="20"/>
              </w:rPr>
            </w:pPr>
            <w:r w:rsidRPr="00584009">
              <w:rPr>
                <w:b/>
                <w:sz w:val="20"/>
                <w:szCs w:val="20"/>
              </w:rPr>
              <w:t>Název studijního předmětu</w:t>
            </w:r>
          </w:p>
        </w:tc>
        <w:tc>
          <w:tcPr>
            <w:tcW w:w="6769" w:type="dxa"/>
            <w:gridSpan w:val="7"/>
            <w:tcBorders>
              <w:top w:val="double" w:sz="4" w:space="0" w:color="auto"/>
            </w:tcBorders>
          </w:tcPr>
          <w:p w14:paraId="36FA16C4" w14:textId="77777777" w:rsidR="004371ED" w:rsidRPr="00584009" w:rsidRDefault="004371ED" w:rsidP="005C2183">
            <w:pPr>
              <w:jc w:val="both"/>
              <w:rPr>
                <w:sz w:val="20"/>
                <w:szCs w:val="20"/>
              </w:rPr>
            </w:pPr>
            <w:r w:rsidRPr="00584009">
              <w:rPr>
                <w:sz w:val="20"/>
                <w:szCs w:val="20"/>
              </w:rPr>
              <w:t>Dějiny animovaného filmu 2</w:t>
            </w:r>
          </w:p>
        </w:tc>
      </w:tr>
      <w:tr w:rsidR="004371ED" w14:paraId="3D4A3B2A" w14:textId="77777777" w:rsidTr="005C2183">
        <w:tc>
          <w:tcPr>
            <w:tcW w:w="3086" w:type="dxa"/>
            <w:shd w:val="clear" w:color="auto" w:fill="F7CAAC"/>
          </w:tcPr>
          <w:p w14:paraId="74F00D1B" w14:textId="77777777" w:rsidR="004371ED" w:rsidRPr="00584009" w:rsidRDefault="004371ED" w:rsidP="005C2183">
            <w:pPr>
              <w:rPr>
                <w:b/>
                <w:sz w:val="20"/>
                <w:szCs w:val="20"/>
              </w:rPr>
            </w:pPr>
            <w:r w:rsidRPr="00584009">
              <w:rPr>
                <w:b/>
                <w:sz w:val="20"/>
                <w:szCs w:val="20"/>
              </w:rPr>
              <w:t>Typ předmětu</w:t>
            </w:r>
          </w:p>
        </w:tc>
        <w:tc>
          <w:tcPr>
            <w:tcW w:w="3406" w:type="dxa"/>
            <w:gridSpan w:val="4"/>
          </w:tcPr>
          <w:p w14:paraId="3833ACCF" w14:textId="77777777" w:rsidR="004371ED" w:rsidRPr="00584009" w:rsidRDefault="004371ED" w:rsidP="005C2183">
            <w:pPr>
              <w:jc w:val="both"/>
              <w:rPr>
                <w:sz w:val="20"/>
                <w:szCs w:val="20"/>
              </w:rPr>
            </w:pPr>
            <w:r w:rsidRPr="00584009">
              <w:rPr>
                <w:sz w:val="20"/>
                <w:szCs w:val="20"/>
              </w:rPr>
              <w:t>povinný, ZT</w:t>
            </w:r>
          </w:p>
        </w:tc>
        <w:tc>
          <w:tcPr>
            <w:tcW w:w="2695" w:type="dxa"/>
            <w:gridSpan w:val="2"/>
            <w:shd w:val="clear" w:color="auto" w:fill="F7CAAC"/>
          </w:tcPr>
          <w:p w14:paraId="31795F89" w14:textId="77777777" w:rsidR="004371ED" w:rsidRPr="00584009" w:rsidRDefault="004371ED" w:rsidP="005C2183">
            <w:pPr>
              <w:jc w:val="both"/>
              <w:rPr>
                <w:sz w:val="20"/>
                <w:szCs w:val="20"/>
              </w:rPr>
            </w:pPr>
            <w:r w:rsidRPr="00584009">
              <w:rPr>
                <w:b/>
                <w:sz w:val="20"/>
                <w:szCs w:val="20"/>
              </w:rPr>
              <w:t>doporučený ročník / semestr</w:t>
            </w:r>
          </w:p>
        </w:tc>
        <w:tc>
          <w:tcPr>
            <w:tcW w:w="668" w:type="dxa"/>
          </w:tcPr>
          <w:p w14:paraId="1852D88C" w14:textId="77777777" w:rsidR="004371ED" w:rsidRPr="00584009" w:rsidRDefault="004371ED" w:rsidP="005C2183">
            <w:pPr>
              <w:jc w:val="both"/>
              <w:rPr>
                <w:sz w:val="20"/>
                <w:szCs w:val="20"/>
              </w:rPr>
            </w:pPr>
            <w:r w:rsidRPr="00584009">
              <w:rPr>
                <w:sz w:val="20"/>
                <w:szCs w:val="20"/>
              </w:rPr>
              <w:t>1/LS</w:t>
            </w:r>
          </w:p>
        </w:tc>
      </w:tr>
      <w:tr w:rsidR="004371ED" w14:paraId="36DFA516" w14:textId="77777777" w:rsidTr="005C2183">
        <w:tc>
          <w:tcPr>
            <w:tcW w:w="3086" w:type="dxa"/>
            <w:shd w:val="clear" w:color="auto" w:fill="F7CAAC"/>
          </w:tcPr>
          <w:p w14:paraId="63CC9EF6" w14:textId="77777777" w:rsidR="004371ED" w:rsidRPr="00584009" w:rsidRDefault="004371ED" w:rsidP="005C2183">
            <w:pPr>
              <w:rPr>
                <w:b/>
                <w:sz w:val="20"/>
                <w:szCs w:val="20"/>
              </w:rPr>
            </w:pPr>
            <w:r w:rsidRPr="00584009">
              <w:rPr>
                <w:b/>
                <w:sz w:val="20"/>
                <w:szCs w:val="20"/>
              </w:rPr>
              <w:t>Rozsah studijního předmětu</w:t>
            </w:r>
          </w:p>
        </w:tc>
        <w:tc>
          <w:tcPr>
            <w:tcW w:w="1701" w:type="dxa"/>
            <w:gridSpan w:val="2"/>
          </w:tcPr>
          <w:p w14:paraId="3BFB2201" w14:textId="77777777" w:rsidR="004371ED" w:rsidRPr="00584009" w:rsidRDefault="004371ED" w:rsidP="005C2183">
            <w:pPr>
              <w:jc w:val="both"/>
              <w:rPr>
                <w:sz w:val="20"/>
                <w:szCs w:val="20"/>
              </w:rPr>
            </w:pPr>
            <w:proofErr w:type="gramStart"/>
            <w:r w:rsidRPr="00584009">
              <w:rPr>
                <w:sz w:val="20"/>
                <w:szCs w:val="20"/>
              </w:rPr>
              <w:t>26p</w:t>
            </w:r>
            <w:proofErr w:type="gramEnd"/>
          </w:p>
        </w:tc>
        <w:tc>
          <w:tcPr>
            <w:tcW w:w="889" w:type="dxa"/>
            <w:shd w:val="clear" w:color="auto" w:fill="F7CAAC"/>
          </w:tcPr>
          <w:p w14:paraId="2C5443A7" w14:textId="77777777" w:rsidR="004371ED" w:rsidRPr="00584009" w:rsidRDefault="004371ED" w:rsidP="005C2183">
            <w:pPr>
              <w:jc w:val="both"/>
              <w:rPr>
                <w:b/>
                <w:sz w:val="20"/>
                <w:szCs w:val="20"/>
              </w:rPr>
            </w:pPr>
            <w:r w:rsidRPr="00584009">
              <w:rPr>
                <w:b/>
                <w:sz w:val="20"/>
                <w:szCs w:val="20"/>
              </w:rPr>
              <w:t xml:space="preserve">hod. </w:t>
            </w:r>
          </w:p>
        </w:tc>
        <w:tc>
          <w:tcPr>
            <w:tcW w:w="816" w:type="dxa"/>
          </w:tcPr>
          <w:p w14:paraId="37B4157E" w14:textId="77777777" w:rsidR="004371ED" w:rsidRPr="00584009" w:rsidRDefault="004371ED" w:rsidP="005C2183">
            <w:pPr>
              <w:jc w:val="both"/>
              <w:rPr>
                <w:sz w:val="20"/>
                <w:szCs w:val="20"/>
              </w:rPr>
            </w:pPr>
            <w:r w:rsidRPr="00584009">
              <w:rPr>
                <w:sz w:val="20"/>
                <w:szCs w:val="20"/>
              </w:rPr>
              <w:t>26</w:t>
            </w:r>
          </w:p>
        </w:tc>
        <w:tc>
          <w:tcPr>
            <w:tcW w:w="2156" w:type="dxa"/>
            <w:shd w:val="clear" w:color="auto" w:fill="F7CAAC"/>
          </w:tcPr>
          <w:p w14:paraId="12A9429E" w14:textId="77777777" w:rsidR="004371ED" w:rsidRPr="00584009" w:rsidRDefault="004371ED" w:rsidP="005C2183">
            <w:pPr>
              <w:jc w:val="both"/>
              <w:rPr>
                <w:b/>
                <w:sz w:val="20"/>
                <w:szCs w:val="20"/>
              </w:rPr>
            </w:pPr>
            <w:r w:rsidRPr="00584009">
              <w:rPr>
                <w:b/>
                <w:sz w:val="20"/>
                <w:szCs w:val="20"/>
              </w:rPr>
              <w:t>kreditů</w:t>
            </w:r>
          </w:p>
        </w:tc>
        <w:tc>
          <w:tcPr>
            <w:tcW w:w="1207" w:type="dxa"/>
            <w:gridSpan w:val="2"/>
          </w:tcPr>
          <w:p w14:paraId="026D5196" w14:textId="77777777" w:rsidR="004371ED" w:rsidRPr="00584009" w:rsidRDefault="004371ED" w:rsidP="005C2183">
            <w:pPr>
              <w:jc w:val="both"/>
              <w:rPr>
                <w:sz w:val="20"/>
                <w:szCs w:val="20"/>
              </w:rPr>
            </w:pPr>
            <w:r w:rsidRPr="00584009">
              <w:rPr>
                <w:sz w:val="20"/>
                <w:szCs w:val="20"/>
              </w:rPr>
              <w:t>4</w:t>
            </w:r>
          </w:p>
        </w:tc>
      </w:tr>
      <w:tr w:rsidR="004371ED" w14:paraId="34B5C61E" w14:textId="77777777" w:rsidTr="005C2183">
        <w:tc>
          <w:tcPr>
            <w:tcW w:w="3086" w:type="dxa"/>
            <w:shd w:val="clear" w:color="auto" w:fill="F7CAAC"/>
          </w:tcPr>
          <w:p w14:paraId="3CCCFC4F" w14:textId="77777777" w:rsidR="004371ED" w:rsidRPr="00584009" w:rsidRDefault="004371ED" w:rsidP="005C2183">
            <w:pPr>
              <w:rPr>
                <w:b/>
                <w:sz w:val="20"/>
                <w:szCs w:val="20"/>
              </w:rPr>
            </w:pPr>
            <w:r w:rsidRPr="00584009">
              <w:rPr>
                <w:b/>
                <w:sz w:val="20"/>
                <w:szCs w:val="20"/>
              </w:rPr>
              <w:t xml:space="preserve">Prerekvizity, </w:t>
            </w:r>
            <w:proofErr w:type="spellStart"/>
            <w:r w:rsidRPr="00584009">
              <w:rPr>
                <w:b/>
                <w:sz w:val="20"/>
                <w:szCs w:val="20"/>
              </w:rPr>
              <w:t>korekvizity</w:t>
            </w:r>
            <w:proofErr w:type="spellEnd"/>
            <w:r w:rsidRPr="00584009">
              <w:rPr>
                <w:b/>
                <w:sz w:val="20"/>
                <w:szCs w:val="20"/>
              </w:rPr>
              <w:t>, ekvivalence</w:t>
            </w:r>
          </w:p>
        </w:tc>
        <w:tc>
          <w:tcPr>
            <w:tcW w:w="6769" w:type="dxa"/>
            <w:gridSpan w:val="7"/>
          </w:tcPr>
          <w:p w14:paraId="1EF83FD6" w14:textId="77777777" w:rsidR="004371ED" w:rsidRPr="00584009" w:rsidRDefault="004371ED" w:rsidP="005C2183">
            <w:pPr>
              <w:jc w:val="both"/>
              <w:rPr>
                <w:sz w:val="20"/>
                <w:szCs w:val="20"/>
              </w:rPr>
            </w:pPr>
          </w:p>
        </w:tc>
      </w:tr>
      <w:tr w:rsidR="004371ED" w14:paraId="76841884" w14:textId="77777777" w:rsidTr="005C2183">
        <w:tc>
          <w:tcPr>
            <w:tcW w:w="3086" w:type="dxa"/>
            <w:shd w:val="clear" w:color="auto" w:fill="F7CAAC"/>
          </w:tcPr>
          <w:p w14:paraId="3C7E2A6A" w14:textId="77777777" w:rsidR="004371ED" w:rsidRPr="00584009" w:rsidRDefault="004371ED" w:rsidP="005C2183">
            <w:pPr>
              <w:rPr>
                <w:b/>
                <w:sz w:val="20"/>
                <w:szCs w:val="20"/>
              </w:rPr>
            </w:pPr>
            <w:r w:rsidRPr="00584009">
              <w:rPr>
                <w:b/>
                <w:sz w:val="20"/>
                <w:szCs w:val="20"/>
              </w:rPr>
              <w:t>Způsob ověření studijních výsledků</w:t>
            </w:r>
          </w:p>
        </w:tc>
        <w:tc>
          <w:tcPr>
            <w:tcW w:w="3406" w:type="dxa"/>
            <w:gridSpan w:val="4"/>
          </w:tcPr>
          <w:p w14:paraId="4F2E0337" w14:textId="77777777" w:rsidR="004371ED" w:rsidRPr="00584009" w:rsidRDefault="004371ED" w:rsidP="005C2183">
            <w:pPr>
              <w:jc w:val="both"/>
              <w:rPr>
                <w:sz w:val="20"/>
                <w:szCs w:val="20"/>
              </w:rPr>
            </w:pPr>
            <w:r w:rsidRPr="00584009">
              <w:rPr>
                <w:sz w:val="20"/>
                <w:szCs w:val="20"/>
              </w:rPr>
              <w:t>zkouška</w:t>
            </w:r>
          </w:p>
        </w:tc>
        <w:tc>
          <w:tcPr>
            <w:tcW w:w="2156" w:type="dxa"/>
            <w:shd w:val="clear" w:color="auto" w:fill="F7CAAC"/>
          </w:tcPr>
          <w:p w14:paraId="333E4599" w14:textId="77777777" w:rsidR="004371ED" w:rsidRPr="00584009" w:rsidRDefault="004371ED" w:rsidP="005C2183">
            <w:pPr>
              <w:jc w:val="both"/>
              <w:rPr>
                <w:b/>
                <w:sz w:val="20"/>
                <w:szCs w:val="20"/>
              </w:rPr>
            </w:pPr>
            <w:r w:rsidRPr="00584009">
              <w:rPr>
                <w:b/>
                <w:sz w:val="20"/>
                <w:szCs w:val="20"/>
              </w:rPr>
              <w:t>Forma výuky</w:t>
            </w:r>
          </w:p>
        </w:tc>
        <w:tc>
          <w:tcPr>
            <w:tcW w:w="1207" w:type="dxa"/>
            <w:gridSpan w:val="2"/>
          </w:tcPr>
          <w:p w14:paraId="7700D8A5" w14:textId="77777777" w:rsidR="004371ED" w:rsidRPr="00584009" w:rsidRDefault="004371ED" w:rsidP="005C2183">
            <w:pPr>
              <w:jc w:val="both"/>
              <w:rPr>
                <w:sz w:val="20"/>
                <w:szCs w:val="20"/>
              </w:rPr>
            </w:pPr>
            <w:r w:rsidRPr="00584009">
              <w:rPr>
                <w:sz w:val="20"/>
                <w:szCs w:val="20"/>
              </w:rPr>
              <w:t>přednáška</w:t>
            </w:r>
          </w:p>
        </w:tc>
      </w:tr>
      <w:tr w:rsidR="004371ED" w14:paraId="784123CC" w14:textId="77777777" w:rsidTr="005C2183">
        <w:tc>
          <w:tcPr>
            <w:tcW w:w="3086" w:type="dxa"/>
            <w:shd w:val="clear" w:color="auto" w:fill="F7CAAC"/>
          </w:tcPr>
          <w:p w14:paraId="44AD736B" w14:textId="77777777" w:rsidR="004371ED" w:rsidRPr="00584009" w:rsidRDefault="004371ED" w:rsidP="005C2183">
            <w:pPr>
              <w:rPr>
                <w:b/>
                <w:sz w:val="20"/>
                <w:szCs w:val="20"/>
              </w:rPr>
            </w:pPr>
            <w:r w:rsidRPr="00584009">
              <w:rPr>
                <w:b/>
                <w:sz w:val="20"/>
                <w:szCs w:val="20"/>
              </w:rPr>
              <w:t>Forma způsobu ověření studijních výsledků a další požadavky na studenta</w:t>
            </w:r>
          </w:p>
        </w:tc>
        <w:tc>
          <w:tcPr>
            <w:tcW w:w="6769" w:type="dxa"/>
            <w:gridSpan w:val="7"/>
            <w:tcBorders>
              <w:bottom w:val="nil"/>
            </w:tcBorders>
          </w:tcPr>
          <w:p w14:paraId="4D31A643" w14:textId="77777777" w:rsidR="004371ED" w:rsidRPr="00584009" w:rsidRDefault="004371ED" w:rsidP="005C2183">
            <w:pPr>
              <w:jc w:val="both"/>
              <w:rPr>
                <w:sz w:val="20"/>
                <w:szCs w:val="20"/>
              </w:rPr>
            </w:pPr>
            <w:r w:rsidRPr="00584009">
              <w:rPr>
                <w:sz w:val="20"/>
                <w:szCs w:val="20"/>
              </w:rPr>
              <w:t>ústní,</w:t>
            </w:r>
          </w:p>
          <w:p w14:paraId="04C442BE" w14:textId="77777777" w:rsidR="004371ED" w:rsidRPr="00584009" w:rsidRDefault="004371ED" w:rsidP="005C2183">
            <w:pPr>
              <w:jc w:val="both"/>
              <w:rPr>
                <w:sz w:val="20"/>
                <w:szCs w:val="20"/>
              </w:rPr>
            </w:pPr>
            <w:r w:rsidRPr="00584009">
              <w:rPr>
                <w:sz w:val="20"/>
                <w:szCs w:val="20"/>
              </w:rPr>
              <w:t>aktivní účast na přednáškách, zpracování prezentace</w:t>
            </w:r>
          </w:p>
        </w:tc>
      </w:tr>
      <w:tr w:rsidR="004371ED" w14:paraId="12016377" w14:textId="77777777" w:rsidTr="00503258">
        <w:trPr>
          <w:trHeight w:val="130"/>
        </w:trPr>
        <w:tc>
          <w:tcPr>
            <w:tcW w:w="9855" w:type="dxa"/>
            <w:gridSpan w:val="8"/>
            <w:tcBorders>
              <w:top w:val="nil"/>
            </w:tcBorders>
          </w:tcPr>
          <w:p w14:paraId="760752D3" w14:textId="77777777" w:rsidR="004371ED" w:rsidRPr="00584009" w:rsidRDefault="004371ED" w:rsidP="005C2183">
            <w:pPr>
              <w:rPr>
                <w:sz w:val="20"/>
                <w:szCs w:val="20"/>
              </w:rPr>
            </w:pPr>
          </w:p>
        </w:tc>
      </w:tr>
      <w:tr w:rsidR="004371ED" w14:paraId="7B703B2A" w14:textId="77777777" w:rsidTr="005C2183">
        <w:trPr>
          <w:trHeight w:val="197"/>
        </w:trPr>
        <w:tc>
          <w:tcPr>
            <w:tcW w:w="3086" w:type="dxa"/>
            <w:tcBorders>
              <w:top w:val="nil"/>
            </w:tcBorders>
            <w:shd w:val="clear" w:color="auto" w:fill="F7CAAC"/>
          </w:tcPr>
          <w:p w14:paraId="5A51749E" w14:textId="77777777" w:rsidR="004371ED" w:rsidRPr="00584009" w:rsidRDefault="004371ED" w:rsidP="005C2183">
            <w:pPr>
              <w:rPr>
                <w:b/>
                <w:sz w:val="20"/>
                <w:szCs w:val="20"/>
              </w:rPr>
            </w:pPr>
            <w:r w:rsidRPr="00584009">
              <w:rPr>
                <w:b/>
                <w:sz w:val="20"/>
                <w:szCs w:val="20"/>
              </w:rPr>
              <w:t>Garant předmětu</w:t>
            </w:r>
          </w:p>
        </w:tc>
        <w:tc>
          <w:tcPr>
            <w:tcW w:w="6769" w:type="dxa"/>
            <w:gridSpan w:val="7"/>
            <w:tcBorders>
              <w:top w:val="nil"/>
            </w:tcBorders>
          </w:tcPr>
          <w:p w14:paraId="01F3A792" w14:textId="77777777" w:rsidR="004371ED" w:rsidRPr="00584009" w:rsidRDefault="004371ED" w:rsidP="005C2183">
            <w:pPr>
              <w:jc w:val="both"/>
              <w:rPr>
                <w:sz w:val="20"/>
                <w:szCs w:val="20"/>
              </w:rPr>
            </w:pPr>
            <w:r w:rsidRPr="00584009">
              <w:rPr>
                <w:sz w:val="20"/>
                <w:szCs w:val="20"/>
              </w:rPr>
              <w:t>Mgr. Lukáš Gregor, Ph.D.</w:t>
            </w:r>
          </w:p>
        </w:tc>
      </w:tr>
      <w:tr w:rsidR="004371ED" w14:paraId="3EF4C596" w14:textId="77777777" w:rsidTr="005C2183">
        <w:trPr>
          <w:trHeight w:val="243"/>
        </w:trPr>
        <w:tc>
          <w:tcPr>
            <w:tcW w:w="3086" w:type="dxa"/>
            <w:tcBorders>
              <w:top w:val="nil"/>
            </w:tcBorders>
            <w:shd w:val="clear" w:color="auto" w:fill="F7CAAC"/>
          </w:tcPr>
          <w:p w14:paraId="1B9AC421" w14:textId="77777777" w:rsidR="004371ED" w:rsidRPr="00584009" w:rsidRDefault="004371ED" w:rsidP="005C2183">
            <w:pPr>
              <w:rPr>
                <w:b/>
                <w:sz w:val="20"/>
                <w:szCs w:val="20"/>
              </w:rPr>
            </w:pPr>
            <w:r w:rsidRPr="00584009">
              <w:rPr>
                <w:b/>
                <w:sz w:val="20"/>
                <w:szCs w:val="20"/>
              </w:rPr>
              <w:t>Zapojení garanta do výuky předmětu</w:t>
            </w:r>
          </w:p>
        </w:tc>
        <w:tc>
          <w:tcPr>
            <w:tcW w:w="6769" w:type="dxa"/>
            <w:gridSpan w:val="7"/>
            <w:tcBorders>
              <w:top w:val="nil"/>
            </w:tcBorders>
          </w:tcPr>
          <w:p w14:paraId="1B62F8F0" w14:textId="6F23CF83" w:rsidR="004371ED" w:rsidRPr="00584009" w:rsidRDefault="004371ED" w:rsidP="005C2183">
            <w:pPr>
              <w:jc w:val="both"/>
              <w:rPr>
                <w:sz w:val="20"/>
                <w:szCs w:val="20"/>
              </w:rPr>
            </w:pPr>
            <w:r w:rsidRPr="00584009">
              <w:rPr>
                <w:sz w:val="20"/>
                <w:szCs w:val="20"/>
              </w:rPr>
              <w:t>100 %</w:t>
            </w:r>
          </w:p>
        </w:tc>
      </w:tr>
      <w:tr w:rsidR="004371ED" w14:paraId="33C810D4" w14:textId="77777777" w:rsidTr="005C2183">
        <w:tc>
          <w:tcPr>
            <w:tcW w:w="3086" w:type="dxa"/>
            <w:shd w:val="clear" w:color="auto" w:fill="F7CAAC"/>
          </w:tcPr>
          <w:p w14:paraId="4F4CE063" w14:textId="77777777" w:rsidR="004371ED" w:rsidRPr="00584009" w:rsidRDefault="004371ED" w:rsidP="005C2183">
            <w:pPr>
              <w:rPr>
                <w:b/>
                <w:sz w:val="20"/>
                <w:szCs w:val="20"/>
              </w:rPr>
            </w:pPr>
            <w:r w:rsidRPr="00584009">
              <w:rPr>
                <w:b/>
                <w:sz w:val="20"/>
                <w:szCs w:val="20"/>
              </w:rPr>
              <w:t>Vyučující</w:t>
            </w:r>
          </w:p>
        </w:tc>
        <w:tc>
          <w:tcPr>
            <w:tcW w:w="6769" w:type="dxa"/>
            <w:gridSpan w:val="7"/>
            <w:tcBorders>
              <w:bottom w:val="nil"/>
            </w:tcBorders>
          </w:tcPr>
          <w:p w14:paraId="53490816" w14:textId="04C8D961" w:rsidR="004371ED" w:rsidRPr="00584009" w:rsidRDefault="004371ED" w:rsidP="005C2183">
            <w:pPr>
              <w:jc w:val="both"/>
              <w:rPr>
                <w:sz w:val="20"/>
                <w:szCs w:val="20"/>
              </w:rPr>
            </w:pPr>
            <w:r w:rsidRPr="00584009">
              <w:rPr>
                <w:sz w:val="20"/>
                <w:szCs w:val="20"/>
              </w:rPr>
              <w:t>Mgr. Lukáš Gregor, Ph.D.</w:t>
            </w:r>
          </w:p>
        </w:tc>
      </w:tr>
      <w:tr w:rsidR="004371ED" w14:paraId="660935BD" w14:textId="77777777" w:rsidTr="00503258">
        <w:trPr>
          <w:trHeight w:val="62"/>
        </w:trPr>
        <w:tc>
          <w:tcPr>
            <w:tcW w:w="9855" w:type="dxa"/>
            <w:gridSpan w:val="8"/>
            <w:tcBorders>
              <w:top w:val="nil"/>
            </w:tcBorders>
          </w:tcPr>
          <w:p w14:paraId="1D3A70E1" w14:textId="77777777" w:rsidR="004371ED" w:rsidRPr="00584009" w:rsidRDefault="004371ED" w:rsidP="005C2183">
            <w:pPr>
              <w:jc w:val="both"/>
              <w:rPr>
                <w:sz w:val="20"/>
                <w:szCs w:val="20"/>
              </w:rPr>
            </w:pPr>
          </w:p>
        </w:tc>
      </w:tr>
      <w:tr w:rsidR="004371ED" w14:paraId="0379A375" w14:textId="77777777" w:rsidTr="005C2183">
        <w:tc>
          <w:tcPr>
            <w:tcW w:w="3086" w:type="dxa"/>
            <w:shd w:val="clear" w:color="auto" w:fill="F7CAAC"/>
          </w:tcPr>
          <w:p w14:paraId="0A5F70E0" w14:textId="77777777" w:rsidR="004371ED" w:rsidRPr="00584009" w:rsidRDefault="004371ED" w:rsidP="005C2183">
            <w:pPr>
              <w:jc w:val="both"/>
              <w:rPr>
                <w:b/>
                <w:sz w:val="20"/>
                <w:szCs w:val="20"/>
              </w:rPr>
            </w:pPr>
            <w:r w:rsidRPr="00584009">
              <w:rPr>
                <w:b/>
                <w:sz w:val="20"/>
                <w:szCs w:val="20"/>
              </w:rPr>
              <w:t>Stručná anotace předmětu</w:t>
            </w:r>
          </w:p>
        </w:tc>
        <w:tc>
          <w:tcPr>
            <w:tcW w:w="6769" w:type="dxa"/>
            <w:gridSpan w:val="7"/>
            <w:tcBorders>
              <w:bottom w:val="nil"/>
            </w:tcBorders>
          </w:tcPr>
          <w:p w14:paraId="0A79F35B" w14:textId="77777777" w:rsidR="004371ED" w:rsidRPr="00584009" w:rsidRDefault="004371ED" w:rsidP="005C2183">
            <w:pPr>
              <w:jc w:val="both"/>
              <w:rPr>
                <w:sz w:val="20"/>
                <w:szCs w:val="20"/>
              </w:rPr>
            </w:pPr>
          </w:p>
        </w:tc>
      </w:tr>
      <w:tr w:rsidR="004371ED" w14:paraId="362BDA20" w14:textId="77777777" w:rsidTr="00C6334A">
        <w:trPr>
          <w:trHeight w:val="2989"/>
        </w:trPr>
        <w:tc>
          <w:tcPr>
            <w:tcW w:w="9855" w:type="dxa"/>
            <w:gridSpan w:val="8"/>
            <w:tcBorders>
              <w:top w:val="nil"/>
              <w:bottom w:val="single" w:sz="12" w:space="0" w:color="auto"/>
            </w:tcBorders>
          </w:tcPr>
          <w:p w14:paraId="3318174C" w14:textId="5853EFCA" w:rsidR="004371ED" w:rsidRPr="00C6334A" w:rsidRDefault="004371ED" w:rsidP="00C6334A">
            <w:pPr>
              <w:spacing w:after="120"/>
              <w:jc w:val="both"/>
              <w:rPr>
                <w:sz w:val="20"/>
                <w:szCs w:val="20"/>
              </w:rPr>
            </w:pPr>
            <w:r w:rsidRPr="00584009">
              <w:rPr>
                <w:sz w:val="20"/>
                <w:szCs w:val="20"/>
              </w:rPr>
              <w:t>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w:t>
            </w:r>
            <w:proofErr w:type="spellStart"/>
            <w:r w:rsidRPr="00584009">
              <w:rPr>
                <w:sz w:val="20"/>
                <w:szCs w:val="20"/>
              </w:rPr>
              <w:t>neoformalistické</w:t>
            </w:r>
            <w:proofErr w:type="spellEnd"/>
            <w:r w:rsidRPr="00584009">
              <w:rPr>
                <w:sz w:val="20"/>
                <w:szCs w:val="20"/>
              </w:rPr>
              <w:t xml:space="preserve"> analýzy. </w:t>
            </w:r>
          </w:p>
          <w:p w14:paraId="18500E73" w14:textId="35DBE619" w:rsidR="004371ED" w:rsidRPr="00584009" w:rsidRDefault="00435A6F" w:rsidP="00CE41A2">
            <w:pPr>
              <w:pStyle w:val="Odstavecseseznamem"/>
              <w:numPr>
                <w:ilvl w:val="0"/>
                <w:numId w:val="18"/>
              </w:numPr>
              <w:contextualSpacing w:val="0"/>
              <w:jc w:val="both"/>
            </w:pPr>
            <w:r>
              <w:t>Vývoj americk</w:t>
            </w:r>
            <w:r w:rsidR="004371ED" w:rsidRPr="00584009">
              <w:t xml:space="preserve">é animace – </w:t>
            </w:r>
            <w:proofErr w:type="spellStart"/>
            <w:r w:rsidR="004371ED" w:rsidRPr="00584009">
              <w:t>cartoons</w:t>
            </w:r>
            <w:proofErr w:type="spellEnd"/>
            <w:r w:rsidR="004371ED" w:rsidRPr="00584009">
              <w:t>, zlatý věk a UPA</w:t>
            </w:r>
          </w:p>
          <w:p w14:paraId="524706D3" w14:textId="77777777" w:rsidR="004371ED" w:rsidRPr="00584009" w:rsidRDefault="004371ED" w:rsidP="00CE41A2">
            <w:pPr>
              <w:pStyle w:val="Odstavecseseznamem"/>
              <w:numPr>
                <w:ilvl w:val="0"/>
                <w:numId w:val="18"/>
              </w:numPr>
              <w:contextualSpacing w:val="0"/>
              <w:jc w:val="both"/>
            </w:pPr>
            <w:r w:rsidRPr="00584009">
              <w:t>Vývoj animovaného filmu v Evropě po Druhé světové válce – Velká Británie</w:t>
            </w:r>
          </w:p>
          <w:p w14:paraId="09DDBD93" w14:textId="77777777" w:rsidR="004371ED" w:rsidRPr="00584009" w:rsidRDefault="004371ED" w:rsidP="00CE41A2">
            <w:pPr>
              <w:pStyle w:val="Odstavecseseznamem"/>
              <w:numPr>
                <w:ilvl w:val="0"/>
                <w:numId w:val="18"/>
              </w:numPr>
              <w:contextualSpacing w:val="0"/>
              <w:jc w:val="both"/>
            </w:pPr>
            <w:r w:rsidRPr="00584009">
              <w:t>Vývoj animovaného filmu v Evropě po Druhé světové válce – bývalá Jugoslávie</w:t>
            </w:r>
          </w:p>
          <w:p w14:paraId="1ABE599E" w14:textId="77777777" w:rsidR="004371ED" w:rsidRPr="00584009" w:rsidRDefault="004371ED" w:rsidP="00CE41A2">
            <w:pPr>
              <w:pStyle w:val="Odstavecseseznamem"/>
              <w:numPr>
                <w:ilvl w:val="0"/>
                <w:numId w:val="18"/>
              </w:numPr>
              <w:contextualSpacing w:val="0"/>
              <w:jc w:val="both"/>
            </w:pPr>
            <w:r w:rsidRPr="00584009">
              <w:t>Vývoj animovaného filmu v Evropě po Druhé světové válce – Francie</w:t>
            </w:r>
          </w:p>
          <w:p w14:paraId="4B3E6A83" w14:textId="02192E1C" w:rsidR="004371ED" w:rsidRPr="00584009" w:rsidRDefault="004371ED" w:rsidP="00CE41A2">
            <w:pPr>
              <w:pStyle w:val="Odstavecseseznamem"/>
              <w:numPr>
                <w:ilvl w:val="0"/>
                <w:numId w:val="18"/>
              </w:numPr>
              <w:spacing w:after="120"/>
              <w:ind w:left="714" w:hanging="357"/>
              <w:contextualSpacing w:val="0"/>
              <w:jc w:val="both"/>
            </w:pPr>
            <w:r w:rsidRPr="00584009">
              <w:t>Vývoj animovaného filmu v Evropě po Druhé světové válce – Německo, Belgie, Nizozemí</w:t>
            </w:r>
          </w:p>
          <w:p w14:paraId="08801ED7" w14:textId="77777777" w:rsidR="004371ED" w:rsidRPr="00584009" w:rsidRDefault="004371ED" w:rsidP="00C6334A">
            <w:pPr>
              <w:jc w:val="both"/>
              <w:rPr>
                <w:sz w:val="20"/>
                <w:szCs w:val="20"/>
              </w:rPr>
            </w:pPr>
            <w:r w:rsidRPr="00584009">
              <w:rPr>
                <w:sz w:val="20"/>
                <w:szCs w:val="20"/>
              </w:rPr>
              <w:t>Student získá základní orientaci v dějinném vývoji animovaného filmu a ve tvorbě předních studií a režisérů. Osvojí si schopnost kriticky nahlížet na audiovizuální dílo, argumentovat a prezentovat svůj názor. Zapojuje se do diskuzí s ostatními studenty a s pedagogem, analyzuje vybraná umělecká díla a zasazuje do kontextu.</w:t>
            </w:r>
          </w:p>
        </w:tc>
      </w:tr>
      <w:tr w:rsidR="004371ED" w14:paraId="528F72A0" w14:textId="77777777" w:rsidTr="005C2183">
        <w:trPr>
          <w:trHeight w:val="265"/>
        </w:trPr>
        <w:tc>
          <w:tcPr>
            <w:tcW w:w="3653" w:type="dxa"/>
            <w:gridSpan w:val="2"/>
            <w:tcBorders>
              <w:top w:val="nil"/>
            </w:tcBorders>
            <w:shd w:val="clear" w:color="auto" w:fill="F7CAAC"/>
          </w:tcPr>
          <w:p w14:paraId="4B5BC40F" w14:textId="77777777" w:rsidR="004371ED" w:rsidRPr="00584009" w:rsidRDefault="004371ED" w:rsidP="005C2183">
            <w:pPr>
              <w:jc w:val="both"/>
              <w:rPr>
                <w:sz w:val="20"/>
                <w:szCs w:val="20"/>
              </w:rPr>
            </w:pPr>
            <w:r w:rsidRPr="00584009">
              <w:rPr>
                <w:b/>
                <w:sz w:val="20"/>
                <w:szCs w:val="20"/>
              </w:rPr>
              <w:t>Studijní literatura a studijní pomůcky</w:t>
            </w:r>
          </w:p>
        </w:tc>
        <w:tc>
          <w:tcPr>
            <w:tcW w:w="6202" w:type="dxa"/>
            <w:gridSpan w:val="6"/>
            <w:tcBorders>
              <w:top w:val="nil"/>
              <w:bottom w:val="nil"/>
            </w:tcBorders>
          </w:tcPr>
          <w:p w14:paraId="1A7D4366" w14:textId="77777777" w:rsidR="004371ED" w:rsidRPr="00584009" w:rsidRDefault="004371ED" w:rsidP="005C2183">
            <w:pPr>
              <w:jc w:val="both"/>
              <w:rPr>
                <w:sz w:val="20"/>
                <w:szCs w:val="20"/>
              </w:rPr>
            </w:pPr>
          </w:p>
        </w:tc>
      </w:tr>
      <w:tr w:rsidR="004371ED" w:rsidRPr="003F7F55" w14:paraId="4B1FE610" w14:textId="77777777" w:rsidTr="005C2183">
        <w:trPr>
          <w:trHeight w:val="1497"/>
        </w:trPr>
        <w:tc>
          <w:tcPr>
            <w:tcW w:w="9855" w:type="dxa"/>
            <w:gridSpan w:val="8"/>
            <w:tcBorders>
              <w:top w:val="nil"/>
            </w:tcBorders>
          </w:tcPr>
          <w:p w14:paraId="642D4468" w14:textId="77777777" w:rsidR="004371ED" w:rsidRPr="00584009" w:rsidRDefault="004371ED" w:rsidP="005C2183">
            <w:pPr>
              <w:jc w:val="both"/>
              <w:rPr>
                <w:b/>
                <w:sz w:val="20"/>
                <w:szCs w:val="20"/>
              </w:rPr>
            </w:pPr>
            <w:r w:rsidRPr="00584009">
              <w:rPr>
                <w:b/>
                <w:sz w:val="20"/>
                <w:szCs w:val="20"/>
              </w:rPr>
              <w:t>Povinná:</w:t>
            </w:r>
          </w:p>
          <w:p w14:paraId="37A63348" w14:textId="77777777" w:rsidR="004371ED" w:rsidRPr="00584009" w:rsidRDefault="004371ED" w:rsidP="005C2183">
            <w:pPr>
              <w:rPr>
                <w:sz w:val="20"/>
                <w:szCs w:val="20"/>
              </w:rPr>
            </w:pPr>
            <w:r w:rsidRPr="00584009">
              <w:rPr>
                <w:sz w:val="20"/>
                <w:szCs w:val="20"/>
              </w:rPr>
              <w:t xml:space="preserve">BENDAZZI, </w:t>
            </w:r>
            <w:proofErr w:type="spellStart"/>
            <w:r w:rsidRPr="00584009">
              <w:rPr>
                <w:sz w:val="20"/>
                <w:szCs w:val="20"/>
              </w:rPr>
              <w:t>Giannalberto</w:t>
            </w:r>
            <w:proofErr w:type="spellEnd"/>
            <w:r w:rsidRPr="00584009">
              <w:rPr>
                <w:sz w:val="20"/>
                <w:szCs w:val="20"/>
              </w:rPr>
              <w:t>. </w:t>
            </w:r>
            <w:proofErr w:type="spellStart"/>
            <w:r w:rsidRPr="00584009">
              <w:rPr>
                <w:i/>
                <w:iCs/>
                <w:sz w:val="20"/>
                <w:szCs w:val="20"/>
              </w:rPr>
              <w:t>Cartoons</w:t>
            </w:r>
            <w:proofErr w:type="spellEnd"/>
            <w:r w:rsidRPr="00584009">
              <w:rPr>
                <w:i/>
                <w:iCs/>
                <w:sz w:val="20"/>
                <w:szCs w:val="20"/>
              </w:rPr>
              <w:t xml:space="preserve">: </w:t>
            </w:r>
            <w:proofErr w:type="spellStart"/>
            <w:r w:rsidRPr="00584009">
              <w:rPr>
                <w:i/>
                <w:iCs/>
                <w:sz w:val="20"/>
                <w:szCs w:val="20"/>
              </w:rPr>
              <w:t>one</w:t>
            </w:r>
            <w:proofErr w:type="spellEnd"/>
            <w:r w:rsidRPr="00584009">
              <w:rPr>
                <w:i/>
                <w:iCs/>
                <w:sz w:val="20"/>
                <w:szCs w:val="20"/>
              </w:rPr>
              <w:t xml:space="preserve"> </w:t>
            </w:r>
            <w:proofErr w:type="spellStart"/>
            <w:r w:rsidRPr="00584009">
              <w:rPr>
                <w:i/>
                <w:iCs/>
                <w:sz w:val="20"/>
                <w:szCs w:val="20"/>
              </w:rPr>
              <w:t>hundred</w:t>
            </w:r>
            <w:proofErr w:type="spellEnd"/>
            <w:r w:rsidRPr="00584009">
              <w:rPr>
                <w:i/>
                <w:iCs/>
                <w:sz w:val="20"/>
                <w:szCs w:val="20"/>
              </w:rPr>
              <w:t xml:space="preserve"> </w:t>
            </w:r>
            <w:proofErr w:type="spellStart"/>
            <w:r w:rsidRPr="00584009">
              <w:rPr>
                <w:i/>
                <w:iCs/>
                <w:sz w:val="20"/>
                <w:szCs w:val="20"/>
              </w:rPr>
              <w:t>years</w:t>
            </w:r>
            <w:proofErr w:type="spellEnd"/>
            <w:r w:rsidRPr="00584009">
              <w:rPr>
                <w:i/>
                <w:iCs/>
                <w:sz w:val="20"/>
                <w:szCs w:val="20"/>
              </w:rPr>
              <w:t xml:space="preserve"> </w:t>
            </w:r>
            <w:proofErr w:type="spellStart"/>
            <w:r w:rsidRPr="00584009">
              <w:rPr>
                <w:i/>
                <w:iCs/>
                <w:sz w:val="20"/>
                <w:szCs w:val="20"/>
              </w:rPr>
              <w:t>of</w:t>
            </w:r>
            <w:proofErr w:type="spellEnd"/>
            <w:r w:rsidRPr="00584009">
              <w:rPr>
                <w:i/>
                <w:iCs/>
                <w:sz w:val="20"/>
                <w:szCs w:val="20"/>
              </w:rPr>
              <w:t xml:space="preserve"> </w:t>
            </w:r>
            <w:proofErr w:type="spellStart"/>
            <w:r w:rsidRPr="00584009">
              <w:rPr>
                <w:i/>
                <w:iCs/>
                <w:sz w:val="20"/>
                <w:szCs w:val="20"/>
              </w:rPr>
              <w:t>cinema</w:t>
            </w:r>
            <w:proofErr w:type="spellEnd"/>
            <w:r w:rsidRPr="00584009">
              <w:rPr>
                <w:i/>
                <w:iCs/>
                <w:sz w:val="20"/>
                <w:szCs w:val="20"/>
              </w:rPr>
              <w:t xml:space="preserve"> </w:t>
            </w:r>
            <w:proofErr w:type="spellStart"/>
            <w:r w:rsidRPr="00584009">
              <w:rPr>
                <w:i/>
                <w:iCs/>
                <w:sz w:val="20"/>
                <w:szCs w:val="20"/>
              </w:rPr>
              <w:t>animation</w:t>
            </w:r>
            <w:proofErr w:type="spellEnd"/>
            <w:r w:rsidRPr="00584009">
              <w:rPr>
                <w:i/>
                <w:iCs/>
                <w:sz w:val="20"/>
                <w:szCs w:val="20"/>
              </w:rPr>
              <w:t xml:space="preserve">. </w:t>
            </w:r>
            <w:proofErr w:type="spellStart"/>
            <w:r w:rsidRPr="00584009">
              <w:rPr>
                <w:i/>
                <w:iCs/>
                <w:sz w:val="20"/>
                <w:szCs w:val="20"/>
              </w:rPr>
              <w:t>Bloomington</w:t>
            </w:r>
            <w:proofErr w:type="spellEnd"/>
            <w:r w:rsidRPr="00584009">
              <w:rPr>
                <w:sz w:val="20"/>
                <w:szCs w:val="20"/>
              </w:rPr>
              <w:t xml:space="preserve">, Ind: Indiana University </w:t>
            </w:r>
            <w:proofErr w:type="spellStart"/>
            <w:r w:rsidRPr="00584009">
              <w:rPr>
                <w:sz w:val="20"/>
                <w:szCs w:val="20"/>
              </w:rPr>
              <w:t>Press</w:t>
            </w:r>
            <w:proofErr w:type="spellEnd"/>
            <w:r w:rsidRPr="00584009">
              <w:rPr>
                <w:sz w:val="20"/>
                <w:szCs w:val="20"/>
              </w:rPr>
              <w:t xml:space="preserve">, c1994, </w:t>
            </w:r>
            <w:proofErr w:type="spellStart"/>
            <w:r w:rsidRPr="00584009">
              <w:rPr>
                <w:sz w:val="20"/>
                <w:szCs w:val="20"/>
              </w:rPr>
              <w:t>xxiii</w:t>
            </w:r>
            <w:proofErr w:type="spellEnd"/>
            <w:r w:rsidRPr="00584009">
              <w:rPr>
                <w:sz w:val="20"/>
                <w:szCs w:val="20"/>
              </w:rPr>
              <w:t>, 514 s. ISBN 0-253-20937-4.</w:t>
            </w:r>
          </w:p>
          <w:p w14:paraId="7E0A2167" w14:textId="77777777" w:rsidR="004371ED" w:rsidRPr="00584009" w:rsidRDefault="004371ED" w:rsidP="005C2183">
            <w:pPr>
              <w:jc w:val="both"/>
              <w:rPr>
                <w:sz w:val="20"/>
                <w:szCs w:val="20"/>
              </w:rPr>
            </w:pPr>
            <w:r w:rsidRPr="00584009">
              <w:rPr>
                <w:sz w:val="20"/>
                <w:szCs w:val="20"/>
              </w:rPr>
              <w:t xml:space="preserve">DUTKA, Edgar. </w:t>
            </w:r>
            <w:r w:rsidRPr="00584009">
              <w:rPr>
                <w:i/>
                <w:iCs/>
                <w:sz w:val="20"/>
                <w:szCs w:val="20"/>
              </w:rPr>
              <w:t>Minimum z dějin světové animace</w:t>
            </w:r>
            <w:r w:rsidRPr="00584009">
              <w:rPr>
                <w:sz w:val="20"/>
                <w:szCs w:val="20"/>
              </w:rPr>
              <w:t xml:space="preserve">. V Praze: Akademie múzických umění, 2004, 159 s., </w:t>
            </w:r>
            <w:proofErr w:type="spellStart"/>
            <w:r w:rsidRPr="00584009">
              <w:rPr>
                <w:sz w:val="20"/>
                <w:szCs w:val="20"/>
              </w:rPr>
              <w:t>xviii</w:t>
            </w:r>
            <w:proofErr w:type="spellEnd"/>
            <w:r w:rsidRPr="00584009">
              <w:rPr>
                <w:sz w:val="20"/>
                <w:szCs w:val="20"/>
              </w:rPr>
              <w:t xml:space="preserve"> s. obr. </w:t>
            </w:r>
            <w:proofErr w:type="spellStart"/>
            <w:r w:rsidRPr="00584009">
              <w:rPr>
                <w:sz w:val="20"/>
                <w:szCs w:val="20"/>
              </w:rPr>
              <w:t>příl</w:t>
            </w:r>
            <w:proofErr w:type="spellEnd"/>
            <w:r w:rsidRPr="00584009">
              <w:rPr>
                <w:sz w:val="20"/>
                <w:szCs w:val="20"/>
              </w:rPr>
              <w:t>. ISBN 80-7331-012-0.</w:t>
            </w:r>
          </w:p>
          <w:p w14:paraId="65B05ADC" w14:textId="2222D0F4" w:rsidR="004371ED" w:rsidRPr="00584009" w:rsidRDefault="004371ED" w:rsidP="005C2183">
            <w:pPr>
              <w:jc w:val="both"/>
              <w:rPr>
                <w:sz w:val="20"/>
                <w:szCs w:val="20"/>
              </w:rPr>
            </w:pPr>
            <w:r w:rsidRPr="00584009">
              <w:rPr>
                <w:sz w:val="20"/>
                <w:szCs w:val="20"/>
              </w:rPr>
              <w:t xml:space="preserve">FURNISS, </w:t>
            </w:r>
            <w:proofErr w:type="spellStart"/>
            <w:r w:rsidRPr="00584009">
              <w:rPr>
                <w:sz w:val="20"/>
                <w:szCs w:val="20"/>
              </w:rPr>
              <w:t>Maureen</w:t>
            </w:r>
            <w:proofErr w:type="spellEnd"/>
            <w:r w:rsidRPr="00584009">
              <w:rPr>
                <w:sz w:val="20"/>
                <w:szCs w:val="20"/>
              </w:rPr>
              <w:t xml:space="preserve">. </w:t>
            </w:r>
            <w:proofErr w:type="spellStart"/>
            <w:r w:rsidRPr="00584009">
              <w:rPr>
                <w:i/>
                <w:iCs/>
                <w:sz w:val="20"/>
                <w:szCs w:val="20"/>
              </w:rPr>
              <w:t>Animation</w:t>
            </w:r>
            <w:proofErr w:type="spellEnd"/>
            <w:r w:rsidRPr="00584009">
              <w:rPr>
                <w:i/>
                <w:iCs/>
                <w:sz w:val="20"/>
                <w:szCs w:val="20"/>
              </w:rPr>
              <w:t xml:space="preserve">: </w:t>
            </w:r>
            <w:proofErr w:type="spellStart"/>
            <w:r w:rsidRPr="00584009">
              <w:rPr>
                <w:i/>
                <w:iCs/>
                <w:sz w:val="20"/>
                <w:szCs w:val="20"/>
              </w:rPr>
              <w:t>the</w:t>
            </w:r>
            <w:proofErr w:type="spellEnd"/>
            <w:r w:rsidRPr="00584009">
              <w:rPr>
                <w:i/>
                <w:iCs/>
                <w:sz w:val="20"/>
                <w:szCs w:val="20"/>
              </w:rPr>
              <w:t xml:space="preserve"> </w:t>
            </w:r>
            <w:proofErr w:type="spellStart"/>
            <w:r w:rsidRPr="00584009">
              <w:rPr>
                <w:i/>
                <w:iCs/>
                <w:sz w:val="20"/>
                <w:szCs w:val="20"/>
              </w:rPr>
              <w:t>global</w:t>
            </w:r>
            <w:proofErr w:type="spellEnd"/>
            <w:r w:rsidRPr="00584009">
              <w:rPr>
                <w:i/>
                <w:iCs/>
                <w:sz w:val="20"/>
                <w:szCs w:val="20"/>
              </w:rPr>
              <w:t xml:space="preserve"> </w:t>
            </w:r>
            <w:proofErr w:type="spellStart"/>
            <w:r w:rsidRPr="00584009">
              <w:rPr>
                <w:i/>
                <w:iCs/>
                <w:sz w:val="20"/>
                <w:szCs w:val="20"/>
              </w:rPr>
              <w:t>history</w:t>
            </w:r>
            <w:proofErr w:type="spellEnd"/>
            <w:r w:rsidRPr="00584009">
              <w:rPr>
                <w:sz w:val="20"/>
                <w:szCs w:val="20"/>
              </w:rPr>
              <w:t xml:space="preserve">. London: </w:t>
            </w:r>
            <w:proofErr w:type="spellStart"/>
            <w:r w:rsidRPr="00584009">
              <w:rPr>
                <w:sz w:val="20"/>
                <w:szCs w:val="20"/>
              </w:rPr>
              <w:t>Thames</w:t>
            </w:r>
            <w:proofErr w:type="spellEnd"/>
            <w:r w:rsidRPr="00584009">
              <w:rPr>
                <w:sz w:val="20"/>
                <w:szCs w:val="20"/>
              </w:rPr>
              <w:t xml:space="preserve"> &amp; Hudson, 2017. ISBN 978-0-500-25217-8.</w:t>
            </w:r>
          </w:p>
          <w:p w14:paraId="399AA03C" w14:textId="77777777" w:rsidR="004371ED" w:rsidRPr="00584009" w:rsidRDefault="004371ED" w:rsidP="005C2183">
            <w:pPr>
              <w:jc w:val="both"/>
              <w:rPr>
                <w:b/>
                <w:sz w:val="20"/>
                <w:szCs w:val="20"/>
              </w:rPr>
            </w:pPr>
            <w:r w:rsidRPr="00584009">
              <w:rPr>
                <w:b/>
                <w:sz w:val="20"/>
                <w:szCs w:val="20"/>
              </w:rPr>
              <w:t>Doporučená:</w:t>
            </w:r>
          </w:p>
          <w:p w14:paraId="7C01F05D" w14:textId="237F567C" w:rsidR="004371ED" w:rsidRPr="00584009" w:rsidRDefault="004371ED" w:rsidP="005C2183">
            <w:pPr>
              <w:rPr>
                <w:sz w:val="20"/>
                <w:szCs w:val="20"/>
              </w:rPr>
            </w:pPr>
            <w:r w:rsidRPr="00584009">
              <w:rPr>
                <w:sz w:val="20"/>
                <w:szCs w:val="20"/>
              </w:rPr>
              <w:t>BORDWELL, David a Kristin THOMPSON. </w:t>
            </w:r>
            <w:r w:rsidRPr="00584009">
              <w:rPr>
                <w:i/>
                <w:iCs/>
                <w:sz w:val="20"/>
                <w:szCs w:val="20"/>
              </w:rPr>
              <w:t>Umění filmu: úvod do studia formy a stylu</w:t>
            </w:r>
            <w:r w:rsidRPr="00584009">
              <w:rPr>
                <w:sz w:val="20"/>
                <w:szCs w:val="20"/>
              </w:rPr>
              <w:t>. Praha: Nakladatelství Akademie múzických umění v Praze, 2011. ISBN 978-80-7331-217-6.</w:t>
            </w:r>
          </w:p>
          <w:p w14:paraId="66EF1B13" w14:textId="2CB6D3E5" w:rsidR="00FD62A4" w:rsidRDefault="004371ED" w:rsidP="005C2183">
            <w:pPr>
              <w:rPr>
                <w:sz w:val="20"/>
                <w:szCs w:val="20"/>
              </w:rPr>
            </w:pPr>
            <w:r w:rsidRPr="00584009">
              <w:rPr>
                <w:sz w:val="20"/>
                <w:szCs w:val="20"/>
              </w:rPr>
              <w:t>GREGOR, Lukáš. </w:t>
            </w:r>
            <w:r w:rsidRPr="00584009">
              <w:rPr>
                <w:i/>
                <w:iCs/>
                <w:sz w:val="20"/>
                <w:szCs w:val="20"/>
              </w:rPr>
              <w:t>Základy analýzy animované filmu.</w:t>
            </w:r>
            <w:r w:rsidRPr="00584009">
              <w:rPr>
                <w:sz w:val="20"/>
                <w:szCs w:val="20"/>
              </w:rPr>
              <w:t> 1. vyd. Univerzita Tomáše Bati ve Zlíně, 2011</w:t>
            </w:r>
            <w:r w:rsidR="00FD62A4">
              <w:rPr>
                <w:sz w:val="20"/>
                <w:szCs w:val="20"/>
              </w:rPr>
              <w:t>.</w:t>
            </w:r>
            <w:r w:rsidRPr="00584009">
              <w:rPr>
                <w:sz w:val="20"/>
                <w:szCs w:val="20"/>
              </w:rPr>
              <w:t xml:space="preserve"> </w:t>
            </w:r>
          </w:p>
          <w:p w14:paraId="716F266E" w14:textId="5074F901" w:rsidR="004371ED" w:rsidRPr="00584009" w:rsidRDefault="004371ED" w:rsidP="005C2183">
            <w:pPr>
              <w:rPr>
                <w:sz w:val="20"/>
                <w:szCs w:val="20"/>
              </w:rPr>
            </w:pPr>
            <w:r w:rsidRPr="00584009">
              <w:rPr>
                <w:sz w:val="20"/>
                <w:szCs w:val="20"/>
              </w:rPr>
              <w:t>ISBN</w:t>
            </w:r>
            <w:r w:rsidR="0006008D">
              <w:rPr>
                <w:sz w:val="20"/>
                <w:szCs w:val="20"/>
              </w:rPr>
              <w:t xml:space="preserve"> </w:t>
            </w:r>
            <w:r w:rsidRPr="00584009">
              <w:rPr>
                <w:sz w:val="20"/>
                <w:szCs w:val="20"/>
              </w:rPr>
              <w:t>978-80-7454-112-4</w:t>
            </w:r>
            <w:r w:rsidR="0006008D">
              <w:rPr>
                <w:sz w:val="20"/>
                <w:szCs w:val="20"/>
              </w:rPr>
              <w:t>.</w:t>
            </w:r>
          </w:p>
          <w:p w14:paraId="50223389" w14:textId="77777777" w:rsidR="004371ED" w:rsidRPr="00584009" w:rsidRDefault="004371ED" w:rsidP="005C2183">
            <w:pPr>
              <w:rPr>
                <w:sz w:val="20"/>
                <w:szCs w:val="20"/>
              </w:rPr>
            </w:pPr>
            <w:r w:rsidRPr="00584009">
              <w:rPr>
                <w:sz w:val="20"/>
                <w:szCs w:val="20"/>
              </w:rPr>
              <w:t>WELLS, Paul. </w:t>
            </w:r>
            <w:proofErr w:type="spellStart"/>
            <w:r w:rsidRPr="00584009">
              <w:rPr>
                <w:i/>
                <w:iCs/>
                <w:sz w:val="20"/>
                <w:szCs w:val="20"/>
              </w:rPr>
              <w:t>Understanding</w:t>
            </w:r>
            <w:proofErr w:type="spellEnd"/>
            <w:r w:rsidRPr="00584009">
              <w:rPr>
                <w:i/>
                <w:iCs/>
                <w:sz w:val="20"/>
                <w:szCs w:val="20"/>
              </w:rPr>
              <w:t xml:space="preserve"> </w:t>
            </w:r>
            <w:proofErr w:type="spellStart"/>
            <w:r w:rsidRPr="00584009">
              <w:rPr>
                <w:i/>
                <w:iCs/>
                <w:sz w:val="20"/>
                <w:szCs w:val="20"/>
              </w:rPr>
              <w:t>animation</w:t>
            </w:r>
            <w:proofErr w:type="spellEnd"/>
            <w:r w:rsidRPr="00584009">
              <w:rPr>
                <w:sz w:val="20"/>
                <w:szCs w:val="20"/>
              </w:rPr>
              <w:t xml:space="preserve">. New York: </w:t>
            </w:r>
            <w:proofErr w:type="spellStart"/>
            <w:r w:rsidRPr="00584009">
              <w:rPr>
                <w:sz w:val="20"/>
                <w:szCs w:val="20"/>
              </w:rPr>
              <w:t>Routledge</w:t>
            </w:r>
            <w:proofErr w:type="spellEnd"/>
            <w:r w:rsidRPr="00584009">
              <w:rPr>
                <w:sz w:val="20"/>
                <w:szCs w:val="20"/>
              </w:rPr>
              <w:t>, 1998. ISBN 0415115973.</w:t>
            </w:r>
          </w:p>
        </w:tc>
      </w:tr>
    </w:tbl>
    <w:p w14:paraId="21C9BEBE" w14:textId="77777777" w:rsidR="004371ED" w:rsidRDefault="004371ED" w:rsidP="004371ED"/>
    <w:p w14:paraId="53A74B13" w14:textId="77777777" w:rsidR="004371ED" w:rsidRDefault="004371ED" w:rsidP="004371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71ED" w14:paraId="6C1B5F82" w14:textId="77777777" w:rsidTr="005C2183">
        <w:tc>
          <w:tcPr>
            <w:tcW w:w="9855" w:type="dxa"/>
            <w:gridSpan w:val="8"/>
            <w:tcBorders>
              <w:bottom w:val="double" w:sz="4" w:space="0" w:color="auto"/>
            </w:tcBorders>
            <w:shd w:val="clear" w:color="auto" w:fill="BDD6EE"/>
          </w:tcPr>
          <w:p w14:paraId="53F7FFC1" w14:textId="77777777" w:rsidR="004371ED" w:rsidRDefault="004371ED" w:rsidP="005C2183">
            <w:pPr>
              <w:jc w:val="both"/>
              <w:rPr>
                <w:b/>
                <w:sz w:val="28"/>
              </w:rPr>
            </w:pPr>
            <w:r>
              <w:lastRenderedPageBreak/>
              <w:br w:type="page"/>
            </w:r>
            <w:r>
              <w:rPr>
                <w:b/>
                <w:sz w:val="28"/>
              </w:rPr>
              <w:t>B-III – Charakteristika studijního předmětu</w:t>
            </w:r>
          </w:p>
        </w:tc>
      </w:tr>
      <w:tr w:rsidR="004371ED" w14:paraId="2E416EE5" w14:textId="77777777" w:rsidTr="005C2183">
        <w:tc>
          <w:tcPr>
            <w:tcW w:w="3086" w:type="dxa"/>
            <w:tcBorders>
              <w:top w:val="double" w:sz="4" w:space="0" w:color="auto"/>
            </w:tcBorders>
            <w:shd w:val="clear" w:color="auto" w:fill="F7CAAC"/>
          </w:tcPr>
          <w:p w14:paraId="712BFA9B" w14:textId="77777777" w:rsidR="004371ED" w:rsidRPr="00490B12" w:rsidRDefault="004371ED" w:rsidP="005C2183">
            <w:pPr>
              <w:rPr>
                <w:b/>
                <w:sz w:val="20"/>
                <w:szCs w:val="20"/>
              </w:rPr>
            </w:pPr>
            <w:r w:rsidRPr="00490B12">
              <w:rPr>
                <w:b/>
                <w:sz w:val="20"/>
                <w:szCs w:val="20"/>
              </w:rPr>
              <w:t>Název studijního předmětu</w:t>
            </w:r>
          </w:p>
        </w:tc>
        <w:tc>
          <w:tcPr>
            <w:tcW w:w="6769" w:type="dxa"/>
            <w:gridSpan w:val="7"/>
            <w:tcBorders>
              <w:top w:val="double" w:sz="4" w:space="0" w:color="auto"/>
            </w:tcBorders>
          </w:tcPr>
          <w:p w14:paraId="3F39FA3B" w14:textId="77777777" w:rsidR="004371ED" w:rsidRPr="00490B12" w:rsidRDefault="004371ED" w:rsidP="005C2183">
            <w:pPr>
              <w:jc w:val="both"/>
              <w:rPr>
                <w:sz w:val="20"/>
                <w:szCs w:val="20"/>
              </w:rPr>
            </w:pPr>
            <w:r w:rsidRPr="00490B12">
              <w:rPr>
                <w:sz w:val="20"/>
                <w:szCs w:val="20"/>
              </w:rPr>
              <w:t>Dějiny animovaného filmu 3</w:t>
            </w:r>
          </w:p>
        </w:tc>
      </w:tr>
      <w:tr w:rsidR="004371ED" w14:paraId="5F56CE41" w14:textId="77777777" w:rsidTr="005C2183">
        <w:tc>
          <w:tcPr>
            <w:tcW w:w="3086" w:type="dxa"/>
            <w:shd w:val="clear" w:color="auto" w:fill="F7CAAC"/>
          </w:tcPr>
          <w:p w14:paraId="1F480948" w14:textId="77777777" w:rsidR="004371ED" w:rsidRPr="00490B12" w:rsidRDefault="004371ED" w:rsidP="005C2183">
            <w:pPr>
              <w:rPr>
                <w:b/>
                <w:sz w:val="20"/>
                <w:szCs w:val="20"/>
              </w:rPr>
            </w:pPr>
            <w:r w:rsidRPr="00490B12">
              <w:rPr>
                <w:b/>
                <w:sz w:val="20"/>
                <w:szCs w:val="20"/>
              </w:rPr>
              <w:t>Typ předmětu</w:t>
            </w:r>
          </w:p>
        </w:tc>
        <w:tc>
          <w:tcPr>
            <w:tcW w:w="3406" w:type="dxa"/>
            <w:gridSpan w:val="4"/>
          </w:tcPr>
          <w:p w14:paraId="2998CA93" w14:textId="77777777" w:rsidR="004371ED" w:rsidRPr="00490B12" w:rsidRDefault="004371ED" w:rsidP="005C2183">
            <w:pPr>
              <w:jc w:val="both"/>
              <w:rPr>
                <w:sz w:val="20"/>
                <w:szCs w:val="20"/>
              </w:rPr>
            </w:pPr>
            <w:r w:rsidRPr="00490B12">
              <w:rPr>
                <w:sz w:val="20"/>
                <w:szCs w:val="20"/>
              </w:rPr>
              <w:t>povinný, ZT</w:t>
            </w:r>
          </w:p>
        </w:tc>
        <w:tc>
          <w:tcPr>
            <w:tcW w:w="2695" w:type="dxa"/>
            <w:gridSpan w:val="2"/>
            <w:shd w:val="clear" w:color="auto" w:fill="F7CAAC"/>
          </w:tcPr>
          <w:p w14:paraId="65A044D0" w14:textId="77777777" w:rsidR="004371ED" w:rsidRPr="00490B12" w:rsidRDefault="004371ED" w:rsidP="005C2183">
            <w:pPr>
              <w:jc w:val="both"/>
              <w:rPr>
                <w:sz w:val="20"/>
                <w:szCs w:val="20"/>
              </w:rPr>
            </w:pPr>
            <w:r w:rsidRPr="00490B12">
              <w:rPr>
                <w:b/>
                <w:sz w:val="20"/>
                <w:szCs w:val="20"/>
              </w:rPr>
              <w:t>doporučený ročník / semestr</w:t>
            </w:r>
          </w:p>
        </w:tc>
        <w:tc>
          <w:tcPr>
            <w:tcW w:w="668" w:type="dxa"/>
          </w:tcPr>
          <w:p w14:paraId="507CD07B" w14:textId="77777777" w:rsidR="004371ED" w:rsidRPr="00490B12" w:rsidRDefault="004371ED" w:rsidP="005C2183">
            <w:pPr>
              <w:jc w:val="both"/>
              <w:rPr>
                <w:sz w:val="20"/>
                <w:szCs w:val="20"/>
              </w:rPr>
            </w:pPr>
            <w:r w:rsidRPr="00490B12">
              <w:rPr>
                <w:sz w:val="20"/>
                <w:szCs w:val="20"/>
              </w:rPr>
              <w:t>2/ZS</w:t>
            </w:r>
          </w:p>
        </w:tc>
      </w:tr>
      <w:tr w:rsidR="004371ED" w14:paraId="09CA1024" w14:textId="77777777" w:rsidTr="005C2183">
        <w:tc>
          <w:tcPr>
            <w:tcW w:w="3086" w:type="dxa"/>
            <w:shd w:val="clear" w:color="auto" w:fill="F7CAAC"/>
          </w:tcPr>
          <w:p w14:paraId="20339012" w14:textId="77777777" w:rsidR="004371ED" w:rsidRPr="00490B12" w:rsidRDefault="004371ED" w:rsidP="005C2183">
            <w:pPr>
              <w:rPr>
                <w:b/>
                <w:sz w:val="20"/>
                <w:szCs w:val="20"/>
              </w:rPr>
            </w:pPr>
            <w:r w:rsidRPr="00490B12">
              <w:rPr>
                <w:b/>
                <w:sz w:val="20"/>
                <w:szCs w:val="20"/>
              </w:rPr>
              <w:t>Rozsah studijního předmětu</w:t>
            </w:r>
          </w:p>
        </w:tc>
        <w:tc>
          <w:tcPr>
            <w:tcW w:w="1701" w:type="dxa"/>
            <w:gridSpan w:val="2"/>
          </w:tcPr>
          <w:p w14:paraId="752AD110" w14:textId="77777777" w:rsidR="004371ED" w:rsidRPr="00490B12" w:rsidRDefault="004371ED" w:rsidP="005C2183">
            <w:pPr>
              <w:jc w:val="both"/>
              <w:rPr>
                <w:sz w:val="20"/>
                <w:szCs w:val="20"/>
              </w:rPr>
            </w:pPr>
            <w:proofErr w:type="gramStart"/>
            <w:r w:rsidRPr="00490B12">
              <w:rPr>
                <w:sz w:val="20"/>
                <w:szCs w:val="20"/>
              </w:rPr>
              <w:t>26p</w:t>
            </w:r>
            <w:proofErr w:type="gramEnd"/>
          </w:p>
        </w:tc>
        <w:tc>
          <w:tcPr>
            <w:tcW w:w="889" w:type="dxa"/>
            <w:shd w:val="clear" w:color="auto" w:fill="F7CAAC"/>
          </w:tcPr>
          <w:p w14:paraId="06A33A71" w14:textId="77777777" w:rsidR="004371ED" w:rsidRPr="00490B12" w:rsidRDefault="004371ED" w:rsidP="005C2183">
            <w:pPr>
              <w:jc w:val="both"/>
              <w:rPr>
                <w:b/>
                <w:sz w:val="20"/>
                <w:szCs w:val="20"/>
              </w:rPr>
            </w:pPr>
            <w:r w:rsidRPr="00490B12">
              <w:rPr>
                <w:b/>
                <w:sz w:val="20"/>
                <w:szCs w:val="20"/>
              </w:rPr>
              <w:t xml:space="preserve">hod. </w:t>
            </w:r>
          </w:p>
        </w:tc>
        <w:tc>
          <w:tcPr>
            <w:tcW w:w="816" w:type="dxa"/>
          </w:tcPr>
          <w:p w14:paraId="3F05BC9F" w14:textId="77777777" w:rsidR="004371ED" w:rsidRPr="00490B12" w:rsidRDefault="004371ED" w:rsidP="005C2183">
            <w:pPr>
              <w:jc w:val="both"/>
              <w:rPr>
                <w:sz w:val="20"/>
                <w:szCs w:val="20"/>
              </w:rPr>
            </w:pPr>
            <w:r w:rsidRPr="00490B12">
              <w:rPr>
                <w:sz w:val="20"/>
                <w:szCs w:val="20"/>
              </w:rPr>
              <w:t>26</w:t>
            </w:r>
          </w:p>
        </w:tc>
        <w:tc>
          <w:tcPr>
            <w:tcW w:w="2156" w:type="dxa"/>
            <w:shd w:val="clear" w:color="auto" w:fill="F7CAAC"/>
          </w:tcPr>
          <w:p w14:paraId="5A21E2BF" w14:textId="77777777" w:rsidR="004371ED" w:rsidRPr="00490B12" w:rsidRDefault="004371ED" w:rsidP="005C2183">
            <w:pPr>
              <w:jc w:val="both"/>
              <w:rPr>
                <w:b/>
                <w:sz w:val="20"/>
                <w:szCs w:val="20"/>
              </w:rPr>
            </w:pPr>
            <w:r w:rsidRPr="00490B12">
              <w:rPr>
                <w:b/>
                <w:sz w:val="20"/>
                <w:szCs w:val="20"/>
              </w:rPr>
              <w:t>kreditů</w:t>
            </w:r>
          </w:p>
        </w:tc>
        <w:tc>
          <w:tcPr>
            <w:tcW w:w="1207" w:type="dxa"/>
            <w:gridSpan w:val="2"/>
          </w:tcPr>
          <w:p w14:paraId="6104A20F" w14:textId="77777777" w:rsidR="004371ED" w:rsidRPr="00490B12" w:rsidRDefault="004371ED" w:rsidP="005C2183">
            <w:pPr>
              <w:jc w:val="both"/>
              <w:rPr>
                <w:sz w:val="20"/>
                <w:szCs w:val="20"/>
              </w:rPr>
            </w:pPr>
            <w:r w:rsidRPr="00490B12">
              <w:rPr>
                <w:sz w:val="20"/>
                <w:szCs w:val="20"/>
              </w:rPr>
              <w:t>4</w:t>
            </w:r>
          </w:p>
        </w:tc>
      </w:tr>
      <w:tr w:rsidR="004371ED" w14:paraId="40F36A1C" w14:textId="77777777" w:rsidTr="005C2183">
        <w:tc>
          <w:tcPr>
            <w:tcW w:w="3086" w:type="dxa"/>
            <w:shd w:val="clear" w:color="auto" w:fill="F7CAAC"/>
          </w:tcPr>
          <w:p w14:paraId="27D9DDC4" w14:textId="77777777" w:rsidR="004371ED" w:rsidRPr="00490B12" w:rsidRDefault="004371ED" w:rsidP="005C2183">
            <w:pPr>
              <w:rPr>
                <w:b/>
                <w:sz w:val="20"/>
                <w:szCs w:val="20"/>
              </w:rPr>
            </w:pPr>
            <w:r w:rsidRPr="00490B12">
              <w:rPr>
                <w:b/>
                <w:sz w:val="20"/>
                <w:szCs w:val="20"/>
              </w:rPr>
              <w:t xml:space="preserve">Prerekvizity, </w:t>
            </w:r>
            <w:proofErr w:type="spellStart"/>
            <w:r w:rsidRPr="00490B12">
              <w:rPr>
                <w:b/>
                <w:sz w:val="20"/>
                <w:szCs w:val="20"/>
              </w:rPr>
              <w:t>korekvizity</w:t>
            </w:r>
            <w:proofErr w:type="spellEnd"/>
            <w:r w:rsidRPr="00490B12">
              <w:rPr>
                <w:b/>
                <w:sz w:val="20"/>
                <w:szCs w:val="20"/>
              </w:rPr>
              <w:t>, ekvivalence</w:t>
            </w:r>
          </w:p>
        </w:tc>
        <w:tc>
          <w:tcPr>
            <w:tcW w:w="6769" w:type="dxa"/>
            <w:gridSpan w:val="7"/>
          </w:tcPr>
          <w:p w14:paraId="6C1D73E1" w14:textId="77777777" w:rsidR="004371ED" w:rsidRPr="00490B12" w:rsidRDefault="004371ED" w:rsidP="005C2183">
            <w:pPr>
              <w:jc w:val="both"/>
              <w:rPr>
                <w:sz w:val="20"/>
                <w:szCs w:val="20"/>
              </w:rPr>
            </w:pPr>
          </w:p>
        </w:tc>
      </w:tr>
      <w:tr w:rsidR="004371ED" w14:paraId="3063A57F" w14:textId="77777777" w:rsidTr="005C2183">
        <w:tc>
          <w:tcPr>
            <w:tcW w:w="3086" w:type="dxa"/>
            <w:shd w:val="clear" w:color="auto" w:fill="F7CAAC"/>
          </w:tcPr>
          <w:p w14:paraId="553A9940" w14:textId="77777777" w:rsidR="004371ED" w:rsidRPr="00490B12" w:rsidRDefault="004371ED" w:rsidP="005C2183">
            <w:pPr>
              <w:rPr>
                <w:b/>
                <w:sz w:val="20"/>
                <w:szCs w:val="20"/>
              </w:rPr>
            </w:pPr>
            <w:r w:rsidRPr="00490B12">
              <w:rPr>
                <w:b/>
                <w:sz w:val="20"/>
                <w:szCs w:val="20"/>
              </w:rPr>
              <w:t>Způsob ověření studijních výsledků</w:t>
            </w:r>
          </w:p>
        </w:tc>
        <w:tc>
          <w:tcPr>
            <w:tcW w:w="3406" w:type="dxa"/>
            <w:gridSpan w:val="4"/>
          </w:tcPr>
          <w:p w14:paraId="4416075D" w14:textId="77777777" w:rsidR="004371ED" w:rsidRPr="00490B12" w:rsidRDefault="004371ED" w:rsidP="005C2183">
            <w:pPr>
              <w:jc w:val="both"/>
              <w:rPr>
                <w:sz w:val="20"/>
                <w:szCs w:val="20"/>
              </w:rPr>
            </w:pPr>
            <w:r w:rsidRPr="00490B12">
              <w:rPr>
                <w:sz w:val="20"/>
                <w:szCs w:val="20"/>
              </w:rPr>
              <w:t>zkouška</w:t>
            </w:r>
          </w:p>
        </w:tc>
        <w:tc>
          <w:tcPr>
            <w:tcW w:w="2156" w:type="dxa"/>
            <w:shd w:val="clear" w:color="auto" w:fill="F7CAAC"/>
          </w:tcPr>
          <w:p w14:paraId="1C254FD5" w14:textId="77777777" w:rsidR="004371ED" w:rsidRPr="00490B12" w:rsidRDefault="004371ED" w:rsidP="005C2183">
            <w:pPr>
              <w:jc w:val="both"/>
              <w:rPr>
                <w:b/>
                <w:sz w:val="20"/>
                <w:szCs w:val="20"/>
              </w:rPr>
            </w:pPr>
            <w:r w:rsidRPr="00490B12">
              <w:rPr>
                <w:b/>
                <w:sz w:val="20"/>
                <w:szCs w:val="20"/>
              </w:rPr>
              <w:t>Forma výuky</w:t>
            </w:r>
          </w:p>
        </w:tc>
        <w:tc>
          <w:tcPr>
            <w:tcW w:w="1207" w:type="dxa"/>
            <w:gridSpan w:val="2"/>
          </w:tcPr>
          <w:p w14:paraId="5E745812" w14:textId="77777777" w:rsidR="004371ED" w:rsidRPr="00490B12" w:rsidRDefault="004371ED" w:rsidP="005C2183">
            <w:pPr>
              <w:jc w:val="both"/>
              <w:rPr>
                <w:sz w:val="20"/>
                <w:szCs w:val="20"/>
              </w:rPr>
            </w:pPr>
            <w:r w:rsidRPr="00490B12">
              <w:rPr>
                <w:sz w:val="20"/>
                <w:szCs w:val="20"/>
              </w:rPr>
              <w:t>přednáška</w:t>
            </w:r>
          </w:p>
        </w:tc>
      </w:tr>
      <w:tr w:rsidR="004371ED" w14:paraId="722D21DA" w14:textId="77777777" w:rsidTr="005C2183">
        <w:tc>
          <w:tcPr>
            <w:tcW w:w="3086" w:type="dxa"/>
            <w:shd w:val="clear" w:color="auto" w:fill="F7CAAC"/>
          </w:tcPr>
          <w:p w14:paraId="79D0D5BF" w14:textId="77777777" w:rsidR="004371ED" w:rsidRPr="00490B12" w:rsidRDefault="004371ED" w:rsidP="005C2183">
            <w:pPr>
              <w:rPr>
                <w:b/>
                <w:sz w:val="20"/>
                <w:szCs w:val="20"/>
              </w:rPr>
            </w:pPr>
            <w:r w:rsidRPr="00490B12">
              <w:rPr>
                <w:b/>
                <w:sz w:val="20"/>
                <w:szCs w:val="20"/>
              </w:rPr>
              <w:t>Forma způsobu ověření studijních výsledků a další požadavky na studenta</w:t>
            </w:r>
          </w:p>
        </w:tc>
        <w:tc>
          <w:tcPr>
            <w:tcW w:w="6769" w:type="dxa"/>
            <w:gridSpan w:val="7"/>
            <w:tcBorders>
              <w:bottom w:val="nil"/>
            </w:tcBorders>
          </w:tcPr>
          <w:p w14:paraId="5BA4EDB5" w14:textId="77777777" w:rsidR="004371ED" w:rsidRPr="00490B12" w:rsidRDefault="004371ED" w:rsidP="005C2183">
            <w:pPr>
              <w:jc w:val="both"/>
              <w:rPr>
                <w:sz w:val="20"/>
                <w:szCs w:val="20"/>
              </w:rPr>
            </w:pPr>
            <w:r w:rsidRPr="00490B12">
              <w:rPr>
                <w:sz w:val="20"/>
                <w:szCs w:val="20"/>
              </w:rPr>
              <w:t>ústní,</w:t>
            </w:r>
          </w:p>
          <w:p w14:paraId="61401331" w14:textId="77777777" w:rsidR="004371ED" w:rsidRPr="00490B12" w:rsidRDefault="004371ED" w:rsidP="005C2183">
            <w:pPr>
              <w:jc w:val="both"/>
              <w:rPr>
                <w:sz w:val="20"/>
                <w:szCs w:val="20"/>
              </w:rPr>
            </w:pPr>
            <w:r w:rsidRPr="00490B12">
              <w:rPr>
                <w:sz w:val="20"/>
                <w:szCs w:val="20"/>
              </w:rPr>
              <w:t>aktivní účast na přednáškách, zpracování prezentace</w:t>
            </w:r>
          </w:p>
        </w:tc>
      </w:tr>
      <w:tr w:rsidR="004371ED" w14:paraId="589EDA44" w14:textId="77777777" w:rsidTr="00AB1CDE">
        <w:trPr>
          <w:trHeight w:val="62"/>
        </w:trPr>
        <w:tc>
          <w:tcPr>
            <w:tcW w:w="9855" w:type="dxa"/>
            <w:gridSpan w:val="8"/>
            <w:tcBorders>
              <w:top w:val="nil"/>
            </w:tcBorders>
          </w:tcPr>
          <w:p w14:paraId="4878AD58" w14:textId="77777777" w:rsidR="004371ED" w:rsidRPr="00490B12" w:rsidRDefault="004371ED" w:rsidP="005C2183">
            <w:pPr>
              <w:rPr>
                <w:sz w:val="20"/>
                <w:szCs w:val="20"/>
              </w:rPr>
            </w:pPr>
          </w:p>
        </w:tc>
      </w:tr>
      <w:tr w:rsidR="004371ED" w14:paraId="5F1AAA87" w14:textId="77777777" w:rsidTr="005C2183">
        <w:trPr>
          <w:trHeight w:val="197"/>
        </w:trPr>
        <w:tc>
          <w:tcPr>
            <w:tcW w:w="3086" w:type="dxa"/>
            <w:tcBorders>
              <w:top w:val="nil"/>
            </w:tcBorders>
            <w:shd w:val="clear" w:color="auto" w:fill="F7CAAC"/>
          </w:tcPr>
          <w:p w14:paraId="61283F9D" w14:textId="77777777" w:rsidR="004371ED" w:rsidRPr="00490B12" w:rsidRDefault="004371ED" w:rsidP="005C2183">
            <w:pPr>
              <w:rPr>
                <w:b/>
                <w:sz w:val="20"/>
                <w:szCs w:val="20"/>
              </w:rPr>
            </w:pPr>
            <w:r w:rsidRPr="00490B12">
              <w:rPr>
                <w:b/>
                <w:sz w:val="20"/>
                <w:szCs w:val="20"/>
              </w:rPr>
              <w:t>Garant předmětu</w:t>
            </w:r>
          </w:p>
        </w:tc>
        <w:tc>
          <w:tcPr>
            <w:tcW w:w="6769" w:type="dxa"/>
            <w:gridSpan w:val="7"/>
            <w:tcBorders>
              <w:top w:val="nil"/>
            </w:tcBorders>
          </w:tcPr>
          <w:p w14:paraId="601D4CDD" w14:textId="77777777" w:rsidR="004371ED" w:rsidRPr="00490B12" w:rsidRDefault="004371ED" w:rsidP="005C2183">
            <w:pPr>
              <w:jc w:val="both"/>
              <w:rPr>
                <w:sz w:val="20"/>
                <w:szCs w:val="20"/>
              </w:rPr>
            </w:pPr>
            <w:r w:rsidRPr="00490B12">
              <w:rPr>
                <w:sz w:val="20"/>
                <w:szCs w:val="20"/>
              </w:rPr>
              <w:t>Mgr. Lukáš Gregor, Ph.D.</w:t>
            </w:r>
          </w:p>
        </w:tc>
      </w:tr>
      <w:tr w:rsidR="004371ED" w14:paraId="65ECCCDA" w14:textId="77777777" w:rsidTr="005C2183">
        <w:trPr>
          <w:trHeight w:val="243"/>
        </w:trPr>
        <w:tc>
          <w:tcPr>
            <w:tcW w:w="3086" w:type="dxa"/>
            <w:tcBorders>
              <w:top w:val="nil"/>
            </w:tcBorders>
            <w:shd w:val="clear" w:color="auto" w:fill="F7CAAC"/>
          </w:tcPr>
          <w:p w14:paraId="1D0CDAA2" w14:textId="77777777" w:rsidR="004371ED" w:rsidRPr="00490B12" w:rsidRDefault="004371ED" w:rsidP="005C2183">
            <w:pPr>
              <w:rPr>
                <w:b/>
                <w:sz w:val="20"/>
                <w:szCs w:val="20"/>
              </w:rPr>
            </w:pPr>
            <w:r w:rsidRPr="00490B12">
              <w:rPr>
                <w:b/>
                <w:sz w:val="20"/>
                <w:szCs w:val="20"/>
              </w:rPr>
              <w:t>Zapojení garanta do výuky předmětu</w:t>
            </w:r>
          </w:p>
        </w:tc>
        <w:tc>
          <w:tcPr>
            <w:tcW w:w="6769" w:type="dxa"/>
            <w:gridSpan w:val="7"/>
            <w:tcBorders>
              <w:top w:val="nil"/>
            </w:tcBorders>
          </w:tcPr>
          <w:p w14:paraId="112C274F" w14:textId="408977D0" w:rsidR="004371ED" w:rsidRPr="00490B12" w:rsidRDefault="004371ED" w:rsidP="005C2183">
            <w:pPr>
              <w:jc w:val="both"/>
              <w:rPr>
                <w:sz w:val="20"/>
                <w:szCs w:val="20"/>
              </w:rPr>
            </w:pPr>
            <w:r w:rsidRPr="00490B12">
              <w:rPr>
                <w:sz w:val="20"/>
                <w:szCs w:val="20"/>
              </w:rPr>
              <w:t>100 %</w:t>
            </w:r>
          </w:p>
        </w:tc>
      </w:tr>
      <w:tr w:rsidR="004371ED" w14:paraId="43A1ED8E" w14:textId="77777777" w:rsidTr="005C2183">
        <w:tc>
          <w:tcPr>
            <w:tcW w:w="3086" w:type="dxa"/>
            <w:shd w:val="clear" w:color="auto" w:fill="F7CAAC"/>
          </w:tcPr>
          <w:p w14:paraId="487BA827" w14:textId="77777777" w:rsidR="004371ED" w:rsidRPr="00490B12" w:rsidRDefault="004371ED" w:rsidP="005C2183">
            <w:pPr>
              <w:rPr>
                <w:b/>
                <w:sz w:val="20"/>
                <w:szCs w:val="20"/>
              </w:rPr>
            </w:pPr>
            <w:r w:rsidRPr="00490B12">
              <w:rPr>
                <w:b/>
                <w:sz w:val="20"/>
                <w:szCs w:val="20"/>
              </w:rPr>
              <w:t>Vyučující</w:t>
            </w:r>
          </w:p>
        </w:tc>
        <w:tc>
          <w:tcPr>
            <w:tcW w:w="6769" w:type="dxa"/>
            <w:gridSpan w:val="7"/>
            <w:tcBorders>
              <w:bottom w:val="nil"/>
            </w:tcBorders>
          </w:tcPr>
          <w:p w14:paraId="4AEEBBA8" w14:textId="43195A74" w:rsidR="004371ED" w:rsidRPr="00490B12" w:rsidRDefault="004371ED" w:rsidP="005C2183">
            <w:pPr>
              <w:jc w:val="both"/>
              <w:rPr>
                <w:sz w:val="20"/>
                <w:szCs w:val="20"/>
              </w:rPr>
            </w:pPr>
            <w:r w:rsidRPr="00490B12">
              <w:rPr>
                <w:sz w:val="20"/>
                <w:szCs w:val="20"/>
              </w:rPr>
              <w:t>Mgr. Lukáš Gregor, Ph.D.</w:t>
            </w:r>
          </w:p>
        </w:tc>
      </w:tr>
      <w:tr w:rsidR="004371ED" w14:paraId="7E5D5219" w14:textId="77777777" w:rsidTr="00AB1CDE">
        <w:trPr>
          <w:trHeight w:val="218"/>
        </w:trPr>
        <w:tc>
          <w:tcPr>
            <w:tcW w:w="9855" w:type="dxa"/>
            <w:gridSpan w:val="8"/>
            <w:tcBorders>
              <w:top w:val="nil"/>
            </w:tcBorders>
          </w:tcPr>
          <w:p w14:paraId="36232C0A" w14:textId="77777777" w:rsidR="004371ED" w:rsidRPr="00490B12" w:rsidRDefault="004371ED" w:rsidP="005C2183">
            <w:pPr>
              <w:jc w:val="both"/>
              <w:rPr>
                <w:sz w:val="20"/>
                <w:szCs w:val="20"/>
              </w:rPr>
            </w:pPr>
          </w:p>
        </w:tc>
      </w:tr>
      <w:tr w:rsidR="004371ED" w14:paraId="431A35B6" w14:textId="77777777" w:rsidTr="005C2183">
        <w:tc>
          <w:tcPr>
            <w:tcW w:w="3086" w:type="dxa"/>
            <w:shd w:val="clear" w:color="auto" w:fill="F7CAAC"/>
          </w:tcPr>
          <w:p w14:paraId="5D237A72" w14:textId="77777777" w:rsidR="004371ED" w:rsidRPr="00490B12" w:rsidRDefault="004371ED" w:rsidP="005C2183">
            <w:pPr>
              <w:jc w:val="both"/>
              <w:rPr>
                <w:b/>
                <w:sz w:val="20"/>
                <w:szCs w:val="20"/>
              </w:rPr>
            </w:pPr>
            <w:r w:rsidRPr="00490B12">
              <w:rPr>
                <w:b/>
                <w:sz w:val="20"/>
                <w:szCs w:val="20"/>
              </w:rPr>
              <w:t>Stručná anotace předmětu</w:t>
            </w:r>
          </w:p>
        </w:tc>
        <w:tc>
          <w:tcPr>
            <w:tcW w:w="6769" w:type="dxa"/>
            <w:gridSpan w:val="7"/>
            <w:tcBorders>
              <w:bottom w:val="nil"/>
            </w:tcBorders>
          </w:tcPr>
          <w:p w14:paraId="351D60E0" w14:textId="77777777" w:rsidR="004371ED" w:rsidRPr="00490B12" w:rsidRDefault="004371ED" w:rsidP="005C2183">
            <w:pPr>
              <w:jc w:val="both"/>
              <w:rPr>
                <w:sz w:val="20"/>
                <w:szCs w:val="20"/>
              </w:rPr>
            </w:pPr>
          </w:p>
        </w:tc>
      </w:tr>
      <w:tr w:rsidR="004371ED" w14:paraId="6CA9BA92" w14:textId="77777777" w:rsidTr="00AB1CDE">
        <w:trPr>
          <w:trHeight w:val="2564"/>
        </w:trPr>
        <w:tc>
          <w:tcPr>
            <w:tcW w:w="9855" w:type="dxa"/>
            <w:gridSpan w:val="8"/>
            <w:tcBorders>
              <w:top w:val="nil"/>
              <w:bottom w:val="single" w:sz="12" w:space="0" w:color="auto"/>
            </w:tcBorders>
          </w:tcPr>
          <w:p w14:paraId="103AC17C" w14:textId="5DB621E1" w:rsidR="004371ED" w:rsidRPr="00AB1CDE" w:rsidRDefault="004371ED" w:rsidP="00AB1CDE">
            <w:pPr>
              <w:spacing w:after="120"/>
              <w:jc w:val="both"/>
              <w:rPr>
                <w:sz w:val="20"/>
                <w:szCs w:val="20"/>
              </w:rPr>
            </w:pPr>
            <w:r w:rsidRPr="00490B12">
              <w:rPr>
                <w:sz w:val="20"/>
                <w:szCs w:val="20"/>
              </w:rPr>
              <w:t>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w:t>
            </w:r>
            <w:proofErr w:type="spellStart"/>
            <w:r w:rsidRPr="00490B12">
              <w:rPr>
                <w:sz w:val="20"/>
                <w:szCs w:val="20"/>
              </w:rPr>
              <w:t>neoformalistické</w:t>
            </w:r>
            <w:proofErr w:type="spellEnd"/>
            <w:r w:rsidRPr="00490B12">
              <w:rPr>
                <w:sz w:val="20"/>
                <w:szCs w:val="20"/>
              </w:rPr>
              <w:t xml:space="preserve"> analýzy. </w:t>
            </w:r>
          </w:p>
          <w:p w14:paraId="37AFD8A5" w14:textId="77777777" w:rsidR="004371ED" w:rsidRPr="00490B12" w:rsidRDefault="004371ED" w:rsidP="00CE41A2">
            <w:pPr>
              <w:pStyle w:val="Odstavecseseznamem"/>
              <w:numPr>
                <w:ilvl w:val="0"/>
                <w:numId w:val="19"/>
              </w:numPr>
              <w:contextualSpacing w:val="0"/>
              <w:jc w:val="both"/>
            </w:pPr>
            <w:r w:rsidRPr="00490B12">
              <w:t>Vývoj animovaného filmu v Kanadě po Druhé světové válce</w:t>
            </w:r>
          </w:p>
          <w:p w14:paraId="70170E2D" w14:textId="77777777" w:rsidR="004371ED" w:rsidRPr="00490B12" w:rsidRDefault="004371ED" w:rsidP="00CE41A2">
            <w:pPr>
              <w:pStyle w:val="Odstavecseseznamem"/>
              <w:numPr>
                <w:ilvl w:val="0"/>
                <w:numId w:val="19"/>
              </w:numPr>
              <w:contextualSpacing w:val="0"/>
              <w:jc w:val="both"/>
            </w:pPr>
            <w:r w:rsidRPr="00490B12">
              <w:t>Vývoj animovaného filmu v Sovětském svazu a Rusku</w:t>
            </w:r>
          </w:p>
          <w:p w14:paraId="56A4B18E" w14:textId="56710B9A" w:rsidR="004371ED" w:rsidRPr="00490B12" w:rsidRDefault="004371ED" w:rsidP="00CE41A2">
            <w:pPr>
              <w:pStyle w:val="Odstavecseseznamem"/>
              <w:numPr>
                <w:ilvl w:val="0"/>
                <w:numId w:val="19"/>
              </w:numPr>
              <w:spacing w:after="120"/>
              <w:ind w:left="714" w:hanging="357"/>
              <w:contextualSpacing w:val="0"/>
              <w:jc w:val="both"/>
            </w:pPr>
            <w:r w:rsidRPr="00490B12">
              <w:t>Vývoj animovaného filmu v Japonsku</w:t>
            </w:r>
          </w:p>
          <w:p w14:paraId="368A2492" w14:textId="77777777" w:rsidR="004371ED" w:rsidRPr="00490B12" w:rsidRDefault="004371ED" w:rsidP="00AB1CDE">
            <w:pPr>
              <w:jc w:val="both"/>
              <w:rPr>
                <w:sz w:val="20"/>
                <w:szCs w:val="20"/>
              </w:rPr>
            </w:pPr>
            <w:r w:rsidRPr="00490B12">
              <w:rPr>
                <w:sz w:val="20"/>
                <w:szCs w:val="20"/>
              </w:rPr>
              <w:t>Student získá základní orientaci v dějinném vývoji animovaného filmu a ve tvorbě předních studií a režisérů. Osvojí si schopnost kriticky nahlížet na audiovizuální dílo, argumentovat a prezentovat svůj názor. Zapojuje se do diskuzí s ostatními studenty a s pedagogem, analyzuje vybraná umělecká díla a zasazuje do kontextu.</w:t>
            </w:r>
          </w:p>
        </w:tc>
      </w:tr>
      <w:tr w:rsidR="004371ED" w14:paraId="30CB06EB" w14:textId="77777777" w:rsidTr="005C2183">
        <w:trPr>
          <w:trHeight w:val="265"/>
        </w:trPr>
        <w:tc>
          <w:tcPr>
            <w:tcW w:w="3653" w:type="dxa"/>
            <w:gridSpan w:val="2"/>
            <w:tcBorders>
              <w:top w:val="nil"/>
            </w:tcBorders>
            <w:shd w:val="clear" w:color="auto" w:fill="F7CAAC"/>
          </w:tcPr>
          <w:p w14:paraId="46676275" w14:textId="77777777" w:rsidR="004371ED" w:rsidRPr="00490B12" w:rsidRDefault="004371ED" w:rsidP="005C2183">
            <w:pPr>
              <w:jc w:val="both"/>
              <w:rPr>
                <w:sz w:val="20"/>
                <w:szCs w:val="20"/>
              </w:rPr>
            </w:pPr>
            <w:r w:rsidRPr="00490B12">
              <w:rPr>
                <w:b/>
                <w:sz w:val="20"/>
                <w:szCs w:val="20"/>
              </w:rPr>
              <w:t>Studijní literatura a studijní pomůcky</w:t>
            </w:r>
          </w:p>
        </w:tc>
        <w:tc>
          <w:tcPr>
            <w:tcW w:w="6202" w:type="dxa"/>
            <w:gridSpan w:val="6"/>
            <w:tcBorders>
              <w:top w:val="nil"/>
              <w:bottom w:val="nil"/>
            </w:tcBorders>
          </w:tcPr>
          <w:p w14:paraId="0739003E" w14:textId="77777777" w:rsidR="004371ED" w:rsidRPr="00490B12" w:rsidRDefault="004371ED" w:rsidP="005C2183">
            <w:pPr>
              <w:jc w:val="both"/>
              <w:rPr>
                <w:sz w:val="20"/>
                <w:szCs w:val="20"/>
              </w:rPr>
            </w:pPr>
          </w:p>
        </w:tc>
      </w:tr>
      <w:tr w:rsidR="004371ED" w:rsidRPr="003F7F55" w14:paraId="7D3618C0" w14:textId="77777777" w:rsidTr="005C2183">
        <w:trPr>
          <w:trHeight w:val="1497"/>
        </w:trPr>
        <w:tc>
          <w:tcPr>
            <w:tcW w:w="9855" w:type="dxa"/>
            <w:gridSpan w:val="8"/>
            <w:tcBorders>
              <w:top w:val="nil"/>
            </w:tcBorders>
          </w:tcPr>
          <w:p w14:paraId="77D52847" w14:textId="77777777" w:rsidR="004371ED" w:rsidRPr="00490B12" w:rsidRDefault="004371ED" w:rsidP="00AB1CDE">
            <w:pPr>
              <w:rPr>
                <w:b/>
                <w:sz w:val="20"/>
                <w:szCs w:val="20"/>
              </w:rPr>
            </w:pPr>
            <w:r w:rsidRPr="00490B12">
              <w:rPr>
                <w:b/>
                <w:sz w:val="20"/>
                <w:szCs w:val="20"/>
              </w:rPr>
              <w:t>Povinná:</w:t>
            </w:r>
          </w:p>
          <w:p w14:paraId="477733DD" w14:textId="1C208FDE" w:rsidR="004371ED" w:rsidRPr="00490B12" w:rsidRDefault="004371ED" w:rsidP="00AB1CDE">
            <w:pPr>
              <w:rPr>
                <w:sz w:val="20"/>
                <w:szCs w:val="20"/>
              </w:rPr>
            </w:pPr>
            <w:r w:rsidRPr="00490B12">
              <w:rPr>
                <w:sz w:val="20"/>
                <w:szCs w:val="20"/>
              </w:rPr>
              <w:t xml:space="preserve">BENDAZZI, </w:t>
            </w:r>
            <w:proofErr w:type="spellStart"/>
            <w:r w:rsidRPr="00490B12">
              <w:rPr>
                <w:sz w:val="20"/>
                <w:szCs w:val="20"/>
              </w:rPr>
              <w:t>Giannalberto</w:t>
            </w:r>
            <w:proofErr w:type="spellEnd"/>
            <w:r w:rsidRPr="00490B12">
              <w:rPr>
                <w:sz w:val="20"/>
                <w:szCs w:val="20"/>
              </w:rPr>
              <w:t>. </w:t>
            </w:r>
            <w:proofErr w:type="spellStart"/>
            <w:r w:rsidRPr="00490B12">
              <w:rPr>
                <w:i/>
                <w:iCs/>
                <w:sz w:val="20"/>
                <w:szCs w:val="20"/>
              </w:rPr>
              <w:t>Cartoons</w:t>
            </w:r>
            <w:proofErr w:type="spellEnd"/>
            <w:r w:rsidRPr="00490B12">
              <w:rPr>
                <w:i/>
                <w:iCs/>
                <w:sz w:val="20"/>
                <w:szCs w:val="20"/>
              </w:rPr>
              <w:t xml:space="preserve">: </w:t>
            </w:r>
            <w:proofErr w:type="spellStart"/>
            <w:r w:rsidRPr="00490B12">
              <w:rPr>
                <w:i/>
                <w:iCs/>
                <w:sz w:val="20"/>
                <w:szCs w:val="20"/>
              </w:rPr>
              <w:t>one</w:t>
            </w:r>
            <w:proofErr w:type="spellEnd"/>
            <w:r w:rsidRPr="00490B12">
              <w:rPr>
                <w:i/>
                <w:iCs/>
                <w:sz w:val="20"/>
                <w:szCs w:val="20"/>
              </w:rPr>
              <w:t xml:space="preserve"> </w:t>
            </w:r>
            <w:proofErr w:type="spellStart"/>
            <w:r w:rsidRPr="00490B12">
              <w:rPr>
                <w:i/>
                <w:iCs/>
                <w:sz w:val="20"/>
                <w:szCs w:val="20"/>
              </w:rPr>
              <w:t>hundred</w:t>
            </w:r>
            <w:proofErr w:type="spellEnd"/>
            <w:r w:rsidRPr="00490B12">
              <w:rPr>
                <w:i/>
                <w:iCs/>
                <w:sz w:val="20"/>
                <w:szCs w:val="20"/>
              </w:rPr>
              <w:t xml:space="preserve"> </w:t>
            </w:r>
            <w:proofErr w:type="spellStart"/>
            <w:r w:rsidRPr="00490B12">
              <w:rPr>
                <w:i/>
                <w:iCs/>
                <w:sz w:val="20"/>
                <w:szCs w:val="20"/>
              </w:rPr>
              <w:t>years</w:t>
            </w:r>
            <w:proofErr w:type="spellEnd"/>
            <w:r w:rsidRPr="00490B12">
              <w:rPr>
                <w:i/>
                <w:iCs/>
                <w:sz w:val="20"/>
                <w:szCs w:val="20"/>
              </w:rPr>
              <w:t xml:space="preserve"> </w:t>
            </w:r>
            <w:proofErr w:type="spellStart"/>
            <w:r w:rsidRPr="00490B12">
              <w:rPr>
                <w:i/>
                <w:iCs/>
                <w:sz w:val="20"/>
                <w:szCs w:val="20"/>
              </w:rPr>
              <w:t>of</w:t>
            </w:r>
            <w:proofErr w:type="spellEnd"/>
            <w:r w:rsidRPr="00490B12">
              <w:rPr>
                <w:i/>
                <w:iCs/>
                <w:sz w:val="20"/>
                <w:szCs w:val="20"/>
              </w:rPr>
              <w:t xml:space="preserve"> </w:t>
            </w:r>
            <w:proofErr w:type="spellStart"/>
            <w:r w:rsidRPr="00490B12">
              <w:rPr>
                <w:i/>
                <w:iCs/>
                <w:sz w:val="20"/>
                <w:szCs w:val="20"/>
              </w:rPr>
              <w:t>cinema</w:t>
            </w:r>
            <w:proofErr w:type="spellEnd"/>
            <w:r w:rsidRPr="00490B12">
              <w:rPr>
                <w:i/>
                <w:iCs/>
                <w:sz w:val="20"/>
                <w:szCs w:val="20"/>
              </w:rPr>
              <w:t xml:space="preserve"> </w:t>
            </w:r>
            <w:proofErr w:type="spellStart"/>
            <w:r w:rsidRPr="00490B12">
              <w:rPr>
                <w:i/>
                <w:iCs/>
                <w:sz w:val="20"/>
                <w:szCs w:val="20"/>
              </w:rPr>
              <w:t>animation</w:t>
            </w:r>
            <w:proofErr w:type="spellEnd"/>
            <w:r w:rsidRPr="00490B12">
              <w:rPr>
                <w:i/>
                <w:iCs/>
                <w:sz w:val="20"/>
                <w:szCs w:val="20"/>
              </w:rPr>
              <w:t xml:space="preserve">. </w:t>
            </w:r>
            <w:proofErr w:type="spellStart"/>
            <w:r w:rsidRPr="00490B12">
              <w:rPr>
                <w:i/>
                <w:iCs/>
                <w:sz w:val="20"/>
                <w:szCs w:val="20"/>
              </w:rPr>
              <w:t>Bloomington</w:t>
            </w:r>
            <w:proofErr w:type="spellEnd"/>
            <w:r w:rsidRPr="00490B12">
              <w:rPr>
                <w:sz w:val="20"/>
                <w:szCs w:val="20"/>
              </w:rPr>
              <w:t xml:space="preserve">, Ind: Indiana University </w:t>
            </w:r>
            <w:proofErr w:type="spellStart"/>
            <w:r w:rsidRPr="00490B12">
              <w:rPr>
                <w:sz w:val="20"/>
                <w:szCs w:val="20"/>
              </w:rPr>
              <w:t>Press</w:t>
            </w:r>
            <w:proofErr w:type="spellEnd"/>
            <w:r w:rsidRPr="00490B12">
              <w:rPr>
                <w:sz w:val="20"/>
                <w:szCs w:val="20"/>
              </w:rPr>
              <w:t>, 1994. ISBN 0-253-20937-4.</w:t>
            </w:r>
          </w:p>
          <w:p w14:paraId="430D79BB" w14:textId="1688526C" w:rsidR="004371ED" w:rsidRPr="00490B12" w:rsidRDefault="004371ED" w:rsidP="00AB1CDE">
            <w:pPr>
              <w:rPr>
                <w:sz w:val="20"/>
                <w:szCs w:val="20"/>
              </w:rPr>
            </w:pPr>
            <w:r w:rsidRPr="00490B12">
              <w:rPr>
                <w:sz w:val="20"/>
                <w:szCs w:val="20"/>
              </w:rPr>
              <w:t xml:space="preserve">DUTKA, Edgar. </w:t>
            </w:r>
            <w:r w:rsidRPr="00490B12">
              <w:rPr>
                <w:i/>
                <w:iCs/>
                <w:sz w:val="20"/>
                <w:szCs w:val="20"/>
              </w:rPr>
              <w:t>Minimum z dějin světové animace</w:t>
            </w:r>
            <w:r w:rsidRPr="00490B12">
              <w:rPr>
                <w:sz w:val="20"/>
                <w:szCs w:val="20"/>
              </w:rPr>
              <w:t>. V Praze: Akademie múzických umění, 2004. ISBN 80-7331-012-0.</w:t>
            </w:r>
          </w:p>
          <w:p w14:paraId="7703C99B" w14:textId="2CFE60E5" w:rsidR="004371ED" w:rsidRPr="00490B12" w:rsidRDefault="004371ED" w:rsidP="00AB1CDE">
            <w:pPr>
              <w:rPr>
                <w:sz w:val="20"/>
                <w:szCs w:val="20"/>
              </w:rPr>
            </w:pPr>
            <w:r w:rsidRPr="00490B12">
              <w:rPr>
                <w:sz w:val="20"/>
                <w:szCs w:val="20"/>
              </w:rPr>
              <w:t xml:space="preserve">FURNISS, </w:t>
            </w:r>
            <w:proofErr w:type="spellStart"/>
            <w:r w:rsidRPr="00490B12">
              <w:rPr>
                <w:sz w:val="20"/>
                <w:szCs w:val="20"/>
              </w:rPr>
              <w:t>Maureen</w:t>
            </w:r>
            <w:proofErr w:type="spellEnd"/>
            <w:r w:rsidRPr="00490B12">
              <w:rPr>
                <w:sz w:val="20"/>
                <w:szCs w:val="20"/>
              </w:rPr>
              <w:t xml:space="preserve">. </w:t>
            </w:r>
            <w:proofErr w:type="spellStart"/>
            <w:r w:rsidRPr="00490B12">
              <w:rPr>
                <w:i/>
                <w:iCs/>
                <w:sz w:val="20"/>
                <w:szCs w:val="20"/>
              </w:rPr>
              <w:t>Animation</w:t>
            </w:r>
            <w:proofErr w:type="spellEnd"/>
            <w:r w:rsidRPr="00490B12">
              <w:rPr>
                <w:i/>
                <w:iCs/>
                <w:sz w:val="20"/>
                <w:szCs w:val="20"/>
              </w:rPr>
              <w:t xml:space="preserve">: </w:t>
            </w:r>
            <w:proofErr w:type="spellStart"/>
            <w:r w:rsidRPr="00490B12">
              <w:rPr>
                <w:i/>
                <w:iCs/>
                <w:sz w:val="20"/>
                <w:szCs w:val="20"/>
              </w:rPr>
              <w:t>the</w:t>
            </w:r>
            <w:proofErr w:type="spellEnd"/>
            <w:r w:rsidRPr="00490B12">
              <w:rPr>
                <w:i/>
                <w:iCs/>
                <w:sz w:val="20"/>
                <w:szCs w:val="20"/>
              </w:rPr>
              <w:t xml:space="preserve"> </w:t>
            </w:r>
            <w:proofErr w:type="spellStart"/>
            <w:r w:rsidRPr="00490B12">
              <w:rPr>
                <w:i/>
                <w:iCs/>
                <w:sz w:val="20"/>
                <w:szCs w:val="20"/>
              </w:rPr>
              <w:t>global</w:t>
            </w:r>
            <w:proofErr w:type="spellEnd"/>
            <w:r w:rsidRPr="00490B12">
              <w:rPr>
                <w:i/>
                <w:iCs/>
                <w:sz w:val="20"/>
                <w:szCs w:val="20"/>
              </w:rPr>
              <w:t xml:space="preserve"> </w:t>
            </w:r>
            <w:proofErr w:type="spellStart"/>
            <w:r w:rsidRPr="00490B12">
              <w:rPr>
                <w:i/>
                <w:iCs/>
                <w:sz w:val="20"/>
                <w:szCs w:val="20"/>
              </w:rPr>
              <w:t>history</w:t>
            </w:r>
            <w:proofErr w:type="spellEnd"/>
            <w:r w:rsidRPr="00490B12">
              <w:rPr>
                <w:sz w:val="20"/>
                <w:szCs w:val="20"/>
              </w:rPr>
              <w:t xml:space="preserve">. London: </w:t>
            </w:r>
            <w:proofErr w:type="spellStart"/>
            <w:r w:rsidRPr="00490B12">
              <w:rPr>
                <w:sz w:val="20"/>
                <w:szCs w:val="20"/>
              </w:rPr>
              <w:t>Thames</w:t>
            </w:r>
            <w:proofErr w:type="spellEnd"/>
            <w:r w:rsidRPr="00490B12">
              <w:rPr>
                <w:sz w:val="20"/>
                <w:szCs w:val="20"/>
              </w:rPr>
              <w:t xml:space="preserve"> &amp; Hudson, 2017. ISBN 978-0-500-25217-8.</w:t>
            </w:r>
          </w:p>
          <w:p w14:paraId="675A34DE" w14:textId="56FBAAE3" w:rsidR="004371ED" w:rsidRPr="00490B12" w:rsidRDefault="004371ED" w:rsidP="00AB1CDE">
            <w:pPr>
              <w:rPr>
                <w:sz w:val="20"/>
                <w:szCs w:val="20"/>
              </w:rPr>
            </w:pPr>
            <w:r w:rsidRPr="00490B12">
              <w:rPr>
                <w:sz w:val="20"/>
                <w:szCs w:val="20"/>
              </w:rPr>
              <w:t xml:space="preserve">NAPIER, Susan </w:t>
            </w:r>
            <w:proofErr w:type="spellStart"/>
            <w:r w:rsidRPr="00490B12">
              <w:rPr>
                <w:sz w:val="20"/>
                <w:szCs w:val="20"/>
              </w:rPr>
              <w:t>Jolliffe</w:t>
            </w:r>
            <w:proofErr w:type="spellEnd"/>
            <w:r w:rsidRPr="00490B12">
              <w:rPr>
                <w:sz w:val="20"/>
                <w:szCs w:val="20"/>
              </w:rPr>
              <w:t>. </w:t>
            </w:r>
            <w:r w:rsidRPr="00490B12">
              <w:rPr>
                <w:i/>
                <w:iCs/>
                <w:sz w:val="20"/>
                <w:szCs w:val="20"/>
              </w:rPr>
              <w:t xml:space="preserve">Anime </w:t>
            </w:r>
            <w:proofErr w:type="spellStart"/>
            <w:r w:rsidRPr="00490B12">
              <w:rPr>
                <w:i/>
                <w:iCs/>
                <w:sz w:val="20"/>
                <w:szCs w:val="20"/>
              </w:rPr>
              <w:t>from</w:t>
            </w:r>
            <w:proofErr w:type="spellEnd"/>
            <w:r w:rsidRPr="00490B12">
              <w:rPr>
                <w:i/>
                <w:iCs/>
                <w:sz w:val="20"/>
                <w:szCs w:val="20"/>
              </w:rPr>
              <w:t xml:space="preserve"> Akira to </w:t>
            </w:r>
            <w:proofErr w:type="spellStart"/>
            <w:r w:rsidRPr="00490B12">
              <w:rPr>
                <w:i/>
                <w:iCs/>
                <w:sz w:val="20"/>
                <w:szCs w:val="20"/>
              </w:rPr>
              <w:t>Princess</w:t>
            </w:r>
            <w:proofErr w:type="spellEnd"/>
            <w:r w:rsidRPr="00490B12">
              <w:rPr>
                <w:i/>
                <w:iCs/>
                <w:sz w:val="20"/>
                <w:szCs w:val="20"/>
              </w:rPr>
              <w:t xml:space="preserve"> </w:t>
            </w:r>
            <w:proofErr w:type="spellStart"/>
            <w:r w:rsidRPr="00490B12">
              <w:rPr>
                <w:i/>
                <w:iCs/>
                <w:sz w:val="20"/>
                <w:szCs w:val="20"/>
              </w:rPr>
              <w:t>Mononoke</w:t>
            </w:r>
            <w:proofErr w:type="spellEnd"/>
            <w:r w:rsidRPr="00490B12">
              <w:rPr>
                <w:i/>
                <w:iCs/>
                <w:sz w:val="20"/>
                <w:szCs w:val="20"/>
              </w:rPr>
              <w:t xml:space="preserve">: </w:t>
            </w:r>
            <w:proofErr w:type="spellStart"/>
            <w:r w:rsidRPr="00490B12">
              <w:rPr>
                <w:i/>
                <w:iCs/>
                <w:sz w:val="20"/>
                <w:szCs w:val="20"/>
              </w:rPr>
              <w:t>experiencing</w:t>
            </w:r>
            <w:proofErr w:type="spellEnd"/>
            <w:r w:rsidRPr="00490B12">
              <w:rPr>
                <w:i/>
                <w:iCs/>
                <w:sz w:val="20"/>
                <w:szCs w:val="20"/>
              </w:rPr>
              <w:t xml:space="preserve"> </w:t>
            </w:r>
            <w:proofErr w:type="spellStart"/>
            <w:r w:rsidRPr="00490B12">
              <w:rPr>
                <w:i/>
                <w:iCs/>
                <w:sz w:val="20"/>
                <w:szCs w:val="20"/>
              </w:rPr>
              <w:t>contemporary</w:t>
            </w:r>
            <w:proofErr w:type="spellEnd"/>
            <w:r w:rsidRPr="00490B12">
              <w:rPr>
                <w:i/>
                <w:iCs/>
                <w:sz w:val="20"/>
                <w:szCs w:val="20"/>
              </w:rPr>
              <w:t xml:space="preserve"> </w:t>
            </w:r>
            <w:proofErr w:type="spellStart"/>
            <w:r w:rsidRPr="00490B12">
              <w:rPr>
                <w:i/>
                <w:iCs/>
                <w:sz w:val="20"/>
                <w:szCs w:val="20"/>
              </w:rPr>
              <w:t>Japanese</w:t>
            </w:r>
            <w:proofErr w:type="spellEnd"/>
            <w:r w:rsidRPr="00490B12">
              <w:rPr>
                <w:i/>
                <w:iCs/>
                <w:sz w:val="20"/>
                <w:szCs w:val="20"/>
              </w:rPr>
              <w:t xml:space="preserve"> </w:t>
            </w:r>
            <w:proofErr w:type="spellStart"/>
            <w:r w:rsidRPr="00490B12">
              <w:rPr>
                <w:i/>
                <w:iCs/>
                <w:sz w:val="20"/>
                <w:szCs w:val="20"/>
              </w:rPr>
              <w:t>animation</w:t>
            </w:r>
            <w:proofErr w:type="spellEnd"/>
            <w:r w:rsidRPr="00490B12">
              <w:rPr>
                <w:sz w:val="20"/>
                <w:szCs w:val="20"/>
              </w:rPr>
              <w:t xml:space="preserve">. New York: </w:t>
            </w:r>
            <w:proofErr w:type="spellStart"/>
            <w:r w:rsidRPr="00490B12">
              <w:rPr>
                <w:sz w:val="20"/>
                <w:szCs w:val="20"/>
              </w:rPr>
              <w:t>Palgrave</w:t>
            </w:r>
            <w:proofErr w:type="spellEnd"/>
            <w:r w:rsidRPr="00490B12">
              <w:rPr>
                <w:sz w:val="20"/>
                <w:szCs w:val="20"/>
              </w:rPr>
              <w:t>, 2001. ISBN 0312238630.</w:t>
            </w:r>
          </w:p>
          <w:p w14:paraId="0AAB28B4" w14:textId="77777777" w:rsidR="004371ED" w:rsidRPr="00490B12" w:rsidRDefault="004371ED" w:rsidP="00AB1CDE">
            <w:pPr>
              <w:rPr>
                <w:b/>
                <w:sz w:val="20"/>
                <w:szCs w:val="20"/>
              </w:rPr>
            </w:pPr>
            <w:r w:rsidRPr="00490B12">
              <w:rPr>
                <w:b/>
                <w:sz w:val="20"/>
                <w:szCs w:val="20"/>
              </w:rPr>
              <w:t>Doporučená:</w:t>
            </w:r>
          </w:p>
          <w:p w14:paraId="63454520" w14:textId="0380A57E" w:rsidR="004371ED" w:rsidRPr="00490B12" w:rsidRDefault="004371ED" w:rsidP="00AB1CDE">
            <w:pPr>
              <w:rPr>
                <w:sz w:val="20"/>
                <w:szCs w:val="20"/>
              </w:rPr>
            </w:pPr>
            <w:r w:rsidRPr="00490B12">
              <w:rPr>
                <w:sz w:val="20"/>
                <w:szCs w:val="20"/>
              </w:rPr>
              <w:t>BORDWELL, David a Kristin THOMPSON. </w:t>
            </w:r>
            <w:r w:rsidRPr="00490B12">
              <w:rPr>
                <w:i/>
                <w:iCs/>
                <w:sz w:val="20"/>
                <w:szCs w:val="20"/>
              </w:rPr>
              <w:t>Umění filmu: úvod do studia formy a stylu</w:t>
            </w:r>
            <w:r w:rsidRPr="00490B12">
              <w:rPr>
                <w:sz w:val="20"/>
                <w:szCs w:val="20"/>
              </w:rPr>
              <w:t>. Praha: Nakladatelství Akademie múzických umění v Praze, 2011. ISBN 978-80-7331-217-6.</w:t>
            </w:r>
          </w:p>
          <w:p w14:paraId="59EB5466" w14:textId="77777777" w:rsidR="00AB1CDE" w:rsidRDefault="004371ED" w:rsidP="00AB1CDE">
            <w:pPr>
              <w:rPr>
                <w:sz w:val="20"/>
                <w:szCs w:val="20"/>
              </w:rPr>
            </w:pPr>
            <w:r w:rsidRPr="00490B12">
              <w:rPr>
                <w:sz w:val="20"/>
                <w:szCs w:val="20"/>
              </w:rPr>
              <w:t>GREGOR, Lukáš. </w:t>
            </w:r>
            <w:r w:rsidRPr="00490B12">
              <w:rPr>
                <w:i/>
                <w:iCs/>
                <w:sz w:val="20"/>
                <w:szCs w:val="20"/>
              </w:rPr>
              <w:t>Základy analýzy animované filmu.</w:t>
            </w:r>
            <w:r w:rsidRPr="00490B12">
              <w:rPr>
                <w:sz w:val="20"/>
                <w:szCs w:val="20"/>
              </w:rPr>
              <w:t> 1. vyd. Univerzita Tomáše Bati ve Zlíně, 2011</w:t>
            </w:r>
            <w:r w:rsidR="00AB1CDE">
              <w:rPr>
                <w:sz w:val="20"/>
                <w:szCs w:val="20"/>
              </w:rPr>
              <w:t>.</w:t>
            </w:r>
            <w:r w:rsidRPr="00490B12">
              <w:rPr>
                <w:sz w:val="20"/>
                <w:szCs w:val="20"/>
              </w:rPr>
              <w:t xml:space="preserve"> </w:t>
            </w:r>
          </w:p>
          <w:p w14:paraId="7379BE41" w14:textId="6851596A" w:rsidR="004371ED" w:rsidRPr="00490B12" w:rsidRDefault="004371ED" w:rsidP="00AB1CDE">
            <w:pPr>
              <w:rPr>
                <w:sz w:val="20"/>
                <w:szCs w:val="20"/>
              </w:rPr>
            </w:pPr>
            <w:r w:rsidRPr="00490B12">
              <w:rPr>
                <w:sz w:val="20"/>
                <w:szCs w:val="20"/>
              </w:rPr>
              <w:t>ISBN 978-80-7454-112-4</w:t>
            </w:r>
            <w:r w:rsidR="00A66BE2">
              <w:rPr>
                <w:sz w:val="20"/>
                <w:szCs w:val="20"/>
              </w:rPr>
              <w:t>.</w:t>
            </w:r>
          </w:p>
          <w:p w14:paraId="5D81095F" w14:textId="77777777" w:rsidR="00AB1CDE" w:rsidRDefault="00AB1CDE" w:rsidP="00AB1CDE">
            <w:pPr>
              <w:rPr>
                <w:sz w:val="20"/>
                <w:szCs w:val="20"/>
              </w:rPr>
            </w:pPr>
            <w:r w:rsidRPr="00490B12">
              <w:rPr>
                <w:sz w:val="20"/>
                <w:szCs w:val="20"/>
              </w:rPr>
              <w:t xml:space="preserve">NORŠTEJN, Jurij </w:t>
            </w:r>
            <w:proofErr w:type="spellStart"/>
            <w:r w:rsidRPr="00490B12">
              <w:rPr>
                <w:sz w:val="20"/>
                <w:szCs w:val="20"/>
              </w:rPr>
              <w:t>Borisovič</w:t>
            </w:r>
            <w:proofErr w:type="spellEnd"/>
            <w:r w:rsidRPr="00490B12">
              <w:rPr>
                <w:sz w:val="20"/>
                <w:szCs w:val="20"/>
              </w:rPr>
              <w:t>. </w:t>
            </w:r>
            <w:r w:rsidRPr="00490B12">
              <w:rPr>
                <w:i/>
                <w:iCs/>
                <w:sz w:val="20"/>
                <w:szCs w:val="20"/>
              </w:rPr>
              <w:t>Sníh na trávě: ve dvou dílech</w:t>
            </w:r>
            <w:r w:rsidRPr="00490B12">
              <w:rPr>
                <w:sz w:val="20"/>
                <w:szCs w:val="20"/>
              </w:rPr>
              <w:t xml:space="preserve">. V Praze: APZ </w:t>
            </w:r>
            <w:proofErr w:type="spellStart"/>
            <w:r w:rsidRPr="00490B12">
              <w:rPr>
                <w:sz w:val="20"/>
                <w:szCs w:val="20"/>
              </w:rPr>
              <w:t>Production</w:t>
            </w:r>
            <w:proofErr w:type="spellEnd"/>
            <w:r w:rsidRPr="00490B12">
              <w:rPr>
                <w:sz w:val="20"/>
                <w:szCs w:val="20"/>
              </w:rPr>
              <w:t>, 2013. ISBN 978-80-7331-124-7.</w:t>
            </w:r>
          </w:p>
          <w:p w14:paraId="1E7EB017" w14:textId="2577D6B6" w:rsidR="004371ED" w:rsidRPr="00490B12" w:rsidRDefault="004371ED" w:rsidP="00AB1CDE">
            <w:pPr>
              <w:rPr>
                <w:sz w:val="20"/>
                <w:szCs w:val="20"/>
              </w:rPr>
            </w:pPr>
            <w:r w:rsidRPr="00490B12">
              <w:rPr>
                <w:sz w:val="20"/>
                <w:szCs w:val="20"/>
              </w:rPr>
              <w:t>WELLS, Paul. </w:t>
            </w:r>
            <w:proofErr w:type="spellStart"/>
            <w:r w:rsidRPr="00490B12">
              <w:rPr>
                <w:i/>
                <w:iCs/>
                <w:sz w:val="20"/>
                <w:szCs w:val="20"/>
              </w:rPr>
              <w:t>Understanding</w:t>
            </w:r>
            <w:proofErr w:type="spellEnd"/>
            <w:r w:rsidRPr="00490B12">
              <w:rPr>
                <w:i/>
                <w:iCs/>
                <w:sz w:val="20"/>
                <w:szCs w:val="20"/>
              </w:rPr>
              <w:t xml:space="preserve"> </w:t>
            </w:r>
            <w:proofErr w:type="spellStart"/>
            <w:r w:rsidRPr="00490B12">
              <w:rPr>
                <w:i/>
                <w:iCs/>
                <w:sz w:val="20"/>
                <w:szCs w:val="20"/>
              </w:rPr>
              <w:t>animation</w:t>
            </w:r>
            <w:proofErr w:type="spellEnd"/>
            <w:r w:rsidRPr="00490B12">
              <w:rPr>
                <w:sz w:val="20"/>
                <w:szCs w:val="20"/>
              </w:rPr>
              <w:t xml:space="preserve">. New York: </w:t>
            </w:r>
            <w:proofErr w:type="spellStart"/>
            <w:r w:rsidRPr="00490B12">
              <w:rPr>
                <w:sz w:val="20"/>
                <w:szCs w:val="20"/>
              </w:rPr>
              <w:t>Routledge</w:t>
            </w:r>
            <w:proofErr w:type="spellEnd"/>
            <w:r w:rsidRPr="00490B12">
              <w:rPr>
                <w:sz w:val="20"/>
                <w:szCs w:val="20"/>
              </w:rPr>
              <w:t>, 1998. ISBN 0415115973.</w:t>
            </w:r>
          </w:p>
        </w:tc>
      </w:tr>
    </w:tbl>
    <w:p w14:paraId="1F607902" w14:textId="77777777" w:rsidR="004371ED" w:rsidRDefault="004371ED" w:rsidP="004371ED"/>
    <w:p w14:paraId="530F13EC" w14:textId="77777777" w:rsidR="004371ED" w:rsidRDefault="004371ED" w:rsidP="004371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71ED" w14:paraId="2A2C0DE0" w14:textId="77777777" w:rsidTr="005C2183">
        <w:tc>
          <w:tcPr>
            <w:tcW w:w="9855" w:type="dxa"/>
            <w:gridSpan w:val="8"/>
            <w:tcBorders>
              <w:bottom w:val="double" w:sz="4" w:space="0" w:color="auto"/>
            </w:tcBorders>
            <w:shd w:val="clear" w:color="auto" w:fill="BDD6EE"/>
          </w:tcPr>
          <w:p w14:paraId="047C288B" w14:textId="77777777" w:rsidR="004371ED" w:rsidRDefault="004371ED" w:rsidP="005C2183">
            <w:pPr>
              <w:jc w:val="both"/>
              <w:rPr>
                <w:b/>
                <w:sz w:val="28"/>
              </w:rPr>
            </w:pPr>
            <w:r>
              <w:lastRenderedPageBreak/>
              <w:br w:type="page"/>
            </w:r>
            <w:r>
              <w:rPr>
                <w:b/>
                <w:sz w:val="28"/>
              </w:rPr>
              <w:t>B-III – Charakteristika studijního předmětu</w:t>
            </w:r>
          </w:p>
        </w:tc>
      </w:tr>
      <w:tr w:rsidR="004371ED" w14:paraId="0F664DDD" w14:textId="77777777" w:rsidTr="005C2183">
        <w:tc>
          <w:tcPr>
            <w:tcW w:w="3086" w:type="dxa"/>
            <w:tcBorders>
              <w:top w:val="double" w:sz="4" w:space="0" w:color="auto"/>
            </w:tcBorders>
            <w:shd w:val="clear" w:color="auto" w:fill="F7CAAC"/>
          </w:tcPr>
          <w:p w14:paraId="771D18BF" w14:textId="77777777" w:rsidR="004371ED" w:rsidRPr="001C3E51" w:rsidRDefault="004371ED" w:rsidP="005C2183">
            <w:pPr>
              <w:rPr>
                <w:b/>
                <w:sz w:val="20"/>
                <w:szCs w:val="20"/>
              </w:rPr>
            </w:pPr>
            <w:r w:rsidRPr="001C3E51">
              <w:rPr>
                <w:b/>
                <w:sz w:val="20"/>
                <w:szCs w:val="20"/>
              </w:rPr>
              <w:t>Název studijního předmětu</w:t>
            </w:r>
          </w:p>
        </w:tc>
        <w:tc>
          <w:tcPr>
            <w:tcW w:w="6769" w:type="dxa"/>
            <w:gridSpan w:val="7"/>
            <w:tcBorders>
              <w:top w:val="double" w:sz="4" w:space="0" w:color="auto"/>
            </w:tcBorders>
          </w:tcPr>
          <w:p w14:paraId="324B5771" w14:textId="77777777" w:rsidR="004371ED" w:rsidRPr="001C3E51" w:rsidRDefault="004371ED" w:rsidP="005C2183">
            <w:pPr>
              <w:jc w:val="both"/>
              <w:rPr>
                <w:sz w:val="20"/>
                <w:szCs w:val="20"/>
              </w:rPr>
            </w:pPr>
            <w:r w:rsidRPr="001C3E51">
              <w:rPr>
                <w:sz w:val="20"/>
                <w:szCs w:val="20"/>
              </w:rPr>
              <w:t>Dějiny animovaného filmu 4</w:t>
            </w:r>
          </w:p>
        </w:tc>
      </w:tr>
      <w:tr w:rsidR="004371ED" w14:paraId="74090896" w14:textId="77777777" w:rsidTr="005C2183">
        <w:tc>
          <w:tcPr>
            <w:tcW w:w="3086" w:type="dxa"/>
            <w:shd w:val="clear" w:color="auto" w:fill="F7CAAC"/>
          </w:tcPr>
          <w:p w14:paraId="62C5D985" w14:textId="77777777" w:rsidR="004371ED" w:rsidRPr="001C3E51" w:rsidRDefault="004371ED" w:rsidP="005C2183">
            <w:pPr>
              <w:rPr>
                <w:b/>
                <w:sz w:val="20"/>
                <w:szCs w:val="20"/>
              </w:rPr>
            </w:pPr>
            <w:r w:rsidRPr="001C3E51">
              <w:rPr>
                <w:b/>
                <w:sz w:val="20"/>
                <w:szCs w:val="20"/>
              </w:rPr>
              <w:t>Typ předmětu</w:t>
            </w:r>
          </w:p>
        </w:tc>
        <w:tc>
          <w:tcPr>
            <w:tcW w:w="3406" w:type="dxa"/>
            <w:gridSpan w:val="4"/>
          </w:tcPr>
          <w:p w14:paraId="5B36B308" w14:textId="77777777" w:rsidR="004371ED" w:rsidRPr="001C3E51" w:rsidRDefault="004371ED" w:rsidP="005C2183">
            <w:pPr>
              <w:jc w:val="both"/>
              <w:rPr>
                <w:sz w:val="20"/>
                <w:szCs w:val="20"/>
              </w:rPr>
            </w:pPr>
            <w:r w:rsidRPr="001C3E51">
              <w:rPr>
                <w:sz w:val="20"/>
                <w:szCs w:val="20"/>
              </w:rPr>
              <w:t>povinný, ZT</w:t>
            </w:r>
          </w:p>
        </w:tc>
        <w:tc>
          <w:tcPr>
            <w:tcW w:w="2695" w:type="dxa"/>
            <w:gridSpan w:val="2"/>
            <w:shd w:val="clear" w:color="auto" w:fill="F7CAAC"/>
          </w:tcPr>
          <w:p w14:paraId="5C7F3370" w14:textId="77777777" w:rsidR="004371ED" w:rsidRPr="001C3E51" w:rsidRDefault="004371ED" w:rsidP="005C2183">
            <w:pPr>
              <w:jc w:val="both"/>
              <w:rPr>
                <w:sz w:val="20"/>
                <w:szCs w:val="20"/>
              </w:rPr>
            </w:pPr>
            <w:r w:rsidRPr="001C3E51">
              <w:rPr>
                <w:b/>
                <w:sz w:val="20"/>
                <w:szCs w:val="20"/>
              </w:rPr>
              <w:t>doporučený ročník / semestr</w:t>
            </w:r>
          </w:p>
        </w:tc>
        <w:tc>
          <w:tcPr>
            <w:tcW w:w="668" w:type="dxa"/>
          </w:tcPr>
          <w:p w14:paraId="16E5415B" w14:textId="77777777" w:rsidR="004371ED" w:rsidRPr="001C3E51" w:rsidRDefault="004371ED" w:rsidP="005C2183">
            <w:pPr>
              <w:jc w:val="both"/>
              <w:rPr>
                <w:sz w:val="20"/>
                <w:szCs w:val="20"/>
              </w:rPr>
            </w:pPr>
            <w:r w:rsidRPr="001C3E51">
              <w:rPr>
                <w:sz w:val="20"/>
                <w:szCs w:val="20"/>
              </w:rPr>
              <w:t>2/LS</w:t>
            </w:r>
          </w:p>
        </w:tc>
      </w:tr>
      <w:tr w:rsidR="004371ED" w14:paraId="0A87215A" w14:textId="77777777" w:rsidTr="005C2183">
        <w:tc>
          <w:tcPr>
            <w:tcW w:w="3086" w:type="dxa"/>
            <w:shd w:val="clear" w:color="auto" w:fill="F7CAAC"/>
          </w:tcPr>
          <w:p w14:paraId="199B5C1A" w14:textId="77777777" w:rsidR="004371ED" w:rsidRPr="001C3E51" w:rsidRDefault="004371ED" w:rsidP="005C2183">
            <w:pPr>
              <w:rPr>
                <w:b/>
                <w:sz w:val="20"/>
                <w:szCs w:val="20"/>
              </w:rPr>
            </w:pPr>
            <w:r w:rsidRPr="001C3E51">
              <w:rPr>
                <w:b/>
                <w:sz w:val="20"/>
                <w:szCs w:val="20"/>
              </w:rPr>
              <w:t>Rozsah studijního předmětu</w:t>
            </w:r>
          </w:p>
        </w:tc>
        <w:tc>
          <w:tcPr>
            <w:tcW w:w="1701" w:type="dxa"/>
            <w:gridSpan w:val="2"/>
          </w:tcPr>
          <w:p w14:paraId="782923CA" w14:textId="77777777" w:rsidR="004371ED" w:rsidRPr="001C3E51" w:rsidRDefault="004371ED" w:rsidP="005C2183">
            <w:pPr>
              <w:jc w:val="both"/>
              <w:rPr>
                <w:sz w:val="20"/>
                <w:szCs w:val="20"/>
              </w:rPr>
            </w:pPr>
            <w:proofErr w:type="gramStart"/>
            <w:r w:rsidRPr="001C3E51">
              <w:rPr>
                <w:sz w:val="20"/>
                <w:szCs w:val="20"/>
              </w:rPr>
              <w:t>26p</w:t>
            </w:r>
            <w:proofErr w:type="gramEnd"/>
          </w:p>
        </w:tc>
        <w:tc>
          <w:tcPr>
            <w:tcW w:w="889" w:type="dxa"/>
            <w:shd w:val="clear" w:color="auto" w:fill="F7CAAC"/>
          </w:tcPr>
          <w:p w14:paraId="5D4EEE1F" w14:textId="77777777" w:rsidR="004371ED" w:rsidRPr="001C3E51" w:rsidRDefault="004371ED" w:rsidP="005C2183">
            <w:pPr>
              <w:jc w:val="both"/>
              <w:rPr>
                <w:b/>
                <w:sz w:val="20"/>
                <w:szCs w:val="20"/>
              </w:rPr>
            </w:pPr>
            <w:r w:rsidRPr="001C3E51">
              <w:rPr>
                <w:b/>
                <w:sz w:val="20"/>
                <w:szCs w:val="20"/>
              </w:rPr>
              <w:t xml:space="preserve">hod. </w:t>
            </w:r>
          </w:p>
        </w:tc>
        <w:tc>
          <w:tcPr>
            <w:tcW w:w="816" w:type="dxa"/>
          </w:tcPr>
          <w:p w14:paraId="38121146" w14:textId="77777777" w:rsidR="004371ED" w:rsidRPr="001C3E51" w:rsidRDefault="004371ED" w:rsidP="005C2183">
            <w:pPr>
              <w:jc w:val="both"/>
              <w:rPr>
                <w:sz w:val="20"/>
                <w:szCs w:val="20"/>
              </w:rPr>
            </w:pPr>
            <w:r w:rsidRPr="001C3E51">
              <w:rPr>
                <w:sz w:val="20"/>
                <w:szCs w:val="20"/>
              </w:rPr>
              <w:t>26</w:t>
            </w:r>
          </w:p>
        </w:tc>
        <w:tc>
          <w:tcPr>
            <w:tcW w:w="2156" w:type="dxa"/>
            <w:shd w:val="clear" w:color="auto" w:fill="F7CAAC"/>
          </w:tcPr>
          <w:p w14:paraId="282D877E" w14:textId="77777777" w:rsidR="004371ED" w:rsidRPr="001C3E51" w:rsidRDefault="004371ED" w:rsidP="005C2183">
            <w:pPr>
              <w:jc w:val="both"/>
              <w:rPr>
                <w:b/>
                <w:sz w:val="20"/>
                <w:szCs w:val="20"/>
              </w:rPr>
            </w:pPr>
            <w:r w:rsidRPr="001C3E51">
              <w:rPr>
                <w:b/>
                <w:sz w:val="20"/>
                <w:szCs w:val="20"/>
              </w:rPr>
              <w:t>kreditů</w:t>
            </w:r>
          </w:p>
        </w:tc>
        <w:tc>
          <w:tcPr>
            <w:tcW w:w="1207" w:type="dxa"/>
            <w:gridSpan w:val="2"/>
          </w:tcPr>
          <w:p w14:paraId="75B3B72D" w14:textId="77777777" w:rsidR="004371ED" w:rsidRPr="001C3E51" w:rsidRDefault="004371ED" w:rsidP="005C2183">
            <w:pPr>
              <w:jc w:val="both"/>
              <w:rPr>
                <w:sz w:val="20"/>
                <w:szCs w:val="20"/>
              </w:rPr>
            </w:pPr>
            <w:r w:rsidRPr="001C3E51">
              <w:rPr>
                <w:sz w:val="20"/>
                <w:szCs w:val="20"/>
              </w:rPr>
              <w:t>4</w:t>
            </w:r>
          </w:p>
        </w:tc>
      </w:tr>
      <w:tr w:rsidR="004371ED" w14:paraId="11B55203" w14:textId="77777777" w:rsidTr="005C2183">
        <w:tc>
          <w:tcPr>
            <w:tcW w:w="3086" w:type="dxa"/>
            <w:shd w:val="clear" w:color="auto" w:fill="F7CAAC"/>
          </w:tcPr>
          <w:p w14:paraId="7D1731AA" w14:textId="77777777" w:rsidR="004371ED" w:rsidRPr="001C3E51" w:rsidRDefault="004371ED" w:rsidP="005C2183">
            <w:pPr>
              <w:rPr>
                <w:b/>
                <w:sz w:val="20"/>
                <w:szCs w:val="20"/>
              </w:rPr>
            </w:pPr>
            <w:r w:rsidRPr="001C3E51">
              <w:rPr>
                <w:b/>
                <w:sz w:val="20"/>
                <w:szCs w:val="20"/>
              </w:rPr>
              <w:t xml:space="preserve">Prerekvizity, </w:t>
            </w:r>
            <w:proofErr w:type="spellStart"/>
            <w:r w:rsidRPr="001C3E51">
              <w:rPr>
                <w:b/>
                <w:sz w:val="20"/>
                <w:szCs w:val="20"/>
              </w:rPr>
              <w:t>korekvizity</w:t>
            </w:r>
            <w:proofErr w:type="spellEnd"/>
            <w:r w:rsidRPr="001C3E51">
              <w:rPr>
                <w:b/>
                <w:sz w:val="20"/>
                <w:szCs w:val="20"/>
              </w:rPr>
              <w:t>, ekvivalence</w:t>
            </w:r>
          </w:p>
        </w:tc>
        <w:tc>
          <w:tcPr>
            <w:tcW w:w="6769" w:type="dxa"/>
            <w:gridSpan w:val="7"/>
          </w:tcPr>
          <w:p w14:paraId="7DD93AE5" w14:textId="77777777" w:rsidR="004371ED" w:rsidRPr="001C3E51" w:rsidRDefault="004371ED" w:rsidP="005C2183">
            <w:pPr>
              <w:jc w:val="both"/>
              <w:rPr>
                <w:sz w:val="20"/>
                <w:szCs w:val="20"/>
              </w:rPr>
            </w:pPr>
          </w:p>
        </w:tc>
      </w:tr>
      <w:tr w:rsidR="004371ED" w14:paraId="716E2E83" w14:textId="77777777" w:rsidTr="005C2183">
        <w:tc>
          <w:tcPr>
            <w:tcW w:w="3086" w:type="dxa"/>
            <w:shd w:val="clear" w:color="auto" w:fill="F7CAAC"/>
          </w:tcPr>
          <w:p w14:paraId="74180970" w14:textId="77777777" w:rsidR="004371ED" w:rsidRPr="001C3E51" w:rsidRDefault="004371ED" w:rsidP="005C2183">
            <w:pPr>
              <w:rPr>
                <w:b/>
                <w:sz w:val="20"/>
                <w:szCs w:val="20"/>
              </w:rPr>
            </w:pPr>
            <w:r w:rsidRPr="001C3E51">
              <w:rPr>
                <w:b/>
                <w:sz w:val="20"/>
                <w:szCs w:val="20"/>
              </w:rPr>
              <w:t>Způsob ověření studijních výsledků</w:t>
            </w:r>
          </w:p>
        </w:tc>
        <w:tc>
          <w:tcPr>
            <w:tcW w:w="3406" w:type="dxa"/>
            <w:gridSpan w:val="4"/>
          </w:tcPr>
          <w:p w14:paraId="592F1169" w14:textId="77777777" w:rsidR="004371ED" w:rsidRPr="001C3E51" w:rsidRDefault="004371ED" w:rsidP="005C2183">
            <w:pPr>
              <w:jc w:val="both"/>
              <w:rPr>
                <w:sz w:val="20"/>
                <w:szCs w:val="20"/>
              </w:rPr>
            </w:pPr>
            <w:r w:rsidRPr="001C3E51">
              <w:rPr>
                <w:sz w:val="20"/>
                <w:szCs w:val="20"/>
              </w:rPr>
              <w:t>zkouška</w:t>
            </w:r>
          </w:p>
        </w:tc>
        <w:tc>
          <w:tcPr>
            <w:tcW w:w="2156" w:type="dxa"/>
            <w:shd w:val="clear" w:color="auto" w:fill="F7CAAC"/>
          </w:tcPr>
          <w:p w14:paraId="7DBBCF91" w14:textId="77777777" w:rsidR="004371ED" w:rsidRPr="001C3E51" w:rsidRDefault="004371ED" w:rsidP="005C2183">
            <w:pPr>
              <w:jc w:val="both"/>
              <w:rPr>
                <w:b/>
                <w:sz w:val="20"/>
                <w:szCs w:val="20"/>
              </w:rPr>
            </w:pPr>
            <w:r w:rsidRPr="001C3E51">
              <w:rPr>
                <w:b/>
                <w:sz w:val="20"/>
                <w:szCs w:val="20"/>
              </w:rPr>
              <w:t>Forma výuky</w:t>
            </w:r>
          </w:p>
        </w:tc>
        <w:tc>
          <w:tcPr>
            <w:tcW w:w="1207" w:type="dxa"/>
            <w:gridSpan w:val="2"/>
          </w:tcPr>
          <w:p w14:paraId="2916F97E" w14:textId="77777777" w:rsidR="004371ED" w:rsidRPr="001C3E51" w:rsidRDefault="004371ED" w:rsidP="005C2183">
            <w:pPr>
              <w:jc w:val="both"/>
              <w:rPr>
                <w:sz w:val="20"/>
                <w:szCs w:val="20"/>
              </w:rPr>
            </w:pPr>
            <w:r w:rsidRPr="001C3E51">
              <w:rPr>
                <w:sz w:val="20"/>
                <w:szCs w:val="20"/>
              </w:rPr>
              <w:t>přednáška</w:t>
            </w:r>
          </w:p>
        </w:tc>
      </w:tr>
      <w:tr w:rsidR="004371ED" w14:paraId="4DEE6F53" w14:textId="77777777" w:rsidTr="005C2183">
        <w:tc>
          <w:tcPr>
            <w:tcW w:w="3086" w:type="dxa"/>
            <w:shd w:val="clear" w:color="auto" w:fill="F7CAAC"/>
          </w:tcPr>
          <w:p w14:paraId="2AFB4C54" w14:textId="77777777" w:rsidR="004371ED" w:rsidRPr="001C3E51" w:rsidRDefault="004371ED" w:rsidP="005C2183">
            <w:pPr>
              <w:rPr>
                <w:b/>
                <w:sz w:val="20"/>
                <w:szCs w:val="20"/>
              </w:rPr>
            </w:pPr>
            <w:r w:rsidRPr="001C3E51">
              <w:rPr>
                <w:b/>
                <w:sz w:val="20"/>
                <w:szCs w:val="20"/>
              </w:rPr>
              <w:t>Forma způsobu ověření studijních výsledků a další požadavky na studenta</w:t>
            </w:r>
          </w:p>
        </w:tc>
        <w:tc>
          <w:tcPr>
            <w:tcW w:w="6769" w:type="dxa"/>
            <w:gridSpan w:val="7"/>
            <w:tcBorders>
              <w:bottom w:val="nil"/>
            </w:tcBorders>
          </w:tcPr>
          <w:p w14:paraId="05AC0C5C" w14:textId="77777777" w:rsidR="004371ED" w:rsidRPr="001C3E51" w:rsidRDefault="004371ED" w:rsidP="005C2183">
            <w:pPr>
              <w:jc w:val="both"/>
              <w:rPr>
                <w:sz w:val="20"/>
                <w:szCs w:val="20"/>
              </w:rPr>
            </w:pPr>
            <w:r w:rsidRPr="001C3E51">
              <w:rPr>
                <w:sz w:val="20"/>
                <w:szCs w:val="20"/>
              </w:rPr>
              <w:t>ústní,</w:t>
            </w:r>
          </w:p>
          <w:p w14:paraId="3462D0BB" w14:textId="77777777" w:rsidR="004371ED" w:rsidRPr="001C3E51" w:rsidRDefault="004371ED" w:rsidP="005C2183">
            <w:pPr>
              <w:jc w:val="both"/>
              <w:rPr>
                <w:sz w:val="20"/>
                <w:szCs w:val="20"/>
              </w:rPr>
            </w:pPr>
            <w:r w:rsidRPr="001C3E51">
              <w:rPr>
                <w:sz w:val="20"/>
                <w:szCs w:val="20"/>
              </w:rPr>
              <w:t>aktivní účast na přednáškách, zpracování prezentace</w:t>
            </w:r>
          </w:p>
        </w:tc>
      </w:tr>
      <w:tr w:rsidR="004371ED" w14:paraId="3BA301FE" w14:textId="77777777" w:rsidTr="006D0D4F">
        <w:trPr>
          <w:trHeight w:val="130"/>
        </w:trPr>
        <w:tc>
          <w:tcPr>
            <w:tcW w:w="9855" w:type="dxa"/>
            <w:gridSpan w:val="8"/>
            <w:tcBorders>
              <w:top w:val="nil"/>
            </w:tcBorders>
          </w:tcPr>
          <w:p w14:paraId="4F319160" w14:textId="77777777" w:rsidR="004371ED" w:rsidRPr="001C3E51" w:rsidRDefault="004371ED" w:rsidP="005C2183">
            <w:pPr>
              <w:rPr>
                <w:sz w:val="20"/>
                <w:szCs w:val="20"/>
              </w:rPr>
            </w:pPr>
          </w:p>
        </w:tc>
      </w:tr>
      <w:tr w:rsidR="004371ED" w14:paraId="295D45F3" w14:textId="77777777" w:rsidTr="005C2183">
        <w:trPr>
          <w:trHeight w:val="197"/>
        </w:trPr>
        <w:tc>
          <w:tcPr>
            <w:tcW w:w="3086" w:type="dxa"/>
            <w:tcBorders>
              <w:top w:val="nil"/>
            </w:tcBorders>
            <w:shd w:val="clear" w:color="auto" w:fill="F7CAAC"/>
          </w:tcPr>
          <w:p w14:paraId="7790393F" w14:textId="77777777" w:rsidR="004371ED" w:rsidRPr="001C3E51" w:rsidRDefault="004371ED" w:rsidP="005C2183">
            <w:pPr>
              <w:rPr>
                <w:b/>
                <w:sz w:val="20"/>
                <w:szCs w:val="20"/>
              </w:rPr>
            </w:pPr>
            <w:r w:rsidRPr="001C3E51">
              <w:rPr>
                <w:b/>
                <w:sz w:val="20"/>
                <w:szCs w:val="20"/>
              </w:rPr>
              <w:t>Garant předmětu</w:t>
            </w:r>
          </w:p>
        </w:tc>
        <w:tc>
          <w:tcPr>
            <w:tcW w:w="6769" w:type="dxa"/>
            <w:gridSpan w:val="7"/>
            <w:tcBorders>
              <w:top w:val="nil"/>
            </w:tcBorders>
          </w:tcPr>
          <w:p w14:paraId="72F12D21" w14:textId="77777777" w:rsidR="004371ED" w:rsidRPr="001C3E51" w:rsidRDefault="004371ED" w:rsidP="005C2183">
            <w:pPr>
              <w:jc w:val="both"/>
              <w:rPr>
                <w:sz w:val="20"/>
                <w:szCs w:val="20"/>
              </w:rPr>
            </w:pPr>
            <w:r w:rsidRPr="001C3E51">
              <w:rPr>
                <w:sz w:val="20"/>
                <w:szCs w:val="20"/>
              </w:rPr>
              <w:t>Mgr. Lukáš Gregor, Ph.D.</w:t>
            </w:r>
          </w:p>
        </w:tc>
      </w:tr>
      <w:tr w:rsidR="004371ED" w14:paraId="54897741" w14:textId="77777777" w:rsidTr="005C2183">
        <w:trPr>
          <w:trHeight w:val="243"/>
        </w:trPr>
        <w:tc>
          <w:tcPr>
            <w:tcW w:w="3086" w:type="dxa"/>
            <w:tcBorders>
              <w:top w:val="nil"/>
            </w:tcBorders>
            <w:shd w:val="clear" w:color="auto" w:fill="F7CAAC"/>
          </w:tcPr>
          <w:p w14:paraId="7A513199" w14:textId="77777777" w:rsidR="004371ED" w:rsidRPr="001C3E51" w:rsidRDefault="004371ED" w:rsidP="005C2183">
            <w:pPr>
              <w:rPr>
                <w:b/>
                <w:sz w:val="20"/>
                <w:szCs w:val="20"/>
              </w:rPr>
            </w:pPr>
            <w:r w:rsidRPr="001C3E51">
              <w:rPr>
                <w:b/>
                <w:sz w:val="20"/>
                <w:szCs w:val="20"/>
              </w:rPr>
              <w:t>Zapojení garanta do výuky předmětu</w:t>
            </w:r>
          </w:p>
        </w:tc>
        <w:tc>
          <w:tcPr>
            <w:tcW w:w="6769" w:type="dxa"/>
            <w:gridSpan w:val="7"/>
            <w:tcBorders>
              <w:top w:val="nil"/>
            </w:tcBorders>
          </w:tcPr>
          <w:p w14:paraId="17E8AEE0" w14:textId="25A0FCF9" w:rsidR="004371ED" w:rsidRPr="001C3E51" w:rsidRDefault="004371ED" w:rsidP="005C2183">
            <w:pPr>
              <w:jc w:val="both"/>
              <w:rPr>
                <w:sz w:val="20"/>
                <w:szCs w:val="20"/>
              </w:rPr>
            </w:pPr>
            <w:r w:rsidRPr="001C3E51">
              <w:rPr>
                <w:sz w:val="20"/>
                <w:szCs w:val="20"/>
              </w:rPr>
              <w:t>100 %</w:t>
            </w:r>
          </w:p>
        </w:tc>
      </w:tr>
      <w:tr w:rsidR="004371ED" w14:paraId="4035E820" w14:textId="77777777" w:rsidTr="005C2183">
        <w:tc>
          <w:tcPr>
            <w:tcW w:w="3086" w:type="dxa"/>
            <w:shd w:val="clear" w:color="auto" w:fill="F7CAAC"/>
          </w:tcPr>
          <w:p w14:paraId="38B0D513" w14:textId="77777777" w:rsidR="004371ED" w:rsidRPr="001C3E51" w:rsidRDefault="004371ED" w:rsidP="005C2183">
            <w:pPr>
              <w:rPr>
                <w:b/>
                <w:sz w:val="20"/>
                <w:szCs w:val="20"/>
              </w:rPr>
            </w:pPr>
            <w:r w:rsidRPr="001C3E51">
              <w:rPr>
                <w:b/>
                <w:sz w:val="20"/>
                <w:szCs w:val="20"/>
              </w:rPr>
              <w:t>Vyučující</w:t>
            </w:r>
          </w:p>
        </w:tc>
        <w:tc>
          <w:tcPr>
            <w:tcW w:w="6769" w:type="dxa"/>
            <w:gridSpan w:val="7"/>
            <w:tcBorders>
              <w:bottom w:val="nil"/>
            </w:tcBorders>
          </w:tcPr>
          <w:p w14:paraId="72EB1949" w14:textId="095197D1" w:rsidR="004371ED" w:rsidRPr="001C3E51" w:rsidRDefault="004371ED" w:rsidP="00435A6F">
            <w:pPr>
              <w:jc w:val="both"/>
              <w:rPr>
                <w:sz w:val="20"/>
                <w:szCs w:val="20"/>
              </w:rPr>
            </w:pPr>
            <w:r w:rsidRPr="001C3E51">
              <w:rPr>
                <w:sz w:val="20"/>
                <w:szCs w:val="20"/>
              </w:rPr>
              <w:t>Mgr. Lukáš Gregor, Ph.D</w:t>
            </w:r>
            <w:r w:rsidR="00FD62A4">
              <w:rPr>
                <w:sz w:val="20"/>
                <w:szCs w:val="20"/>
              </w:rPr>
              <w:t>.</w:t>
            </w:r>
          </w:p>
        </w:tc>
      </w:tr>
      <w:tr w:rsidR="004371ED" w14:paraId="5DDA3D50" w14:textId="77777777" w:rsidTr="006D0D4F">
        <w:trPr>
          <w:trHeight w:val="76"/>
        </w:trPr>
        <w:tc>
          <w:tcPr>
            <w:tcW w:w="9855" w:type="dxa"/>
            <w:gridSpan w:val="8"/>
            <w:tcBorders>
              <w:top w:val="nil"/>
            </w:tcBorders>
          </w:tcPr>
          <w:p w14:paraId="6F16EEF6" w14:textId="77777777" w:rsidR="004371ED" w:rsidRPr="001C3E51" w:rsidRDefault="004371ED" w:rsidP="005C2183">
            <w:pPr>
              <w:jc w:val="both"/>
              <w:rPr>
                <w:sz w:val="20"/>
                <w:szCs w:val="20"/>
              </w:rPr>
            </w:pPr>
          </w:p>
        </w:tc>
      </w:tr>
      <w:tr w:rsidR="004371ED" w14:paraId="7F14B502" w14:textId="77777777" w:rsidTr="005C2183">
        <w:tc>
          <w:tcPr>
            <w:tcW w:w="3086" w:type="dxa"/>
            <w:shd w:val="clear" w:color="auto" w:fill="F7CAAC"/>
          </w:tcPr>
          <w:p w14:paraId="186F2046" w14:textId="77777777" w:rsidR="004371ED" w:rsidRPr="001C3E51" w:rsidRDefault="004371ED" w:rsidP="005C2183">
            <w:pPr>
              <w:jc w:val="both"/>
              <w:rPr>
                <w:b/>
                <w:sz w:val="20"/>
                <w:szCs w:val="20"/>
              </w:rPr>
            </w:pPr>
            <w:r w:rsidRPr="001C3E51">
              <w:rPr>
                <w:b/>
                <w:sz w:val="20"/>
                <w:szCs w:val="20"/>
              </w:rPr>
              <w:t>Stručná anotace předmětu</w:t>
            </w:r>
          </w:p>
        </w:tc>
        <w:tc>
          <w:tcPr>
            <w:tcW w:w="6769" w:type="dxa"/>
            <w:gridSpan w:val="7"/>
            <w:tcBorders>
              <w:bottom w:val="nil"/>
            </w:tcBorders>
          </w:tcPr>
          <w:p w14:paraId="7A35DAB8" w14:textId="77777777" w:rsidR="004371ED" w:rsidRPr="001C3E51" w:rsidRDefault="004371ED" w:rsidP="005C2183">
            <w:pPr>
              <w:jc w:val="both"/>
              <w:rPr>
                <w:sz w:val="20"/>
                <w:szCs w:val="20"/>
              </w:rPr>
            </w:pPr>
          </w:p>
        </w:tc>
      </w:tr>
      <w:tr w:rsidR="004371ED" w14:paraId="64AF3819" w14:textId="77777777" w:rsidTr="006D0D4F">
        <w:trPr>
          <w:trHeight w:val="3272"/>
        </w:trPr>
        <w:tc>
          <w:tcPr>
            <w:tcW w:w="9855" w:type="dxa"/>
            <w:gridSpan w:val="8"/>
            <w:tcBorders>
              <w:top w:val="nil"/>
              <w:bottom w:val="single" w:sz="12" w:space="0" w:color="auto"/>
            </w:tcBorders>
          </w:tcPr>
          <w:p w14:paraId="30E8B335" w14:textId="36370975" w:rsidR="004371ED" w:rsidRPr="006D0D4F" w:rsidRDefault="004371ED" w:rsidP="006D0D4F">
            <w:pPr>
              <w:spacing w:after="120"/>
              <w:jc w:val="both"/>
              <w:rPr>
                <w:sz w:val="20"/>
                <w:szCs w:val="20"/>
              </w:rPr>
            </w:pPr>
            <w:r w:rsidRPr="001C3E51">
              <w:rPr>
                <w:sz w:val="20"/>
                <w:szCs w:val="20"/>
              </w:rPr>
              <w:t>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w:t>
            </w:r>
            <w:proofErr w:type="spellStart"/>
            <w:r w:rsidRPr="001C3E51">
              <w:rPr>
                <w:sz w:val="20"/>
                <w:szCs w:val="20"/>
              </w:rPr>
              <w:t>neoformalistické</w:t>
            </w:r>
            <w:proofErr w:type="spellEnd"/>
            <w:r w:rsidRPr="001C3E51">
              <w:rPr>
                <w:sz w:val="20"/>
                <w:szCs w:val="20"/>
              </w:rPr>
              <w:t xml:space="preserve"> analýzy. </w:t>
            </w:r>
          </w:p>
          <w:p w14:paraId="42E46AB5" w14:textId="77777777" w:rsidR="004371ED" w:rsidRPr="001C3E51" w:rsidRDefault="004371ED" w:rsidP="00CE41A2">
            <w:pPr>
              <w:pStyle w:val="Odstavecseseznamem"/>
              <w:numPr>
                <w:ilvl w:val="0"/>
                <w:numId w:val="20"/>
              </w:numPr>
              <w:contextualSpacing w:val="0"/>
              <w:jc w:val="both"/>
            </w:pPr>
            <w:r w:rsidRPr="001C3E51">
              <w:t>Počátky české animace</w:t>
            </w:r>
          </w:p>
          <w:p w14:paraId="4FDE7FA3" w14:textId="77777777" w:rsidR="004371ED" w:rsidRPr="001C3E51" w:rsidRDefault="004371ED" w:rsidP="00CE41A2">
            <w:pPr>
              <w:pStyle w:val="Odstavecseseznamem"/>
              <w:numPr>
                <w:ilvl w:val="0"/>
                <w:numId w:val="20"/>
              </w:numPr>
              <w:contextualSpacing w:val="0"/>
              <w:jc w:val="both"/>
            </w:pPr>
            <w:r w:rsidRPr="001C3E51">
              <w:t>Jiří Trnka</w:t>
            </w:r>
          </w:p>
          <w:p w14:paraId="25D380E9" w14:textId="77777777" w:rsidR="004371ED" w:rsidRPr="001C3E51" w:rsidRDefault="004371ED" w:rsidP="00CE41A2">
            <w:pPr>
              <w:pStyle w:val="Odstavecseseznamem"/>
              <w:numPr>
                <w:ilvl w:val="0"/>
                <w:numId w:val="20"/>
              </w:numPr>
              <w:contextualSpacing w:val="0"/>
              <w:jc w:val="both"/>
            </w:pPr>
            <w:r w:rsidRPr="001C3E51">
              <w:t>Karel Zeman</w:t>
            </w:r>
          </w:p>
          <w:p w14:paraId="3E052550" w14:textId="77777777" w:rsidR="004371ED" w:rsidRPr="001C3E51" w:rsidRDefault="004371ED" w:rsidP="00CE41A2">
            <w:pPr>
              <w:pStyle w:val="Odstavecseseznamem"/>
              <w:numPr>
                <w:ilvl w:val="0"/>
                <w:numId w:val="20"/>
              </w:numPr>
              <w:contextualSpacing w:val="0"/>
              <w:jc w:val="both"/>
            </w:pPr>
            <w:r w:rsidRPr="001C3E51">
              <w:t>Hermína Týrlová a zlínská animace</w:t>
            </w:r>
          </w:p>
          <w:p w14:paraId="66755084" w14:textId="77777777" w:rsidR="004371ED" w:rsidRPr="001C3E51" w:rsidRDefault="004371ED" w:rsidP="00CE41A2">
            <w:pPr>
              <w:pStyle w:val="Odstavecseseznamem"/>
              <w:numPr>
                <w:ilvl w:val="0"/>
                <w:numId w:val="20"/>
              </w:numPr>
              <w:contextualSpacing w:val="0"/>
              <w:jc w:val="both"/>
            </w:pPr>
            <w:r w:rsidRPr="001C3E51">
              <w:t>Jan Švankmajer</w:t>
            </w:r>
          </w:p>
          <w:p w14:paraId="0FFA1DAD" w14:textId="328662EE" w:rsidR="004371ED" w:rsidRPr="001C3E51" w:rsidRDefault="004371ED" w:rsidP="00CE41A2">
            <w:pPr>
              <w:pStyle w:val="Odstavecseseznamem"/>
              <w:numPr>
                <w:ilvl w:val="0"/>
                <w:numId w:val="20"/>
              </w:numPr>
              <w:spacing w:after="120"/>
              <w:ind w:left="714" w:hanging="357"/>
              <w:contextualSpacing w:val="0"/>
              <w:jc w:val="both"/>
            </w:pPr>
            <w:r w:rsidRPr="001C3E51">
              <w:t xml:space="preserve">další osobnosti české animace </w:t>
            </w:r>
          </w:p>
          <w:p w14:paraId="08A2B2BA" w14:textId="3C2A8531" w:rsidR="004371ED" w:rsidRPr="001C3E51" w:rsidRDefault="004371ED" w:rsidP="006D0D4F">
            <w:pPr>
              <w:jc w:val="both"/>
              <w:rPr>
                <w:sz w:val="20"/>
                <w:szCs w:val="20"/>
              </w:rPr>
            </w:pPr>
            <w:r w:rsidRPr="001C3E51">
              <w:rPr>
                <w:sz w:val="20"/>
                <w:szCs w:val="20"/>
              </w:rPr>
              <w:t>Student získá základní orientaci v dějinn</w:t>
            </w:r>
            <w:r w:rsidR="00435A6F">
              <w:rPr>
                <w:sz w:val="20"/>
                <w:szCs w:val="20"/>
              </w:rPr>
              <w:t>ém vývoji animovaného filmu a v</w:t>
            </w:r>
            <w:r w:rsidRPr="001C3E51">
              <w:rPr>
                <w:sz w:val="20"/>
                <w:szCs w:val="20"/>
              </w:rPr>
              <w:t xml:space="preserve"> tvorbě předních studií a režisérů. Osvojí si schopnost kriticky nahlížet na audiovizuální dílo, argumentovat a prezentovat svůj názor. Zapojuje se do diskuzí s ostatními studenty a s pedagogem, analyzuje vybraná umělecká díla a zasazuje do kontextu.</w:t>
            </w:r>
          </w:p>
        </w:tc>
      </w:tr>
      <w:tr w:rsidR="004371ED" w14:paraId="3C821F74" w14:textId="77777777" w:rsidTr="005C2183">
        <w:trPr>
          <w:trHeight w:val="265"/>
        </w:trPr>
        <w:tc>
          <w:tcPr>
            <w:tcW w:w="3653" w:type="dxa"/>
            <w:gridSpan w:val="2"/>
            <w:tcBorders>
              <w:top w:val="nil"/>
            </w:tcBorders>
            <w:shd w:val="clear" w:color="auto" w:fill="F7CAAC"/>
          </w:tcPr>
          <w:p w14:paraId="31080F91" w14:textId="77777777" w:rsidR="004371ED" w:rsidRPr="001C3E51" w:rsidRDefault="004371ED" w:rsidP="005C2183">
            <w:pPr>
              <w:jc w:val="both"/>
              <w:rPr>
                <w:sz w:val="20"/>
                <w:szCs w:val="20"/>
              </w:rPr>
            </w:pPr>
            <w:r w:rsidRPr="001C3E51">
              <w:rPr>
                <w:b/>
                <w:sz w:val="20"/>
                <w:szCs w:val="20"/>
              </w:rPr>
              <w:t>Studijní literatura a studijní pomůcky</w:t>
            </w:r>
          </w:p>
        </w:tc>
        <w:tc>
          <w:tcPr>
            <w:tcW w:w="6202" w:type="dxa"/>
            <w:gridSpan w:val="6"/>
            <w:tcBorders>
              <w:top w:val="nil"/>
              <w:bottom w:val="nil"/>
            </w:tcBorders>
          </w:tcPr>
          <w:p w14:paraId="1D4A0A84" w14:textId="77777777" w:rsidR="004371ED" w:rsidRPr="001C3E51" w:rsidRDefault="004371ED" w:rsidP="005C2183">
            <w:pPr>
              <w:jc w:val="both"/>
              <w:rPr>
                <w:sz w:val="20"/>
                <w:szCs w:val="20"/>
              </w:rPr>
            </w:pPr>
          </w:p>
        </w:tc>
      </w:tr>
      <w:tr w:rsidR="004371ED" w:rsidRPr="003F7F55" w14:paraId="6A56FF03" w14:textId="77777777" w:rsidTr="005C2183">
        <w:trPr>
          <w:trHeight w:val="1497"/>
        </w:trPr>
        <w:tc>
          <w:tcPr>
            <w:tcW w:w="9855" w:type="dxa"/>
            <w:gridSpan w:val="8"/>
            <w:tcBorders>
              <w:top w:val="nil"/>
            </w:tcBorders>
          </w:tcPr>
          <w:p w14:paraId="66FD7324" w14:textId="77777777" w:rsidR="004371ED" w:rsidRPr="001C3E51" w:rsidRDefault="004371ED" w:rsidP="006D0D4F">
            <w:pPr>
              <w:rPr>
                <w:b/>
                <w:sz w:val="20"/>
                <w:szCs w:val="20"/>
              </w:rPr>
            </w:pPr>
            <w:r w:rsidRPr="001C3E51">
              <w:rPr>
                <w:b/>
                <w:sz w:val="20"/>
                <w:szCs w:val="20"/>
              </w:rPr>
              <w:t>Povinná:</w:t>
            </w:r>
          </w:p>
          <w:p w14:paraId="2437094A" w14:textId="0DBCACF5" w:rsidR="004371ED" w:rsidRPr="001C3E51" w:rsidRDefault="004371ED" w:rsidP="006D0D4F">
            <w:pPr>
              <w:rPr>
                <w:sz w:val="20"/>
                <w:szCs w:val="20"/>
              </w:rPr>
            </w:pPr>
            <w:r w:rsidRPr="001C3E51">
              <w:rPr>
                <w:i/>
                <w:iCs/>
                <w:sz w:val="20"/>
                <w:szCs w:val="20"/>
              </w:rPr>
              <w:t>Animace a doba: sborník textů z časopisu Film a doba 1955-2000</w:t>
            </w:r>
            <w:r w:rsidRPr="001C3E51">
              <w:rPr>
                <w:sz w:val="20"/>
                <w:szCs w:val="20"/>
              </w:rPr>
              <w:t>. Praha: Sdružení přátel odborného filmového tisku, 2004.</w:t>
            </w:r>
          </w:p>
          <w:p w14:paraId="6E6C3439" w14:textId="77777777" w:rsidR="004371ED" w:rsidRPr="001C3E51" w:rsidRDefault="004371ED" w:rsidP="006D0D4F">
            <w:pPr>
              <w:rPr>
                <w:b/>
                <w:sz w:val="20"/>
                <w:szCs w:val="20"/>
              </w:rPr>
            </w:pPr>
            <w:r w:rsidRPr="001C3E51">
              <w:rPr>
                <w:b/>
                <w:sz w:val="20"/>
                <w:szCs w:val="20"/>
              </w:rPr>
              <w:t>Doporučená:</w:t>
            </w:r>
          </w:p>
          <w:p w14:paraId="481C4E77" w14:textId="164506ED" w:rsidR="004371ED" w:rsidRPr="001C3E51" w:rsidRDefault="004371ED" w:rsidP="006D0D4F">
            <w:pPr>
              <w:rPr>
                <w:sz w:val="20"/>
                <w:szCs w:val="20"/>
              </w:rPr>
            </w:pPr>
            <w:r w:rsidRPr="001C3E51">
              <w:rPr>
                <w:sz w:val="20"/>
                <w:szCs w:val="20"/>
              </w:rPr>
              <w:t>HLAVÁČEK, Luboš a Lev PAVLUCH. </w:t>
            </w:r>
            <w:r w:rsidRPr="001C3E51">
              <w:rPr>
                <w:i/>
                <w:iCs/>
                <w:sz w:val="20"/>
                <w:szCs w:val="20"/>
              </w:rPr>
              <w:t>Jiří Trnka</w:t>
            </w:r>
            <w:r w:rsidRPr="001C3E51">
              <w:rPr>
                <w:sz w:val="20"/>
                <w:szCs w:val="20"/>
              </w:rPr>
              <w:t>. Praha: Academia, 2002. ISBN 80-200-1050-5.</w:t>
            </w:r>
          </w:p>
          <w:p w14:paraId="5F7388B9" w14:textId="77777777" w:rsidR="006D0D4F" w:rsidRDefault="004371ED" w:rsidP="006D0D4F">
            <w:pPr>
              <w:rPr>
                <w:sz w:val="20"/>
                <w:szCs w:val="20"/>
              </w:rPr>
            </w:pPr>
            <w:r w:rsidRPr="001C3E51">
              <w:rPr>
                <w:sz w:val="20"/>
                <w:szCs w:val="20"/>
              </w:rPr>
              <w:t>JANÍKOVÁ, Jana a Lukáš GREGOR. </w:t>
            </w:r>
            <w:r w:rsidRPr="001C3E51">
              <w:rPr>
                <w:i/>
                <w:iCs/>
                <w:sz w:val="20"/>
                <w:szCs w:val="20"/>
              </w:rPr>
              <w:t>Ateliér Hermíny Týrlové</w:t>
            </w:r>
            <w:r w:rsidRPr="001C3E51">
              <w:rPr>
                <w:sz w:val="20"/>
                <w:szCs w:val="20"/>
              </w:rPr>
              <w:t xml:space="preserve">. Zlín: Univerzita Tomáše Bati ve Zlíně, 2016. </w:t>
            </w:r>
          </w:p>
          <w:p w14:paraId="00FB0A78" w14:textId="1F74D09B" w:rsidR="004371ED" w:rsidRPr="001C3E51" w:rsidRDefault="004371ED" w:rsidP="006D0D4F">
            <w:pPr>
              <w:rPr>
                <w:sz w:val="20"/>
                <w:szCs w:val="20"/>
              </w:rPr>
            </w:pPr>
            <w:r w:rsidRPr="001C3E51">
              <w:rPr>
                <w:sz w:val="20"/>
                <w:szCs w:val="20"/>
              </w:rPr>
              <w:t>ISBN 978-80-7454-593-1.</w:t>
            </w:r>
          </w:p>
          <w:p w14:paraId="4A047562" w14:textId="77777777" w:rsidR="006D0D4F" w:rsidRDefault="004371ED" w:rsidP="006D0D4F">
            <w:pPr>
              <w:rPr>
                <w:sz w:val="20"/>
                <w:szCs w:val="20"/>
              </w:rPr>
            </w:pPr>
            <w:r w:rsidRPr="001C3E51">
              <w:rPr>
                <w:sz w:val="20"/>
                <w:szCs w:val="20"/>
              </w:rPr>
              <w:t>SPÁLENÁ, Ludmila a Linda ZEMAN-SPALENY. </w:t>
            </w:r>
            <w:r w:rsidRPr="001C3E51">
              <w:rPr>
                <w:i/>
                <w:iCs/>
                <w:sz w:val="20"/>
                <w:szCs w:val="20"/>
              </w:rPr>
              <w:t>Karel Zeman a jeho kouzelný svět</w:t>
            </w:r>
            <w:r w:rsidRPr="001C3E51">
              <w:rPr>
                <w:sz w:val="20"/>
                <w:szCs w:val="20"/>
              </w:rPr>
              <w:t xml:space="preserve">. Brno: </w:t>
            </w:r>
            <w:proofErr w:type="spellStart"/>
            <w:r w:rsidRPr="001C3E51">
              <w:rPr>
                <w:sz w:val="20"/>
                <w:szCs w:val="20"/>
              </w:rPr>
              <w:t>CPress</w:t>
            </w:r>
            <w:proofErr w:type="spellEnd"/>
            <w:r w:rsidRPr="001C3E51">
              <w:rPr>
                <w:sz w:val="20"/>
                <w:szCs w:val="20"/>
              </w:rPr>
              <w:t xml:space="preserve">, 2015. </w:t>
            </w:r>
          </w:p>
          <w:p w14:paraId="39CD4BE6" w14:textId="2710C93A" w:rsidR="004371ED" w:rsidRPr="001C3E51" w:rsidRDefault="004371ED" w:rsidP="006D0D4F">
            <w:pPr>
              <w:rPr>
                <w:sz w:val="20"/>
                <w:szCs w:val="20"/>
              </w:rPr>
            </w:pPr>
            <w:r w:rsidRPr="001C3E51">
              <w:rPr>
                <w:sz w:val="20"/>
                <w:szCs w:val="20"/>
              </w:rPr>
              <w:t>ISBN 978-80-264-0941-0.</w:t>
            </w:r>
          </w:p>
          <w:p w14:paraId="13E59A23" w14:textId="4E7AC568" w:rsidR="004371ED" w:rsidRPr="001C3E51" w:rsidRDefault="004371ED" w:rsidP="006D0D4F">
            <w:pPr>
              <w:rPr>
                <w:sz w:val="20"/>
                <w:szCs w:val="20"/>
              </w:rPr>
            </w:pPr>
            <w:r w:rsidRPr="001C3E51">
              <w:rPr>
                <w:sz w:val="20"/>
                <w:szCs w:val="20"/>
              </w:rPr>
              <w:t>ŠVANKMAJER, Jan, František DRYJE a Bertrand SCHMITT. J</w:t>
            </w:r>
            <w:r w:rsidRPr="001C3E51">
              <w:rPr>
                <w:i/>
                <w:iCs/>
                <w:sz w:val="20"/>
                <w:szCs w:val="20"/>
              </w:rPr>
              <w:t xml:space="preserve">an Švankmajer: možnosti dialogu: mezi filmem </w:t>
            </w:r>
            <w:r w:rsidR="00354FB0">
              <w:rPr>
                <w:i/>
                <w:iCs/>
                <w:sz w:val="20"/>
                <w:szCs w:val="20"/>
              </w:rPr>
              <w:br/>
            </w:r>
            <w:r w:rsidRPr="001C3E51">
              <w:rPr>
                <w:i/>
                <w:iCs/>
                <w:sz w:val="20"/>
                <w:szCs w:val="20"/>
              </w:rPr>
              <w:t>a volnou tvorbou</w:t>
            </w:r>
            <w:r w:rsidRPr="001C3E51">
              <w:rPr>
                <w:sz w:val="20"/>
                <w:szCs w:val="20"/>
              </w:rPr>
              <w:t xml:space="preserve">. V Řevnicích: </w:t>
            </w:r>
            <w:proofErr w:type="spellStart"/>
            <w:r w:rsidRPr="001C3E51">
              <w:rPr>
                <w:sz w:val="20"/>
                <w:szCs w:val="20"/>
              </w:rPr>
              <w:t>Arbor</w:t>
            </w:r>
            <w:proofErr w:type="spellEnd"/>
            <w:r w:rsidRPr="001C3E51">
              <w:rPr>
                <w:sz w:val="20"/>
                <w:szCs w:val="20"/>
              </w:rPr>
              <w:t xml:space="preserve"> vitae, 2012. ISBN 978-80-7467-015-2.</w:t>
            </w:r>
          </w:p>
        </w:tc>
      </w:tr>
    </w:tbl>
    <w:p w14:paraId="01D1621E" w14:textId="773B3CB5" w:rsidR="00E53EEE" w:rsidRDefault="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584EEC15" w14:textId="77777777" w:rsidTr="005C2183">
        <w:tc>
          <w:tcPr>
            <w:tcW w:w="9855" w:type="dxa"/>
            <w:gridSpan w:val="8"/>
            <w:tcBorders>
              <w:bottom w:val="double" w:sz="4" w:space="0" w:color="auto"/>
            </w:tcBorders>
            <w:shd w:val="clear" w:color="auto" w:fill="BDD6EE"/>
          </w:tcPr>
          <w:p w14:paraId="53289E54" w14:textId="7F97E8F8" w:rsidR="00E53EEE" w:rsidRDefault="00E53EEE" w:rsidP="005C2183">
            <w:pPr>
              <w:jc w:val="both"/>
              <w:rPr>
                <w:b/>
                <w:sz w:val="28"/>
              </w:rPr>
            </w:pPr>
            <w:r>
              <w:lastRenderedPageBreak/>
              <w:br w:type="page"/>
            </w:r>
            <w:r>
              <w:rPr>
                <w:b/>
                <w:sz w:val="28"/>
              </w:rPr>
              <w:t>B-III – Charakteristika studijního předmětu</w:t>
            </w:r>
          </w:p>
        </w:tc>
      </w:tr>
      <w:tr w:rsidR="00E53EEE" w14:paraId="54A25E2E" w14:textId="77777777" w:rsidTr="005C2183">
        <w:tc>
          <w:tcPr>
            <w:tcW w:w="3086" w:type="dxa"/>
            <w:tcBorders>
              <w:top w:val="double" w:sz="4" w:space="0" w:color="auto"/>
            </w:tcBorders>
            <w:shd w:val="clear" w:color="auto" w:fill="F7CAAC"/>
          </w:tcPr>
          <w:p w14:paraId="66C3CD39" w14:textId="77777777" w:rsidR="00E53EEE" w:rsidRPr="002473D2" w:rsidRDefault="00E53EEE" w:rsidP="005C2183">
            <w:pPr>
              <w:rPr>
                <w:b/>
                <w:sz w:val="20"/>
                <w:szCs w:val="20"/>
              </w:rPr>
            </w:pPr>
            <w:r w:rsidRPr="002473D2">
              <w:rPr>
                <w:b/>
                <w:sz w:val="20"/>
                <w:szCs w:val="20"/>
              </w:rPr>
              <w:t>Název studijního předmětu</w:t>
            </w:r>
          </w:p>
        </w:tc>
        <w:tc>
          <w:tcPr>
            <w:tcW w:w="6769" w:type="dxa"/>
            <w:gridSpan w:val="7"/>
            <w:tcBorders>
              <w:top w:val="double" w:sz="4" w:space="0" w:color="auto"/>
            </w:tcBorders>
          </w:tcPr>
          <w:p w14:paraId="00A4FD9F" w14:textId="77777777" w:rsidR="00E53EEE" w:rsidRPr="002473D2" w:rsidRDefault="00E53EEE" w:rsidP="005C2183">
            <w:pPr>
              <w:jc w:val="both"/>
              <w:rPr>
                <w:sz w:val="20"/>
                <w:szCs w:val="20"/>
              </w:rPr>
            </w:pPr>
            <w:r w:rsidRPr="002473D2">
              <w:rPr>
                <w:sz w:val="20"/>
                <w:szCs w:val="20"/>
              </w:rPr>
              <w:t>Dějiny hraného filmu 1</w:t>
            </w:r>
          </w:p>
        </w:tc>
      </w:tr>
      <w:tr w:rsidR="00E53EEE" w14:paraId="073E05F1" w14:textId="77777777" w:rsidTr="005C2183">
        <w:tc>
          <w:tcPr>
            <w:tcW w:w="3086" w:type="dxa"/>
            <w:shd w:val="clear" w:color="auto" w:fill="F7CAAC"/>
          </w:tcPr>
          <w:p w14:paraId="7403E4FF" w14:textId="77777777" w:rsidR="00E53EEE" w:rsidRPr="002473D2" w:rsidRDefault="00E53EEE" w:rsidP="005C2183">
            <w:pPr>
              <w:rPr>
                <w:b/>
                <w:sz w:val="20"/>
                <w:szCs w:val="20"/>
              </w:rPr>
            </w:pPr>
            <w:r w:rsidRPr="002473D2">
              <w:rPr>
                <w:b/>
                <w:sz w:val="20"/>
                <w:szCs w:val="20"/>
              </w:rPr>
              <w:t>Typ předmětu</w:t>
            </w:r>
          </w:p>
        </w:tc>
        <w:tc>
          <w:tcPr>
            <w:tcW w:w="3406" w:type="dxa"/>
            <w:gridSpan w:val="4"/>
          </w:tcPr>
          <w:p w14:paraId="54751195" w14:textId="77777777" w:rsidR="00E53EEE" w:rsidRPr="002473D2" w:rsidRDefault="00E53EEE" w:rsidP="005C2183">
            <w:pPr>
              <w:jc w:val="both"/>
              <w:rPr>
                <w:sz w:val="20"/>
                <w:szCs w:val="20"/>
              </w:rPr>
            </w:pPr>
            <w:r w:rsidRPr="002473D2">
              <w:rPr>
                <w:sz w:val="20"/>
                <w:szCs w:val="20"/>
              </w:rPr>
              <w:t>povinně volitelný</w:t>
            </w:r>
          </w:p>
        </w:tc>
        <w:tc>
          <w:tcPr>
            <w:tcW w:w="2695" w:type="dxa"/>
            <w:gridSpan w:val="2"/>
            <w:shd w:val="clear" w:color="auto" w:fill="F7CAAC"/>
          </w:tcPr>
          <w:p w14:paraId="2A306037" w14:textId="77777777" w:rsidR="00E53EEE" w:rsidRPr="002473D2" w:rsidRDefault="00E53EEE" w:rsidP="005C2183">
            <w:pPr>
              <w:jc w:val="both"/>
              <w:rPr>
                <w:sz w:val="20"/>
                <w:szCs w:val="20"/>
              </w:rPr>
            </w:pPr>
            <w:r w:rsidRPr="002473D2">
              <w:rPr>
                <w:b/>
                <w:sz w:val="20"/>
                <w:szCs w:val="20"/>
              </w:rPr>
              <w:t>doporučený ročník / semestr</w:t>
            </w:r>
          </w:p>
        </w:tc>
        <w:tc>
          <w:tcPr>
            <w:tcW w:w="668" w:type="dxa"/>
          </w:tcPr>
          <w:p w14:paraId="1CE7E4B7" w14:textId="77777777" w:rsidR="00E53EEE" w:rsidRPr="002473D2" w:rsidRDefault="00E53EEE" w:rsidP="005C2183">
            <w:pPr>
              <w:jc w:val="both"/>
              <w:rPr>
                <w:sz w:val="20"/>
                <w:szCs w:val="20"/>
              </w:rPr>
            </w:pPr>
            <w:r w:rsidRPr="002473D2">
              <w:rPr>
                <w:sz w:val="20"/>
                <w:szCs w:val="20"/>
              </w:rPr>
              <w:t>3/LS</w:t>
            </w:r>
          </w:p>
        </w:tc>
      </w:tr>
      <w:tr w:rsidR="00E53EEE" w14:paraId="306D109F" w14:textId="77777777" w:rsidTr="005C2183">
        <w:tc>
          <w:tcPr>
            <w:tcW w:w="3086" w:type="dxa"/>
            <w:shd w:val="clear" w:color="auto" w:fill="F7CAAC"/>
          </w:tcPr>
          <w:p w14:paraId="7176B0A3" w14:textId="77777777" w:rsidR="00E53EEE" w:rsidRPr="002473D2" w:rsidRDefault="00E53EEE" w:rsidP="005C2183">
            <w:pPr>
              <w:rPr>
                <w:b/>
                <w:sz w:val="20"/>
                <w:szCs w:val="20"/>
              </w:rPr>
            </w:pPr>
            <w:r w:rsidRPr="002473D2">
              <w:rPr>
                <w:b/>
                <w:sz w:val="20"/>
                <w:szCs w:val="20"/>
              </w:rPr>
              <w:t>Rozsah studijního předmětu</w:t>
            </w:r>
          </w:p>
        </w:tc>
        <w:tc>
          <w:tcPr>
            <w:tcW w:w="1701" w:type="dxa"/>
            <w:gridSpan w:val="2"/>
          </w:tcPr>
          <w:p w14:paraId="71633EFE" w14:textId="77777777" w:rsidR="00E53EEE" w:rsidRPr="002473D2" w:rsidRDefault="00E53EEE" w:rsidP="005C2183">
            <w:pPr>
              <w:jc w:val="both"/>
              <w:rPr>
                <w:sz w:val="20"/>
                <w:szCs w:val="20"/>
              </w:rPr>
            </w:pPr>
            <w:proofErr w:type="gramStart"/>
            <w:r w:rsidRPr="002473D2">
              <w:rPr>
                <w:sz w:val="20"/>
                <w:szCs w:val="20"/>
              </w:rPr>
              <w:t>26p</w:t>
            </w:r>
            <w:proofErr w:type="gramEnd"/>
          </w:p>
        </w:tc>
        <w:tc>
          <w:tcPr>
            <w:tcW w:w="889" w:type="dxa"/>
            <w:shd w:val="clear" w:color="auto" w:fill="F7CAAC"/>
          </w:tcPr>
          <w:p w14:paraId="07749821" w14:textId="77777777" w:rsidR="00E53EEE" w:rsidRPr="002473D2" w:rsidRDefault="00E53EEE" w:rsidP="005C2183">
            <w:pPr>
              <w:jc w:val="both"/>
              <w:rPr>
                <w:b/>
                <w:sz w:val="20"/>
                <w:szCs w:val="20"/>
              </w:rPr>
            </w:pPr>
            <w:r w:rsidRPr="002473D2">
              <w:rPr>
                <w:b/>
                <w:sz w:val="20"/>
                <w:szCs w:val="20"/>
              </w:rPr>
              <w:t xml:space="preserve">hod. </w:t>
            </w:r>
          </w:p>
        </w:tc>
        <w:tc>
          <w:tcPr>
            <w:tcW w:w="816" w:type="dxa"/>
          </w:tcPr>
          <w:p w14:paraId="1EFCD539" w14:textId="77777777" w:rsidR="00E53EEE" w:rsidRPr="002473D2" w:rsidRDefault="00E53EEE" w:rsidP="005C2183">
            <w:pPr>
              <w:jc w:val="both"/>
              <w:rPr>
                <w:sz w:val="20"/>
                <w:szCs w:val="20"/>
              </w:rPr>
            </w:pPr>
            <w:r w:rsidRPr="002473D2">
              <w:rPr>
                <w:sz w:val="20"/>
                <w:szCs w:val="20"/>
              </w:rPr>
              <w:t>26</w:t>
            </w:r>
          </w:p>
        </w:tc>
        <w:tc>
          <w:tcPr>
            <w:tcW w:w="2156" w:type="dxa"/>
            <w:shd w:val="clear" w:color="auto" w:fill="F7CAAC"/>
          </w:tcPr>
          <w:p w14:paraId="648CBE20" w14:textId="77777777" w:rsidR="00E53EEE" w:rsidRPr="002473D2" w:rsidRDefault="00E53EEE" w:rsidP="005C2183">
            <w:pPr>
              <w:jc w:val="both"/>
              <w:rPr>
                <w:b/>
                <w:sz w:val="20"/>
                <w:szCs w:val="20"/>
              </w:rPr>
            </w:pPr>
            <w:r w:rsidRPr="002473D2">
              <w:rPr>
                <w:b/>
                <w:sz w:val="20"/>
                <w:szCs w:val="20"/>
              </w:rPr>
              <w:t>kreditů</w:t>
            </w:r>
          </w:p>
        </w:tc>
        <w:tc>
          <w:tcPr>
            <w:tcW w:w="1207" w:type="dxa"/>
            <w:gridSpan w:val="2"/>
          </w:tcPr>
          <w:p w14:paraId="0666CA57" w14:textId="77777777" w:rsidR="00E53EEE" w:rsidRPr="002473D2" w:rsidRDefault="00E53EEE" w:rsidP="005C2183">
            <w:pPr>
              <w:jc w:val="both"/>
              <w:rPr>
                <w:sz w:val="20"/>
                <w:szCs w:val="20"/>
              </w:rPr>
            </w:pPr>
            <w:r w:rsidRPr="002473D2">
              <w:rPr>
                <w:sz w:val="20"/>
                <w:szCs w:val="20"/>
              </w:rPr>
              <w:t>3</w:t>
            </w:r>
          </w:p>
        </w:tc>
      </w:tr>
      <w:tr w:rsidR="00E53EEE" w14:paraId="265DC7E1" w14:textId="77777777" w:rsidTr="005C2183">
        <w:tc>
          <w:tcPr>
            <w:tcW w:w="3086" w:type="dxa"/>
            <w:shd w:val="clear" w:color="auto" w:fill="F7CAAC"/>
          </w:tcPr>
          <w:p w14:paraId="63237342" w14:textId="77777777" w:rsidR="00E53EEE" w:rsidRPr="002473D2" w:rsidRDefault="00E53EEE" w:rsidP="005C2183">
            <w:pPr>
              <w:rPr>
                <w:b/>
                <w:sz w:val="20"/>
                <w:szCs w:val="20"/>
              </w:rPr>
            </w:pPr>
            <w:r w:rsidRPr="002473D2">
              <w:rPr>
                <w:b/>
                <w:sz w:val="20"/>
                <w:szCs w:val="20"/>
              </w:rPr>
              <w:t xml:space="preserve">Prerekvizity, </w:t>
            </w:r>
            <w:proofErr w:type="spellStart"/>
            <w:r w:rsidRPr="002473D2">
              <w:rPr>
                <w:b/>
                <w:sz w:val="20"/>
                <w:szCs w:val="20"/>
              </w:rPr>
              <w:t>korekvizity</w:t>
            </w:r>
            <w:proofErr w:type="spellEnd"/>
            <w:r w:rsidRPr="002473D2">
              <w:rPr>
                <w:b/>
                <w:sz w:val="20"/>
                <w:szCs w:val="20"/>
              </w:rPr>
              <w:t>, ekvivalence</w:t>
            </w:r>
          </w:p>
        </w:tc>
        <w:tc>
          <w:tcPr>
            <w:tcW w:w="6769" w:type="dxa"/>
            <w:gridSpan w:val="7"/>
          </w:tcPr>
          <w:p w14:paraId="6209A076" w14:textId="77777777" w:rsidR="00E53EEE" w:rsidRPr="002473D2" w:rsidRDefault="00E53EEE" w:rsidP="005C2183">
            <w:pPr>
              <w:jc w:val="both"/>
              <w:rPr>
                <w:sz w:val="20"/>
                <w:szCs w:val="20"/>
              </w:rPr>
            </w:pPr>
          </w:p>
        </w:tc>
      </w:tr>
      <w:tr w:rsidR="00E53EEE" w14:paraId="5E6F338A" w14:textId="77777777" w:rsidTr="005C2183">
        <w:tc>
          <w:tcPr>
            <w:tcW w:w="3086" w:type="dxa"/>
            <w:shd w:val="clear" w:color="auto" w:fill="F7CAAC"/>
          </w:tcPr>
          <w:p w14:paraId="76C9C3A0" w14:textId="77777777" w:rsidR="00E53EEE" w:rsidRPr="002473D2" w:rsidRDefault="00E53EEE" w:rsidP="005C2183">
            <w:pPr>
              <w:rPr>
                <w:b/>
                <w:sz w:val="20"/>
                <w:szCs w:val="20"/>
              </w:rPr>
            </w:pPr>
            <w:r w:rsidRPr="002473D2">
              <w:rPr>
                <w:b/>
                <w:sz w:val="20"/>
                <w:szCs w:val="20"/>
              </w:rPr>
              <w:t>Způsob ověření studijních výsledků</w:t>
            </w:r>
          </w:p>
        </w:tc>
        <w:tc>
          <w:tcPr>
            <w:tcW w:w="3406" w:type="dxa"/>
            <w:gridSpan w:val="4"/>
          </w:tcPr>
          <w:p w14:paraId="3562B681" w14:textId="77777777" w:rsidR="00E53EEE" w:rsidRPr="002473D2" w:rsidRDefault="00E53EEE" w:rsidP="005C2183">
            <w:pPr>
              <w:jc w:val="both"/>
              <w:rPr>
                <w:sz w:val="20"/>
                <w:szCs w:val="20"/>
              </w:rPr>
            </w:pPr>
            <w:r w:rsidRPr="002473D2">
              <w:rPr>
                <w:sz w:val="20"/>
                <w:szCs w:val="20"/>
              </w:rPr>
              <w:t>klasifikovaný zápočet</w:t>
            </w:r>
          </w:p>
        </w:tc>
        <w:tc>
          <w:tcPr>
            <w:tcW w:w="2156" w:type="dxa"/>
            <w:shd w:val="clear" w:color="auto" w:fill="F7CAAC"/>
          </w:tcPr>
          <w:p w14:paraId="27004390" w14:textId="77777777" w:rsidR="00E53EEE" w:rsidRPr="002473D2" w:rsidRDefault="00E53EEE" w:rsidP="005C2183">
            <w:pPr>
              <w:jc w:val="both"/>
              <w:rPr>
                <w:b/>
                <w:sz w:val="20"/>
                <w:szCs w:val="20"/>
              </w:rPr>
            </w:pPr>
            <w:r w:rsidRPr="002473D2">
              <w:rPr>
                <w:b/>
                <w:sz w:val="20"/>
                <w:szCs w:val="20"/>
              </w:rPr>
              <w:t>Forma výuky</w:t>
            </w:r>
          </w:p>
        </w:tc>
        <w:tc>
          <w:tcPr>
            <w:tcW w:w="1207" w:type="dxa"/>
            <w:gridSpan w:val="2"/>
          </w:tcPr>
          <w:p w14:paraId="502CB6D7" w14:textId="77777777" w:rsidR="00E53EEE" w:rsidRPr="002473D2" w:rsidRDefault="00E53EEE" w:rsidP="005C2183">
            <w:pPr>
              <w:jc w:val="both"/>
              <w:rPr>
                <w:sz w:val="20"/>
                <w:szCs w:val="20"/>
              </w:rPr>
            </w:pPr>
            <w:r w:rsidRPr="002473D2">
              <w:rPr>
                <w:sz w:val="20"/>
                <w:szCs w:val="20"/>
              </w:rPr>
              <w:t>přednáška</w:t>
            </w:r>
          </w:p>
        </w:tc>
      </w:tr>
      <w:tr w:rsidR="00E53EEE" w14:paraId="5AD012D9" w14:textId="77777777" w:rsidTr="005C2183">
        <w:tc>
          <w:tcPr>
            <w:tcW w:w="3086" w:type="dxa"/>
            <w:shd w:val="clear" w:color="auto" w:fill="F7CAAC"/>
          </w:tcPr>
          <w:p w14:paraId="6B192260" w14:textId="77777777" w:rsidR="00E53EEE" w:rsidRPr="002473D2" w:rsidRDefault="00E53EEE" w:rsidP="005C2183">
            <w:pPr>
              <w:rPr>
                <w:b/>
                <w:sz w:val="20"/>
                <w:szCs w:val="20"/>
              </w:rPr>
            </w:pPr>
            <w:r w:rsidRPr="002473D2">
              <w:rPr>
                <w:b/>
                <w:sz w:val="20"/>
                <w:szCs w:val="20"/>
              </w:rPr>
              <w:t>Forma způsobu ověření studijních výsledků a další požadavky na studenta</w:t>
            </w:r>
          </w:p>
        </w:tc>
        <w:tc>
          <w:tcPr>
            <w:tcW w:w="6769" w:type="dxa"/>
            <w:gridSpan w:val="7"/>
            <w:tcBorders>
              <w:bottom w:val="nil"/>
            </w:tcBorders>
          </w:tcPr>
          <w:p w14:paraId="3E48B6A2" w14:textId="77777777" w:rsidR="00E53EEE" w:rsidRPr="002473D2" w:rsidRDefault="00E53EEE" w:rsidP="005C2183">
            <w:pPr>
              <w:jc w:val="both"/>
              <w:rPr>
                <w:sz w:val="20"/>
                <w:szCs w:val="20"/>
              </w:rPr>
            </w:pPr>
            <w:r w:rsidRPr="002473D2">
              <w:rPr>
                <w:sz w:val="20"/>
                <w:szCs w:val="20"/>
              </w:rPr>
              <w:t>ústní,</w:t>
            </w:r>
          </w:p>
          <w:p w14:paraId="06934523" w14:textId="77777777" w:rsidR="00E53EEE" w:rsidRPr="002473D2" w:rsidRDefault="00E53EEE" w:rsidP="005C2183">
            <w:pPr>
              <w:jc w:val="both"/>
              <w:rPr>
                <w:sz w:val="20"/>
                <w:szCs w:val="20"/>
              </w:rPr>
            </w:pPr>
            <w:r w:rsidRPr="002473D2">
              <w:rPr>
                <w:sz w:val="20"/>
                <w:szCs w:val="20"/>
              </w:rPr>
              <w:t>aktivní účast na přednáškách, zpracování prezentace</w:t>
            </w:r>
          </w:p>
        </w:tc>
      </w:tr>
      <w:tr w:rsidR="00E53EEE" w14:paraId="138DAE80" w14:textId="77777777" w:rsidTr="00C411E2">
        <w:trPr>
          <w:trHeight w:val="130"/>
        </w:trPr>
        <w:tc>
          <w:tcPr>
            <w:tcW w:w="9855" w:type="dxa"/>
            <w:gridSpan w:val="8"/>
            <w:tcBorders>
              <w:top w:val="nil"/>
            </w:tcBorders>
          </w:tcPr>
          <w:p w14:paraId="7B700571" w14:textId="77777777" w:rsidR="00E53EEE" w:rsidRPr="002473D2" w:rsidRDefault="00E53EEE" w:rsidP="005C2183">
            <w:pPr>
              <w:rPr>
                <w:sz w:val="20"/>
                <w:szCs w:val="20"/>
              </w:rPr>
            </w:pPr>
          </w:p>
        </w:tc>
      </w:tr>
      <w:tr w:rsidR="00E53EEE" w14:paraId="469E5898" w14:textId="77777777" w:rsidTr="005C2183">
        <w:trPr>
          <w:trHeight w:val="197"/>
        </w:trPr>
        <w:tc>
          <w:tcPr>
            <w:tcW w:w="3086" w:type="dxa"/>
            <w:tcBorders>
              <w:top w:val="nil"/>
            </w:tcBorders>
            <w:shd w:val="clear" w:color="auto" w:fill="F7CAAC"/>
          </w:tcPr>
          <w:p w14:paraId="3D6C0E16" w14:textId="77777777" w:rsidR="00E53EEE" w:rsidRPr="002473D2" w:rsidRDefault="00E53EEE" w:rsidP="005C2183">
            <w:pPr>
              <w:rPr>
                <w:b/>
                <w:sz w:val="20"/>
                <w:szCs w:val="20"/>
              </w:rPr>
            </w:pPr>
            <w:r w:rsidRPr="002473D2">
              <w:rPr>
                <w:b/>
                <w:sz w:val="20"/>
                <w:szCs w:val="20"/>
              </w:rPr>
              <w:t>Garant předmětu</w:t>
            </w:r>
          </w:p>
        </w:tc>
        <w:tc>
          <w:tcPr>
            <w:tcW w:w="6769" w:type="dxa"/>
            <w:gridSpan w:val="7"/>
            <w:tcBorders>
              <w:top w:val="nil"/>
            </w:tcBorders>
          </w:tcPr>
          <w:p w14:paraId="7565348F" w14:textId="77777777" w:rsidR="00E53EEE" w:rsidRPr="002473D2" w:rsidRDefault="00E53EEE" w:rsidP="005C2183">
            <w:pPr>
              <w:jc w:val="both"/>
              <w:rPr>
                <w:sz w:val="20"/>
                <w:szCs w:val="20"/>
              </w:rPr>
            </w:pPr>
            <w:r w:rsidRPr="002473D2">
              <w:rPr>
                <w:sz w:val="20"/>
                <w:szCs w:val="20"/>
              </w:rPr>
              <w:t>Mgr. Lukáš Gregor, Ph.D.</w:t>
            </w:r>
          </w:p>
        </w:tc>
      </w:tr>
      <w:tr w:rsidR="00E53EEE" w14:paraId="7B81A9B0" w14:textId="77777777" w:rsidTr="005C2183">
        <w:trPr>
          <w:trHeight w:val="243"/>
        </w:trPr>
        <w:tc>
          <w:tcPr>
            <w:tcW w:w="3086" w:type="dxa"/>
            <w:tcBorders>
              <w:top w:val="nil"/>
            </w:tcBorders>
            <w:shd w:val="clear" w:color="auto" w:fill="F7CAAC"/>
          </w:tcPr>
          <w:p w14:paraId="43B9A8CB" w14:textId="77777777" w:rsidR="00E53EEE" w:rsidRPr="002473D2" w:rsidRDefault="00E53EEE" w:rsidP="005C2183">
            <w:pPr>
              <w:rPr>
                <w:b/>
                <w:sz w:val="20"/>
                <w:szCs w:val="20"/>
              </w:rPr>
            </w:pPr>
            <w:r w:rsidRPr="002473D2">
              <w:rPr>
                <w:b/>
                <w:sz w:val="20"/>
                <w:szCs w:val="20"/>
              </w:rPr>
              <w:t>Zapojení garanta do výuky předmětu</w:t>
            </w:r>
          </w:p>
        </w:tc>
        <w:tc>
          <w:tcPr>
            <w:tcW w:w="6769" w:type="dxa"/>
            <w:gridSpan w:val="7"/>
            <w:tcBorders>
              <w:top w:val="nil"/>
            </w:tcBorders>
          </w:tcPr>
          <w:p w14:paraId="448D4AF6" w14:textId="4DFC505A" w:rsidR="00E53EEE" w:rsidRPr="002473D2" w:rsidRDefault="00E53EEE" w:rsidP="005C2183">
            <w:pPr>
              <w:jc w:val="both"/>
              <w:rPr>
                <w:sz w:val="20"/>
                <w:szCs w:val="20"/>
              </w:rPr>
            </w:pPr>
            <w:r w:rsidRPr="002473D2">
              <w:rPr>
                <w:sz w:val="20"/>
                <w:szCs w:val="20"/>
              </w:rPr>
              <w:t>100 %</w:t>
            </w:r>
          </w:p>
        </w:tc>
      </w:tr>
      <w:tr w:rsidR="00E53EEE" w14:paraId="17B04DFD" w14:textId="77777777" w:rsidTr="005C2183">
        <w:tc>
          <w:tcPr>
            <w:tcW w:w="3086" w:type="dxa"/>
            <w:shd w:val="clear" w:color="auto" w:fill="F7CAAC"/>
          </w:tcPr>
          <w:p w14:paraId="3857BB7A" w14:textId="77777777" w:rsidR="00E53EEE" w:rsidRPr="002473D2" w:rsidRDefault="00E53EEE" w:rsidP="005C2183">
            <w:pPr>
              <w:rPr>
                <w:b/>
                <w:sz w:val="20"/>
                <w:szCs w:val="20"/>
              </w:rPr>
            </w:pPr>
            <w:r w:rsidRPr="002473D2">
              <w:rPr>
                <w:b/>
                <w:sz w:val="20"/>
                <w:szCs w:val="20"/>
              </w:rPr>
              <w:t>Vyučující</w:t>
            </w:r>
          </w:p>
        </w:tc>
        <w:tc>
          <w:tcPr>
            <w:tcW w:w="6769" w:type="dxa"/>
            <w:gridSpan w:val="7"/>
            <w:tcBorders>
              <w:bottom w:val="nil"/>
            </w:tcBorders>
          </w:tcPr>
          <w:p w14:paraId="18BFF896" w14:textId="2A4BDE34" w:rsidR="00E53EEE" w:rsidRPr="002473D2" w:rsidRDefault="00E53EEE" w:rsidP="005C2183">
            <w:pPr>
              <w:jc w:val="both"/>
              <w:rPr>
                <w:sz w:val="20"/>
                <w:szCs w:val="20"/>
              </w:rPr>
            </w:pPr>
            <w:r w:rsidRPr="002473D2">
              <w:rPr>
                <w:sz w:val="20"/>
                <w:szCs w:val="20"/>
              </w:rPr>
              <w:t>Mgr. Lukáš Gregor, Ph.D.</w:t>
            </w:r>
          </w:p>
        </w:tc>
      </w:tr>
      <w:tr w:rsidR="00E53EEE" w14:paraId="3659D6E5" w14:textId="77777777" w:rsidTr="00C411E2">
        <w:trPr>
          <w:trHeight w:val="76"/>
        </w:trPr>
        <w:tc>
          <w:tcPr>
            <w:tcW w:w="9855" w:type="dxa"/>
            <w:gridSpan w:val="8"/>
            <w:tcBorders>
              <w:top w:val="nil"/>
            </w:tcBorders>
          </w:tcPr>
          <w:p w14:paraId="61AC9EED" w14:textId="77777777" w:rsidR="00E53EEE" w:rsidRPr="002473D2" w:rsidRDefault="00E53EEE" w:rsidP="005C2183">
            <w:pPr>
              <w:jc w:val="both"/>
              <w:rPr>
                <w:sz w:val="20"/>
                <w:szCs w:val="20"/>
              </w:rPr>
            </w:pPr>
          </w:p>
        </w:tc>
      </w:tr>
      <w:tr w:rsidR="00E53EEE" w14:paraId="083CD297" w14:textId="77777777" w:rsidTr="005C2183">
        <w:tc>
          <w:tcPr>
            <w:tcW w:w="3086" w:type="dxa"/>
            <w:shd w:val="clear" w:color="auto" w:fill="F7CAAC"/>
          </w:tcPr>
          <w:p w14:paraId="2F95DF24" w14:textId="77777777" w:rsidR="00E53EEE" w:rsidRPr="002473D2" w:rsidRDefault="00E53EEE" w:rsidP="005C2183">
            <w:pPr>
              <w:jc w:val="both"/>
              <w:rPr>
                <w:b/>
                <w:sz w:val="20"/>
                <w:szCs w:val="20"/>
              </w:rPr>
            </w:pPr>
            <w:r w:rsidRPr="002473D2">
              <w:rPr>
                <w:b/>
                <w:sz w:val="20"/>
                <w:szCs w:val="20"/>
              </w:rPr>
              <w:t>Stručná anotace předmětu</w:t>
            </w:r>
          </w:p>
        </w:tc>
        <w:tc>
          <w:tcPr>
            <w:tcW w:w="6769" w:type="dxa"/>
            <w:gridSpan w:val="7"/>
            <w:tcBorders>
              <w:bottom w:val="nil"/>
            </w:tcBorders>
          </w:tcPr>
          <w:p w14:paraId="239E3AA7" w14:textId="77777777" w:rsidR="00E53EEE" w:rsidRPr="002473D2" w:rsidRDefault="00E53EEE" w:rsidP="005C2183">
            <w:pPr>
              <w:jc w:val="both"/>
              <w:rPr>
                <w:sz w:val="20"/>
                <w:szCs w:val="20"/>
              </w:rPr>
            </w:pPr>
          </w:p>
        </w:tc>
      </w:tr>
      <w:tr w:rsidR="00E53EEE" w14:paraId="30DF6AE5" w14:textId="77777777" w:rsidTr="00CE10CC">
        <w:trPr>
          <w:trHeight w:val="3428"/>
        </w:trPr>
        <w:tc>
          <w:tcPr>
            <w:tcW w:w="9855" w:type="dxa"/>
            <w:gridSpan w:val="8"/>
            <w:tcBorders>
              <w:top w:val="nil"/>
              <w:bottom w:val="single" w:sz="12" w:space="0" w:color="auto"/>
            </w:tcBorders>
          </w:tcPr>
          <w:p w14:paraId="18FC11C3" w14:textId="0A5AEB7C" w:rsidR="00E53EEE" w:rsidRPr="003040B9" w:rsidRDefault="00E53EEE" w:rsidP="003040B9">
            <w:pPr>
              <w:spacing w:after="120"/>
              <w:jc w:val="both"/>
              <w:rPr>
                <w:sz w:val="20"/>
                <w:szCs w:val="20"/>
              </w:rPr>
            </w:pPr>
            <w:r w:rsidRPr="002473D2">
              <w:rPr>
                <w:sz w:val="20"/>
                <w:szCs w:val="20"/>
              </w:rPr>
              <w:t xml:space="preserve">Cílem předmětu je prostřednictvím klíčových režisérských osobností a děl seznámit studenta s vývojem a tendencemi kinematografie od jejího počátku až do dnešní doby. Historie zohledňuje dobový kontext historie filmu, stejně jako </w:t>
            </w:r>
            <w:r w:rsidR="003040B9">
              <w:rPr>
                <w:sz w:val="20"/>
                <w:szCs w:val="20"/>
              </w:rPr>
              <w:br/>
            </w:r>
            <w:r w:rsidRPr="002473D2">
              <w:rPr>
                <w:sz w:val="20"/>
                <w:szCs w:val="20"/>
              </w:rPr>
              <w:t>i ekonomické, společenské, kulturní a technologické souvislosti. Metodologicky vychází předmět z tzv. Nové filmové historie a při rozboru děl z </w:t>
            </w:r>
            <w:proofErr w:type="spellStart"/>
            <w:r w:rsidRPr="002473D2">
              <w:rPr>
                <w:sz w:val="20"/>
                <w:szCs w:val="20"/>
              </w:rPr>
              <w:t>neoformalistické</w:t>
            </w:r>
            <w:proofErr w:type="spellEnd"/>
            <w:r w:rsidRPr="002473D2">
              <w:rPr>
                <w:sz w:val="20"/>
                <w:szCs w:val="20"/>
              </w:rPr>
              <w:t xml:space="preserve"> analýzy. Obsah se nesnaží jít čistě chronologicky, nýbrž na základě žánrů, téma</w:t>
            </w:r>
            <w:r w:rsidR="00435A6F">
              <w:rPr>
                <w:sz w:val="20"/>
                <w:szCs w:val="20"/>
              </w:rPr>
              <w:t>t a atributů ve vyprávění hledá</w:t>
            </w:r>
            <w:r w:rsidRPr="002473D2">
              <w:rPr>
                <w:sz w:val="20"/>
                <w:szCs w:val="20"/>
              </w:rPr>
              <w:t xml:space="preserve"> a pojmenovávat rozličné perspektivy nazírání na vybrané téma.</w:t>
            </w:r>
          </w:p>
          <w:p w14:paraId="1C109937" w14:textId="77777777" w:rsidR="00E53EEE" w:rsidRPr="002473D2" w:rsidRDefault="00E53EEE" w:rsidP="00CE41A2">
            <w:pPr>
              <w:pStyle w:val="Odstavecseseznamem"/>
              <w:numPr>
                <w:ilvl w:val="0"/>
                <w:numId w:val="23"/>
              </w:numPr>
              <w:contextualSpacing w:val="0"/>
              <w:jc w:val="both"/>
            </w:pPr>
            <w:r w:rsidRPr="002473D2">
              <w:t>Práce s prostorem</w:t>
            </w:r>
          </w:p>
          <w:p w14:paraId="43D29524" w14:textId="77777777" w:rsidR="00E53EEE" w:rsidRPr="002473D2" w:rsidRDefault="00E53EEE" w:rsidP="00CE41A2">
            <w:pPr>
              <w:pStyle w:val="Odstavecseseznamem"/>
              <w:numPr>
                <w:ilvl w:val="0"/>
                <w:numId w:val="23"/>
              </w:numPr>
              <w:contextualSpacing w:val="0"/>
              <w:jc w:val="both"/>
            </w:pPr>
            <w:r w:rsidRPr="002473D2">
              <w:t>Monstrum</w:t>
            </w:r>
          </w:p>
          <w:p w14:paraId="00B06ED5" w14:textId="77777777" w:rsidR="00E53EEE" w:rsidRPr="002473D2" w:rsidRDefault="00E53EEE" w:rsidP="00CE41A2">
            <w:pPr>
              <w:pStyle w:val="Odstavecseseznamem"/>
              <w:numPr>
                <w:ilvl w:val="0"/>
                <w:numId w:val="23"/>
              </w:numPr>
              <w:contextualSpacing w:val="0"/>
              <w:jc w:val="both"/>
            </w:pPr>
            <w:r w:rsidRPr="002473D2">
              <w:t>Batman a fenomén komiksových adaptací</w:t>
            </w:r>
          </w:p>
          <w:p w14:paraId="0B989250" w14:textId="77777777" w:rsidR="00E53EEE" w:rsidRPr="002473D2" w:rsidRDefault="00E53EEE" w:rsidP="00CE41A2">
            <w:pPr>
              <w:pStyle w:val="Odstavecseseznamem"/>
              <w:numPr>
                <w:ilvl w:val="0"/>
                <w:numId w:val="23"/>
              </w:numPr>
              <w:contextualSpacing w:val="0"/>
              <w:jc w:val="both"/>
            </w:pPr>
            <w:r w:rsidRPr="002473D2">
              <w:t>Pomsta, soupeření a pronásledování</w:t>
            </w:r>
          </w:p>
          <w:p w14:paraId="7731ABA0" w14:textId="77777777" w:rsidR="00E53EEE" w:rsidRPr="002473D2" w:rsidRDefault="00E53EEE" w:rsidP="00CE41A2">
            <w:pPr>
              <w:pStyle w:val="Odstavecseseznamem"/>
              <w:numPr>
                <w:ilvl w:val="0"/>
                <w:numId w:val="23"/>
              </w:numPr>
              <w:contextualSpacing w:val="0"/>
              <w:jc w:val="both"/>
            </w:pPr>
            <w:r w:rsidRPr="002473D2">
              <w:t>Únos</w:t>
            </w:r>
          </w:p>
          <w:p w14:paraId="4792170B" w14:textId="77777777" w:rsidR="00E53EEE" w:rsidRPr="002473D2" w:rsidRDefault="00E53EEE" w:rsidP="00CE41A2">
            <w:pPr>
              <w:pStyle w:val="Odstavecseseznamem"/>
              <w:numPr>
                <w:ilvl w:val="0"/>
                <w:numId w:val="23"/>
              </w:numPr>
              <w:spacing w:after="120"/>
              <w:ind w:left="714" w:hanging="357"/>
              <w:contextualSpacing w:val="0"/>
              <w:jc w:val="both"/>
            </w:pPr>
            <w:r w:rsidRPr="002473D2">
              <w:t>Záchrana</w:t>
            </w:r>
          </w:p>
          <w:p w14:paraId="4A8A25F8" w14:textId="7754464A" w:rsidR="00E53EEE" w:rsidRPr="002473D2" w:rsidRDefault="00E53EEE" w:rsidP="00752D15">
            <w:pPr>
              <w:jc w:val="both"/>
              <w:rPr>
                <w:sz w:val="20"/>
                <w:szCs w:val="20"/>
              </w:rPr>
            </w:pPr>
            <w:r w:rsidRPr="002473D2">
              <w:rPr>
                <w:sz w:val="20"/>
                <w:szCs w:val="20"/>
              </w:rPr>
              <w:t>Student získá základní orient</w:t>
            </w:r>
            <w:r w:rsidR="00435A6F">
              <w:rPr>
                <w:sz w:val="20"/>
                <w:szCs w:val="20"/>
              </w:rPr>
              <w:t>aci v dějinném vývoji filmu a v</w:t>
            </w:r>
            <w:r w:rsidRPr="002473D2">
              <w:rPr>
                <w:sz w:val="20"/>
                <w:szCs w:val="20"/>
              </w:rPr>
              <w:t xml:space="preserve"> tvorbě předních režisérů. Osvojí si schopnost kriticky nahlížet na audiovizuální dílo, argumentovat a prezentovat svůj názor. Zapojuje se do diskuzí s ostatními studenty </w:t>
            </w:r>
            <w:r w:rsidR="00C411E2">
              <w:rPr>
                <w:sz w:val="20"/>
                <w:szCs w:val="20"/>
              </w:rPr>
              <w:br/>
            </w:r>
            <w:r w:rsidRPr="002473D2">
              <w:rPr>
                <w:sz w:val="20"/>
                <w:szCs w:val="20"/>
              </w:rPr>
              <w:t>a s pedagogem, analyzuje vybraná umělecká díla a zasazuje do kontextu.</w:t>
            </w:r>
          </w:p>
        </w:tc>
      </w:tr>
      <w:tr w:rsidR="00E53EEE" w14:paraId="38F04119" w14:textId="77777777" w:rsidTr="005C2183">
        <w:trPr>
          <w:trHeight w:val="265"/>
        </w:trPr>
        <w:tc>
          <w:tcPr>
            <w:tcW w:w="3653" w:type="dxa"/>
            <w:gridSpan w:val="2"/>
            <w:tcBorders>
              <w:top w:val="nil"/>
            </w:tcBorders>
            <w:shd w:val="clear" w:color="auto" w:fill="F7CAAC"/>
          </w:tcPr>
          <w:p w14:paraId="061497D4" w14:textId="77777777" w:rsidR="00E53EEE" w:rsidRPr="002473D2" w:rsidRDefault="00E53EEE" w:rsidP="005C2183">
            <w:pPr>
              <w:jc w:val="both"/>
              <w:rPr>
                <w:sz w:val="20"/>
                <w:szCs w:val="20"/>
              </w:rPr>
            </w:pPr>
            <w:r w:rsidRPr="002473D2">
              <w:rPr>
                <w:b/>
                <w:sz w:val="20"/>
                <w:szCs w:val="20"/>
              </w:rPr>
              <w:t>Studijní literatura a studijní pomůcky</w:t>
            </w:r>
          </w:p>
        </w:tc>
        <w:tc>
          <w:tcPr>
            <w:tcW w:w="6202" w:type="dxa"/>
            <w:gridSpan w:val="6"/>
            <w:tcBorders>
              <w:top w:val="nil"/>
              <w:bottom w:val="nil"/>
            </w:tcBorders>
          </w:tcPr>
          <w:p w14:paraId="5F11622D" w14:textId="77777777" w:rsidR="00E53EEE" w:rsidRPr="002473D2" w:rsidRDefault="00E53EEE" w:rsidP="005C2183">
            <w:pPr>
              <w:jc w:val="both"/>
              <w:rPr>
                <w:sz w:val="20"/>
                <w:szCs w:val="20"/>
              </w:rPr>
            </w:pPr>
          </w:p>
        </w:tc>
      </w:tr>
      <w:tr w:rsidR="00E53EEE" w:rsidRPr="003F7F55" w14:paraId="0B74475A" w14:textId="77777777" w:rsidTr="005C2183">
        <w:trPr>
          <w:trHeight w:val="1497"/>
        </w:trPr>
        <w:tc>
          <w:tcPr>
            <w:tcW w:w="9855" w:type="dxa"/>
            <w:gridSpan w:val="8"/>
            <w:tcBorders>
              <w:top w:val="nil"/>
            </w:tcBorders>
          </w:tcPr>
          <w:p w14:paraId="73FE335F" w14:textId="77777777" w:rsidR="00E53EEE" w:rsidRPr="002473D2" w:rsidRDefault="00E53EEE" w:rsidP="003040B9">
            <w:pPr>
              <w:rPr>
                <w:b/>
                <w:sz w:val="20"/>
                <w:szCs w:val="20"/>
              </w:rPr>
            </w:pPr>
            <w:r w:rsidRPr="002473D2">
              <w:rPr>
                <w:b/>
                <w:sz w:val="20"/>
                <w:szCs w:val="20"/>
              </w:rPr>
              <w:t>Povinná:</w:t>
            </w:r>
          </w:p>
          <w:p w14:paraId="45A60264" w14:textId="7CEBB4F4" w:rsidR="00E53EEE" w:rsidRPr="002473D2" w:rsidRDefault="00E53EEE" w:rsidP="003040B9">
            <w:pPr>
              <w:rPr>
                <w:sz w:val="20"/>
                <w:szCs w:val="20"/>
              </w:rPr>
            </w:pPr>
            <w:r w:rsidRPr="002473D2">
              <w:rPr>
                <w:sz w:val="20"/>
                <w:szCs w:val="20"/>
              </w:rPr>
              <w:t>BORDWELL, David a Kristin THOMPSON. </w:t>
            </w:r>
            <w:r w:rsidRPr="002473D2">
              <w:rPr>
                <w:i/>
                <w:iCs/>
                <w:sz w:val="20"/>
                <w:szCs w:val="20"/>
              </w:rPr>
              <w:t>Umění filmu: úvod do studia formy a stylu</w:t>
            </w:r>
            <w:r w:rsidRPr="002473D2">
              <w:rPr>
                <w:sz w:val="20"/>
                <w:szCs w:val="20"/>
              </w:rPr>
              <w:t>. Praha: Nakladatelství Akademie múzických umění v Praze, 2011. ISBN 978-80-7331-217-6.</w:t>
            </w:r>
          </w:p>
          <w:p w14:paraId="269E6451" w14:textId="77777777" w:rsidR="003040B9" w:rsidRDefault="00E53EEE" w:rsidP="003040B9">
            <w:pPr>
              <w:rPr>
                <w:sz w:val="20"/>
                <w:szCs w:val="20"/>
              </w:rPr>
            </w:pPr>
            <w:r w:rsidRPr="002473D2">
              <w:rPr>
                <w:sz w:val="20"/>
                <w:szCs w:val="20"/>
              </w:rPr>
              <w:t>LUKEŠ, Jan. </w:t>
            </w:r>
            <w:r w:rsidRPr="002473D2">
              <w:rPr>
                <w:i/>
                <w:iCs/>
                <w:sz w:val="20"/>
                <w:szCs w:val="20"/>
              </w:rPr>
              <w:t>Diagnózy času: český a slovenský poválečný film (1945-2012).</w:t>
            </w:r>
            <w:r w:rsidRPr="002473D2">
              <w:rPr>
                <w:sz w:val="20"/>
                <w:szCs w:val="20"/>
              </w:rPr>
              <w:t xml:space="preserve"> V Praze: </w:t>
            </w:r>
            <w:proofErr w:type="spellStart"/>
            <w:r w:rsidRPr="002473D2">
              <w:rPr>
                <w:sz w:val="20"/>
                <w:szCs w:val="20"/>
              </w:rPr>
              <w:t>Slovart</w:t>
            </w:r>
            <w:proofErr w:type="spellEnd"/>
            <w:r w:rsidRPr="002473D2">
              <w:rPr>
                <w:sz w:val="20"/>
                <w:szCs w:val="20"/>
              </w:rPr>
              <w:t xml:space="preserve">, 2013. </w:t>
            </w:r>
          </w:p>
          <w:p w14:paraId="0CB68DB3" w14:textId="3F4DCC2B" w:rsidR="00E53EEE" w:rsidRPr="002473D2" w:rsidRDefault="00E53EEE" w:rsidP="003040B9">
            <w:pPr>
              <w:rPr>
                <w:sz w:val="20"/>
                <w:szCs w:val="20"/>
              </w:rPr>
            </w:pPr>
            <w:r w:rsidRPr="002473D2">
              <w:rPr>
                <w:sz w:val="20"/>
                <w:szCs w:val="20"/>
              </w:rPr>
              <w:t>ISBN 978-80-7391-712-8.</w:t>
            </w:r>
          </w:p>
          <w:p w14:paraId="3D8CD168" w14:textId="75BAB1BF" w:rsidR="003040B9" w:rsidRPr="002473D2" w:rsidRDefault="003040B9" w:rsidP="003040B9">
            <w:pPr>
              <w:rPr>
                <w:sz w:val="20"/>
                <w:szCs w:val="20"/>
              </w:rPr>
            </w:pPr>
            <w:r w:rsidRPr="002473D2">
              <w:rPr>
                <w:sz w:val="20"/>
                <w:szCs w:val="20"/>
              </w:rPr>
              <w:t>PŁAŻEWSKI, Jerzy. </w:t>
            </w:r>
            <w:r w:rsidRPr="002473D2">
              <w:rPr>
                <w:i/>
                <w:iCs/>
                <w:sz w:val="20"/>
                <w:szCs w:val="20"/>
              </w:rPr>
              <w:t>Dějiny filmu 1895-2005</w:t>
            </w:r>
            <w:r w:rsidRPr="002473D2">
              <w:rPr>
                <w:sz w:val="20"/>
                <w:szCs w:val="20"/>
              </w:rPr>
              <w:t>. Praha: Academia, 2009. ISBN 978-80-200-1689-8.</w:t>
            </w:r>
          </w:p>
          <w:p w14:paraId="5E4A54C0" w14:textId="19283294" w:rsidR="003040B9" w:rsidRPr="002473D2" w:rsidRDefault="003040B9" w:rsidP="003040B9">
            <w:pPr>
              <w:rPr>
                <w:sz w:val="20"/>
                <w:szCs w:val="20"/>
              </w:rPr>
            </w:pPr>
            <w:r w:rsidRPr="002473D2">
              <w:rPr>
                <w:sz w:val="20"/>
                <w:szCs w:val="20"/>
              </w:rPr>
              <w:t>THOMPSON, Kristin a David BORDWELL. </w:t>
            </w:r>
            <w:r w:rsidRPr="002473D2">
              <w:rPr>
                <w:i/>
                <w:iCs/>
                <w:sz w:val="20"/>
                <w:szCs w:val="20"/>
              </w:rPr>
              <w:t>Dějiny filmu: přehled světové kinematografie</w:t>
            </w:r>
            <w:r w:rsidRPr="002473D2">
              <w:rPr>
                <w:sz w:val="20"/>
                <w:szCs w:val="20"/>
              </w:rPr>
              <w:t xml:space="preserve">. 2., </w:t>
            </w:r>
            <w:proofErr w:type="spellStart"/>
            <w:r w:rsidRPr="002473D2">
              <w:rPr>
                <w:sz w:val="20"/>
                <w:szCs w:val="20"/>
              </w:rPr>
              <w:t>opr</w:t>
            </w:r>
            <w:proofErr w:type="spellEnd"/>
            <w:r w:rsidRPr="002473D2">
              <w:rPr>
                <w:sz w:val="20"/>
                <w:szCs w:val="20"/>
              </w:rPr>
              <w:t>. vyd. V Praze: Akademie múzických umění, 2011</w:t>
            </w:r>
            <w:r>
              <w:rPr>
                <w:sz w:val="20"/>
                <w:szCs w:val="20"/>
              </w:rPr>
              <w:t xml:space="preserve">. </w:t>
            </w:r>
            <w:r w:rsidRPr="002473D2">
              <w:rPr>
                <w:sz w:val="20"/>
                <w:szCs w:val="20"/>
              </w:rPr>
              <w:t>ISBN 978-80-7331-207-7.</w:t>
            </w:r>
          </w:p>
          <w:p w14:paraId="5266B78F" w14:textId="77777777" w:rsidR="00E53EEE" w:rsidRPr="002473D2" w:rsidRDefault="00E53EEE" w:rsidP="003040B9">
            <w:pPr>
              <w:rPr>
                <w:b/>
                <w:sz w:val="20"/>
                <w:szCs w:val="20"/>
              </w:rPr>
            </w:pPr>
            <w:r w:rsidRPr="002473D2">
              <w:rPr>
                <w:b/>
                <w:sz w:val="20"/>
                <w:szCs w:val="20"/>
              </w:rPr>
              <w:t>Doporučená:</w:t>
            </w:r>
          </w:p>
          <w:p w14:paraId="499CD73E" w14:textId="19A069F0" w:rsidR="00E53EEE" w:rsidRPr="002473D2" w:rsidRDefault="00E53EEE" w:rsidP="003040B9">
            <w:pPr>
              <w:rPr>
                <w:sz w:val="20"/>
                <w:szCs w:val="20"/>
              </w:rPr>
            </w:pPr>
            <w:r w:rsidRPr="002473D2">
              <w:rPr>
                <w:sz w:val="20"/>
                <w:szCs w:val="20"/>
              </w:rPr>
              <w:t>BARTOŠEK, Luboš. </w:t>
            </w:r>
            <w:r w:rsidRPr="002473D2">
              <w:rPr>
                <w:i/>
                <w:iCs/>
                <w:sz w:val="20"/>
                <w:szCs w:val="20"/>
              </w:rPr>
              <w:t>Náš film: kapitoly z dějin (1896-1945)</w:t>
            </w:r>
            <w:r w:rsidRPr="002473D2">
              <w:rPr>
                <w:sz w:val="20"/>
                <w:szCs w:val="20"/>
              </w:rPr>
              <w:t>. Praha: Mladá fronta, 1985</w:t>
            </w:r>
            <w:r w:rsidR="003040B9">
              <w:rPr>
                <w:sz w:val="20"/>
                <w:szCs w:val="20"/>
              </w:rPr>
              <w:t>.</w:t>
            </w:r>
          </w:p>
          <w:p w14:paraId="20FA4DC0" w14:textId="498F1FC3" w:rsidR="00E53EEE" w:rsidRPr="002473D2" w:rsidRDefault="00E53EEE" w:rsidP="003040B9">
            <w:pPr>
              <w:rPr>
                <w:sz w:val="20"/>
                <w:szCs w:val="20"/>
              </w:rPr>
            </w:pPr>
            <w:r w:rsidRPr="002473D2">
              <w:rPr>
                <w:sz w:val="20"/>
                <w:szCs w:val="20"/>
              </w:rPr>
              <w:t>BISKIND, Peter. </w:t>
            </w:r>
            <w:r w:rsidRPr="002473D2">
              <w:rPr>
                <w:i/>
                <w:iCs/>
                <w:sz w:val="20"/>
                <w:szCs w:val="20"/>
              </w:rPr>
              <w:t>Bezstarostní jezdci, zuřící býci: jak generace sexu, drog a rokenrolu zachránila Hollywood</w:t>
            </w:r>
            <w:r w:rsidRPr="002473D2">
              <w:rPr>
                <w:sz w:val="20"/>
                <w:szCs w:val="20"/>
              </w:rPr>
              <w:t>. Praha: Mladá fronta, 2012. ISBN 978-80-204-2259-0.</w:t>
            </w:r>
          </w:p>
          <w:p w14:paraId="474A60E7" w14:textId="665D1421" w:rsidR="00E53EEE" w:rsidRPr="002473D2" w:rsidRDefault="00E53EEE" w:rsidP="005C2183">
            <w:pPr>
              <w:rPr>
                <w:sz w:val="20"/>
                <w:szCs w:val="20"/>
              </w:rPr>
            </w:pPr>
            <w:r w:rsidRPr="002473D2">
              <w:rPr>
                <w:sz w:val="20"/>
                <w:szCs w:val="20"/>
              </w:rPr>
              <w:t>WELLS, Paul. </w:t>
            </w:r>
            <w:proofErr w:type="spellStart"/>
            <w:r w:rsidRPr="002473D2">
              <w:rPr>
                <w:i/>
                <w:iCs/>
                <w:sz w:val="20"/>
                <w:szCs w:val="20"/>
              </w:rPr>
              <w:t>Understanding</w:t>
            </w:r>
            <w:proofErr w:type="spellEnd"/>
            <w:r w:rsidRPr="002473D2">
              <w:rPr>
                <w:i/>
                <w:iCs/>
                <w:sz w:val="20"/>
                <w:szCs w:val="20"/>
              </w:rPr>
              <w:t xml:space="preserve"> </w:t>
            </w:r>
            <w:proofErr w:type="spellStart"/>
            <w:r w:rsidRPr="002473D2">
              <w:rPr>
                <w:i/>
                <w:iCs/>
                <w:sz w:val="20"/>
                <w:szCs w:val="20"/>
              </w:rPr>
              <w:t>animation</w:t>
            </w:r>
            <w:proofErr w:type="spellEnd"/>
            <w:r w:rsidRPr="002473D2">
              <w:rPr>
                <w:sz w:val="20"/>
                <w:szCs w:val="20"/>
              </w:rPr>
              <w:t xml:space="preserve">. New York: </w:t>
            </w:r>
            <w:proofErr w:type="spellStart"/>
            <w:r w:rsidRPr="002473D2">
              <w:rPr>
                <w:sz w:val="20"/>
                <w:szCs w:val="20"/>
              </w:rPr>
              <w:t>Routledge</w:t>
            </w:r>
            <w:proofErr w:type="spellEnd"/>
            <w:r w:rsidRPr="002473D2">
              <w:rPr>
                <w:sz w:val="20"/>
                <w:szCs w:val="20"/>
              </w:rPr>
              <w:t>, 1998. ISBN 0415115973.</w:t>
            </w:r>
          </w:p>
        </w:tc>
      </w:tr>
    </w:tbl>
    <w:p w14:paraId="06E1FB79" w14:textId="77777777" w:rsidR="00E53EEE" w:rsidRDefault="00E53EEE" w:rsidP="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0E9FE5FD" w14:textId="77777777" w:rsidTr="005C2183">
        <w:tc>
          <w:tcPr>
            <w:tcW w:w="9855" w:type="dxa"/>
            <w:gridSpan w:val="8"/>
            <w:tcBorders>
              <w:bottom w:val="double" w:sz="4" w:space="0" w:color="auto"/>
            </w:tcBorders>
            <w:shd w:val="clear" w:color="auto" w:fill="BDD6EE"/>
          </w:tcPr>
          <w:p w14:paraId="26791824" w14:textId="77777777" w:rsidR="00E53EEE" w:rsidRDefault="00E53EEE" w:rsidP="005C2183">
            <w:pPr>
              <w:jc w:val="both"/>
              <w:rPr>
                <w:b/>
                <w:sz w:val="28"/>
              </w:rPr>
            </w:pPr>
            <w:r>
              <w:lastRenderedPageBreak/>
              <w:br w:type="page"/>
            </w:r>
            <w:r>
              <w:rPr>
                <w:b/>
                <w:sz w:val="28"/>
              </w:rPr>
              <w:t>B-III – Charakteristika studijního předmětu</w:t>
            </w:r>
          </w:p>
        </w:tc>
      </w:tr>
      <w:tr w:rsidR="00E53EEE" w14:paraId="3686D85E" w14:textId="77777777" w:rsidTr="005C2183">
        <w:tc>
          <w:tcPr>
            <w:tcW w:w="3086" w:type="dxa"/>
            <w:tcBorders>
              <w:top w:val="double" w:sz="4" w:space="0" w:color="auto"/>
            </w:tcBorders>
            <w:shd w:val="clear" w:color="auto" w:fill="F7CAAC"/>
          </w:tcPr>
          <w:p w14:paraId="2746C446" w14:textId="77777777" w:rsidR="00E53EEE" w:rsidRPr="003904D6" w:rsidRDefault="00E53EEE" w:rsidP="005C2183">
            <w:pPr>
              <w:rPr>
                <w:b/>
                <w:sz w:val="20"/>
                <w:szCs w:val="20"/>
              </w:rPr>
            </w:pPr>
            <w:r w:rsidRPr="003904D6">
              <w:rPr>
                <w:b/>
                <w:sz w:val="20"/>
                <w:szCs w:val="20"/>
              </w:rPr>
              <w:t>Název studijního předmětu</w:t>
            </w:r>
          </w:p>
        </w:tc>
        <w:tc>
          <w:tcPr>
            <w:tcW w:w="6769" w:type="dxa"/>
            <w:gridSpan w:val="7"/>
            <w:tcBorders>
              <w:top w:val="double" w:sz="4" w:space="0" w:color="auto"/>
            </w:tcBorders>
          </w:tcPr>
          <w:p w14:paraId="60E46F18" w14:textId="77777777" w:rsidR="00E53EEE" w:rsidRPr="003904D6" w:rsidRDefault="00E53EEE" w:rsidP="005C2183">
            <w:pPr>
              <w:jc w:val="both"/>
              <w:rPr>
                <w:sz w:val="20"/>
                <w:szCs w:val="20"/>
              </w:rPr>
            </w:pPr>
            <w:r w:rsidRPr="003904D6">
              <w:rPr>
                <w:sz w:val="20"/>
                <w:szCs w:val="20"/>
              </w:rPr>
              <w:t>Dějiny hraného filmu 2</w:t>
            </w:r>
          </w:p>
        </w:tc>
      </w:tr>
      <w:tr w:rsidR="00E53EEE" w14:paraId="63AE57DA" w14:textId="77777777" w:rsidTr="005C2183">
        <w:tc>
          <w:tcPr>
            <w:tcW w:w="3086" w:type="dxa"/>
            <w:shd w:val="clear" w:color="auto" w:fill="F7CAAC"/>
          </w:tcPr>
          <w:p w14:paraId="6E275028" w14:textId="77777777" w:rsidR="00E53EEE" w:rsidRPr="003904D6" w:rsidRDefault="00E53EEE" w:rsidP="005C2183">
            <w:pPr>
              <w:rPr>
                <w:b/>
                <w:sz w:val="20"/>
                <w:szCs w:val="20"/>
              </w:rPr>
            </w:pPr>
            <w:r w:rsidRPr="003904D6">
              <w:rPr>
                <w:b/>
                <w:sz w:val="20"/>
                <w:szCs w:val="20"/>
              </w:rPr>
              <w:t>Typ předmětu</w:t>
            </w:r>
          </w:p>
        </w:tc>
        <w:tc>
          <w:tcPr>
            <w:tcW w:w="3406" w:type="dxa"/>
            <w:gridSpan w:val="4"/>
          </w:tcPr>
          <w:p w14:paraId="753B0FB4" w14:textId="77777777" w:rsidR="00E53EEE" w:rsidRPr="003904D6" w:rsidRDefault="00E53EEE" w:rsidP="005C2183">
            <w:pPr>
              <w:jc w:val="both"/>
              <w:rPr>
                <w:sz w:val="20"/>
                <w:szCs w:val="20"/>
              </w:rPr>
            </w:pPr>
            <w:r w:rsidRPr="003904D6">
              <w:rPr>
                <w:sz w:val="20"/>
                <w:szCs w:val="20"/>
              </w:rPr>
              <w:t>povinně volitelný</w:t>
            </w:r>
          </w:p>
        </w:tc>
        <w:tc>
          <w:tcPr>
            <w:tcW w:w="2695" w:type="dxa"/>
            <w:gridSpan w:val="2"/>
            <w:shd w:val="clear" w:color="auto" w:fill="F7CAAC"/>
          </w:tcPr>
          <w:p w14:paraId="75D67249" w14:textId="77777777" w:rsidR="00E53EEE" w:rsidRPr="003904D6" w:rsidRDefault="00E53EEE" w:rsidP="005C2183">
            <w:pPr>
              <w:jc w:val="both"/>
              <w:rPr>
                <w:sz w:val="20"/>
                <w:szCs w:val="20"/>
              </w:rPr>
            </w:pPr>
            <w:r w:rsidRPr="003904D6">
              <w:rPr>
                <w:b/>
                <w:sz w:val="20"/>
                <w:szCs w:val="20"/>
              </w:rPr>
              <w:t>doporučený ročník / semestr</w:t>
            </w:r>
          </w:p>
        </w:tc>
        <w:tc>
          <w:tcPr>
            <w:tcW w:w="668" w:type="dxa"/>
          </w:tcPr>
          <w:p w14:paraId="3EEB4B23" w14:textId="77777777" w:rsidR="00E53EEE" w:rsidRPr="003904D6" w:rsidRDefault="00E53EEE" w:rsidP="005C2183">
            <w:pPr>
              <w:jc w:val="both"/>
              <w:rPr>
                <w:sz w:val="20"/>
                <w:szCs w:val="20"/>
              </w:rPr>
            </w:pPr>
            <w:r w:rsidRPr="003904D6">
              <w:rPr>
                <w:sz w:val="20"/>
                <w:szCs w:val="20"/>
              </w:rPr>
              <w:t>4/ZS</w:t>
            </w:r>
          </w:p>
        </w:tc>
      </w:tr>
      <w:tr w:rsidR="00E53EEE" w14:paraId="0580E1C0" w14:textId="77777777" w:rsidTr="005C2183">
        <w:tc>
          <w:tcPr>
            <w:tcW w:w="3086" w:type="dxa"/>
            <w:shd w:val="clear" w:color="auto" w:fill="F7CAAC"/>
          </w:tcPr>
          <w:p w14:paraId="326D33BE" w14:textId="77777777" w:rsidR="00E53EEE" w:rsidRPr="003904D6" w:rsidRDefault="00E53EEE" w:rsidP="005C2183">
            <w:pPr>
              <w:rPr>
                <w:b/>
                <w:sz w:val="20"/>
                <w:szCs w:val="20"/>
              </w:rPr>
            </w:pPr>
            <w:r w:rsidRPr="003904D6">
              <w:rPr>
                <w:b/>
                <w:sz w:val="20"/>
                <w:szCs w:val="20"/>
              </w:rPr>
              <w:t>Rozsah studijního předmětu</w:t>
            </w:r>
          </w:p>
        </w:tc>
        <w:tc>
          <w:tcPr>
            <w:tcW w:w="1701" w:type="dxa"/>
            <w:gridSpan w:val="2"/>
          </w:tcPr>
          <w:p w14:paraId="2266C8EE" w14:textId="77777777" w:rsidR="00E53EEE" w:rsidRPr="003904D6" w:rsidRDefault="00E53EEE" w:rsidP="005C2183">
            <w:pPr>
              <w:jc w:val="both"/>
              <w:rPr>
                <w:sz w:val="20"/>
                <w:szCs w:val="20"/>
              </w:rPr>
            </w:pPr>
            <w:proofErr w:type="gramStart"/>
            <w:r w:rsidRPr="003904D6">
              <w:rPr>
                <w:sz w:val="20"/>
                <w:szCs w:val="20"/>
              </w:rPr>
              <w:t>26p</w:t>
            </w:r>
            <w:proofErr w:type="gramEnd"/>
          </w:p>
        </w:tc>
        <w:tc>
          <w:tcPr>
            <w:tcW w:w="889" w:type="dxa"/>
            <w:shd w:val="clear" w:color="auto" w:fill="F7CAAC"/>
          </w:tcPr>
          <w:p w14:paraId="5C37222F" w14:textId="77777777" w:rsidR="00E53EEE" w:rsidRPr="003904D6" w:rsidRDefault="00E53EEE" w:rsidP="005C2183">
            <w:pPr>
              <w:jc w:val="both"/>
              <w:rPr>
                <w:b/>
                <w:sz w:val="20"/>
                <w:szCs w:val="20"/>
              </w:rPr>
            </w:pPr>
            <w:r w:rsidRPr="003904D6">
              <w:rPr>
                <w:b/>
                <w:sz w:val="20"/>
                <w:szCs w:val="20"/>
              </w:rPr>
              <w:t xml:space="preserve">hod. </w:t>
            </w:r>
          </w:p>
        </w:tc>
        <w:tc>
          <w:tcPr>
            <w:tcW w:w="816" w:type="dxa"/>
          </w:tcPr>
          <w:p w14:paraId="4A27491A" w14:textId="77777777" w:rsidR="00E53EEE" w:rsidRPr="003904D6" w:rsidRDefault="00E53EEE" w:rsidP="005C2183">
            <w:pPr>
              <w:jc w:val="both"/>
              <w:rPr>
                <w:sz w:val="20"/>
                <w:szCs w:val="20"/>
              </w:rPr>
            </w:pPr>
            <w:r w:rsidRPr="003904D6">
              <w:rPr>
                <w:sz w:val="20"/>
                <w:szCs w:val="20"/>
              </w:rPr>
              <w:t>26</w:t>
            </w:r>
          </w:p>
        </w:tc>
        <w:tc>
          <w:tcPr>
            <w:tcW w:w="2156" w:type="dxa"/>
            <w:shd w:val="clear" w:color="auto" w:fill="F7CAAC"/>
          </w:tcPr>
          <w:p w14:paraId="602C5717" w14:textId="77777777" w:rsidR="00E53EEE" w:rsidRPr="003904D6" w:rsidRDefault="00E53EEE" w:rsidP="005C2183">
            <w:pPr>
              <w:jc w:val="both"/>
              <w:rPr>
                <w:b/>
                <w:sz w:val="20"/>
                <w:szCs w:val="20"/>
              </w:rPr>
            </w:pPr>
            <w:r w:rsidRPr="003904D6">
              <w:rPr>
                <w:b/>
                <w:sz w:val="20"/>
                <w:szCs w:val="20"/>
              </w:rPr>
              <w:t>kreditů</w:t>
            </w:r>
          </w:p>
        </w:tc>
        <w:tc>
          <w:tcPr>
            <w:tcW w:w="1207" w:type="dxa"/>
            <w:gridSpan w:val="2"/>
          </w:tcPr>
          <w:p w14:paraId="2015F5BC" w14:textId="77777777" w:rsidR="00E53EEE" w:rsidRPr="003904D6" w:rsidRDefault="00E53EEE" w:rsidP="005C2183">
            <w:pPr>
              <w:jc w:val="both"/>
              <w:rPr>
                <w:sz w:val="20"/>
                <w:szCs w:val="20"/>
              </w:rPr>
            </w:pPr>
            <w:r w:rsidRPr="003904D6">
              <w:rPr>
                <w:sz w:val="20"/>
                <w:szCs w:val="20"/>
              </w:rPr>
              <w:t>3</w:t>
            </w:r>
          </w:p>
        </w:tc>
      </w:tr>
      <w:tr w:rsidR="00E53EEE" w14:paraId="575E621A" w14:textId="77777777" w:rsidTr="005C2183">
        <w:tc>
          <w:tcPr>
            <w:tcW w:w="3086" w:type="dxa"/>
            <w:shd w:val="clear" w:color="auto" w:fill="F7CAAC"/>
          </w:tcPr>
          <w:p w14:paraId="3C613BEC" w14:textId="77777777" w:rsidR="00E53EEE" w:rsidRPr="003904D6" w:rsidRDefault="00E53EEE" w:rsidP="005C2183">
            <w:pPr>
              <w:rPr>
                <w:b/>
                <w:sz w:val="20"/>
                <w:szCs w:val="20"/>
              </w:rPr>
            </w:pPr>
            <w:r w:rsidRPr="003904D6">
              <w:rPr>
                <w:b/>
                <w:sz w:val="20"/>
                <w:szCs w:val="20"/>
              </w:rPr>
              <w:t xml:space="preserve">Prerekvizity, </w:t>
            </w:r>
            <w:proofErr w:type="spellStart"/>
            <w:r w:rsidRPr="003904D6">
              <w:rPr>
                <w:b/>
                <w:sz w:val="20"/>
                <w:szCs w:val="20"/>
              </w:rPr>
              <w:t>korekvizity</w:t>
            </w:r>
            <w:proofErr w:type="spellEnd"/>
            <w:r w:rsidRPr="003904D6">
              <w:rPr>
                <w:b/>
                <w:sz w:val="20"/>
                <w:szCs w:val="20"/>
              </w:rPr>
              <w:t>, ekvivalence</w:t>
            </w:r>
          </w:p>
        </w:tc>
        <w:tc>
          <w:tcPr>
            <w:tcW w:w="6769" w:type="dxa"/>
            <w:gridSpan w:val="7"/>
          </w:tcPr>
          <w:p w14:paraId="794496E9" w14:textId="77777777" w:rsidR="00E53EEE" w:rsidRPr="003904D6" w:rsidRDefault="00E53EEE" w:rsidP="005C2183">
            <w:pPr>
              <w:jc w:val="both"/>
              <w:rPr>
                <w:sz w:val="20"/>
                <w:szCs w:val="20"/>
              </w:rPr>
            </w:pPr>
          </w:p>
        </w:tc>
      </w:tr>
      <w:tr w:rsidR="00E53EEE" w14:paraId="03EDB3B1" w14:textId="77777777" w:rsidTr="005C2183">
        <w:tc>
          <w:tcPr>
            <w:tcW w:w="3086" w:type="dxa"/>
            <w:shd w:val="clear" w:color="auto" w:fill="F7CAAC"/>
          </w:tcPr>
          <w:p w14:paraId="5AE66A38" w14:textId="77777777" w:rsidR="00E53EEE" w:rsidRPr="003904D6" w:rsidRDefault="00E53EEE" w:rsidP="005C2183">
            <w:pPr>
              <w:rPr>
                <w:b/>
                <w:sz w:val="20"/>
                <w:szCs w:val="20"/>
              </w:rPr>
            </w:pPr>
            <w:r w:rsidRPr="003904D6">
              <w:rPr>
                <w:b/>
                <w:sz w:val="20"/>
                <w:szCs w:val="20"/>
              </w:rPr>
              <w:t>Způsob ověření studijních výsledků</w:t>
            </w:r>
          </w:p>
        </w:tc>
        <w:tc>
          <w:tcPr>
            <w:tcW w:w="3406" w:type="dxa"/>
            <w:gridSpan w:val="4"/>
          </w:tcPr>
          <w:p w14:paraId="5485B9F6" w14:textId="77777777" w:rsidR="00E53EEE" w:rsidRPr="003904D6" w:rsidRDefault="00E53EEE" w:rsidP="005C2183">
            <w:pPr>
              <w:jc w:val="both"/>
              <w:rPr>
                <w:sz w:val="20"/>
                <w:szCs w:val="20"/>
              </w:rPr>
            </w:pPr>
            <w:r w:rsidRPr="003904D6">
              <w:rPr>
                <w:sz w:val="20"/>
                <w:szCs w:val="20"/>
              </w:rPr>
              <w:t>klasifikovaný zápočet</w:t>
            </w:r>
          </w:p>
        </w:tc>
        <w:tc>
          <w:tcPr>
            <w:tcW w:w="2156" w:type="dxa"/>
            <w:shd w:val="clear" w:color="auto" w:fill="F7CAAC"/>
          </w:tcPr>
          <w:p w14:paraId="293C077B" w14:textId="77777777" w:rsidR="00E53EEE" w:rsidRPr="003904D6" w:rsidRDefault="00E53EEE" w:rsidP="005C2183">
            <w:pPr>
              <w:jc w:val="both"/>
              <w:rPr>
                <w:b/>
                <w:sz w:val="20"/>
                <w:szCs w:val="20"/>
              </w:rPr>
            </w:pPr>
            <w:r w:rsidRPr="003904D6">
              <w:rPr>
                <w:b/>
                <w:sz w:val="20"/>
                <w:szCs w:val="20"/>
              </w:rPr>
              <w:t>Forma výuky</w:t>
            </w:r>
          </w:p>
        </w:tc>
        <w:tc>
          <w:tcPr>
            <w:tcW w:w="1207" w:type="dxa"/>
            <w:gridSpan w:val="2"/>
          </w:tcPr>
          <w:p w14:paraId="7EF7CFD9" w14:textId="77777777" w:rsidR="00E53EEE" w:rsidRPr="003904D6" w:rsidRDefault="00E53EEE" w:rsidP="005C2183">
            <w:pPr>
              <w:jc w:val="both"/>
              <w:rPr>
                <w:sz w:val="20"/>
                <w:szCs w:val="20"/>
              </w:rPr>
            </w:pPr>
            <w:r w:rsidRPr="003904D6">
              <w:rPr>
                <w:sz w:val="20"/>
                <w:szCs w:val="20"/>
              </w:rPr>
              <w:t>přednáška</w:t>
            </w:r>
          </w:p>
        </w:tc>
      </w:tr>
      <w:tr w:rsidR="00E53EEE" w14:paraId="5AEEB1EC" w14:textId="77777777" w:rsidTr="005C2183">
        <w:tc>
          <w:tcPr>
            <w:tcW w:w="3086" w:type="dxa"/>
            <w:shd w:val="clear" w:color="auto" w:fill="F7CAAC"/>
          </w:tcPr>
          <w:p w14:paraId="51134A84" w14:textId="77777777" w:rsidR="00E53EEE" w:rsidRPr="003904D6" w:rsidRDefault="00E53EEE" w:rsidP="005C2183">
            <w:pPr>
              <w:rPr>
                <w:b/>
                <w:sz w:val="20"/>
                <w:szCs w:val="20"/>
              </w:rPr>
            </w:pPr>
            <w:r w:rsidRPr="003904D6">
              <w:rPr>
                <w:b/>
                <w:sz w:val="20"/>
                <w:szCs w:val="20"/>
              </w:rPr>
              <w:t>Forma způsobu ověření studijních výsledků a další požadavky na studenta</w:t>
            </w:r>
          </w:p>
        </w:tc>
        <w:tc>
          <w:tcPr>
            <w:tcW w:w="6769" w:type="dxa"/>
            <w:gridSpan w:val="7"/>
            <w:tcBorders>
              <w:bottom w:val="nil"/>
            </w:tcBorders>
          </w:tcPr>
          <w:p w14:paraId="6C1E9326" w14:textId="77777777" w:rsidR="00E53EEE" w:rsidRPr="003904D6" w:rsidRDefault="00E53EEE" w:rsidP="005C2183">
            <w:pPr>
              <w:jc w:val="both"/>
              <w:rPr>
                <w:sz w:val="20"/>
                <w:szCs w:val="20"/>
              </w:rPr>
            </w:pPr>
            <w:r w:rsidRPr="003904D6">
              <w:rPr>
                <w:sz w:val="20"/>
                <w:szCs w:val="20"/>
              </w:rPr>
              <w:t>ústní,</w:t>
            </w:r>
          </w:p>
          <w:p w14:paraId="6C0019E7" w14:textId="77777777" w:rsidR="00E53EEE" w:rsidRPr="003904D6" w:rsidRDefault="00E53EEE" w:rsidP="005C2183">
            <w:pPr>
              <w:jc w:val="both"/>
              <w:rPr>
                <w:sz w:val="20"/>
                <w:szCs w:val="20"/>
              </w:rPr>
            </w:pPr>
            <w:r w:rsidRPr="003904D6">
              <w:rPr>
                <w:sz w:val="20"/>
                <w:szCs w:val="20"/>
              </w:rPr>
              <w:t>aktivní účast na přednáškách, zpracování prezentace</w:t>
            </w:r>
          </w:p>
        </w:tc>
      </w:tr>
      <w:tr w:rsidR="00E53EEE" w14:paraId="503A54D5" w14:textId="77777777" w:rsidTr="00F97AF9">
        <w:trPr>
          <w:trHeight w:val="62"/>
        </w:trPr>
        <w:tc>
          <w:tcPr>
            <w:tcW w:w="9855" w:type="dxa"/>
            <w:gridSpan w:val="8"/>
            <w:tcBorders>
              <w:top w:val="nil"/>
            </w:tcBorders>
          </w:tcPr>
          <w:p w14:paraId="122C8015" w14:textId="77777777" w:rsidR="00E53EEE" w:rsidRPr="003904D6" w:rsidRDefault="00E53EEE" w:rsidP="005C2183">
            <w:pPr>
              <w:rPr>
                <w:sz w:val="20"/>
                <w:szCs w:val="20"/>
              </w:rPr>
            </w:pPr>
          </w:p>
        </w:tc>
      </w:tr>
      <w:tr w:rsidR="00E53EEE" w14:paraId="76313591" w14:textId="77777777" w:rsidTr="005C2183">
        <w:trPr>
          <w:trHeight w:val="197"/>
        </w:trPr>
        <w:tc>
          <w:tcPr>
            <w:tcW w:w="3086" w:type="dxa"/>
            <w:tcBorders>
              <w:top w:val="nil"/>
            </w:tcBorders>
            <w:shd w:val="clear" w:color="auto" w:fill="F7CAAC"/>
          </w:tcPr>
          <w:p w14:paraId="68D559DA" w14:textId="77777777" w:rsidR="00E53EEE" w:rsidRPr="003904D6" w:rsidRDefault="00E53EEE" w:rsidP="005C2183">
            <w:pPr>
              <w:rPr>
                <w:b/>
                <w:sz w:val="20"/>
                <w:szCs w:val="20"/>
              </w:rPr>
            </w:pPr>
            <w:r w:rsidRPr="003904D6">
              <w:rPr>
                <w:b/>
                <w:sz w:val="20"/>
                <w:szCs w:val="20"/>
              </w:rPr>
              <w:t>Garant předmětu</w:t>
            </w:r>
          </w:p>
        </w:tc>
        <w:tc>
          <w:tcPr>
            <w:tcW w:w="6769" w:type="dxa"/>
            <w:gridSpan w:val="7"/>
            <w:tcBorders>
              <w:top w:val="nil"/>
            </w:tcBorders>
          </w:tcPr>
          <w:p w14:paraId="5BE4DE4E" w14:textId="77777777" w:rsidR="00E53EEE" w:rsidRPr="003904D6" w:rsidRDefault="00E53EEE" w:rsidP="005C2183">
            <w:pPr>
              <w:jc w:val="both"/>
              <w:rPr>
                <w:sz w:val="20"/>
                <w:szCs w:val="20"/>
              </w:rPr>
            </w:pPr>
            <w:r w:rsidRPr="003904D6">
              <w:rPr>
                <w:sz w:val="20"/>
                <w:szCs w:val="20"/>
              </w:rPr>
              <w:t>Mgr. Lukáš Gregor, Ph.D.</w:t>
            </w:r>
          </w:p>
        </w:tc>
      </w:tr>
      <w:tr w:rsidR="00E53EEE" w14:paraId="5159A2D2" w14:textId="77777777" w:rsidTr="005C2183">
        <w:trPr>
          <w:trHeight w:val="243"/>
        </w:trPr>
        <w:tc>
          <w:tcPr>
            <w:tcW w:w="3086" w:type="dxa"/>
            <w:tcBorders>
              <w:top w:val="nil"/>
            </w:tcBorders>
            <w:shd w:val="clear" w:color="auto" w:fill="F7CAAC"/>
          </w:tcPr>
          <w:p w14:paraId="58E0F6B5" w14:textId="77777777" w:rsidR="00E53EEE" w:rsidRPr="003904D6" w:rsidRDefault="00E53EEE" w:rsidP="005C2183">
            <w:pPr>
              <w:rPr>
                <w:b/>
                <w:sz w:val="20"/>
                <w:szCs w:val="20"/>
              </w:rPr>
            </w:pPr>
            <w:r w:rsidRPr="003904D6">
              <w:rPr>
                <w:b/>
                <w:sz w:val="20"/>
                <w:szCs w:val="20"/>
              </w:rPr>
              <w:t>Zapojení garanta do výuky předmětu</w:t>
            </w:r>
          </w:p>
        </w:tc>
        <w:tc>
          <w:tcPr>
            <w:tcW w:w="6769" w:type="dxa"/>
            <w:gridSpan w:val="7"/>
            <w:tcBorders>
              <w:top w:val="nil"/>
            </w:tcBorders>
          </w:tcPr>
          <w:p w14:paraId="4965617C" w14:textId="52BEC76E" w:rsidR="00E53EEE" w:rsidRPr="003904D6" w:rsidRDefault="00E53EEE" w:rsidP="005C2183">
            <w:pPr>
              <w:jc w:val="both"/>
              <w:rPr>
                <w:sz w:val="20"/>
                <w:szCs w:val="20"/>
              </w:rPr>
            </w:pPr>
            <w:r w:rsidRPr="003904D6">
              <w:rPr>
                <w:sz w:val="20"/>
                <w:szCs w:val="20"/>
              </w:rPr>
              <w:t>100 %</w:t>
            </w:r>
          </w:p>
        </w:tc>
      </w:tr>
      <w:tr w:rsidR="00E53EEE" w14:paraId="3C3E0680" w14:textId="77777777" w:rsidTr="005C2183">
        <w:tc>
          <w:tcPr>
            <w:tcW w:w="3086" w:type="dxa"/>
            <w:shd w:val="clear" w:color="auto" w:fill="F7CAAC"/>
          </w:tcPr>
          <w:p w14:paraId="76C824C8" w14:textId="77777777" w:rsidR="00E53EEE" w:rsidRPr="003904D6" w:rsidRDefault="00E53EEE" w:rsidP="005C2183">
            <w:pPr>
              <w:rPr>
                <w:b/>
                <w:sz w:val="20"/>
                <w:szCs w:val="20"/>
              </w:rPr>
            </w:pPr>
            <w:r w:rsidRPr="003904D6">
              <w:rPr>
                <w:b/>
                <w:sz w:val="20"/>
                <w:szCs w:val="20"/>
              </w:rPr>
              <w:t>Vyučující</w:t>
            </w:r>
          </w:p>
        </w:tc>
        <w:tc>
          <w:tcPr>
            <w:tcW w:w="6769" w:type="dxa"/>
            <w:gridSpan w:val="7"/>
            <w:tcBorders>
              <w:bottom w:val="nil"/>
            </w:tcBorders>
          </w:tcPr>
          <w:p w14:paraId="77380C55" w14:textId="74431673" w:rsidR="00E53EEE" w:rsidRPr="003904D6" w:rsidRDefault="00E53EEE" w:rsidP="005C2183">
            <w:pPr>
              <w:jc w:val="both"/>
              <w:rPr>
                <w:sz w:val="20"/>
                <w:szCs w:val="20"/>
              </w:rPr>
            </w:pPr>
            <w:r w:rsidRPr="003904D6">
              <w:rPr>
                <w:sz w:val="20"/>
                <w:szCs w:val="20"/>
              </w:rPr>
              <w:t>Mgr. Lukáš Gregor, Ph.D.</w:t>
            </w:r>
          </w:p>
        </w:tc>
      </w:tr>
      <w:tr w:rsidR="00E53EEE" w14:paraId="46920A59" w14:textId="77777777" w:rsidTr="00F97AF9">
        <w:trPr>
          <w:trHeight w:val="218"/>
        </w:trPr>
        <w:tc>
          <w:tcPr>
            <w:tcW w:w="9855" w:type="dxa"/>
            <w:gridSpan w:val="8"/>
            <w:tcBorders>
              <w:top w:val="nil"/>
            </w:tcBorders>
          </w:tcPr>
          <w:p w14:paraId="328C2C73" w14:textId="77777777" w:rsidR="00E53EEE" w:rsidRPr="003904D6" w:rsidRDefault="00E53EEE" w:rsidP="005C2183">
            <w:pPr>
              <w:jc w:val="both"/>
              <w:rPr>
                <w:sz w:val="20"/>
                <w:szCs w:val="20"/>
              </w:rPr>
            </w:pPr>
          </w:p>
        </w:tc>
      </w:tr>
      <w:tr w:rsidR="00E53EEE" w14:paraId="021AA006" w14:textId="77777777" w:rsidTr="005C2183">
        <w:tc>
          <w:tcPr>
            <w:tcW w:w="3086" w:type="dxa"/>
            <w:shd w:val="clear" w:color="auto" w:fill="F7CAAC"/>
          </w:tcPr>
          <w:p w14:paraId="6BA3D89D" w14:textId="77777777" w:rsidR="00E53EEE" w:rsidRPr="003904D6" w:rsidRDefault="00E53EEE" w:rsidP="005C2183">
            <w:pPr>
              <w:jc w:val="both"/>
              <w:rPr>
                <w:b/>
                <w:sz w:val="20"/>
                <w:szCs w:val="20"/>
              </w:rPr>
            </w:pPr>
            <w:r w:rsidRPr="003904D6">
              <w:rPr>
                <w:b/>
                <w:sz w:val="20"/>
                <w:szCs w:val="20"/>
              </w:rPr>
              <w:t>Stručná anotace předmětu</w:t>
            </w:r>
          </w:p>
        </w:tc>
        <w:tc>
          <w:tcPr>
            <w:tcW w:w="6769" w:type="dxa"/>
            <w:gridSpan w:val="7"/>
            <w:tcBorders>
              <w:bottom w:val="nil"/>
            </w:tcBorders>
          </w:tcPr>
          <w:p w14:paraId="07B9E88A" w14:textId="77777777" w:rsidR="00E53EEE" w:rsidRPr="003904D6" w:rsidRDefault="00E53EEE" w:rsidP="005C2183">
            <w:pPr>
              <w:jc w:val="both"/>
              <w:rPr>
                <w:sz w:val="20"/>
                <w:szCs w:val="20"/>
              </w:rPr>
            </w:pPr>
          </w:p>
        </w:tc>
      </w:tr>
      <w:tr w:rsidR="00E53EEE" w14:paraId="6D24AE89" w14:textId="77777777" w:rsidTr="00F97AF9">
        <w:trPr>
          <w:trHeight w:val="3273"/>
        </w:trPr>
        <w:tc>
          <w:tcPr>
            <w:tcW w:w="9855" w:type="dxa"/>
            <w:gridSpan w:val="8"/>
            <w:tcBorders>
              <w:top w:val="nil"/>
              <w:bottom w:val="single" w:sz="12" w:space="0" w:color="auto"/>
            </w:tcBorders>
          </w:tcPr>
          <w:p w14:paraId="2AA068B3" w14:textId="27DE4B0B" w:rsidR="00E53EEE" w:rsidRPr="00F97AF9" w:rsidRDefault="00E53EEE" w:rsidP="00F97AF9">
            <w:pPr>
              <w:spacing w:after="120"/>
              <w:jc w:val="both"/>
              <w:rPr>
                <w:sz w:val="20"/>
                <w:szCs w:val="20"/>
              </w:rPr>
            </w:pPr>
            <w:r w:rsidRPr="003904D6">
              <w:rPr>
                <w:sz w:val="20"/>
                <w:szCs w:val="20"/>
              </w:rPr>
              <w:t xml:space="preserve">Cílem předmětu je prostřednictvím klíčových režisérských osobností a děl seznámit studenta s vývojem a tendencemi kinematografie od jejího počátku až do dnešní doby. Historie zohledňuje dobový kontext historie filmu, stejně jako </w:t>
            </w:r>
            <w:r w:rsidR="00F97AF9">
              <w:rPr>
                <w:sz w:val="20"/>
                <w:szCs w:val="20"/>
              </w:rPr>
              <w:br/>
            </w:r>
            <w:r w:rsidRPr="003904D6">
              <w:rPr>
                <w:sz w:val="20"/>
                <w:szCs w:val="20"/>
              </w:rPr>
              <w:t>i ekonomické, společenské, kulturní a technologické souvislosti. Metodologicky vychází předmět z tzv. Nové filmové historie a při rozboru děl z </w:t>
            </w:r>
            <w:proofErr w:type="spellStart"/>
            <w:r w:rsidRPr="003904D6">
              <w:rPr>
                <w:sz w:val="20"/>
                <w:szCs w:val="20"/>
              </w:rPr>
              <w:t>neoformalistické</w:t>
            </w:r>
            <w:proofErr w:type="spellEnd"/>
            <w:r w:rsidRPr="003904D6">
              <w:rPr>
                <w:sz w:val="20"/>
                <w:szCs w:val="20"/>
              </w:rPr>
              <w:t xml:space="preserve"> analýzy. Obsah se nesnaží jít čistě chronologicky, nýbrž na základě žánrů, témat a atributů ve vyprávění hled</w:t>
            </w:r>
            <w:r w:rsidR="00435A6F">
              <w:rPr>
                <w:sz w:val="20"/>
                <w:szCs w:val="20"/>
              </w:rPr>
              <w:t xml:space="preserve">á a pojmenovává </w:t>
            </w:r>
            <w:r w:rsidRPr="003904D6">
              <w:rPr>
                <w:sz w:val="20"/>
                <w:szCs w:val="20"/>
              </w:rPr>
              <w:t>rozličné perspektivy nazírání na vybrané téma.</w:t>
            </w:r>
          </w:p>
          <w:p w14:paraId="53F112D6" w14:textId="77777777" w:rsidR="00E53EEE" w:rsidRPr="003904D6" w:rsidRDefault="00E53EEE" w:rsidP="00CE41A2">
            <w:pPr>
              <w:pStyle w:val="Odstavecseseznamem"/>
              <w:numPr>
                <w:ilvl w:val="0"/>
                <w:numId w:val="24"/>
              </w:numPr>
              <w:contextualSpacing w:val="0"/>
              <w:jc w:val="both"/>
            </w:pPr>
            <w:r w:rsidRPr="003904D6">
              <w:t>Fikční světy</w:t>
            </w:r>
          </w:p>
          <w:p w14:paraId="626C72F5" w14:textId="77777777" w:rsidR="00E53EEE" w:rsidRPr="003904D6" w:rsidRDefault="00E53EEE" w:rsidP="00CE41A2">
            <w:pPr>
              <w:pStyle w:val="Odstavecseseznamem"/>
              <w:numPr>
                <w:ilvl w:val="0"/>
                <w:numId w:val="24"/>
              </w:numPr>
              <w:contextualSpacing w:val="0"/>
              <w:jc w:val="both"/>
            </w:pPr>
            <w:r w:rsidRPr="003904D6">
              <w:t xml:space="preserve">Fenomény Pán prstenů, Star </w:t>
            </w:r>
            <w:proofErr w:type="spellStart"/>
            <w:r w:rsidRPr="003904D6">
              <w:t>Wars</w:t>
            </w:r>
            <w:proofErr w:type="spellEnd"/>
            <w:r w:rsidRPr="003904D6">
              <w:t>, Matrix</w:t>
            </w:r>
          </w:p>
          <w:p w14:paraId="75830B53" w14:textId="77777777" w:rsidR="00E53EEE" w:rsidRPr="003904D6" w:rsidRDefault="00E53EEE" w:rsidP="00CE41A2">
            <w:pPr>
              <w:pStyle w:val="Odstavecseseznamem"/>
              <w:numPr>
                <w:ilvl w:val="0"/>
                <w:numId w:val="24"/>
              </w:numPr>
              <w:contextualSpacing w:val="0"/>
              <w:jc w:val="both"/>
            </w:pPr>
            <w:r w:rsidRPr="003904D6">
              <w:t>Gangsteři a mafie, organizovaný zločin</w:t>
            </w:r>
          </w:p>
          <w:p w14:paraId="3F5665B0" w14:textId="77777777" w:rsidR="00E53EEE" w:rsidRPr="003904D6" w:rsidRDefault="00E53EEE" w:rsidP="00CE41A2">
            <w:pPr>
              <w:pStyle w:val="Odstavecseseznamem"/>
              <w:numPr>
                <w:ilvl w:val="0"/>
                <w:numId w:val="24"/>
              </w:numPr>
              <w:contextualSpacing w:val="0"/>
              <w:jc w:val="both"/>
            </w:pPr>
            <w:r w:rsidRPr="003904D6">
              <w:t>Biografie</w:t>
            </w:r>
          </w:p>
          <w:p w14:paraId="7087F890" w14:textId="77777777" w:rsidR="00E53EEE" w:rsidRPr="003904D6" w:rsidRDefault="00E53EEE" w:rsidP="00CE41A2">
            <w:pPr>
              <w:pStyle w:val="Odstavecseseznamem"/>
              <w:numPr>
                <w:ilvl w:val="0"/>
                <w:numId w:val="24"/>
              </w:numPr>
              <w:spacing w:after="120"/>
              <w:ind w:left="714" w:hanging="357"/>
              <w:contextualSpacing w:val="0"/>
              <w:jc w:val="both"/>
            </w:pPr>
            <w:r w:rsidRPr="003904D6">
              <w:t>Historie a její (</w:t>
            </w:r>
            <w:proofErr w:type="spellStart"/>
            <w:r w:rsidRPr="003904D6">
              <w:t>dez</w:t>
            </w:r>
            <w:proofErr w:type="spellEnd"/>
            <w:r w:rsidRPr="003904D6">
              <w:t>)interpretace ve filmovém díle</w:t>
            </w:r>
          </w:p>
          <w:p w14:paraId="58F5EA27" w14:textId="1F5A72AB" w:rsidR="00E53EEE" w:rsidRPr="003904D6" w:rsidRDefault="00E53EEE" w:rsidP="00F97AF9">
            <w:pPr>
              <w:jc w:val="both"/>
              <w:rPr>
                <w:sz w:val="20"/>
                <w:szCs w:val="20"/>
              </w:rPr>
            </w:pPr>
            <w:r w:rsidRPr="003904D6">
              <w:rPr>
                <w:sz w:val="20"/>
                <w:szCs w:val="20"/>
              </w:rPr>
              <w:t xml:space="preserve">Student získá základní orientaci v dějinném vývoji filmu a ve tvorbě předních režisérů. Osvojí si schopnost kriticky nahlížet na audiovizuální dílo, argumentovat a prezentovat svůj názor. Zapojuje se do diskuzí s ostatními studenty </w:t>
            </w:r>
            <w:r w:rsidR="00F97AF9">
              <w:rPr>
                <w:sz w:val="20"/>
                <w:szCs w:val="20"/>
              </w:rPr>
              <w:br/>
            </w:r>
            <w:r w:rsidRPr="003904D6">
              <w:rPr>
                <w:sz w:val="20"/>
                <w:szCs w:val="20"/>
              </w:rPr>
              <w:t>a s pedagogem, analyzuje vybraná umělecká díla a zasazuje do kontextu.</w:t>
            </w:r>
          </w:p>
        </w:tc>
      </w:tr>
      <w:tr w:rsidR="00E53EEE" w14:paraId="296C50B6" w14:textId="77777777" w:rsidTr="005C2183">
        <w:trPr>
          <w:trHeight w:val="265"/>
        </w:trPr>
        <w:tc>
          <w:tcPr>
            <w:tcW w:w="3653" w:type="dxa"/>
            <w:gridSpan w:val="2"/>
            <w:tcBorders>
              <w:top w:val="nil"/>
            </w:tcBorders>
            <w:shd w:val="clear" w:color="auto" w:fill="F7CAAC"/>
          </w:tcPr>
          <w:p w14:paraId="3348ABD7" w14:textId="77777777" w:rsidR="00E53EEE" w:rsidRPr="003904D6" w:rsidRDefault="00E53EEE" w:rsidP="005C2183">
            <w:pPr>
              <w:jc w:val="both"/>
              <w:rPr>
                <w:sz w:val="20"/>
                <w:szCs w:val="20"/>
              </w:rPr>
            </w:pPr>
            <w:r w:rsidRPr="003904D6">
              <w:rPr>
                <w:b/>
                <w:sz w:val="20"/>
                <w:szCs w:val="20"/>
              </w:rPr>
              <w:t>Studijní literatura a studijní pomůcky</w:t>
            </w:r>
          </w:p>
        </w:tc>
        <w:tc>
          <w:tcPr>
            <w:tcW w:w="6202" w:type="dxa"/>
            <w:gridSpan w:val="6"/>
            <w:tcBorders>
              <w:top w:val="nil"/>
              <w:bottom w:val="nil"/>
            </w:tcBorders>
          </w:tcPr>
          <w:p w14:paraId="05F52A81" w14:textId="77777777" w:rsidR="00E53EEE" w:rsidRPr="003904D6" w:rsidRDefault="00E53EEE" w:rsidP="005C2183">
            <w:pPr>
              <w:jc w:val="both"/>
              <w:rPr>
                <w:sz w:val="20"/>
                <w:szCs w:val="20"/>
              </w:rPr>
            </w:pPr>
          </w:p>
        </w:tc>
      </w:tr>
      <w:tr w:rsidR="00E53EEE" w:rsidRPr="003F7F55" w14:paraId="710FD70A" w14:textId="77777777" w:rsidTr="005C2183">
        <w:trPr>
          <w:trHeight w:val="1497"/>
        </w:trPr>
        <w:tc>
          <w:tcPr>
            <w:tcW w:w="9855" w:type="dxa"/>
            <w:gridSpan w:val="8"/>
            <w:tcBorders>
              <w:top w:val="nil"/>
            </w:tcBorders>
          </w:tcPr>
          <w:p w14:paraId="3B611249" w14:textId="77777777" w:rsidR="00E53EEE" w:rsidRPr="003904D6" w:rsidRDefault="00E53EEE" w:rsidP="005C2183">
            <w:pPr>
              <w:jc w:val="both"/>
              <w:rPr>
                <w:b/>
                <w:sz w:val="20"/>
                <w:szCs w:val="20"/>
              </w:rPr>
            </w:pPr>
            <w:r w:rsidRPr="003904D6">
              <w:rPr>
                <w:b/>
                <w:sz w:val="20"/>
                <w:szCs w:val="20"/>
              </w:rPr>
              <w:t>Povinná:</w:t>
            </w:r>
          </w:p>
          <w:p w14:paraId="51AB0910" w14:textId="798A00C1" w:rsidR="00FA67FE" w:rsidRPr="002473D2" w:rsidRDefault="00FA67FE" w:rsidP="00FA67FE">
            <w:pPr>
              <w:rPr>
                <w:sz w:val="20"/>
                <w:szCs w:val="20"/>
              </w:rPr>
            </w:pPr>
            <w:r w:rsidRPr="002473D2">
              <w:rPr>
                <w:sz w:val="20"/>
                <w:szCs w:val="20"/>
              </w:rPr>
              <w:t>BORDWELL, David a Kristin THOMPSON. </w:t>
            </w:r>
            <w:r w:rsidRPr="002473D2">
              <w:rPr>
                <w:i/>
                <w:iCs/>
                <w:sz w:val="20"/>
                <w:szCs w:val="20"/>
              </w:rPr>
              <w:t>Umění filmu: úvod do studia formy a stylu</w:t>
            </w:r>
            <w:r w:rsidRPr="002473D2">
              <w:rPr>
                <w:sz w:val="20"/>
                <w:szCs w:val="20"/>
              </w:rPr>
              <w:t>. Praha: Nakladatelství Akademie múzických umění v Praze, 2011. ISBN 978-80-7331-217-6.</w:t>
            </w:r>
          </w:p>
          <w:p w14:paraId="29879417" w14:textId="77777777" w:rsidR="00FA67FE" w:rsidRDefault="00FA67FE" w:rsidP="00FA67FE">
            <w:pPr>
              <w:rPr>
                <w:sz w:val="20"/>
                <w:szCs w:val="20"/>
              </w:rPr>
            </w:pPr>
            <w:r w:rsidRPr="002473D2">
              <w:rPr>
                <w:sz w:val="20"/>
                <w:szCs w:val="20"/>
              </w:rPr>
              <w:t>LUKEŠ, Jan. </w:t>
            </w:r>
            <w:r w:rsidRPr="002473D2">
              <w:rPr>
                <w:i/>
                <w:iCs/>
                <w:sz w:val="20"/>
                <w:szCs w:val="20"/>
              </w:rPr>
              <w:t>Diagnózy času: český a slovenský poválečný film (1945-2012).</w:t>
            </w:r>
            <w:r w:rsidRPr="002473D2">
              <w:rPr>
                <w:sz w:val="20"/>
                <w:szCs w:val="20"/>
              </w:rPr>
              <w:t xml:space="preserve"> V Praze: </w:t>
            </w:r>
            <w:proofErr w:type="spellStart"/>
            <w:r w:rsidRPr="002473D2">
              <w:rPr>
                <w:sz w:val="20"/>
                <w:szCs w:val="20"/>
              </w:rPr>
              <w:t>Slovart</w:t>
            </w:r>
            <w:proofErr w:type="spellEnd"/>
            <w:r w:rsidRPr="002473D2">
              <w:rPr>
                <w:sz w:val="20"/>
                <w:szCs w:val="20"/>
              </w:rPr>
              <w:t xml:space="preserve">, 2013. </w:t>
            </w:r>
          </w:p>
          <w:p w14:paraId="5148F1B3" w14:textId="77777777" w:rsidR="00FA67FE" w:rsidRPr="002473D2" w:rsidRDefault="00FA67FE" w:rsidP="00FA67FE">
            <w:pPr>
              <w:rPr>
                <w:sz w:val="20"/>
                <w:szCs w:val="20"/>
              </w:rPr>
            </w:pPr>
            <w:r w:rsidRPr="002473D2">
              <w:rPr>
                <w:sz w:val="20"/>
                <w:szCs w:val="20"/>
              </w:rPr>
              <w:t>ISBN 978-80-7391-712-8.</w:t>
            </w:r>
          </w:p>
          <w:p w14:paraId="766D3478" w14:textId="77777777" w:rsidR="00FA67FE" w:rsidRPr="002473D2" w:rsidRDefault="00FA67FE" w:rsidP="00FA67FE">
            <w:pPr>
              <w:rPr>
                <w:sz w:val="20"/>
                <w:szCs w:val="20"/>
              </w:rPr>
            </w:pPr>
            <w:r w:rsidRPr="002473D2">
              <w:rPr>
                <w:sz w:val="20"/>
                <w:szCs w:val="20"/>
              </w:rPr>
              <w:t>PŁAŻEWSKI, Jerzy. </w:t>
            </w:r>
            <w:r w:rsidRPr="002473D2">
              <w:rPr>
                <w:i/>
                <w:iCs/>
                <w:sz w:val="20"/>
                <w:szCs w:val="20"/>
              </w:rPr>
              <w:t>Dějiny filmu 1895-2005</w:t>
            </w:r>
            <w:r w:rsidRPr="002473D2">
              <w:rPr>
                <w:sz w:val="20"/>
                <w:szCs w:val="20"/>
              </w:rPr>
              <w:t>. Praha: Academia, 2009. ISBN 978-80-200-1689-8.</w:t>
            </w:r>
          </w:p>
          <w:p w14:paraId="5682D4A1" w14:textId="77777777" w:rsidR="00FA67FE" w:rsidRPr="002473D2" w:rsidRDefault="00FA67FE" w:rsidP="00FA67FE">
            <w:pPr>
              <w:rPr>
                <w:sz w:val="20"/>
                <w:szCs w:val="20"/>
              </w:rPr>
            </w:pPr>
            <w:r w:rsidRPr="002473D2">
              <w:rPr>
                <w:sz w:val="20"/>
                <w:szCs w:val="20"/>
              </w:rPr>
              <w:t>THOMPSON, Kristin a David BORDWELL. </w:t>
            </w:r>
            <w:r w:rsidRPr="002473D2">
              <w:rPr>
                <w:i/>
                <w:iCs/>
                <w:sz w:val="20"/>
                <w:szCs w:val="20"/>
              </w:rPr>
              <w:t>Dějiny filmu: přehled světové kinematografie</w:t>
            </w:r>
            <w:r w:rsidRPr="002473D2">
              <w:rPr>
                <w:sz w:val="20"/>
                <w:szCs w:val="20"/>
              </w:rPr>
              <w:t xml:space="preserve">. 2., </w:t>
            </w:r>
            <w:proofErr w:type="spellStart"/>
            <w:r w:rsidRPr="002473D2">
              <w:rPr>
                <w:sz w:val="20"/>
                <w:szCs w:val="20"/>
              </w:rPr>
              <w:t>opr</w:t>
            </w:r>
            <w:proofErr w:type="spellEnd"/>
            <w:r w:rsidRPr="002473D2">
              <w:rPr>
                <w:sz w:val="20"/>
                <w:szCs w:val="20"/>
              </w:rPr>
              <w:t>. vyd. V Praze: Akademie múzických umění, 2011</w:t>
            </w:r>
            <w:r>
              <w:rPr>
                <w:sz w:val="20"/>
                <w:szCs w:val="20"/>
              </w:rPr>
              <w:t xml:space="preserve">. </w:t>
            </w:r>
            <w:r w:rsidRPr="002473D2">
              <w:rPr>
                <w:sz w:val="20"/>
                <w:szCs w:val="20"/>
              </w:rPr>
              <w:t>ISBN 978-80-7331-207-7.</w:t>
            </w:r>
          </w:p>
          <w:p w14:paraId="04E3C7E0" w14:textId="77777777" w:rsidR="00E53EEE" w:rsidRPr="003904D6" w:rsidRDefault="00E53EEE" w:rsidP="005C2183">
            <w:pPr>
              <w:jc w:val="both"/>
              <w:rPr>
                <w:b/>
                <w:sz w:val="20"/>
                <w:szCs w:val="20"/>
              </w:rPr>
            </w:pPr>
            <w:r w:rsidRPr="003904D6">
              <w:rPr>
                <w:b/>
                <w:sz w:val="20"/>
                <w:szCs w:val="20"/>
              </w:rPr>
              <w:t>Doporučená:</w:t>
            </w:r>
          </w:p>
          <w:p w14:paraId="31778A02" w14:textId="54D3DE64" w:rsidR="00E53EEE" w:rsidRPr="003904D6" w:rsidRDefault="00E53EEE" w:rsidP="005C2183">
            <w:pPr>
              <w:rPr>
                <w:sz w:val="20"/>
                <w:szCs w:val="20"/>
              </w:rPr>
            </w:pPr>
            <w:r w:rsidRPr="003904D6">
              <w:rPr>
                <w:sz w:val="20"/>
                <w:szCs w:val="20"/>
              </w:rPr>
              <w:t>BISKIND, Peter. </w:t>
            </w:r>
            <w:r w:rsidRPr="003904D6">
              <w:rPr>
                <w:i/>
                <w:iCs/>
                <w:sz w:val="20"/>
                <w:szCs w:val="20"/>
              </w:rPr>
              <w:t>Bezstarostní jezdci, zuřící býci: jak generace sexu, drog a rokenrolu zachránila Hollywood</w:t>
            </w:r>
            <w:r w:rsidRPr="003904D6">
              <w:rPr>
                <w:sz w:val="20"/>
                <w:szCs w:val="20"/>
              </w:rPr>
              <w:t>. Praha: Mladá fronta, 2012. ISBN 978-80-204-2259-0.</w:t>
            </w:r>
          </w:p>
          <w:p w14:paraId="51F639F4" w14:textId="082E4674" w:rsidR="00E53EEE" w:rsidRPr="003904D6" w:rsidRDefault="00E53EEE" w:rsidP="005C2183">
            <w:pPr>
              <w:rPr>
                <w:sz w:val="20"/>
                <w:szCs w:val="20"/>
              </w:rPr>
            </w:pPr>
            <w:r w:rsidRPr="003904D6">
              <w:rPr>
                <w:sz w:val="20"/>
                <w:szCs w:val="20"/>
              </w:rPr>
              <w:t>HULÍK, Štěpán. </w:t>
            </w:r>
            <w:r w:rsidRPr="003904D6">
              <w:rPr>
                <w:i/>
                <w:iCs/>
                <w:sz w:val="20"/>
                <w:szCs w:val="20"/>
              </w:rPr>
              <w:t>Kinematografie zapomnění: počátky normalizace ve Filmovém studiu Barrandov (1968–1973)</w:t>
            </w:r>
            <w:r w:rsidRPr="003904D6">
              <w:rPr>
                <w:sz w:val="20"/>
                <w:szCs w:val="20"/>
              </w:rPr>
              <w:t>. Praha: Academia, 2011</w:t>
            </w:r>
            <w:r w:rsidR="00FA67FE">
              <w:rPr>
                <w:sz w:val="20"/>
                <w:szCs w:val="20"/>
              </w:rPr>
              <w:t xml:space="preserve">. </w:t>
            </w:r>
            <w:r w:rsidRPr="003904D6">
              <w:rPr>
                <w:sz w:val="20"/>
                <w:szCs w:val="20"/>
              </w:rPr>
              <w:t>ISBN 978-80-200-2041-3.</w:t>
            </w:r>
          </w:p>
          <w:p w14:paraId="7D52EB0A" w14:textId="5AAB99F1" w:rsidR="00E53EEE" w:rsidRPr="003904D6" w:rsidRDefault="00E53EEE" w:rsidP="005C2183">
            <w:pPr>
              <w:rPr>
                <w:sz w:val="20"/>
                <w:szCs w:val="20"/>
              </w:rPr>
            </w:pPr>
            <w:r w:rsidRPr="003904D6">
              <w:rPr>
                <w:sz w:val="20"/>
                <w:szCs w:val="20"/>
              </w:rPr>
              <w:t xml:space="preserve">TARKOVSKIJ, Andrej </w:t>
            </w:r>
            <w:proofErr w:type="spellStart"/>
            <w:r w:rsidRPr="003904D6">
              <w:rPr>
                <w:sz w:val="20"/>
                <w:szCs w:val="20"/>
              </w:rPr>
              <w:t>Arsen'jevič</w:t>
            </w:r>
            <w:proofErr w:type="spellEnd"/>
            <w:r w:rsidRPr="003904D6">
              <w:rPr>
                <w:sz w:val="20"/>
                <w:szCs w:val="20"/>
              </w:rPr>
              <w:t>. </w:t>
            </w:r>
            <w:r w:rsidRPr="003904D6">
              <w:rPr>
                <w:i/>
                <w:iCs/>
                <w:sz w:val="20"/>
                <w:szCs w:val="20"/>
              </w:rPr>
              <w:t>Krása je symbolem pravdy: rozhovory, eseje, přednášky, korespondence, filmové scénáře a jiné texty 1967-1986</w:t>
            </w:r>
            <w:r w:rsidRPr="003904D6">
              <w:rPr>
                <w:sz w:val="20"/>
                <w:szCs w:val="20"/>
              </w:rPr>
              <w:t xml:space="preserve">. Příbram: </w:t>
            </w:r>
            <w:proofErr w:type="spellStart"/>
            <w:r w:rsidRPr="003904D6">
              <w:rPr>
                <w:sz w:val="20"/>
                <w:szCs w:val="20"/>
              </w:rPr>
              <w:t>Camera</w:t>
            </w:r>
            <w:proofErr w:type="spellEnd"/>
            <w:r w:rsidRPr="003904D6">
              <w:rPr>
                <w:sz w:val="20"/>
                <w:szCs w:val="20"/>
              </w:rPr>
              <w:t xml:space="preserve"> </w:t>
            </w:r>
            <w:proofErr w:type="spellStart"/>
            <w:r w:rsidRPr="003904D6">
              <w:rPr>
                <w:sz w:val="20"/>
                <w:szCs w:val="20"/>
              </w:rPr>
              <w:t>obscura</w:t>
            </w:r>
            <w:proofErr w:type="spellEnd"/>
            <w:r w:rsidRPr="003904D6">
              <w:rPr>
                <w:sz w:val="20"/>
                <w:szCs w:val="20"/>
              </w:rPr>
              <w:t>, 2005. ISBN 8090367801.</w:t>
            </w:r>
          </w:p>
        </w:tc>
      </w:tr>
    </w:tbl>
    <w:p w14:paraId="07B996F1" w14:textId="77777777" w:rsidR="00E53EEE" w:rsidRDefault="00E53EEE" w:rsidP="00E53EEE"/>
    <w:p w14:paraId="75E05C36" w14:textId="77777777" w:rsidR="00E53EEE" w:rsidRDefault="00E53EEE" w:rsidP="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66EC9146" w14:textId="77777777" w:rsidTr="005C2183">
        <w:tc>
          <w:tcPr>
            <w:tcW w:w="9855" w:type="dxa"/>
            <w:gridSpan w:val="8"/>
            <w:tcBorders>
              <w:bottom w:val="double" w:sz="4" w:space="0" w:color="auto"/>
            </w:tcBorders>
            <w:shd w:val="clear" w:color="auto" w:fill="BDD6EE"/>
          </w:tcPr>
          <w:p w14:paraId="3B3E7A74" w14:textId="77777777" w:rsidR="00E53EEE" w:rsidRDefault="00E53EEE" w:rsidP="005C2183">
            <w:pPr>
              <w:jc w:val="both"/>
              <w:rPr>
                <w:b/>
                <w:sz w:val="28"/>
              </w:rPr>
            </w:pPr>
            <w:r>
              <w:lastRenderedPageBreak/>
              <w:br w:type="page"/>
            </w:r>
            <w:r>
              <w:rPr>
                <w:b/>
                <w:sz w:val="28"/>
              </w:rPr>
              <w:t>B-III – Charakteristika studijního předmětu</w:t>
            </w:r>
          </w:p>
        </w:tc>
      </w:tr>
      <w:tr w:rsidR="00E53EEE" w14:paraId="02B6E26E" w14:textId="77777777" w:rsidTr="005C2183">
        <w:tc>
          <w:tcPr>
            <w:tcW w:w="3086" w:type="dxa"/>
            <w:tcBorders>
              <w:top w:val="double" w:sz="4" w:space="0" w:color="auto"/>
            </w:tcBorders>
            <w:shd w:val="clear" w:color="auto" w:fill="F7CAAC"/>
          </w:tcPr>
          <w:p w14:paraId="1C8E222B" w14:textId="77777777" w:rsidR="00E53EEE" w:rsidRPr="00AC5BAA" w:rsidRDefault="00E53EEE" w:rsidP="005C2183">
            <w:pPr>
              <w:rPr>
                <w:b/>
                <w:sz w:val="20"/>
                <w:szCs w:val="20"/>
              </w:rPr>
            </w:pPr>
            <w:r w:rsidRPr="00AC5BAA">
              <w:rPr>
                <w:b/>
                <w:sz w:val="20"/>
                <w:szCs w:val="20"/>
              </w:rPr>
              <w:t>Název studijního předmětu</w:t>
            </w:r>
          </w:p>
        </w:tc>
        <w:tc>
          <w:tcPr>
            <w:tcW w:w="6769" w:type="dxa"/>
            <w:gridSpan w:val="7"/>
            <w:tcBorders>
              <w:top w:val="double" w:sz="4" w:space="0" w:color="auto"/>
            </w:tcBorders>
          </w:tcPr>
          <w:p w14:paraId="13C18924" w14:textId="77777777" w:rsidR="00E53EEE" w:rsidRPr="00AC5BAA" w:rsidRDefault="00E53EEE" w:rsidP="005C2183">
            <w:pPr>
              <w:jc w:val="both"/>
              <w:rPr>
                <w:sz w:val="20"/>
                <w:szCs w:val="20"/>
              </w:rPr>
            </w:pPr>
            <w:r w:rsidRPr="00AC5BAA">
              <w:rPr>
                <w:sz w:val="20"/>
                <w:szCs w:val="20"/>
              </w:rPr>
              <w:t>Dějiny hraného filmu 3</w:t>
            </w:r>
          </w:p>
        </w:tc>
      </w:tr>
      <w:tr w:rsidR="00E53EEE" w14:paraId="704752D1" w14:textId="77777777" w:rsidTr="005C2183">
        <w:tc>
          <w:tcPr>
            <w:tcW w:w="3086" w:type="dxa"/>
            <w:shd w:val="clear" w:color="auto" w:fill="F7CAAC"/>
          </w:tcPr>
          <w:p w14:paraId="3D1939DA" w14:textId="77777777" w:rsidR="00E53EEE" w:rsidRPr="00AC5BAA" w:rsidRDefault="00E53EEE" w:rsidP="005C2183">
            <w:pPr>
              <w:rPr>
                <w:b/>
                <w:sz w:val="20"/>
                <w:szCs w:val="20"/>
              </w:rPr>
            </w:pPr>
            <w:r w:rsidRPr="00AC5BAA">
              <w:rPr>
                <w:b/>
                <w:sz w:val="20"/>
                <w:szCs w:val="20"/>
              </w:rPr>
              <w:t>Typ předmětu</w:t>
            </w:r>
          </w:p>
        </w:tc>
        <w:tc>
          <w:tcPr>
            <w:tcW w:w="3406" w:type="dxa"/>
            <w:gridSpan w:val="4"/>
          </w:tcPr>
          <w:p w14:paraId="0BCD3A44" w14:textId="77777777" w:rsidR="00E53EEE" w:rsidRPr="00AC5BAA" w:rsidRDefault="00E53EEE" w:rsidP="005C2183">
            <w:pPr>
              <w:jc w:val="both"/>
              <w:rPr>
                <w:sz w:val="20"/>
                <w:szCs w:val="20"/>
              </w:rPr>
            </w:pPr>
            <w:r w:rsidRPr="00AC5BAA">
              <w:rPr>
                <w:sz w:val="20"/>
                <w:szCs w:val="20"/>
              </w:rPr>
              <w:t>povinně volitelný</w:t>
            </w:r>
          </w:p>
        </w:tc>
        <w:tc>
          <w:tcPr>
            <w:tcW w:w="2695" w:type="dxa"/>
            <w:gridSpan w:val="2"/>
            <w:shd w:val="clear" w:color="auto" w:fill="F7CAAC"/>
          </w:tcPr>
          <w:p w14:paraId="5B40F38E" w14:textId="77777777" w:rsidR="00E53EEE" w:rsidRPr="00AC5BAA" w:rsidRDefault="00E53EEE" w:rsidP="005C2183">
            <w:pPr>
              <w:jc w:val="both"/>
              <w:rPr>
                <w:sz w:val="20"/>
                <w:szCs w:val="20"/>
              </w:rPr>
            </w:pPr>
            <w:r w:rsidRPr="00AC5BAA">
              <w:rPr>
                <w:b/>
                <w:sz w:val="20"/>
                <w:szCs w:val="20"/>
              </w:rPr>
              <w:t>doporučený ročník / semestr</w:t>
            </w:r>
          </w:p>
        </w:tc>
        <w:tc>
          <w:tcPr>
            <w:tcW w:w="668" w:type="dxa"/>
          </w:tcPr>
          <w:p w14:paraId="65CC78E8" w14:textId="77777777" w:rsidR="00E53EEE" w:rsidRPr="00AC5BAA" w:rsidRDefault="00E53EEE" w:rsidP="005C2183">
            <w:pPr>
              <w:jc w:val="both"/>
              <w:rPr>
                <w:sz w:val="20"/>
                <w:szCs w:val="20"/>
              </w:rPr>
            </w:pPr>
            <w:r w:rsidRPr="00AC5BAA">
              <w:rPr>
                <w:sz w:val="20"/>
                <w:szCs w:val="20"/>
              </w:rPr>
              <w:t>4/LS</w:t>
            </w:r>
          </w:p>
        </w:tc>
      </w:tr>
      <w:tr w:rsidR="00E53EEE" w14:paraId="2B75FEC6" w14:textId="77777777" w:rsidTr="005C2183">
        <w:tc>
          <w:tcPr>
            <w:tcW w:w="3086" w:type="dxa"/>
            <w:shd w:val="clear" w:color="auto" w:fill="F7CAAC"/>
          </w:tcPr>
          <w:p w14:paraId="7B410366" w14:textId="77777777" w:rsidR="00E53EEE" w:rsidRPr="00AC5BAA" w:rsidRDefault="00E53EEE" w:rsidP="005C2183">
            <w:pPr>
              <w:rPr>
                <w:b/>
                <w:sz w:val="20"/>
                <w:szCs w:val="20"/>
              </w:rPr>
            </w:pPr>
            <w:r w:rsidRPr="00AC5BAA">
              <w:rPr>
                <w:b/>
                <w:sz w:val="20"/>
                <w:szCs w:val="20"/>
              </w:rPr>
              <w:t>Rozsah studijního předmětu</w:t>
            </w:r>
          </w:p>
        </w:tc>
        <w:tc>
          <w:tcPr>
            <w:tcW w:w="1701" w:type="dxa"/>
            <w:gridSpan w:val="2"/>
          </w:tcPr>
          <w:p w14:paraId="082C5A6B" w14:textId="77777777" w:rsidR="00E53EEE" w:rsidRPr="00AC5BAA" w:rsidRDefault="00E53EEE" w:rsidP="005C2183">
            <w:pPr>
              <w:jc w:val="both"/>
              <w:rPr>
                <w:sz w:val="20"/>
                <w:szCs w:val="20"/>
              </w:rPr>
            </w:pPr>
            <w:proofErr w:type="gramStart"/>
            <w:r w:rsidRPr="00AC5BAA">
              <w:rPr>
                <w:sz w:val="20"/>
                <w:szCs w:val="20"/>
              </w:rPr>
              <w:t>26p</w:t>
            </w:r>
            <w:proofErr w:type="gramEnd"/>
          </w:p>
        </w:tc>
        <w:tc>
          <w:tcPr>
            <w:tcW w:w="889" w:type="dxa"/>
            <w:shd w:val="clear" w:color="auto" w:fill="F7CAAC"/>
          </w:tcPr>
          <w:p w14:paraId="28955FD0" w14:textId="77777777" w:rsidR="00E53EEE" w:rsidRPr="00AC5BAA" w:rsidRDefault="00E53EEE" w:rsidP="005C2183">
            <w:pPr>
              <w:jc w:val="both"/>
              <w:rPr>
                <w:b/>
                <w:sz w:val="20"/>
                <w:szCs w:val="20"/>
              </w:rPr>
            </w:pPr>
            <w:r w:rsidRPr="00AC5BAA">
              <w:rPr>
                <w:b/>
                <w:sz w:val="20"/>
                <w:szCs w:val="20"/>
              </w:rPr>
              <w:t xml:space="preserve">hod. </w:t>
            </w:r>
          </w:p>
        </w:tc>
        <w:tc>
          <w:tcPr>
            <w:tcW w:w="816" w:type="dxa"/>
          </w:tcPr>
          <w:p w14:paraId="05897719" w14:textId="77777777" w:rsidR="00E53EEE" w:rsidRPr="00AC5BAA" w:rsidRDefault="00E53EEE" w:rsidP="005C2183">
            <w:pPr>
              <w:jc w:val="both"/>
              <w:rPr>
                <w:sz w:val="20"/>
                <w:szCs w:val="20"/>
              </w:rPr>
            </w:pPr>
            <w:r w:rsidRPr="00AC5BAA">
              <w:rPr>
                <w:sz w:val="20"/>
                <w:szCs w:val="20"/>
              </w:rPr>
              <w:t>26</w:t>
            </w:r>
          </w:p>
        </w:tc>
        <w:tc>
          <w:tcPr>
            <w:tcW w:w="2156" w:type="dxa"/>
            <w:shd w:val="clear" w:color="auto" w:fill="F7CAAC"/>
          </w:tcPr>
          <w:p w14:paraId="05AAA6F8" w14:textId="77777777" w:rsidR="00E53EEE" w:rsidRPr="00AC5BAA" w:rsidRDefault="00E53EEE" w:rsidP="005C2183">
            <w:pPr>
              <w:jc w:val="both"/>
              <w:rPr>
                <w:b/>
                <w:sz w:val="20"/>
                <w:szCs w:val="20"/>
              </w:rPr>
            </w:pPr>
            <w:r w:rsidRPr="00AC5BAA">
              <w:rPr>
                <w:b/>
                <w:sz w:val="20"/>
                <w:szCs w:val="20"/>
              </w:rPr>
              <w:t>kreditů</w:t>
            </w:r>
          </w:p>
        </w:tc>
        <w:tc>
          <w:tcPr>
            <w:tcW w:w="1207" w:type="dxa"/>
            <w:gridSpan w:val="2"/>
          </w:tcPr>
          <w:p w14:paraId="7ED42400" w14:textId="77777777" w:rsidR="00E53EEE" w:rsidRPr="00AC5BAA" w:rsidRDefault="00E53EEE" w:rsidP="005C2183">
            <w:pPr>
              <w:jc w:val="both"/>
              <w:rPr>
                <w:sz w:val="20"/>
                <w:szCs w:val="20"/>
              </w:rPr>
            </w:pPr>
            <w:r w:rsidRPr="00AC5BAA">
              <w:rPr>
                <w:sz w:val="20"/>
                <w:szCs w:val="20"/>
              </w:rPr>
              <w:t>3</w:t>
            </w:r>
          </w:p>
        </w:tc>
      </w:tr>
      <w:tr w:rsidR="00E53EEE" w14:paraId="45251084" w14:textId="77777777" w:rsidTr="005C2183">
        <w:tc>
          <w:tcPr>
            <w:tcW w:w="3086" w:type="dxa"/>
            <w:shd w:val="clear" w:color="auto" w:fill="F7CAAC"/>
          </w:tcPr>
          <w:p w14:paraId="68BBC59F" w14:textId="77777777" w:rsidR="00E53EEE" w:rsidRPr="00AC5BAA" w:rsidRDefault="00E53EEE" w:rsidP="005C2183">
            <w:pPr>
              <w:rPr>
                <w:b/>
                <w:sz w:val="20"/>
                <w:szCs w:val="20"/>
              </w:rPr>
            </w:pPr>
            <w:r w:rsidRPr="00AC5BAA">
              <w:rPr>
                <w:b/>
                <w:sz w:val="20"/>
                <w:szCs w:val="20"/>
              </w:rPr>
              <w:t xml:space="preserve">Prerekvizity, </w:t>
            </w:r>
            <w:proofErr w:type="spellStart"/>
            <w:r w:rsidRPr="00AC5BAA">
              <w:rPr>
                <w:b/>
                <w:sz w:val="20"/>
                <w:szCs w:val="20"/>
              </w:rPr>
              <w:t>korekvizity</w:t>
            </w:r>
            <w:proofErr w:type="spellEnd"/>
            <w:r w:rsidRPr="00AC5BAA">
              <w:rPr>
                <w:b/>
                <w:sz w:val="20"/>
                <w:szCs w:val="20"/>
              </w:rPr>
              <w:t>, ekvivalence</w:t>
            </w:r>
          </w:p>
        </w:tc>
        <w:tc>
          <w:tcPr>
            <w:tcW w:w="6769" w:type="dxa"/>
            <w:gridSpan w:val="7"/>
          </w:tcPr>
          <w:p w14:paraId="069960D9" w14:textId="77777777" w:rsidR="00E53EEE" w:rsidRPr="00AC5BAA" w:rsidRDefault="00E53EEE" w:rsidP="005C2183">
            <w:pPr>
              <w:jc w:val="both"/>
              <w:rPr>
                <w:sz w:val="20"/>
                <w:szCs w:val="20"/>
              </w:rPr>
            </w:pPr>
          </w:p>
        </w:tc>
      </w:tr>
      <w:tr w:rsidR="00E53EEE" w14:paraId="49B44BDF" w14:textId="77777777" w:rsidTr="005C2183">
        <w:tc>
          <w:tcPr>
            <w:tcW w:w="3086" w:type="dxa"/>
            <w:shd w:val="clear" w:color="auto" w:fill="F7CAAC"/>
          </w:tcPr>
          <w:p w14:paraId="39F76DD2" w14:textId="77777777" w:rsidR="00E53EEE" w:rsidRPr="00AC5BAA" w:rsidRDefault="00E53EEE" w:rsidP="005C2183">
            <w:pPr>
              <w:rPr>
                <w:b/>
                <w:sz w:val="20"/>
                <w:szCs w:val="20"/>
              </w:rPr>
            </w:pPr>
            <w:r w:rsidRPr="00AC5BAA">
              <w:rPr>
                <w:b/>
                <w:sz w:val="20"/>
                <w:szCs w:val="20"/>
              </w:rPr>
              <w:t>Způsob ověření studijních výsledků</w:t>
            </w:r>
          </w:p>
        </w:tc>
        <w:tc>
          <w:tcPr>
            <w:tcW w:w="3406" w:type="dxa"/>
            <w:gridSpan w:val="4"/>
          </w:tcPr>
          <w:p w14:paraId="643CF145" w14:textId="77777777" w:rsidR="00E53EEE" w:rsidRPr="00AC5BAA" w:rsidRDefault="00E53EEE" w:rsidP="005C2183">
            <w:pPr>
              <w:jc w:val="both"/>
              <w:rPr>
                <w:sz w:val="20"/>
                <w:szCs w:val="20"/>
              </w:rPr>
            </w:pPr>
            <w:r w:rsidRPr="00AC5BAA">
              <w:rPr>
                <w:sz w:val="20"/>
                <w:szCs w:val="20"/>
              </w:rPr>
              <w:t>klasifikovaný zápočet</w:t>
            </w:r>
          </w:p>
        </w:tc>
        <w:tc>
          <w:tcPr>
            <w:tcW w:w="2156" w:type="dxa"/>
            <w:shd w:val="clear" w:color="auto" w:fill="F7CAAC"/>
          </w:tcPr>
          <w:p w14:paraId="1100D80F" w14:textId="77777777" w:rsidR="00E53EEE" w:rsidRPr="00AC5BAA" w:rsidRDefault="00E53EEE" w:rsidP="005C2183">
            <w:pPr>
              <w:jc w:val="both"/>
              <w:rPr>
                <w:b/>
                <w:sz w:val="20"/>
                <w:szCs w:val="20"/>
              </w:rPr>
            </w:pPr>
            <w:r w:rsidRPr="00AC5BAA">
              <w:rPr>
                <w:b/>
                <w:sz w:val="20"/>
                <w:szCs w:val="20"/>
              </w:rPr>
              <w:t>Forma výuky</w:t>
            </w:r>
          </w:p>
        </w:tc>
        <w:tc>
          <w:tcPr>
            <w:tcW w:w="1207" w:type="dxa"/>
            <w:gridSpan w:val="2"/>
          </w:tcPr>
          <w:p w14:paraId="686D71D1" w14:textId="77777777" w:rsidR="00E53EEE" w:rsidRPr="00AC5BAA" w:rsidRDefault="00E53EEE" w:rsidP="005C2183">
            <w:pPr>
              <w:jc w:val="both"/>
              <w:rPr>
                <w:sz w:val="20"/>
                <w:szCs w:val="20"/>
              </w:rPr>
            </w:pPr>
            <w:r w:rsidRPr="00AC5BAA">
              <w:rPr>
                <w:sz w:val="20"/>
                <w:szCs w:val="20"/>
              </w:rPr>
              <w:t>přednáška</w:t>
            </w:r>
          </w:p>
        </w:tc>
      </w:tr>
      <w:tr w:rsidR="00E53EEE" w14:paraId="440409CF" w14:textId="77777777" w:rsidTr="005C2183">
        <w:tc>
          <w:tcPr>
            <w:tcW w:w="3086" w:type="dxa"/>
            <w:shd w:val="clear" w:color="auto" w:fill="F7CAAC"/>
          </w:tcPr>
          <w:p w14:paraId="24CF87E6" w14:textId="77777777" w:rsidR="00E53EEE" w:rsidRPr="00AC5BAA" w:rsidRDefault="00E53EEE" w:rsidP="005C2183">
            <w:pPr>
              <w:rPr>
                <w:b/>
                <w:sz w:val="20"/>
                <w:szCs w:val="20"/>
              </w:rPr>
            </w:pPr>
            <w:r w:rsidRPr="00AC5BAA">
              <w:rPr>
                <w:b/>
                <w:sz w:val="20"/>
                <w:szCs w:val="20"/>
              </w:rPr>
              <w:t>Forma způsobu ověření studijních výsledků a další požadavky na studenta</w:t>
            </w:r>
          </w:p>
        </w:tc>
        <w:tc>
          <w:tcPr>
            <w:tcW w:w="6769" w:type="dxa"/>
            <w:gridSpan w:val="7"/>
            <w:tcBorders>
              <w:bottom w:val="nil"/>
            </w:tcBorders>
          </w:tcPr>
          <w:p w14:paraId="489D4CE2" w14:textId="77777777" w:rsidR="00E53EEE" w:rsidRPr="00AC5BAA" w:rsidRDefault="00E53EEE" w:rsidP="005C2183">
            <w:pPr>
              <w:jc w:val="both"/>
              <w:rPr>
                <w:sz w:val="20"/>
                <w:szCs w:val="20"/>
              </w:rPr>
            </w:pPr>
            <w:r w:rsidRPr="00AC5BAA">
              <w:rPr>
                <w:sz w:val="20"/>
                <w:szCs w:val="20"/>
              </w:rPr>
              <w:t>ústní,</w:t>
            </w:r>
          </w:p>
          <w:p w14:paraId="559B5B22" w14:textId="77777777" w:rsidR="00E53EEE" w:rsidRPr="00AC5BAA" w:rsidRDefault="00E53EEE" w:rsidP="005C2183">
            <w:pPr>
              <w:jc w:val="both"/>
              <w:rPr>
                <w:sz w:val="20"/>
                <w:szCs w:val="20"/>
              </w:rPr>
            </w:pPr>
            <w:r w:rsidRPr="00AC5BAA">
              <w:rPr>
                <w:sz w:val="20"/>
                <w:szCs w:val="20"/>
              </w:rPr>
              <w:t>aktivní účast na přednáškách, zpracování prezentace</w:t>
            </w:r>
          </w:p>
        </w:tc>
      </w:tr>
      <w:tr w:rsidR="00E53EEE" w14:paraId="140B3AC7" w14:textId="77777777" w:rsidTr="00416A6E">
        <w:trPr>
          <w:trHeight w:val="62"/>
        </w:trPr>
        <w:tc>
          <w:tcPr>
            <w:tcW w:w="9855" w:type="dxa"/>
            <w:gridSpan w:val="8"/>
            <w:tcBorders>
              <w:top w:val="nil"/>
            </w:tcBorders>
          </w:tcPr>
          <w:p w14:paraId="69F91799" w14:textId="77777777" w:rsidR="00E53EEE" w:rsidRPr="00AC5BAA" w:rsidRDefault="00E53EEE" w:rsidP="005C2183">
            <w:pPr>
              <w:rPr>
                <w:sz w:val="20"/>
                <w:szCs w:val="20"/>
              </w:rPr>
            </w:pPr>
          </w:p>
        </w:tc>
      </w:tr>
      <w:tr w:rsidR="00E53EEE" w14:paraId="0C2F199D" w14:textId="77777777" w:rsidTr="005C2183">
        <w:trPr>
          <w:trHeight w:val="197"/>
        </w:trPr>
        <w:tc>
          <w:tcPr>
            <w:tcW w:w="3086" w:type="dxa"/>
            <w:tcBorders>
              <w:top w:val="nil"/>
            </w:tcBorders>
            <w:shd w:val="clear" w:color="auto" w:fill="F7CAAC"/>
          </w:tcPr>
          <w:p w14:paraId="0DDA90E1" w14:textId="77777777" w:rsidR="00E53EEE" w:rsidRPr="00AC5BAA" w:rsidRDefault="00E53EEE" w:rsidP="005C2183">
            <w:pPr>
              <w:rPr>
                <w:b/>
                <w:sz w:val="20"/>
                <w:szCs w:val="20"/>
              </w:rPr>
            </w:pPr>
            <w:r w:rsidRPr="00AC5BAA">
              <w:rPr>
                <w:b/>
                <w:sz w:val="20"/>
                <w:szCs w:val="20"/>
              </w:rPr>
              <w:t>Garant předmětu</w:t>
            </w:r>
          </w:p>
        </w:tc>
        <w:tc>
          <w:tcPr>
            <w:tcW w:w="6769" w:type="dxa"/>
            <w:gridSpan w:val="7"/>
            <w:tcBorders>
              <w:top w:val="nil"/>
            </w:tcBorders>
          </w:tcPr>
          <w:p w14:paraId="14F4BE24" w14:textId="77777777" w:rsidR="00E53EEE" w:rsidRPr="00AC5BAA" w:rsidRDefault="00E53EEE" w:rsidP="005C2183">
            <w:pPr>
              <w:jc w:val="both"/>
              <w:rPr>
                <w:sz w:val="20"/>
                <w:szCs w:val="20"/>
              </w:rPr>
            </w:pPr>
            <w:r w:rsidRPr="00AC5BAA">
              <w:rPr>
                <w:sz w:val="20"/>
                <w:szCs w:val="20"/>
              </w:rPr>
              <w:t>Mgr. Lukáš Gregor, Ph.D.</w:t>
            </w:r>
          </w:p>
        </w:tc>
      </w:tr>
      <w:tr w:rsidR="00E53EEE" w14:paraId="605516FD" w14:textId="77777777" w:rsidTr="005C2183">
        <w:trPr>
          <w:trHeight w:val="243"/>
        </w:trPr>
        <w:tc>
          <w:tcPr>
            <w:tcW w:w="3086" w:type="dxa"/>
            <w:tcBorders>
              <w:top w:val="nil"/>
            </w:tcBorders>
            <w:shd w:val="clear" w:color="auto" w:fill="F7CAAC"/>
          </w:tcPr>
          <w:p w14:paraId="05F647CC" w14:textId="77777777" w:rsidR="00E53EEE" w:rsidRPr="00AC5BAA" w:rsidRDefault="00E53EEE" w:rsidP="005C2183">
            <w:pPr>
              <w:rPr>
                <w:b/>
                <w:sz w:val="20"/>
                <w:szCs w:val="20"/>
              </w:rPr>
            </w:pPr>
            <w:r w:rsidRPr="00AC5BAA">
              <w:rPr>
                <w:b/>
                <w:sz w:val="20"/>
                <w:szCs w:val="20"/>
              </w:rPr>
              <w:t>Zapojení garanta do výuky předmětu</w:t>
            </w:r>
          </w:p>
        </w:tc>
        <w:tc>
          <w:tcPr>
            <w:tcW w:w="6769" w:type="dxa"/>
            <w:gridSpan w:val="7"/>
            <w:tcBorders>
              <w:top w:val="nil"/>
            </w:tcBorders>
          </w:tcPr>
          <w:p w14:paraId="542D1395" w14:textId="74816459" w:rsidR="00E53EEE" w:rsidRPr="00AC5BAA" w:rsidRDefault="00E53EEE" w:rsidP="005C2183">
            <w:pPr>
              <w:jc w:val="both"/>
              <w:rPr>
                <w:sz w:val="20"/>
                <w:szCs w:val="20"/>
              </w:rPr>
            </w:pPr>
            <w:r w:rsidRPr="00AC5BAA">
              <w:rPr>
                <w:sz w:val="20"/>
                <w:szCs w:val="20"/>
              </w:rPr>
              <w:t>100 %</w:t>
            </w:r>
          </w:p>
        </w:tc>
      </w:tr>
      <w:tr w:rsidR="00E53EEE" w14:paraId="71ACD9EA" w14:textId="77777777" w:rsidTr="005C2183">
        <w:tc>
          <w:tcPr>
            <w:tcW w:w="3086" w:type="dxa"/>
            <w:shd w:val="clear" w:color="auto" w:fill="F7CAAC"/>
          </w:tcPr>
          <w:p w14:paraId="3B5FDC46" w14:textId="77777777" w:rsidR="00E53EEE" w:rsidRPr="00AC5BAA" w:rsidRDefault="00E53EEE" w:rsidP="005C2183">
            <w:pPr>
              <w:rPr>
                <w:b/>
                <w:sz w:val="20"/>
                <w:szCs w:val="20"/>
              </w:rPr>
            </w:pPr>
            <w:r w:rsidRPr="00AC5BAA">
              <w:rPr>
                <w:b/>
                <w:sz w:val="20"/>
                <w:szCs w:val="20"/>
              </w:rPr>
              <w:t>Vyučující</w:t>
            </w:r>
          </w:p>
        </w:tc>
        <w:tc>
          <w:tcPr>
            <w:tcW w:w="6769" w:type="dxa"/>
            <w:gridSpan w:val="7"/>
            <w:tcBorders>
              <w:bottom w:val="nil"/>
            </w:tcBorders>
          </w:tcPr>
          <w:p w14:paraId="679246A3" w14:textId="1007CB76" w:rsidR="00E53EEE" w:rsidRPr="00AC5BAA" w:rsidRDefault="00E53EEE" w:rsidP="005C2183">
            <w:pPr>
              <w:jc w:val="both"/>
              <w:rPr>
                <w:sz w:val="20"/>
                <w:szCs w:val="20"/>
              </w:rPr>
            </w:pPr>
            <w:r w:rsidRPr="00AC5BAA">
              <w:rPr>
                <w:sz w:val="20"/>
                <w:szCs w:val="20"/>
              </w:rPr>
              <w:t>Mgr. Lukáš Gregor, Ph.D.</w:t>
            </w:r>
          </w:p>
        </w:tc>
      </w:tr>
      <w:tr w:rsidR="00E53EEE" w14:paraId="62DF8D38" w14:textId="77777777" w:rsidTr="00416A6E">
        <w:trPr>
          <w:trHeight w:val="76"/>
        </w:trPr>
        <w:tc>
          <w:tcPr>
            <w:tcW w:w="9855" w:type="dxa"/>
            <w:gridSpan w:val="8"/>
            <w:tcBorders>
              <w:top w:val="nil"/>
            </w:tcBorders>
          </w:tcPr>
          <w:p w14:paraId="0F30EC22" w14:textId="77777777" w:rsidR="00E53EEE" w:rsidRPr="00AC5BAA" w:rsidRDefault="00E53EEE" w:rsidP="005C2183">
            <w:pPr>
              <w:jc w:val="both"/>
              <w:rPr>
                <w:sz w:val="20"/>
                <w:szCs w:val="20"/>
              </w:rPr>
            </w:pPr>
          </w:p>
        </w:tc>
      </w:tr>
      <w:tr w:rsidR="00E53EEE" w14:paraId="37DB1157" w14:textId="77777777" w:rsidTr="005C2183">
        <w:tc>
          <w:tcPr>
            <w:tcW w:w="3086" w:type="dxa"/>
            <w:shd w:val="clear" w:color="auto" w:fill="F7CAAC"/>
          </w:tcPr>
          <w:p w14:paraId="35399861" w14:textId="77777777" w:rsidR="00E53EEE" w:rsidRPr="00AC5BAA" w:rsidRDefault="00E53EEE" w:rsidP="005C2183">
            <w:pPr>
              <w:jc w:val="both"/>
              <w:rPr>
                <w:b/>
                <w:sz w:val="20"/>
                <w:szCs w:val="20"/>
              </w:rPr>
            </w:pPr>
            <w:r w:rsidRPr="00AC5BAA">
              <w:rPr>
                <w:b/>
                <w:sz w:val="20"/>
                <w:szCs w:val="20"/>
              </w:rPr>
              <w:t>Stručná anotace předmětu</w:t>
            </w:r>
          </w:p>
        </w:tc>
        <w:tc>
          <w:tcPr>
            <w:tcW w:w="6769" w:type="dxa"/>
            <w:gridSpan w:val="7"/>
            <w:tcBorders>
              <w:bottom w:val="nil"/>
            </w:tcBorders>
          </w:tcPr>
          <w:p w14:paraId="7D977E74" w14:textId="77777777" w:rsidR="00E53EEE" w:rsidRPr="00AC5BAA" w:rsidRDefault="00E53EEE" w:rsidP="005C2183">
            <w:pPr>
              <w:jc w:val="both"/>
              <w:rPr>
                <w:sz w:val="20"/>
                <w:szCs w:val="20"/>
              </w:rPr>
            </w:pPr>
          </w:p>
        </w:tc>
      </w:tr>
      <w:tr w:rsidR="00E53EEE" w14:paraId="322285F2" w14:textId="77777777" w:rsidTr="00416A6E">
        <w:trPr>
          <w:trHeight w:val="2989"/>
        </w:trPr>
        <w:tc>
          <w:tcPr>
            <w:tcW w:w="9855" w:type="dxa"/>
            <w:gridSpan w:val="8"/>
            <w:tcBorders>
              <w:top w:val="nil"/>
              <w:bottom w:val="single" w:sz="12" w:space="0" w:color="auto"/>
            </w:tcBorders>
          </w:tcPr>
          <w:p w14:paraId="10FD9713" w14:textId="3D1B8B9C" w:rsidR="00E53EEE" w:rsidRPr="00416A6E" w:rsidRDefault="00E53EEE" w:rsidP="00416A6E">
            <w:pPr>
              <w:spacing w:after="120"/>
              <w:jc w:val="both"/>
              <w:rPr>
                <w:sz w:val="20"/>
                <w:szCs w:val="20"/>
              </w:rPr>
            </w:pPr>
            <w:r w:rsidRPr="00AC5BAA">
              <w:rPr>
                <w:sz w:val="20"/>
                <w:szCs w:val="20"/>
              </w:rPr>
              <w:t xml:space="preserve">Cílem předmětu je prostřednictvím klíčových režisérských osobností a děl seznámit studenta s vývojem a tendencemi kinematografie od jejího počátku až do dnešní doby. Historie zohledňuje dobový kontext historie filmu, stejně jako </w:t>
            </w:r>
            <w:r w:rsidR="00416A6E">
              <w:rPr>
                <w:sz w:val="20"/>
                <w:szCs w:val="20"/>
              </w:rPr>
              <w:br/>
            </w:r>
            <w:r w:rsidRPr="00AC5BAA">
              <w:rPr>
                <w:sz w:val="20"/>
                <w:szCs w:val="20"/>
              </w:rPr>
              <w:t>i ekonomické, společenské, kulturní a technologické souvislosti. Metodologicky vychází předmět z tzv. Nové filmové historie a při rozboru děl z </w:t>
            </w:r>
            <w:proofErr w:type="spellStart"/>
            <w:r w:rsidRPr="00AC5BAA">
              <w:rPr>
                <w:sz w:val="20"/>
                <w:szCs w:val="20"/>
              </w:rPr>
              <w:t>neoformalistické</w:t>
            </w:r>
            <w:proofErr w:type="spellEnd"/>
            <w:r w:rsidRPr="00AC5BAA">
              <w:rPr>
                <w:sz w:val="20"/>
                <w:szCs w:val="20"/>
              </w:rPr>
              <w:t xml:space="preserve"> analýzy. Obsah se nesnaží jít čistě chronologicky, nýbrž na základě žánrů, témat a atributů ve vyprávění hledat a pojmenovávat rozličné perspektivy nazírání na vybrané téma.</w:t>
            </w:r>
          </w:p>
          <w:p w14:paraId="760EB231" w14:textId="77777777" w:rsidR="00E53EEE" w:rsidRPr="00AC5BAA" w:rsidRDefault="00E53EEE" w:rsidP="00CE41A2">
            <w:pPr>
              <w:pStyle w:val="Odstavecseseznamem"/>
              <w:numPr>
                <w:ilvl w:val="0"/>
                <w:numId w:val="25"/>
              </w:numPr>
              <w:contextualSpacing w:val="0"/>
              <w:jc w:val="both"/>
            </w:pPr>
            <w:r w:rsidRPr="00AC5BAA">
              <w:t>Historie a její (</w:t>
            </w:r>
            <w:proofErr w:type="spellStart"/>
            <w:r w:rsidRPr="00AC5BAA">
              <w:t>dez</w:t>
            </w:r>
            <w:proofErr w:type="spellEnd"/>
            <w:r w:rsidRPr="00AC5BAA">
              <w:t>)interpretace ve filmovém díle</w:t>
            </w:r>
          </w:p>
          <w:p w14:paraId="2CD7097F" w14:textId="77777777" w:rsidR="00E53EEE" w:rsidRPr="00AC5BAA" w:rsidRDefault="00E53EEE" w:rsidP="00CE41A2">
            <w:pPr>
              <w:pStyle w:val="Odstavecseseznamem"/>
              <w:numPr>
                <w:ilvl w:val="0"/>
                <w:numId w:val="25"/>
              </w:numPr>
              <w:contextualSpacing w:val="0"/>
              <w:jc w:val="both"/>
            </w:pPr>
            <w:r w:rsidRPr="00AC5BAA">
              <w:t>Podobenství</w:t>
            </w:r>
          </w:p>
          <w:p w14:paraId="5094252D" w14:textId="77777777" w:rsidR="00E53EEE" w:rsidRPr="00AC5BAA" w:rsidRDefault="00E53EEE" w:rsidP="00CE41A2">
            <w:pPr>
              <w:pStyle w:val="Odstavecseseznamem"/>
              <w:numPr>
                <w:ilvl w:val="0"/>
                <w:numId w:val="25"/>
              </w:numPr>
              <w:contextualSpacing w:val="0"/>
              <w:jc w:val="both"/>
            </w:pPr>
            <w:r w:rsidRPr="00AC5BAA">
              <w:t>Dětství, dospívání a dospělost</w:t>
            </w:r>
          </w:p>
          <w:p w14:paraId="5E631998" w14:textId="77777777" w:rsidR="00E53EEE" w:rsidRPr="00AC5BAA" w:rsidRDefault="00E53EEE" w:rsidP="00CE41A2">
            <w:pPr>
              <w:pStyle w:val="Odstavecseseznamem"/>
              <w:numPr>
                <w:ilvl w:val="0"/>
                <w:numId w:val="25"/>
              </w:numPr>
              <w:spacing w:after="120"/>
              <w:ind w:left="714" w:hanging="357"/>
              <w:contextualSpacing w:val="0"/>
              <w:jc w:val="both"/>
            </w:pPr>
            <w:r w:rsidRPr="00AC5BAA">
              <w:t>Partnerství – od zamilovanosti po destrukci</w:t>
            </w:r>
          </w:p>
          <w:p w14:paraId="306BC99E" w14:textId="590732AB" w:rsidR="00E53EEE" w:rsidRPr="00AC5BAA" w:rsidRDefault="00E53EEE" w:rsidP="00416A6E">
            <w:pPr>
              <w:jc w:val="both"/>
              <w:rPr>
                <w:sz w:val="20"/>
                <w:szCs w:val="20"/>
              </w:rPr>
            </w:pPr>
            <w:r w:rsidRPr="00AC5BAA">
              <w:rPr>
                <w:sz w:val="20"/>
                <w:szCs w:val="20"/>
              </w:rPr>
              <w:t xml:space="preserve">Student získá základní orientaci v dějinném vývoji filmu a ve tvorbě předních režisérů. Osvojí si schopnost kriticky nahlížet na audiovizuální dílo, argumentovat a prezentovat svůj názor. Zapojuje se do diskuzí s ostatními studenty </w:t>
            </w:r>
            <w:r w:rsidR="00416A6E">
              <w:rPr>
                <w:sz w:val="20"/>
                <w:szCs w:val="20"/>
              </w:rPr>
              <w:br/>
            </w:r>
            <w:r w:rsidRPr="00AC5BAA">
              <w:rPr>
                <w:sz w:val="20"/>
                <w:szCs w:val="20"/>
              </w:rPr>
              <w:t>a s pedagogem, analyzuje vybraná umělecká díla a zasazuje do kontextu.</w:t>
            </w:r>
          </w:p>
        </w:tc>
      </w:tr>
      <w:tr w:rsidR="00E53EEE" w14:paraId="2BA64FD6" w14:textId="77777777" w:rsidTr="005C2183">
        <w:trPr>
          <w:trHeight w:val="265"/>
        </w:trPr>
        <w:tc>
          <w:tcPr>
            <w:tcW w:w="3653" w:type="dxa"/>
            <w:gridSpan w:val="2"/>
            <w:tcBorders>
              <w:top w:val="nil"/>
            </w:tcBorders>
            <w:shd w:val="clear" w:color="auto" w:fill="F7CAAC"/>
          </w:tcPr>
          <w:p w14:paraId="71795CB1" w14:textId="77777777" w:rsidR="00E53EEE" w:rsidRPr="00AC5BAA" w:rsidRDefault="00E53EEE" w:rsidP="005C2183">
            <w:pPr>
              <w:jc w:val="both"/>
              <w:rPr>
                <w:sz w:val="20"/>
                <w:szCs w:val="20"/>
              </w:rPr>
            </w:pPr>
            <w:r w:rsidRPr="00AC5BAA">
              <w:rPr>
                <w:b/>
                <w:sz w:val="20"/>
                <w:szCs w:val="20"/>
              </w:rPr>
              <w:t>Studijní literatura a studijní pomůcky</w:t>
            </w:r>
          </w:p>
        </w:tc>
        <w:tc>
          <w:tcPr>
            <w:tcW w:w="6202" w:type="dxa"/>
            <w:gridSpan w:val="6"/>
            <w:tcBorders>
              <w:top w:val="nil"/>
              <w:bottom w:val="nil"/>
            </w:tcBorders>
          </w:tcPr>
          <w:p w14:paraId="57E5F2F4" w14:textId="77777777" w:rsidR="00E53EEE" w:rsidRPr="00AC5BAA" w:rsidRDefault="00E53EEE" w:rsidP="005C2183">
            <w:pPr>
              <w:jc w:val="both"/>
              <w:rPr>
                <w:sz w:val="20"/>
                <w:szCs w:val="20"/>
              </w:rPr>
            </w:pPr>
          </w:p>
        </w:tc>
      </w:tr>
      <w:tr w:rsidR="00E53EEE" w:rsidRPr="003F7F55" w14:paraId="1C71C796" w14:textId="77777777" w:rsidTr="005C2183">
        <w:trPr>
          <w:trHeight w:val="1497"/>
        </w:trPr>
        <w:tc>
          <w:tcPr>
            <w:tcW w:w="9855" w:type="dxa"/>
            <w:gridSpan w:val="8"/>
            <w:tcBorders>
              <w:top w:val="nil"/>
            </w:tcBorders>
          </w:tcPr>
          <w:p w14:paraId="26518C60" w14:textId="77777777" w:rsidR="00E53EEE" w:rsidRPr="00AC5BAA" w:rsidRDefault="00E53EEE" w:rsidP="005C2183">
            <w:pPr>
              <w:jc w:val="both"/>
              <w:rPr>
                <w:b/>
                <w:sz w:val="20"/>
                <w:szCs w:val="20"/>
              </w:rPr>
            </w:pPr>
            <w:r w:rsidRPr="00AC5BAA">
              <w:rPr>
                <w:b/>
                <w:sz w:val="20"/>
                <w:szCs w:val="20"/>
              </w:rPr>
              <w:t>Povinná:</w:t>
            </w:r>
          </w:p>
          <w:p w14:paraId="6BAC80AF" w14:textId="3E4BDFBA" w:rsidR="00416A6E" w:rsidRPr="002473D2" w:rsidRDefault="00416A6E" w:rsidP="00416A6E">
            <w:pPr>
              <w:rPr>
                <w:sz w:val="20"/>
                <w:szCs w:val="20"/>
              </w:rPr>
            </w:pPr>
            <w:r w:rsidRPr="002473D2">
              <w:rPr>
                <w:sz w:val="20"/>
                <w:szCs w:val="20"/>
              </w:rPr>
              <w:t>BORDWELL, David a Kristin THOMPSON. </w:t>
            </w:r>
            <w:r w:rsidRPr="002473D2">
              <w:rPr>
                <w:i/>
                <w:iCs/>
                <w:sz w:val="20"/>
                <w:szCs w:val="20"/>
              </w:rPr>
              <w:t>Umění filmu: úvod do studia formy a stylu</w:t>
            </w:r>
            <w:r w:rsidRPr="002473D2">
              <w:rPr>
                <w:sz w:val="20"/>
                <w:szCs w:val="20"/>
              </w:rPr>
              <w:t>. Praha: Nakladatelství Akademie múzických umění v Praze, 2011. ISBN 978-80-7331-217-6.</w:t>
            </w:r>
          </w:p>
          <w:p w14:paraId="53D1B3DB" w14:textId="77777777" w:rsidR="00416A6E" w:rsidRDefault="00416A6E" w:rsidP="00416A6E">
            <w:pPr>
              <w:rPr>
                <w:sz w:val="20"/>
                <w:szCs w:val="20"/>
              </w:rPr>
            </w:pPr>
            <w:r w:rsidRPr="002473D2">
              <w:rPr>
                <w:sz w:val="20"/>
                <w:szCs w:val="20"/>
              </w:rPr>
              <w:t>LUKEŠ, Jan. </w:t>
            </w:r>
            <w:r w:rsidRPr="002473D2">
              <w:rPr>
                <w:i/>
                <w:iCs/>
                <w:sz w:val="20"/>
                <w:szCs w:val="20"/>
              </w:rPr>
              <w:t>Diagnózy času: český a slovenský poválečný film (1945-2012).</w:t>
            </w:r>
            <w:r w:rsidRPr="002473D2">
              <w:rPr>
                <w:sz w:val="20"/>
                <w:szCs w:val="20"/>
              </w:rPr>
              <w:t xml:space="preserve"> V Praze: </w:t>
            </w:r>
            <w:proofErr w:type="spellStart"/>
            <w:r w:rsidRPr="002473D2">
              <w:rPr>
                <w:sz w:val="20"/>
                <w:szCs w:val="20"/>
              </w:rPr>
              <w:t>Slovart</w:t>
            </w:r>
            <w:proofErr w:type="spellEnd"/>
            <w:r w:rsidRPr="002473D2">
              <w:rPr>
                <w:sz w:val="20"/>
                <w:szCs w:val="20"/>
              </w:rPr>
              <w:t xml:space="preserve">, 2013. </w:t>
            </w:r>
          </w:p>
          <w:p w14:paraId="2EEDC32F" w14:textId="77777777" w:rsidR="00416A6E" w:rsidRPr="002473D2" w:rsidRDefault="00416A6E" w:rsidP="00416A6E">
            <w:pPr>
              <w:rPr>
                <w:sz w:val="20"/>
                <w:szCs w:val="20"/>
              </w:rPr>
            </w:pPr>
            <w:r w:rsidRPr="002473D2">
              <w:rPr>
                <w:sz w:val="20"/>
                <w:szCs w:val="20"/>
              </w:rPr>
              <w:t>ISBN 978-80-7391-712-8.</w:t>
            </w:r>
          </w:p>
          <w:p w14:paraId="7265A7C1" w14:textId="77777777" w:rsidR="00416A6E" w:rsidRPr="002473D2" w:rsidRDefault="00416A6E" w:rsidP="00416A6E">
            <w:pPr>
              <w:rPr>
                <w:sz w:val="20"/>
                <w:szCs w:val="20"/>
              </w:rPr>
            </w:pPr>
            <w:r w:rsidRPr="002473D2">
              <w:rPr>
                <w:sz w:val="20"/>
                <w:szCs w:val="20"/>
              </w:rPr>
              <w:t>PŁAŻEWSKI, Jerzy. </w:t>
            </w:r>
            <w:r w:rsidRPr="002473D2">
              <w:rPr>
                <w:i/>
                <w:iCs/>
                <w:sz w:val="20"/>
                <w:szCs w:val="20"/>
              </w:rPr>
              <w:t>Dějiny filmu 1895-2005</w:t>
            </w:r>
            <w:r w:rsidRPr="002473D2">
              <w:rPr>
                <w:sz w:val="20"/>
                <w:szCs w:val="20"/>
              </w:rPr>
              <w:t>. Praha: Academia, 2009. ISBN 978-80-200-1689-8.</w:t>
            </w:r>
          </w:p>
          <w:p w14:paraId="40E19478" w14:textId="77777777" w:rsidR="00416A6E" w:rsidRPr="002473D2" w:rsidRDefault="00416A6E" w:rsidP="00416A6E">
            <w:pPr>
              <w:rPr>
                <w:sz w:val="20"/>
                <w:szCs w:val="20"/>
              </w:rPr>
            </w:pPr>
            <w:r w:rsidRPr="002473D2">
              <w:rPr>
                <w:sz w:val="20"/>
                <w:szCs w:val="20"/>
              </w:rPr>
              <w:t>THOMPSON, Kristin a David BORDWELL. </w:t>
            </w:r>
            <w:r w:rsidRPr="002473D2">
              <w:rPr>
                <w:i/>
                <w:iCs/>
                <w:sz w:val="20"/>
                <w:szCs w:val="20"/>
              </w:rPr>
              <w:t>Dějiny filmu: přehled světové kinematografie</w:t>
            </w:r>
            <w:r w:rsidRPr="002473D2">
              <w:rPr>
                <w:sz w:val="20"/>
                <w:szCs w:val="20"/>
              </w:rPr>
              <w:t xml:space="preserve">. 2., </w:t>
            </w:r>
            <w:proofErr w:type="spellStart"/>
            <w:r w:rsidRPr="002473D2">
              <w:rPr>
                <w:sz w:val="20"/>
                <w:szCs w:val="20"/>
              </w:rPr>
              <w:t>opr</w:t>
            </w:r>
            <w:proofErr w:type="spellEnd"/>
            <w:r w:rsidRPr="002473D2">
              <w:rPr>
                <w:sz w:val="20"/>
                <w:szCs w:val="20"/>
              </w:rPr>
              <w:t>. vyd. V Praze: Akademie múzických umění, 2011</w:t>
            </w:r>
            <w:r>
              <w:rPr>
                <w:sz w:val="20"/>
                <w:szCs w:val="20"/>
              </w:rPr>
              <w:t xml:space="preserve">. </w:t>
            </w:r>
            <w:r w:rsidRPr="002473D2">
              <w:rPr>
                <w:sz w:val="20"/>
                <w:szCs w:val="20"/>
              </w:rPr>
              <w:t>ISBN 978-80-7331-207-7.</w:t>
            </w:r>
          </w:p>
          <w:p w14:paraId="2C95AEAF" w14:textId="77777777" w:rsidR="00E53EEE" w:rsidRPr="00AC5BAA" w:rsidRDefault="00E53EEE" w:rsidP="005C2183">
            <w:pPr>
              <w:jc w:val="both"/>
              <w:rPr>
                <w:b/>
                <w:sz w:val="20"/>
                <w:szCs w:val="20"/>
              </w:rPr>
            </w:pPr>
            <w:r w:rsidRPr="00AC5BAA">
              <w:rPr>
                <w:b/>
                <w:sz w:val="20"/>
                <w:szCs w:val="20"/>
              </w:rPr>
              <w:t>Doporučená:</w:t>
            </w:r>
          </w:p>
          <w:p w14:paraId="055B2F44" w14:textId="31A6AE57" w:rsidR="00E53EEE" w:rsidRPr="00AC5BAA" w:rsidRDefault="00E53EEE" w:rsidP="005C2183">
            <w:pPr>
              <w:rPr>
                <w:sz w:val="20"/>
                <w:szCs w:val="20"/>
              </w:rPr>
            </w:pPr>
            <w:r w:rsidRPr="00AC5BAA">
              <w:rPr>
                <w:sz w:val="20"/>
                <w:szCs w:val="20"/>
              </w:rPr>
              <w:t>BARTOŠEK, Luboš. </w:t>
            </w:r>
            <w:r w:rsidRPr="00AC5BAA">
              <w:rPr>
                <w:i/>
                <w:iCs/>
                <w:sz w:val="20"/>
                <w:szCs w:val="20"/>
              </w:rPr>
              <w:t>Náš film: kapitoly z dějin (1896-1945)</w:t>
            </w:r>
            <w:r w:rsidRPr="00AC5BAA">
              <w:rPr>
                <w:sz w:val="20"/>
                <w:szCs w:val="20"/>
              </w:rPr>
              <w:t>. Praha: Mladá fronta, 1985</w:t>
            </w:r>
            <w:r w:rsidR="00416A6E">
              <w:rPr>
                <w:sz w:val="20"/>
                <w:szCs w:val="20"/>
              </w:rPr>
              <w:t>.</w:t>
            </w:r>
          </w:p>
          <w:p w14:paraId="16310651" w14:textId="3C87847F" w:rsidR="00E53EEE" w:rsidRPr="00AC5BAA" w:rsidRDefault="00E53EEE" w:rsidP="005C2183">
            <w:pPr>
              <w:rPr>
                <w:sz w:val="20"/>
                <w:szCs w:val="20"/>
              </w:rPr>
            </w:pPr>
            <w:r w:rsidRPr="00AC5BAA">
              <w:rPr>
                <w:sz w:val="20"/>
                <w:szCs w:val="20"/>
              </w:rPr>
              <w:t>BISKIND, Peter. </w:t>
            </w:r>
            <w:r w:rsidRPr="00AC5BAA">
              <w:rPr>
                <w:i/>
                <w:iCs/>
                <w:sz w:val="20"/>
                <w:szCs w:val="20"/>
              </w:rPr>
              <w:t>Bezstarostní jezdci, zuřící býci: jak generace sexu, drog a rokenrolu zachránila Hollywood</w:t>
            </w:r>
            <w:r w:rsidRPr="00AC5BAA">
              <w:rPr>
                <w:sz w:val="20"/>
                <w:szCs w:val="20"/>
              </w:rPr>
              <w:t>. Praha: Mladá fronta, 2012. ISBN 978-80-204-2259-0.</w:t>
            </w:r>
          </w:p>
          <w:p w14:paraId="71CC1742" w14:textId="77777777" w:rsidR="00E53EEE" w:rsidRPr="00AC5BAA" w:rsidRDefault="00E53EEE" w:rsidP="005C2183">
            <w:pPr>
              <w:rPr>
                <w:sz w:val="20"/>
                <w:szCs w:val="20"/>
              </w:rPr>
            </w:pPr>
            <w:r w:rsidRPr="00AC5BAA">
              <w:rPr>
                <w:sz w:val="20"/>
                <w:szCs w:val="20"/>
              </w:rPr>
              <w:t>HAMES, Peter. </w:t>
            </w:r>
            <w:r w:rsidRPr="00AC5BAA">
              <w:rPr>
                <w:i/>
                <w:iCs/>
                <w:sz w:val="20"/>
                <w:szCs w:val="20"/>
              </w:rPr>
              <w:t>Československá nová vlna</w:t>
            </w:r>
            <w:r w:rsidRPr="00AC5BAA">
              <w:rPr>
                <w:sz w:val="20"/>
                <w:szCs w:val="20"/>
              </w:rPr>
              <w:t>. Praha: Levné knihy, 2008. ISBN 978-80-7309-580-2.</w:t>
            </w:r>
          </w:p>
          <w:p w14:paraId="3DA523E8" w14:textId="1D4C2AE7" w:rsidR="00E53EEE" w:rsidRPr="00AC5BAA" w:rsidRDefault="00E53EEE" w:rsidP="005C2183">
            <w:pPr>
              <w:rPr>
                <w:sz w:val="20"/>
                <w:szCs w:val="20"/>
              </w:rPr>
            </w:pPr>
            <w:r w:rsidRPr="00AC5BAA">
              <w:rPr>
                <w:sz w:val="20"/>
                <w:szCs w:val="20"/>
              </w:rPr>
              <w:t>HULÍK, Štěpán. </w:t>
            </w:r>
            <w:r w:rsidRPr="00AC5BAA">
              <w:rPr>
                <w:i/>
                <w:iCs/>
                <w:sz w:val="20"/>
                <w:szCs w:val="20"/>
              </w:rPr>
              <w:t>Kinematografie zapomnění: počátky normalizace ve Filmovém studiu Barrandov (1968–1973)</w:t>
            </w:r>
            <w:r w:rsidRPr="00AC5BAA">
              <w:rPr>
                <w:sz w:val="20"/>
                <w:szCs w:val="20"/>
              </w:rPr>
              <w:t>. Praha: Academia, 2011</w:t>
            </w:r>
            <w:r w:rsidR="00416A6E">
              <w:rPr>
                <w:sz w:val="20"/>
                <w:szCs w:val="20"/>
              </w:rPr>
              <w:t xml:space="preserve">. </w:t>
            </w:r>
            <w:r w:rsidRPr="00AC5BAA">
              <w:rPr>
                <w:sz w:val="20"/>
                <w:szCs w:val="20"/>
              </w:rPr>
              <w:t>ISBN 978-80-200-2041-3.</w:t>
            </w:r>
          </w:p>
          <w:p w14:paraId="796E6DA8" w14:textId="2D6D1570" w:rsidR="00E53EEE" w:rsidRPr="00AC5BAA" w:rsidRDefault="00E53EEE" w:rsidP="005C2183">
            <w:pPr>
              <w:rPr>
                <w:sz w:val="20"/>
                <w:szCs w:val="20"/>
              </w:rPr>
            </w:pPr>
            <w:r w:rsidRPr="00AC5BAA">
              <w:rPr>
                <w:sz w:val="20"/>
                <w:szCs w:val="20"/>
              </w:rPr>
              <w:t xml:space="preserve">TARKOVSKIJ, Andrej </w:t>
            </w:r>
            <w:proofErr w:type="spellStart"/>
            <w:r w:rsidRPr="00AC5BAA">
              <w:rPr>
                <w:sz w:val="20"/>
                <w:szCs w:val="20"/>
              </w:rPr>
              <w:t>Arsen'jevič</w:t>
            </w:r>
            <w:proofErr w:type="spellEnd"/>
            <w:r w:rsidRPr="00AC5BAA">
              <w:rPr>
                <w:sz w:val="20"/>
                <w:szCs w:val="20"/>
              </w:rPr>
              <w:t>. </w:t>
            </w:r>
            <w:r w:rsidRPr="00AC5BAA">
              <w:rPr>
                <w:i/>
                <w:iCs/>
                <w:sz w:val="20"/>
                <w:szCs w:val="20"/>
              </w:rPr>
              <w:t>Krása je symbolem pravdy: rozhovory, eseje, přednášky, korespondence, filmové scénáře a jiné texty 1967-1986</w:t>
            </w:r>
            <w:r w:rsidRPr="00AC5BAA">
              <w:rPr>
                <w:sz w:val="20"/>
                <w:szCs w:val="20"/>
              </w:rPr>
              <w:t xml:space="preserve">. Příbram: </w:t>
            </w:r>
            <w:proofErr w:type="spellStart"/>
            <w:r w:rsidRPr="00AC5BAA">
              <w:rPr>
                <w:sz w:val="20"/>
                <w:szCs w:val="20"/>
              </w:rPr>
              <w:t>Camera</w:t>
            </w:r>
            <w:proofErr w:type="spellEnd"/>
            <w:r w:rsidRPr="00AC5BAA">
              <w:rPr>
                <w:sz w:val="20"/>
                <w:szCs w:val="20"/>
              </w:rPr>
              <w:t xml:space="preserve"> </w:t>
            </w:r>
            <w:proofErr w:type="spellStart"/>
            <w:r w:rsidRPr="00AC5BAA">
              <w:rPr>
                <w:sz w:val="20"/>
                <w:szCs w:val="20"/>
              </w:rPr>
              <w:t>obscura</w:t>
            </w:r>
            <w:proofErr w:type="spellEnd"/>
            <w:r w:rsidRPr="00AC5BAA">
              <w:rPr>
                <w:sz w:val="20"/>
                <w:szCs w:val="20"/>
              </w:rPr>
              <w:t>, 2005. ISBN 8090367801.</w:t>
            </w:r>
          </w:p>
        </w:tc>
      </w:tr>
    </w:tbl>
    <w:p w14:paraId="54027B37" w14:textId="77777777" w:rsidR="00E53EEE" w:rsidRDefault="00E53EEE" w:rsidP="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245D0851" w14:textId="77777777" w:rsidTr="005C2183">
        <w:tc>
          <w:tcPr>
            <w:tcW w:w="9855" w:type="dxa"/>
            <w:gridSpan w:val="8"/>
            <w:tcBorders>
              <w:bottom w:val="double" w:sz="4" w:space="0" w:color="auto"/>
            </w:tcBorders>
            <w:shd w:val="clear" w:color="auto" w:fill="BDD6EE"/>
          </w:tcPr>
          <w:p w14:paraId="7E3DCFE2" w14:textId="77777777" w:rsidR="00E53EEE" w:rsidRDefault="00E53EEE" w:rsidP="005C2183">
            <w:pPr>
              <w:jc w:val="both"/>
              <w:rPr>
                <w:b/>
                <w:sz w:val="28"/>
              </w:rPr>
            </w:pPr>
            <w:r>
              <w:lastRenderedPageBreak/>
              <w:br w:type="page"/>
            </w:r>
            <w:r>
              <w:br w:type="page"/>
            </w:r>
            <w:r>
              <w:rPr>
                <w:b/>
                <w:sz w:val="28"/>
              </w:rPr>
              <w:t>B-III – Charakteristika studijního předmětu</w:t>
            </w:r>
          </w:p>
        </w:tc>
      </w:tr>
      <w:tr w:rsidR="00E53EEE" w14:paraId="0F4E53B0" w14:textId="77777777" w:rsidTr="005C2183">
        <w:tc>
          <w:tcPr>
            <w:tcW w:w="3086" w:type="dxa"/>
            <w:tcBorders>
              <w:top w:val="double" w:sz="4" w:space="0" w:color="auto"/>
            </w:tcBorders>
            <w:shd w:val="clear" w:color="auto" w:fill="F7CAAC"/>
          </w:tcPr>
          <w:p w14:paraId="2014BE9B" w14:textId="77777777" w:rsidR="00E53EEE" w:rsidRPr="006E1F13" w:rsidRDefault="00E53EEE" w:rsidP="005C2183">
            <w:pPr>
              <w:rPr>
                <w:b/>
                <w:sz w:val="20"/>
                <w:szCs w:val="20"/>
              </w:rPr>
            </w:pPr>
            <w:r w:rsidRPr="006E1F13">
              <w:rPr>
                <w:b/>
                <w:sz w:val="20"/>
                <w:szCs w:val="20"/>
              </w:rPr>
              <w:t>Název studijního předmětu</w:t>
            </w:r>
          </w:p>
        </w:tc>
        <w:tc>
          <w:tcPr>
            <w:tcW w:w="6769" w:type="dxa"/>
            <w:gridSpan w:val="7"/>
            <w:tcBorders>
              <w:top w:val="double" w:sz="4" w:space="0" w:color="auto"/>
            </w:tcBorders>
          </w:tcPr>
          <w:p w14:paraId="56E0F61B" w14:textId="77777777" w:rsidR="00E53EEE" w:rsidRPr="006E1F13" w:rsidRDefault="00E53EEE" w:rsidP="005C2183">
            <w:pPr>
              <w:jc w:val="both"/>
              <w:rPr>
                <w:sz w:val="20"/>
                <w:szCs w:val="20"/>
              </w:rPr>
            </w:pPr>
            <w:r w:rsidRPr="006E1F13">
              <w:rPr>
                <w:sz w:val="20"/>
                <w:szCs w:val="20"/>
              </w:rPr>
              <w:t>Dějiny výtvarného umění 1</w:t>
            </w:r>
          </w:p>
        </w:tc>
      </w:tr>
      <w:tr w:rsidR="00E53EEE" w14:paraId="28CE6BAA" w14:textId="77777777" w:rsidTr="005C2183">
        <w:tc>
          <w:tcPr>
            <w:tcW w:w="3086" w:type="dxa"/>
            <w:shd w:val="clear" w:color="auto" w:fill="F7CAAC"/>
          </w:tcPr>
          <w:p w14:paraId="4AED2D4D" w14:textId="77777777" w:rsidR="00E53EEE" w:rsidRPr="006E1F13" w:rsidRDefault="00E53EEE" w:rsidP="005C2183">
            <w:pPr>
              <w:rPr>
                <w:b/>
                <w:sz w:val="20"/>
                <w:szCs w:val="20"/>
              </w:rPr>
            </w:pPr>
            <w:r w:rsidRPr="006E1F13">
              <w:rPr>
                <w:b/>
                <w:sz w:val="20"/>
                <w:szCs w:val="20"/>
              </w:rPr>
              <w:t>Typ předmětu</w:t>
            </w:r>
          </w:p>
        </w:tc>
        <w:tc>
          <w:tcPr>
            <w:tcW w:w="3406" w:type="dxa"/>
            <w:gridSpan w:val="4"/>
          </w:tcPr>
          <w:p w14:paraId="07EFBCD1" w14:textId="77777777" w:rsidR="00E53EEE" w:rsidRPr="006E1F13" w:rsidRDefault="00E53EEE" w:rsidP="005C2183">
            <w:pPr>
              <w:jc w:val="both"/>
              <w:rPr>
                <w:sz w:val="20"/>
                <w:szCs w:val="20"/>
              </w:rPr>
            </w:pPr>
            <w:r w:rsidRPr="006E1F13">
              <w:rPr>
                <w:sz w:val="20"/>
                <w:szCs w:val="20"/>
              </w:rPr>
              <w:t>povinně volitelný</w:t>
            </w:r>
          </w:p>
        </w:tc>
        <w:tc>
          <w:tcPr>
            <w:tcW w:w="2695" w:type="dxa"/>
            <w:gridSpan w:val="2"/>
            <w:shd w:val="clear" w:color="auto" w:fill="F7CAAC"/>
          </w:tcPr>
          <w:p w14:paraId="132B493D" w14:textId="77777777" w:rsidR="00E53EEE" w:rsidRPr="006E1F13" w:rsidRDefault="00E53EEE" w:rsidP="005C2183">
            <w:pPr>
              <w:jc w:val="both"/>
              <w:rPr>
                <w:sz w:val="20"/>
                <w:szCs w:val="20"/>
              </w:rPr>
            </w:pPr>
            <w:r w:rsidRPr="006E1F13">
              <w:rPr>
                <w:b/>
                <w:sz w:val="20"/>
                <w:szCs w:val="20"/>
              </w:rPr>
              <w:t>doporučený ročník / semestr</w:t>
            </w:r>
          </w:p>
        </w:tc>
        <w:tc>
          <w:tcPr>
            <w:tcW w:w="668" w:type="dxa"/>
          </w:tcPr>
          <w:p w14:paraId="7EA55C2F" w14:textId="77777777" w:rsidR="00E53EEE" w:rsidRPr="006E1F13" w:rsidRDefault="00E53EEE" w:rsidP="005C2183">
            <w:pPr>
              <w:jc w:val="both"/>
              <w:rPr>
                <w:sz w:val="20"/>
                <w:szCs w:val="20"/>
              </w:rPr>
            </w:pPr>
            <w:r w:rsidRPr="006E1F13">
              <w:rPr>
                <w:sz w:val="20"/>
                <w:szCs w:val="20"/>
              </w:rPr>
              <w:t>3/LS</w:t>
            </w:r>
          </w:p>
        </w:tc>
      </w:tr>
      <w:tr w:rsidR="00E53EEE" w14:paraId="79B12C25" w14:textId="77777777" w:rsidTr="005C2183">
        <w:tc>
          <w:tcPr>
            <w:tcW w:w="3086" w:type="dxa"/>
            <w:shd w:val="clear" w:color="auto" w:fill="F7CAAC"/>
          </w:tcPr>
          <w:p w14:paraId="12052483" w14:textId="77777777" w:rsidR="00E53EEE" w:rsidRPr="006E1F13" w:rsidRDefault="00E53EEE" w:rsidP="005C2183">
            <w:pPr>
              <w:rPr>
                <w:b/>
                <w:sz w:val="20"/>
                <w:szCs w:val="20"/>
              </w:rPr>
            </w:pPr>
            <w:r w:rsidRPr="006E1F13">
              <w:rPr>
                <w:b/>
                <w:sz w:val="20"/>
                <w:szCs w:val="20"/>
              </w:rPr>
              <w:t>Rozsah studijního předmětu</w:t>
            </w:r>
          </w:p>
        </w:tc>
        <w:tc>
          <w:tcPr>
            <w:tcW w:w="1701" w:type="dxa"/>
            <w:gridSpan w:val="2"/>
          </w:tcPr>
          <w:p w14:paraId="6A568191" w14:textId="77777777" w:rsidR="00E53EEE" w:rsidRPr="006E1F13" w:rsidRDefault="00E53EEE" w:rsidP="005C2183">
            <w:pPr>
              <w:jc w:val="both"/>
              <w:rPr>
                <w:sz w:val="20"/>
                <w:szCs w:val="20"/>
              </w:rPr>
            </w:pPr>
            <w:proofErr w:type="gramStart"/>
            <w:r w:rsidRPr="006E1F13">
              <w:rPr>
                <w:sz w:val="20"/>
                <w:szCs w:val="20"/>
              </w:rPr>
              <w:t>26p</w:t>
            </w:r>
            <w:proofErr w:type="gramEnd"/>
          </w:p>
        </w:tc>
        <w:tc>
          <w:tcPr>
            <w:tcW w:w="889" w:type="dxa"/>
            <w:shd w:val="clear" w:color="auto" w:fill="F7CAAC"/>
          </w:tcPr>
          <w:p w14:paraId="13B57890" w14:textId="77777777" w:rsidR="00E53EEE" w:rsidRPr="006E1F13" w:rsidRDefault="00E53EEE" w:rsidP="005C2183">
            <w:pPr>
              <w:jc w:val="both"/>
              <w:rPr>
                <w:b/>
                <w:sz w:val="20"/>
                <w:szCs w:val="20"/>
              </w:rPr>
            </w:pPr>
            <w:r w:rsidRPr="006E1F13">
              <w:rPr>
                <w:b/>
                <w:sz w:val="20"/>
                <w:szCs w:val="20"/>
              </w:rPr>
              <w:t xml:space="preserve">hod. </w:t>
            </w:r>
          </w:p>
        </w:tc>
        <w:tc>
          <w:tcPr>
            <w:tcW w:w="816" w:type="dxa"/>
          </w:tcPr>
          <w:p w14:paraId="33DEDA78" w14:textId="77777777" w:rsidR="00E53EEE" w:rsidRPr="006E1F13" w:rsidRDefault="00E53EEE" w:rsidP="005C2183">
            <w:pPr>
              <w:jc w:val="both"/>
              <w:rPr>
                <w:sz w:val="20"/>
                <w:szCs w:val="20"/>
              </w:rPr>
            </w:pPr>
            <w:r w:rsidRPr="006E1F13">
              <w:rPr>
                <w:sz w:val="20"/>
                <w:szCs w:val="20"/>
              </w:rPr>
              <w:t>26</w:t>
            </w:r>
          </w:p>
        </w:tc>
        <w:tc>
          <w:tcPr>
            <w:tcW w:w="2156" w:type="dxa"/>
            <w:shd w:val="clear" w:color="auto" w:fill="F7CAAC"/>
          </w:tcPr>
          <w:p w14:paraId="0770033E" w14:textId="77777777" w:rsidR="00E53EEE" w:rsidRPr="006E1F13" w:rsidRDefault="00E53EEE" w:rsidP="005C2183">
            <w:pPr>
              <w:jc w:val="both"/>
              <w:rPr>
                <w:b/>
                <w:sz w:val="20"/>
                <w:szCs w:val="20"/>
              </w:rPr>
            </w:pPr>
            <w:r w:rsidRPr="006E1F13">
              <w:rPr>
                <w:b/>
                <w:sz w:val="20"/>
                <w:szCs w:val="20"/>
              </w:rPr>
              <w:t>kreditů</w:t>
            </w:r>
          </w:p>
        </w:tc>
        <w:tc>
          <w:tcPr>
            <w:tcW w:w="1207" w:type="dxa"/>
            <w:gridSpan w:val="2"/>
          </w:tcPr>
          <w:p w14:paraId="6F39063C" w14:textId="77777777" w:rsidR="00E53EEE" w:rsidRPr="006E1F13" w:rsidRDefault="00E53EEE" w:rsidP="005C2183">
            <w:pPr>
              <w:jc w:val="both"/>
              <w:rPr>
                <w:sz w:val="20"/>
                <w:szCs w:val="20"/>
              </w:rPr>
            </w:pPr>
            <w:r w:rsidRPr="006E1F13">
              <w:rPr>
                <w:sz w:val="20"/>
                <w:szCs w:val="20"/>
              </w:rPr>
              <w:t>3</w:t>
            </w:r>
          </w:p>
        </w:tc>
      </w:tr>
      <w:tr w:rsidR="00E53EEE" w14:paraId="59E501C4" w14:textId="77777777" w:rsidTr="005C2183">
        <w:tc>
          <w:tcPr>
            <w:tcW w:w="3086" w:type="dxa"/>
            <w:shd w:val="clear" w:color="auto" w:fill="F7CAAC"/>
          </w:tcPr>
          <w:p w14:paraId="1CF78D7E" w14:textId="77777777" w:rsidR="00E53EEE" w:rsidRPr="006E1F13" w:rsidRDefault="00E53EEE" w:rsidP="005C2183">
            <w:pPr>
              <w:rPr>
                <w:b/>
                <w:sz w:val="20"/>
                <w:szCs w:val="20"/>
              </w:rPr>
            </w:pPr>
            <w:r w:rsidRPr="006E1F13">
              <w:rPr>
                <w:b/>
                <w:sz w:val="20"/>
                <w:szCs w:val="20"/>
              </w:rPr>
              <w:t xml:space="preserve">Prerekvizity, </w:t>
            </w:r>
            <w:proofErr w:type="spellStart"/>
            <w:r w:rsidRPr="006E1F13">
              <w:rPr>
                <w:b/>
                <w:sz w:val="20"/>
                <w:szCs w:val="20"/>
              </w:rPr>
              <w:t>korekvizity</w:t>
            </w:r>
            <w:proofErr w:type="spellEnd"/>
            <w:r w:rsidRPr="006E1F13">
              <w:rPr>
                <w:b/>
                <w:sz w:val="20"/>
                <w:szCs w:val="20"/>
              </w:rPr>
              <w:t>, ekvivalence</w:t>
            </w:r>
          </w:p>
        </w:tc>
        <w:tc>
          <w:tcPr>
            <w:tcW w:w="6769" w:type="dxa"/>
            <w:gridSpan w:val="7"/>
          </w:tcPr>
          <w:p w14:paraId="5FFBCC99" w14:textId="77777777" w:rsidR="00E53EEE" w:rsidRPr="006E1F13" w:rsidRDefault="00E53EEE" w:rsidP="005C2183">
            <w:pPr>
              <w:jc w:val="both"/>
              <w:rPr>
                <w:sz w:val="20"/>
                <w:szCs w:val="20"/>
              </w:rPr>
            </w:pPr>
          </w:p>
        </w:tc>
      </w:tr>
      <w:tr w:rsidR="00E53EEE" w14:paraId="3675A919" w14:textId="77777777" w:rsidTr="005C2183">
        <w:tc>
          <w:tcPr>
            <w:tcW w:w="3086" w:type="dxa"/>
            <w:shd w:val="clear" w:color="auto" w:fill="F7CAAC"/>
          </w:tcPr>
          <w:p w14:paraId="4181A388" w14:textId="77777777" w:rsidR="00E53EEE" w:rsidRPr="006E1F13" w:rsidRDefault="00E53EEE" w:rsidP="005C2183">
            <w:pPr>
              <w:rPr>
                <w:b/>
                <w:sz w:val="20"/>
                <w:szCs w:val="20"/>
              </w:rPr>
            </w:pPr>
            <w:r w:rsidRPr="006E1F13">
              <w:rPr>
                <w:b/>
                <w:sz w:val="20"/>
                <w:szCs w:val="20"/>
              </w:rPr>
              <w:t>Způsob ověření studijních výsledků</w:t>
            </w:r>
          </w:p>
        </w:tc>
        <w:tc>
          <w:tcPr>
            <w:tcW w:w="3406" w:type="dxa"/>
            <w:gridSpan w:val="4"/>
          </w:tcPr>
          <w:p w14:paraId="256B5E64" w14:textId="77777777" w:rsidR="00E53EEE" w:rsidRPr="006E1F13" w:rsidRDefault="00E53EEE" w:rsidP="005C2183">
            <w:pPr>
              <w:jc w:val="both"/>
              <w:rPr>
                <w:sz w:val="20"/>
                <w:szCs w:val="20"/>
              </w:rPr>
            </w:pPr>
            <w:r w:rsidRPr="006E1F13">
              <w:rPr>
                <w:sz w:val="20"/>
                <w:szCs w:val="20"/>
              </w:rPr>
              <w:t>klasifikovaný zápočet</w:t>
            </w:r>
          </w:p>
        </w:tc>
        <w:tc>
          <w:tcPr>
            <w:tcW w:w="2156" w:type="dxa"/>
            <w:shd w:val="clear" w:color="auto" w:fill="F7CAAC"/>
          </w:tcPr>
          <w:p w14:paraId="2310EED5" w14:textId="77777777" w:rsidR="00E53EEE" w:rsidRPr="006E1F13" w:rsidRDefault="00E53EEE" w:rsidP="005C2183">
            <w:pPr>
              <w:jc w:val="both"/>
              <w:rPr>
                <w:b/>
                <w:sz w:val="20"/>
                <w:szCs w:val="20"/>
              </w:rPr>
            </w:pPr>
            <w:r w:rsidRPr="006E1F13">
              <w:rPr>
                <w:b/>
                <w:sz w:val="20"/>
                <w:szCs w:val="20"/>
              </w:rPr>
              <w:t>Forma výuky</w:t>
            </w:r>
          </w:p>
        </w:tc>
        <w:tc>
          <w:tcPr>
            <w:tcW w:w="1207" w:type="dxa"/>
            <w:gridSpan w:val="2"/>
          </w:tcPr>
          <w:p w14:paraId="5BA72650" w14:textId="77777777" w:rsidR="00E53EEE" w:rsidRPr="006E1F13" w:rsidRDefault="00E53EEE" w:rsidP="005C2183">
            <w:pPr>
              <w:jc w:val="both"/>
              <w:rPr>
                <w:sz w:val="20"/>
                <w:szCs w:val="20"/>
              </w:rPr>
            </w:pPr>
            <w:r w:rsidRPr="006E1F13">
              <w:rPr>
                <w:sz w:val="20"/>
                <w:szCs w:val="20"/>
              </w:rPr>
              <w:t>přednáška</w:t>
            </w:r>
          </w:p>
        </w:tc>
      </w:tr>
      <w:tr w:rsidR="00E53EEE" w14:paraId="1747FCF4" w14:textId="77777777" w:rsidTr="005C2183">
        <w:tc>
          <w:tcPr>
            <w:tcW w:w="3086" w:type="dxa"/>
            <w:shd w:val="clear" w:color="auto" w:fill="F7CAAC"/>
          </w:tcPr>
          <w:p w14:paraId="5AE4FC59" w14:textId="77777777" w:rsidR="00E53EEE" w:rsidRPr="006E1F13" w:rsidRDefault="00E53EEE" w:rsidP="005C2183">
            <w:pPr>
              <w:rPr>
                <w:b/>
                <w:sz w:val="20"/>
                <w:szCs w:val="20"/>
              </w:rPr>
            </w:pPr>
            <w:r w:rsidRPr="006E1F13">
              <w:rPr>
                <w:b/>
                <w:sz w:val="20"/>
                <w:szCs w:val="20"/>
              </w:rPr>
              <w:t>Forma způsobu ověření studijních výsledků a další požadavky na studenta</w:t>
            </w:r>
          </w:p>
        </w:tc>
        <w:tc>
          <w:tcPr>
            <w:tcW w:w="6769" w:type="dxa"/>
            <w:gridSpan w:val="7"/>
            <w:tcBorders>
              <w:bottom w:val="nil"/>
            </w:tcBorders>
          </w:tcPr>
          <w:p w14:paraId="46647777" w14:textId="77777777" w:rsidR="00E53EEE" w:rsidRPr="006E1F13" w:rsidRDefault="00E53EEE" w:rsidP="005C2183">
            <w:pPr>
              <w:jc w:val="both"/>
              <w:rPr>
                <w:sz w:val="20"/>
                <w:szCs w:val="20"/>
              </w:rPr>
            </w:pPr>
            <w:r w:rsidRPr="006E1F13">
              <w:rPr>
                <w:color w:val="000000" w:themeColor="text1"/>
                <w:sz w:val="20"/>
                <w:szCs w:val="20"/>
              </w:rPr>
              <w:t>ústní zkouška</w:t>
            </w:r>
          </w:p>
        </w:tc>
      </w:tr>
      <w:tr w:rsidR="00E53EEE" w14:paraId="3FD8DB74" w14:textId="77777777" w:rsidTr="003D7EEA">
        <w:trPr>
          <w:trHeight w:val="130"/>
        </w:trPr>
        <w:tc>
          <w:tcPr>
            <w:tcW w:w="9855" w:type="dxa"/>
            <w:gridSpan w:val="8"/>
            <w:tcBorders>
              <w:top w:val="nil"/>
            </w:tcBorders>
          </w:tcPr>
          <w:p w14:paraId="3FBFE59F" w14:textId="77777777" w:rsidR="00E53EEE" w:rsidRPr="006E1F13" w:rsidRDefault="00E53EEE" w:rsidP="005C2183">
            <w:pPr>
              <w:rPr>
                <w:sz w:val="20"/>
                <w:szCs w:val="20"/>
              </w:rPr>
            </w:pPr>
          </w:p>
        </w:tc>
      </w:tr>
      <w:tr w:rsidR="00E53EEE" w14:paraId="29BABC2B" w14:textId="77777777" w:rsidTr="005C2183">
        <w:trPr>
          <w:trHeight w:val="197"/>
        </w:trPr>
        <w:tc>
          <w:tcPr>
            <w:tcW w:w="3086" w:type="dxa"/>
            <w:tcBorders>
              <w:top w:val="nil"/>
            </w:tcBorders>
            <w:shd w:val="clear" w:color="auto" w:fill="F7CAAC"/>
          </w:tcPr>
          <w:p w14:paraId="7D67D10C" w14:textId="77777777" w:rsidR="00E53EEE" w:rsidRPr="006E1F13" w:rsidRDefault="00E53EEE" w:rsidP="005C2183">
            <w:pPr>
              <w:rPr>
                <w:b/>
                <w:sz w:val="20"/>
                <w:szCs w:val="20"/>
              </w:rPr>
            </w:pPr>
            <w:r w:rsidRPr="006E1F13">
              <w:rPr>
                <w:b/>
                <w:sz w:val="20"/>
                <w:szCs w:val="20"/>
              </w:rPr>
              <w:t>Garant předmětu</w:t>
            </w:r>
          </w:p>
        </w:tc>
        <w:tc>
          <w:tcPr>
            <w:tcW w:w="6769" w:type="dxa"/>
            <w:gridSpan w:val="7"/>
            <w:tcBorders>
              <w:top w:val="nil"/>
            </w:tcBorders>
          </w:tcPr>
          <w:p w14:paraId="12CBA662" w14:textId="77777777" w:rsidR="00E53EEE" w:rsidRPr="006E1F13" w:rsidRDefault="00E53EEE" w:rsidP="005C2183">
            <w:pPr>
              <w:jc w:val="both"/>
              <w:rPr>
                <w:sz w:val="20"/>
                <w:szCs w:val="20"/>
              </w:rPr>
            </w:pPr>
            <w:r w:rsidRPr="006E1F13">
              <w:rPr>
                <w:sz w:val="20"/>
                <w:szCs w:val="20"/>
              </w:rPr>
              <w:t xml:space="preserve">prof. akad. </w:t>
            </w:r>
            <w:proofErr w:type="spellStart"/>
            <w:r w:rsidRPr="006E1F13">
              <w:rPr>
                <w:sz w:val="20"/>
                <w:szCs w:val="20"/>
              </w:rPr>
              <w:t>mal</w:t>
            </w:r>
            <w:proofErr w:type="spellEnd"/>
            <w:r w:rsidRPr="006E1F13">
              <w:rPr>
                <w:sz w:val="20"/>
                <w:szCs w:val="20"/>
              </w:rPr>
              <w:t xml:space="preserve">. Ondrej Slivka </w:t>
            </w:r>
            <w:proofErr w:type="spellStart"/>
            <w:r w:rsidRPr="006E1F13">
              <w:rPr>
                <w:sz w:val="20"/>
                <w:szCs w:val="20"/>
              </w:rPr>
              <w:t>ArtD</w:t>
            </w:r>
            <w:proofErr w:type="spellEnd"/>
            <w:r w:rsidRPr="006E1F13">
              <w:rPr>
                <w:sz w:val="20"/>
                <w:szCs w:val="20"/>
              </w:rPr>
              <w:t>.</w:t>
            </w:r>
          </w:p>
        </w:tc>
      </w:tr>
      <w:tr w:rsidR="00E53EEE" w14:paraId="4CC4AF13" w14:textId="77777777" w:rsidTr="005C2183">
        <w:trPr>
          <w:trHeight w:val="243"/>
        </w:trPr>
        <w:tc>
          <w:tcPr>
            <w:tcW w:w="3086" w:type="dxa"/>
            <w:tcBorders>
              <w:top w:val="nil"/>
            </w:tcBorders>
            <w:shd w:val="clear" w:color="auto" w:fill="F7CAAC"/>
          </w:tcPr>
          <w:p w14:paraId="7BD18ACB" w14:textId="77777777" w:rsidR="00E53EEE" w:rsidRPr="006E1F13" w:rsidRDefault="00E53EEE" w:rsidP="005C2183">
            <w:pPr>
              <w:rPr>
                <w:b/>
                <w:sz w:val="20"/>
                <w:szCs w:val="20"/>
              </w:rPr>
            </w:pPr>
            <w:r w:rsidRPr="006E1F13">
              <w:rPr>
                <w:b/>
                <w:sz w:val="20"/>
                <w:szCs w:val="20"/>
              </w:rPr>
              <w:t>Zapojení garanta do výuky předmětu</w:t>
            </w:r>
          </w:p>
        </w:tc>
        <w:tc>
          <w:tcPr>
            <w:tcW w:w="6769" w:type="dxa"/>
            <w:gridSpan w:val="7"/>
            <w:tcBorders>
              <w:top w:val="nil"/>
            </w:tcBorders>
          </w:tcPr>
          <w:p w14:paraId="30C69165" w14:textId="49B45194" w:rsidR="00E53EEE" w:rsidRPr="006E1F13" w:rsidRDefault="00E53EEE" w:rsidP="005C2183">
            <w:pPr>
              <w:jc w:val="both"/>
              <w:rPr>
                <w:sz w:val="20"/>
                <w:szCs w:val="20"/>
              </w:rPr>
            </w:pPr>
            <w:r w:rsidRPr="006E1F13">
              <w:rPr>
                <w:sz w:val="20"/>
                <w:szCs w:val="20"/>
              </w:rPr>
              <w:t>100 %</w:t>
            </w:r>
          </w:p>
        </w:tc>
      </w:tr>
      <w:tr w:rsidR="00E53EEE" w14:paraId="099DFA44" w14:textId="77777777" w:rsidTr="005C2183">
        <w:tc>
          <w:tcPr>
            <w:tcW w:w="3086" w:type="dxa"/>
            <w:shd w:val="clear" w:color="auto" w:fill="F7CAAC"/>
          </w:tcPr>
          <w:p w14:paraId="307D4E82" w14:textId="77777777" w:rsidR="00E53EEE" w:rsidRPr="006E1F13" w:rsidRDefault="00E53EEE" w:rsidP="005C2183">
            <w:pPr>
              <w:rPr>
                <w:b/>
                <w:sz w:val="20"/>
                <w:szCs w:val="20"/>
              </w:rPr>
            </w:pPr>
            <w:r w:rsidRPr="006E1F13">
              <w:rPr>
                <w:b/>
                <w:sz w:val="20"/>
                <w:szCs w:val="20"/>
              </w:rPr>
              <w:t>Vyučující</w:t>
            </w:r>
          </w:p>
        </w:tc>
        <w:tc>
          <w:tcPr>
            <w:tcW w:w="6769" w:type="dxa"/>
            <w:gridSpan w:val="7"/>
            <w:tcBorders>
              <w:bottom w:val="nil"/>
            </w:tcBorders>
          </w:tcPr>
          <w:p w14:paraId="5239AC90" w14:textId="2F712F42" w:rsidR="00E53EEE" w:rsidRPr="006E1F13" w:rsidRDefault="00E53EEE" w:rsidP="005C2183">
            <w:pPr>
              <w:jc w:val="both"/>
              <w:rPr>
                <w:sz w:val="20"/>
                <w:szCs w:val="20"/>
              </w:rPr>
            </w:pPr>
            <w:r w:rsidRPr="006E1F13">
              <w:rPr>
                <w:sz w:val="20"/>
                <w:szCs w:val="20"/>
              </w:rPr>
              <w:t xml:space="preserve">prof. akad. </w:t>
            </w:r>
            <w:proofErr w:type="spellStart"/>
            <w:r w:rsidRPr="006E1F13">
              <w:rPr>
                <w:sz w:val="20"/>
                <w:szCs w:val="20"/>
              </w:rPr>
              <w:t>mal</w:t>
            </w:r>
            <w:proofErr w:type="spellEnd"/>
            <w:r w:rsidRPr="006E1F13">
              <w:rPr>
                <w:sz w:val="20"/>
                <w:szCs w:val="20"/>
              </w:rPr>
              <w:t xml:space="preserve">. Ondrej Slivka </w:t>
            </w:r>
            <w:proofErr w:type="spellStart"/>
            <w:r w:rsidRPr="006E1F13">
              <w:rPr>
                <w:sz w:val="20"/>
                <w:szCs w:val="20"/>
              </w:rPr>
              <w:t>ArtD</w:t>
            </w:r>
            <w:proofErr w:type="spellEnd"/>
            <w:r w:rsidRPr="006E1F13">
              <w:rPr>
                <w:sz w:val="20"/>
                <w:szCs w:val="20"/>
              </w:rPr>
              <w:t>.</w:t>
            </w:r>
          </w:p>
        </w:tc>
      </w:tr>
      <w:tr w:rsidR="00E53EEE" w14:paraId="0BEC1EFE" w14:textId="77777777" w:rsidTr="003D7EEA">
        <w:trPr>
          <w:trHeight w:val="76"/>
        </w:trPr>
        <w:tc>
          <w:tcPr>
            <w:tcW w:w="9855" w:type="dxa"/>
            <w:gridSpan w:val="8"/>
            <w:tcBorders>
              <w:top w:val="nil"/>
            </w:tcBorders>
          </w:tcPr>
          <w:p w14:paraId="0C96B00A" w14:textId="77777777" w:rsidR="00E53EEE" w:rsidRPr="006E1F13" w:rsidRDefault="00E53EEE" w:rsidP="005C2183">
            <w:pPr>
              <w:jc w:val="both"/>
              <w:rPr>
                <w:sz w:val="20"/>
                <w:szCs w:val="20"/>
              </w:rPr>
            </w:pPr>
          </w:p>
        </w:tc>
      </w:tr>
      <w:tr w:rsidR="00E53EEE" w14:paraId="17E69026" w14:textId="77777777" w:rsidTr="005C2183">
        <w:tc>
          <w:tcPr>
            <w:tcW w:w="3086" w:type="dxa"/>
            <w:shd w:val="clear" w:color="auto" w:fill="F7CAAC"/>
          </w:tcPr>
          <w:p w14:paraId="7C6DA1F4" w14:textId="77777777" w:rsidR="00E53EEE" w:rsidRPr="006E1F13" w:rsidRDefault="00E53EEE" w:rsidP="005C2183">
            <w:pPr>
              <w:jc w:val="both"/>
              <w:rPr>
                <w:b/>
                <w:sz w:val="20"/>
                <w:szCs w:val="20"/>
              </w:rPr>
            </w:pPr>
            <w:r w:rsidRPr="006E1F13">
              <w:rPr>
                <w:b/>
                <w:sz w:val="20"/>
                <w:szCs w:val="20"/>
              </w:rPr>
              <w:t>Stručná anotace předmětu</w:t>
            </w:r>
          </w:p>
        </w:tc>
        <w:tc>
          <w:tcPr>
            <w:tcW w:w="6769" w:type="dxa"/>
            <w:gridSpan w:val="7"/>
            <w:tcBorders>
              <w:bottom w:val="nil"/>
            </w:tcBorders>
          </w:tcPr>
          <w:p w14:paraId="14EB09E0" w14:textId="77777777" w:rsidR="00E53EEE" w:rsidRPr="006E1F13" w:rsidRDefault="00E53EEE" w:rsidP="005C2183">
            <w:pPr>
              <w:jc w:val="both"/>
              <w:rPr>
                <w:sz w:val="20"/>
                <w:szCs w:val="20"/>
              </w:rPr>
            </w:pPr>
          </w:p>
        </w:tc>
      </w:tr>
      <w:tr w:rsidR="00E53EEE" w14:paraId="29A3BB9D" w14:textId="77777777" w:rsidTr="005C2183">
        <w:trPr>
          <w:trHeight w:val="3938"/>
        </w:trPr>
        <w:tc>
          <w:tcPr>
            <w:tcW w:w="9855" w:type="dxa"/>
            <w:gridSpan w:val="8"/>
            <w:tcBorders>
              <w:top w:val="nil"/>
              <w:bottom w:val="single" w:sz="12" w:space="0" w:color="auto"/>
            </w:tcBorders>
          </w:tcPr>
          <w:p w14:paraId="185D79DB" w14:textId="7D83A022" w:rsidR="00E53EEE" w:rsidRPr="006E1F13" w:rsidRDefault="00E53EEE" w:rsidP="00AA160A">
            <w:pPr>
              <w:spacing w:after="120"/>
              <w:jc w:val="both"/>
              <w:rPr>
                <w:b/>
                <w:sz w:val="20"/>
                <w:szCs w:val="20"/>
              </w:rPr>
            </w:pPr>
            <w:r w:rsidRPr="006E1F13">
              <w:rPr>
                <w:color w:val="000000"/>
                <w:sz w:val="20"/>
                <w:szCs w:val="20"/>
                <w:shd w:val="clear" w:color="auto" w:fill="FFFFFF"/>
              </w:rPr>
              <w:t>Cílem předmětu je, aby student získal přehled o výtvarném umění od ranního středověku až dokonce renesance</w:t>
            </w:r>
            <w:r w:rsidR="003C04E9">
              <w:rPr>
                <w:color w:val="000000"/>
                <w:sz w:val="20"/>
                <w:szCs w:val="20"/>
                <w:shd w:val="clear" w:color="auto" w:fill="FFFFFF"/>
              </w:rPr>
              <w:t xml:space="preserve">, </w:t>
            </w:r>
            <w:r w:rsidRPr="006E1F13">
              <w:rPr>
                <w:color w:val="000000"/>
                <w:sz w:val="20"/>
                <w:szCs w:val="20"/>
                <w:shd w:val="clear" w:color="auto" w:fill="FFFFFF"/>
              </w:rPr>
              <w:t xml:space="preserve">seznámit </w:t>
            </w:r>
            <w:r w:rsidR="003C04E9">
              <w:rPr>
                <w:color w:val="000000"/>
                <w:sz w:val="20"/>
                <w:szCs w:val="20"/>
                <w:shd w:val="clear" w:color="auto" w:fill="FFFFFF"/>
              </w:rPr>
              <w:t>ho</w:t>
            </w:r>
            <w:r w:rsidRPr="006E1F13">
              <w:rPr>
                <w:color w:val="000000"/>
                <w:sz w:val="20"/>
                <w:szCs w:val="20"/>
                <w:shd w:val="clear" w:color="auto" w:fill="FFFFFF"/>
              </w:rPr>
              <w:t xml:space="preserve"> se slohy, směry a trendy ve výtvarného umění v průběhu století. Student se dozví zajímavosti se životních osudů tvůrců, které ho můžou inspirovat ve své dramatické tvorbě. Součástí výuky budou exkurze, návštěva galerií.</w:t>
            </w:r>
          </w:p>
          <w:p w14:paraId="13E56077" w14:textId="232BF384" w:rsidR="00EA467F" w:rsidRDefault="00E53EEE" w:rsidP="00363F9E">
            <w:pPr>
              <w:pStyle w:val="Odstavecseseznamem"/>
              <w:numPr>
                <w:ilvl w:val="0"/>
                <w:numId w:val="50"/>
              </w:numPr>
              <w:rPr>
                <w:color w:val="000000"/>
                <w:shd w:val="clear" w:color="auto" w:fill="FFFFFF"/>
              </w:rPr>
            </w:pPr>
            <w:r w:rsidRPr="00CF2810">
              <w:rPr>
                <w:color w:val="000000"/>
                <w:shd w:val="clear" w:color="auto" w:fill="FFFFFF"/>
              </w:rPr>
              <w:t>Raně křesťanské a koptské umění.</w:t>
            </w:r>
          </w:p>
          <w:p w14:paraId="7432307A" w14:textId="2944F765" w:rsidR="00EA467F" w:rsidRDefault="00E53EEE" w:rsidP="00684816">
            <w:pPr>
              <w:pStyle w:val="Odstavecseseznamem"/>
              <w:rPr>
                <w:color w:val="000000"/>
                <w:shd w:val="clear" w:color="auto" w:fill="FFFFFF"/>
              </w:rPr>
            </w:pPr>
            <w:r w:rsidRPr="00CF2810">
              <w:rPr>
                <w:color w:val="000000"/>
                <w:shd w:val="clear" w:color="auto" w:fill="FFFFFF"/>
              </w:rPr>
              <w:t>Zrod byzantského umění a jeho vývoj do konce středověku. Umění staré Rusi.</w:t>
            </w:r>
          </w:p>
          <w:p w14:paraId="7DA9E9A7" w14:textId="35BED362" w:rsidR="00EA467F" w:rsidRDefault="00E53EEE" w:rsidP="00363F9E">
            <w:pPr>
              <w:pStyle w:val="Odstavecseseznamem"/>
              <w:numPr>
                <w:ilvl w:val="0"/>
                <w:numId w:val="50"/>
              </w:numPr>
              <w:rPr>
                <w:color w:val="000000"/>
                <w:shd w:val="clear" w:color="auto" w:fill="FFFFFF"/>
              </w:rPr>
            </w:pPr>
            <w:r w:rsidRPr="00CF2810">
              <w:rPr>
                <w:color w:val="000000"/>
                <w:shd w:val="clear" w:color="auto" w:fill="FFFFFF"/>
              </w:rPr>
              <w:t>Pravěké kořeny středověkého umění. Karolínské a otonské umění.</w:t>
            </w:r>
          </w:p>
          <w:p w14:paraId="2A0851AD" w14:textId="089138F2" w:rsidR="00E53EEE" w:rsidRPr="00CF2810" w:rsidRDefault="00E53EEE" w:rsidP="00684816">
            <w:pPr>
              <w:pStyle w:val="Odstavecseseznamem"/>
              <w:rPr>
                <w:color w:val="000000"/>
                <w:shd w:val="clear" w:color="auto" w:fill="FFFFFF"/>
              </w:rPr>
            </w:pPr>
            <w:r w:rsidRPr="00CF2810">
              <w:rPr>
                <w:color w:val="000000"/>
                <w:shd w:val="clear" w:color="auto" w:fill="FFFFFF"/>
              </w:rPr>
              <w:t>Vikingové, vplyv Normanů na středověké umění.</w:t>
            </w:r>
          </w:p>
          <w:p w14:paraId="1708C14F" w14:textId="46425EAD" w:rsidR="00EA467F" w:rsidRDefault="00E53EEE" w:rsidP="00363F9E">
            <w:pPr>
              <w:pStyle w:val="Odstavecseseznamem"/>
              <w:numPr>
                <w:ilvl w:val="0"/>
                <w:numId w:val="50"/>
              </w:numPr>
              <w:rPr>
                <w:color w:val="000000"/>
                <w:shd w:val="clear" w:color="auto" w:fill="FFFFFF"/>
              </w:rPr>
            </w:pPr>
            <w:r w:rsidRPr="00CF2810">
              <w:rPr>
                <w:color w:val="000000"/>
                <w:shd w:val="clear" w:color="auto" w:fill="FFFFFF"/>
              </w:rPr>
              <w:t>Románské umění ve Francii, v Itálii, Německu a Anglii.</w:t>
            </w:r>
          </w:p>
          <w:p w14:paraId="1C321844" w14:textId="043A1817" w:rsidR="00E53EEE" w:rsidRPr="00CF2810" w:rsidRDefault="00E53EEE" w:rsidP="00684816">
            <w:pPr>
              <w:pStyle w:val="Odstavecseseznamem"/>
              <w:rPr>
                <w:color w:val="000000"/>
                <w:shd w:val="clear" w:color="auto" w:fill="FFFFFF"/>
              </w:rPr>
            </w:pPr>
            <w:r w:rsidRPr="00CF2810">
              <w:rPr>
                <w:color w:val="000000"/>
                <w:shd w:val="clear" w:color="auto" w:fill="FFFFFF"/>
              </w:rPr>
              <w:t>Románské umění v Čechách a na území dnešního Slovenska</w:t>
            </w:r>
          </w:p>
          <w:p w14:paraId="61BE157E" w14:textId="43BAD1FE" w:rsidR="00EA467F" w:rsidRDefault="00E53EEE" w:rsidP="00363F9E">
            <w:pPr>
              <w:pStyle w:val="Odstavecseseznamem"/>
              <w:numPr>
                <w:ilvl w:val="0"/>
                <w:numId w:val="50"/>
              </w:numPr>
              <w:rPr>
                <w:color w:val="000000"/>
                <w:shd w:val="clear" w:color="auto" w:fill="FFFFFF"/>
              </w:rPr>
            </w:pPr>
            <w:r w:rsidRPr="00CF2810">
              <w:rPr>
                <w:color w:val="000000"/>
                <w:shd w:val="clear" w:color="auto" w:fill="FFFFFF"/>
              </w:rPr>
              <w:t>Počátky a rozvoj gotického umění ve Francii. Gotické umění v Itálii, Německu a Anglii.</w:t>
            </w:r>
          </w:p>
          <w:p w14:paraId="17B84BBE" w14:textId="14C89F64" w:rsidR="000810F8" w:rsidRPr="00CF2810" w:rsidRDefault="00E53EEE" w:rsidP="00684816">
            <w:pPr>
              <w:pStyle w:val="Odstavecseseznamem"/>
              <w:rPr>
                <w:color w:val="000000"/>
                <w:shd w:val="clear" w:color="auto" w:fill="FFFFFF"/>
              </w:rPr>
            </w:pPr>
            <w:r w:rsidRPr="00CF2810">
              <w:rPr>
                <w:color w:val="000000"/>
                <w:shd w:val="clear" w:color="auto" w:fill="FFFFFF"/>
              </w:rPr>
              <w:t xml:space="preserve">Architektura a malba v období posledních Přemyslovců. Umění v období Jana Lucemburského, Karla IV. </w:t>
            </w:r>
          </w:p>
          <w:p w14:paraId="633F9862" w14:textId="6F9778CC" w:rsidR="00EA467F" w:rsidRDefault="00E53EEE" w:rsidP="00EA467F">
            <w:pPr>
              <w:pStyle w:val="Odstavecseseznamem"/>
              <w:rPr>
                <w:color w:val="000000"/>
                <w:shd w:val="clear" w:color="auto" w:fill="FFFFFF"/>
              </w:rPr>
            </w:pPr>
            <w:r w:rsidRPr="00CF2810">
              <w:rPr>
                <w:color w:val="000000"/>
                <w:shd w:val="clear" w:color="auto" w:fill="FFFFFF"/>
              </w:rPr>
              <w:t>a Václava IV.</w:t>
            </w:r>
          </w:p>
          <w:p w14:paraId="1E312BBB" w14:textId="6732DE04" w:rsidR="00EA467F" w:rsidRDefault="00E53EEE" w:rsidP="00EA467F">
            <w:pPr>
              <w:pStyle w:val="Odstavecseseznamem"/>
              <w:numPr>
                <w:ilvl w:val="0"/>
                <w:numId w:val="50"/>
              </w:numPr>
              <w:rPr>
                <w:color w:val="000000"/>
                <w:shd w:val="clear" w:color="auto" w:fill="FFFFFF"/>
              </w:rPr>
            </w:pPr>
            <w:r w:rsidRPr="00CF2810">
              <w:rPr>
                <w:color w:val="000000"/>
                <w:shd w:val="clear" w:color="auto" w:fill="FFFFFF"/>
              </w:rPr>
              <w:t>Pozdní gotika v Čechách. Gotické umění na území dnešního Slovenska</w:t>
            </w:r>
            <w:r w:rsidR="002C334F" w:rsidRPr="00CF2810">
              <w:rPr>
                <w:color w:val="000000"/>
                <w:shd w:val="clear" w:color="auto" w:fill="FFFFFF"/>
              </w:rPr>
              <w:t>.</w:t>
            </w:r>
          </w:p>
          <w:p w14:paraId="48D9A7F1" w14:textId="29BA0C2E" w:rsidR="00E53EEE" w:rsidRPr="00CF2810" w:rsidRDefault="00E53EEE" w:rsidP="00684816">
            <w:pPr>
              <w:pStyle w:val="Odstavecseseznamem"/>
              <w:rPr>
                <w:color w:val="000000"/>
                <w:shd w:val="clear" w:color="auto" w:fill="FFFFFF"/>
              </w:rPr>
            </w:pPr>
            <w:r w:rsidRPr="00CF2810">
              <w:rPr>
                <w:color w:val="000000"/>
                <w:shd w:val="clear" w:color="auto" w:fill="FFFFFF"/>
              </w:rPr>
              <w:t>Umění subsaharské Afriky</w:t>
            </w:r>
            <w:r w:rsidR="002C334F" w:rsidRPr="00CF2810">
              <w:rPr>
                <w:color w:val="000000"/>
                <w:shd w:val="clear" w:color="auto" w:fill="FFFFFF"/>
              </w:rPr>
              <w:t>.</w:t>
            </w:r>
          </w:p>
          <w:p w14:paraId="610CAE14" w14:textId="61720EA2" w:rsidR="00E53EEE" w:rsidRPr="00CF2810" w:rsidRDefault="00E53EEE" w:rsidP="00CF2810">
            <w:pPr>
              <w:pStyle w:val="Odstavecseseznamem"/>
              <w:numPr>
                <w:ilvl w:val="0"/>
                <w:numId w:val="50"/>
              </w:numPr>
              <w:rPr>
                <w:color w:val="000000"/>
                <w:shd w:val="clear" w:color="auto" w:fill="FFFFFF"/>
              </w:rPr>
            </w:pPr>
            <w:r w:rsidRPr="00CF2810">
              <w:rPr>
                <w:color w:val="000000"/>
                <w:shd w:val="clear" w:color="auto" w:fill="FFFFFF"/>
              </w:rPr>
              <w:t>Předkolumbovské umění Ameriky</w:t>
            </w:r>
            <w:r w:rsidR="002C334F" w:rsidRPr="00CF2810">
              <w:rPr>
                <w:color w:val="000000"/>
                <w:shd w:val="clear" w:color="auto" w:fill="FFFFFF"/>
              </w:rPr>
              <w:t>.</w:t>
            </w:r>
          </w:p>
          <w:p w14:paraId="3E7F13D3" w14:textId="6FA85974" w:rsidR="00E53EEE" w:rsidRPr="00CF2810" w:rsidRDefault="00E53EEE" w:rsidP="00684816">
            <w:pPr>
              <w:pStyle w:val="Odstavecseseznamem"/>
              <w:rPr>
                <w:color w:val="000000"/>
                <w:shd w:val="clear" w:color="auto" w:fill="FFFFFF"/>
              </w:rPr>
            </w:pPr>
            <w:r w:rsidRPr="00CF2810">
              <w:rPr>
                <w:color w:val="000000"/>
                <w:shd w:val="clear" w:color="auto" w:fill="FFFFFF"/>
              </w:rPr>
              <w:t>Rozmach Islámu. Veliké muslimské dvory.</w:t>
            </w:r>
          </w:p>
          <w:p w14:paraId="2C286856" w14:textId="287CB9F8" w:rsidR="00E53EEE" w:rsidRPr="00CF2810" w:rsidRDefault="00E53EEE" w:rsidP="00CF2810">
            <w:pPr>
              <w:pStyle w:val="Odstavecseseznamem"/>
              <w:numPr>
                <w:ilvl w:val="0"/>
                <w:numId w:val="50"/>
              </w:numPr>
              <w:rPr>
                <w:color w:val="000000"/>
                <w:shd w:val="clear" w:color="auto" w:fill="FFFFFF"/>
              </w:rPr>
            </w:pPr>
            <w:r w:rsidRPr="00CF2810">
              <w:rPr>
                <w:color w:val="000000"/>
                <w:shd w:val="clear" w:color="auto" w:fill="FFFFFF"/>
              </w:rPr>
              <w:t xml:space="preserve">Budhizmus, taoizmus a </w:t>
            </w:r>
            <w:proofErr w:type="spellStart"/>
            <w:r w:rsidRPr="00CF2810">
              <w:rPr>
                <w:color w:val="000000"/>
                <w:shd w:val="clear" w:color="auto" w:fill="FFFFFF"/>
              </w:rPr>
              <w:t>konfucionalismus</w:t>
            </w:r>
            <w:proofErr w:type="spellEnd"/>
            <w:r w:rsidRPr="00CF2810">
              <w:rPr>
                <w:color w:val="000000"/>
                <w:shd w:val="clear" w:color="auto" w:fill="FFFFFF"/>
              </w:rPr>
              <w:t xml:space="preserve">. Umění v Číně v létech 600-1368. </w:t>
            </w:r>
          </w:p>
          <w:p w14:paraId="16E3A4CD" w14:textId="53F71843" w:rsidR="00EA467F" w:rsidRDefault="00E53EEE" w:rsidP="00684816">
            <w:pPr>
              <w:pStyle w:val="Odstavecseseznamem"/>
              <w:spacing w:after="120"/>
              <w:rPr>
                <w:color w:val="000000"/>
                <w:shd w:val="clear" w:color="auto" w:fill="FFFFFF"/>
              </w:rPr>
            </w:pPr>
            <w:r w:rsidRPr="00CF2810">
              <w:rPr>
                <w:color w:val="000000"/>
                <w:shd w:val="clear" w:color="auto" w:fill="FFFFFF"/>
              </w:rPr>
              <w:t>Raná renesance v Itálii (architektura, sochařství a malířství 1. poloviny 15. století). L. B. Alberti.</w:t>
            </w:r>
          </w:p>
          <w:p w14:paraId="02CCA8E0" w14:textId="1D5D5B33" w:rsidR="00EA467F" w:rsidRDefault="007D475E" w:rsidP="00363F9E">
            <w:pPr>
              <w:pStyle w:val="Odstavecseseznamem"/>
              <w:numPr>
                <w:ilvl w:val="0"/>
                <w:numId w:val="50"/>
              </w:numPr>
              <w:spacing w:after="120"/>
              <w:rPr>
                <w:color w:val="000000"/>
                <w:shd w:val="clear" w:color="auto" w:fill="FFFFFF"/>
              </w:rPr>
            </w:pPr>
            <w:r w:rsidRPr="00CF2810">
              <w:rPr>
                <w:color w:val="000000"/>
                <w:shd w:val="clear" w:color="auto" w:fill="FFFFFF"/>
              </w:rPr>
              <w:t>M</w:t>
            </w:r>
            <w:r w:rsidR="00E53EEE" w:rsidRPr="00CF2810">
              <w:rPr>
                <w:color w:val="000000"/>
                <w:shd w:val="clear" w:color="auto" w:fill="FFFFFF"/>
              </w:rPr>
              <w:t xml:space="preserve">alířství 2. poloviny 15. století v severní Itálii. </w:t>
            </w:r>
          </w:p>
          <w:p w14:paraId="0CF1F606" w14:textId="218077DD" w:rsidR="00EA467F" w:rsidRDefault="00E53EEE" w:rsidP="00684816">
            <w:pPr>
              <w:pStyle w:val="Odstavecseseznamem"/>
              <w:spacing w:after="120"/>
              <w:rPr>
                <w:color w:val="000000"/>
                <w:shd w:val="clear" w:color="auto" w:fill="FFFFFF"/>
              </w:rPr>
            </w:pPr>
            <w:r w:rsidRPr="00CF2810">
              <w:rPr>
                <w:color w:val="000000"/>
                <w:shd w:val="clear" w:color="auto" w:fill="FFFFFF"/>
              </w:rPr>
              <w:t>Architektura v Benátkách na přelomu 15. a 16. století</w:t>
            </w:r>
            <w:r w:rsidR="00FA3483" w:rsidRPr="00CF2810">
              <w:rPr>
                <w:color w:val="000000"/>
                <w:shd w:val="clear" w:color="auto" w:fill="FFFFFF"/>
              </w:rPr>
              <w:t>.</w:t>
            </w:r>
          </w:p>
          <w:p w14:paraId="5B8F9897" w14:textId="3A533B0F" w:rsidR="00EA467F" w:rsidRDefault="00FA3483" w:rsidP="00363F9E">
            <w:pPr>
              <w:pStyle w:val="Odstavecseseznamem"/>
              <w:numPr>
                <w:ilvl w:val="0"/>
                <w:numId w:val="50"/>
              </w:numPr>
              <w:spacing w:after="120"/>
              <w:rPr>
                <w:color w:val="000000"/>
                <w:shd w:val="clear" w:color="auto" w:fill="FFFFFF"/>
              </w:rPr>
            </w:pPr>
            <w:r w:rsidRPr="00CF2810">
              <w:rPr>
                <w:color w:val="000000"/>
                <w:shd w:val="clear" w:color="auto" w:fill="FFFFFF"/>
              </w:rPr>
              <w:t>V</w:t>
            </w:r>
            <w:r w:rsidR="00E53EEE" w:rsidRPr="00CF2810">
              <w:rPr>
                <w:color w:val="000000"/>
                <w:shd w:val="clear" w:color="auto" w:fill="FFFFFF"/>
              </w:rPr>
              <w:t xml:space="preserve">rcholná renesance ve Florencii a v Římě. </w:t>
            </w:r>
          </w:p>
          <w:p w14:paraId="0C67E9F8" w14:textId="260D843E" w:rsidR="00EA467F" w:rsidRDefault="00E53EEE" w:rsidP="00684816">
            <w:pPr>
              <w:pStyle w:val="Odstavecseseznamem"/>
              <w:spacing w:after="120"/>
              <w:rPr>
                <w:color w:val="000000"/>
                <w:shd w:val="clear" w:color="auto" w:fill="FFFFFF"/>
              </w:rPr>
            </w:pPr>
            <w:r w:rsidRPr="00CF2810">
              <w:rPr>
                <w:color w:val="000000"/>
                <w:shd w:val="clear" w:color="auto" w:fill="FFFFFF"/>
              </w:rPr>
              <w:t>Leonardo da Vinci.</w:t>
            </w:r>
            <w:r w:rsidR="00D309B7" w:rsidRPr="00CF2810">
              <w:rPr>
                <w:color w:val="000000"/>
              </w:rPr>
              <w:t xml:space="preserve"> </w:t>
            </w:r>
            <w:r w:rsidRPr="00CF2810">
              <w:rPr>
                <w:color w:val="000000"/>
                <w:shd w:val="clear" w:color="auto" w:fill="FFFFFF"/>
              </w:rPr>
              <w:t xml:space="preserve">Michelangelo. </w:t>
            </w:r>
            <w:proofErr w:type="spellStart"/>
            <w:r w:rsidRPr="00CF2810">
              <w:rPr>
                <w:color w:val="000000"/>
                <w:shd w:val="clear" w:color="auto" w:fill="FFFFFF"/>
              </w:rPr>
              <w:t>Giulio</w:t>
            </w:r>
            <w:proofErr w:type="spellEnd"/>
            <w:r w:rsidRPr="00CF2810">
              <w:rPr>
                <w:color w:val="000000"/>
                <w:shd w:val="clear" w:color="auto" w:fill="FFFFFF"/>
              </w:rPr>
              <w:t xml:space="preserve"> Romano a manýrismus.</w:t>
            </w:r>
          </w:p>
          <w:p w14:paraId="597E5BE7" w14:textId="126EDAE2" w:rsidR="00E53EEE" w:rsidRPr="00CF2810" w:rsidRDefault="00E53EEE" w:rsidP="00CF2810">
            <w:pPr>
              <w:pStyle w:val="Odstavecseseznamem"/>
              <w:numPr>
                <w:ilvl w:val="0"/>
                <w:numId w:val="50"/>
              </w:numPr>
              <w:spacing w:after="120"/>
              <w:rPr>
                <w:color w:val="000000"/>
                <w:shd w:val="clear" w:color="auto" w:fill="FFFFFF"/>
              </w:rPr>
            </w:pPr>
            <w:r w:rsidRPr="00CF2810">
              <w:rPr>
                <w:color w:val="000000"/>
                <w:shd w:val="clear" w:color="auto" w:fill="FFFFFF"/>
              </w:rPr>
              <w:t>Renesance v Čechách, na Moravě a na území dnešního Slovenska. Umění doby Rudolfa II. </w:t>
            </w:r>
          </w:p>
          <w:p w14:paraId="78993C1A" w14:textId="77777777" w:rsidR="00E53EEE" w:rsidRPr="006E1F13" w:rsidRDefault="00E53EEE" w:rsidP="00AA160A">
            <w:pPr>
              <w:jc w:val="both"/>
              <w:rPr>
                <w:sz w:val="20"/>
                <w:szCs w:val="20"/>
              </w:rPr>
            </w:pPr>
            <w:r w:rsidRPr="006E1F13">
              <w:rPr>
                <w:sz w:val="20"/>
                <w:szCs w:val="20"/>
              </w:rPr>
              <w:t>Student získá přehled</w:t>
            </w:r>
            <w:r w:rsidRPr="006E1F13">
              <w:rPr>
                <w:color w:val="000000"/>
                <w:sz w:val="20"/>
                <w:szCs w:val="20"/>
                <w:shd w:val="clear" w:color="auto" w:fill="FFFFFF"/>
              </w:rPr>
              <w:t xml:space="preserve"> o výtvarném umění od ranního středověku až do období renesančního manýrizmu</w:t>
            </w:r>
            <w:r w:rsidRPr="006E1F13">
              <w:rPr>
                <w:sz w:val="20"/>
                <w:szCs w:val="20"/>
              </w:rPr>
              <w:t>, životních příběhů výtvarníků. Tyto znalosti ho mohou inspirovat v jeho výtvarné a dramatické tvorbě, jakož i při jeho životních rozhodnutích a společenských postojích. Student získá informace i o mimoevropských kulturách.</w:t>
            </w:r>
          </w:p>
        </w:tc>
      </w:tr>
      <w:tr w:rsidR="00E53EEE" w14:paraId="73A10ECF" w14:textId="77777777" w:rsidTr="005C2183">
        <w:trPr>
          <w:trHeight w:val="265"/>
        </w:trPr>
        <w:tc>
          <w:tcPr>
            <w:tcW w:w="3653" w:type="dxa"/>
            <w:gridSpan w:val="2"/>
            <w:tcBorders>
              <w:top w:val="nil"/>
            </w:tcBorders>
            <w:shd w:val="clear" w:color="auto" w:fill="F7CAAC"/>
          </w:tcPr>
          <w:p w14:paraId="09614DC8" w14:textId="77777777" w:rsidR="00E53EEE" w:rsidRPr="006E1F13" w:rsidRDefault="00E53EEE" w:rsidP="005C2183">
            <w:pPr>
              <w:jc w:val="both"/>
              <w:rPr>
                <w:sz w:val="20"/>
                <w:szCs w:val="20"/>
              </w:rPr>
            </w:pPr>
            <w:r w:rsidRPr="006E1F13">
              <w:rPr>
                <w:b/>
                <w:sz w:val="20"/>
                <w:szCs w:val="20"/>
              </w:rPr>
              <w:t>Studijní literatura a studijní pomůcky</w:t>
            </w:r>
          </w:p>
        </w:tc>
        <w:tc>
          <w:tcPr>
            <w:tcW w:w="6202" w:type="dxa"/>
            <w:gridSpan w:val="6"/>
            <w:tcBorders>
              <w:top w:val="nil"/>
              <w:bottom w:val="nil"/>
            </w:tcBorders>
          </w:tcPr>
          <w:p w14:paraId="74F199AA" w14:textId="77777777" w:rsidR="00E53EEE" w:rsidRPr="006E1F13" w:rsidRDefault="00E53EEE" w:rsidP="005C2183">
            <w:pPr>
              <w:jc w:val="both"/>
              <w:rPr>
                <w:sz w:val="20"/>
                <w:szCs w:val="20"/>
              </w:rPr>
            </w:pPr>
          </w:p>
        </w:tc>
      </w:tr>
      <w:tr w:rsidR="00E53EEE" w:rsidRPr="003F7F55" w14:paraId="154EE1C1" w14:textId="77777777" w:rsidTr="005C2183">
        <w:trPr>
          <w:trHeight w:val="1497"/>
        </w:trPr>
        <w:tc>
          <w:tcPr>
            <w:tcW w:w="9855" w:type="dxa"/>
            <w:gridSpan w:val="8"/>
            <w:tcBorders>
              <w:top w:val="nil"/>
            </w:tcBorders>
          </w:tcPr>
          <w:p w14:paraId="6C7A3396" w14:textId="77777777" w:rsidR="00ED115C" w:rsidRPr="00ED115C" w:rsidRDefault="00EE2EEE" w:rsidP="00441235">
            <w:pPr>
              <w:shd w:val="clear" w:color="auto" w:fill="FFFFFF"/>
              <w:rPr>
                <w:ins w:id="6" w:author="Hana Ponížilová" w:date="2023-05-26T11:23:00Z"/>
                <w:sz w:val="20"/>
                <w:szCs w:val="20"/>
              </w:rPr>
            </w:pPr>
            <w:r w:rsidRPr="006E1F13">
              <w:rPr>
                <w:b/>
                <w:bCs/>
                <w:sz w:val="20"/>
                <w:szCs w:val="20"/>
              </w:rPr>
              <w:t>Povinná</w:t>
            </w:r>
            <w:r w:rsidRPr="006E1F13">
              <w:rPr>
                <w:sz w:val="20"/>
                <w:szCs w:val="20"/>
              </w:rPr>
              <w:t>:</w:t>
            </w:r>
            <w:r w:rsidRPr="006E1F13">
              <w:rPr>
                <w:sz w:val="20"/>
                <w:szCs w:val="20"/>
              </w:rPr>
              <w:br/>
            </w:r>
            <w:ins w:id="7" w:author="Hana Ponížilová" w:date="2023-05-26T11:23:00Z">
              <w:r w:rsidR="00ED115C" w:rsidRPr="00ED115C">
                <w:rPr>
                  <w:sz w:val="20"/>
                  <w:szCs w:val="20"/>
                </w:rPr>
                <w:t xml:space="preserve">BARTLOVÁ, Milena. Retrospektiva: Vybrané studie k dějinám umění 12.–16. a 20. století. Praha: UMPRUM, 2018. </w:t>
              </w:r>
            </w:ins>
          </w:p>
          <w:p w14:paraId="1E4822B9" w14:textId="77777777" w:rsidR="00ED115C" w:rsidRDefault="00ED115C" w:rsidP="00441235">
            <w:pPr>
              <w:shd w:val="clear" w:color="auto" w:fill="FFFFFF"/>
              <w:rPr>
                <w:ins w:id="8" w:author="Hana Ponížilová" w:date="2023-05-26T11:23:00Z"/>
                <w:sz w:val="20"/>
                <w:szCs w:val="20"/>
              </w:rPr>
            </w:pPr>
            <w:ins w:id="9" w:author="Hana Ponížilová" w:date="2023-05-26T11:23:00Z">
              <w:r w:rsidRPr="00ED115C">
                <w:rPr>
                  <w:sz w:val="20"/>
                  <w:szCs w:val="20"/>
                </w:rPr>
                <w:t>ISBN 9788087989562.</w:t>
              </w:r>
            </w:ins>
          </w:p>
          <w:p w14:paraId="4B3C98FB" w14:textId="4325DACF" w:rsidR="00EE2EEE" w:rsidRPr="006E1F13" w:rsidRDefault="00EE2EEE" w:rsidP="00441235">
            <w:pPr>
              <w:shd w:val="clear" w:color="auto" w:fill="FFFFFF"/>
              <w:rPr>
                <w:sz w:val="20"/>
                <w:szCs w:val="20"/>
              </w:rPr>
            </w:pPr>
            <w:r w:rsidRPr="006E1F13">
              <w:rPr>
                <w:rFonts w:hint="eastAsia"/>
                <w:sz w:val="20"/>
                <w:szCs w:val="20"/>
              </w:rPr>
              <w:t>GOMBRICH, E</w:t>
            </w:r>
            <w:r w:rsidR="00B02E67">
              <w:rPr>
                <w:sz w:val="20"/>
                <w:szCs w:val="20"/>
              </w:rPr>
              <w:t>rnst</w:t>
            </w:r>
            <w:r w:rsidRPr="006E1F13">
              <w:rPr>
                <w:rFonts w:hint="eastAsia"/>
                <w:sz w:val="20"/>
                <w:szCs w:val="20"/>
              </w:rPr>
              <w:t xml:space="preserve"> H</w:t>
            </w:r>
            <w:r w:rsidR="00B02E67">
              <w:rPr>
                <w:sz w:val="20"/>
                <w:szCs w:val="20"/>
              </w:rPr>
              <w:t>ans</w:t>
            </w:r>
            <w:r w:rsidRPr="006E1F13">
              <w:rPr>
                <w:rFonts w:hint="eastAsia"/>
                <w:sz w:val="20"/>
                <w:szCs w:val="20"/>
              </w:rPr>
              <w:t>. </w:t>
            </w:r>
            <w:r w:rsidRPr="00D533FD">
              <w:rPr>
                <w:rFonts w:hint="eastAsia"/>
                <w:i/>
                <w:iCs/>
                <w:sz w:val="20"/>
                <w:szCs w:val="20"/>
              </w:rPr>
              <w:t>Příběh umění</w:t>
            </w:r>
            <w:r w:rsidRPr="006E1F13">
              <w:rPr>
                <w:rFonts w:hint="eastAsia"/>
                <w:sz w:val="20"/>
                <w:szCs w:val="20"/>
              </w:rPr>
              <w:t>. Praha: Mladá fronta, 1997. ISBN 8072031430.</w:t>
            </w:r>
          </w:p>
          <w:p w14:paraId="6EC5A0A2" w14:textId="7768B2E5" w:rsidR="00EE2EEE" w:rsidRPr="006E1F13" w:rsidRDefault="00EE2EEE" w:rsidP="00ED115C">
            <w:pPr>
              <w:shd w:val="clear" w:color="auto" w:fill="FFFFFF"/>
              <w:rPr>
                <w:sz w:val="20"/>
                <w:szCs w:val="20"/>
              </w:rPr>
            </w:pPr>
            <w:r w:rsidRPr="006E1F13">
              <w:rPr>
                <w:sz w:val="20"/>
                <w:szCs w:val="20"/>
              </w:rPr>
              <w:t xml:space="preserve">HOLLINGSWORTHOVÁ, Mary. </w:t>
            </w:r>
            <w:r w:rsidRPr="00D533FD">
              <w:rPr>
                <w:i/>
                <w:iCs/>
                <w:sz w:val="20"/>
                <w:szCs w:val="20"/>
              </w:rPr>
              <w:t>Umění v dějinách člověka</w:t>
            </w:r>
            <w:r w:rsidRPr="006E1F13">
              <w:rPr>
                <w:sz w:val="20"/>
                <w:szCs w:val="20"/>
              </w:rPr>
              <w:t>. Obzor. ISBN 80-215-0277-0</w:t>
            </w:r>
            <w:r w:rsidR="00684A6A">
              <w:rPr>
                <w:sz w:val="20"/>
                <w:szCs w:val="20"/>
              </w:rPr>
              <w:t>.</w:t>
            </w:r>
          </w:p>
          <w:p w14:paraId="2EB063AF" w14:textId="77777777" w:rsidR="00EE2EEE" w:rsidRPr="006E1F13" w:rsidRDefault="00EE2EEE" w:rsidP="00EE2EEE">
            <w:pPr>
              <w:shd w:val="clear" w:color="auto" w:fill="FFFFFF"/>
              <w:rPr>
                <w:sz w:val="20"/>
                <w:szCs w:val="20"/>
              </w:rPr>
            </w:pPr>
            <w:r w:rsidRPr="006E1F13">
              <w:rPr>
                <w:rFonts w:hint="eastAsia"/>
                <w:sz w:val="20"/>
                <w:szCs w:val="20"/>
              </w:rPr>
              <w:t>PIJOÁN, José. </w:t>
            </w:r>
            <w:r w:rsidRPr="00D533FD">
              <w:rPr>
                <w:rFonts w:hint="eastAsia"/>
                <w:i/>
                <w:iCs/>
                <w:sz w:val="20"/>
                <w:szCs w:val="20"/>
              </w:rPr>
              <w:t>Dějiny umění 3</w:t>
            </w:r>
            <w:r w:rsidRPr="006E1F13">
              <w:rPr>
                <w:rFonts w:hint="eastAsia"/>
                <w:sz w:val="20"/>
                <w:szCs w:val="20"/>
              </w:rPr>
              <w:t>. Praha: Odeon, 1978. Světové umění.</w:t>
            </w:r>
          </w:p>
          <w:p w14:paraId="3FECFBBA" w14:textId="77777777" w:rsidR="00EE2EEE" w:rsidRPr="000810F8" w:rsidRDefault="00EE2EEE" w:rsidP="00EE2EEE">
            <w:pPr>
              <w:shd w:val="clear" w:color="auto" w:fill="FFFFFF"/>
              <w:rPr>
                <w:sz w:val="20"/>
                <w:szCs w:val="20"/>
              </w:rPr>
            </w:pPr>
            <w:r>
              <w:rPr>
                <w:sz w:val="20"/>
                <w:szCs w:val="20"/>
              </w:rPr>
              <w:t>PI</w:t>
            </w:r>
            <w:r w:rsidRPr="006E1F13">
              <w:rPr>
                <w:rFonts w:hint="eastAsia"/>
                <w:sz w:val="20"/>
                <w:szCs w:val="20"/>
              </w:rPr>
              <w:t>JOÁN, José. </w:t>
            </w:r>
            <w:r w:rsidRPr="00D533FD">
              <w:rPr>
                <w:rFonts w:hint="eastAsia"/>
                <w:i/>
                <w:iCs/>
                <w:sz w:val="20"/>
                <w:szCs w:val="20"/>
              </w:rPr>
              <w:t>Dějiny umění 5</w:t>
            </w:r>
            <w:r w:rsidRPr="006E1F13">
              <w:rPr>
                <w:rFonts w:hint="eastAsia"/>
                <w:sz w:val="20"/>
                <w:szCs w:val="20"/>
              </w:rPr>
              <w:t>. Praha: Odeon, 1979. Světové umění.</w:t>
            </w:r>
          </w:p>
          <w:p w14:paraId="0181EF88" w14:textId="77777777" w:rsidR="00EE2EEE" w:rsidRPr="006E1F13" w:rsidRDefault="00EE2EEE" w:rsidP="00EE2EEE">
            <w:pPr>
              <w:shd w:val="clear" w:color="auto" w:fill="FFFFFF"/>
              <w:rPr>
                <w:b/>
                <w:bCs/>
                <w:sz w:val="20"/>
                <w:szCs w:val="20"/>
              </w:rPr>
            </w:pPr>
            <w:r w:rsidRPr="006E1F13">
              <w:rPr>
                <w:b/>
                <w:bCs/>
                <w:sz w:val="20"/>
                <w:szCs w:val="20"/>
              </w:rPr>
              <w:t>Doporučená:</w:t>
            </w:r>
          </w:p>
          <w:p w14:paraId="70CEE987" w14:textId="13D93F1E" w:rsidR="00EE2EEE" w:rsidRPr="006E1F13" w:rsidRDefault="00EE2EEE" w:rsidP="00EE2EEE">
            <w:pPr>
              <w:shd w:val="clear" w:color="auto" w:fill="FFFFFF"/>
              <w:rPr>
                <w:sz w:val="20"/>
                <w:szCs w:val="20"/>
              </w:rPr>
            </w:pPr>
            <w:r w:rsidRPr="006E1F13">
              <w:rPr>
                <w:rFonts w:hint="eastAsia"/>
                <w:sz w:val="20"/>
                <w:szCs w:val="20"/>
              </w:rPr>
              <w:t>CONTADINO, Luigi. </w:t>
            </w:r>
            <w:r w:rsidRPr="00EE2EEE">
              <w:rPr>
                <w:rFonts w:hint="eastAsia"/>
                <w:i/>
                <w:iCs/>
                <w:sz w:val="20"/>
                <w:szCs w:val="20"/>
              </w:rPr>
              <w:t>Skvosty českého umění: proměny českého výtvarného umění v kontextu dějin</w:t>
            </w:r>
            <w:r w:rsidRPr="006E1F13">
              <w:rPr>
                <w:rFonts w:hint="eastAsia"/>
                <w:sz w:val="20"/>
                <w:szCs w:val="20"/>
              </w:rPr>
              <w:t xml:space="preserve">. Olomouc: </w:t>
            </w:r>
            <w:proofErr w:type="spellStart"/>
            <w:r w:rsidRPr="006E1F13">
              <w:rPr>
                <w:rFonts w:hint="eastAsia"/>
                <w:sz w:val="20"/>
                <w:szCs w:val="20"/>
              </w:rPr>
              <w:t>Rubico</w:t>
            </w:r>
            <w:proofErr w:type="spellEnd"/>
            <w:r w:rsidRPr="006E1F13">
              <w:rPr>
                <w:rFonts w:hint="eastAsia"/>
                <w:sz w:val="20"/>
                <w:szCs w:val="20"/>
              </w:rPr>
              <w:t>, 2009. ISBN 9788073460976</w:t>
            </w:r>
            <w:r w:rsidR="00381BE8">
              <w:rPr>
                <w:sz w:val="20"/>
                <w:szCs w:val="20"/>
              </w:rPr>
              <w:t>.</w:t>
            </w:r>
          </w:p>
          <w:p w14:paraId="4CE1D7EE" w14:textId="77777777" w:rsidR="00EE2EEE" w:rsidRDefault="00EE2EEE" w:rsidP="00EE2EEE">
            <w:pPr>
              <w:shd w:val="clear" w:color="auto" w:fill="FFFFFF"/>
              <w:rPr>
                <w:sz w:val="20"/>
                <w:szCs w:val="20"/>
              </w:rPr>
            </w:pPr>
            <w:r w:rsidRPr="006E1F13">
              <w:rPr>
                <w:sz w:val="20"/>
                <w:szCs w:val="20"/>
              </w:rPr>
              <w:t>COX, Barbara et al. </w:t>
            </w:r>
            <w:r w:rsidRPr="00EE2EEE">
              <w:rPr>
                <w:i/>
                <w:iCs/>
                <w:sz w:val="20"/>
                <w:szCs w:val="20"/>
              </w:rPr>
              <w:t>Ve jménu módy: ilustrované dějiny bizarnosti a krásy</w:t>
            </w:r>
            <w:r w:rsidRPr="006E1F13">
              <w:rPr>
                <w:sz w:val="20"/>
                <w:szCs w:val="20"/>
              </w:rPr>
              <w:t>. 1. vyd. Praha: Mladá fronta, 2013. </w:t>
            </w:r>
          </w:p>
          <w:p w14:paraId="0F259C75" w14:textId="77777777" w:rsidR="00EE2EEE" w:rsidRPr="006E1F13" w:rsidRDefault="00EE2EEE" w:rsidP="00EE2EEE">
            <w:pPr>
              <w:shd w:val="clear" w:color="auto" w:fill="FFFFFF"/>
              <w:rPr>
                <w:sz w:val="20"/>
                <w:szCs w:val="20"/>
              </w:rPr>
            </w:pPr>
            <w:r w:rsidRPr="006E1F13">
              <w:rPr>
                <w:sz w:val="20"/>
                <w:szCs w:val="20"/>
              </w:rPr>
              <w:t>ISBN 978-80-204-2928-5.</w:t>
            </w:r>
          </w:p>
          <w:p w14:paraId="30EFE38F" w14:textId="77777777" w:rsidR="00EE2EEE" w:rsidRDefault="00EE2EEE" w:rsidP="00EE2EEE">
            <w:pPr>
              <w:shd w:val="clear" w:color="auto" w:fill="FFFFFF"/>
              <w:rPr>
                <w:sz w:val="20"/>
                <w:szCs w:val="20"/>
              </w:rPr>
            </w:pPr>
            <w:r w:rsidRPr="006E1F13">
              <w:rPr>
                <w:sz w:val="20"/>
                <w:szCs w:val="20"/>
              </w:rPr>
              <w:t xml:space="preserve">GARIN, </w:t>
            </w:r>
            <w:proofErr w:type="spellStart"/>
            <w:r w:rsidRPr="006E1F13">
              <w:rPr>
                <w:sz w:val="20"/>
                <w:szCs w:val="20"/>
              </w:rPr>
              <w:t>Eugenio</w:t>
            </w:r>
            <w:proofErr w:type="spellEnd"/>
            <w:r w:rsidRPr="006E1F13">
              <w:rPr>
                <w:sz w:val="20"/>
                <w:szCs w:val="20"/>
              </w:rPr>
              <w:t xml:space="preserve">, </w:t>
            </w:r>
            <w:proofErr w:type="spellStart"/>
            <w:r w:rsidRPr="006E1F13">
              <w:rPr>
                <w:sz w:val="20"/>
                <w:szCs w:val="20"/>
              </w:rPr>
              <w:t>ed</w:t>
            </w:r>
            <w:proofErr w:type="spellEnd"/>
            <w:r w:rsidRPr="006E1F13">
              <w:rPr>
                <w:sz w:val="20"/>
                <w:szCs w:val="20"/>
              </w:rPr>
              <w:t>. </w:t>
            </w:r>
            <w:r w:rsidRPr="00EE2EEE">
              <w:rPr>
                <w:i/>
                <w:iCs/>
                <w:sz w:val="20"/>
                <w:szCs w:val="20"/>
              </w:rPr>
              <w:t>Renesanční člověk a jeho svět</w:t>
            </w:r>
            <w:r w:rsidRPr="006E1F13">
              <w:rPr>
                <w:sz w:val="20"/>
                <w:szCs w:val="20"/>
              </w:rPr>
              <w:t>. Praha: Vyšehrad, 2003. Člověk a jeho svět.</w:t>
            </w:r>
          </w:p>
          <w:p w14:paraId="7DF9C17B" w14:textId="77777777" w:rsidR="00EE2EEE" w:rsidRPr="006E1F13" w:rsidRDefault="00EE2EEE" w:rsidP="00EE2EEE">
            <w:pPr>
              <w:shd w:val="clear" w:color="auto" w:fill="FFFFFF"/>
              <w:rPr>
                <w:sz w:val="20"/>
                <w:szCs w:val="20"/>
              </w:rPr>
            </w:pPr>
            <w:r w:rsidRPr="006E1F13">
              <w:rPr>
                <w:sz w:val="20"/>
                <w:szCs w:val="20"/>
              </w:rPr>
              <w:t>ISBN 80-7021-653-0.</w:t>
            </w:r>
          </w:p>
          <w:p w14:paraId="54C7EFFF" w14:textId="71809865" w:rsidR="00E53EEE" w:rsidRPr="006E1F13" w:rsidRDefault="00EE2EEE" w:rsidP="00EE2EEE">
            <w:pPr>
              <w:shd w:val="clear" w:color="auto" w:fill="FFFFFF"/>
              <w:rPr>
                <w:rFonts w:ascii="Arial Unicode MS" w:eastAsia="Arial Unicode MS" w:hAnsi="Arial Unicode MS" w:cs="Arial Unicode MS"/>
                <w:color w:val="212063"/>
                <w:sz w:val="20"/>
                <w:szCs w:val="20"/>
                <w:shd w:val="clear" w:color="auto" w:fill="FFFFFF"/>
              </w:rPr>
            </w:pPr>
            <w:r w:rsidRPr="006E1F13">
              <w:rPr>
                <w:sz w:val="20"/>
                <w:szCs w:val="20"/>
              </w:rPr>
              <w:t>JOHNSON, Paul. </w:t>
            </w:r>
            <w:r w:rsidRPr="00EE2EEE">
              <w:rPr>
                <w:i/>
                <w:iCs/>
                <w:sz w:val="20"/>
                <w:szCs w:val="20"/>
              </w:rPr>
              <w:t>Dějiny umění: nový pohled</w:t>
            </w:r>
            <w:r w:rsidRPr="006E1F13">
              <w:rPr>
                <w:sz w:val="20"/>
                <w:szCs w:val="20"/>
              </w:rPr>
              <w:t>. Praha: Academia, 2006. ISBN 80-200-1320-2.</w:t>
            </w:r>
          </w:p>
        </w:tc>
      </w:tr>
      <w:tr w:rsidR="00E53EEE" w14:paraId="470EC1D0" w14:textId="77777777" w:rsidTr="005C2183">
        <w:tc>
          <w:tcPr>
            <w:tcW w:w="9855" w:type="dxa"/>
            <w:gridSpan w:val="8"/>
            <w:tcBorders>
              <w:bottom w:val="double" w:sz="4" w:space="0" w:color="auto"/>
            </w:tcBorders>
            <w:shd w:val="clear" w:color="auto" w:fill="BDD6EE"/>
          </w:tcPr>
          <w:p w14:paraId="4C21C852" w14:textId="37DF94FF" w:rsidR="00E53EEE" w:rsidRDefault="00E53EEE" w:rsidP="005C2183">
            <w:pPr>
              <w:jc w:val="both"/>
              <w:rPr>
                <w:b/>
                <w:sz w:val="28"/>
              </w:rPr>
            </w:pPr>
            <w:r>
              <w:lastRenderedPageBreak/>
              <w:br w:type="page"/>
            </w:r>
            <w:r>
              <w:rPr>
                <w:b/>
                <w:sz w:val="28"/>
              </w:rPr>
              <w:t>B-III – Charakteristika studijního předmětu</w:t>
            </w:r>
          </w:p>
        </w:tc>
      </w:tr>
      <w:tr w:rsidR="00E53EEE" w14:paraId="2F025E31" w14:textId="77777777" w:rsidTr="005C2183">
        <w:tc>
          <w:tcPr>
            <w:tcW w:w="3086" w:type="dxa"/>
            <w:tcBorders>
              <w:top w:val="double" w:sz="4" w:space="0" w:color="auto"/>
            </w:tcBorders>
            <w:shd w:val="clear" w:color="auto" w:fill="F7CAAC"/>
          </w:tcPr>
          <w:p w14:paraId="1C2E307E" w14:textId="77777777" w:rsidR="00E53EEE" w:rsidRPr="00537F4B" w:rsidRDefault="00E53EEE" w:rsidP="005C2183">
            <w:pPr>
              <w:rPr>
                <w:b/>
                <w:sz w:val="20"/>
                <w:szCs w:val="20"/>
              </w:rPr>
            </w:pPr>
            <w:r w:rsidRPr="00537F4B">
              <w:rPr>
                <w:b/>
                <w:sz w:val="20"/>
                <w:szCs w:val="20"/>
              </w:rPr>
              <w:t>Název studijního předmětu</w:t>
            </w:r>
          </w:p>
        </w:tc>
        <w:tc>
          <w:tcPr>
            <w:tcW w:w="6769" w:type="dxa"/>
            <w:gridSpan w:val="7"/>
            <w:tcBorders>
              <w:top w:val="double" w:sz="4" w:space="0" w:color="auto"/>
            </w:tcBorders>
          </w:tcPr>
          <w:p w14:paraId="330702C7" w14:textId="77777777" w:rsidR="00E53EEE" w:rsidRPr="00537F4B" w:rsidRDefault="00E53EEE" w:rsidP="005C2183">
            <w:pPr>
              <w:jc w:val="both"/>
              <w:rPr>
                <w:sz w:val="20"/>
                <w:szCs w:val="20"/>
              </w:rPr>
            </w:pPr>
            <w:r w:rsidRPr="00537F4B">
              <w:rPr>
                <w:sz w:val="20"/>
                <w:szCs w:val="20"/>
              </w:rPr>
              <w:t>Dějiny výtvarného umění 2</w:t>
            </w:r>
          </w:p>
        </w:tc>
      </w:tr>
      <w:tr w:rsidR="00E53EEE" w14:paraId="3859C666" w14:textId="77777777" w:rsidTr="005C2183">
        <w:tc>
          <w:tcPr>
            <w:tcW w:w="3086" w:type="dxa"/>
            <w:shd w:val="clear" w:color="auto" w:fill="F7CAAC"/>
          </w:tcPr>
          <w:p w14:paraId="08E445BC" w14:textId="77777777" w:rsidR="00E53EEE" w:rsidRPr="00537F4B" w:rsidRDefault="00E53EEE" w:rsidP="005C2183">
            <w:pPr>
              <w:rPr>
                <w:b/>
                <w:sz w:val="20"/>
                <w:szCs w:val="20"/>
              </w:rPr>
            </w:pPr>
            <w:r w:rsidRPr="00537F4B">
              <w:rPr>
                <w:b/>
                <w:sz w:val="20"/>
                <w:szCs w:val="20"/>
              </w:rPr>
              <w:t>Typ předmětu</w:t>
            </w:r>
          </w:p>
        </w:tc>
        <w:tc>
          <w:tcPr>
            <w:tcW w:w="3406" w:type="dxa"/>
            <w:gridSpan w:val="4"/>
          </w:tcPr>
          <w:p w14:paraId="3853FF29" w14:textId="77777777" w:rsidR="00E53EEE" w:rsidRPr="00537F4B" w:rsidRDefault="00E53EEE" w:rsidP="005C2183">
            <w:pPr>
              <w:jc w:val="both"/>
              <w:rPr>
                <w:sz w:val="20"/>
                <w:szCs w:val="20"/>
              </w:rPr>
            </w:pPr>
            <w:r w:rsidRPr="00537F4B">
              <w:rPr>
                <w:sz w:val="20"/>
                <w:szCs w:val="20"/>
              </w:rPr>
              <w:t>povinně volitelný</w:t>
            </w:r>
          </w:p>
        </w:tc>
        <w:tc>
          <w:tcPr>
            <w:tcW w:w="2695" w:type="dxa"/>
            <w:gridSpan w:val="2"/>
            <w:shd w:val="clear" w:color="auto" w:fill="F7CAAC"/>
          </w:tcPr>
          <w:p w14:paraId="097094C6" w14:textId="77777777" w:rsidR="00E53EEE" w:rsidRPr="00537F4B" w:rsidRDefault="00E53EEE" w:rsidP="005C2183">
            <w:pPr>
              <w:jc w:val="both"/>
              <w:rPr>
                <w:sz w:val="20"/>
                <w:szCs w:val="20"/>
              </w:rPr>
            </w:pPr>
            <w:r w:rsidRPr="00537F4B">
              <w:rPr>
                <w:b/>
                <w:sz w:val="20"/>
                <w:szCs w:val="20"/>
              </w:rPr>
              <w:t>doporučený ročník / semestr</w:t>
            </w:r>
          </w:p>
        </w:tc>
        <w:tc>
          <w:tcPr>
            <w:tcW w:w="668" w:type="dxa"/>
          </w:tcPr>
          <w:p w14:paraId="3F083158" w14:textId="77777777" w:rsidR="00E53EEE" w:rsidRPr="00537F4B" w:rsidRDefault="00E53EEE" w:rsidP="005C2183">
            <w:pPr>
              <w:jc w:val="both"/>
              <w:rPr>
                <w:sz w:val="20"/>
                <w:szCs w:val="20"/>
              </w:rPr>
            </w:pPr>
            <w:r w:rsidRPr="00537F4B">
              <w:rPr>
                <w:sz w:val="20"/>
                <w:szCs w:val="20"/>
              </w:rPr>
              <w:t>4/ZS</w:t>
            </w:r>
          </w:p>
        </w:tc>
      </w:tr>
      <w:tr w:rsidR="00E53EEE" w14:paraId="0AAFBF3B" w14:textId="77777777" w:rsidTr="005C2183">
        <w:tc>
          <w:tcPr>
            <w:tcW w:w="3086" w:type="dxa"/>
            <w:shd w:val="clear" w:color="auto" w:fill="F7CAAC"/>
          </w:tcPr>
          <w:p w14:paraId="671D1131" w14:textId="77777777" w:rsidR="00E53EEE" w:rsidRPr="00537F4B" w:rsidRDefault="00E53EEE" w:rsidP="005C2183">
            <w:pPr>
              <w:rPr>
                <w:b/>
                <w:sz w:val="20"/>
                <w:szCs w:val="20"/>
              </w:rPr>
            </w:pPr>
            <w:r w:rsidRPr="00537F4B">
              <w:rPr>
                <w:b/>
                <w:sz w:val="20"/>
                <w:szCs w:val="20"/>
              </w:rPr>
              <w:t>Rozsah studijního předmětu</w:t>
            </w:r>
          </w:p>
        </w:tc>
        <w:tc>
          <w:tcPr>
            <w:tcW w:w="1701" w:type="dxa"/>
            <w:gridSpan w:val="2"/>
          </w:tcPr>
          <w:p w14:paraId="61297258" w14:textId="77777777" w:rsidR="00E53EEE" w:rsidRPr="00537F4B" w:rsidRDefault="00E53EEE" w:rsidP="005C2183">
            <w:pPr>
              <w:jc w:val="both"/>
              <w:rPr>
                <w:sz w:val="20"/>
                <w:szCs w:val="20"/>
              </w:rPr>
            </w:pPr>
            <w:proofErr w:type="gramStart"/>
            <w:r w:rsidRPr="00537F4B">
              <w:rPr>
                <w:sz w:val="20"/>
                <w:szCs w:val="20"/>
              </w:rPr>
              <w:t>26p</w:t>
            </w:r>
            <w:proofErr w:type="gramEnd"/>
          </w:p>
        </w:tc>
        <w:tc>
          <w:tcPr>
            <w:tcW w:w="889" w:type="dxa"/>
            <w:shd w:val="clear" w:color="auto" w:fill="F7CAAC"/>
          </w:tcPr>
          <w:p w14:paraId="0E14893E" w14:textId="77777777" w:rsidR="00E53EEE" w:rsidRPr="00537F4B" w:rsidRDefault="00E53EEE" w:rsidP="005C2183">
            <w:pPr>
              <w:jc w:val="both"/>
              <w:rPr>
                <w:b/>
                <w:sz w:val="20"/>
                <w:szCs w:val="20"/>
              </w:rPr>
            </w:pPr>
            <w:r w:rsidRPr="00537F4B">
              <w:rPr>
                <w:b/>
                <w:sz w:val="20"/>
                <w:szCs w:val="20"/>
              </w:rPr>
              <w:t xml:space="preserve">hod. </w:t>
            </w:r>
          </w:p>
        </w:tc>
        <w:tc>
          <w:tcPr>
            <w:tcW w:w="816" w:type="dxa"/>
          </w:tcPr>
          <w:p w14:paraId="44E1B8E2" w14:textId="77777777" w:rsidR="00E53EEE" w:rsidRPr="00537F4B" w:rsidRDefault="00E53EEE" w:rsidP="005C2183">
            <w:pPr>
              <w:jc w:val="both"/>
              <w:rPr>
                <w:sz w:val="20"/>
                <w:szCs w:val="20"/>
              </w:rPr>
            </w:pPr>
            <w:r w:rsidRPr="00537F4B">
              <w:rPr>
                <w:sz w:val="20"/>
                <w:szCs w:val="20"/>
              </w:rPr>
              <w:t>26</w:t>
            </w:r>
          </w:p>
        </w:tc>
        <w:tc>
          <w:tcPr>
            <w:tcW w:w="2156" w:type="dxa"/>
            <w:shd w:val="clear" w:color="auto" w:fill="F7CAAC"/>
          </w:tcPr>
          <w:p w14:paraId="227E9A22" w14:textId="77777777" w:rsidR="00E53EEE" w:rsidRPr="00537F4B" w:rsidRDefault="00E53EEE" w:rsidP="005C2183">
            <w:pPr>
              <w:jc w:val="both"/>
              <w:rPr>
                <w:b/>
                <w:sz w:val="20"/>
                <w:szCs w:val="20"/>
              </w:rPr>
            </w:pPr>
            <w:r w:rsidRPr="00537F4B">
              <w:rPr>
                <w:b/>
                <w:sz w:val="20"/>
                <w:szCs w:val="20"/>
              </w:rPr>
              <w:t>kreditů</w:t>
            </w:r>
          </w:p>
        </w:tc>
        <w:tc>
          <w:tcPr>
            <w:tcW w:w="1207" w:type="dxa"/>
            <w:gridSpan w:val="2"/>
          </w:tcPr>
          <w:p w14:paraId="6DEBD0A2" w14:textId="77777777" w:rsidR="00E53EEE" w:rsidRPr="00537F4B" w:rsidRDefault="00E53EEE" w:rsidP="005C2183">
            <w:pPr>
              <w:jc w:val="both"/>
              <w:rPr>
                <w:sz w:val="20"/>
                <w:szCs w:val="20"/>
              </w:rPr>
            </w:pPr>
            <w:r w:rsidRPr="00537F4B">
              <w:rPr>
                <w:sz w:val="20"/>
                <w:szCs w:val="20"/>
              </w:rPr>
              <w:t>3</w:t>
            </w:r>
          </w:p>
        </w:tc>
      </w:tr>
      <w:tr w:rsidR="00E53EEE" w14:paraId="29A42849" w14:textId="77777777" w:rsidTr="005C2183">
        <w:tc>
          <w:tcPr>
            <w:tcW w:w="3086" w:type="dxa"/>
            <w:shd w:val="clear" w:color="auto" w:fill="F7CAAC"/>
          </w:tcPr>
          <w:p w14:paraId="1347EEF6" w14:textId="77777777" w:rsidR="00E53EEE" w:rsidRPr="00537F4B" w:rsidRDefault="00E53EEE" w:rsidP="005C2183">
            <w:pPr>
              <w:rPr>
                <w:b/>
                <w:sz w:val="20"/>
                <w:szCs w:val="20"/>
              </w:rPr>
            </w:pPr>
            <w:r w:rsidRPr="00537F4B">
              <w:rPr>
                <w:b/>
                <w:sz w:val="20"/>
                <w:szCs w:val="20"/>
              </w:rPr>
              <w:t xml:space="preserve">Prerekvizity, </w:t>
            </w:r>
            <w:proofErr w:type="spellStart"/>
            <w:r w:rsidRPr="00537F4B">
              <w:rPr>
                <w:b/>
                <w:sz w:val="20"/>
                <w:szCs w:val="20"/>
              </w:rPr>
              <w:t>korekvizity</w:t>
            </w:r>
            <w:proofErr w:type="spellEnd"/>
            <w:r w:rsidRPr="00537F4B">
              <w:rPr>
                <w:b/>
                <w:sz w:val="20"/>
                <w:szCs w:val="20"/>
              </w:rPr>
              <w:t>, ekvivalence</w:t>
            </w:r>
          </w:p>
        </w:tc>
        <w:tc>
          <w:tcPr>
            <w:tcW w:w="6769" w:type="dxa"/>
            <w:gridSpan w:val="7"/>
          </w:tcPr>
          <w:p w14:paraId="49A71381" w14:textId="77777777" w:rsidR="00E53EEE" w:rsidRPr="00537F4B" w:rsidRDefault="00E53EEE" w:rsidP="005C2183">
            <w:pPr>
              <w:jc w:val="both"/>
              <w:rPr>
                <w:sz w:val="20"/>
                <w:szCs w:val="20"/>
              </w:rPr>
            </w:pPr>
          </w:p>
        </w:tc>
      </w:tr>
      <w:tr w:rsidR="00E53EEE" w14:paraId="019D0D72" w14:textId="77777777" w:rsidTr="005C2183">
        <w:tc>
          <w:tcPr>
            <w:tcW w:w="3086" w:type="dxa"/>
            <w:shd w:val="clear" w:color="auto" w:fill="F7CAAC"/>
          </w:tcPr>
          <w:p w14:paraId="19AA4BFE" w14:textId="77777777" w:rsidR="00E53EEE" w:rsidRPr="00537F4B" w:rsidRDefault="00E53EEE" w:rsidP="005C2183">
            <w:pPr>
              <w:rPr>
                <w:b/>
                <w:sz w:val="20"/>
                <w:szCs w:val="20"/>
              </w:rPr>
            </w:pPr>
            <w:r w:rsidRPr="00537F4B">
              <w:rPr>
                <w:b/>
                <w:sz w:val="20"/>
                <w:szCs w:val="20"/>
              </w:rPr>
              <w:t>Způsob ověření studijních výsledků</w:t>
            </w:r>
          </w:p>
        </w:tc>
        <w:tc>
          <w:tcPr>
            <w:tcW w:w="3406" w:type="dxa"/>
            <w:gridSpan w:val="4"/>
          </w:tcPr>
          <w:p w14:paraId="35321016" w14:textId="77777777" w:rsidR="00E53EEE" w:rsidRPr="00537F4B" w:rsidRDefault="00E53EEE" w:rsidP="005C2183">
            <w:pPr>
              <w:jc w:val="both"/>
              <w:rPr>
                <w:sz w:val="20"/>
                <w:szCs w:val="20"/>
              </w:rPr>
            </w:pPr>
            <w:r w:rsidRPr="00537F4B">
              <w:rPr>
                <w:sz w:val="20"/>
                <w:szCs w:val="20"/>
              </w:rPr>
              <w:t>klasifikovaný zápočet</w:t>
            </w:r>
          </w:p>
        </w:tc>
        <w:tc>
          <w:tcPr>
            <w:tcW w:w="2156" w:type="dxa"/>
            <w:shd w:val="clear" w:color="auto" w:fill="F7CAAC"/>
          </w:tcPr>
          <w:p w14:paraId="5C9FFA67" w14:textId="77777777" w:rsidR="00E53EEE" w:rsidRPr="00537F4B" w:rsidRDefault="00E53EEE" w:rsidP="005C2183">
            <w:pPr>
              <w:jc w:val="both"/>
              <w:rPr>
                <w:b/>
                <w:sz w:val="20"/>
                <w:szCs w:val="20"/>
              </w:rPr>
            </w:pPr>
            <w:r w:rsidRPr="00537F4B">
              <w:rPr>
                <w:b/>
                <w:sz w:val="20"/>
                <w:szCs w:val="20"/>
              </w:rPr>
              <w:t>Forma výuky</w:t>
            </w:r>
          </w:p>
        </w:tc>
        <w:tc>
          <w:tcPr>
            <w:tcW w:w="1207" w:type="dxa"/>
            <w:gridSpan w:val="2"/>
          </w:tcPr>
          <w:p w14:paraId="0056162B" w14:textId="77777777" w:rsidR="00E53EEE" w:rsidRPr="00537F4B" w:rsidRDefault="00E53EEE" w:rsidP="005C2183">
            <w:pPr>
              <w:jc w:val="both"/>
              <w:rPr>
                <w:sz w:val="20"/>
                <w:szCs w:val="20"/>
              </w:rPr>
            </w:pPr>
            <w:r w:rsidRPr="00537F4B">
              <w:rPr>
                <w:sz w:val="20"/>
                <w:szCs w:val="20"/>
              </w:rPr>
              <w:t>přednáška</w:t>
            </w:r>
          </w:p>
        </w:tc>
      </w:tr>
      <w:tr w:rsidR="00E53EEE" w14:paraId="18A53FC9" w14:textId="77777777" w:rsidTr="005C2183">
        <w:tc>
          <w:tcPr>
            <w:tcW w:w="3086" w:type="dxa"/>
            <w:shd w:val="clear" w:color="auto" w:fill="F7CAAC"/>
          </w:tcPr>
          <w:p w14:paraId="01198D22" w14:textId="77777777" w:rsidR="00E53EEE" w:rsidRPr="00537F4B" w:rsidRDefault="00E53EEE" w:rsidP="005C2183">
            <w:pPr>
              <w:rPr>
                <w:b/>
                <w:sz w:val="20"/>
                <w:szCs w:val="20"/>
              </w:rPr>
            </w:pPr>
            <w:r w:rsidRPr="00537F4B">
              <w:rPr>
                <w:b/>
                <w:sz w:val="20"/>
                <w:szCs w:val="20"/>
              </w:rPr>
              <w:t>Forma způsobu ověření studijních výsledků a další požadavky na studenta</w:t>
            </w:r>
          </w:p>
        </w:tc>
        <w:tc>
          <w:tcPr>
            <w:tcW w:w="6769" w:type="dxa"/>
            <w:gridSpan w:val="7"/>
            <w:tcBorders>
              <w:bottom w:val="nil"/>
            </w:tcBorders>
          </w:tcPr>
          <w:p w14:paraId="04465130" w14:textId="77777777" w:rsidR="00E53EEE" w:rsidRPr="00537F4B" w:rsidRDefault="00E53EEE" w:rsidP="005C2183">
            <w:pPr>
              <w:jc w:val="both"/>
              <w:rPr>
                <w:sz w:val="20"/>
                <w:szCs w:val="20"/>
              </w:rPr>
            </w:pPr>
            <w:r w:rsidRPr="00537F4B">
              <w:rPr>
                <w:color w:val="000000" w:themeColor="text1"/>
                <w:sz w:val="20"/>
                <w:szCs w:val="20"/>
              </w:rPr>
              <w:t>ústní zkouška</w:t>
            </w:r>
          </w:p>
        </w:tc>
      </w:tr>
      <w:tr w:rsidR="00E53EEE" w14:paraId="2E218610" w14:textId="77777777" w:rsidTr="00E90799">
        <w:trPr>
          <w:trHeight w:val="130"/>
        </w:trPr>
        <w:tc>
          <w:tcPr>
            <w:tcW w:w="9855" w:type="dxa"/>
            <w:gridSpan w:val="8"/>
            <w:tcBorders>
              <w:top w:val="nil"/>
            </w:tcBorders>
          </w:tcPr>
          <w:p w14:paraId="168CAEFB" w14:textId="77777777" w:rsidR="00E53EEE" w:rsidRPr="00537F4B" w:rsidRDefault="00E53EEE" w:rsidP="005C2183">
            <w:pPr>
              <w:rPr>
                <w:sz w:val="20"/>
                <w:szCs w:val="20"/>
              </w:rPr>
            </w:pPr>
          </w:p>
        </w:tc>
      </w:tr>
      <w:tr w:rsidR="00E53EEE" w14:paraId="3CF16348" w14:textId="77777777" w:rsidTr="005C2183">
        <w:trPr>
          <w:trHeight w:val="197"/>
        </w:trPr>
        <w:tc>
          <w:tcPr>
            <w:tcW w:w="3086" w:type="dxa"/>
            <w:tcBorders>
              <w:top w:val="nil"/>
            </w:tcBorders>
            <w:shd w:val="clear" w:color="auto" w:fill="F7CAAC"/>
          </w:tcPr>
          <w:p w14:paraId="5720D41A" w14:textId="77777777" w:rsidR="00E53EEE" w:rsidRPr="00537F4B" w:rsidRDefault="00E53EEE" w:rsidP="005C2183">
            <w:pPr>
              <w:rPr>
                <w:b/>
                <w:sz w:val="20"/>
                <w:szCs w:val="20"/>
              </w:rPr>
            </w:pPr>
            <w:r w:rsidRPr="00537F4B">
              <w:rPr>
                <w:b/>
                <w:sz w:val="20"/>
                <w:szCs w:val="20"/>
              </w:rPr>
              <w:t>Garant předmětu</w:t>
            </w:r>
          </w:p>
        </w:tc>
        <w:tc>
          <w:tcPr>
            <w:tcW w:w="6769" w:type="dxa"/>
            <w:gridSpan w:val="7"/>
            <w:tcBorders>
              <w:top w:val="nil"/>
            </w:tcBorders>
          </w:tcPr>
          <w:p w14:paraId="2175BD71" w14:textId="77777777" w:rsidR="00E53EEE" w:rsidRPr="00537F4B" w:rsidRDefault="00E53EEE" w:rsidP="005C2183">
            <w:pPr>
              <w:jc w:val="both"/>
              <w:rPr>
                <w:sz w:val="20"/>
                <w:szCs w:val="20"/>
              </w:rPr>
            </w:pPr>
            <w:r w:rsidRPr="00537F4B">
              <w:rPr>
                <w:sz w:val="20"/>
                <w:szCs w:val="20"/>
              </w:rPr>
              <w:t xml:space="preserve">prof. akad. </w:t>
            </w:r>
            <w:proofErr w:type="spellStart"/>
            <w:r w:rsidRPr="00537F4B">
              <w:rPr>
                <w:sz w:val="20"/>
                <w:szCs w:val="20"/>
              </w:rPr>
              <w:t>mal</w:t>
            </w:r>
            <w:proofErr w:type="spellEnd"/>
            <w:r w:rsidRPr="00537F4B">
              <w:rPr>
                <w:sz w:val="20"/>
                <w:szCs w:val="20"/>
              </w:rPr>
              <w:t xml:space="preserve">. Ondrej Slivka </w:t>
            </w:r>
            <w:proofErr w:type="spellStart"/>
            <w:r w:rsidRPr="00537F4B">
              <w:rPr>
                <w:sz w:val="20"/>
                <w:szCs w:val="20"/>
              </w:rPr>
              <w:t>ArtD</w:t>
            </w:r>
            <w:proofErr w:type="spellEnd"/>
            <w:r w:rsidRPr="00537F4B">
              <w:rPr>
                <w:sz w:val="20"/>
                <w:szCs w:val="20"/>
              </w:rPr>
              <w:t>.</w:t>
            </w:r>
          </w:p>
        </w:tc>
      </w:tr>
      <w:tr w:rsidR="00E53EEE" w14:paraId="33A97D84" w14:textId="77777777" w:rsidTr="005C2183">
        <w:trPr>
          <w:trHeight w:val="243"/>
        </w:trPr>
        <w:tc>
          <w:tcPr>
            <w:tcW w:w="3086" w:type="dxa"/>
            <w:tcBorders>
              <w:top w:val="nil"/>
            </w:tcBorders>
            <w:shd w:val="clear" w:color="auto" w:fill="F7CAAC"/>
          </w:tcPr>
          <w:p w14:paraId="137A82B9" w14:textId="77777777" w:rsidR="00E53EEE" w:rsidRPr="00537F4B" w:rsidRDefault="00E53EEE" w:rsidP="005C2183">
            <w:pPr>
              <w:rPr>
                <w:b/>
                <w:sz w:val="20"/>
                <w:szCs w:val="20"/>
              </w:rPr>
            </w:pPr>
            <w:r w:rsidRPr="00537F4B">
              <w:rPr>
                <w:b/>
                <w:sz w:val="20"/>
                <w:szCs w:val="20"/>
              </w:rPr>
              <w:t>Zapojení garanta do výuky předmětu</w:t>
            </w:r>
          </w:p>
        </w:tc>
        <w:tc>
          <w:tcPr>
            <w:tcW w:w="6769" w:type="dxa"/>
            <w:gridSpan w:val="7"/>
            <w:tcBorders>
              <w:top w:val="nil"/>
            </w:tcBorders>
          </w:tcPr>
          <w:p w14:paraId="5DF5A435" w14:textId="1B61A155" w:rsidR="00E53EEE" w:rsidRPr="00537F4B" w:rsidRDefault="00E53EEE" w:rsidP="005C2183">
            <w:pPr>
              <w:jc w:val="both"/>
              <w:rPr>
                <w:sz w:val="20"/>
                <w:szCs w:val="20"/>
              </w:rPr>
            </w:pPr>
            <w:r w:rsidRPr="00537F4B">
              <w:rPr>
                <w:sz w:val="20"/>
                <w:szCs w:val="20"/>
              </w:rPr>
              <w:t>100 %</w:t>
            </w:r>
          </w:p>
        </w:tc>
      </w:tr>
      <w:tr w:rsidR="00E53EEE" w14:paraId="66960964" w14:textId="77777777" w:rsidTr="005C2183">
        <w:tc>
          <w:tcPr>
            <w:tcW w:w="3086" w:type="dxa"/>
            <w:shd w:val="clear" w:color="auto" w:fill="F7CAAC"/>
          </w:tcPr>
          <w:p w14:paraId="0840F8E3" w14:textId="77777777" w:rsidR="00E53EEE" w:rsidRPr="00537F4B" w:rsidRDefault="00E53EEE" w:rsidP="005C2183">
            <w:pPr>
              <w:rPr>
                <w:b/>
                <w:sz w:val="20"/>
                <w:szCs w:val="20"/>
              </w:rPr>
            </w:pPr>
            <w:r w:rsidRPr="00537F4B">
              <w:rPr>
                <w:b/>
                <w:sz w:val="20"/>
                <w:szCs w:val="20"/>
              </w:rPr>
              <w:t>Vyučující</w:t>
            </w:r>
          </w:p>
        </w:tc>
        <w:tc>
          <w:tcPr>
            <w:tcW w:w="6769" w:type="dxa"/>
            <w:gridSpan w:val="7"/>
            <w:tcBorders>
              <w:bottom w:val="nil"/>
            </w:tcBorders>
          </w:tcPr>
          <w:p w14:paraId="3F98DE54" w14:textId="088CA44D" w:rsidR="00E53EEE" w:rsidRPr="00537F4B" w:rsidRDefault="00E53EEE" w:rsidP="005C2183">
            <w:pPr>
              <w:jc w:val="both"/>
              <w:rPr>
                <w:sz w:val="20"/>
                <w:szCs w:val="20"/>
              </w:rPr>
            </w:pPr>
            <w:r w:rsidRPr="00537F4B">
              <w:rPr>
                <w:sz w:val="20"/>
                <w:szCs w:val="20"/>
              </w:rPr>
              <w:t xml:space="preserve">prof. akad. </w:t>
            </w:r>
            <w:proofErr w:type="spellStart"/>
            <w:r w:rsidRPr="00537F4B">
              <w:rPr>
                <w:sz w:val="20"/>
                <w:szCs w:val="20"/>
              </w:rPr>
              <w:t>mal</w:t>
            </w:r>
            <w:proofErr w:type="spellEnd"/>
            <w:r w:rsidRPr="00537F4B">
              <w:rPr>
                <w:sz w:val="20"/>
                <w:szCs w:val="20"/>
              </w:rPr>
              <w:t xml:space="preserve">. Ondrej Slivka </w:t>
            </w:r>
            <w:proofErr w:type="spellStart"/>
            <w:r w:rsidRPr="00537F4B">
              <w:rPr>
                <w:sz w:val="20"/>
                <w:szCs w:val="20"/>
              </w:rPr>
              <w:t>ArtD</w:t>
            </w:r>
            <w:proofErr w:type="spellEnd"/>
            <w:r w:rsidRPr="00537F4B">
              <w:rPr>
                <w:sz w:val="20"/>
                <w:szCs w:val="20"/>
              </w:rPr>
              <w:t>.</w:t>
            </w:r>
          </w:p>
        </w:tc>
      </w:tr>
      <w:tr w:rsidR="00E53EEE" w14:paraId="1F7CBA3E" w14:textId="77777777" w:rsidTr="000558A1">
        <w:trPr>
          <w:trHeight w:val="76"/>
        </w:trPr>
        <w:tc>
          <w:tcPr>
            <w:tcW w:w="9855" w:type="dxa"/>
            <w:gridSpan w:val="8"/>
            <w:tcBorders>
              <w:top w:val="nil"/>
            </w:tcBorders>
          </w:tcPr>
          <w:p w14:paraId="24F3291B" w14:textId="77777777" w:rsidR="00E53EEE" w:rsidRPr="00537F4B" w:rsidRDefault="00E53EEE" w:rsidP="005C2183">
            <w:pPr>
              <w:jc w:val="both"/>
              <w:rPr>
                <w:sz w:val="20"/>
                <w:szCs w:val="20"/>
              </w:rPr>
            </w:pPr>
          </w:p>
        </w:tc>
      </w:tr>
      <w:tr w:rsidR="00E53EEE" w14:paraId="6E78446F" w14:textId="77777777" w:rsidTr="005C2183">
        <w:tc>
          <w:tcPr>
            <w:tcW w:w="3086" w:type="dxa"/>
            <w:shd w:val="clear" w:color="auto" w:fill="F7CAAC"/>
          </w:tcPr>
          <w:p w14:paraId="0F01904D" w14:textId="77777777" w:rsidR="00E53EEE" w:rsidRPr="00537F4B" w:rsidRDefault="00E53EEE" w:rsidP="005C2183">
            <w:pPr>
              <w:jc w:val="both"/>
              <w:rPr>
                <w:b/>
                <w:sz w:val="20"/>
                <w:szCs w:val="20"/>
              </w:rPr>
            </w:pPr>
            <w:r w:rsidRPr="00537F4B">
              <w:rPr>
                <w:b/>
                <w:sz w:val="20"/>
                <w:szCs w:val="20"/>
              </w:rPr>
              <w:t>Stručná anotace předmětu</w:t>
            </w:r>
          </w:p>
        </w:tc>
        <w:tc>
          <w:tcPr>
            <w:tcW w:w="6769" w:type="dxa"/>
            <w:gridSpan w:val="7"/>
            <w:tcBorders>
              <w:bottom w:val="nil"/>
            </w:tcBorders>
          </w:tcPr>
          <w:p w14:paraId="4A09A127" w14:textId="77777777" w:rsidR="00E53EEE" w:rsidRPr="00537F4B" w:rsidRDefault="00E53EEE" w:rsidP="005C2183">
            <w:pPr>
              <w:jc w:val="both"/>
              <w:rPr>
                <w:sz w:val="20"/>
                <w:szCs w:val="20"/>
              </w:rPr>
            </w:pPr>
          </w:p>
        </w:tc>
      </w:tr>
      <w:tr w:rsidR="00E53EEE" w14:paraId="43D3B67B" w14:textId="77777777" w:rsidTr="005C2183">
        <w:trPr>
          <w:trHeight w:val="3938"/>
        </w:trPr>
        <w:tc>
          <w:tcPr>
            <w:tcW w:w="9855" w:type="dxa"/>
            <w:gridSpan w:val="8"/>
            <w:tcBorders>
              <w:top w:val="nil"/>
              <w:bottom w:val="single" w:sz="12" w:space="0" w:color="auto"/>
            </w:tcBorders>
          </w:tcPr>
          <w:p w14:paraId="1C0E3C2D" w14:textId="0F603E35" w:rsidR="00E53EEE" w:rsidRPr="00537F4B" w:rsidRDefault="00E53EEE" w:rsidP="00E90799">
            <w:pPr>
              <w:jc w:val="both"/>
              <w:rPr>
                <w:b/>
                <w:sz w:val="20"/>
                <w:szCs w:val="20"/>
              </w:rPr>
            </w:pPr>
            <w:r w:rsidRPr="00537F4B">
              <w:rPr>
                <w:color w:val="000000"/>
                <w:sz w:val="20"/>
                <w:szCs w:val="20"/>
                <w:shd w:val="clear" w:color="auto" w:fill="FFFFFF"/>
              </w:rPr>
              <w:t>Cílem kurzu j</w:t>
            </w:r>
            <w:r w:rsidR="003C04E9">
              <w:rPr>
                <w:color w:val="000000"/>
                <w:sz w:val="20"/>
                <w:szCs w:val="20"/>
                <w:shd w:val="clear" w:color="auto" w:fill="FFFFFF"/>
              </w:rPr>
              <w:t>e seznámit posluchače se slohy, směry</w:t>
            </w:r>
            <w:r w:rsidRPr="00537F4B">
              <w:rPr>
                <w:color w:val="000000"/>
                <w:sz w:val="20"/>
                <w:szCs w:val="20"/>
                <w:shd w:val="clear" w:color="auto" w:fill="FFFFFF"/>
              </w:rPr>
              <w:t xml:space="preserve"> a trendy výtvarného umění v průběhu století</w:t>
            </w:r>
            <w:r w:rsidR="003C04E9">
              <w:rPr>
                <w:color w:val="000000"/>
                <w:sz w:val="20"/>
                <w:szCs w:val="20"/>
                <w:shd w:val="clear" w:color="auto" w:fill="FFFFFF"/>
              </w:rPr>
              <w:t xml:space="preserve"> tak, aby </w:t>
            </w:r>
            <w:r w:rsidR="003C04E9" w:rsidRPr="00537F4B">
              <w:rPr>
                <w:color w:val="000000"/>
                <w:sz w:val="20"/>
                <w:szCs w:val="20"/>
                <w:shd w:val="clear" w:color="auto" w:fill="FFFFFF"/>
              </w:rPr>
              <w:t>získal přehled o výtvarném umění od období baroka až do začátku 20. století.</w:t>
            </w:r>
            <w:r w:rsidRPr="00537F4B">
              <w:rPr>
                <w:color w:val="000000"/>
                <w:sz w:val="20"/>
                <w:szCs w:val="20"/>
                <w:shd w:val="clear" w:color="auto" w:fill="FFFFFF"/>
              </w:rPr>
              <w:t xml:space="preserve"> </w:t>
            </w:r>
            <w:r w:rsidR="003C04E9">
              <w:rPr>
                <w:color w:val="000000"/>
                <w:sz w:val="20"/>
                <w:szCs w:val="20"/>
                <w:shd w:val="clear" w:color="auto" w:fill="FFFFFF"/>
              </w:rPr>
              <w:t>Dozví se</w:t>
            </w:r>
            <w:r w:rsidRPr="00537F4B">
              <w:rPr>
                <w:color w:val="000000"/>
                <w:sz w:val="20"/>
                <w:szCs w:val="20"/>
                <w:shd w:val="clear" w:color="auto" w:fill="FFFFFF"/>
              </w:rPr>
              <w:t xml:space="preserve"> zajímavosti se životních osudů tvůrců, které ho můžou inspirovat ve své animované tvorbě. Součás</w:t>
            </w:r>
            <w:r w:rsidR="003C04E9">
              <w:rPr>
                <w:color w:val="000000"/>
                <w:sz w:val="20"/>
                <w:szCs w:val="20"/>
                <w:shd w:val="clear" w:color="auto" w:fill="FFFFFF"/>
              </w:rPr>
              <w:t>tí výuky budou exkurze, návštěvy</w:t>
            </w:r>
            <w:r w:rsidRPr="00537F4B">
              <w:rPr>
                <w:color w:val="000000"/>
                <w:sz w:val="20"/>
                <w:szCs w:val="20"/>
                <w:shd w:val="clear" w:color="auto" w:fill="FFFFFF"/>
              </w:rPr>
              <w:t xml:space="preserve"> galerií.</w:t>
            </w:r>
          </w:p>
          <w:p w14:paraId="40FAE2BA" w14:textId="3D77C90D" w:rsidR="009D04D9" w:rsidRDefault="00E53EEE" w:rsidP="00EA467F">
            <w:pPr>
              <w:pStyle w:val="Odstavecseseznamem"/>
              <w:numPr>
                <w:ilvl w:val="0"/>
                <w:numId w:val="51"/>
              </w:numPr>
              <w:rPr>
                <w:color w:val="000000"/>
                <w:shd w:val="clear" w:color="auto" w:fill="FFFFFF"/>
              </w:rPr>
            </w:pPr>
            <w:r w:rsidRPr="00684816">
              <w:rPr>
                <w:color w:val="000000"/>
                <w:shd w:val="clear" w:color="auto" w:fill="FFFFFF"/>
              </w:rPr>
              <w:t>Italské umění mezi léty 1570-1750</w:t>
            </w:r>
            <w:r w:rsidR="00E90799" w:rsidRPr="00684816">
              <w:rPr>
                <w:color w:val="000000"/>
                <w:shd w:val="clear" w:color="auto" w:fill="FFFFFF"/>
              </w:rPr>
              <w:t>.</w:t>
            </w:r>
          </w:p>
          <w:p w14:paraId="7BCEFBDB" w14:textId="2D2A1AA4" w:rsidR="009D04D9" w:rsidRDefault="00E53EEE" w:rsidP="000A10A4">
            <w:pPr>
              <w:pStyle w:val="Odstavecseseznamem"/>
              <w:ind w:left="965"/>
              <w:rPr>
                <w:color w:val="000000"/>
                <w:shd w:val="clear" w:color="auto" w:fill="FFFFFF"/>
              </w:rPr>
            </w:pPr>
            <w:r w:rsidRPr="00684816">
              <w:rPr>
                <w:color w:val="000000"/>
                <w:shd w:val="clear" w:color="auto" w:fill="FFFFFF"/>
              </w:rPr>
              <w:t>Španělské umění mezi léty 1600-1800</w:t>
            </w:r>
            <w:r w:rsidR="00E90799" w:rsidRPr="00684816">
              <w:rPr>
                <w:color w:val="000000"/>
                <w:shd w:val="clear" w:color="auto" w:fill="FFFFFF"/>
              </w:rPr>
              <w:t>.</w:t>
            </w:r>
          </w:p>
          <w:p w14:paraId="5F648C3C" w14:textId="73528983" w:rsidR="009D04D9" w:rsidRDefault="00E53EEE" w:rsidP="00EA467F">
            <w:pPr>
              <w:pStyle w:val="Odstavecseseznamem"/>
              <w:numPr>
                <w:ilvl w:val="0"/>
                <w:numId w:val="51"/>
              </w:numPr>
              <w:rPr>
                <w:color w:val="000000"/>
                <w:shd w:val="clear" w:color="auto" w:fill="FFFFFF"/>
              </w:rPr>
            </w:pPr>
            <w:r w:rsidRPr="00684816">
              <w:rPr>
                <w:color w:val="000000"/>
                <w:shd w:val="clear" w:color="auto" w:fill="FFFFFF"/>
              </w:rPr>
              <w:t>Umění francouzského klasicismu 17. a 18. století</w:t>
            </w:r>
            <w:r w:rsidR="00E90799" w:rsidRPr="00684816">
              <w:rPr>
                <w:color w:val="000000"/>
                <w:shd w:val="clear" w:color="auto" w:fill="FFFFFF"/>
              </w:rPr>
              <w:t>.</w:t>
            </w:r>
          </w:p>
          <w:p w14:paraId="244D18DE" w14:textId="7D0FABD2" w:rsidR="00E53EEE" w:rsidRPr="00684816" w:rsidRDefault="00E53EEE" w:rsidP="000A10A4">
            <w:pPr>
              <w:pStyle w:val="Odstavecseseznamem"/>
              <w:ind w:left="965"/>
              <w:rPr>
                <w:color w:val="000000"/>
                <w:shd w:val="clear" w:color="auto" w:fill="FFFFFF"/>
              </w:rPr>
            </w:pPr>
            <w:r w:rsidRPr="00684816">
              <w:rPr>
                <w:color w:val="000000"/>
                <w:shd w:val="clear" w:color="auto" w:fill="FFFFFF"/>
              </w:rPr>
              <w:t>Vlámská a holandská malba 17. století. Konfesionální rozdíly a jejich odraz v umění.</w:t>
            </w:r>
          </w:p>
          <w:p w14:paraId="3CBFB119" w14:textId="5D3F9877" w:rsidR="00E53EEE" w:rsidRPr="00684816" w:rsidRDefault="00E53EEE" w:rsidP="00684816">
            <w:pPr>
              <w:pStyle w:val="Odstavecseseznamem"/>
              <w:numPr>
                <w:ilvl w:val="0"/>
                <w:numId w:val="51"/>
              </w:numPr>
              <w:rPr>
                <w:color w:val="000000"/>
                <w:shd w:val="clear" w:color="auto" w:fill="FFFFFF"/>
              </w:rPr>
            </w:pPr>
            <w:r w:rsidRPr="00684816">
              <w:rPr>
                <w:color w:val="000000"/>
                <w:shd w:val="clear" w:color="auto" w:fill="FFFFFF"/>
              </w:rPr>
              <w:t>Středoevropské umění mezi léty 1600-1780</w:t>
            </w:r>
            <w:r w:rsidR="00E90799" w:rsidRPr="00684816">
              <w:rPr>
                <w:color w:val="000000"/>
                <w:shd w:val="clear" w:color="auto" w:fill="FFFFFF"/>
              </w:rPr>
              <w:t>.</w:t>
            </w:r>
          </w:p>
          <w:p w14:paraId="20F9EB9E" w14:textId="6BC8ECC3" w:rsidR="00E53EEE" w:rsidRPr="00684816" w:rsidRDefault="00E53EEE" w:rsidP="000A10A4">
            <w:pPr>
              <w:pStyle w:val="Odstavecseseznamem"/>
              <w:ind w:left="965"/>
              <w:rPr>
                <w:color w:val="000000"/>
                <w:shd w:val="clear" w:color="auto" w:fill="FFFFFF"/>
              </w:rPr>
            </w:pPr>
            <w:r w:rsidRPr="00684816">
              <w:rPr>
                <w:color w:val="000000"/>
                <w:shd w:val="clear" w:color="auto" w:fill="FFFFFF"/>
              </w:rPr>
              <w:t>České umění mezi léty 1600-1790.</w:t>
            </w:r>
          </w:p>
          <w:p w14:paraId="65ECB776" w14:textId="162FE563" w:rsidR="009D04D9" w:rsidRDefault="00E53EEE" w:rsidP="00EA467F">
            <w:pPr>
              <w:pStyle w:val="Odstavecseseznamem"/>
              <w:numPr>
                <w:ilvl w:val="0"/>
                <w:numId w:val="51"/>
              </w:numPr>
              <w:rPr>
                <w:color w:val="000000"/>
                <w:shd w:val="clear" w:color="auto" w:fill="FFFFFF"/>
              </w:rPr>
            </w:pPr>
            <w:r w:rsidRPr="00684816">
              <w:rPr>
                <w:color w:val="000000"/>
                <w:shd w:val="clear" w:color="auto" w:fill="FFFFFF"/>
              </w:rPr>
              <w:t>Frivolnost a přepych – Umění rokoka.</w:t>
            </w:r>
          </w:p>
          <w:p w14:paraId="3E27FF08" w14:textId="63DDF637" w:rsidR="009D04D9" w:rsidRDefault="00E53EEE" w:rsidP="000A10A4">
            <w:pPr>
              <w:pStyle w:val="Odstavecseseznamem"/>
              <w:ind w:left="965"/>
              <w:rPr>
                <w:color w:val="000000"/>
                <w:shd w:val="clear" w:color="auto" w:fill="FFFFFF"/>
              </w:rPr>
            </w:pPr>
            <w:r w:rsidRPr="00684816">
              <w:rPr>
                <w:color w:val="000000"/>
                <w:shd w:val="clear" w:color="auto" w:fill="FFFFFF"/>
              </w:rPr>
              <w:t>Novoklasicismus v sochařství a v</w:t>
            </w:r>
            <w:r w:rsidR="009D04D9">
              <w:rPr>
                <w:color w:val="000000"/>
                <w:shd w:val="clear" w:color="auto" w:fill="FFFFFF"/>
              </w:rPr>
              <w:t> </w:t>
            </w:r>
            <w:r w:rsidRPr="00684816">
              <w:rPr>
                <w:color w:val="000000"/>
                <w:shd w:val="clear" w:color="auto" w:fill="FFFFFF"/>
              </w:rPr>
              <w:t>malířství</w:t>
            </w:r>
          </w:p>
          <w:p w14:paraId="7A424A3C" w14:textId="69F4F37A" w:rsidR="009D04D9" w:rsidRDefault="00E53EEE" w:rsidP="00EA467F">
            <w:pPr>
              <w:pStyle w:val="Odstavecseseznamem"/>
              <w:numPr>
                <w:ilvl w:val="0"/>
                <w:numId w:val="51"/>
              </w:numPr>
              <w:rPr>
                <w:color w:val="000000"/>
                <w:shd w:val="clear" w:color="auto" w:fill="FFFFFF"/>
              </w:rPr>
            </w:pPr>
            <w:r w:rsidRPr="00684816">
              <w:rPr>
                <w:color w:val="000000"/>
                <w:shd w:val="clear" w:color="auto" w:fill="FFFFFF"/>
              </w:rPr>
              <w:t>Zákon dobrého vkusu – Anglické umění 18. století.</w:t>
            </w:r>
          </w:p>
          <w:p w14:paraId="7BA7C821" w14:textId="6F5AFFB0" w:rsidR="009D04D9" w:rsidRDefault="00E53EEE" w:rsidP="000A10A4">
            <w:pPr>
              <w:pStyle w:val="Odstavecseseznamem"/>
              <w:ind w:left="965"/>
              <w:rPr>
                <w:color w:val="000000"/>
                <w:shd w:val="clear" w:color="auto" w:fill="FFFFFF"/>
              </w:rPr>
            </w:pPr>
            <w:r w:rsidRPr="00684816">
              <w:rPr>
                <w:color w:val="000000"/>
                <w:shd w:val="clear" w:color="auto" w:fill="FFFFFF"/>
              </w:rPr>
              <w:t>Německý romantismus. Měšťácké umění v 18. století.</w:t>
            </w:r>
          </w:p>
          <w:p w14:paraId="430306C6" w14:textId="2A0B3F3B" w:rsidR="009D04D9" w:rsidRDefault="00E53EEE" w:rsidP="00EA467F">
            <w:pPr>
              <w:pStyle w:val="Odstavecseseznamem"/>
              <w:numPr>
                <w:ilvl w:val="0"/>
                <w:numId w:val="51"/>
              </w:numPr>
              <w:rPr>
                <w:color w:val="000000"/>
                <w:shd w:val="clear" w:color="auto" w:fill="FFFFFF"/>
              </w:rPr>
            </w:pPr>
            <w:r w:rsidRPr="00684816">
              <w:rPr>
                <w:color w:val="000000"/>
                <w:shd w:val="clear" w:color="auto" w:fill="FFFFFF"/>
              </w:rPr>
              <w:t xml:space="preserve">Francouzský romantismus, realismus a </w:t>
            </w:r>
            <w:proofErr w:type="spellStart"/>
            <w:r w:rsidRPr="00684816">
              <w:rPr>
                <w:color w:val="000000"/>
                <w:shd w:val="clear" w:color="auto" w:fill="FFFFFF"/>
              </w:rPr>
              <w:t>barbizonská</w:t>
            </w:r>
            <w:proofErr w:type="spellEnd"/>
            <w:r w:rsidRPr="00684816">
              <w:rPr>
                <w:color w:val="000000"/>
                <w:shd w:val="clear" w:color="auto" w:fill="FFFFFF"/>
              </w:rPr>
              <w:t xml:space="preserve"> škola</w:t>
            </w:r>
          </w:p>
          <w:p w14:paraId="38CEC351" w14:textId="770427BC" w:rsidR="009D04D9" w:rsidRDefault="00E53EEE" w:rsidP="000A10A4">
            <w:pPr>
              <w:pStyle w:val="Odstavecseseznamem"/>
              <w:ind w:left="965"/>
              <w:rPr>
                <w:color w:val="000000"/>
                <w:shd w:val="clear" w:color="auto" w:fill="FFFFFF"/>
              </w:rPr>
            </w:pPr>
            <w:r w:rsidRPr="00684816">
              <w:rPr>
                <w:color w:val="000000"/>
                <w:shd w:val="clear" w:color="auto" w:fill="FFFFFF"/>
              </w:rPr>
              <w:t>Česká krajinomalba 19. století. Rodina Mánesů, český realismus</w:t>
            </w:r>
            <w:r w:rsidR="00E90799" w:rsidRPr="00684816">
              <w:rPr>
                <w:color w:val="000000"/>
                <w:shd w:val="clear" w:color="auto" w:fill="FFFFFF"/>
              </w:rPr>
              <w:t>.</w:t>
            </w:r>
          </w:p>
          <w:p w14:paraId="2ED0D694" w14:textId="2FFE4E98" w:rsidR="00E53EEE" w:rsidRPr="00684816" w:rsidRDefault="00E53EEE" w:rsidP="00684816">
            <w:pPr>
              <w:pStyle w:val="Odstavecseseznamem"/>
              <w:numPr>
                <w:ilvl w:val="0"/>
                <w:numId w:val="51"/>
              </w:numPr>
              <w:rPr>
                <w:color w:val="000000"/>
                <w:shd w:val="clear" w:color="auto" w:fill="FFFFFF"/>
              </w:rPr>
            </w:pPr>
            <w:r w:rsidRPr="00684816">
              <w:rPr>
                <w:color w:val="000000"/>
                <w:shd w:val="clear" w:color="auto" w:fill="FFFFFF"/>
              </w:rPr>
              <w:t>Národní divadlo a jeho výtvarníci. J. V. Myslbek</w:t>
            </w:r>
            <w:r w:rsidR="00E90799" w:rsidRPr="00684816">
              <w:rPr>
                <w:color w:val="000000"/>
                <w:shd w:val="clear" w:color="auto" w:fill="FFFFFF"/>
              </w:rPr>
              <w:t>.</w:t>
            </w:r>
          </w:p>
          <w:p w14:paraId="1CC4BEDD" w14:textId="4A19DE7B" w:rsidR="00E53EEE" w:rsidRPr="00684816" w:rsidRDefault="00E53EEE" w:rsidP="000A10A4">
            <w:pPr>
              <w:pStyle w:val="Odstavecseseznamem"/>
              <w:ind w:left="965"/>
              <w:rPr>
                <w:color w:val="000000"/>
                <w:shd w:val="clear" w:color="auto" w:fill="FFFFFF"/>
              </w:rPr>
            </w:pPr>
            <w:r w:rsidRPr="00684816">
              <w:rPr>
                <w:color w:val="000000"/>
                <w:shd w:val="clear" w:color="auto" w:fill="FFFFFF"/>
              </w:rPr>
              <w:t>Nové říše Dalekého východu – Čína a Japonsko</w:t>
            </w:r>
            <w:r w:rsidR="00E90799" w:rsidRPr="00684816">
              <w:rPr>
                <w:color w:val="000000"/>
                <w:shd w:val="clear" w:color="auto" w:fill="FFFFFF"/>
              </w:rPr>
              <w:t>.</w:t>
            </w:r>
          </w:p>
          <w:p w14:paraId="21833A57" w14:textId="5D78F68A" w:rsidR="009D04D9" w:rsidRDefault="00E53EEE" w:rsidP="00EA467F">
            <w:pPr>
              <w:pStyle w:val="Odstavecseseznamem"/>
              <w:numPr>
                <w:ilvl w:val="0"/>
                <w:numId w:val="51"/>
              </w:numPr>
              <w:rPr>
                <w:color w:val="000000"/>
                <w:shd w:val="clear" w:color="auto" w:fill="FFFFFF"/>
              </w:rPr>
            </w:pPr>
            <w:proofErr w:type="spellStart"/>
            <w:r w:rsidRPr="00684816">
              <w:rPr>
                <w:color w:val="000000"/>
                <w:shd w:val="clear" w:color="auto" w:fill="FFFFFF"/>
              </w:rPr>
              <w:t>Edouard</w:t>
            </w:r>
            <w:proofErr w:type="spellEnd"/>
            <w:r w:rsidRPr="00684816">
              <w:rPr>
                <w:color w:val="000000"/>
                <w:shd w:val="clear" w:color="auto" w:fill="FFFFFF"/>
              </w:rPr>
              <w:t xml:space="preserve"> Manet a impresionismus</w:t>
            </w:r>
            <w:r w:rsidR="00E90799" w:rsidRPr="00684816">
              <w:rPr>
                <w:color w:val="000000"/>
                <w:shd w:val="clear" w:color="auto" w:fill="FFFFFF"/>
              </w:rPr>
              <w:t>.</w:t>
            </w:r>
          </w:p>
          <w:p w14:paraId="6C3911C1" w14:textId="2D490463" w:rsidR="009D04D9" w:rsidRDefault="00E53EEE" w:rsidP="000A10A4">
            <w:pPr>
              <w:pStyle w:val="Odstavecseseznamem"/>
              <w:ind w:left="965"/>
              <w:rPr>
                <w:color w:val="000000"/>
                <w:shd w:val="clear" w:color="auto" w:fill="FFFFFF"/>
              </w:rPr>
            </w:pPr>
            <w:r w:rsidRPr="00684816">
              <w:rPr>
                <w:color w:val="000000"/>
                <w:shd w:val="clear" w:color="auto" w:fill="FFFFFF"/>
              </w:rPr>
              <w:t>Neoimpresionismus. Postimpresionismus.</w:t>
            </w:r>
          </w:p>
          <w:p w14:paraId="5D9059F4" w14:textId="0100F895" w:rsidR="009D04D9" w:rsidRDefault="00E53EEE" w:rsidP="00EA467F">
            <w:pPr>
              <w:pStyle w:val="Odstavecseseznamem"/>
              <w:numPr>
                <w:ilvl w:val="0"/>
                <w:numId w:val="51"/>
              </w:numPr>
              <w:rPr>
                <w:color w:val="000000"/>
                <w:shd w:val="clear" w:color="auto" w:fill="FFFFFF"/>
              </w:rPr>
            </w:pPr>
            <w:r w:rsidRPr="00684816">
              <w:rPr>
                <w:color w:val="000000"/>
                <w:shd w:val="clear" w:color="auto" w:fill="FFFFFF"/>
              </w:rPr>
              <w:t>Generace 90. let a SVÚ Mánes</w:t>
            </w:r>
            <w:r w:rsidR="00E90799" w:rsidRPr="00684816">
              <w:rPr>
                <w:color w:val="000000"/>
                <w:shd w:val="clear" w:color="auto" w:fill="FFFFFF"/>
              </w:rPr>
              <w:t>.</w:t>
            </w:r>
          </w:p>
          <w:p w14:paraId="42DAE89F" w14:textId="33B983DC" w:rsidR="00E53EEE" w:rsidRPr="00684816" w:rsidRDefault="00E53EEE" w:rsidP="000A10A4">
            <w:pPr>
              <w:pStyle w:val="Odstavecseseznamem"/>
              <w:ind w:left="965"/>
              <w:rPr>
                <w:color w:val="000000"/>
                <w:shd w:val="clear" w:color="auto" w:fill="FFFFFF"/>
              </w:rPr>
            </w:pPr>
            <w:r w:rsidRPr="00684816">
              <w:rPr>
                <w:color w:val="000000"/>
                <w:shd w:val="clear" w:color="auto" w:fill="FFFFFF"/>
              </w:rPr>
              <w:t>Umění 18. a 19. století na území dnešního Slovenska</w:t>
            </w:r>
            <w:r w:rsidR="00E90799" w:rsidRPr="00684816">
              <w:rPr>
                <w:color w:val="000000"/>
                <w:shd w:val="clear" w:color="auto" w:fill="FFFFFF"/>
              </w:rPr>
              <w:t>.</w:t>
            </w:r>
          </w:p>
          <w:p w14:paraId="45F7DF3C" w14:textId="6F046AAB" w:rsidR="009D04D9" w:rsidRDefault="00E53EEE" w:rsidP="00EA467F">
            <w:pPr>
              <w:pStyle w:val="Odstavecseseznamem"/>
              <w:numPr>
                <w:ilvl w:val="0"/>
                <w:numId w:val="51"/>
              </w:numPr>
              <w:rPr>
                <w:color w:val="000000"/>
                <w:shd w:val="clear" w:color="auto" w:fill="FFFFFF"/>
              </w:rPr>
            </w:pPr>
            <w:r w:rsidRPr="00684816">
              <w:rPr>
                <w:color w:val="000000"/>
                <w:shd w:val="clear" w:color="auto" w:fill="FFFFFF"/>
              </w:rPr>
              <w:t xml:space="preserve">Art Nouveau, </w:t>
            </w:r>
            <w:proofErr w:type="spellStart"/>
            <w:r w:rsidRPr="00684816">
              <w:rPr>
                <w:color w:val="000000"/>
                <w:shd w:val="clear" w:color="auto" w:fill="FFFFFF"/>
              </w:rPr>
              <w:t>Jugendstil</w:t>
            </w:r>
            <w:proofErr w:type="spellEnd"/>
            <w:r w:rsidRPr="00684816">
              <w:rPr>
                <w:color w:val="000000"/>
                <w:shd w:val="clear" w:color="auto" w:fill="FFFFFF"/>
              </w:rPr>
              <w:t xml:space="preserve"> a Secese</w:t>
            </w:r>
            <w:r w:rsidRPr="00684816">
              <w:rPr>
                <w:color w:val="000000"/>
              </w:rPr>
              <w:t>.</w:t>
            </w:r>
            <w:r w:rsidRPr="00684816">
              <w:rPr>
                <w:color w:val="000000"/>
                <w:shd w:val="clear" w:color="auto" w:fill="FFFFFF"/>
              </w:rPr>
              <w:t xml:space="preserve"> Otto Wagner a čeští žáci. </w:t>
            </w:r>
            <w:proofErr w:type="spellStart"/>
            <w:r w:rsidRPr="00684816">
              <w:rPr>
                <w:color w:val="000000"/>
                <w:shd w:val="clear" w:color="auto" w:fill="FFFFFF"/>
              </w:rPr>
              <w:t>Wiener</w:t>
            </w:r>
            <w:proofErr w:type="spellEnd"/>
            <w:r w:rsidRPr="00684816">
              <w:rPr>
                <w:color w:val="000000"/>
                <w:shd w:val="clear" w:color="auto" w:fill="FFFFFF"/>
              </w:rPr>
              <w:t xml:space="preserve"> </w:t>
            </w:r>
            <w:proofErr w:type="spellStart"/>
            <w:r w:rsidRPr="00684816">
              <w:rPr>
                <w:color w:val="000000"/>
                <w:shd w:val="clear" w:color="auto" w:fill="FFFFFF"/>
              </w:rPr>
              <w:t>Werkstatte</w:t>
            </w:r>
            <w:proofErr w:type="spellEnd"/>
            <w:r w:rsidRPr="00684816">
              <w:rPr>
                <w:color w:val="000000"/>
                <w:shd w:val="clear" w:color="auto" w:fill="FFFFFF"/>
              </w:rPr>
              <w:t xml:space="preserve">. Užité umění přelomu </w:t>
            </w:r>
            <w:r w:rsidR="000558A1" w:rsidRPr="00684816">
              <w:rPr>
                <w:color w:val="000000"/>
                <w:shd w:val="clear" w:color="auto" w:fill="FFFFFF"/>
              </w:rPr>
              <w:br/>
              <w:t xml:space="preserve">  </w:t>
            </w:r>
            <w:r w:rsidRPr="00684816">
              <w:rPr>
                <w:color w:val="000000"/>
                <w:shd w:val="clear" w:color="auto" w:fill="FFFFFF"/>
              </w:rPr>
              <w:t>19. a 20.</w:t>
            </w:r>
            <w:r w:rsidR="00E90799" w:rsidRPr="00684816">
              <w:rPr>
                <w:color w:val="000000"/>
                <w:shd w:val="clear" w:color="auto" w:fill="FFFFFF"/>
              </w:rPr>
              <w:t xml:space="preserve"> </w:t>
            </w:r>
            <w:r w:rsidRPr="00684816">
              <w:rPr>
                <w:color w:val="000000"/>
                <w:shd w:val="clear" w:color="auto" w:fill="FFFFFF"/>
              </w:rPr>
              <w:t>století.</w:t>
            </w:r>
          </w:p>
          <w:p w14:paraId="244630DD" w14:textId="3623513B" w:rsidR="009D04D9" w:rsidRDefault="00E53EEE" w:rsidP="000A10A4">
            <w:pPr>
              <w:pStyle w:val="Odstavecseseznamem"/>
              <w:ind w:left="965"/>
              <w:rPr>
                <w:color w:val="000000"/>
                <w:shd w:val="clear" w:color="auto" w:fill="FFFFFF"/>
              </w:rPr>
            </w:pPr>
            <w:r w:rsidRPr="00684816">
              <w:rPr>
                <w:color w:val="000000"/>
                <w:shd w:val="clear" w:color="auto" w:fill="FFFFFF"/>
              </w:rPr>
              <w:t>Malířství české secese a symbolismu. Auguste Rodin a české secesní sochařství.</w:t>
            </w:r>
          </w:p>
          <w:p w14:paraId="631AE869" w14:textId="2B1CF3C1" w:rsidR="00E53EEE" w:rsidRPr="00684816" w:rsidRDefault="00E53EEE" w:rsidP="00684816">
            <w:pPr>
              <w:pStyle w:val="Odstavecseseznamem"/>
              <w:numPr>
                <w:ilvl w:val="0"/>
                <w:numId w:val="51"/>
              </w:numPr>
              <w:rPr>
                <w:color w:val="000000"/>
                <w:shd w:val="clear" w:color="auto" w:fill="FFFFFF"/>
              </w:rPr>
            </w:pPr>
            <w:r w:rsidRPr="00684816">
              <w:rPr>
                <w:color w:val="000000"/>
                <w:shd w:val="clear" w:color="auto" w:fill="FFFFFF"/>
              </w:rPr>
              <w:t>Architektura secese a moderny v Čechách a na Moravě</w:t>
            </w:r>
            <w:r w:rsidRPr="00684816">
              <w:rPr>
                <w:color w:val="000000"/>
              </w:rPr>
              <w:t xml:space="preserve">. </w:t>
            </w:r>
            <w:r w:rsidRPr="00684816">
              <w:rPr>
                <w:color w:val="000000"/>
                <w:shd w:val="clear" w:color="auto" w:fill="FFFFFF"/>
              </w:rPr>
              <w:t>Jan Kotěra.</w:t>
            </w:r>
          </w:p>
          <w:p w14:paraId="370B33EC" w14:textId="5DF956CF" w:rsidR="00E53EEE" w:rsidRPr="00537F4B" w:rsidRDefault="00E53EEE" w:rsidP="00E90799">
            <w:pPr>
              <w:jc w:val="both"/>
              <w:rPr>
                <w:sz w:val="20"/>
                <w:szCs w:val="20"/>
              </w:rPr>
            </w:pPr>
            <w:r w:rsidRPr="00537F4B">
              <w:rPr>
                <w:sz w:val="20"/>
                <w:szCs w:val="20"/>
              </w:rPr>
              <w:t>Student získá přehled</w:t>
            </w:r>
            <w:r w:rsidRPr="00537F4B">
              <w:rPr>
                <w:color w:val="000000"/>
                <w:sz w:val="20"/>
                <w:szCs w:val="20"/>
                <w:shd w:val="clear" w:color="auto" w:fill="FFFFFF"/>
              </w:rPr>
              <w:t xml:space="preserve"> o výtvarném umění od barok</w:t>
            </w:r>
            <w:r w:rsidR="00173C55">
              <w:rPr>
                <w:color w:val="000000"/>
                <w:sz w:val="20"/>
                <w:szCs w:val="20"/>
                <w:shd w:val="clear" w:color="auto" w:fill="FFFFFF"/>
              </w:rPr>
              <w:t>a</w:t>
            </w:r>
            <w:r w:rsidRPr="00537F4B">
              <w:rPr>
                <w:color w:val="000000"/>
                <w:sz w:val="20"/>
                <w:szCs w:val="20"/>
                <w:shd w:val="clear" w:color="auto" w:fill="FFFFFF"/>
              </w:rPr>
              <w:t xml:space="preserve"> až do začátku 20. století</w:t>
            </w:r>
            <w:r w:rsidR="00F8766C">
              <w:rPr>
                <w:color w:val="000000"/>
                <w:sz w:val="20"/>
                <w:szCs w:val="20"/>
                <w:shd w:val="clear" w:color="auto" w:fill="FFFFFF"/>
              </w:rPr>
              <w:t>.</w:t>
            </w:r>
            <w:r w:rsidRPr="00537F4B">
              <w:rPr>
                <w:sz w:val="20"/>
                <w:szCs w:val="20"/>
              </w:rPr>
              <w:t xml:space="preserve"> Tyto znalosti ho mohou inspirovat v jeho výtvarné a dramatické tvorbě, jakož i při jeho životních rozhodnutích a společenských postojích.</w:t>
            </w:r>
          </w:p>
        </w:tc>
      </w:tr>
      <w:tr w:rsidR="00E53EEE" w14:paraId="2929F693" w14:textId="77777777" w:rsidTr="005C2183">
        <w:trPr>
          <w:trHeight w:val="265"/>
        </w:trPr>
        <w:tc>
          <w:tcPr>
            <w:tcW w:w="3653" w:type="dxa"/>
            <w:gridSpan w:val="2"/>
            <w:tcBorders>
              <w:top w:val="nil"/>
            </w:tcBorders>
            <w:shd w:val="clear" w:color="auto" w:fill="F7CAAC"/>
          </w:tcPr>
          <w:p w14:paraId="2C0C6D0B" w14:textId="77777777" w:rsidR="00E53EEE" w:rsidRPr="00537F4B" w:rsidRDefault="00E53EEE" w:rsidP="005C2183">
            <w:pPr>
              <w:jc w:val="both"/>
              <w:rPr>
                <w:sz w:val="20"/>
                <w:szCs w:val="20"/>
              </w:rPr>
            </w:pPr>
            <w:r w:rsidRPr="00537F4B">
              <w:rPr>
                <w:b/>
                <w:sz w:val="20"/>
                <w:szCs w:val="20"/>
              </w:rPr>
              <w:t>Studijní literatura a studijní pomůcky</w:t>
            </w:r>
          </w:p>
        </w:tc>
        <w:tc>
          <w:tcPr>
            <w:tcW w:w="6202" w:type="dxa"/>
            <w:gridSpan w:val="6"/>
            <w:tcBorders>
              <w:top w:val="nil"/>
              <w:bottom w:val="nil"/>
            </w:tcBorders>
          </w:tcPr>
          <w:p w14:paraId="73C00919" w14:textId="77777777" w:rsidR="00E53EEE" w:rsidRPr="00537F4B" w:rsidRDefault="00E53EEE" w:rsidP="005C2183">
            <w:pPr>
              <w:jc w:val="both"/>
              <w:rPr>
                <w:sz w:val="20"/>
                <w:szCs w:val="20"/>
              </w:rPr>
            </w:pPr>
          </w:p>
        </w:tc>
      </w:tr>
      <w:tr w:rsidR="00E53EEE" w:rsidRPr="003F7F55" w14:paraId="50A877CF" w14:textId="77777777" w:rsidTr="005C2183">
        <w:trPr>
          <w:trHeight w:val="1497"/>
        </w:trPr>
        <w:tc>
          <w:tcPr>
            <w:tcW w:w="9855" w:type="dxa"/>
            <w:gridSpan w:val="8"/>
            <w:tcBorders>
              <w:top w:val="nil"/>
            </w:tcBorders>
          </w:tcPr>
          <w:p w14:paraId="3453CA9F" w14:textId="77777777" w:rsidR="000A10A4" w:rsidRPr="00ED115C" w:rsidRDefault="00EE2EEE" w:rsidP="000A10A4">
            <w:pPr>
              <w:shd w:val="clear" w:color="auto" w:fill="FFFFFF"/>
              <w:rPr>
                <w:ins w:id="10" w:author="Hana Ponížilová" w:date="2023-05-26T12:05:00Z"/>
                <w:sz w:val="20"/>
                <w:szCs w:val="20"/>
              </w:rPr>
            </w:pPr>
            <w:r w:rsidRPr="006E1F13">
              <w:rPr>
                <w:b/>
                <w:bCs/>
                <w:sz w:val="20"/>
                <w:szCs w:val="20"/>
              </w:rPr>
              <w:t>Povinná</w:t>
            </w:r>
            <w:r w:rsidRPr="006E1F13">
              <w:rPr>
                <w:sz w:val="20"/>
                <w:szCs w:val="20"/>
              </w:rPr>
              <w:t>:</w:t>
            </w:r>
            <w:r w:rsidRPr="006E1F13">
              <w:rPr>
                <w:sz w:val="20"/>
                <w:szCs w:val="20"/>
              </w:rPr>
              <w:br/>
            </w:r>
            <w:ins w:id="11" w:author="Hana Ponížilová" w:date="2023-05-26T12:05:00Z">
              <w:r w:rsidR="000A10A4" w:rsidRPr="00ED115C">
                <w:rPr>
                  <w:sz w:val="20"/>
                  <w:szCs w:val="20"/>
                </w:rPr>
                <w:t xml:space="preserve">BARTLOVÁ, Milena. Retrospektiva: Vybrané studie k dějinám umění 12.–16. a 20. století. Praha: UMPRUM, 2018. </w:t>
              </w:r>
            </w:ins>
          </w:p>
          <w:p w14:paraId="0D90F6F4" w14:textId="77777777" w:rsidR="000A10A4" w:rsidRDefault="000A10A4" w:rsidP="000A10A4">
            <w:pPr>
              <w:shd w:val="clear" w:color="auto" w:fill="FFFFFF"/>
              <w:rPr>
                <w:ins w:id="12" w:author="Hana Ponížilová" w:date="2023-05-26T12:05:00Z"/>
                <w:sz w:val="20"/>
                <w:szCs w:val="20"/>
              </w:rPr>
            </w:pPr>
            <w:ins w:id="13" w:author="Hana Ponížilová" w:date="2023-05-26T12:05:00Z">
              <w:r w:rsidRPr="00ED115C">
                <w:rPr>
                  <w:sz w:val="20"/>
                  <w:szCs w:val="20"/>
                </w:rPr>
                <w:t>ISBN 9788087989562.</w:t>
              </w:r>
            </w:ins>
          </w:p>
          <w:p w14:paraId="6C0B23C5" w14:textId="0D5EA32B" w:rsidR="00EE2EEE" w:rsidRPr="006E1F13" w:rsidRDefault="00EE2EEE" w:rsidP="000A10A4">
            <w:pPr>
              <w:shd w:val="clear" w:color="auto" w:fill="FFFFFF"/>
              <w:rPr>
                <w:sz w:val="20"/>
                <w:szCs w:val="20"/>
              </w:rPr>
            </w:pPr>
            <w:r w:rsidRPr="006E1F13">
              <w:rPr>
                <w:rFonts w:hint="eastAsia"/>
                <w:sz w:val="20"/>
                <w:szCs w:val="20"/>
              </w:rPr>
              <w:t>GOMBRICH, E</w:t>
            </w:r>
            <w:r w:rsidR="002D4D9C">
              <w:rPr>
                <w:sz w:val="20"/>
                <w:szCs w:val="20"/>
              </w:rPr>
              <w:t>rnst</w:t>
            </w:r>
            <w:r w:rsidRPr="006E1F13">
              <w:rPr>
                <w:rFonts w:hint="eastAsia"/>
                <w:sz w:val="20"/>
                <w:szCs w:val="20"/>
              </w:rPr>
              <w:t xml:space="preserve"> H</w:t>
            </w:r>
            <w:r w:rsidR="002D4D9C">
              <w:rPr>
                <w:sz w:val="20"/>
                <w:szCs w:val="20"/>
              </w:rPr>
              <w:t>ans</w:t>
            </w:r>
            <w:r w:rsidRPr="006E1F13">
              <w:rPr>
                <w:rFonts w:hint="eastAsia"/>
                <w:sz w:val="20"/>
                <w:szCs w:val="20"/>
              </w:rPr>
              <w:t>. </w:t>
            </w:r>
            <w:r w:rsidRPr="00D533FD">
              <w:rPr>
                <w:rFonts w:hint="eastAsia"/>
                <w:i/>
                <w:iCs/>
                <w:sz w:val="20"/>
                <w:szCs w:val="20"/>
              </w:rPr>
              <w:t>Příběh umění</w:t>
            </w:r>
            <w:r w:rsidRPr="006E1F13">
              <w:rPr>
                <w:rFonts w:hint="eastAsia"/>
                <w:sz w:val="20"/>
                <w:szCs w:val="20"/>
              </w:rPr>
              <w:t>. Praha: Mladá fronta, 1997. ISBN 8072031430.</w:t>
            </w:r>
          </w:p>
          <w:p w14:paraId="02682D0A" w14:textId="68121FDC" w:rsidR="00EE2EEE" w:rsidRPr="006E1F13" w:rsidRDefault="00EE2EEE" w:rsidP="00EE2EEE">
            <w:pPr>
              <w:shd w:val="clear" w:color="auto" w:fill="FFFFFF"/>
              <w:rPr>
                <w:sz w:val="20"/>
                <w:szCs w:val="20"/>
              </w:rPr>
            </w:pPr>
            <w:r w:rsidRPr="006E1F13">
              <w:rPr>
                <w:sz w:val="20"/>
                <w:szCs w:val="20"/>
              </w:rPr>
              <w:t xml:space="preserve">HOLLINGSWORTHOVÁ, Mary. </w:t>
            </w:r>
            <w:r w:rsidRPr="00D533FD">
              <w:rPr>
                <w:i/>
                <w:iCs/>
                <w:sz w:val="20"/>
                <w:szCs w:val="20"/>
              </w:rPr>
              <w:t>Umění v dějinách člověka</w:t>
            </w:r>
            <w:r w:rsidRPr="006E1F13">
              <w:rPr>
                <w:sz w:val="20"/>
                <w:szCs w:val="20"/>
              </w:rPr>
              <w:t>. Obzor. ISBN 80-215-0277-0</w:t>
            </w:r>
            <w:r w:rsidR="00782D56">
              <w:rPr>
                <w:sz w:val="20"/>
                <w:szCs w:val="20"/>
              </w:rPr>
              <w:t>.</w:t>
            </w:r>
          </w:p>
          <w:p w14:paraId="71947E78" w14:textId="77777777" w:rsidR="00EE2EEE" w:rsidRPr="006E1F13" w:rsidRDefault="00EE2EEE" w:rsidP="00EE2EEE">
            <w:pPr>
              <w:shd w:val="clear" w:color="auto" w:fill="FFFFFF"/>
              <w:rPr>
                <w:sz w:val="20"/>
                <w:szCs w:val="20"/>
              </w:rPr>
            </w:pPr>
            <w:r w:rsidRPr="006E1F13">
              <w:rPr>
                <w:rFonts w:hint="eastAsia"/>
                <w:sz w:val="20"/>
                <w:szCs w:val="20"/>
              </w:rPr>
              <w:t>PIJOÁN, José. </w:t>
            </w:r>
            <w:r w:rsidRPr="00D533FD">
              <w:rPr>
                <w:rFonts w:hint="eastAsia"/>
                <w:i/>
                <w:iCs/>
                <w:sz w:val="20"/>
                <w:szCs w:val="20"/>
              </w:rPr>
              <w:t>Dějiny umění 3</w:t>
            </w:r>
            <w:r w:rsidRPr="006E1F13">
              <w:rPr>
                <w:rFonts w:hint="eastAsia"/>
                <w:sz w:val="20"/>
                <w:szCs w:val="20"/>
              </w:rPr>
              <w:t>. Praha: Odeon, 1978. Světové umění.</w:t>
            </w:r>
          </w:p>
          <w:p w14:paraId="68C4B762" w14:textId="77777777" w:rsidR="00EE2EEE" w:rsidRPr="000810F8" w:rsidRDefault="00EE2EEE" w:rsidP="00EE2EEE">
            <w:pPr>
              <w:shd w:val="clear" w:color="auto" w:fill="FFFFFF"/>
              <w:rPr>
                <w:sz w:val="20"/>
                <w:szCs w:val="20"/>
              </w:rPr>
            </w:pPr>
            <w:r>
              <w:rPr>
                <w:sz w:val="20"/>
                <w:szCs w:val="20"/>
              </w:rPr>
              <w:t>PI</w:t>
            </w:r>
            <w:r w:rsidRPr="006E1F13">
              <w:rPr>
                <w:rFonts w:hint="eastAsia"/>
                <w:sz w:val="20"/>
                <w:szCs w:val="20"/>
              </w:rPr>
              <w:t>JOÁN, José. </w:t>
            </w:r>
            <w:r w:rsidRPr="00D533FD">
              <w:rPr>
                <w:rFonts w:hint="eastAsia"/>
                <w:i/>
                <w:iCs/>
                <w:sz w:val="20"/>
                <w:szCs w:val="20"/>
              </w:rPr>
              <w:t>Dějiny umění 5</w:t>
            </w:r>
            <w:r w:rsidRPr="006E1F13">
              <w:rPr>
                <w:rFonts w:hint="eastAsia"/>
                <w:sz w:val="20"/>
                <w:szCs w:val="20"/>
              </w:rPr>
              <w:t>. Praha: Odeon, 1979. Světové umění.</w:t>
            </w:r>
          </w:p>
          <w:p w14:paraId="5DBC09D5" w14:textId="77777777" w:rsidR="00EE2EEE" w:rsidRPr="006E1F13" w:rsidRDefault="00EE2EEE" w:rsidP="00EE2EEE">
            <w:pPr>
              <w:shd w:val="clear" w:color="auto" w:fill="FFFFFF"/>
              <w:rPr>
                <w:b/>
                <w:bCs/>
                <w:sz w:val="20"/>
                <w:szCs w:val="20"/>
              </w:rPr>
            </w:pPr>
            <w:r w:rsidRPr="006E1F13">
              <w:rPr>
                <w:b/>
                <w:bCs/>
                <w:sz w:val="20"/>
                <w:szCs w:val="20"/>
              </w:rPr>
              <w:t>Doporučená:</w:t>
            </w:r>
          </w:p>
          <w:p w14:paraId="11D22B6A" w14:textId="1A5D1F8E" w:rsidR="00EE2EEE" w:rsidRPr="006E1F13" w:rsidRDefault="00EE2EEE" w:rsidP="00EE2EEE">
            <w:pPr>
              <w:shd w:val="clear" w:color="auto" w:fill="FFFFFF"/>
              <w:rPr>
                <w:sz w:val="20"/>
                <w:szCs w:val="20"/>
              </w:rPr>
            </w:pPr>
            <w:r w:rsidRPr="006E1F13">
              <w:rPr>
                <w:rFonts w:hint="eastAsia"/>
                <w:sz w:val="20"/>
                <w:szCs w:val="20"/>
              </w:rPr>
              <w:t>CONTADINO, Luigi. </w:t>
            </w:r>
            <w:r w:rsidRPr="00EE2EEE">
              <w:rPr>
                <w:rFonts w:hint="eastAsia"/>
                <w:i/>
                <w:iCs/>
                <w:sz w:val="20"/>
                <w:szCs w:val="20"/>
              </w:rPr>
              <w:t>Skvosty českého umění: proměny českého výtvarného umění v kontextu dějin</w:t>
            </w:r>
            <w:r w:rsidRPr="006E1F13">
              <w:rPr>
                <w:rFonts w:hint="eastAsia"/>
                <w:sz w:val="20"/>
                <w:szCs w:val="20"/>
              </w:rPr>
              <w:t xml:space="preserve">. Olomouc: </w:t>
            </w:r>
            <w:proofErr w:type="spellStart"/>
            <w:r w:rsidRPr="006E1F13">
              <w:rPr>
                <w:rFonts w:hint="eastAsia"/>
                <w:sz w:val="20"/>
                <w:szCs w:val="20"/>
              </w:rPr>
              <w:t>Rubico</w:t>
            </w:r>
            <w:proofErr w:type="spellEnd"/>
            <w:r w:rsidRPr="006E1F13">
              <w:rPr>
                <w:rFonts w:hint="eastAsia"/>
                <w:sz w:val="20"/>
                <w:szCs w:val="20"/>
              </w:rPr>
              <w:t>, 2009. ISBN 9788073460976</w:t>
            </w:r>
            <w:r w:rsidR="00782D56">
              <w:rPr>
                <w:sz w:val="20"/>
                <w:szCs w:val="20"/>
              </w:rPr>
              <w:t>.</w:t>
            </w:r>
          </w:p>
          <w:p w14:paraId="46D83EB9" w14:textId="77777777" w:rsidR="00EE2EEE" w:rsidRDefault="00EE2EEE" w:rsidP="00EE2EEE">
            <w:pPr>
              <w:shd w:val="clear" w:color="auto" w:fill="FFFFFF"/>
              <w:rPr>
                <w:sz w:val="20"/>
                <w:szCs w:val="20"/>
              </w:rPr>
            </w:pPr>
            <w:r w:rsidRPr="006E1F13">
              <w:rPr>
                <w:sz w:val="20"/>
                <w:szCs w:val="20"/>
              </w:rPr>
              <w:t>COX, Barbara et al. </w:t>
            </w:r>
            <w:r w:rsidRPr="00EE2EEE">
              <w:rPr>
                <w:i/>
                <w:iCs/>
                <w:sz w:val="20"/>
                <w:szCs w:val="20"/>
              </w:rPr>
              <w:t>Ve jménu módy: ilustrované dějiny bizarnosti a krásy</w:t>
            </w:r>
            <w:r w:rsidRPr="006E1F13">
              <w:rPr>
                <w:sz w:val="20"/>
                <w:szCs w:val="20"/>
              </w:rPr>
              <w:t>. 1. vyd. Praha: Mladá fronta, 2013. </w:t>
            </w:r>
          </w:p>
          <w:p w14:paraId="70EB2867" w14:textId="77777777" w:rsidR="00EE2EEE" w:rsidRPr="006E1F13" w:rsidRDefault="00EE2EEE" w:rsidP="00EE2EEE">
            <w:pPr>
              <w:shd w:val="clear" w:color="auto" w:fill="FFFFFF"/>
              <w:rPr>
                <w:sz w:val="20"/>
                <w:szCs w:val="20"/>
              </w:rPr>
            </w:pPr>
            <w:r w:rsidRPr="006E1F13">
              <w:rPr>
                <w:sz w:val="20"/>
                <w:szCs w:val="20"/>
              </w:rPr>
              <w:t>ISBN 978-80-204-2928-5.</w:t>
            </w:r>
          </w:p>
          <w:p w14:paraId="0879F886" w14:textId="77777777" w:rsidR="00EE2EEE" w:rsidRDefault="00EE2EEE" w:rsidP="00EE2EEE">
            <w:pPr>
              <w:shd w:val="clear" w:color="auto" w:fill="FFFFFF"/>
              <w:rPr>
                <w:sz w:val="20"/>
                <w:szCs w:val="20"/>
              </w:rPr>
            </w:pPr>
            <w:r w:rsidRPr="006E1F13">
              <w:rPr>
                <w:sz w:val="20"/>
                <w:szCs w:val="20"/>
              </w:rPr>
              <w:t xml:space="preserve">GARIN, </w:t>
            </w:r>
            <w:proofErr w:type="spellStart"/>
            <w:r w:rsidRPr="006E1F13">
              <w:rPr>
                <w:sz w:val="20"/>
                <w:szCs w:val="20"/>
              </w:rPr>
              <w:t>Eugenio</w:t>
            </w:r>
            <w:proofErr w:type="spellEnd"/>
            <w:r w:rsidRPr="006E1F13">
              <w:rPr>
                <w:sz w:val="20"/>
                <w:szCs w:val="20"/>
              </w:rPr>
              <w:t xml:space="preserve">, </w:t>
            </w:r>
            <w:proofErr w:type="spellStart"/>
            <w:r w:rsidRPr="006E1F13">
              <w:rPr>
                <w:sz w:val="20"/>
                <w:szCs w:val="20"/>
              </w:rPr>
              <w:t>ed</w:t>
            </w:r>
            <w:proofErr w:type="spellEnd"/>
            <w:r w:rsidRPr="006E1F13">
              <w:rPr>
                <w:sz w:val="20"/>
                <w:szCs w:val="20"/>
              </w:rPr>
              <w:t>. </w:t>
            </w:r>
            <w:r w:rsidRPr="00EE2EEE">
              <w:rPr>
                <w:i/>
                <w:iCs/>
                <w:sz w:val="20"/>
                <w:szCs w:val="20"/>
              </w:rPr>
              <w:t>Renesanční člověk a jeho svět</w:t>
            </w:r>
            <w:r w:rsidRPr="006E1F13">
              <w:rPr>
                <w:sz w:val="20"/>
                <w:szCs w:val="20"/>
              </w:rPr>
              <w:t>. Praha: Vyšehrad, 2003. Člověk a jeho svět.</w:t>
            </w:r>
          </w:p>
          <w:p w14:paraId="4A3FDEF5" w14:textId="77777777" w:rsidR="00EE2EEE" w:rsidRPr="006E1F13" w:rsidRDefault="00EE2EEE" w:rsidP="00EE2EEE">
            <w:pPr>
              <w:shd w:val="clear" w:color="auto" w:fill="FFFFFF"/>
              <w:rPr>
                <w:sz w:val="20"/>
                <w:szCs w:val="20"/>
              </w:rPr>
            </w:pPr>
            <w:r w:rsidRPr="006E1F13">
              <w:rPr>
                <w:sz w:val="20"/>
                <w:szCs w:val="20"/>
              </w:rPr>
              <w:t>ISBN 80-7021-653-0.</w:t>
            </w:r>
          </w:p>
          <w:p w14:paraId="0757DC3B" w14:textId="0F593247" w:rsidR="00E53EEE" w:rsidRPr="00537F4B" w:rsidRDefault="00EE2EEE" w:rsidP="00EE2EEE">
            <w:pPr>
              <w:shd w:val="clear" w:color="auto" w:fill="FFFFFF"/>
              <w:rPr>
                <w:sz w:val="20"/>
                <w:szCs w:val="20"/>
              </w:rPr>
            </w:pPr>
            <w:r w:rsidRPr="006E1F13">
              <w:rPr>
                <w:sz w:val="20"/>
                <w:szCs w:val="20"/>
              </w:rPr>
              <w:t>JOHNSON, Paul. </w:t>
            </w:r>
            <w:r w:rsidRPr="00EE2EEE">
              <w:rPr>
                <w:i/>
                <w:iCs/>
                <w:sz w:val="20"/>
                <w:szCs w:val="20"/>
              </w:rPr>
              <w:t>Dějiny umění: nový pohled</w:t>
            </w:r>
            <w:r w:rsidRPr="006E1F13">
              <w:rPr>
                <w:sz w:val="20"/>
                <w:szCs w:val="20"/>
              </w:rPr>
              <w:t>. Praha: Academia, 2006. ISBN 80-200-1320-2.</w:t>
            </w:r>
          </w:p>
        </w:tc>
      </w:tr>
      <w:tr w:rsidR="00E53EEE" w14:paraId="3ADF3A59" w14:textId="77777777" w:rsidTr="005C2183">
        <w:tc>
          <w:tcPr>
            <w:tcW w:w="9855" w:type="dxa"/>
            <w:gridSpan w:val="8"/>
            <w:tcBorders>
              <w:bottom w:val="double" w:sz="4" w:space="0" w:color="auto"/>
            </w:tcBorders>
            <w:shd w:val="clear" w:color="auto" w:fill="BDD6EE"/>
          </w:tcPr>
          <w:p w14:paraId="1BFC5896" w14:textId="367BECF7" w:rsidR="00E53EEE" w:rsidRDefault="00E53EEE" w:rsidP="005C2183">
            <w:pPr>
              <w:jc w:val="both"/>
              <w:rPr>
                <w:b/>
                <w:sz w:val="28"/>
              </w:rPr>
            </w:pPr>
            <w:r>
              <w:lastRenderedPageBreak/>
              <w:br w:type="page"/>
            </w:r>
            <w:r>
              <w:rPr>
                <w:b/>
                <w:sz w:val="28"/>
              </w:rPr>
              <w:t>B-III – Charakteristika studijního předmětu</w:t>
            </w:r>
          </w:p>
        </w:tc>
      </w:tr>
      <w:tr w:rsidR="00E53EEE" w14:paraId="3EAFF099" w14:textId="77777777" w:rsidTr="005C2183">
        <w:tc>
          <w:tcPr>
            <w:tcW w:w="3086" w:type="dxa"/>
            <w:tcBorders>
              <w:top w:val="double" w:sz="4" w:space="0" w:color="auto"/>
            </w:tcBorders>
            <w:shd w:val="clear" w:color="auto" w:fill="F7CAAC"/>
          </w:tcPr>
          <w:p w14:paraId="20CE4997" w14:textId="77777777" w:rsidR="00E53EEE" w:rsidRPr="00864C47" w:rsidRDefault="00E53EEE" w:rsidP="005C2183">
            <w:pPr>
              <w:rPr>
                <w:b/>
                <w:sz w:val="20"/>
                <w:szCs w:val="20"/>
              </w:rPr>
            </w:pPr>
            <w:r w:rsidRPr="00864C47">
              <w:rPr>
                <w:b/>
                <w:sz w:val="20"/>
                <w:szCs w:val="20"/>
              </w:rPr>
              <w:t>Název studijního předmětu</w:t>
            </w:r>
          </w:p>
        </w:tc>
        <w:tc>
          <w:tcPr>
            <w:tcW w:w="6769" w:type="dxa"/>
            <w:gridSpan w:val="7"/>
            <w:tcBorders>
              <w:top w:val="double" w:sz="4" w:space="0" w:color="auto"/>
            </w:tcBorders>
          </w:tcPr>
          <w:p w14:paraId="24E9F6DB" w14:textId="77777777" w:rsidR="00E53EEE" w:rsidRPr="00864C47" w:rsidRDefault="00E53EEE" w:rsidP="005C2183">
            <w:pPr>
              <w:jc w:val="both"/>
              <w:rPr>
                <w:sz w:val="20"/>
                <w:szCs w:val="20"/>
              </w:rPr>
            </w:pPr>
            <w:r w:rsidRPr="00864C47">
              <w:rPr>
                <w:sz w:val="20"/>
                <w:szCs w:val="20"/>
              </w:rPr>
              <w:t>Dějiny výtvarného umění 3</w:t>
            </w:r>
          </w:p>
        </w:tc>
      </w:tr>
      <w:tr w:rsidR="00E53EEE" w14:paraId="36E6C20E" w14:textId="77777777" w:rsidTr="005C2183">
        <w:tc>
          <w:tcPr>
            <w:tcW w:w="3086" w:type="dxa"/>
            <w:shd w:val="clear" w:color="auto" w:fill="F7CAAC"/>
          </w:tcPr>
          <w:p w14:paraId="7EADEA88" w14:textId="77777777" w:rsidR="00E53EEE" w:rsidRPr="00864C47" w:rsidRDefault="00E53EEE" w:rsidP="005C2183">
            <w:pPr>
              <w:rPr>
                <w:b/>
                <w:sz w:val="20"/>
                <w:szCs w:val="20"/>
              </w:rPr>
            </w:pPr>
            <w:r w:rsidRPr="00864C47">
              <w:rPr>
                <w:b/>
                <w:sz w:val="20"/>
                <w:szCs w:val="20"/>
              </w:rPr>
              <w:t>Typ předmětu</w:t>
            </w:r>
          </w:p>
        </w:tc>
        <w:tc>
          <w:tcPr>
            <w:tcW w:w="3406" w:type="dxa"/>
            <w:gridSpan w:val="4"/>
          </w:tcPr>
          <w:p w14:paraId="710B5226" w14:textId="77777777" w:rsidR="00E53EEE" w:rsidRPr="00864C47" w:rsidRDefault="00E53EEE" w:rsidP="005C2183">
            <w:pPr>
              <w:jc w:val="both"/>
              <w:rPr>
                <w:sz w:val="20"/>
                <w:szCs w:val="20"/>
              </w:rPr>
            </w:pPr>
            <w:r w:rsidRPr="00864C47">
              <w:rPr>
                <w:sz w:val="20"/>
                <w:szCs w:val="20"/>
              </w:rPr>
              <w:t>povinně volitelný</w:t>
            </w:r>
          </w:p>
        </w:tc>
        <w:tc>
          <w:tcPr>
            <w:tcW w:w="2695" w:type="dxa"/>
            <w:gridSpan w:val="2"/>
            <w:shd w:val="clear" w:color="auto" w:fill="F7CAAC"/>
          </w:tcPr>
          <w:p w14:paraId="5A5B67A0" w14:textId="77777777" w:rsidR="00E53EEE" w:rsidRPr="00864C47" w:rsidRDefault="00E53EEE" w:rsidP="005C2183">
            <w:pPr>
              <w:jc w:val="both"/>
              <w:rPr>
                <w:sz w:val="20"/>
                <w:szCs w:val="20"/>
              </w:rPr>
            </w:pPr>
            <w:r w:rsidRPr="00864C47">
              <w:rPr>
                <w:b/>
                <w:sz w:val="20"/>
                <w:szCs w:val="20"/>
              </w:rPr>
              <w:t>doporučený ročník / semestr</w:t>
            </w:r>
          </w:p>
        </w:tc>
        <w:tc>
          <w:tcPr>
            <w:tcW w:w="668" w:type="dxa"/>
          </w:tcPr>
          <w:p w14:paraId="7FA34DA5" w14:textId="77777777" w:rsidR="00E53EEE" w:rsidRPr="00864C47" w:rsidRDefault="00E53EEE" w:rsidP="005C2183">
            <w:pPr>
              <w:jc w:val="both"/>
              <w:rPr>
                <w:sz w:val="20"/>
                <w:szCs w:val="20"/>
              </w:rPr>
            </w:pPr>
            <w:r w:rsidRPr="00864C47">
              <w:rPr>
                <w:sz w:val="20"/>
                <w:szCs w:val="20"/>
              </w:rPr>
              <w:t>4/LS</w:t>
            </w:r>
          </w:p>
        </w:tc>
      </w:tr>
      <w:tr w:rsidR="00E53EEE" w14:paraId="5AFE3672" w14:textId="77777777" w:rsidTr="005C2183">
        <w:tc>
          <w:tcPr>
            <w:tcW w:w="3086" w:type="dxa"/>
            <w:shd w:val="clear" w:color="auto" w:fill="F7CAAC"/>
          </w:tcPr>
          <w:p w14:paraId="4DAF6A87" w14:textId="77777777" w:rsidR="00E53EEE" w:rsidRPr="00864C47" w:rsidRDefault="00E53EEE" w:rsidP="005C2183">
            <w:pPr>
              <w:rPr>
                <w:b/>
                <w:sz w:val="20"/>
                <w:szCs w:val="20"/>
              </w:rPr>
            </w:pPr>
            <w:r w:rsidRPr="00864C47">
              <w:rPr>
                <w:b/>
                <w:sz w:val="20"/>
                <w:szCs w:val="20"/>
              </w:rPr>
              <w:t>Rozsah studijního předmětu</w:t>
            </w:r>
          </w:p>
        </w:tc>
        <w:tc>
          <w:tcPr>
            <w:tcW w:w="1701" w:type="dxa"/>
            <w:gridSpan w:val="2"/>
          </w:tcPr>
          <w:p w14:paraId="5D9695E8" w14:textId="77777777" w:rsidR="00E53EEE" w:rsidRPr="00864C47" w:rsidRDefault="00E53EEE" w:rsidP="005C2183">
            <w:pPr>
              <w:jc w:val="both"/>
              <w:rPr>
                <w:sz w:val="20"/>
                <w:szCs w:val="20"/>
              </w:rPr>
            </w:pPr>
            <w:proofErr w:type="gramStart"/>
            <w:r w:rsidRPr="00864C47">
              <w:rPr>
                <w:sz w:val="20"/>
                <w:szCs w:val="20"/>
              </w:rPr>
              <w:t>26p</w:t>
            </w:r>
            <w:proofErr w:type="gramEnd"/>
          </w:p>
        </w:tc>
        <w:tc>
          <w:tcPr>
            <w:tcW w:w="889" w:type="dxa"/>
            <w:shd w:val="clear" w:color="auto" w:fill="F7CAAC"/>
          </w:tcPr>
          <w:p w14:paraId="7501CF74" w14:textId="77777777" w:rsidR="00E53EEE" w:rsidRPr="00864C47" w:rsidRDefault="00E53EEE" w:rsidP="005C2183">
            <w:pPr>
              <w:jc w:val="both"/>
              <w:rPr>
                <w:b/>
                <w:sz w:val="20"/>
                <w:szCs w:val="20"/>
              </w:rPr>
            </w:pPr>
            <w:r w:rsidRPr="00864C47">
              <w:rPr>
                <w:b/>
                <w:sz w:val="20"/>
                <w:szCs w:val="20"/>
              </w:rPr>
              <w:t xml:space="preserve">hod. </w:t>
            </w:r>
          </w:p>
        </w:tc>
        <w:tc>
          <w:tcPr>
            <w:tcW w:w="816" w:type="dxa"/>
          </w:tcPr>
          <w:p w14:paraId="61807DBD" w14:textId="77777777" w:rsidR="00E53EEE" w:rsidRPr="00864C47" w:rsidRDefault="00E53EEE" w:rsidP="005C2183">
            <w:pPr>
              <w:jc w:val="both"/>
              <w:rPr>
                <w:sz w:val="20"/>
                <w:szCs w:val="20"/>
              </w:rPr>
            </w:pPr>
            <w:r w:rsidRPr="00864C47">
              <w:rPr>
                <w:sz w:val="20"/>
                <w:szCs w:val="20"/>
              </w:rPr>
              <w:t>26</w:t>
            </w:r>
          </w:p>
        </w:tc>
        <w:tc>
          <w:tcPr>
            <w:tcW w:w="2156" w:type="dxa"/>
            <w:shd w:val="clear" w:color="auto" w:fill="F7CAAC"/>
          </w:tcPr>
          <w:p w14:paraId="1964AB62" w14:textId="77777777" w:rsidR="00E53EEE" w:rsidRPr="00864C47" w:rsidRDefault="00E53EEE" w:rsidP="005C2183">
            <w:pPr>
              <w:jc w:val="both"/>
              <w:rPr>
                <w:b/>
                <w:sz w:val="20"/>
                <w:szCs w:val="20"/>
              </w:rPr>
            </w:pPr>
            <w:r w:rsidRPr="00864C47">
              <w:rPr>
                <w:b/>
                <w:sz w:val="20"/>
                <w:szCs w:val="20"/>
              </w:rPr>
              <w:t>kreditů</w:t>
            </w:r>
          </w:p>
        </w:tc>
        <w:tc>
          <w:tcPr>
            <w:tcW w:w="1207" w:type="dxa"/>
            <w:gridSpan w:val="2"/>
          </w:tcPr>
          <w:p w14:paraId="460F7B69" w14:textId="77777777" w:rsidR="00E53EEE" w:rsidRPr="00864C47" w:rsidRDefault="00E53EEE" w:rsidP="005C2183">
            <w:pPr>
              <w:jc w:val="both"/>
              <w:rPr>
                <w:sz w:val="20"/>
                <w:szCs w:val="20"/>
              </w:rPr>
            </w:pPr>
            <w:r w:rsidRPr="00864C47">
              <w:rPr>
                <w:sz w:val="20"/>
                <w:szCs w:val="20"/>
              </w:rPr>
              <w:t>3</w:t>
            </w:r>
          </w:p>
        </w:tc>
      </w:tr>
      <w:tr w:rsidR="00E53EEE" w14:paraId="6EE8AD2F" w14:textId="77777777" w:rsidTr="005C2183">
        <w:tc>
          <w:tcPr>
            <w:tcW w:w="3086" w:type="dxa"/>
            <w:shd w:val="clear" w:color="auto" w:fill="F7CAAC"/>
          </w:tcPr>
          <w:p w14:paraId="657BA24E" w14:textId="77777777" w:rsidR="00E53EEE" w:rsidRPr="00864C47" w:rsidRDefault="00E53EEE" w:rsidP="005C2183">
            <w:pPr>
              <w:rPr>
                <w:b/>
                <w:sz w:val="20"/>
                <w:szCs w:val="20"/>
              </w:rPr>
            </w:pPr>
            <w:r w:rsidRPr="00864C47">
              <w:rPr>
                <w:b/>
                <w:sz w:val="20"/>
                <w:szCs w:val="20"/>
              </w:rPr>
              <w:t xml:space="preserve">Prerekvizity, </w:t>
            </w:r>
            <w:proofErr w:type="spellStart"/>
            <w:r w:rsidRPr="00864C47">
              <w:rPr>
                <w:b/>
                <w:sz w:val="20"/>
                <w:szCs w:val="20"/>
              </w:rPr>
              <w:t>korekvizity</w:t>
            </w:r>
            <w:proofErr w:type="spellEnd"/>
            <w:r w:rsidRPr="00864C47">
              <w:rPr>
                <w:b/>
                <w:sz w:val="20"/>
                <w:szCs w:val="20"/>
              </w:rPr>
              <w:t>, ekvivalence</w:t>
            </w:r>
          </w:p>
        </w:tc>
        <w:tc>
          <w:tcPr>
            <w:tcW w:w="6769" w:type="dxa"/>
            <w:gridSpan w:val="7"/>
          </w:tcPr>
          <w:p w14:paraId="530E83F2" w14:textId="77777777" w:rsidR="00E53EEE" w:rsidRPr="00864C47" w:rsidRDefault="00E53EEE" w:rsidP="005C2183">
            <w:pPr>
              <w:jc w:val="both"/>
              <w:rPr>
                <w:sz w:val="20"/>
                <w:szCs w:val="20"/>
              </w:rPr>
            </w:pPr>
          </w:p>
        </w:tc>
      </w:tr>
      <w:tr w:rsidR="00E53EEE" w14:paraId="2CF15C3A" w14:textId="77777777" w:rsidTr="005C2183">
        <w:tc>
          <w:tcPr>
            <w:tcW w:w="3086" w:type="dxa"/>
            <w:shd w:val="clear" w:color="auto" w:fill="F7CAAC"/>
          </w:tcPr>
          <w:p w14:paraId="6F48CED8" w14:textId="77777777" w:rsidR="00E53EEE" w:rsidRPr="00864C47" w:rsidRDefault="00E53EEE" w:rsidP="005C2183">
            <w:pPr>
              <w:rPr>
                <w:b/>
                <w:sz w:val="20"/>
                <w:szCs w:val="20"/>
              </w:rPr>
            </w:pPr>
            <w:r w:rsidRPr="00864C47">
              <w:rPr>
                <w:b/>
                <w:sz w:val="20"/>
                <w:szCs w:val="20"/>
              </w:rPr>
              <w:t>Způsob ověření studijních výsledků</w:t>
            </w:r>
          </w:p>
        </w:tc>
        <w:tc>
          <w:tcPr>
            <w:tcW w:w="3406" w:type="dxa"/>
            <w:gridSpan w:val="4"/>
          </w:tcPr>
          <w:p w14:paraId="57342E87" w14:textId="77777777" w:rsidR="00E53EEE" w:rsidRPr="00864C47" w:rsidRDefault="00E53EEE" w:rsidP="005C2183">
            <w:pPr>
              <w:jc w:val="both"/>
              <w:rPr>
                <w:sz w:val="20"/>
                <w:szCs w:val="20"/>
              </w:rPr>
            </w:pPr>
            <w:r w:rsidRPr="00864C47">
              <w:rPr>
                <w:sz w:val="20"/>
                <w:szCs w:val="20"/>
              </w:rPr>
              <w:t>klasifikovaný zápočet</w:t>
            </w:r>
          </w:p>
        </w:tc>
        <w:tc>
          <w:tcPr>
            <w:tcW w:w="2156" w:type="dxa"/>
            <w:shd w:val="clear" w:color="auto" w:fill="F7CAAC"/>
          </w:tcPr>
          <w:p w14:paraId="07E9C6D7" w14:textId="77777777" w:rsidR="00E53EEE" w:rsidRPr="00864C47" w:rsidRDefault="00E53EEE" w:rsidP="005C2183">
            <w:pPr>
              <w:jc w:val="both"/>
              <w:rPr>
                <w:b/>
                <w:sz w:val="20"/>
                <w:szCs w:val="20"/>
              </w:rPr>
            </w:pPr>
            <w:r w:rsidRPr="00864C47">
              <w:rPr>
                <w:b/>
                <w:sz w:val="20"/>
                <w:szCs w:val="20"/>
              </w:rPr>
              <w:t>Forma výuky</w:t>
            </w:r>
          </w:p>
        </w:tc>
        <w:tc>
          <w:tcPr>
            <w:tcW w:w="1207" w:type="dxa"/>
            <w:gridSpan w:val="2"/>
          </w:tcPr>
          <w:p w14:paraId="2E7DD8C2" w14:textId="77777777" w:rsidR="00E53EEE" w:rsidRPr="00864C47" w:rsidRDefault="00E53EEE" w:rsidP="005C2183">
            <w:pPr>
              <w:jc w:val="both"/>
              <w:rPr>
                <w:sz w:val="20"/>
                <w:szCs w:val="20"/>
              </w:rPr>
            </w:pPr>
            <w:r w:rsidRPr="00864C47">
              <w:rPr>
                <w:sz w:val="20"/>
                <w:szCs w:val="20"/>
              </w:rPr>
              <w:t>přednáška</w:t>
            </w:r>
          </w:p>
        </w:tc>
      </w:tr>
      <w:tr w:rsidR="00E53EEE" w14:paraId="6F88EFF9" w14:textId="77777777" w:rsidTr="005C2183">
        <w:tc>
          <w:tcPr>
            <w:tcW w:w="3086" w:type="dxa"/>
            <w:shd w:val="clear" w:color="auto" w:fill="F7CAAC"/>
          </w:tcPr>
          <w:p w14:paraId="426BD711" w14:textId="77777777" w:rsidR="00E53EEE" w:rsidRPr="00864C47" w:rsidRDefault="00E53EEE" w:rsidP="005C2183">
            <w:pPr>
              <w:rPr>
                <w:b/>
                <w:sz w:val="20"/>
                <w:szCs w:val="20"/>
              </w:rPr>
            </w:pPr>
            <w:r w:rsidRPr="00864C47">
              <w:rPr>
                <w:b/>
                <w:sz w:val="20"/>
                <w:szCs w:val="20"/>
              </w:rPr>
              <w:t>Forma způsobu ověření studijních výsledků a další požadavky na studenta</w:t>
            </w:r>
          </w:p>
        </w:tc>
        <w:tc>
          <w:tcPr>
            <w:tcW w:w="6769" w:type="dxa"/>
            <w:gridSpan w:val="7"/>
            <w:tcBorders>
              <w:bottom w:val="nil"/>
            </w:tcBorders>
          </w:tcPr>
          <w:p w14:paraId="63D4A348" w14:textId="77777777" w:rsidR="00E53EEE" w:rsidRPr="00864C47" w:rsidRDefault="00E53EEE" w:rsidP="005C2183">
            <w:pPr>
              <w:jc w:val="both"/>
              <w:rPr>
                <w:sz w:val="20"/>
                <w:szCs w:val="20"/>
              </w:rPr>
            </w:pPr>
            <w:r w:rsidRPr="00864C47">
              <w:rPr>
                <w:color w:val="000000" w:themeColor="text1"/>
                <w:sz w:val="20"/>
                <w:szCs w:val="20"/>
              </w:rPr>
              <w:t>ústní zkouška</w:t>
            </w:r>
          </w:p>
        </w:tc>
      </w:tr>
      <w:tr w:rsidR="00E53EEE" w14:paraId="6E3B939F" w14:textId="77777777" w:rsidTr="00E90799">
        <w:trPr>
          <w:trHeight w:val="62"/>
        </w:trPr>
        <w:tc>
          <w:tcPr>
            <w:tcW w:w="9855" w:type="dxa"/>
            <w:gridSpan w:val="8"/>
            <w:tcBorders>
              <w:top w:val="nil"/>
            </w:tcBorders>
          </w:tcPr>
          <w:p w14:paraId="736B1618" w14:textId="77777777" w:rsidR="00E53EEE" w:rsidRPr="00864C47" w:rsidRDefault="00E53EEE" w:rsidP="005C2183">
            <w:pPr>
              <w:rPr>
                <w:sz w:val="20"/>
                <w:szCs w:val="20"/>
              </w:rPr>
            </w:pPr>
          </w:p>
        </w:tc>
      </w:tr>
      <w:tr w:rsidR="00E53EEE" w14:paraId="5CEF0F1F" w14:textId="77777777" w:rsidTr="005C2183">
        <w:trPr>
          <w:trHeight w:val="197"/>
        </w:trPr>
        <w:tc>
          <w:tcPr>
            <w:tcW w:w="3086" w:type="dxa"/>
            <w:tcBorders>
              <w:top w:val="nil"/>
            </w:tcBorders>
            <w:shd w:val="clear" w:color="auto" w:fill="F7CAAC"/>
          </w:tcPr>
          <w:p w14:paraId="7E9B332B" w14:textId="77777777" w:rsidR="00E53EEE" w:rsidRPr="00864C47" w:rsidRDefault="00E53EEE" w:rsidP="005C2183">
            <w:pPr>
              <w:rPr>
                <w:b/>
                <w:sz w:val="20"/>
                <w:szCs w:val="20"/>
              </w:rPr>
            </w:pPr>
            <w:r w:rsidRPr="00864C47">
              <w:rPr>
                <w:b/>
                <w:sz w:val="20"/>
                <w:szCs w:val="20"/>
              </w:rPr>
              <w:t>Garant předmětu</w:t>
            </w:r>
          </w:p>
        </w:tc>
        <w:tc>
          <w:tcPr>
            <w:tcW w:w="6769" w:type="dxa"/>
            <w:gridSpan w:val="7"/>
            <w:tcBorders>
              <w:top w:val="nil"/>
            </w:tcBorders>
          </w:tcPr>
          <w:p w14:paraId="2306F4EE" w14:textId="77777777" w:rsidR="00E53EEE" w:rsidRPr="00864C47" w:rsidRDefault="00E53EEE" w:rsidP="005C2183">
            <w:pPr>
              <w:jc w:val="both"/>
              <w:rPr>
                <w:sz w:val="20"/>
                <w:szCs w:val="20"/>
              </w:rPr>
            </w:pPr>
            <w:r w:rsidRPr="00864C47">
              <w:rPr>
                <w:sz w:val="20"/>
                <w:szCs w:val="20"/>
              </w:rPr>
              <w:t xml:space="preserve">prof. akad. </w:t>
            </w:r>
            <w:proofErr w:type="spellStart"/>
            <w:r w:rsidRPr="00864C47">
              <w:rPr>
                <w:sz w:val="20"/>
                <w:szCs w:val="20"/>
              </w:rPr>
              <w:t>mal</w:t>
            </w:r>
            <w:proofErr w:type="spellEnd"/>
            <w:r w:rsidRPr="00864C47">
              <w:rPr>
                <w:sz w:val="20"/>
                <w:szCs w:val="20"/>
              </w:rPr>
              <w:t xml:space="preserve">. Ondrej Slivka </w:t>
            </w:r>
            <w:proofErr w:type="spellStart"/>
            <w:r w:rsidRPr="00864C47">
              <w:rPr>
                <w:sz w:val="20"/>
                <w:szCs w:val="20"/>
              </w:rPr>
              <w:t>ArtD</w:t>
            </w:r>
            <w:proofErr w:type="spellEnd"/>
            <w:r w:rsidRPr="00864C47">
              <w:rPr>
                <w:sz w:val="20"/>
                <w:szCs w:val="20"/>
              </w:rPr>
              <w:t>.</w:t>
            </w:r>
          </w:p>
        </w:tc>
      </w:tr>
      <w:tr w:rsidR="00E53EEE" w14:paraId="7DA2E8F9" w14:textId="77777777" w:rsidTr="005C2183">
        <w:trPr>
          <w:trHeight w:val="243"/>
        </w:trPr>
        <w:tc>
          <w:tcPr>
            <w:tcW w:w="3086" w:type="dxa"/>
            <w:tcBorders>
              <w:top w:val="nil"/>
            </w:tcBorders>
            <w:shd w:val="clear" w:color="auto" w:fill="F7CAAC"/>
          </w:tcPr>
          <w:p w14:paraId="5A240F19" w14:textId="77777777" w:rsidR="00E53EEE" w:rsidRPr="00864C47" w:rsidRDefault="00E53EEE" w:rsidP="005C2183">
            <w:pPr>
              <w:rPr>
                <w:b/>
                <w:sz w:val="20"/>
                <w:szCs w:val="20"/>
              </w:rPr>
            </w:pPr>
            <w:r w:rsidRPr="00864C47">
              <w:rPr>
                <w:b/>
                <w:sz w:val="20"/>
                <w:szCs w:val="20"/>
              </w:rPr>
              <w:t>Zapojení garanta do výuky předmětu</w:t>
            </w:r>
          </w:p>
        </w:tc>
        <w:tc>
          <w:tcPr>
            <w:tcW w:w="6769" w:type="dxa"/>
            <w:gridSpan w:val="7"/>
            <w:tcBorders>
              <w:top w:val="nil"/>
            </w:tcBorders>
          </w:tcPr>
          <w:p w14:paraId="34640F12" w14:textId="0332A75F" w:rsidR="00E53EEE" w:rsidRPr="00864C47" w:rsidRDefault="00E53EEE" w:rsidP="005C2183">
            <w:pPr>
              <w:jc w:val="both"/>
              <w:rPr>
                <w:sz w:val="20"/>
                <w:szCs w:val="20"/>
              </w:rPr>
            </w:pPr>
            <w:r w:rsidRPr="00864C47">
              <w:rPr>
                <w:sz w:val="20"/>
                <w:szCs w:val="20"/>
              </w:rPr>
              <w:t>100 %</w:t>
            </w:r>
          </w:p>
        </w:tc>
      </w:tr>
      <w:tr w:rsidR="00E53EEE" w14:paraId="50B433D0" w14:textId="77777777" w:rsidTr="005C2183">
        <w:tc>
          <w:tcPr>
            <w:tcW w:w="3086" w:type="dxa"/>
            <w:shd w:val="clear" w:color="auto" w:fill="F7CAAC"/>
          </w:tcPr>
          <w:p w14:paraId="6DD08493" w14:textId="77777777" w:rsidR="00E53EEE" w:rsidRPr="00864C47" w:rsidRDefault="00E53EEE" w:rsidP="005C2183">
            <w:pPr>
              <w:rPr>
                <w:b/>
                <w:sz w:val="20"/>
                <w:szCs w:val="20"/>
              </w:rPr>
            </w:pPr>
            <w:r w:rsidRPr="00864C47">
              <w:rPr>
                <w:b/>
                <w:sz w:val="20"/>
                <w:szCs w:val="20"/>
              </w:rPr>
              <w:t>Vyučující</w:t>
            </w:r>
          </w:p>
        </w:tc>
        <w:tc>
          <w:tcPr>
            <w:tcW w:w="6769" w:type="dxa"/>
            <w:gridSpan w:val="7"/>
            <w:tcBorders>
              <w:bottom w:val="nil"/>
            </w:tcBorders>
          </w:tcPr>
          <w:p w14:paraId="737AFFCC" w14:textId="77777777" w:rsidR="00E53EEE" w:rsidRPr="00864C47" w:rsidRDefault="00E53EEE" w:rsidP="005C2183">
            <w:pPr>
              <w:jc w:val="both"/>
              <w:rPr>
                <w:sz w:val="20"/>
                <w:szCs w:val="20"/>
              </w:rPr>
            </w:pPr>
            <w:r w:rsidRPr="00864C47">
              <w:rPr>
                <w:sz w:val="20"/>
                <w:szCs w:val="20"/>
              </w:rPr>
              <w:t xml:space="preserve">prof. akad. </w:t>
            </w:r>
            <w:proofErr w:type="spellStart"/>
            <w:r w:rsidRPr="00864C47">
              <w:rPr>
                <w:sz w:val="20"/>
                <w:szCs w:val="20"/>
              </w:rPr>
              <w:t>mal</w:t>
            </w:r>
            <w:proofErr w:type="spellEnd"/>
            <w:r w:rsidRPr="00864C47">
              <w:rPr>
                <w:sz w:val="20"/>
                <w:szCs w:val="20"/>
              </w:rPr>
              <w:t xml:space="preserve">. Ondrej Slivka </w:t>
            </w:r>
            <w:proofErr w:type="spellStart"/>
            <w:r w:rsidRPr="00864C47">
              <w:rPr>
                <w:sz w:val="20"/>
                <w:szCs w:val="20"/>
              </w:rPr>
              <w:t>ArtD</w:t>
            </w:r>
            <w:proofErr w:type="spellEnd"/>
            <w:r w:rsidRPr="00864C47">
              <w:rPr>
                <w:sz w:val="20"/>
                <w:szCs w:val="20"/>
              </w:rPr>
              <w:t xml:space="preserve">. </w:t>
            </w:r>
            <w:proofErr w:type="gramStart"/>
            <w:r w:rsidRPr="00864C47">
              <w:rPr>
                <w:sz w:val="20"/>
                <w:szCs w:val="20"/>
              </w:rPr>
              <w:t>100%</w:t>
            </w:r>
            <w:proofErr w:type="gramEnd"/>
          </w:p>
        </w:tc>
      </w:tr>
      <w:tr w:rsidR="00E53EEE" w14:paraId="77E112BE" w14:textId="77777777" w:rsidTr="00E90799">
        <w:trPr>
          <w:trHeight w:val="62"/>
        </w:trPr>
        <w:tc>
          <w:tcPr>
            <w:tcW w:w="9855" w:type="dxa"/>
            <w:gridSpan w:val="8"/>
            <w:tcBorders>
              <w:top w:val="nil"/>
            </w:tcBorders>
          </w:tcPr>
          <w:p w14:paraId="2C349266" w14:textId="77777777" w:rsidR="00E53EEE" w:rsidRPr="00864C47" w:rsidRDefault="00E53EEE" w:rsidP="005C2183">
            <w:pPr>
              <w:jc w:val="both"/>
              <w:rPr>
                <w:sz w:val="20"/>
                <w:szCs w:val="20"/>
              </w:rPr>
            </w:pPr>
          </w:p>
        </w:tc>
      </w:tr>
      <w:tr w:rsidR="00E53EEE" w14:paraId="565E8D2D" w14:textId="77777777" w:rsidTr="005C2183">
        <w:tc>
          <w:tcPr>
            <w:tcW w:w="3086" w:type="dxa"/>
            <w:shd w:val="clear" w:color="auto" w:fill="F7CAAC"/>
          </w:tcPr>
          <w:p w14:paraId="1098EC00" w14:textId="77777777" w:rsidR="00E53EEE" w:rsidRPr="00864C47" w:rsidRDefault="00E53EEE" w:rsidP="005C2183">
            <w:pPr>
              <w:jc w:val="both"/>
              <w:rPr>
                <w:b/>
                <w:sz w:val="20"/>
                <w:szCs w:val="20"/>
              </w:rPr>
            </w:pPr>
            <w:r w:rsidRPr="00864C47">
              <w:rPr>
                <w:b/>
                <w:sz w:val="20"/>
                <w:szCs w:val="20"/>
              </w:rPr>
              <w:t>Stručná anotace předmětu</w:t>
            </w:r>
          </w:p>
        </w:tc>
        <w:tc>
          <w:tcPr>
            <w:tcW w:w="6769" w:type="dxa"/>
            <w:gridSpan w:val="7"/>
            <w:tcBorders>
              <w:bottom w:val="nil"/>
            </w:tcBorders>
          </w:tcPr>
          <w:p w14:paraId="55A281E8" w14:textId="77777777" w:rsidR="00E53EEE" w:rsidRPr="00864C47" w:rsidRDefault="00E53EEE" w:rsidP="005C2183">
            <w:pPr>
              <w:jc w:val="both"/>
              <w:rPr>
                <w:sz w:val="20"/>
                <w:szCs w:val="20"/>
              </w:rPr>
            </w:pPr>
          </w:p>
        </w:tc>
      </w:tr>
      <w:tr w:rsidR="00E53EEE" w14:paraId="05FC57E8" w14:textId="77777777" w:rsidTr="005C2183">
        <w:trPr>
          <w:trHeight w:val="3938"/>
        </w:trPr>
        <w:tc>
          <w:tcPr>
            <w:tcW w:w="9855" w:type="dxa"/>
            <w:gridSpan w:val="8"/>
            <w:tcBorders>
              <w:top w:val="nil"/>
              <w:bottom w:val="single" w:sz="12" w:space="0" w:color="auto"/>
            </w:tcBorders>
          </w:tcPr>
          <w:p w14:paraId="2E53CADD" w14:textId="111C026B" w:rsidR="00E53EEE" w:rsidRPr="00864C47" w:rsidRDefault="00E53EEE" w:rsidP="00E90799">
            <w:pPr>
              <w:spacing w:after="120"/>
              <w:jc w:val="both"/>
              <w:rPr>
                <w:b/>
                <w:sz w:val="20"/>
                <w:szCs w:val="20"/>
              </w:rPr>
            </w:pPr>
            <w:r w:rsidRPr="00864C47">
              <w:rPr>
                <w:color w:val="000000"/>
                <w:sz w:val="20"/>
                <w:szCs w:val="20"/>
                <w:shd w:val="clear" w:color="auto" w:fill="FFFFFF"/>
              </w:rPr>
              <w:t>Cílem předmětu je, aby student získal přehled o výtvarném umění 20. století. Cílem kurzu je seznámit posluchače se směry a trendy v současném umění. Součástí výuky budou exkurze, návštěva galerií.</w:t>
            </w:r>
          </w:p>
          <w:p w14:paraId="7FB246E0" w14:textId="66CC9F07" w:rsidR="00CC135E" w:rsidRDefault="00E53EEE" w:rsidP="00CC135E">
            <w:pPr>
              <w:pStyle w:val="Odstavecseseznamem"/>
              <w:numPr>
                <w:ilvl w:val="0"/>
                <w:numId w:val="52"/>
              </w:numPr>
              <w:rPr>
                <w:color w:val="000000"/>
                <w:shd w:val="clear" w:color="auto" w:fill="FFFFFF"/>
              </w:rPr>
            </w:pPr>
            <w:r w:rsidRPr="00D52B7C">
              <w:rPr>
                <w:color w:val="000000"/>
                <w:shd w:val="clear" w:color="auto" w:fill="FFFFFF"/>
              </w:rPr>
              <w:t>Fauvismus. Německý expresionismus.</w:t>
            </w:r>
          </w:p>
          <w:p w14:paraId="56C693D0" w14:textId="68F03F6B" w:rsidR="00CC135E" w:rsidRDefault="00E53EEE" w:rsidP="00D52B7C">
            <w:pPr>
              <w:pStyle w:val="Odstavecseseznamem"/>
              <w:ind w:left="1107"/>
              <w:rPr>
                <w:color w:val="000000"/>
                <w:shd w:val="clear" w:color="auto" w:fill="FFFFFF"/>
              </w:rPr>
            </w:pPr>
            <w:r w:rsidRPr="00D52B7C">
              <w:rPr>
                <w:color w:val="000000"/>
                <w:shd w:val="clear" w:color="auto" w:fill="FFFFFF"/>
              </w:rPr>
              <w:t>Skupina Osma a český expresionismus.</w:t>
            </w:r>
          </w:p>
          <w:p w14:paraId="0552362D" w14:textId="0408B544" w:rsidR="00CC135E" w:rsidRDefault="00E53EEE" w:rsidP="00CC135E">
            <w:pPr>
              <w:pStyle w:val="Odstavecseseznamem"/>
              <w:numPr>
                <w:ilvl w:val="0"/>
                <w:numId w:val="52"/>
              </w:numPr>
              <w:rPr>
                <w:color w:val="000000"/>
                <w:shd w:val="clear" w:color="auto" w:fill="FFFFFF"/>
              </w:rPr>
            </w:pPr>
            <w:r w:rsidRPr="00D52B7C">
              <w:rPr>
                <w:color w:val="000000"/>
                <w:shd w:val="clear" w:color="auto" w:fill="FFFFFF"/>
              </w:rPr>
              <w:t>Kubismus v Paříži. Pablo Picasso.</w:t>
            </w:r>
          </w:p>
          <w:p w14:paraId="00B032B7" w14:textId="7A5D96C5" w:rsidR="00CC135E" w:rsidRDefault="00E53EEE" w:rsidP="00D52B7C">
            <w:pPr>
              <w:pStyle w:val="Odstavecseseznamem"/>
              <w:ind w:left="1107"/>
              <w:rPr>
                <w:color w:val="000000"/>
                <w:shd w:val="clear" w:color="auto" w:fill="FFFFFF"/>
              </w:rPr>
            </w:pPr>
            <w:r w:rsidRPr="00D52B7C">
              <w:rPr>
                <w:color w:val="000000"/>
                <w:shd w:val="clear" w:color="auto" w:fill="FFFFFF"/>
              </w:rPr>
              <w:t>Kubismus v českých zemích. Skupina výtvarných umělců.</w:t>
            </w:r>
          </w:p>
          <w:p w14:paraId="3FCB0BEF" w14:textId="5D431D85" w:rsidR="00E53EEE" w:rsidRPr="00D52B7C" w:rsidRDefault="00E53EEE" w:rsidP="00D52B7C">
            <w:pPr>
              <w:pStyle w:val="Odstavecseseznamem"/>
              <w:numPr>
                <w:ilvl w:val="0"/>
                <w:numId w:val="52"/>
              </w:numPr>
              <w:rPr>
                <w:color w:val="000000"/>
                <w:shd w:val="clear" w:color="auto" w:fill="FFFFFF"/>
              </w:rPr>
            </w:pPr>
            <w:r w:rsidRPr="00D52B7C">
              <w:rPr>
                <w:color w:val="000000"/>
                <w:shd w:val="clear" w:color="auto" w:fill="FFFFFF"/>
              </w:rPr>
              <w:t>Moderní umění a 1. světová válka. Dadaismus.</w:t>
            </w:r>
          </w:p>
          <w:p w14:paraId="4E8FF1BC" w14:textId="72D04E28" w:rsidR="00CC135E" w:rsidRDefault="00E53EEE" w:rsidP="00D52B7C">
            <w:pPr>
              <w:pStyle w:val="Odstavecseseznamem"/>
              <w:ind w:left="1107"/>
              <w:rPr>
                <w:color w:val="000000"/>
                <w:shd w:val="clear" w:color="auto" w:fill="FFFFFF"/>
              </w:rPr>
            </w:pPr>
            <w:r w:rsidRPr="00D52B7C">
              <w:rPr>
                <w:color w:val="000000"/>
                <w:shd w:val="clear" w:color="auto" w:fill="FFFFFF"/>
              </w:rPr>
              <w:t xml:space="preserve">Surrealismus. </w:t>
            </w:r>
            <w:proofErr w:type="spellStart"/>
            <w:r w:rsidRPr="00D52B7C">
              <w:rPr>
                <w:color w:val="000000"/>
                <w:shd w:val="clear" w:color="auto" w:fill="FFFFFF"/>
              </w:rPr>
              <w:t>Parížska</w:t>
            </w:r>
            <w:proofErr w:type="spellEnd"/>
            <w:r w:rsidRPr="00D52B7C">
              <w:rPr>
                <w:color w:val="000000"/>
                <w:shd w:val="clear" w:color="auto" w:fill="FFFFFF"/>
              </w:rPr>
              <w:t xml:space="preserve"> škola. Ruská avantgarda.</w:t>
            </w:r>
          </w:p>
          <w:p w14:paraId="65AE8BC1" w14:textId="612641CD" w:rsidR="00CC135E" w:rsidRDefault="00E53EEE" w:rsidP="00CC135E">
            <w:pPr>
              <w:pStyle w:val="Odstavecseseznamem"/>
              <w:numPr>
                <w:ilvl w:val="0"/>
                <w:numId w:val="52"/>
              </w:numPr>
              <w:rPr>
                <w:color w:val="000000"/>
                <w:shd w:val="clear" w:color="auto" w:fill="FFFFFF"/>
              </w:rPr>
            </w:pPr>
            <w:r w:rsidRPr="00D52B7C">
              <w:rPr>
                <w:color w:val="000000"/>
                <w:shd w:val="clear" w:color="auto" w:fill="FFFFFF"/>
              </w:rPr>
              <w:t>Tvrdošíjní. Devětsil.</w:t>
            </w:r>
          </w:p>
          <w:p w14:paraId="262D4D71" w14:textId="7978D55F" w:rsidR="00CC135E" w:rsidRDefault="00E53EEE" w:rsidP="00D52B7C">
            <w:pPr>
              <w:pStyle w:val="Odstavecseseznamem"/>
              <w:ind w:left="1107"/>
              <w:rPr>
                <w:color w:val="000000"/>
                <w:shd w:val="clear" w:color="auto" w:fill="FFFFFF"/>
              </w:rPr>
            </w:pPr>
            <w:r w:rsidRPr="00D52B7C">
              <w:rPr>
                <w:color w:val="000000"/>
                <w:shd w:val="clear" w:color="auto" w:fill="FFFFFF"/>
              </w:rPr>
              <w:t>Slovenské výtvarné umění na přelomu 19. a 20. století</w:t>
            </w:r>
            <w:r w:rsidR="00E90799" w:rsidRPr="00D52B7C">
              <w:rPr>
                <w:color w:val="000000"/>
                <w:shd w:val="clear" w:color="auto" w:fill="FFFFFF"/>
              </w:rPr>
              <w:t>.</w:t>
            </w:r>
          </w:p>
          <w:p w14:paraId="6B95B127" w14:textId="7FE71DB5" w:rsidR="00E53EEE" w:rsidRPr="00D52B7C" w:rsidRDefault="00E53EEE" w:rsidP="00D52B7C">
            <w:pPr>
              <w:pStyle w:val="Odstavecseseznamem"/>
              <w:numPr>
                <w:ilvl w:val="0"/>
                <w:numId w:val="52"/>
              </w:numPr>
              <w:rPr>
                <w:color w:val="000000"/>
                <w:shd w:val="clear" w:color="auto" w:fill="FFFFFF"/>
              </w:rPr>
            </w:pPr>
            <w:r w:rsidRPr="00D52B7C">
              <w:rPr>
                <w:color w:val="000000"/>
                <w:shd w:val="clear" w:color="auto" w:fill="FFFFFF"/>
              </w:rPr>
              <w:t>Dějiny fotografie</w:t>
            </w:r>
            <w:r w:rsidR="00E90799" w:rsidRPr="00D52B7C">
              <w:rPr>
                <w:color w:val="000000"/>
                <w:shd w:val="clear" w:color="auto" w:fill="FFFFFF"/>
              </w:rPr>
              <w:t>.</w:t>
            </w:r>
          </w:p>
          <w:p w14:paraId="68BA237F" w14:textId="606BAE93" w:rsidR="00E53EEE" w:rsidRPr="00D52B7C" w:rsidRDefault="00E53EEE" w:rsidP="00D52B7C">
            <w:pPr>
              <w:pStyle w:val="Odstavecseseznamem"/>
              <w:ind w:left="1107"/>
              <w:rPr>
                <w:color w:val="000000"/>
                <w:shd w:val="clear" w:color="auto" w:fill="FFFFFF"/>
              </w:rPr>
            </w:pPr>
            <w:r w:rsidRPr="00D52B7C">
              <w:rPr>
                <w:color w:val="000000"/>
                <w:shd w:val="clear" w:color="auto" w:fill="FFFFFF"/>
              </w:rPr>
              <w:t>Umění v období totalitních režimů. „Degenerované uměni“. Socialistický realismus.</w:t>
            </w:r>
          </w:p>
          <w:p w14:paraId="58D43563" w14:textId="661E435F" w:rsidR="00CC135E" w:rsidRPr="00D52B7C" w:rsidRDefault="00E53EEE" w:rsidP="00CC135E">
            <w:pPr>
              <w:pStyle w:val="Odstavecseseznamem"/>
              <w:numPr>
                <w:ilvl w:val="0"/>
                <w:numId w:val="52"/>
              </w:numPr>
              <w:spacing w:after="120"/>
            </w:pPr>
            <w:r w:rsidRPr="00D52B7C">
              <w:rPr>
                <w:color w:val="000000"/>
                <w:shd w:val="clear" w:color="auto" w:fill="FFFFFF"/>
              </w:rPr>
              <w:t>Umělecké směry v západním umění po 2. světové válce. Nefigurativní projev – tašizmus, expresívní</w:t>
            </w:r>
            <w:r w:rsidR="00E90799" w:rsidRPr="00D52B7C">
              <w:rPr>
                <w:color w:val="000000"/>
                <w:shd w:val="clear" w:color="auto" w:fill="FFFFFF"/>
              </w:rPr>
              <w:t xml:space="preserve">.  </w:t>
            </w:r>
            <w:r w:rsidRPr="00D52B7C">
              <w:rPr>
                <w:color w:val="000000"/>
                <w:shd w:val="clear" w:color="auto" w:fill="FFFFFF"/>
              </w:rPr>
              <w:t xml:space="preserve">abstrakce, </w:t>
            </w:r>
            <w:r w:rsidRPr="00D52B7C">
              <w:rPr>
                <w:color w:val="000000"/>
                <w:shd w:val="clear" w:color="auto" w:fill="FFFFFF"/>
                <w:lang w:val="en-GB"/>
              </w:rPr>
              <w:t>colour-field painting.</w:t>
            </w:r>
            <w:r w:rsidRPr="00D52B7C">
              <w:rPr>
                <w:color w:val="000000"/>
                <w:shd w:val="clear" w:color="auto" w:fill="FFFFFF"/>
              </w:rPr>
              <w:t xml:space="preserve"> Opuštění předmětnosti</w:t>
            </w:r>
            <w:r w:rsidR="00E90799" w:rsidRPr="00D52B7C">
              <w:rPr>
                <w:color w:val="000000"/>
                <w:shd w:val="clear" w:color="auto" w:fill="FFFFFF"/>
              </w:rPr>
              <w:t>.</w:t>
            </w:r>
          </w:p>
          <w:p w14:paraId="0C558C83" w14:textId="7FD8948A" w:rsidR="00CC135E" w:rsidRPr="00D52B7C" w:rsidRDefault="00E53EEE" w:rsidP="00D52B7C">
            <w:pPr>
              <w:pStyle w:val="Odstavecseseznamem"/>
              <w:spacing w:after="120"/>
              <w:ind w:left="1107"/>
            </w:pPr>
            <w:r w:rsidRPr="00D52B7C">
              <w:rPr>
                <w:color w:val="000000"/>
                <w:shd w:val="clear" w:color="auto" w:fill="FFFFFF"/>
              </w:rPr>
              <w:t xml:space="preserve">Návrat k realitě. pop-art, nový realizmus, nová figurace. Art </w:t>
            </w:r>
            <w:proofErr w:type="spellStart"/>
            <w:r w:rsidRPr="00D52B7C">
              <w:rPr>
                <w:color w:val="000000"/>
                <w:shd w:val="clear" w:color="auto" w:fill="FFFFFF"/>
              </w:rPr>
              <w:t>brut</w:t>
            </w:r>
            <w:proofErr w:type="spellEnd"/>
            <w:r w:rsidRPr="00D52B7C">
              <w:rPr>
                <w:color w:val="000000"/>
                <w:shd w:val="clear" w:color="auto" w:fill="FFFFFF"/>
              </w:rPr>
              <w:t xml:space="preserve">. </w:t>
            </w:r>
            <w:proofErr w:type="spellStart"/>
            <w:r w:rsidRPr="00D52B7C">
              <w:rPr>
                <w:color w:val="000000"/>
                <w:shd w:val="clear" w:color="auto" w:fill="FFFFFF"/>
              </w:rPr>
              <w:t>Naivné</w:t>
            </w:r>
            <w:proofErr w:type="spellEnd"/>
            <w:r w:rsidRPr="00D52B7C">
              <w:rPr>
                <w:color w:val="000000"/>
                <w:shd w:val="clear" w:color="auto" w:fill="FFFFFF"/>
              </w:rPr>
              <w:t xml:space="preserve"> </w:t>
            </w:r>
            <w:proofErr w:type="spellStart"/>
            <w:r w:rsidRPr="00D52B7C">
              <w:rPr>
                <w:color w:val="000000"/>
                <w:shd w:val="clear" w:color="auto" w:fill="FFFFFF"/>
              </w:rPr>
              <w:t>umenie</w:t>
            </w:r>
            <w:proofErr w:type="spellEnd"/>
            <w:r w:rsidRPr="00D52B7C">
              <w:rPr>
                <w:color w:val="000000"/>
                <w:shd w:val="clear" w:color="auto" w:fill="FFFFFF"/>
              </w:rPr>
              <w:t>.</w:t>
            </w:r>
          </w:p>
          <w:p w14:paraId="4BF125A4" w14:textId="2729CE32" w:rsidR="00CC135E" w:rsidRPr="00D52B7C" w:rsidRDefault="00E53EEE" w:rsidP="00CC135E">
            <w:pPr>
              <w:pStyle w:val="Odstavecseseznamem"/>
              <w:numPr>
                <w:ilvl w:val="0"/>
                <w:numId w:val="52"/>
              </w:numPr>
              <w:spacing w:after="120"/>
            </w:pPr>
            <w:r w:rsidRPr="00D52B7C">
              <w:rPr>
                <w:color w:val="000000"/>
                <w:shd w:val="clear" w:color="auto" w:fill="FFFFFF"/>
              </w:rPr>
              <w:t>Sochařství 20. století</w:t>
            </w:r>
            <w:r w:rsidR="00E90799" w:rsidRPr="00D52B7C">
              <w:rPr>
                <w:color w:val="000000"/>
                <w:shd w:val="clear" w:color="auto" w:fill="FFFFFF"/>
              </w:rPr>
              <w:t>.</w:t>
            </w:r>
          </w:p>
          <w:p w14:paraId="76B918BA" w14:textId="44F3D356" w:rsidR="00CC135E" w:rsidRPr="00D52B7C" w:rsidRDefault="00E53EEE" w:rsidP="00D52B7C">
            <w:pPr>
              <w:pStyle w:val="Odstavecseseznamem"/>
              <w:spacing w:after="120"/>
              <w:ind w:left="1107"/>
            </w:pPr>
            <w:r w:rsidRPr="00D52B7C">
              <w:rPr>
                <w:color w:val="000000"/>
                <w:shd w:val="clear" w:color="auto" w:fill="FFFFFF"/>
              </w:rPr>
              <w:t>Architektura 20. století v</w:t>
            </w:r>
            <w:r w:rsidR="00E90799" w:rsidRPr="00D52B7C">
              <w:rPr>
                <w:color w:val="000000"/>
                <w:shd w:val="clear" w:color="auto" w:fill="FFFFFF"/>
              </w:rPr>
              <w:t> </w:t>
            </w:r>
            <w:r w:rsidRPr="00D52B7C">
              <w:rPr>
                <w:color w:val="000000"/>
                <w:shd w:val="clear" w:color="auto" w:fill="FFFFFF"/>
              </w:rPr>
              <w:t>Evropě</w:t>
            </w:r>
            <w:r w:rsidR="00E90799" w:rsidRPr="00D52B7C">
              <w:rPr>
                <w:color w:val="000000"/>
                <w:shd w:val="clear" w:color="auto" w:fill="FFFFFF"/>
              </w:rPr>
              <w:t>.</w:t>
            </w:r>
          </w:p>
          <w:p w14:paraId="037CC9E5" w14:textId="5AF1114E" w:rsidR="00CC135E" w:rsidRPr="00D52B7C" w:rsidRDefault="00E53EEE" w:rsidP="00CC135E">
            <w:pPr>
              <w:pStyle w:val="Odstavecseseznamem"/>
              <w:numPr>
                <w:ilvl w:val="0"/>
                <w:numId w:val="52"/>
              </w:numPr>
              <w:spacing w:after="120"/>
            </w:pPr>
            <w:r w:rsidRPr="00D52B7C">
              <w:rPr>
                <w:color w:val="000000"/>
                <w:shd w:val="clear" w:color="auto" w:fill="FFFFFF"/>
              </w:rPr>
              <w:t>Totalita versus výtvarné umění. „Degenerované umění“. Socialistický realizmus.</w:t>
            </w:r>
          </w:p>
          <w:p w14:paraId="0F130B25" w14:textId="299490C5" w:rsidR="00CC135E" w:rsidRPr="00D52B7C" w:rsidRDefault="00E53EEE" w:rsidP="00D52B7C">
            <w:pPr>
              <w:pStyle w:val="Odstavecseseznamem"/>
              <w:spacing w:after="120"/>
              <w:ind w:left="1107"/>
            </w:pPr>
            <w:r w:rsidRPr="00D52B7C">
              <w:rPr>
                <w:color w:val="000000"/>
                <w:shd w:val="clear" w:color="auto" w:fill="FFFFFF"/>
              </w:rPr>
              <w:t>České a slovenské výtvarné umění 60-70. let</w:t>
            </w:r>
            <w:r w:rsidR="00E90799" w:rsidRPr="00D52B7C">
              <w:rPr>
                <w:color w:val="000000"/>
                <w:shd w:val="clear" w:color="auto" w:fill="FFFFFF"/>
              </w:rPr>
              <w:t>.</w:t>
            </w:r>
          </w:p>
          <w:p w14:paraId="75996FEF" w14:textId="02DE7084" w:rsidR="00E53EEE" w:rsidRPr="00D52B7C" w:rsidRDefault="00E53EEE" w:rsidP="00D52B7C">
            <w:pPr>
              <w:pStyle w:val="Odstavecseseznamem"/>
              <w:numPr>
                <w:ilvl w:val="0"/>
                <w:numId w:val="52"/>
              </w:numPr>
              <w:spacing w:after="120"/>
            </w:pPr>
            <w:r w:rsidRPr="00D52B7C">
              <w:rPr>
                <w:color w:val="000000"/>
                <w:shd w:val="clear" w:color="auto" w:fill="FFFFFF"/>
              </w:rPr>
              <w:t>Umění na přelome 20. a 21. století.  Současné tendence v českém a slovenském výtvarném umění</w:t>
            </w:r>
            <w:r w:rsidR="00E90799" w:rsidRPr="00D52B7C">
              <w:rPr>
                <w:color w:val="000000"/>
                <w:shd w:val="clear" w:color="auto" w:fill="FFFFFF"/>
              </w:rPr>
              <w:t>.</w:t>
            </w:r>
          </w:p>
          <w:p w14:paraId="2999A284" w14:textId="716A36DF" w:rsidR="00E53EEE" w:rsidRPr="00864C47" w:rsidRDefault="00E53EEE" w:rsidP="00E90799">
            <w:pPr>
              <w:jc w:val="both"/>
              <w:rPr>
                <w:sz w:val="20"/>
                <w:szCs w:val="20"/>
              </w:rPr>
            </w:pPr>
            <w:r w:rsidRPr="00CC135E">
              <w:rPr>
                <w:sz w:val="20"/>
                <w:szCs w:val="20"/>
              </w:rPr>
              <w:t xml:space="preserve">Student získá </w:t>
            </w:r>
            <w:r w:rsidRPr="00864C47">
              <w:rPr>
                <w:sz w:val="20"/>
                <w:szCs w:val="20"/>
              </w:rPr>
              <w:t xml:space="preserve">přehled </w:t>
            </w:r>
            <w:r w:rsidR="00004364">
              <w:rPr>
                <w:sz w:val="20"/>
                <w:szCs w:val="20"/>
              </w:rPr>
              <w:t xml:space="preserve">o </w:t>
            </w:r>
            <w:r w:rsidRPr="00864C47">
              <w:rPr>
                <w:sz w:val="20"/>
                <w:szCs w:val="20"/>
              </w:rPr>
              <w:t>výtvarných směr</w:t>
            </w:r>
            <w:r w:rsidR="00004364">
              <w:rPr>
                <w:sz w:val="20"/>
                <w:szCs w:val="20"/>
              </w:rPr>
              <w:t>ech</w:t>
            </w:r>
            <w:r w:rsidRPr="00864C47">
              <w:rPr>
                <w:sz w:val="20"/>
                <w:szCs w:val="20"/>
              </w:rPr>
              <w:t xml:space="preserve"> 20. století. Tyto znalosti ho mohou inspirovat v jeho výtvarné a dramatické tvorbě, jakož i při jeho životních rozhodnutích a společenských postojích. </w:t>
            </w:r>
          </w:p>
        </w:tc>
      </w:tr>
      <w:tr w:rsidR="00E53EEE" w14:paraId="15592D71" w14:textId="77777777" w:rsidTr="005C2183">
        <w:trPr>
          <w:trHeight w:val="265"/>
        </w:trPr>
        <w:tc>
          <w:tcPr>
            <w:tcW w:w="3653" w:type="dxa"/>
            <w:gridSpan w:val="2"/>
            <w:tcBorders>
              <w:top w:val="nil"/>
            </w:tcBorders>
            <w:shd w:val="clear" w:color="auto" w:fill="F7CAAC"/>
          </w:tcPr>
          <w:p w14:paraId="3CC50A5E" w14:textId="77777777" w:rsidR="00E53EEE" w:rsidRPr="00864C47" w:rsidRDefault="00E53EEE" w:rsidP="005C2183">
            <w:pPr>
              <w:jc w:val="both"/>
              <w:rPr>
                <w:sz w:val="20"/>
                <w:szCs w:val="20"/>
              </w:rPr>
            </w:pPr>
            <w:r w:rsidRPr="00864C47">
              <w:rPr>
                <w:b/>
                <w:sz w:val="20"/>
                <w:szCs w:val="20"/>
              </w:rPr>
              <w:t>Studijní literatura a studijní pomůcky</w:t>
            </w:r>
          </w:p>
        </w:tc>
        <w:tc>
          <w:tcPr>
            <w:tcW w:w="6202" w:type="dxa"/>
            <w:gridSpan w:val="6"/>
            <w:tcBorders>
              <w:top w:val="nil"/>
              <w:bottom w:val="nil"/>
            </w:tcBorders>
          </w:tcPr>
          <w:p w14:paraId="6E2B7CA1" w14:textId="77777777" w:rsidR="00E53EEE" w:rsidRPr="00864C47" w:rsidRDefault="00E53EEE" w:rsidP="005C2183">
            <w:pPr>
              <w:jc w:val="both"/>
              <w:rPr>
                <w:sz w:val="20"/>
                <w:szCs w:val="20"/>
              </w:rPr>
            </w:pPr>
          </w:p>
        </w:tc>
      </w:tr>
      <w:tr w:rsidR="00E53EEE" w:rsidRPr="003F7F55" w14:paraId="658021A7" w14:textId="77777777" w:rsidTr="005C2183">
        <w:trPr>
          <w:trHeight w:val="1497"/>
        </w:trPr>
        <w:tc>
          <w:tcPr>
            <w:tcW w:w="9855" w:type="dxa"/>
            <w:gridSpan w:val="8"/>
            <w:tcBorders>
              <w:top w:val="nil"/>
            </w:tcBorders>
          </w:tcPr>
          <w:p w14:paraId="2A8F273C" w14:textId="77777777" w:rsidR="00D52B7C" w:rsidRPr="00ED115C" w:rsidRDefault="00E90799" w:rsidP="00D52B7C">
            <w:pPr>
              <w:shd w:val="clear" w:color="auto" w:fill="FFFFFF"/>
              <w:rPr>
                <w:ins w:id="14" w:author="Hana Ponížilová" w:date="2023-05-26T12:07:00Z"/>
                <w:sz w:val="20"/>
                <w:szCs w:val="20"/>
              </w:rPr>
            </w:pPr>
            <w:r w:rsidRPr="006E1F13">
              <w:rPr>
                <w:b/>
                <w:bCs/>
                <w:sz w:val="20"/>
                <w:szCs w:val="20"/>
              </w:rPr>
              <w:t>Povinná</w:t>
            </w:r>
            <w:r w:rsidRPr="006E1F13">
              <w:rPr>
                <w:sz w:val="20"/>
                <w:szCs w:val="20"/>
              </w:rPr>
              <w:t>:</w:t>
            </w:r>
            <w:r w:rsidRPr="006E1F13">
              <w:rPr>
                <w:sz w:val="20"/>
                <w:szCs w:val="20"/>
              </w:rPr>
              <w:br/>
            </w:r>
            <w:ins w:id="15" w:author="Hana Ponížilová" w:date="2023-05-26T12:07:00Z">
              <w:r w:rsidR="00D52B7C" w:rsidRPr="00ED115C">
                <w:rPr>
                  <w:sz w:val="20"/>
                  <w:szCs w:val="20"/>
                </w:rPr>
                <w:t xml:space="preserve">BARTLOVÁ, Milena. Retrospektiva: Vybrané studie k dějinám umění 12.–16. a 20. století. Praha: UMPRUM, 2018. </w:t>
              </w:r>
            </w:ins>
          </w:p>
          <w:p w14:paraId="50E0F3E0" w14:textId="77777777" w:rsidR="00D52B7C" w:rsidRDefault="00D52B7C" w:rsidP="00D52B7C">
            <w:pPr>
              <w:shd w:val="clear" w:color="auto" w:fill="FFFFFF"/>
              <w:rPr>
                <w:ins w:id="16" w:author="Hana Ponížilová" w:date="2023-05-26T12:07:00Z"/>
                <w:sz w:val="20"/>
                <w:szCs w:val="20"/>
              </w:rPr>
            </w:pPr>
            <w:ins w:id="17" w:author="Hana Ponížilová" w:date="2023-05-26T12:07:00Z">
              <w:r w:rsidRPr="00ED115C">
                <w:rPr>
                  <w:sz w:val="20"/>
                  <w:szCs w:val="20"/>
                </w:rPr>
                <w:t>ISBN 9788087989562.</w:t>
              </w:r>
            </w:ins>
          </w:p>
          <w:p w14:paraId="76EE8936" w14:textId="60F8C95D" w:rsidR="00E90799" w:rsidRPr="006E1F13" w:rsidRDefault="00E90799" w:rsidP="00D52B7C">
            <w:pPr>
              <w:shd w:val="clear" w:color="auto" w:fill="FFFFFF"/>
              <w:rPr>
                <w:sz w:val="20"/>
                <w:szCs w:val="20"/>
              </w:rPr>
            </w:pPr>
            <w:r w:rsidRPr="006E1F13">
              <w:rPr>
                <w:rFonts w:hint="eastAsia"/>
                <w:sz w:val="20"/>
                <w:szCs w:val="20"/>
              </w:rPr>
              <w:t>GOMBRICH, E</w:t>
            </w:r>
            <w:r w:rsidR="007F54E1">
              <w:rPr>
                <w:sz w:val="20"/>
                <w:szCs w:val="20"/>
              </w:rPr>
              <w:t>rnst</w:t>
            </w:r>
            <w:r w:rsidRPr="006E1F13">
              <w:rPr>
                <w:rFonts w:hint="eastAsia"/>
                <w:sz w:val="20"/>
                <w:szCs w:val="20"/>
              </w:rPr>
              <w:t xml:space="preserve"> H</w:t>
            </w:r>
            <w:r w:rsidR="007F54E1">
              <w:rPr>
                <w:sz w:val="20"/>
                <w:szCs w:val="20"/>
              </w:rPr>
              <w:t>ans</w:t>
            </w:r>
            <w:r w:rsidRPr="006E1F13">
              <w:rPr>
                <w:rFonts w:hint="eastAsia"/>
                <w:sz w:val="20"/>
                <w:szCs w:val="20"/>
              </w:rPr>
              <w:t>. </w:t>
            </w:r>
            <w:r w:rsidRPr="00D533FD">
              <w:rPr>
                <w:rFonts w:hint="eastAsia"/>
                <w:i/>
                <w:iCs/>
                <w:sz w:val="20"/>
                <w:szCs w:val="20"/>
              </w:rPr>
              <w:t>Příběh umění</w:t>
            </w:r>
            <w:r w:rsidRPr="006E1F13">
              <w:rPr>
                <w:rFonts w:hint="eastAsia"/>
                <w:sz w:val="20"/>
                <w:szCs w:val="20"/>
              </w:rPr>
              <w:t>. Praha: Mladá fronta, 1997. ISBN 8072031430.</w:t>
            </w:r>
          </w:p>
          <w:p w14:paraId="187110E4" w14:textId="77777777" w:rsidR="003C04E9" w:rsidRDefault="00E90799" w:rsidP="00D52B7C">
            <w:pPr>
              <w:shd w:val="clear" w:color="auto" w:fill="FFFFFF"/>
              <w:rPr>
                <w:sz w:val="20"/>
                <w:szCs w:val="20"/>
              </w:rPr>
            </w:pPr>
            <w:r w:rsidRPr="006E1F13">
              <w:rPr>
                <w:sz w:val="20"/>
                <w:szCs w:val="20"/>
              </w:rPr>
              <w:t xml:space="preserve">HOLLINGSWORTHOVÁ, Mary. </w:t>
            </w:r>
            <w:r w:rsidRPr="00D533FD">
              <w:rPr>
                <w:i/>
                <w:iCs/>
                <w:sz w:val="20"/>
                <w:szCs w:val="20"/>
              </w:rPr>
              <w:t>Umění v dějinách člověka</w:t>
            </w:r>
            <w:r w:rsidRPr="006E1F13">
              <w:rPr>
                <w:sz w:val="20"/>
                <w:szCs w:val="20"/>
              </w:rPr>
              <w:t>. Obzor. ISBN 80-215-0277-0</w:t>
            </w:r>
          </w:p>
          <w:p w14:paraId="44BA0C8A" w14:textId="2C3C17FD" w:rsidR="00E90799" w:rsidRPr="006E1F13" w:rsidRDefault="00E90799" w:rsidP="003C04E9">
            <w:pPr>
              <w:shd w:val="clear" w:color="auto" w:fill="FFFFFF"/>
              <w:rPr>
                <w:sz w:val="20"/>
                <w:szCs w:val="20"/>
              </w:rPr>
            </w:pPr>
            <w:r w:rsidRPr="006E1F13">
              <w:rPr>
                <w:rFonts w:hint="eastAsia"/>
                <w:sz w:val="20"/>
                <w:szCs w:val="20"/>
              </w:rPr>
              <w:t>PIJOÁN, José. </w:t>
            </w:r>
            <w:r w:rsidRPr="00D533FD">
              <w:rPr>
                <w:rFonts w:hint="eastAsia"/>
                <w:i/>
                <w:iCs/>
                <w:sz w:val="20"/>
                <w:szCs w:val="20"/>
              </w:rPr>
              <w:t>Dějiny umění 3</w:t>
            </w:r>
            <w:r w:rsidRPr="006E1F13">
              <w:rPr>
                <w:rFonts w:hint="eastAsia"/>
                <w:sz w:val="20"/>
                <w:szCs w:val="20"/>
              </w:rPr>
              <w:t>. Praha: Odeon, 1978. Světové umění.</w:t>
            </w:r>
            <w:r w:rsidR="003C04E9">
              <w:t xml:space="preserve"> </w:t>
            </w:r>
            <w:r w:rsidR="003C04E9" w:rsidRPr="003C04E9">
              <w:rPr>
                <w:sz w:val="20"/>
                <w:szCs w:val="20"/>
              </w:rPr>
              <w:t>ISBN</w:t>
            </w:r>
            <w:r w:rsidR="003C04E9">
              <w:t xml:space="preserve"> </w:t>
            </w:r>
            <w:r w:rsidR="003C04E9" w:rsidRPr="003C04E9">
              <w:rPr>
                <w:sz w:val="20"/>
                <w:szCs w:val="20"/>
              </w:rPr>
              <w:t>80-7176-866-9 (váz.)</w:t>
            </w:r>
          </w:p>
          <w:p w14:paraId="307FDEA7" w14:textId="77777777" w:rsidR="00E90799" w:rsidRPr="000810F8" w:rsidRDefault="00E90799" w:rsidP="00E90799">
            <w:pPr>
              <w:shd w:val="clear" w:color="auto" w:fill="FFFFFF"/>
              <w:rPr>
                <w:sz w:val="20"/>
                <w:szCs w:val="20"/>
              </w:rPr>
            </w:pPr>
            <w:r>
              <w:rPr>
                <w:sz w:val="20"/>
                <w:szCs w:val="20"/>
              </w:rPr>
              <w:t>PI</w:t>
            </w:r>
            <w:r w:rsidRPr="006E1F13">
              <w:rPr>
                <w:rFonts w:hint="eastAsia"/>
                <w:sz w:val="20"/>
                <w:szCs w:val="20"/>
              </w:rPr>
              <w:t>JOÁN, José. </w:t>
            </w:r>
            <w:r w:rsidRPr="00D533FD">
              <w:rPr>
                <w:rFonts w:hint="eastAsia"/>
                <w:i/>
                <w:iCs/>
                <w:sz w:val="20"/>
                <w:szCs w:val="20"/>
              </w:rPr>
              <w:t>Dějiny umění 5</w:t>
            </w:r>
            <w:r w:rsidRPr="006E1F13">
              <w:rPr>
                <w:rFonts w:hint="eastAsia"/>
                <w:sz w:val="20"/>
                <w:szCs w:val="20"/>
              </w:rPr>
              <w:t>. Praha: Odeon, 1979. Světové umění.</w:t>
            </w:r>
          </w:p>
          <w:p w14:paraId="348D8250" w14:textId="77777777" w:rsidR="00E90799" w:rsidRPr="006E1F13" w:rsidRDefault="00E90799" w:rsidP="00E90799">
            <w:pPr>
              <w:shd w:val="clear" w:color="auto" w:fill="FFFFFF"/>
              <w:rPr>
                <w:b/>
                <w:bCs/>
                <w:sz w:val="20"/>
                <w:szCs w:val="20"/>
              </w:rPr>
            </w:pPr>
            <w:r w:rsidRPr="006E1F13">
              <w:rPr>
                <w:b/>
                <w:bCs/>
                <w:sz w:val="20"/>
                <w:szCs w:val="20"/>
              </w:rPr>
              <w:t>Doporučená:</w:t>
            </w:r>
          </w:p>
          <w:p w14:paraId="33CD0224" w14:textId="01903BE5" w:rsidR="00E90799" w:rsidRPr="006E1F13" w:rsidRDefault="00E90799" w:rsidP="00E90799">
            <w:pPr>
              <w:shd w:val="clear" w:color="auto" w:fill="FFFFFF"/>
              <w:rPr>
                <w:sz w:val="20"/>
                <w:szCs w:val="20"/>
              </w:rPr>
            </w:pPr>
            <w:r w:rsidRPr="006E1F13">
              <w:rPr>
                <w:rFonts w:hint="eastAsia"/>
                <w:sz w:val="20"/>
                <w:szCs w:val="20"/>
              </w:rPr>
              <w:t>CONTADINO, Luigi. </w:t>
            </w:r>
            <w:r w:rsidRPr="00EE2EEE">
              <w:rPr>
                <w:rFonts w:hint="eastAsia"/>
                <w:i/>
                <w:iCs/>
                <w:sz w:val="20"/>
                <w:szCs w:val="20"/>
              </w:rPr>
              <w:t>Skvosty českého umění: proměny českého výtvarného umění v kontextu dějin</w:t>
            </w:r>
            <w:r w:rsidRPr="006E1F13">
              <w:rPr>
                <w:rFonts w:hint="eastAsia"/>
                <w:sz w:val="20"/>
                <w:szCs w:val="20"/>
              </w:rPr>
              <w:t xml:space="preserve">. Olomouc: </w:t>
            </w:r>
            <w:proofErr w:type="spellStart"/>
            <w:r w:rsidRPr="006E1F13">
              <w:rPr>
                <w:rFonts w:hint="eastAsia"/>
                <w:sz w:val="20"/>
                <w:szCs w:val="20"/>
              </w:rPr>
              <w:t>Rubico</w:t>
            </w:r>
            <w:proofErr w:type="spellEnd"/>
            <w:r w:rsidRPr="006E1F13">
              <w:rPr>
                <w:rFonts w:hint="eastAsia"/>
                <w:sz w:val="20"/>
                <w:szCs w:val="20"/>
              </w:rPr>
              <w:t>, 2009. ISBN 9788073460976</w:t>
            </w:r>
            <w:r w:rsidR="00782D56">
              <w:rPr>
                <w:sz w:val="20"/>
                <w:szCs w:val="20"/>
              </w:rPr>
              <w:t>.</w:t>
            </w:r>
          </w:p>
          <w:p w14:paraId="5AD7F911" w14:textId="77777777" w:rsidR="00E90799" w:rsidRDefault="00E90799" w:rsidP="00E90799">
            <w:pPr>
              <w:shd w:val="clear" w:color="auto" w:fill="FFFFFF"/>
              <w:rPr>
                <w:sz w:val="20"/>
                <w:szCs w:val="20"/>
              </w:rPr>
            </w:pPr>
            <w:r w:rsidRPr="006E1F13">
              <w:rPr>
                <w:sz w:val="20"/>
                <w:szCs w:val="20"/>
              </w:rPr>
              <w:t>COX, Barbara et al. </w:t>
            </w:r>
            <w:r w:rsidRPr="00EE2EEE">
              <w:rPr>
                <w:i/>
                <w:iCs/>
                <w:sz w:val="20"/>
                <w:szCs w:val="20"/>
              </w:rPr>
              <w:t>Ve jménu módy: ilustrované dějiny bizarnosti a krásy</w:t>
            </w:r>
            <w:r w:rsidRPr="006E1F13">
              <w:rPr>
                <w:sz w:val="20"/>
                <w:szCs w:val="20"/>
              </w:rPr>
              <w:t>. 1. vyd. Praha: Mladá fronta, 2013. </w:t>
            </w:r>
          </w:p>
          <w:p w14:paraId="2A7AE0C9" w14:textId="77777777" w:rsidR="00E90799" w:rsidRPr="006E1F13" w:rsidRDefault="00E90799" w:rsidP="00E90799">
            <w:pPr>
              <w:shd w:val="clear" w:color="auto" w:fill="FFFFFF"/>
              <w:rPr>
                <w:sz w:val="20"/>
                <w:szCs w:val="20"/>
              </w:rPr>
            </w:pPr>
            <w:r w:rsidRPr="006E1F13">
              <w:rPr>
                <w:sz w:val="20"/>
                <w:szCs w:val="20"/>
              </w:rPr>
              <w:t>ISBN 978-80-204-2928-5.</w:t>
            </w:r>
          </w:p>
          <w:p w14:paraId="470E502B" w14:textId="7E350E20" w:rsidR="00E90799" w:rsidRDefault="00E90799" w:rsidP="00E90799">
            <w:pPr>
              <w:shd w:val="clear" w:color="auto" w:fill="FFFFFF"/>
              <w:rPr>
                <w:sz w:val="20"/>
                <w:szCs w:val="20"/>
              </w:rPr>
            </w:pPr>
            <w:r w:rsidRPr="006E1F13">
              <w:rPr>
                <w:sz w:val="20"/>
                <w:szCs w:val="20"/>
              </w:rPr>
              <w:t xml:space="preserve">GARIN, </w:t>
            </w:r>
            <w:proofErr w:type="spellStart"/>
            <w:r w:rsidRPr="006E1F13">
              <w:rPr>
                <w:sz w:val="20"/>
                <w:szCs w:val="20"/>
              </w:rPr>
              <w:t>Eugenio</w:t>
            </w:r>
            <w:proofErr w:type="spellEnd"/>
            <w:r w:rsidRPr="006E1F13">
              <w:rPr>
                <w:sz w:val="20"/>
                <w:szCs w:val="20"/>
              </w:rPr>
              <w:t xml:space="preserve">, </w:t>
            </w:r>
            <w:proofErr w:type="spellStart"/>
            <w:r w:rsidRPr="006E1F13">
              <w:rPr>
                <w:sz w:val="20"/>
                <w:szCs w:val="20"/>
              </w:rPr>
              <w:t>ed</w:t>
            </w:r>
            <w:proofErr w:type="spellEnd"/>
            <w:r w:rsidRPr="006E1F13">
              <w:rPr>
                <w:sz w:val="20"/>
                <w:szCs w:val="20"/>
              </w:rPr>
              <w:t>. </w:t>
            </w:r>
            <w:r w:rsidRPr="00EE2EEE">
              <w:rPr>
                <w:i/>
                <w:iCs/>
                <w:sz w:val="20"/>
                <w:szCs w:val="20"/>
              </w:rPr>
              <w:t>Renesanční člověk a jeho svět</w:t>
            </w:r>
            <w:r w:rsidRPr="006E1F13">
              <w:rPr>
                <w:sz w:val="20"/>
                <w:szCs w:val="20"/>
              </w:rPr>
              <w:t>. Praha: Vyšehrad, 2003. Člověk a jeho svět.</w:t>
            </w:r>
          </w:p>
          <w:p w14:paraId="0B265099" w14:textId="77777777" w:rsidR="00E90799" w:rsidRPr="006E1F13" w:rsidRDefault="00E90799" w:rsidP="00E90799">
            <w:pPr>
              <w:shd w:val="clear" w:color="auto" w:fill="FFFFFF"/>
              <w:rPr>
                <w:sz w:val="20"/>
                <w:szCs w:val="20"/>
              </w:rPr>
            </w:pPr>
            <w:r w:rsidRPr="006E1F13">
              <w:rPr>
                <w:sz w:val="20"/>
                <w:szCs w:val="20"/>
              </w:rPr>
              <w:t>ISBN 80-7021-653-0.</w:t>
            </w:r>
          </w:p>
          <w:p w14:paraId="500EDEA4" w14:textId="0604A6C0" w:rsidR="00E53EEE" w:rsidRPr="00864C47" w:rsidRDefault="00E90799" w:rsidP="00E90799">
            <w:pPr>
              <w:shd w:val="clear" w:color="auto" w:fill="FFFFFF"/>
              <w:rPr>
                <w:sz w:val="20"/>
                <w:szCs w:val="20"/>
              </w:rPr>
            </w:pPr>
            <w:r w:rsidRPr="006E1F13">
              <w:rPr>
                <w:sz w:val="20"/>
                <w:szCs w:val="20"/>
              </w:rPr>
              <w:t>JOHNSON, Paul. </w:t>
            </w:r>
            <w:r w:rsidRPr="00EE2EEE">
              <w:rPr>
                <w:i/>
                <w:iCs/>
                <w:sz w:val="20"/>
                <w:szCs w:val="20"/>
              </w:rPr>
              <w:t>Dějiny umění: nový pohled</w:t>
            </w:r>
            <w:r w:rsidRPr="006E1F13">
              <w:rPr>
                <w:sz w:val="20"/>
                <w:szCs w:val="20"/>
              </w:rPr>
              <w:t>. Praha: Academia, 2006. ISBN 80-200-1320-2.</w:t>
            </w:r>
          </w:p>
        </w:tc>
      </w:tr>
    </w:tbl>
    <w:p w14:paraId="298EAA4B" w14:textId="77777777" w:rsidR="00AE582A" w:rsidRDefault="00AE582A"/>
    <w:p w14:paraId="0A66E687" w14:textId="77777777" w:rsidR="00E90799" w:rsidRDefault="00E90799">
      <w:r>
        <w:br w:type="page"/>
      </w:r>
    </w:p>
    <w:tbl>
      <w:tblPr>
        <w:tblW w:w="9855"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6"/>
        <w:gridCol w:w="567"/>
        <w:gridCol w:w="1134"/>
        <w:gridCol w:w="889"/>
        <w:gridCol w:w="816"/>
        <w:gridCol w:w="2156"/>
        <w:gridCol w:w="539"/>
        <w:gridCol w:w="668"/>
      </w:tblGrid>
      <w:tr w:rsidR="00AE582A" w14:paraId="4DE013C5" w14:textId="77777777" w:rsidTr="005C2183">
        <w:tc>
          <w:tcPr>
            <w:tcW w:w="9855" w:type="dxa"/>
            <w:gridSpan w:val="8"/>
            <w:tcBorders>
              <w:bottom w:val="single" w:sz="4" w:space="0" w:color="000000"/>
            </w:tcBorders>
            <w:shd w:val="clear" w:color="auto" w:fill="BDD6EE"/>
          </w:tcPr>
          <w:p w14:paraId="6127C5E7" w14:textId="4FDA727C" w:rsidR="00AE582A" w:rsidRDefault="00AE582A" w:rsidP="005C2183">
            <w:pPr>
              <w:jc w:val="both"/>
              <w:rPr>
                <w:b/>
                <w:sz w:val="28"/>
                <w:szCs w:val="28"/>
              </w:rPr>
            </w:pPr>
            <w:r>
              <w:rPr>
                <w:b/>
                <w:sz w:val="28"/>
                <w:szCs w:val="28"/>
              </w:rPr>
              <w:lastRenderedPageBreak/>
              <w:t>B-III – Charakteristika studijního předmětu</w:t>
            </w:r>
          </w:p>
        </w:tc>
      </w:tr>
      <w:tr w:rsidR="00AE582A" w14:paraId="171D0533" w14:textId="77777777" w:rsidTr="005C2183">
        <w:tc>
          <w:tcPr>
            <w:tcW w:w="3086" w:type="dxa"/>
            <w:tcBorders>
              <w:top w:val="single" w:sz="4" w:space="0" w:color="000000"/>
            </w:tcBorders>
            <w:shd w:val="clear" w:color="auto" w:fill="F7CAAC"/>
          </w:tcPr>
          <w:p w14:paraId="28635924" w14:textId="77777777" w:rsidR="00AE582A" w:rsidRPr="006C49DD" w:rsidRDefault="00AE582A" w:rsidP="005C2183">
            <w:pPr>
              <w:rPr>
                <w:b/>
                <w:sz w:val="20"/>
                <w:szCs w:val="20"/>
              </w:rPr>
            </w:pPr>
            <w:r w:rsidRPr="006C49DD">
              <w:rPr>
                <w:b/>
                <w:sz w:val="20"/>
                <w:szCs w:val="20"/>
              </w:rPr>
              <w:t>Název studijního předmětu</w:t>
            </w:r>
          </w:p>
        </w:tc>
        <w:tc>
          <w:tcPr>
            <w:tcW w:w="6769" w:type="dxa"/>
            <w:gridSpan w:val="7"/>
            <w:tcBorders>
              <w:top w:val="single" w:sz="4" w:space="0" w:color="000000"/>
            </w:tcBorders>
          </w:tcPr>
          <w:p w14:paraId="065F7520" w14:textId="77777777" w:rsidR="00AE582A" w:rsidRPr="006C49DD" w:rsidRDefault="00AE582A" w:rsidP="005C2183">
            <w:pPr>
              <w:jc w:val="both"/>
              <w:rPr>
                <w:sz w:val="20"/>
                <w:szCs w:val="20"/>
              </w:rPr>
            </w:pPr>
            <w:r w:rsidRPr="006C49DD">
              <w:rPr>
                <w:sz w:val="20"/>
                <w:szCs w:val="20"/>
              </w:rPr>
              <w:t>Filmová řeč animovaného filmu 1</w:t>
            </w:r>
          </w:p>
        </w:tc>
      </w:tr>
      <w:tr w:rsidR="00AE582A" w14:paraId="761DEAB6" w14:textId="77777777" w:rsidTr="005C2183">
        <w:tc>
          <w:tcPr>
            <w:tcW w:w="3086" w:type="dxa"/>
            <w:shd w:val="clear" w:color="auto" w:fill="F7CAAC"/>
          </w:tcPr>
          <w:p w14:paraId="4F5D2E53" w14:textId="77777777" w:rsidR="00AE582A" w:rsidRPr="006C49DD" w:rsidRDefault="00AE582A" w:rsidP="005C2183">
            <w:pPr>
              <w:rPr>
                <w:b/>
                <w:sz w:val="20"/>
                <w:szCs w:val="20"/>
              </w:rPr>
            </w:pPr>
            <w:r w:rsidRPr="006C49DD">
              <w:rPr>
                <w:b/>
                <w:sz w:val="20"/>
                <w:szCs w:val="20"/>
              </w:rPr>
              <w:t>Typ předmětu</w:t>
            </w:r>
          </w:p>
        </w:tc>
        <w:tc>
          <w:tcPr>
            <w:tcW w:w="3406" w:type="dxa"/>
            <w:gridSpan w:val="4"/>
          </w:tcPr>
          <w:p w14:paraId="44C6F3DA" w14:textId="0F9F9875" w:rsidR="00AE582A" w:rsidRPr="006C49DD" w:rsidRDefault="00AE582A" w:rsidP="005C2183">
            <w:pPr>
              <w:jc w:val="both"/>
              <w:rPr>
                <w:sz w:val="20"/>
                <w:szCs w:val="20"/>
              </w:rPr>
            </w:pPr>
            <w:r>
              <w:rPr>
                <w:sz w:val="20"/>
                <w:szCs w:val="20"/>
              </w:rPr>
              <w:t>p</w:t>
            </w:r>
            <w:r w:rsidRPr="006C49DD">
              <w:rPr>
                <w:sz w:val="20"/>
                <w:szCs w:val="20"/>
              </w:rPr>
              <w:t xml:space="preserve">ovinný, </w:t>
            </w:r>
            <w:r w:rsidR="00F13F38">
              <w:rPr>
                <w:sz w:val="20"/>
                <w:szCs w:val="20"/>
              </w:rPr>
              <w:t>PZ</w:t>
            </w:r>
          </w:p>
        </w:tc>
        <w:tc>
          <w:tcPr>
            <w:tcW w:w="2695" w:type="dxa"/>
            <w:gridSpan w:val="2"/>
            <w:shd w:val="clear" w:color="auto" w:fill="F7CAAC"/>
          </w:tcPr>
          <w:p w14:paraId="1F85D9E6" w14:textId="77777777" w:rsidR="00AE582A" w:rsidRPr="006C49DD" w:rsidRDefault="00AE582A" w:rsidP="005C2183">
            <w:pPr>
              <w:jc w:val="both"/>
              <w:rPr>
                <w:sz w:val="20"/>
                <w:szCs w:val="20"/>
              </w:rPr>
            </w:pPr>
            <w:r w:rsidRPr="006C49DD">
              <w:rPr>
                <w:b/>
                <w:sz w:val="20"/>
                <w:szCs w:val="20"/>
              </w:rPr>
              <w:t>doporučený ročník / semestr</w:t>
            </w:r>
          </w:p>
        </w:tc>
        <w:tc>
          <w:tcPr>
            <w:tcW w:w="668" w:type="dxa"/>
          </w:tcPr>
          <w:p w14:paraId="6D050F03" w14:textId="77777777" w:rsidR="00AE582A" w:rsidRPr="006C49DD" w:rsidRDefault="00AE582A" w:rsidP="005C2183">
            <w:pPr>
              <w:jc w:val="both"/>
              <w:rPr>
                <w:sz w:val="20"/>
                <w:szCs w:val="20"/>
              </w:rPr>
            </w:pPr>
            <w:r w:rsidRPr="006C49DD">
              <w:rPr>
                <w:sz w:val="20"/>
                <w:szCs w:val="20"/>
              </w:rPr>
              <w:t>1/ZS</w:t>
            </w:r>
          </w:p>
        </w:tc>
      </w:tr>
      <w:tr w:rsidR="00AE582A" w14:paraId="5B4F7F89" w14:textId="77777777" w:rsidTr="005C2183">
        <w:tc>
          <w:tcPr>
            <w:tcW w:w="3086" w:type="dxa"/>
            <w:shd w:val="clear" w:color="auto" w:fill="F7CAAC"/>
          </w:tcPr>
          <w:p w14:paraId="74C2356F" w14:textId="77777777" w:rsidR="00AE582A" w:rsidRPr="006C49DD" w:rsidRDefault="00AE582A" w:rsidP="005C2183">
            <w:pPr>
              <w:rPr>
                <w:b/>
                <w:sz w:val="20"/>
                <w:szCs w:val="20"/>
              </w:rPr>
            </w:pPr>
            <w:r w:rsidRPr="006C49DD">
              <w:rPr>
                <w:b/>
                <w:sz w:val="20"/>
                <w:szCs w:val="20"/>
              </w:rPr>
              <w:t>Rozsah studijního předmětu</w:t>
            </w:r>
          </w:p>
        </w:tc>
        <w:tc>
          <w:tcPr>
            <w:tcW w:w="1701" w:type="dxa"/>
            <w:gridSpan w:val="2"/>
          </w:tcPr>
          <w:p w14:paraId="5988E420" w14:textId="77777777" w:rsidR="00AE582A" w:rsidRPr="006C49DD" w:rsidRDefault="00AE582A" w:rsidP="005C2183">
            <w:pPr>
              <w:jc w:val="both"/>
              <w:rPr>
                <w:sz w:val="20"/>
                <w:szCs w:val="20"/>
              </w:rPr>
            </w:pPr>
            <w:proofErr w:type="gramStart"/>
            <w:r w:rsidRPr="006C49DD">
              <w:rPr>
                <w:sz w:val="20"/>
                <w:szCs w:val="20"/>
              </w:rPr>
              <w:t>26s</w:t>
            </w:r>
            <w:proofErr w:type="gramEnd"/>
          </w:p>
        </w:tc>
        <w:tc>
          <w:tcPr>
            <w:tcW w:w="889" w:type="dxa"/>
            <w:shd w:val="clear" w:color="auto" w:fill="F7CAAC"/>
          </w:tcPr>
          <w:p w14:paraId="73A482C1" w14:textId="77777777" w:rsidR="00AE582A" w:rsidRPr="006C49DD" w:rsidRDefault="00AE582A" w:rsidP="005C2183">
            <w:pPr>
              <w:jc w:val="both"/>
              <w:rPr>
                <w:b/>
                <w:sz w:val="20"/>
                <w:szCs w:val="20"/>
              </w:rPr>
            </w:pPr>
            <w:r w:rsidRPr="006C49DD">
              <w:rPr>
                <w:b/>
                <w:sz w:val="20"/>
                <w:szCs w:val="20"/>
              </w:rPr>
              <w:t xml:space="preserve">hod. </w:t>
            </w:r>
          </w:p>
        </w:tc>
        <w:tc>
          <w:tcPr>
            <w:tcW w:w="816" w:type="dxa"/>
          </w:tcPr>
          <w:p w14:paraId="09390BDF" w14:textId="77777777" w:rsidR="00AE582A" w:rsidRPr="006C49DD" w:rsidRDefault="00AE582A" w:rsidP="005C2183">
            <w:pPr>
              <w:jc w:val="both"/>
              <w:rPr>
                <w:sz w:val="20"/>
                <w:szCs w:val="20"/>
              </w:rPr>
            </w:pPr>
            <w:r w:rsidRPr="006C49DD">
              <w:rPr>
                <w:sz w:val="20"/>
                <w:szCs w:val="20"/>
              </w:rPr>
              <w:t>26</w:t>
            </w:r>
          </w:p>
        </w:tc>
        <w:tc>
          <w:tcPr>
            <w:tcW w:w="2156" w:type="dxa"/>
            <w:shd w:val="clear" w:color="auto" w:fill="F7CAAC"/>
          </w:tcPr>
          <w:p w14:paraId="6C8910E6" w14:textId="77777777" w:rsidR="00AE582A" w:rsidRPr="006C49DD" w:rsidRDefault="00AE582A" w:rsidP="005C2183">
            <w:pPr>
              <w:jc w:val="both"/>
              <w:rPr>
                <w:b/>
                <w:sz w:val="20"/>
                <w:szCs w:val="20"/>
              </w:rPr>
            </w:pPr>
            <w:r w:rsidRPr="006C49DD">
              <w:rPr>
                <w:b/>
                <w:sz w:val="20"/>
                <w:szCs w:val="20"/>
              </w:rPr>
              <w:t>kreditů</w:t>
            </w:r>
          </w:p>
        </w:tc>
        <w:tc>
          <w:tcPr>
            <w:tcW w:w="1207" w:type="dxa"/>
            <w:gridSpan w:val="2"/>
          </w:tcPr>
          <w:p w14:paraId="615A2BCF" w14:textId="77777777" w:rsidR="00AE582A" w:rsidRPr="006C49DD" w:rsidRDefault="00AE582A" w:rsidP="005C2183">
            <w:pPr>
              <w:jc w:val="both"/>
              <w:rPr>
                <w:sz w:val="20"/>
                <w:szCs w:val="20"/>
              </w:rPr>
            </w:pPr>
            <w:r w:rsidRPr="006C49DD">
              <w:rPr>
                <w:sz w:val="20"/>
                <w:szCs w:val="20"/>
              </w:rPr>
              <w:t>3</w:t>
            </w:r>
          </w:p>
        </w:tc>
      </w:tr>
      <w:tr w:rsidR="00AE582A" w14:paraId="5566C5DA" w14:textId="77777777" w:rsidTr="005C2183">
        <w:tc>
          <w:tcPr>
            <w:tcW w:w="3086" w:type="dxa"/>
            <w:shd w:val="clear" w:color="auto" w:fill="F7CAAC"/>
          </w:tcPr>
          <w:p w14:paraId="13DC94B9" w14:textId="77777777" w:rsidR="00AE582A" w:rsidRPr="006C49DD" w:rsidRDefault="00AE582A" w:rsidP="005C2183">
            <w:pPr>
              <w:rPr>
                <w:b/>
                <w:sz w:val="20"/>
                <w:szCs w:val="20"/>
              </w:rPr>
            </w:pPr>
            <w:r w:rsidRPr="006C49DD">
              <w:rPr>
                <w:b/>
                <w:sz w:val="20"/>
                <w:szCs w:val="20"/>
              </w:rPr>
              <w:t xml:space="preserve">Prerekvizity, </w:t>
            </w:r>
            <w:proofErr w:type="spellStart"/>
            <w:r w:rsidRPr="006C49DD">
              <w:rPr>
                <w:b/>
                <w:sz w:val="20"/>
                <w:szCs w:val="20"/>
              </w:rPr>
              <w:t>korekvizity</w:t>
            </w:r>
            <w:proofErr w:type="spellEnd"/>
            <w:r w:rsidRPr="006C49DD">
              <w:rPr>
                <w:b/>
                <w:sz w:val="20"/>
                <w:szCs w:val="20"/>
              </w:rPr>
              <w:t>, ekvivalence</w:t>
            </w:r>
          </w:p>
        </w:tc>
        <w:tc>
          <w:tcPr>
            <w:tcW w:w="6769" w:type="dxa"/>
            <w:gridSpan w:val="7"/>
          </w:tcPr>
          <w:p w14:paraId="10422A8B" w14:textId="77777777" w:rsidR="00AE582A" w:rsidRPr="006C49DD" w:rsidRDefault="00AE582A" w:rsidP="005C2183">
            <w:pPr>
              <w:jc w:val="both"/>
              <w:rPr>
                <w:sz w:val="20"/>
                <w:szCs w:val="20"/>
              </w:rPr>
            </w:pPr>
          </w:p>
        </w:tc>
      </w:tr>
      <w:tr w:rsidR="00AE582A" w14:paraId="5C1D6CAB" w14:textId="77777777" w:rsidTr="005C2183">
        <w:tc>
          <w:tcPr>
            <w:tcW w:w="3086" w:type="dxa"/>
            <w:shd w:val="clear" w:color="auto" w:fill="F7CAAC"/>
          </w:tcPr>
          <w:p w14:paraId="62C10E3D" w14:textId="77777777" w:rsidR="00AE582A" w:rsidRPr="006C49DD" w:rsidRDefault="00AE582A" w:rsidP="005C2183">
            <w:pPr>
              <w:rPr>
                <w:b/>
                <w:sz w:val="20"/>
                <w:szCs w:val="20"/>
              </w:rPr>
            </w:pPr>
            <w:r w:rsidRPr="006C49DD">
              <w:rPr>
                <w:b/>
                <w:sz w:val="20"/>
                <w:szCs w:val="20"/>
              </w:rPr>
              <w:t>Způsob ověření studijních výsledků</w:t>
            </w:r>
          </w:p>
        </w:tc>
        <w:tc>
          <w:tcPr>
            <w:tcW w:w="3406" w:type="dxa"/>
            <w:gridSpan w:val="4"/>
          </w:tcPr>
          <w:p w14:paraId="234C3665" w14:textId="77777777" w:rsidR="00AE582A" w:rsidRPr="006C49DD" w:rsidRDefault="00AE582A" w:rsidP="005C2183">
            <w:pPr>
              <w:jc w:val="both"/>
              <w:rPr>
                <w:sz w:val="20"/>
                <w:szCs w:val="20"/>
              </w:rPr>
            </w:pPr>
            <w:r w:rsidRPr="006C49DD">
              <w:rPr>
                <w:sz w:val="20"/>
                <w:szCs w:val="20"/>
              </w:rPr>
              <w:t>klasifikovaný zápočet</w:t>
            </w:r>
          </w:p>
        </w:tc>
        <w:tc>
          <w:tcPr>
            <w:tcW w:w="2156" w:type="dxa"/>
            <w:shd w:val="clear" w:color="auto" w:fill="F7CAAC"/>
          </w:tcPr>
          <w:p w14:paraId="3DCF7A50" w14:textId="77777777" w:rsidR="00AE582A" w:rsidRPr="006C49DD" w:rsidRDefault="00AE582A" w:rsidP="005C2183">
            <w:pPr>
              <w:jc w:val="both"/>
              <w:rPr>
                <w:b/>
                <w:sz w:val="20"/>
                <w:szCs w:val="20"/>
              </w:rPr>
            </w:pPr>
            <w:r w:rsidRPr="006C49DD">
              <w:rPr>
                <w:b/>
                <w:sz w:val="20"/>
                <w:szCs w:val="20"/>
              </w:rPr>
              <w:t>Forma výuky</w:t>
            </w:r>
          </w:p>
        </w:tc>
        <w:tc>
          <w:tcPr>
            <w:tcW w:w="1207" w:type="dxa"/>
            <w:gridSpan w:val="2"/>
          </w:tcPr>
          <w:p w14:paraId="5B941CB0" w14:textId="77777777" w:rsidR="00AE582A" w:rsidRPr="006C49DD" w:rsidRDefault="00AE582A" w:rsidP="005C2183">
            <w:pPr>
              <w:jc w:val="both"/>
              <w:rPr>
                <w:sz w:val="20"/>
                <w:szCs w:val="20"/>
              </w:rPr>
            </w:pPr>
            <w:r w:rsidRPr="006C49DD">
              <w:rPr>
                <w:sz w:val="20"/>
                <w:szCs w:val="20"/>
              </w:rPr>
              <w:t>seminář</w:t>
            </w:r>
          </w:p>
        </w:tc>
      </w:tr>
      <w:tr w:rsidR="00AE582A" w14:paraId="00B58338" w14:textId="77777777" w:rsidTr="005C2183">
        <w:tc>
          <w:tcPr>
            <w:tcW w:w="3086" w:type="dxa"/>
            <w:shd w:val="clear" w:color="auto" w:fill="F7CAAC"/>
          </w:tcPr>
          <w:p w14:paraId="6FDEC910" w14:textId="77777777" w:rsidR="00AE582A" w:rsidRPr="006C49DD" w:rsidRDefault="00AE582A" w:rsidP="005C2183">
            <w:pPr>
              <w:rPr>
                <w:b/>
                <w:sz w:val="20"/>
                <w:szCs w:val="20"/>
              </w:rPr>
            </w:pPr>
            <w:r w:rsidRPr="006C49DD">
              <w:rPr>
                <w:b/>
                <w:sz w:val="20"/>
                <w:szCs w:val="20"/>
              </w:rPr>
              <w:t>Forma způsobu ověření studijních výsledků a další požadavky na studenta</w:t>
            </w:r>
          </w:p>
        </w:tc>
        <w:tc>
          <w:tcPr>
            <w:tcW w:w="6769" w:type="dxa"/>
            <w:gridSpan w:val="7"/>
            <w:tcBorders>
              <w:bottom w:val="nil"/>
            </w:tcBorders>
          </w:tcPr>
          <w:p w14:paraId="50D46F0F" w14:textId="6E4602D3" w:rsidR="00AE582A" w:rsidRPr="006C49DD" w:rsidRDefault="00CE7920" w:rsidP="008B0AB0">
            <w:pPr>
              <w:jc w:val="both"/>
              <w:rPr>
                <w:sz w:val="20"/>
                <w:szCs w:val="20"/>
              </w:rPr>
            </w:pPr>
            <w:r>
              <w:rPr>
                <w:color w:val="000000" w:themeColor="text1"/>
                <w:sz w:val="20"/>
                <w:szCs w:val="20"/>
              </w:rPr>
              <w:t>P</w:t>
            </w:r>
            <w:r w:rsidR="00AE582A" w:rsidRPr="006C49DD">
              <w:rPr>
                <w:color w:val="000000" w:themeColor="text1"/>
                <w:sz w:val="20"/>
                <w:szCs w:val="20"/>
              </w:rPr>
              <w:t xml:space="preserve">ředmět je zakončený kombinovanou </w:t>
            </w:r>
            <w:r w:rsidR="008B0AB0">
              <w:rPr>
                <w:color w:val="000000" w:themeColor="text1"/>
                <w:sz w:val="20"/>
                <w:szCs w:val="20"/>
              </w:rPr>
              <w:t>formou</w:t>
            </w:r>
            <w:r w:rsidR="00AE582A" w:rsidRPr="006C49DD">
              <w:rPr>
                <w:color w:val="000000" w:themeColor="text1"/>
                <w:sz w:val="20"/>
                <w:szCs w:val="20"/>
              </w:rPr>
              <w:t xml:space="preserve"> (prezentace analýzy </w:t>
            </w:r>
            <w:r w:rsidR="00B978AA">
              <w:rPr>
                <w:color w:val="000000" w:themeColor="text1"/>
                <w:sz w:val="20"/>
                <w:szCs w:val="20"/>
              </w:rPr>
              <w:br/>
            </w:r>
            <w:r w:rsidR="00AE582A" w:rsidRPr="006C49DD">
              <w:rPr>
                <w:color w:val="000000" w:themeColor="text1"/>
                <w:sz w:val="20"/>
                <w:szCs w:val="20"/>
              </w:rPr>
              <w:t>a</w:t>
            </w:r>
            <w:r w:rsidR="00B978AA">
              <w:rPr>
                <w:color w:val="000000" w:themeColor="text1"/>
                <w:sz w:val="20"/>
                <w:szCs w:val="20"/>
              </w:rPr>
              <w:t xml:space="preserve"> </w:t>
            </w:r>
            <w:r w:rsidR="00AE582A" w:rsidRPr="006C49DD">
              <w:rPr>
                <w:color w:val="000000" w:themeColor="text1"/>
                <w:sz w:val="20"/>
                <w:szCs w:val="20"/>
              </w:rPr>
              <w:t>interpretace krátkého animovaného filmu, diskuze s vyučujícím)</w:t>
            </w:r>
            <w:r w:rsidR="00AD5CD3">
              <w:rPr>
                <w:sz w:val="20"/>
                <w:szCs w:val="20"/>
              </w:rPr>
              <w:t xml:space="preserve"> </w:t>
            </w:r>
            <w:r w:rsidR="00AE582A" w:rsidRPr="006C49DD">
              <w:rPr>
                <w:color w:val="000000" w:themeColor="text1"/>
                <w:sz w:val="20"/>
                <w:szCs w:val="20"/>
              </w:rPr>
              <w:t xml:space="preserve">povinná účast na seminářích je </w:t>
            </w:r>
            <w:proofErr w:type="gramStart"/>
            <w:r w:rsidR="00AE582A" w:rsidRPr="006C49DD">
              <w:rPr>
                <w:color w:val="000000" w:themeColor="text1"/>
                <w:sz w:val="20"/>
                <w:szCs w:val="20"/>
              </w:rPr>
              <w:t>80%</w:t>
            </w:r>
            <w:proofErr w:type="gramEnd"/>
            <w:r w:rsidR="00AE582A" w:rsidRPr="006C49DD">
              <w:rPr>
                <w:color w:val="000000" w:themeColor="text1"/>
                <w:sz w:val="20"/>
                <w:szCs w:val="20"/>
              </w:rPr>
              <w:t>, odevzdaná a splněná všechna cvičení, prezentace analýzy vybraného krátkometrážního animovaného díla</w:t>
            </w:r>
            <w:r>
              <w:rPr>
                <w:color w:val="000000" w:themeColor="text1"/>
                <w:sz w:val="20"/>
                <w:szCs w:val="20"/>
              </w:rPr>
              <w:t>.</w:t>
            </w:r>
          </w:p>
        </w:tc>
      </w:tr>
      <w:tr w:rsidR="00AE582A" w14:paraId="6299C785" w14:textId="77777777" w:rsidTr="00EE2EEE">
        <w:trPr>
          <w:trHeight w:val="62"/>
        </w:trPr>
        <w:tc>
          <w:tcPr>
            <w:tcW w:w="9855" w:type="dxa"/>
            <w:gridSpan w:val="8"/>
            <w:tcBorders>
              <w:top w:val="nil"/>
            </w:tcBorders>
          </w:tcPr>
          <w:p w14:paraId="4E77BCFB" w14:textId="77777777" w:rsidR="00AE582A" w:rsidRPr="006C49DD" w:rsidRDefault="00AE582A" w:rsidP="005C2183">
            <w:pPr>
              <w:rPr>
                <w:sz w:val="20"/>
                <w:szCs w:val="20"/>
              </w:rPr>
            </w:pPr>
          </w:p>
        </w:tc>
      </w:tr>
      <w:tr w:rsidR="00AE582A" w14:paraId="1774D028" w14:textId="77777777" w:rsidTr="005C2183">
        <w:trPr>
          <w:trHeight w:val="197"/>
        </w:trPr>
        <w:tc>
          <w:tcPr>
            <w:tcW w:w="3086" w:type="dxa"/>
            <w:tcBorders>
              <w:top w:val="nil"/>
            </w:tcBorders>
            <w:shd w:val="clear" w:color="auto" w:fill="F7CAAC"/>
          </w:tcPr>
          <w:p w14:paraId="4088128E" w14:textId="77777777" w:rsidR="00AE582A" w:rsidRPr="006C49DD" w:rsidRDefault="00AE582A" w:rsidP="005C2183">
            <w:pPr>
              <w:rPr>
                <w:b/>
                <w:sz w:val="20"/>
                <w:szCs w:val="20"/>
              </w:rPr>
            </w:pPr>
            <w:r w:rsidRPr="006C49DD">
              <w:rPr>
                <w:b/>
                <w:sz w:val="20"/>
                <w:szCs w:val="20"/>
              </w:rPr>
              <w:t>Garant předmětu</w:t>
            </w:r>
          </w:p>
        </w:tc>
        <w:tc>
          <w:tcPr>
            <w:tcW w:w="6769" w:type="dxa"/>
            <w:gridSpan w:val="7"/>
            <w:tcBorders>
              <w:top w:val="nil"/>
            </w:tcBorders>
          </w:tcPr>
          <w:p w14:paraId="3F3CB83D" w14:textId="77777777" w:rsidR="00AE582A" w:rsidRPr="006C49DD" w:rsidRDefault="00AE582A" w:rsidP="005C2183">
            <w:pPr>
              <w:jc w:val="both"/>
              <w:rPr>
                <w:sz w:val="20"/>
                <w:szCs w:val="20"/>
              </w:rPr>
            </w:pPr>
            <w:r w:rsidRPr="006C49DD">
              <w:rPr>
                <w:sz w:val="20"/>
                <w:szCs w:val="20"/>
              </w:rPr>
              <w:t>MgA. Martin Kukal</w:t>
            </w:r>
          </w:p>
        </w:tc>
      </w:tr>
      <w:tr w:rsidR="00AE582A" w14:paraId="7364F9DB" w14:textId="77777777" w:rsidTr="005C2183">
        <w:trPr>
          <w:trHeight w:val="243"/>
        </w:trPr>
        <w:tc>
          <w:tcPr>
            <w:tcW w:w="3086" w:type="dxa"/>
            <w:tcBorders>
              <w:top w:val="nil"/>
            </w:tcBorders>
            <w:shd w:val="clear" w:color="auto" w:fill="F7CAAC"/>
          </w:tcPr>
          <w:p w14:paraId="776259C2" w14:textId="77777777" w:rsidR="00AE582A" w:rsidRPr="006C49DD" w:rsidRDefault="00AE582A" w:rsidP="005C2183">
            <w:pPr>
              <w:rPr>
                <w:b/>
                <w:sz w:val="20"/>
                <w:szCs w:val="20"/>
              </w:rPr>
            </w:pPr>
            <w:r w:rsidRPr="006C49DD">
              <w:rPr>
                <w:b/>
                <w:sz w:val="20"/>
                <w:szCs w:val="20"/>
              </w:rPr>
              <w:t>Zapojení garanta do výuky předmětu</w:t>
            </w:r>
          </w:p>
        </w:tc>
        <w:tc>
          <w:tcPr>
            <w:tcW w:w="6769" w:type="dxa"/>
            <w:gridSpan w:val="7"/>
            <w:tcBorders>
              <w:top w:val="nil"/>
            </w:tcBorders>
          </w:tcPr>
          <w:p w14:paraId="131A4F68" w14:textId="3049E7C5" w:rsidR="00AE582A" w:rsidRPr="006C49DD" w:rsidRDefault="00AE582A" w:rsidP="005C2183">
            <w:pPr>
              <w:jc w:val="both"/>
              <w:rPr>
                <w:sz w:val="20"/>
                <w:szCs w:val="20"/>
              </w:rPr>
            </w:pPr>
            <w:r w:rsidRPr="006C49DD">
              <w:rPr>
                <w:sz w:val="20"/>
                <w:szCs w:val="20"/>
              </w:rPr>
              <w:t>100 %</w:t>
            </w:r>
          </w:p>
        </w:tc>
      </w:tr>
      <w:tr w:rsidR="00AE582A" w14:paraId="151B7225" w14:textId="77777777" w:rsidTr="005C2183">
        <w:tc>
          <w:tcPr>
            <w:tcW w:w="3086" w:type="dxa"/>
            <w:shd w:val="clear" w:color="auto" w:fill="F7CAAC"/>
          </w:tcPr>
          <w:p w14:paraId="03D245CA" w14:textId="77777777" w:rsidR="00AE582A" w:rsidRPr="006C49DD" w:rsidRDefault="00AE582A" w:rsidP="005C2183">
            <w:pPr>
              <w:rPr>
                <w:b/>
                <w:sz w:val="20"/>
                <w:szCs w:val="20"/>
              </w:rPr>
            </w:pPr>
            <w:r w:rsidRPr="006C49DD">
              <w:rPr>
                <w:b/>
                <w:sz w:val="20"/>
                <w:szCs w:val="20"/>
              </w:rPr>
              <w:t>Vyučující</w:t>
            </w:r>
          </w:p>
        </w:tc>
        <w:tc>
          <w:tcPr>
            <w:tcW w:w="6769" w:type="dxa"/>
            <w:gridSpan w:val="7"/>
            <w:tcBorders>
              <w:bottom w:val="nil"/>
            </w:tcBorders>
          </w:tcPr>
          <w:p w14:paraId="34CC1A58" w14:textId="4A83AD0A" w:rsidR="00AE582A" w:rsidRPr="006C49DD" w:rsidRDefault="00AE582A" w:rsidP="005C2183">
            <w:pPr>
              <w:jc w:val="both"/>
              <w:rPr>
                <w:sz w:val="20"/>
                <w:szCs w:val="20"/>
              </w:rPr>
            </w:pPr>
            <w:r w:rsidRPr="006C49DD">
              <w:rPr>
                <w:sz w:val="20"/>
                <w:szCs w:val="20"/>
              </w:rPr>
              <w:t xml:space="preserve">MgA. Martin Kukal </w:t>
            </w:r>
          </w:p>
        </w:tc>
      </w:tr>
      <w:tr w:rsidR="00AE582A" w14:paraId="0BC63982" w14:textId="77777777" w:rsidTr="00EE2EEE">
        <w:trPr>
          <w:trHeight w:val="150"/>
        </w:trPr>
        <w:tc>
          <w:tcPr>
            <w:tcW w:w="9855" w:type="dxa"/>
            <w:gridSpan w:val="8"/>
            <w:tcBorders>
              <w:top w:val="nil"/>
            </w:tcBorders>
          </w:tcPr>
          <w:p w14:paraId="58F6B68E" w14:textId="77777777" w:rsidR="00AE582A" w:rsidRPr="006C49DD" w:rsidRDefault="00AE582A" w:rsidP="005C2183">
            <w:pPr>
              <w:jc w:val="both"/>
              <w:rPr>
                <w:sz w:val="20"/>
                <w:szCs w:val="20"/>
              </w:rPr>
            </w:pPr>
          </w:p>
        </w:tc>
      </w:tr>
      <w:tr w:rsidR="00AE582A" w14:paraId="50E3E0B6" w14:textId="77777777" w:rsidTr="005C2183">
        <w:tc>
          <w:tcPr>
            <w:tcW w:w="3086" w:type="dxa"/>
            <w:shd w:val="clear" w:color="auto" w:fill="F7CAAC"/>
          </w:tcPr>
          <w:p w14:paraId="4E98F47C" w14:textId="77777777" w:rsidR="00AE582A" w:rsidRPr="006C49DD" w:rsidRDefault="00AE582A" w:rsidP="005C2183">
            <w:pPr>
              <w:jc w:val="both"/>
              <w:rPr>
                <w:b/>
                <w:sz w:val="20"/>
                <w:szCs w:val="20"/>
              </w:rPr>
            </w:pPr>
            <w:r w:rsidRPr="006C49DD">
              <w:rPr>
                <w:b/>
                <w:sz w:val="20"/>
                <w:szCs w:val="20"/>
              </w:rPr>
              <w:t>Stručná anotace předmětu</w:t>
            </w:r>
          </w:p>
        </w:tc>
        <w:tc>
          <w:tcPr>
            <w:tcW w:w="6769" w:type="dxa"/>
            <w:gridSpan w:val="7"/>
            <w:tcBorders>
              <w:bottom w:val="nil"/>
            </w:tcBorders>
          </w:tcPr>
          <w:p w14:paraId="5CE82518" w14:textId="77777777" w:rsidR="00AE582A" w:rsidRPr="006C49DD" w:rsidRDefault="00AE582A" w:rsidP="005C2183">
            <w:pPr>
              <w:jc w:val="both"/>
              <w:rPr>
                <w:sz w:val="20"/>
                <w:szCs w:val="20"/>
              </w:rPr>
            </w:pPr>
          </w:p>
        </w:tc>
      </w:tr>
      <w:tr w:rsidR="00AE582A" w14:paraId="641237D9" w14:textId="77777777" w:rsidTr="00EE2EEE">
        <w:trPr>
          <w:trHeight w:val="3629"/>
        </w:trPr>
        <w:tc>
          <w:tcPr>
            <w:tcW w:w="9855" w:type="dxa"/>
            <w:gridSpan w:val="8"/>
            <w:tcBorders>
              <w:top w:val="nil"/>
              <w:bottom w:val="single" w:sz="12" w:space="0" w:color="000000"/>
            </w:tcBorders>
          </w:tcPr>
          <w:p w14:paraId="4C00134E" w14:textId="416FB6A4" w:rsidR="00AE582A" w:rsidRPr="00EE2EEE" w:rsidRDefault="00AE582A" w:rsidP="00EE2EEE">
            <w:pPr>
              <w:spacing w:after="120"/>
              <w:jc w:val="both"/>
              <w:rPr>
                <w:color w:val="000000" w:themeColor="text1"/>
                <w:sz w:val="20"/>
                <w:szCs w:val="20"/>
              </w:rPr>
            </w:pPr>
            <w:r w:rsidRPr="006C49DD">
              <w:rPr>
                <w:color w:val="000000" w:themeColor="text1"/>
                <w:sz w:val="20"/>
                <w:szCs w:val="20"/>
              </w:rPr>
              <w:t xml:space="preserve">Seminář filmové řeči animovaného filmu se zaměřuje na analýzu jednotlivých aspektů animovaného filmu. Blíže zkoumá </w:t>
            </w:r>
            <w:proofErr w:type="spellStart"/>
            <w:r w:rsidRPr="006C49DD">
              <w:rPr>
                <w:color w:val="000000" w:themeColor="text1"/>
                <w:sz w:val="20"/>
                <w:szCs w:val="20"/>
              </w:rPr>
              <w:t>mizanscénu</w:t>
            </w:r>
            <w:proofErr w:type="spellEnd"/>
            <w:r w:rsidRPr="006C49DD">
              <w:rPr>
                <w:color w:val="000000" w:themeColor="text1"/>
                <w:sz w:val="20"/>
                <w:szCs w:val="20"/>
              </w:rPr>
              <w:t xml:space="preserve">, výtvarné přístupy, </w:t>
            </w:r>
            <w:proofErr w:type="spellStart"/>
            <w:r w:rsidRPr="006C49DD">
              <w:rPr>
                <w:color w:val="000000" w:themeColor="text1"/>
                <w:sz w:val="20"/>
                <w:szCs w:val="20"/>
              </w:rPr>
              <w:t>záběrování</w:t>
            </w:r>
            <w:proofErr w:type="spellEnd"/>
            <w:r w:rsidRPr="006C49DD">
              <w:rPr>
                <w:color w:val="000000" w:themeColor="text1"/>
                <w:sz w:val="20"/>
                <w:szCs w:val="20"/>
              </w:rPr>
              <w:t>, techniky animované tvorby a jejich působení na diváka, strukturu vyprávění. Získané poznatky si studenti ověřují při tvorbě obrázkových scénářů a cizelují při analyzování vybraných animovaných snímků.</w:t>
            </w:r>
          </w:p>
          <w:p w14:paraId="39F17DB0" w14:textId="4E120C6C" w:rsidR="00AE582A" w:rsidRPr="00EE2EEE" w:rsidRDefault="00AE582A" w:rsidP="00CE41A2">
            <w:pPr>
              <w:pStyle w:val="Odstavecseseznamem"/>
              <w:numPr>
                <w:ilvl w:val="0"/>
                <w:numId w:val="32"/>
              </w:numPr>
              <w:jc w:val="both"/>
              <w:rPr>
                <w:color w:val="000000" w:themeColor="text1"/>
              </w:rPr>
            </w:pPr>
            <w:r w:rsidRPr="00EE2EEE">
              <w:rPr>
                <w:color w:val="000000" w:themeColor="text1"/>
              </w:rPr>
              <w:t>filmová řeč animovaného filmu a rámování filmového obrazu</w:t>
            </w:r>
          </w:p>
          <w:p w14:paraId="006FA76D" w14:textId="20973626" w:rsidR="00AE582A" w:rsidRPr="00EE2EEE" w:rsidRDefault="00AE582A" w:rsidP="00CE41A2">
            <w:pPr>
              <w:pStyle w:val="Odstavecseseznamem"/>
              <w:numPr>
                <w:ilvl w:val="0"/>
                <w:numId w:val="32"/>
              </w:numPr>
              <w:jc w:val="both"/>
              <w:rPr>
                <w:color w:val="000000" w:themeColor="text1"/>
              </w:rPr>
            </w:pPr>
            <w:r w:rsidRPr="00EE2EEE">
              <w:rPr>
                <w:color w:val="000000" w:themeColor="text1"/>
              </w:rPr>
              <w:t>specifika animovaného filmu</w:t>
            </w:r>
          </w:p>
          <w:p w14:paraId="5676B5F2" w14:textId="76B2D4B7" w:rsidR="00AE582A" w:rsidRPr="00EE2EEE" w:rsidRDefault="00AE582A" w:rsidP="00CE41A2">
            <w:pPr>
              <w:pStyle w:val="Odstavecseseznamem"/>
              <w:numPr>
                <w:ilvl w:val="0"/>
                <w:numId w:val="32"/>
              </w:numPr>
              <w:jc w:val="both"/>
              <w:rPr>
                <w:color w:val="000000" w:themeColor="text1"/>
              </w:rPr>
            </w:pPr>
            <w:proofErr w:type="spellStart"/>
            <w:r w:rsidRPr="00EE2EEE">
              <w:rPr>
                <w:color w:val="000000" w:themeColor="text1"/>
              </w:rPr>
              <w:t>mizanscéna</w:t>
            </w:r>
            <w:proofErr w:type="spellEnd"/>
            <w:r w:rsidRPr="00EE2EEE">
              <w:rPr>
                <w:color w:val="000000" w:themeColor="text1"/>
              </w:rPr>
              <w:t xml:space="preserve"> v animovaném filmu</w:t>
            </w:r>
          </w:p>
          <w:p w14:paraId="232EEB58" w14:textId="4B98CBA8" w:rsidR="00AE582A" w:rsidRPr="00EE2EEE" w:rsidRDefault="00AE582A" w:rsidP="00CE41A2">
            <w:pPr>
              <w:pStyle w:val="Odstavecseseznamem"/>
              <w:numPr>
                <w:ilvl w:val="0"/>
                <w:numId w:val="32"/>
              </w:numPr>
              <w:jc w:val="both"/>
              <w:rPr>
                <w:color w:val="000000" w:themeColor="text1"/>
              </w:rPr>
            </w:pPr>
            <w:r w:rsidRPr="00EE2EEE">
              <w:rPr>
                <w:color w:val="000000" w:themeColor="text1"/>
              </w:rPr>
              <w:t>technologie a výtvarnost v animovaném filmu</w:t>
            </w:r>
          </w:p>
          <w:p w14:paraId="5A075985" w14:textId="5546934B" w:rsidR="00AE582A" w:rsidRPr="00EE2EEE" w:rsidRDefault="00AE582A" w:rsidP="00CE41A2">
            <w:pPr>
              <w:pStyle w:val="Odstavecseseznamem"/>
              <w:numPr>
                <w:ilvl w:val="0"/>
                <w:numId w:val="32"/>
              </w:numPr>
              <w:jc w:val="both"/>
              <w:rPr>
                <w:color w:val="000000" w:themeColor="text1"/>
              </w:rPr>
            </w:pPr>
            <w:r w:rsidRPr="00EE2EEE">
              <w:rPr>
                <w:color w:val="000000" w:themeColor="text1"/>
              </w:rPr>
              <w:t>vyprávění – začátek střed a konec</w:t>
            </w:r>
          </w:p>
          <w:p w14:paraId="67023940" w14:textId="3487E614" w:rsidR="00AE582A" w:rsidRPr="00EE2EEE" w:rsidRDefault="00AE582A" w:rsidP="00CE41A2">
            <w:pPr>
              <w:pStyle w:val="Odstavecseseznamem"/>
              <w:numPr>
                <w:ilvl w:val="0"/>
                <w:numId w:val="32"/>
              </w:numPr>
              <w:jc w:val="both"/>
              <w:rPr>
                <w:color w:val="000000" w:themeColor="text1"/>
              </w:rPr>
            </w:pPr>
            <w:r w:rsidRPr="00EE2EEE">
              <w:rPr>
                <w:color w:val="000000" w:themeColor="text1"/>
              </w:rPr>
              <w:t>pohyb kamery v animovaných filmech</w:t>
            </w:r>
          </w:p>
          <w:p w14:paraId="5B5B48B4" w14:textId="127581F6" w:rsidR="00AE582A" w:rsidRPr="00EE2EEE" w:rsidRDefault="00AE582A" w:rsidP="00CE41A2">
            <w:pPr>
              <w:pStyle w:val="Odstavecseseznamem"/>
              <w:numPr>
                <w:ilvl w:val="0"/>
                <w:numId w:val="32"/>
              </w:numPr>
              <w:jc w:val="both"/>
              <w:rPr>
                <w:color w:val="000000" w:themeColor="text1"/>
              </w:rPr>
            </w:pPr>
            <w:r w:rsidRPr="00EE2EEE">
              <w:rPr>
                <w:color w:val="000000" w:themeColor="text1"/>
              </w:rPr>
              <w:t>příkladová analýza vybraného krátkometrážního animovaného filmu</w:t>
            </w:r>
          </w:p>
          <w:p w14:paraId="58011647" w14:textId="52397129" w:rsidR="00AE582A" w:rsidRPr="00EE2EEE" w:rsidRDefault="00AE582A" w:rsidP="00CE41A2">
            <w:pPr>
              <w:pStyle w:val="Odstavecseseznamem"/>
              <w:numPr>
                <w:ilvl w:val="0"/>
                <w:numId w:val="32"/>
              </w:numPr>
              <w:jc w:val="both"/>
              <w:rPr>
                <w:color w:val="000000" w:themeColor="text1"/>
              </w:rPr>
            </w:pPr>
            <w:r w:rsidRPr="00EE2EEE">
              <w:rPr>
                <w:color w:val="000000" w:themeColor="text1"/>
              </w:rPr>
              <w:t>příkladová analýza vybraného celovečerního animovaného filmu</w:t>
            </w:r>
          </w:p>
          <w:p w14:paraId="4164AFBA" w14:textId="21EC5B40" w:rsidR="00AE582A" w:rsidRPr="00EE2EEE" w:rsidRDefault="00AE582A" w:rsidP="00CE41A2">
            <w:pPr>
              <w:pStyle w:val="Odstavecseseznamem"/>
              <w:numPr>
                <w:ilvl w:val="0"/>
                <w:numId w:val="32"/>
              </w:numPr>
              <w:spacing w:after="120"/>
              <w:jc w:val="both"/>
              <w:rPr>
                <w:color w:val="000000" w:themeColor="text1"/>
              </w:rPr>
            </w:pPr>
            <w:r w:rsidRPr="00EE2EEE">
              <w:rPr>
                <w:color w:val="000000" w:themeColor="text1"/>
              </w:rPr>
              <w:t>vytváření obrázkových scénářů dle zadání</w:t>
            </w:r>
          </w:p>
          <w:p w14:paraId="43E5DB13" w14:textId="77777777" w:rsidR="00AE582A" w:rsidRPr="006C49DD" w:rsidRDefault="00AE582A" w:rsidP="00EE2EEE">
            <w:pPr>
              <w:jc w:val="both"/>
              <w:rPr>
                <w:sz w:val="20"/>
                <w:szCs w:val="20"/>
              </w:rPr>
            </w:pPr>
            <w:r w:rsidRPr="006C49DD">
              <w:rPr>
                <w:color w:val="000000" w:themeColor="text1"/>
                <w:sz w:val="20"/>
                <w:szCs w:val="20"/>
              </w:rPr>
              <w:t>Prohloubení znalostí a dovedností na poli filmové analýzy a výstavby vyprávění animovaného filmu skrze obrázkový scénář.</w:t>
            </w:r>
          </w:p>
        </w:tc>
      </w:tr>
      <w:tr w:rsidR="00AE582A" w14:paraId="7225998B" w14:textId="77777777" w:rsidTr="005C2183">
        <w:trPr>
          <w:trHeight w:val="265"/>
        </w:trPr>
        <w:tc>
          <w:tcPr>
            <w:tcW w:w="3653" w:type="dxa"/>
            <w:gridSpan w:val="2"/>
            <w:tcBorders>
              <w:top w:val="nil"/>
            </w:tcBorders>
            <w:shd w:val="clear" w:color="auto" w:fill="F7CAAC"/>
          </w:tcPr>
          <w:p w14:paraId="29F578C5" w14:textId="77777777" w:rsidR="00AE582A" w:rsidRPr="006C49DD" w:rsidRDefault="00AE582A" w:rsidP="005C2183">
            <w:pPr>
              <w:jc w:val="both"/>
              <w:rPr>
                <w:sz w:val="20"/>
                <w:szCs w:val="20"/>
              </w:rPr>
            </w:pPr>
            <w:r w:rsidRPr="006C49DD">
              <w:rPr>
                <w:b/>
                <w:sz w:val="20"/>
                <w:szCs w:val="20"/>
              </w:rPr>
              <w:t>Studijní literatura a studijní pomůcky</w:t>
            </w:r>
          </w:p>
        </w:tc>
        <w:tc>
          <w:tcPr>
            <w:tcW w:w="6202" w:type="dxa"/>
            <w:gridSpan w:val="6"/>
            <w:tcBorders>
              <w:top w:val="nil"/>
              <w:bottom w:val="nil"/>
            </w:tcBorders>
          </w:tcPr>
          <w:p w14:paraId="4926D77C" w14:textId="77777777" w:rsidR="00AE582A" w:rsidRPr="006C49DD" w:rsidRDefault="00AE582A" w:rsidP="005C2183">
            <w:pPr>
              <w:jc w:val="both"/>
              <w:rPr>
                <w:sz w:val="20"/>
                <w:szCs w:val="20"/>
              </w:rPr>
            </w:pPr>
          </w:p>
        </w:tc>
      </w:tr>
      <w:tr w:rsidR="00AE582A" w14:paraId="4FFD495D" w14:textId="77777777" w:rsidTr="005C2183">
        <w:trPr>
          <w:trHeight w:val="1497"/>
        </w:trPr>
        <w:tc>
          <w:tcPr>
            <w:tcW w:w="9855" w:type="dxa"/>
            <w:gridSpan w:val="8"/>
            <w:tcBorders>
              <w:top w:val="nil"/>
            </w:tcBorders>
          </w:tcPr>
          <w:p w14:paraId="2780601C" w14:textId="77777777" w:rsidR="00AE582A" w:rsidRPr="006C49DD" w:rsidRDefault="00AE582A" w:rsidP="00EE2EEE">
            <w:pPr>
              <w:rPr>
                <w:b/>
                <w:bCs/>
                <w:sz w:val="20"/>
                <w:szCs w:val="20"/>
              </w:rPr>
            </w:pPr>
            <w:r w:rsidRPr="006C49DD">
              <w:rPr>
                <w:b/>
                <w:bCs/>
                <w:sz w:val="20"/>
                <w:szCs w:val="20"/>
              </w:rPr>
              <w:t>Povinná:</w:t>
            </w:r>
          </w:p>
          <w:p w14:paraId="02F3DA55" w14:textId="4D1F8F76" w:rsidR="00AE582A" w:rsidRPr="006C49DD" w:rsidRDefault="00AE582A" w:rsidP="00EE2EEE">
            <w:pPr>
              <w:rPr>
                <w:sz w:val="20"/>
                <w:szCs w:val="20"/>
              </w:rPr>
            </w:pPr>
            <w:r w:rsidRPr="006C49DD">
              <w:rPr>
                <w:color w:val="212529"/>
                <w:sz w:val="20"/>
                <w:szCs w:val="20"/>
              </w:rPr>
              <w:t xml:space="preserve">HITCHCOCK, Alfred a François TRUFFAUT. </w:t>
            </w:r>
            <w:r w:rsidRPr="006C49DD">
              <w:rPr>
                <w:i/>
                <w:iCs/>
                <w:color w:val="212529"/>
                <w:sz w:val="20"/>
                <w:szCs w:val="20"/>
              </w:rPr>
              <w:t xml:space="preserve">Rozhovory </w:t>
            </w:r>
            <w:r w:rsidR="00EE2EEE" w:rsidRPr="006C49DD">
              <w:rPr>
                <w:i/>
                <w:iCs/>
                <w:color w:val="212529"/>
                <w:sz w:val="20"/>
                <w:szCs w:val="20"/>
              </w:rPr>
              <w:t xml:space="preserve">Hitchcock – </w:t>
            </w:r>
            <w:proofErr w:type="spellStart"/>
            <w:r w:rsidR="00EE2EEE" w:rsidRPr="006C49DD">
              <w:rPr>
                <w:i/>
                <w:iCs/>
                <w:color w:val="212529"/>
                <w:sz w:val="20"/>
                <w:szCs w:val="20"/>
              </w:rPr>
              <w:t>Truffaut</w:t>
            </w:r>
            <w:proofErr w:type="spellEnd"/>
            <w:r w:rsidRPr="006C49DD">
              <w:rPr>
                <w:color w:val="212529"/>
                <w:sz w:val="20"/>
                <w:szCs w:val="20"/>
              </w:rPr>
              <w:t>. Přeložil Ljubomír OLIVA. Praha: Čs. filmový ústav, 1987.</w:t>
            </w:r>
          </w:p>
          <w:p w14:paraId="271AB406" w14:textId="77777777" w:rsidR="006E0068" w:rsidRPr="006C49DD" w:rsidRDefault="006E0068" w:rsidP="006E0068">
            <w:pPr>
              <w:rPr>
                <w:sz w:val="20"/>
                <w:szCs w:val="20"/>
              </w:rPr>
            </w:pPr>
            <w:r w:rsidRPr="006C49DD">
              <w:rPr>
                <w:color w:val="212529"/>
                <w:sz w:val="20"/>
                <w:szCs w:val="20"/>
              </w:rPr>
              <w:t xml:space="preserve">HOOKS, Ed. </w:t>
            </w:r>
            <w:proofErr w:type="spellStart"/>
            <w:r w:rsidRPr="006C49DD">
              <w:rPr>
                <w:i/>
                <w:iCs/>
                <w:color w:val="212529"/>
                <w:sz w:val="20"/>
                <w:szCs w:val="20"/>
              </w:rPr>
              <w:t>Acting</w:t>
            </w:r>
            <w:proofErr w:type="spellEnd"/>
            <w:r w:rsidRPr="006C49DD">
              <w:rPr>
                <w:i/>
                <w:iCs/>
                <w:color w:val="212529"/>
                <w:sz w:val="20"/>
                <w:szCs w:val="20"/>
              </w:rPr>
              <w:t xml:space="preserve"> </w:t>
            </w:r>
            <w:proofErr w:type="spellStart"/>
            <w:r w:rsidRPr="006C49DD">
              <w:rPr>
                <w:i/>
                <w:iCs/>
                <w:color w:val="212529"/>
                <w:sz w:val="20"/>
                <w:szCs w:val="20"/>
              </w:rPr>
              <w:t>for</w:t>
            </w:r>
            <w:proofErr w:type="spellEnd"/>
            <w:r w:rsidRPr="006C49DD">
              <w:rPr>
                <w:i/>
                <w:iCs/>
                <w:color w:val="212529"/>
                <w:sz w:val="20"/>
                <w:szCs w:val="20"/>
              </w:rPr>
              <w:t xml:space="preserve"> </w:t>
            </w:r>
            <w:proofErr w:type="spellStart"/>
            <w:r w:rsidRPr="006C49DD">
              <w:rPr>
                <w:i/>
                <w:iCs/>
                <w:color w:val="212529"/>
                <w:sz w:val="20"/>
                <w:szCs w:val="20"/>
              </w:rPr>
              <w:t>animators</w:t>
            </w:r>
            <w:proofErr w:type="spellEnd"/>
            <w:r w:rsidRPr="006C49DD">
              <w:rPr>
                <w:color w:val="212529"/>
                <w:sz w:val="20"/>
                <w:szCs w:val="20"/>
              </w:rPr>
              <w:t xml:space="preserve">. 5th </w:t>
            </w:r>
            <w:proofErr w:type="spellStart"/>
            <w:r w:rsidRPr="006C49DD">
              <w:rPr>
                <w:color w:val="212529"/>
                <w:sz w:val="20"/>
                <w:szCs w:val="20"/>
              </w:rPr>
              <w:t>edition</w:t>
            </w:r>
            <w:proofErr w:type="spellEnd"/>
            <w:r w:rsidRPr="006C49DD">
              <w:rPr>
                <w:color w:val="212529"/>
                <w:sz w:val="20"/>
                <w:szCs w:val="20"/>
              </w:rPr>
              <w:t xml:space="preserve">. New York, NY: </w:t>
            </w:r>
            <w:proofErr w:type="spellStart"/>
            <w:r w:rsidRPr="006C49DD">
              <w:rPr>
                <w:color w:val="212529"/>
                <w:sz w:val="20"/>
                <w:szCs w:val="20"/>
              </w:rPr>
              <w:t>Routledge</w:t>
            </w:r>
            <w:proofErr w:type="spellEnd"/>
            <w:r w:rsidRPr="006C49DD">
              <w:rPr>
                <w:color w:val="212529"/>
                <w:sz w:val="20"/>
                <w:szCs w:val="20"/>
              </w:rPr>
              <w:t xml:space="preserve">, 2023. ISBN </w:t>
            </w:r>
            <w:r w:rsidRPr="006C49DD">
              <w:rPr>
                <w:color w:val="000000" w:themeColor="text1"/>
                <w:sz w:val="20"/>
                <w:szCs w:val="20"/>
              </w:rPr>
              <w:t>9781138669123</w:t>
            </w:r>
            <w:r>
              <w:rPr>
                <w:color w:val="000000" w:themeColor="text1"/>
                <w:sz w:val="20"/>
                <w:szCs w:val="20"/>
              </w:rPr>
              <w:t>.</w:t>
            </w:r>
          </w:p>
          <w:p w14:paraId="38EA7409" w14:textId="173CC39E" w:rsidR="00AE582A" w:rsidRPr="00EE2EEE" w:rsidRDefault="00AE582A" w:rsidP="00EE2EEE">
            <w:pPr>
              <w:rPr>
                <w:sz w:val="20"/>
                <w:szCs w:val="20"/>
              </w:rPr>
            </w:pPr>
            <w:r w:rsidRPr="006C49DD">
              <w:rPr>
                <w:color w:val="212529"/>
                <w:sz w:val="20"/>
                <w:szCs w:val="20"/>
              </w:rPr>
              <w:t xml:space="preserve">PŁAŻEWSKI, Jerzy. </w:t>
            </w:r>
            <w:r w:rsidRPr="006C49DD">
              <w:rPr>
                <w:i/>
                <w:iCs/>
                <w:color w:val="212529"/>
                <w:sz w:val="20"/>
                <w:szCs w:val="20"/>
              </w:rPr>
              <w:t>Filmová řeč</w:t>
            </w:r>
            <w:r w:rsidRPr="006C49DD">
              <w:rPr>
                <w:color w:val="212529"/>
                <w:sz w:val="20"/>
                <w:szCs w:val="20"/>
              </w:rPr>
              <w:t>. Praha: Orbis, 1967.</w:t>
            </w:r>
          </w:p>
          <w:p w14:paraId="157256D0" w14:textId="77777777" w:rsidR="00AE582A" w:rsidRPr="006C49DD" w:rsidRDefault="00AE582A" w:rsidP="00EE2EEE">
            <w:pPr>
              <w:rPr>
                <w:b/>
                <w:bCs/>
                <w:sz w:val="20"/>
                <w:szCs w:val="20"/>
              </w:rPr>
            </w:pPr>
            <w:r w:rsidRPr="006C49DD">
              <w:rPr>
                <w:b/>
                <w:bCs/>
                <w:sz w:val="20"/>
                <w:szCs w:val="20"/>
              </w:rPr>
              <w:t>Doporučená:</w:t>
            </w:r>
          </w:p>
          <w:p w14:paraId="35C65D67" w14:textId="77777777" w:rsidR="00EE2EEE" w:rsidRDefault="00EE2EEE" w:rsidP="00EE2EEE">
            <w:pPr>
              <w:rPr>
                <w:color w:val="212529"/>
                <w:sz w:val="20"/>
                <w:szCs w:val="20"/>
              </w:rPr>
            </w:pPr>
            <w:r w:rsidRPr="006C49DD">
              <w:rPr>
                <w:color w:val="000000" w:themeColor="text1"/>
                <w:sz w:val="20"/>
                <w:szCs w:val="20"/>
              </w:rPr>
              <w:t xml:space="preserve">HODROVÁ, Daniela. </w:t>
            </w:r>
            <w:r w:rsidRPr="006C49DD">
              <w:rPr>
                <w:i/>
                <w:iCs/>
                <w:color w:val="212529"/>
                <w:sz w:val="20"/>
                <w:szCs w:val="20"/>
              </w:rPr>
              <w:t>Chvála schoulení: (eseje z poetiky pomíjivosti)</w:t>
            </w:r>
            <w:r w:rsidRPr="006C49DD">
              <w:rPr>
                <w:color w:val="212529"/>
                <w:sz w:val="20"/>
                <w:szCs w:val="20"/>
              </w:rPr>
              <w:t xml:space="preserve">. Praha: </w:t>
            </w:r>
            <w:proofErr w:type="spellStart"/>
            <w:r w:rsidRPr="006C49DD">
              <w:rPr>
                <w:color w:val="212529"/>
                <w:sz w:val="20"/>
                <w:szCs w:val="20"/>
              </w:rPr>
              <w:t>Malvern</w:t>
            </w:r>
            <w:proofErr w:type="spellEnd"/>
            <w:r w:rsidRPr="006C49DD">
              <w:rPr>
                <w:color w:val="212529"/>
                <w:sz w:val="20"/>
                <w:szCs w:val="20"/>
              </w:rPr>
              <w:t>, 2011. Literární věda (</w:t>
            </w:r>
            <w:proofErr w:type="spellStart"/>
            <w:r w:rsidRPr="006C49DD">
              <w:rPr>
                <w:color w:val="212529"/>
                <w:sz w:val="20"/>
                <w:szCs w:val="20"/>
              </w:rPr>
              <w:t>Malvern</w:t>
            </w:r>
            <w:proofErr w:type="spellEnd"/>
            <w:r w:rsidRPr="006C49DD">
              <w:rPr>
                <w:color w:val="212529"/>
                <w:sz w:val="20"/>
                <w:szCs w:val="20"/>
              </w:rPr>
              <w:t>). ISBN 978-80-86702-91-9.</w:t>
            </w:r>
          </w:p>
          <w:p w14:paraId="24598E57" w14:textId="031FC505" w:rsidR="00AE582A" w:rsidRPr="006C49DD" w:rsidRDefault="00AE582A" w:rsidP="00EE2EEE">
            <w:pPr>
              <w:rPr>
                <w:sz w:val="20"/>
                <w:szCs w:val="20"/>
              </w:rPr>
            </w:pPr>
            <w:r w:rsidRPr="006C49DD">
              <w:rPr>
                <w:color w:val="212529"/>
                <w:sz w:val="20"/>
                <w:szCs w:val="20"/>
              </w:rPr>
              <w:t xml:space="preserve">LYONS, Jonathan. </w:t>
            </w:r>
            <w:proofErr w:type="spellStart"/>
            <w:r w:rsidRPr="006C49DD">
              <w:rPr>
                <w:i/>
                <w:iCs/>
                <w:color w:val="212529"/>
                <w:sz w:val="20"/>
                <w:szCs w:val="20"/>
              </w:rPr>
              <w:t>Comedy</w:t>
            </w:r>
            <w:proofErr w:type="spellEnd"/>
            <w:r w:rsidRPr="006C49DD">
              <w:rPr>
                <w:i/>
                <w:iCs/>
                <w:color w:val="212529"/>
                <w:sz w:val="20"/>
                <w:szCs w:val="20"/>
              </w:rPr>
              <w:t xml:space="preserve"> </w:t>
            </w:r>
            <w:proofErr w:type="spellStart"/>
            <w:r w:rsidRPr="006C49DD">
              <w:rPr>
                <w:i/>
                <w:iCs/>
                <w:color w:val="212529"/>
                <w:sz w:val="20"/>
                <w:szCs w:val="20"/>
              </w:rPr>
              <w:t>for</w:t>
            </w:r>
            <w:proofErr w:type="spellEnd"/>
            <w:r w:rsidRPr="006C49DD">
              <w:rPr>
                <w:i/>
                <w:iCs/>
                <w:color w:val="212529"/>
                <w:sz w:val="20"/>
                <w:szCs w:val="20"/>
              </w:rPr>
              <w:t xml:space="preserve"> </w:t>
            </w:r>
            <w:proofErr w:type="spellStart"/>
            <w:r w:rsidRPr="006C49DD">
              <w:rPr>
                <w:i/>
                <w:iCs/>
                <w:color w:val="212529"/>
                <w:sz w:val="20"/>
                <w:szCs w:val="20"/>
              </w:rPr>
              <w:t>animators</w:t>
            </w:r>
            <w:proofErr w:type="spellEnd"/>
            <w:r w:rsidRPr="006C49DD">
              <w:rPr>
                <w:color w:val="212529"/>
                <w:sz w:val="20"/>
                <w:szCs w:val="20"/>
              </w:rPr>
              <w:t xml:space="preserve">. </w:t>
            </w:r>
            <w:proofErr w:type="spellStart"/>
            <w:r w:rsidRPr="006C49DD">
              <w:rPr>
                <w:color w:val="212529"/>
                <w:sz w:val="20"/>
                <w:szCs w:val="20"/>
              </w:rPr>
              <w:t>Burlington</w:t>
            </w:r>
            <w:proofErr w:type="spellEnd"/>
            <w:r w:rsidRPr="006C49DD">
              <w:rPr>
                <w:color w:val="212529"/>
                <w:sz w:val="20"/>
                <w:szCs w:val="20"/>
              </w:rPr>
              <w:t xml:space="preserve">, MA: </w:t>
            </w:r>
            <w:proofErr w:type="spellStart"/>
            <w:r w:rsidRPr="006C49DD">
              <w:rPr>
                <w:color w:val="212529"/>
                <w:sz w:val="20"/>
                <w:szCs w:val="20"/>
              </w:rPr>
              <w:t>Focal</w:t>
            </w:r>
            <w:proofErr w:type="spellEnd"/>
            <w:r w:rsidRPr="006C49DD">
              <w:rPr>
                <w:color w:val="212529"/>
                <w:sz w:val="20"/>
                <w:szCs w:val="20"/>
              </w:rPr>
              <w:t xml:space="preserve"> </w:t>
            </w:r>
            <w:proofErr w:type="spellStart"/>
            <w:r w:rsidRPr="006C49DD">
              <w:rPr>
                <w:color w:val="212529"/>
                <w:sz w:val="20"/>
                <w:szCs w:val="20"/>
              </w:rPr>
              <w:t>Press</w:t>
            </w:r>
            <w:proofErr w:type="spellEnd"/>
            <w:r w:rsidRPr="006C49DD">
              <w:rPr>
                <w:color w:val="212529"/>
                <w:sz w:val="20"/>
                <w:szCs w:val="20"/>
              </w:rPr>
              <w:t xml:space="preserve">, 2015. ISBN </w:t>
            </w:r>
            <w:r w:rsidRPr="006C49DD">
              <w:rPr>
                <w:color w:val="0F1111"/>
                <w:sz w:val="20"/>
                <w:szCs w:val="20"/>
              </w:rPr>
              <w:t>9781138777187</w:t>
            </w:r>
            <w:r w:rsidR="006E0068">
              <w:rPr>
                <w:color w:val="0F1111"/>
                <w:sz w:val="20"/>
                <w:szCs w:val="20"/>
              </w:rPr>
              <w:t>.</w:t>
            </w:r>
          </w:p>
          <w:p w14:paraId="5F9E1E4D" w14:textId="63B88BB4" w:rsidR="00AE582A" w:rsidRPr="00EE2EEE" w:rsidRDefault="00AE582A" w:rsidP="005C2183">
            <w:pPr>
              <w:rPr>
                <w:color w:val="212529"/>
                <w:sz w:val="20"/>
                <w:szCs w:val="20"/>
              </w:rPr>
            </w:pPr>
            <w:r w:rsidRPr="006C49DD">
              <w:rPr>
                <w:color w:val="000000" w:themeColor="text1"/>
                <w:sz w:val="20"/>
                <w:szCs w:val="20"/>
              </w:rPr>
              <w:t xml:space="preserve">MCCULLEN, Sam. </w:t>
            </w:r>
            <w:proofErr w:type="spellStart"/>
            <w:r w:rsidRPr="00EE2EEE">
              <w:rPr>
                <w:i/>
                <w:iCs/>
                <w:color w:val="000000" w:themeColor="text1"/>
                <w:sz w:val="20"/>
                <w:szCs w:val="20"/>
              </w:rPr>
              <w:t>Picturebook</w:t>
            </w:r>
            <w:proofErr w:type="spellEnd"/>
            <w:r w:rsidRPr="00EE2EEE">
              <w:rPr>
                <w:i/>
                <w:iCs/>
                <w:color w:val="000000" w:themeColor="text1"/>
                <w:sz w:val="20"/>
                <w:szCs w:val="20"/>
              </w:rPr>
              <w:t xml:space="preserve"> </w:t>
            </w:r>
            <w:proofErr w:type="spellStart"/>
            <w:r w:rsidRPr="00EE2EEE">
              <w:rPr>
                <w:i/>
                <w:iCs/>
                <w:color w:val="000000" w:themeColor="text1"/>
                <w:sz w:val="20"/>
                <w:szCs w:val="20"/>
              </w:rPr>
              <w:t>Makers</w:t>
            </w:r>
            <w:proofErr w:type="spellEnd"/>
            <w:r w:rsidRPr="006C49DD">
              <w:rPr>
                <w:color w:val="000000" w:themeColor="text1"/>
                <w:sz w:val="20"/>
                <w:szCs w:val="20"/>
              </w:rPr>
              <w:t>. PICTUS, 2022 ISBN 9781739979201</w:t>
            </w:r>
            <w:r w:rsidR="00FD09F3">
              <w:rPr>
                <w:color w:val="000000" w:themeColor="text1"/>
                <w:sz w:val="20"/>
                <w:szCs w:val="20"/>
              </w:rPr>
              <w:t>.</w:t>
            </w:r>
            <w:r w:rsidRPr="006C49DD">
              <w:rPr>
                <w:sz w:val="20"/>
                <w:szCs w:val="20"/>
              </w:rPr>
              <w:br/>
            </w:r>
            <w:r w:rsidR="00EE2EEE" w:rsidRPr="006C49DD">
              <w:rPr>
                <w:color w:val="212529"/>
                <w:sz w:val="20"/>
                <w:szCs w:val="20"/>
              </w:rPr>
              <w:t xml:space="preserve">NORŠTEJN, Jurij </w:t>
            </w:r>
            <w:proofErr w:type="spellStart"/>
            <w:r w:rsidR="00EE2EEE" w:rsidRPr="006C49DD">
              <w:rPr>
                <w:color w:val="212529"/>
                <w:sz w:val="20"/>
                <w:szCs w:val="20"/>
              </w:rPr>
              <w:t>Borisovič</w:t>
            </w:r>
            <w:proofErr w:type="spellEnd"/>
            <w:r w:rsidR="00EE2EEE" w:rsidRPr="006C49DD">
              <w:rPr>
                <w:color w:val="212529"/>
                <w:sz w:val="20"/>
                <w:szCs w:val="20"/>
              </w:rPr>
              <w:t xml:space="preserve">. </w:t>
            </w:r>
            <w:r w:rsidR="00EE2EEE" w:rsidRPr="006C49DD">
              <w:rPr>
                <w:i/>
                <w:iCs/>
                <w:color w:val="212529"/>
                <w:sz w:val="20"/>
                <w:szCs w:val="20"/>
              </w:rPr>
              <w:t>Sníh na trávě: ve dvou dílech</w:t>
            </w:r>
            <w:r w:rsidR="00EE2EEE" w:rsidRPr="006C49DD">
              <w:rPr>
                <w:color w:val="212529"/>
                <w:sz w:val="20"/>
                <w:szCs w:val="20"/>
              </w:rPr>
              <w:t xml:space="preserve">. V Praze: APZ </w:t>
            </w:r>
            <w:proofErr w:type="spellStart"/>
            <w:r w:rsidR="00EE2EEE" w:rsidRPr="006C49DD">
              <w:rPr>
                <w:color w:val="212529"/>
                <w:sz w:val="20"/>
                <w:szCs w:val="20"/>
              </w:rPr>
              <w:t>Production</w:t>
            </w:r>
            <w:proofErr w:type="spellEnd"/>
            <w:r w:rsidR="00EE2EEE" w:rsidRPr="006C49DD">
              <w:rPr>
                <w:color w:val="212529"/>
                <w:sz w:val="20"/>
                <w:szCs w:val="20"/>
              </w:rPr>
              <w:t>, 2013. ISBN 978-80-7331-124-7.</w:t>
            </w:r>
          </w:p>
        </w:tc>
      </w:tr>
    </w:tbl>
    <w:p w14:paraId="42F44303" w14:textId="77777777" w:rsidR="00AE582A" w:rsidRDefault="00AE582A" w:rsidP="00AE582A"/>
    <w:p w14:paraId="2FBB95D8" w14:textId="77777777" w:rsidR="00AE582A" w:rsidRDefault="00AE582A" w:rsidP="00AE582A">
      <w:r>
        <w:br w:type="page"/>
      </w:r>
    </w:p>
    <w:tbl>
      <w:tblPr>
        <w:tblW w:w="9855"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6"/>
        <w:gridCol w:w="567"/>
        <w:gridCol w:w="1134"/>
        <w:gridCol w:w="889"/>
        <w:gridCol w:w="816"/>
        <w:gridCol w:w="2156"/>
        <w:gridCol w:w="539"/>
        <w:gridCol w:w="668"/>
      </w:tblGrid>
      <w:tr w:rsidR="00AE582A" w14:paraId="510B354C" w14:textId="77777777" w:rsidTr="005C2183">
        <w:tc>
          <w:tcPr>
            <w:tcW w:w="9855" w:type="dxa"/>
            <w:gridSpan w:val="8"/>
            <w:tcBorders>
              <w:bottom w:val="single" w:sz="4" w:space="0" w:color="000000"/>
            </w:tcBorders>
            <w:shd w:val="clear" w:color="auto" w:fill="BDD6EE"/>
          </w:tcPr>
          <w:p w14:paraId="4A704B72" w14:textId="77777777" w:rsidR="00AE582A" w:rsidRDefault="00AE582A" w:rsidP="005C2183">
            <w:pPr>
              <w:jc w:val="both"/>
              <w:rPr>
                <w:b/>
                <w:sz w:val="28"/>
                <w:szCs w:val="28"/>
              </w:rPr>
            </w:pPr>
            <w:r>
              <w:rPr>
                <w:b/>
                <w:sz w:val="28"/>
                <w:szCs w:val="28"/>
              </w:rPr>
              <w:lastRenderedPageBreak/>
              <w:t>B-III – Charakteristika studijního předmětu</w:t>
            </w:r>
          </w:p>
        </w:tc>
      </w:tr>
      <w:tr w:rsidR="00AE582A" w14:paraId="09205DEF" w14:textId="77777777" w:rsidTr="005C2183">
        <w:tc>
          <w:tcPr>
            <w:tcW w:w="3086" w:type="dxa"/>
            <w:tcBorders>
              <w:top w:val="single" w:sz="4" w:space="0" w:color="000000"/>
            </w:tcBorders>
            <w:shd w:val="clear" w:color="auto" w:fill="F7CAAC"/>
          </w:tcPr>
          <w:p w14:paraId="36087921" w14:textId="77777777" w:rsidR="00AE582A" w:rsidRPr="001D082B" w:rsidRDefault="00AE582A" w:rsidP="005C2183">
            <w:pPr>
              <w:rPr>
                <w:b/>
                <w:sz w:val="20"/>
                <w:szCs w:val="20"/>
              </w:rPr>
            </w:pPr>
            <w:r w:rsidRPr="001D082B">
              <w:rPr>
                <w:b/>
                <w:sz w:val="20"/>
                <w:szCs w:val="20"/>
              </w:rPr>
              <w:t>Název studijního předmětu</w:t>
            </w:r>
          </w:p>
        </w:tc>
        <w:tc>
          <w:tcPr>
            <w:tcW w:w="6769" w:type="dxa"/>
            <w:gridSpan w:val="7"/>
            <w:tcBorders>
              <w:top w:val="single" w:sz="4" w:space="0" w:color="000000"/>
            </w:tcBorders>
          </w:tcPr>
          <w:p w14:paraId="7E1BBCA1" w14:textId="77777777" w:rsidR="00AE582A" w:rsidRPr="001D082B" w:rsidRDefault="00AE582A" w:rsidP="005C2183">
            <w:pPr>
              <w:jc w:val="both"/>
              <w:rPr>
                <w:sz w:val="20"/>
                <w:szCs w:val="20"/>
              </w:rPr>
            </w:pPr>
            <w:r w:rsidRPr="001D082B">
              <w:rPr>
                <w:sz w:val="20"/>
                <w:szCs w:val="20"/>
              </w:rPr>
              <w:t>Filmová řeč animovaného filmu 2</w:t>
            </w:r>
          </w:p>
        </w:tc>
      </w:tr>
      <w:tr w:rsidR="00AE582A" w14:paraId="4810C309" w14:textId="77777777" w:rsidTr="005C2183">
        <w:tc>
          <w:tcPr>
            <w:tcW w:w="3086" w:type="dxa"/>
            <w:shd w:val="clear" w:color="auto" w:fill="F7CAAC"/>
          </w:tcPr>
          <w:p w14:paraId="39C04D9A" w14:textId="77777777" w:rsidR="00AE582A" w:rsidRPr="001D082B" w:rsidRDefault="00AE582A" w:rsidP="005C2183">
            <w:pPr>
              <w:rPr>
                <w:b/>
                <w:sz w:val="20"/>
                <w:szCs w:val="20"/>
              </w:rPr>
            </w:pPr>
            <w:r w:rsidRPr="001D082B">
              <w:rPr>
                <w:b/>
                <w:sz w:val="20"/>
                <w:szCs w:val="20"/>
              </w:rPr>
              <w:t>Typ předmětu</w:t>
            </w:r>
          </w:p>
        </w:tc>
        <w:tc>
          <w:tcPr>
            <w:tcW w:w="3406" w:type="dxa"/>
            <w:gridSpan w:val="4"/>
          </w:tcPr>
          <w:p w14:paraId="216DD421" w14:textId="6C717B01" w:rsidR="00AE582A" w:rsidRPr="001D082B" w:rsidRDefault="00AE582A" w:rsidP="005C2183">
            <w:pPr>
              <w:jc w:val="both"/>
              <w:rPr>
                <w:sz w:val="20"/>
                <w:szCs w:val="20"/>
              </w:rPr>
            </w:pPr>
            <w:r w:rsidRPr="001D082B">
              <w:rPr>
                <w:sz w:val="20"/>
                <w:szCs w:val="20"/>
              </w:rPr>
              <w:t xml:space="preserve">povinný, </w:t>
            </w:r>
            <w:r w:rsidR="00F13F38">
              <w:rPr>
                <w:sz w:val="20"/>
                <w:szCs w:val="20"/>
              </w:rPr>
              <w:t>PZ</w:t>
            </w:r>
          </w:p>
        </w:tc>
        <w:tc>
          <w:tcPr>
            <w:tcW w:w="2695" w:type="dxa"/>
            <w:gridSpan w:val="2"/>
            <w:shd w:val="clear" w:color="auto" w:fill="F7CAAC"/>
          </w:tcPr>
          <w:p w14:paraId="0D6FBEE6" w14:textId="77777777" w:rsidR="00AE582A" w:rsidRPr="001D082B" w:rsidRDefault="00AE582A" w:rsidP="005C2183">
            <w:pPr>
              <w:jc w:val="both"/>
              <w:rPr>
                <w:sz w:val="20"/>
                <w:szCs w:val="20"/>
              </w:rPr>
            </w:pPr>
            <w:r w:rsidRPr="001D082B">
              <w:rPr>
                <w:b/>
                <w:sz w:val="20"/>
                <w:szCs w:val="20"/>
              </w:rPr>
              <w:t>doporučený ročník / semestr</w:t>
            </w:r>
          </w:p>
        </w:tc>
        <w:tc>
          <w:tcPr>
            <w:tcW w:w="668" w:type="dxa"/>
          </w:tcPr>
          <w:p w14:paraId="12FB26EB" w14:textId="77777777" w:rsidR="00AE582A" w:rsidRPr="001D082B" w:rsidRDefault="00AE582A" w:rsidP="005C2183">
            <w:pPr>
              <w:jc w:val="both"/>
              <w:rPr>
                <w:sz w:val="20"/>
                <w:szCs w:val="20"/>
              </w:rPr>
            </w:pPr>
            <w:r w:rsidRPr="001D082B">
              <w:rPr>
                <w:sz w:val="20"/>
                <w:szCs w:val="20"/>
              </w:rPr>
              <w:t>1/LS</w:t>
            </w:r>
          </w:p>
        </w:tc>
      </w:tr>
      <w:tr w:rsidR="00AE582A" w14:paraId="7A2E2BBF" w14:textId="77777777" w:rsidTr="005C2183">
        <w:tc>
          <w:tcPr>
            <w:tcW w:w="3086" w:type="dxa"/>
            <w:shd w:val="clear" w:color="auto" w:fill="F7CAAC"/>
          </w:tcPr>
          <w:p w14:paraId="46171CEA" w14:textId="77777777" w:rsidR="00AE582A" w:rsidRPr="001D082B" w:rsidRDefault="00AE582A" w:rsidP="005C2183">
            <w:pPr>
              <w:rPr>
                <w:b/>
                <w:sz w:val="20"/>
                <w:szCs w:val="20"/>
              </w:rPr>
            </w:pPr>
            <w:r w:rsidRPr="001D082B">
              <w:rPr>
                <w:b/>
                <w:sz w:val="20"/>
                <w:szCs w:val="20"/>
              </w:rPr>
              <w:t>Rozsah studijního předmětu</w:t>
            </w:r>
          </w:p>
        </w:tc>
        <w:tc>
          <w:tcPr>
            <w:tcW w:w="1701" w:type="dxa"/>
            <w:gridSpan w:val="2"/>
          </w:tcPr>
          <w:p w14:paraId="7FBD2561" w14:textId="77777777" w:rsidR="00AE582A" w:rsidRPr="001D082B" w:rsidRDefault="00AE582A" w:rsidP="005C2183">
            <w:pPr>
              <w:jc w:val="both"/>
              <w:rPr>
                <w:sz w:val="20"/>
                <w:szCs w:val="20"/>
              </w:rPr>
            </w:pPr>
            <w:proofErr w:type="gramStart"/>
            <w:r w:rsidRPr="001D082B">
              <w:rPr>
                <w:sz w:val="20"/>
                <w:szCs w:val="20"/>
              </w:rPr>
              <w:t>26s</w:t>
            </w:r>
            <w:proofErr w:type="gramEnd"/>
          </w:p>
        </w:tc>
        <w:tc>
          <w:tcPr>
            <w:tcW w:w="889" w:type="dxa"/>
            <w:shd w:val="clear" w:color="auto" w:fill="F7CAAC"/>
          </w:tcPr>
          <w:p w14:paraId="164FFB6B" w14:textId="77777777" w:rsidR="00AE582A" w:rsidRPr="001D082B" w:rsidRDefault="00AE582A" w:rsidP="005C2183">
            <w:pPr>
              <w:jc w:val="both"/>
              <w:rPr>
                <w:b/>
                <w:sz w:val="20"/>
                <w:szCs w:val="20"/>
              </w:rPr>
            </w:pPr>
            <w:r w:rsidRPr="001D082B">
              <w:rPr>
                <w:b/>
                <w:sz w:val="20"/>
                <w:szCs w:val="20"/>
              </w:rPr>
              <w:t xml:space="preserve">hod. </w:t>
            </w:r>
          </w:p>
        </w:tc>
        <w:tc>
          <w:tcPr>
            <w:tcW w:w="816" w:type="dxa"/>
          </w:tcPr>
          <w:p w14:paraId="156CF10B" w14:textId="77777777" w:rsidR="00AE582A" w:rsidRPr="001D082B" w:rsidRDefault="00AE582A" w:rsidP="005C2183">
            <w:pPr>
              <w:jc w:val="both"/>
              <w:rPr>
                <w:sz w:val="20"/>
                <w:szCs w:val="20"/>
              </w:rPr>
            </w:pPr>
            <w:r w:rsidRPr="001D082B">
              <w:rPr>
                <w:sz w:val="20"/>
                <w:szCs w:val="20"/>
              </w:rPr>
              <w:t>26</w:t>
            </w:r>
          </w:p>
        </w:tc>
        <w:tc>
          <w:tcPr>
            <w:tcW w:w="2156" w:type="dxa"/>
            <w:shd w:val="clear" w:color="auto" w:fill="F7CAAC"/>
          </w:tcPr>
          <w:p w14:paraId="0F67FD2E" w14:textId="77777777" w:rsidR="00AE582A" w:rsidRPr="001D082B" w:rsidRDefault="00AE582A" w:rsidP="005C2183">
            <w:pPr>
              <w:jc w:val="both"/>
              <w:rPr>
                <w:b/>
                <w:sz w:val="20"/>
                <w:szCs w:val="20"/>
              </w:rPr>
            </w:pPr>
            <w:r w:rsidRPr="001D082B">
              <w:rPr>
                <w:b/>
                <w:sz w:val="20"/>
                <w:szCs w:val="20"/>
              </w:rPr>
              <w:t>kreditů</w:t>
            </w:r>
          </w:p>
        </w:tc>
        <w:tc>
          <w:tcPr>
            <w:tcW w:w="1207" w:type="dxa"/>
            <w:gridSpan w:val="2"/>
          </w:tcPr>
          <w:p w14:paraId="23687A72" w14:textId="77777777" w:rsidR="00AE582A" w:rsidRPr="001D082B" w:rsidRDefault="00AE582A" w:rsidP="005C2183">
            <w:pPr>
              <w:jc w:val="both"/>
              <w:rPr>
                <w:sz w:val="20"/>
                <w:szCs w:val="20"/>
              </w:rPr>
            </w:pPr>
            <w:r w:rsidRPr="001D082B">
              <w:rPr>
                <w:sz w:val="20"/>
                <w:szCs w:val="20"/>
              </w:rPr>
              <w:t>3</w:t>
            </w:r>
          </w:p>
        </w:tc>
      </w:tr>
      <w:tr w:rsidR="00AE582A" w14:paraId="7E173F8B" w14:textId="77777777" w:rsidTr="005C2183">
        <w:tc>
          <w:tcPr>
            <w:tcW w:w="3086" w:type="dxa"/>
            <w:shd w:val="clear" w:color="auto" w:fill="F7CAAC"/>
          </w:tcPr>
          <w:p w14:paraId="58513167" w14:textId="77777777" w:rsidR="00AE582A" w:rsidRPr="001D082B" w:rsidRDefault="00AE582A" w:rsidP="005C2183">
            <w:pPr>
              <w:rPr>
                <w:b/>
                <w:sz w:val="20"/>
                <w:szCs w:val="20"/>
              </w:rPr>
            </w:pPr>
            <w:r w:rsidRPr="001D082B">
              <w:rPr>
                <w:b/>
                <w:sz w:val="20"/>
                <w:szCs w:val="20"/>
              </w:rPr>
              <w:t xml:space="preserve">Prerekvizity, </w:t>
            </w:r>
            <w:proofErr w:type="spellStart"/>
            <w:r w:rsidRPr="001D082B">
              <w:rPr>
                <w:b/>
                <w:sz w:val="20"/>
                <w:szCs w:val="20"/>
              </w:rPr>
              <w:t>korekvizity</w:t>
            </w:r>
            <w:proofErr w:type="spellEnd"/>
            <w:r w:rsidRPr="001D082B">
              <w:rPr>
                <w:b/>
                <w:sz w:val="20"/>
                <w:szCs w:val="20"/>
              </w:rPr>
              <w:t>, ekvivalence</w:t>
            </w:r>
          </w:p>
        </w:tc>
        <w:tc>
          <w:tcPr>
            <w:tcW w:w="6769" w:type="dxa"/>
            <w:gridSpan w:val="7"/>
          </w:tcPr>
          <w:p w14:paraId="3DE10F5D" w14:textId="77777777" w:rsidR="00AE582A" w:rsidRPr="001D082B" w:rsidRDefault="00AE582A" w:rsidP="005C2183">
            <w:pPr>
              <w:jc w:val="both"/>
              <w:rPr>
                <w:sz w:val="20"/>
                <w:szCs w:val="20"/>
              </w:rPr>
            </w:pPr>
          </w:p>
        </w:tc>
      </w:tr>
      <w:tr w:rsidR="00AE582A" w14:paraId="090516C3" w14:textId="77777777" w:rsidTr="005C2183">
        <w:tc>
          <w:tcPr>
            <w:tcW w:w="3086" w:type="dxa"/>
            <w:shd w:val="clear" w:color="auto" w:fill="F7CAAC"/>
          </w:tcPr>
          <w:p w14:paraId="5CEDB2C0" w14:textId="77777777" w:rsidR="00AE582A" w:rsidRPr="001D082B" w:rsidRDefault="00AE582A" w:rsidP="005C2183">
            <w:pPr>
              <w:rPr>
                <w:b/>
                <w:sz w:val="20"/>
                <w:szCs w:val="20"/>
              </w:rPr>
            </w:pPr>
            <w:r w:rsidRPr="001D082B">
              <w:rPr>
                <w:b/>
                <w:sz w:val="20"/>
                <w:szCs w:val="20"/>
              </w:rPr>
              <w:t>Způsob ověření studijních výsledků</w:t>
            </w:r>
          </w:p>
        </w:tc>
        <w:tc>
          <w:tcPr>
            <w:tcW w:w="3406" w:type="dxa"/>
            <w:gridSpan w:val="4"/>
          </w:tcPr>
          <w:p w14:paraId="25EF6850" w14:textId="77777777" w:rsidR="00AE582A" w:rsidRPr="001D082B" w:rsidRDefault="00AE582A" w:rsidP="005C2183">
            <w:pPr>
              <w:jc w:val="both"/>
              <w:rPr>
                <w:sz w:val="20"/>
                <w:szCs w:val="20"/>
              </w:rPr>
            </w:pPr>
            <w:r w:rsidRPr="001D082B">
              <w:rPr>
                <w:sz w:val="20"/>
                <w:szCs w:val="20"/>
              </w:rPr>
              <w:t>klasifikovaný zápočet</w:t>
            </w:r>
          </w:p>
        </w:tc>
        <w:tc>
          <w:tcPr>
            <w:tcW w:w="2156" w:type="dxa"/>
            <w:shd w:val="clear" w:color="auto" w:fill="F7CAAC"/>
          </w:tcPr>
          <w:p w14:paraId="6C818280" w14:textId="77777777" w:rsidR="00AE582A" w:rsidRPr="001D082B" w:rsidRDefault="00AE582A" w:rsidP="005C2183">
            <w:pPr>
              <w:jc w:val="both"/>
              <w:rPr>
                <w:b/>
                <w:sz w:val="20"/>
                <w:szCs w:val="20"/>
              </w:rPr>
            </w:pPr>
            <w:r w:rsidRPr="001D082B">
              <w:rPr>
                <w:b/>
                <w:sz w:val="20"/>
                <w:szCs w:val="20"/>
              </w:rPr>
              <w:t>Forma výuky</w:t>
            </w:r>
          </w:p>
        </w:tc>
        <w:tc>
          <w:tcPr>
            <w:tcW w:w="1207" w:type="dxa"/>
            <w:gridSpan w:val="2"/>
          </w:tcPr>
          <w:p w14:paraId="3F78669B" w14:textId="77777777" w:rsidR="00AE582A" w:rsidRPr="001D082B" w:rsidRDefault="00AE582A" w:rsidP="005C2183">
            <w:pPr>
              <w:jc w:val="both"/>
              <w:rPr>
                <w:sz w:val="20"/>
                <w:szCs w:val="20"/>
              </w:rPr>
            </w:pPr>
            <w:r w:rsidRPr="001D082B">
              <w:rPr>
                <w:sz w:val="20"/>
                <w:szCs w:val="20"/>
              </w:rPr>
              <w:t>seminář</w:t>
            </w:r>
          </w:p>
        </w:tc>
      </w:tr>
      <w:tr w:rsidR="00AE582A" w14:paraId="7DF6F785" w14:textId="77777777" w:rsidTr="005C2183">
        <w:tc>
          <w:tcPr>
            <w:tcW w:w="3086" w:type="dxa"/>
            <w:shd w:val="clear" w:color="auto" w:fill="F7CAAC"/>
          </w:tcPr>
          <w:p w14:paraId="2346F123" w14:textId="77777777" w:rsidR="00AE582A" w:rsidRPr="001D082B" w:rsidRDefault="00AE582A" w:rsidP="005C2183">
            <w:pPr>
              <w:rPr>
                <w:b/>
                <w:sz w:val="20"/>
                <w:szCs w:val="20"/>
              </w:rPr>
            </w:pPr>
            <w:r w:rsidRPr="001D082B">
              <w:rPr>
                <w:b/>
                <w:sz w:val="20"/>
                <w:szCs w:val="20"/>
              </w:rPr>
              <w:t>Forma způsobu ověření studijních výsledků a další požadavky na studenta</w:t>
            </w:r>
          </w:p>
        </w:tc>
        <w:tc>
          <w:tcPr>
            <w:tcW w:w="6769" w:type="dxa"/>
            <w:gridSpan w:val="7"/>
            <w:tcBorders>
              <w:bottom w:val="nil"/>
            </w:tcBorders>
          </w:tcPr>
          <w:p w14:paraId="739D8B53" w14:textId="21258EF3" w:rsidR="00AE582A" w:rsidRPr="001D082B" w:rsidRDefault="00CE7920" w:rsidP="008B0AB0">
            <w:pPr>
              <w:jc w:val="both"/>
              <w:rPr>
                <w:sz w:val="20"/>
                <w:szCs w:val="20"/>
              </w:rPr>
            </w:pPr>
            <w:r>
              <w:rPr>
                <w:color w:val="000000" w:themeColor="text1"/>
                <w:sz w:val="20"/>
                <w:szCs w:val="20"/>
              </w:rPr>
              <w:t>P</w:t>
            </w:r>
            <w:r w:rsidR="00AE582A" w:rsidRPr="001D082B">
              <w:rPr>
                <w:color w:val="000000" w:themeColor="text1"/>
                <w:sz w:val="20"/>
                <w:szCs w:val="20"/>
              </w:rPr>
              <w:t xml:space="preserve">ředmět je zakončený kombinovanou </w:t>
            </w:r>
            <w:r w:rsidR="008B0AB0">
              <w:rPr>
                <w:color w:val="000000" w:themeColor="text1"/>
                <w:sz w:val="20"/>
                <w:szCs w:val="20"/>
              </w:rPr>
              <w:t>formou</w:t>
            </w:r>
            <w:r w:rsidR="00AE582A" w:rsidRPr="001D082B">
              <w:rPr>
                <w:color w:val="000000" w:themeColor="text1"/>
                <w:sz w:val="20"/>
                <w:szCs w:val="20"/>
              </w:rPr>
              <w:t xml:space="preserve"> (prezentace analýzy </w:t>
            </w:r>
            <w:r w:rsidR="00AE582A" w:rsidRPr="001D082B">
              <w:rPr>
                <w:color w:val="000000" w:themeColor="text1"/>
                <w:sz w:val="20"/>
                <w:szCs w:val="20"/>
              </w:rPr>
              <w:br/>
              <w:t>a interpretace krátkého animovaného filmu, diskuze s vyučujícím)</w:t>
            </w:r>
            <w:r w:rsidR="00AD5CD3">
              <w:rPr>
                <w:sz w:val="20"/>
                <w:szCs w:val="20"/>
              </w:rPr>
              <w:t xml:space="preserve"> </w:t>
            </w:r>
            <w:r w:rsidR="00AE582A" w:rsidRPr="001D082B">
              <w:rPr>
                <w:color w:val="000000" w:themeColor="text1"/>
                <w:sz w:val="20"/>
                <w:szCs w:val="20"/>
              </w:rPr>
              <w:t xml:space="preserve">povinná účast na seminářích je </w:t>
            </w:r>
            <w:proofErr w:type="gramStart"/>
            <w:r w:rsidR="00AE582A" w:rsidRPr="001D082B">
              <w:rPr>
                <w:color w:val="000000" w:themeColor="text1"/>
                <w:sz w:val="20"/>
                <w:szCs w:val="20"/>
              </w:rPr>
              <w:t>80%</w:t>
            </w:r>
            <w:proofErr w:type="gramEnd"/>
            <w:r w:rsidR="00AE582A" w:rsidRPr="001D082B">
              <w:rPr>
                <w:color w:val="000000" w:themeColor="text1"/>
                <w:sz w:val="20"/>
                <w:szCs w:val="20"/>
              </w:rPr>
              <w:t>, odevzdaná a splněná všechna cvičení, prezentace analýzy vybraného krátkometrážního animovaného díla</w:t>
            </w:r>
            <w:r>
              <w:rPr>
                <w:color w:val="000000" w:themeColor="text1"/>
                <w:sz w:val="20"/>
                <w:szCs w:val="20"/>
              </w:rPr>
              <w:t>.</w:t>
            </w:r>
          </w:p>
        </w:tc>
      </w:tr>
      <w:tr w:rsidR="00AE582A" w14:paraId="5B4CC07B" w14:textId="77777777" w:rsidTr="001D2BC9">
        <w:trPr>
          <w:trHeight w:val="204"/>
        </w:trPr>
        <w:tc>
          <w:tcPr>
            <w:tcW w:w="9855" w:type="dxa"/>
            <w:gridSpan w:val="8"/>
            <w:tcBorders>
              <w:top w:val="nil"/>
            </w:tcBorders>
          </w:tcPr>
          <w:p w14:paraId="068299A3" w14:textId="77777777" w:rsidR="00AE582A" w:rsidRPr="001D082B" w:rsidRDefault="00AE582A" w:rsidP="005C2183">
            <w:pPr>
              <w:rPr>
                <w:sz w:val="20"/>
                <w:szCs w:val="20"/>
              </w:rPr>
            </w:pPr>
          </w:p>
        </w:tc>
      </w:tr>
      <w:tr w:rsidR="00AE582A" w14:paraId="746F2D41" w14:textId="77777777" w:rsidTr="005C2183">
        <w:trPr>
          <w:trHeight w:val="197"/>
        </w:trPr>
        <w:tc>
          <w:tcPr>
            <w:tcW w:w="3086" w:type="dxa"/>
            <w:tcBorders>
              <w:top w:val="nil"/>
            </w:tcBorders>
            <w:shd w:val="clear" w:color="auto" w:fill="F7CAAC"/>
          </w:tcPr>
          <w:p w14:paraId="2A81065A" w14:textId="77777777" w:rsidR="00AE582A" w:rsidRPr="001D082B" w:rsidRDefault="00AE582A" w:rsidP="005C2183">
            <w:pPr>
              <w:rPr>
                <w:b/>
                <w:sz w:val="20"/>
                <w:szCs w:val="20"/>
              </w:rPr>
            </w:pPr>
            <w:r w:rsidRPr="001D082B">
              <w:rPr>
                <w:b/>
                <w:sz w:val="20"/>
                <w:szCs w:val="20"/>
              </w:rPr>
              <w:t>Garant předmětu</w:t>
            </w:r>
          </w:p>
        </w:tc>
        <w:tc>
          <w:tcPr>
            <w:tcW w:w="6769" w:type="dxa"/>
            <w:gridSpan w:val="7"/>
            <w:tcBorders>
              <w:top w:val="nil"/>
            </w:tcBorders>
          </w:tcPr>
          <w:p w14:paraId="32DD721A" w14:textId="77777777" w:rsidR="00AE582A" w:rsidRPr="001D082B" w:rsidRDefault="00AE582A" w:rsidP="005C2183">
            <w:pPr>
              <w:jc w:val="both"/>
              <w:rPr>
                <w:sz w:val="20"/>
                <w:szCs w:val="20"/>
              </w:rPr>
            </w:pPr>
            <w:r w:rsidRPr="001D082B">
              <w:rPr>
                <w:sz w:val="20"/>
                <w:szCs w:val="20"/>
              </w:rPr>
              <w:t>MgA. Martin Kukal</w:t>
            </w:r>
          </w:p>
        </w:tc>
      </w:tr>
      <w:tr w:rsidR="00AE582A" w14:paraId="16948CA5" w14:textId="77777777" w:rsidTr="005C2183">
        <w:trPr>
          <w:trHeight w:val="243"/>
        </w:trPr>
        <w:tc>
          <w:tcPr>
            <w:tcW w:w="3086" w:type="dxa"/>
            <w:tcBorders>
              <w:top w:val="nil"/>
            </w:tcBorders>
            <w:shd w:val="clear" w:color="auto" w:fill="F7CAAC"/>
          </w:tcPr>
          <w:p w14:paraId="68280056" w14:textId="77777777" w:rsidR="00AE582A" w:rsidRPr="001D082B" w:rsidRDefault="00AE582A" w:rsidP="005C2183">
            <w:pPr>
              <w:rPr>
                <w:b/>
                <w:sz w:val="20"/>
                <w:szCs w:val="20"/>
              </w:rPr>
            </w:pPr>
            <w:r w:rsidRPr="001D082B">
              <w:rPr>
                <w:b/>
                <w:sz w:val="20"/>
                <w:szCs w:val="20"/>
              </w:rPr>
              <w:t>Zapojení garanta do výuky předmětu</w:t>
            </w:r>
          </w:p>
        </w:tc>
        <w:tc>
          <w:tcPr>
            <w:tcW w:w="6769" w:type="dxa"/>
            <w:gridSpan w:val="7"/>
            <w:tcBorders>
              <w:top w:val="nil"/>
            </w:tcBorders>
          </w:tcPr>
          <w:p w14:paraId="61A1C878" w14:textId="18D222AE" w:rsidR="00AE582A" w:rsidRPr="001D082B" w:rsidRDefault="00AE582A" w:rsidP="005C2183">
            <w:pPr>
              <w:jc w:val="both"/>
              <w:rPr>
                <w:sz w:val="20"/>
                <w:szCs w:val="20"/>
              </w:rPr>
            </w:pPr>
            <w:r w:rsidRPr="001D082B">
              <w:rPr>
                <w:sz w:val="20"/>
                <w:szCs w:val="20"/>
              </w:rPr>
              <w:t>100 %</w:t>
            </w:r>
          </w:p>
        </w:tc>
      </w:tr>
      <w:tr w:rsidR="00AE582A" w14:paraId="7D12FFED" w14:textId="77777777" w:rsidTr="005C2183">
        <w:tc>
          <w:tcPr>
            <w:tcW w:w="3086" w:type="dxa"/>
            <w:shd w:val="clear" w:color="auto" w:fill="F7CAAC"/>
          </w:tcPr>
          <w:p w14:paraId="5BE462BE" w14:textId="77777777" w:rsidR="00AE582A" w:rsidRPr="001D082B" w:rsidRDefault="00AE582A" w:rsidP="005C2183">
            <w:pPr>
              <w:rPr>
                <w:b/>
                <w:sz w:val="20"/>
                <w:szCs w:val="20"/>
              </w:rPr>
            </w:pPr>
            <w:r w:rsidRPr="001D082B">
              <w:rPr>
                <w:b/>
                <w:sz w:val="20"/>
                <w:szCs w:val="20"/>
              </w:rPr>
              <w:t>Vyučující</w:t>
            </w:r>
          </w:p>
        </w:tc>
        <w:tc>
          <w:tcPr>
            <w:tcW w:w="6769" w:type="dxa"/>
            <w:gridSpan w:val="7"/>
            <w:tcBorders>
              <w:bottom w:val="nil"/>
            </w:tcBorders>
          </w:tcPr>
          <w:p w14:paraId="63ACF3D4" w14:textId="5AFA758C" w:rsidR="00AE582A" w:rsidRPr="001D082B" w:rsidRDefault="00AE582A" w:rsidP="005C2183">
            <w:pPr>
              <w:jc w:val="both"/>
              <w:rPr>
                <w:sz w:val="20"/>
                <w:szCs w:val="20"/>
              </w:rPr>
            </w:pPr>
            <w:r w:rsidRPr="001D082B">
              <w:rPr>
                <w:sz w:val="20"/>
                <w:szCs w:val="20"/>
              </w:rPr>
              <w:t xml:space="preserve">MgA. Martin Kukal </w:t>
            </w:r>
          </w:p>
        </w:tc>
      </w:tr>
      <w:tr w:rsidR="00AE582A" w14:paraId="2A7AA6ED" w14:textId="77777777" w:rsidTr="001D2BC9">
        <w:trPr>
          <w:trHeight w:val="150"/>
        </w:trPr>
        <w:tc>
          <w:tcPr>
            <w:tcW w:w="9855" w:type="dxa"/>
            <w:gridSpan w:val="8"/>
            <w:tcBorders>
              <w:top w:val="nil"/>
            </w:tcBorders>
          </w:tcPr>
          <w:p w14:paraId="5CF12739" w14:textId="77777777" w:rsidR="00AE582A" w:rsidRPr="001D082B" w:rsidRDefault="00AE582A" w:rsidP="005C2183">
            <w:pPr>
              <w:jc w:val="both"/>
              <w:rPr>
                <w:sz w:val="20"/>
                <w:szCs w:val="20"/>
              </w:rPr>
            </w:pPr>
          </w:p>
        </w:tc>
      </w:tr>
      <w:tr w:rsidR="00AE582A" w14:paraId="501D2899" w14:textId="77777777" w:rsidTr="005C2183">
        <w:tc>
          <w:tcPr>
            <w:tcW w:w="3086" w:type="dxa"/>
            <w:shd w:val="clear" w:color="auto" w:fill="F7CAAC"/>
          </w:tcPr>
          <w:p w14:paraId="3E62972F" w14:textId="77777777" w:rsidR="00AE582A" w:rsidRPr="001D082B" w:rsidRDefault="00AE582A" w:rsidP="005C2183">
            <w:pPr>
              <w:jc w:val="both"/>
              <w:rPr>
                <w:b/>
                <w:sz w:val="20"/>
                <w:szCs w:val="20"/>
              </w:rPr>
            </w:pPr>
            <w:r w:rsidRPr="001D082B">
              <w:rPr>
                <w:b/>
                <w:sz w:val="20"/>
                <w:szCs w:val="20"/>
              </w:rPr>
              <w:t>Stručná anotace předmětu</w:t>
            </w:r>
          </w:p>
        </w:tc>
        <w:tc>
          <w:tcPr>
            <w:tcW w:w="6769" w:type="dxa"/>
            <w:gridSpan w:val="7"/>
            <w:tcBorders>
              <w:bottom w:val="nil"/>
            </w:tcBorders>
          </w:tcPr>
          <w:p w14:paraId="674EABAE" w14:textId="77777777" w:rsidR="00AE582A" w:rsidRPr="001D082B" w:rsidRDefault="00AE582A" w:rsidP="005C2183">
            <w:pPr>
              <w:jc w:val="both"/>
              <w:rPr>
                <w:sz w:val="20"/>
                <w:szCs w:val="20"/>
              </w:rPr>
            </w:pPr>
          </w:p>
        </w:tc>
      </w:tr>
      <w:tr w:rsidR="00AE582A" w14:paraId="0A4BC9FF" w14:textId="77777777" w:rsidTr="00304E94">
        <w:trPr>
          <w:trHeight w:val="3629"/>
        </w:trPr>
        <w:tc>
          <w:tcPr>
            <w:tcW w:w="9855" w:type="dxa"/>
            <w:gridSpan w:val="8"/>
            <w:tcBorders>
              <w:top w:val="nil"/>
              <w:bottom w:val="single" w:sz="12" w:space="0" w:color="000000"/>
            </w:tcBorders>
          </w:tcPr>
          <w:p w14:paraId="0C07346D" w14:textId="6BA25923" w:rsidR="00AE582A" w:rsidRPr="001D2BC9" w:rsidRDefault="00AE582A" w:rsidP="001D2BC9">
            <w:pPr>
              <w:spacing w:after="120"/>
              <w:jc w:val="both"/>
              <w:rPr>
                <w:color w:val="000000" w:themeColor="text1"/>
                <w:sz w:val="20"/>
                <w:szCs w:val="20"/>
              </w:rPr>
            </w:pPr>
            <w:r w:rsidRPr="001D082B">
              <w:rPr>
                <w:color w:val="000000" w:themeColor="text1"/>
                <w:sz w:val="20"/>
                <w:szCs w:val="20"/>
              </w:rPr>
              <w:t xml:space="preserve">Druhý semestr semináře filmové řeči animovaného filmu se hlouběji zabývá aspekty filmové řeči animovaného filmu. Věnuje se pohybům kamery a jejich působení na diváka analýze </w:t>
            </w:r>
            <w:proofErr w:type="spellStart"/>
            <w:r w:rsidRPr="001D082B">
              <w:rPr>
                <w:color w:val="000000" w:themeColor="text1"/>
                <w:sz w:val="20"/>
                <w:szCs w:val="20"/>
              </w:rPr>
              <w:t>mizanscény</w:t>
            </w:r>
            <w:proofErr w:type="spellEnd"/>
            <w:r w:rsidRPr="001D082B">
              <w:rPr>
                <w:color w:val="000000" w:themeColor="text1"/>
                <w:sz w:val="20"/>
                <w:szCs w:val="20"/>
              </w:rPr>
              <w:t xml:space="preserve">, řeší se střihová skladba, žánry </w:t>
            </w:r>
            <w:r w:rsidR="001D2BC9">
              <w:rPr>
                <w:color w:val="000000" w:themeColor="text1"/>
                <w:sz w:val="20"/>
                <w:szCs w:val="20"/>
              </w:rPr>
              <w:br/>
            </w:r>
            <w:r w:rsidRPr="001D082B">
              <w:rPr>
                <w:color w:val="000000" w:themeColor="text1"/>
                <w:sz w:val="20"/>
                <w:szCs w:val="20"/>
              </w:rPr>
              <w:t>v animovaných filmech, analýza dramaturgie, různé přístupy k perspektivám a strukturám vyprávění, analýza hereckého projevu. Zamýšlí se nad využitím různých technických a výtvarných přístupů. Vše si studenti procvičují formou krátkých obrázkových scénářů a příkladových analý</w:t>
            </w:r>
            <w:r w:rsidR="001D2BC9">
              <w:rPr>
                <w:color w:val="000000" w:themeColor="text1"/>
                <w:sz w:val="20"/>
                <w:szCs w:val="20"/>
              </w:rPr>
              <w:t>z.</w:t>
            </w:r>
          </w:p>
          <w:p w14:paraId="0B72FD1D" w14:textId="587F03C5" w:rsidR="00AE582A" w:rsidRPr="001D2BC9" w:rsidRDefault="00AE582A" w:rsidP="00CE41A2">
            <w:pPr>
              <w:pStyle w:val="Odstavecseseznamem"/>
              <w:numPr>
                <w:ilvl w:val="0"/>
                <w:numId w:val="33"/>
              </w:numPr>
              <w:jc w:val="both"/>
              <w:rPr>
                <w:color w:val="000000" w:themeColor="text1"/>
              </w:rPr>
            </w:pPr>
            <w:r w:rsidRPr="001D2BC9">
              <w:rPr>
                <w:color w:val="000000" w:themeColor="text1"/>
              </w:rPr>
              <w:t>humor a smích</w:t>
            </w:r>
          </w:p>
          <w:p w14:paraId="5564E7E6" w14:textId="6362D068" w:rsidR="00AE582A" w:rsidRPr="001D2BC9" w:rsidRDefault="00AE582A" w:rsidP="00CE41A2">
            <w:pPr>
              <w:pStyle w:val="Odstavecseseznamem"/>
              <w:numPr>
                <w:ilvl w:val="0"/>
                <w:numId w:val="33"/>
              </w:numPr>
              <w:jc w:val="both"/>
              <w:rPr>
                <w:color w:val="000000" w:themeColor="text1"/>
              </w:rPr>
            </w:pPr>
            <w:r w:rsidRPr="001D2BC9">
              <w:rPr>
                <w:color w:val="000000" w:themeColor="text1"/>
              </w:rPr>
              <w:t>napětí a strach</w:t>
            </w:r>
          </w:p>
          <w:p w14:paraId="1B213C65" w14:textId="2D9C5893" w:rsidR="00AE582A" w:rsidRPr="001D2BC9" w:rsidRDefault="00AE582A" w:rsidP="00CE41A2">
            <w:pPr>
              <w:pStyle w:val="Odstavecseseznamem"/>
              <w:numPr>
                <w:ilvl w:val="0"/>
                <w:numId w:val="33"/>
              </w:numPr>
              <w:jc w:val="both"/>
              <w:rPr>
                <w:color w:val="000000" w:themeColor="text1"/>
              </w:rPr>
            </w:pPr>
            <w:r w:rsidRPr="001D2BC9">
              <w:rPr>
                <w:color w:val="000000" w:themeColor="text1"/>
              </w:rPr>
              <w:t>analýza herectví v animovaném filmu (</w:t>
            </w:r>
            <w:proofErr w:type="spellStart"/>
            <w:r w:rsidRPr="001D2BC9">
              <w:rPr>
                <w:color w:val="000000" w:themeColor="text1"/>
              </w:rPr>
              <w:t>posturika</w:t>
            </w:r>
            <w:proofErr w:type="spellEnd"/>
            <w:r w:rsidRPr="001D2BC9">
              <w:rPr>
                <w:color w:val="000000" w:themeColor="text1"/>
              </w:rPr>
              <w:t>, proxemika, gestika, mimika)</w:t>
            </w:r>
          </w:p>
          <w:p w14:paraId="6516C05C" w14:textId="3D89556A" w:rsidR="00AE582A" w:rsidRPr="001D2BC9" w:rsidRDefault="00AE582A" w:rsidP="00CE41A2">
            <w:pPr>
              <w:pStyle w:val="Odstavecseseznamem"/>
              <w:numPr>
                <w:ilvl w:val="0"/>
                <w:numId w:val="33"/>
              </w:numPr>
              <w:jc w:val="both"/>
              <w:rPr>
                <w:color w:val="000000" w:themeColor="text1"/>
              </w:rPr>
            </w:pPr>
            <w:r w:rsidRPr="001D2BC9">
              <w:rPr>
                <w:color w:val="000000" w:themeColor="text1"/>
              </w:rPr>
              <w:t>žánrové stereotypy</w:t>
            </w:r>
          </w:p>
          <w:p w14:paraId="34DE892D" w14:textId="1E5C479F" w:rsidR="00AE582A" w:rsidRPr="001D2BC9" w:rsidRDefault="00AE582A" w:rsidP="00CE41A2">
            <w:pPr>
              <w:pStyle w:val="Odstavecseseznamem"/>
              <w:numPr>
                <w:ilvl w:val="0"/>
                <w:numId w:val="33"/>
              </w:numPr>
              <w:jc w:val="both"/>
              <w:rPr>
                <w:color w:val="000000" w:themeColor="text1"/>
              </w:rPr>
            </w:pPr>
            <w:r w:rsidRPr="001D2BC9">
              <w:rPr>
                <w:color w:val="000000" w:themeColor="text1"/>
              </w:rPr>
              <w:t>zvuk v animovaném filmu</w:t>
            </w:r>
          </w:p>
          <w:p w14:paraId="58415192" w14:textId="58E16358" w:rsidR="00AE582A" w:rsidRPr="001D2BC9" w:rsidRDefault="00AE582A" w:rsidP="00CE41A2">
            <w:pPr>
              <w:pStyle w:val="Odstavecseseznamem"/>
              <w:numPr>
                <w:ilvl w:val="0"/>
                <w:numId w:val="33"/>
              </w:numPr>
              <w:jc w:val="both"/>
              <w:rPr>
                <w:color w:val="000000" w:themeColor="text1"/>
              </w:rPr>
            </w:pPr>
            <w:r w:rsidRPr="001D2BC9">
              <w:rPr>
                <w:color w:val="000000" w:themeColor="text1"/>
              </w:rPr>
              <w:t>střih v animovaném filmu</w:t>
            </w:r>
          </w:p>
          <w:p w14:paraId="5CE34027" w14:textId="192E9E5F" w:rsidR="00AE582A" w:rsidRPr="001D2BC9" w:rsidRDefault="00AE582A" w:rsidP="00CE41A2">
            <w:pPr>
              <w:pStyle w:val="Odstavecseseznamem"/>
              <w:numPr>
                <w:ilvl w:val="0"/>
                <w:numId w:val="33"/>
              </w:numPr>
              <w:jc w:val="both"/>
              <w:rPr>
                <w:color w:val="000000" w:themeColor="text1"/>
              </w:rPr>
            </w:pPr>
            <w:r w:rsidRPr="001D2BC9">
              <w:rPr>
                <w:color w:val="000000" w:themeColor="text1"/>
              </w:rPr>
              <w:t>příkladová analýza vybraného krátkometrážního animovaného filmu</w:t>
            </w:r>
          </w:p>
          <w:p w14:paraId="34CD4CB1" w14:textId="59E3BE76" w:rsidR="00AE582A" w:rsidRPr="001D2BC9" w:rsidRDefault="00AE582A" w:rsidP="00CE41A2">
            <w:pPr>
              <w:pStyle w:val="Odstavecseseznamem"/>
              <w:numPr>
                <w:ilvl w:val="0"/>
                <w:numId w:val="33"/>
              </w:numPr>
              <w:spacing w:after="120"/>
              <w:jc w:val="both"/>
              <w:rPr>
                <w:color w:val="000000" w:themeColor="text1"/>
              </w:rPr>
            </w:pPr>
            <w:r w:rsidRPr="001D2BC9">
              <w:rPr>
                <w:color w:val="000000" w:themeColor="text1"/>
              </w:rPr>
              <w:t>příkladová analýza vybraného celovečerního animovaného filmu</w:t>
            </w:r>
          </w:p>
          <w:p w14:paraId="4303F7F2" w14:textId="77777777" w:rsidR="00AE582A" w:rsidRPr="001D082B" w:rsidRDefault="00AE582A" w:rsidP="001D2BC9">
            <w:pPr>
              <w:jc w:val="both"/>
              <w:rPr>
                <w:sz w:val="20"/>
                <w:szCs w:val="20"/>
              </w:rPr>
            </w:pPr>
            <w:r w:rsidRPr="001D082B">
              <w:rPr>
                <w:color w:val="000000" w:themeColor="text1"/>
                <w:sz w:val="20"/>
                <w:szCs w:val="20"/>
              </w:rPr>
              <w:t>Prohloubení znalostí a dovedností na poli filmové analýzy a výstavby vyprávění animovaného filmu skrze obrázkový scénář.</w:t>
            </w:r>
          </w:p>
        </w:tc>
      </w:tr>
      <w:tr w:rsidR="00AE582A" w14:paraId="7458876C" w14:textId="77777777" w:rsidTr="005C2183">
        <w:trPr>
          <w:trHeight w:val="265"/>
        </w:trPr>
        <w:tc>
          <w:tcPr>
            <w:tcW w:w="3653" w:type="dxa"/>
            <w:gridSpan w:val="2"/>
            <w:tcBorders>
              <w:top w:val="nil"/>
            </w:tcBorders>
            <w:shd w:val="clear" w:color="auto" w:fill="F7CAAC"/>
          </w:tcPr>
          <w:p w14:paraId="1890EF44" w14:textId="77777777" w:rsidR="00AE582A" w:rsidRPr="001D082B" w:rsidRDefault="00AE582A" w:rsidP="005C2183">
            <w:pPr>
              <w:jc w:val="both"/>
              <w:rPr>
                <w:sz w:val="20"/>
                <w:szCs w:val="20"/>
              </w:rPr>
            </w:pPr>
            <w:r w:rsidRPr="001D082B">
              <w:rPr>
                <w:b/>
                <w:sz w:val="20"/>
                <w:szCs w:val="20"/>
              </w:rPr>
              <w:t>Studijní literatura a studijní pomůcky</w:t>
            </w:r>
          </w:p>
        </w:tc>
        <w:tc>
          <w:tcPr>
            <w:tcW w:w="6202" w:type="dxa"/>
            <w:gridSpan w:val="6"/>
            <w:tcBorders>
              <w:top w:val="nil"/>
              <w:bottom w:val="nil"/>
            </w:tcBorders>
          </w:tcPr>
          <w:p w14:paraId="0B37BCF4" w14:textId="77777777" w:rsidR="00AE582A" w:rsidRPr="001D082B" w:rsidRDefault="00AE582A" w:rsidP="005C2183">
            <w:pPr>
              <w:jc w:val="both"/>
              <w:rPr>
                <w:sz w:val="20"/>
                <w:szCs w:val="20"/>
              </w:rPr>
            </w:pPr>
          </w:p>
        </w:tc>
      </w:tr>
      <w:tr w:rsidR="00AE582A" w14:paraId="08F93B82" w14:textId="77777777" w:rsidTr="005C2183">
        <w:trPr>
          <w:trHeight w:val="1497"/>
        </w:trPr>
        <w:tc>
          <w:tcPr>
            <w:tcW w:w="9855" w:type="dxa"/>
            <w:gridSpan w:val="8"/>
            <w:tcBorders>
              <w:top w:val="nil"/>
            </w:tcBorders>
          </w:tcPr>
          <w:p w14:paraId="21C3B61D" w14:textId="77777777" w:rsidR="005F7B18" w:rsidRPr="006C49DD" w:rsidRDefault="005F7B18" w:rsidP="005F7B18">
            <w:pPr>
              <w:rPr>
                <w:b/>
                <w:bCs/>
                <w:sz w:val="20"/>
                <w:szCs w:val="20"/>
              </w:rPr>
            </w:pPr>
            <w:r w:rsidRPr="006C49DD">
              <w:rPr>
                <w:b/>
                <w:bCs/>
                <w:sz w:val="20"/>
                <w:szCs w:val="20"/>
              </w:rPr>
              <w:t>Povinná:</w:t>
            </w:r>
          </w:p>
          <w:p w14:paraId="6C2E498E" w14:textId="77777777" w:rsidR="005F7B18" w:rsidRPr="006C49DD" w:rsidRDefault="005F7B18" w:rsidP="005F7B18">
            <w:pPr>
              <w:rPr>
                <w:sz w:val="20"/>
                <w:szCs w:val="20"/>
              </w:rPr>
            </w:pPr>
            <w:r w:rsidRPr="006C49DD">
              <w:rPr>
                <w:color w:val="212529"/>
                <w:sz w:val="20"/>
                <w:szCs w:val="20"/>
              </w:rPr>
              <w:t xml:space="preserve">HITCHCOCK, Alfred a François TRUFFAUT. </w:t>
            </w:r>
            <w:r w:rsidRPr="006C49DD">
              <w:rPr>
                <w:i/>
                <w:iCs/>
                <w:color w:val="212529"/>
                <w:sz w:val="20"/>
                <w:szCs w:val="20"/>
              </w:rPr>
              <w:t xml:space="preserve">Rozhovory Hitchcock – </w:t>
            </w:r>
            <w:proofErr w:type="spellStart"/>
            <w:r w:rsidRPr="006C49DD">
              <w:rPr>
                <w:i/>
                <w:iCs/>
                <w:color w:val="212529"/>
                <w:sz w:val="20"/>
                <w:szCs w:val="20"/>
              </w:rPr>
              <w:t>Truffaut</w:t>
            </w:r>
            <w:proofErr w:type="spellEnd"/>
            <w:r w:rsidRPr="006C49DD">
              <w:rPr>
                <w:color w:val="212529"/>
                <w:sz w:val="20"/>
                <w:szCs w:val="20"/>
              </w:rPr>
              <w:t>. Přeložil Ljubomír OLIVA. Praha: Čs. filmový ústav, 1987.</w:t>
            </w:r>
          </w:p>
          <w:p w14:paraId="5E239CC0" w14:textId="77777777" w:rsidR="00FD09F3" w:rsidRPr="006C49DD" w:rsidRDefault="00FD09F3" w:rsidP="00FD09F3">
            <w:pPr>
              <w:rPr>
                <w:sz w:val="20"/>
                <w:szCs w:val="20"/>
              </w:rPr>
            </w:pPr>
            <w:r w:rsidRPr="006C49DD">
              <w:rPr>
                <w:color w:val="212529"/>
                <w:sz w:val="20"/>
                <w:szCs w:val="20"/>
              </w:rPr>
              <w:t xml:space="preserve">HOOKS, Ed. </w:t>
            </w:r>
            <w:proofErr w:type="spellStart"/>
            <w:r w:rsidRPr="006C49DD">
              <w:rPr>
                <w:i/>
                <w:iCs/>
                <w:color w:val="212529"/>
                <w:sz w:val="20"/>
                <w:szCs w:val="20"/>
              </w:rPr>
              <w:t>Acting</w:t>
            </w:r>
            <w:proofErr w:type="spellEnd"/>
            <w:r w:rsidRPr="006C49DD">
              <w:rPr>
                <w:i/>
                <w:iCs/>
                <w:color w:val="212529"/>
                <w:sz w:val="20"/>
                <w:szCs w:val="20"/>
              </w:rPr>
              <w:t xml:space="preserve"> </w:t>
            </w:r>
            <w:proofErr w:type="spellStart"/>
            <w:r w:rsidRPr="006C49DD">
              <w:rPr>
                <w:i/>
                <w:iCs/>
                <w:color w:val="212529"/>
                <w:sz w:val="20"/>
                <w:szCs w:val="20"/>
              </w:rPr>
              <w:t>for</w:t>
            </w:r>
            <w:proofErr w:type="spellEnd"/>
            <w:r w:rsidRPr="006C49DD">
              <w:rPr>
                <w:i/>
                <w:iCs/>
                <w:color w:val="212529"/>
                <w:sz w:val="20"/>
                <w:szCs w:val="20"/>
              </w:rPr>
              <w:t xml:space="preserve"> </w:t>
            </w:r>
            <w:proofErr w:type="spellStart"/>
            <w:r w:rsidRPr="006C49DD">
              <w:rPr>
                <w:i/>
                <w:iCs/>
                <w:color w:val="212529"/>
                <w:sz w:val="20"/>
                <w:szCs w:val="20"/>
              </w:rPr>
              <w:t>animators</w:t>
            </w:r>
            <w:proofErr w:type="spellEnd"/>
            <w:r w:rsidRPr="006C49DD">
              <w:rPr>
                <w:color w:val="212529"/>
                <w:sz w:val="20"/>
                <w:szCs w:val="20"/>
              </w:rPr>
              <w:t xml:space="preserve">. 5th </w:t>
            </w:r>
            <w:proofErr w:type="spellStart"/>
            <w:r w:rsidRPr="006C49DD">
              <w:rPr>
                <w:color w:val="212529"/>
                <w:sz w:val="20"/>
                <w:szCs w:val="20"/>
              </w:rPr>
              <w:t>edition</w:t>
            </w:r>
            <w:proofErr w:type="spellEnd"/>
            <w:r w:rsidRPr="006C49DD">
              <w:rPr>
                <w:color w:val="212529"/>
                <w:sz w:val="20"/>
                <w:szCs w:val="20"/>
              </w:rPr>
              <w:t xml:space="preserve">. New York, NY: </w:t>
            </w:r>
            <w:proofErr w:type="spellStart"/>
            <w:r w:rsidRPr="006C49DD">
              <w:rPr>
                <w:color w:val="212529"/>
                <w:sz w:val="20"/>
                <w:szCs w:val="20"/>
              </w:rPr>
              <w:t>Routledge</w:t>
            </w:r>
            <w:proofErr w:type="spellEnd"/>
            <w:r w:rsidRPr="006C49DD">
              <w:rPr>
                <w:color w:val="212529"/>
                <w:sz w:val="20"/>
                <w:szCs w:val="20"/>
              </w:rPr>
              <w:t xml:space="preserve">, 2023. ISBN </w:t>
            </w:r>
            <w:r w:rsidRPr="006C49DD">
              <w:rPr>
                <w:color w:val="000000" w:themeColor="text1"/>
                <w:sz w:val="20"/>
                <w:szCs w:val="20"/>
              </w:rPr>
              <w:t>9781138669123</w:t>
            </w:r>
            <w:r>
              <w:rPr>
                <w:color w:val="000000" w:themeColor="text1"/>
                <w:sz w:val="20"/>
                <w:szCs w:val="20"/>
              </w:rPr>
              <w:t>.</w:t>
            </w:r>
          </w:p>
          <w:p w14:paraId="46C8B051" w14:textId="67DCB430" w:rsidR="005F7B18" w:rsidRPr="00EE2EEE" w:rsidRDefault="005F7B18" w:rsidP="005F7B18">
            <w:pPr>
              <w:rPr>
                <w:sz w:val="20"/>
                <w:szCs w:val="20"/>
              </w:rPr>
            </w:pPr>
            <w:r w:rsidRPr="006C49DD">
              <w:rPr>
                <w:color w:val="212529"/>
                <w:sz w:val="20"/>
                <w:szCs w:val="20"/>
              </w:rPr>
              <w:t xml:space="preserve">PŁAŻEWSKI, Jerzy. </w:t>
            </w:r>
            <w:r w:rsidRPr="006C49DD">
              <w:rPr>
                <w:i/>
                <w:iCs/>
                <w:color w:val="212529"/>
                <w:sz w:val="20"/>
                <w:szCs w:val="20"/>
              </w:rPr>
              <w:t>Filmová řeč</w:t>
            </w:r>
            <w:r w:rsidRPr="006C49DD">
              <w:rPr>
                <w:color w:val="212529"/>
                <w:sz w:val="20"/>
                <w:szCs w:val="20"/>
              </w:rPr>
              <w:t>. Praha: Orbis, 1967.</w:t>
            </w:r>
            <w:r w:rsidR="008B0AB0">
              <w:rPr>
                <w:color w:val="212529"/>
                <w:sz w:val="20"/>
                <w:szCs w:val="20"/>
              </w:rPr>
              <w:t xml:space="preserve"> </w:t>
            </w:r>
          </w:p>
          <w:p w14:paraId="1C20E447" w14:textId="77777777" w:rsidR="005F7B18" w:rsidRPr="006C49DD" w:rsidRDefault="005F7B18" w:rsidP="005F7B18">
            <w:pPr>
              <w:rPr>
                <w:b/>
                <w:bCs/>
                <w:sz w:val="20"/>
                <w:szCs w:val="20"/>
              </w:rPr>
            </w:pPr>
            <w:r w:rsidRPr="006C49DD">
              <w:rPr>
                <w:b/>
                <w:bCs/>
                <w:sz w:val="20"/>
                <w:szCs w:val="20"/>
              </w:rPr>
              <w:t>Doporučená:</w:t>
            </w:r>
          </w:p>
          <w:p w14:paraId="34E22AE5" w14:textId="77777777" w:rsidR="005F7B18" w:rsidRDefault="005F7B18" w:rsidP="005F7B18">
            <w:pPr>
              <w:rPr>
                <w:color w:val="212529"/>
                <w:sz w:val="20"/>
                <w:szCs w:val="20"/>
              </w:rPr>
            </w:pPr>
            <w:r w:rsidRPr="006C49DD">
              <w:rPr>
                <w:color w:val="000000" w:themeColor="text1"/>
                <w:sz w:val="20"/>
                <w:szCs w:val="20"/>
              </w:rPr>
              <w:t xml:space="preserve">HODROVÁ, Daniela. </w:t>
            </w:r>
            <w:r w:rsidRPr="006C49DD">
              <w:rPr>
                <w:i/>
                <w:iCs/>
                <w:color w:val="212529"/>
                <w:sz w:val="20"/>
                <w:szCs w:val="20"/>
              </w:rPr>
              <w:t>Chvála schoulení: (eseje z poetiky pomíjivosti)</w:t>
            </w:r>
            <w:r w:rsidRPr="006C49DD">
              <w:rPr>
                <w:color w:val="212529"/>
                <w:sz w:val="20"/>
                <w:szCs w:val="20"/>
              </w:rPr>
              <w:t xml:space="preserve">. Praha: </w:t>
            </w:r>
            <w:proofErr w:type="spellStart"/>
            <w:r w:rsidRPr="006C49DD">
              <w:rPr>
                <w:color w:val="212529"/>
                <w:sz w:val="20"/>
                <w:szCs w:val="20"/>
              </w:rPr>
              <w:t>Malvern</w:t>
            </w:r>
            <w:proofErr w:type="spellEnd"/>
            <w:r w:rsidRPr="006C49DD">
              <w:rPr>
                <w:color w:val="212529"/>
                <w:sz w:val="20"/>
                <w:szCs w:val="20"/>
              </w:rPr>
              <w:t>, 2011. Literární věda (</w:t>
            </w:r>
            <w:proofErr w:type="spellStart"/>
            <w:r w:rsidRPr="006C49DD">
              <w:rPr>
                <w:color w:val="212529"/>
                <w:sz w:val="20"/>
                <w:szCs w:val="20"/>
              </w:rPr>
              <w:t>Malvern</w:t>
            </w:r>
            <w:proofErr w:type="spellEnd"/>
            <w:r w:rsidRPr="006C49DD">
              <w:rPr>
                <w:color w:val="212529"/>
                <w:sz w:val="20"/>
                <w:szCs w:val="20"/>
              </w:rPr>
              <w:t>). ISBN 978-80-86702-91-9.</w:t>
            </w:r>
          </w:p>
          <w:p w14:paraId="4F756598" w14:textId="63E1122B" w:rsidR="005F7B18" w:rsidRPr="006C49DD" w:rsidRDefault="005F7B18" w:rsidP="005F7B18">
            <w:pPr>
              <w:rPr>
                <w:sz w:val="20"/>
                <w:szCs w:val="20"/>
              </w:rPr>
            </w:pPr>
            <w:r w:rsidRPr="006C49DD">
              <w:rPr>
                <w:color w:val="212529"/>
                <w:sz w:val="20"/>
                <w:szCs w:val="20"/>
              </w:rPr>
              <w:t xml:space="preserve">LYONS, Jonathan. </w:t>
            </w:r>
            <w:proofErr w:type="spellStart"/>
            <w:r w:rsidRPr="006C49DD">
              <w:rPr>
                <w:i/>
                <w:iCs/>
                <w:color w:val="212529"/>
                <w:sz w:val="20"/>
                <w:szCs w:val="20"/>
              </w:rPr>
              <w:t>Comedy</w:t>
            </w:r>
            <w:proofErr w:type="spellEnd"/>
            <w:r w:rsidRPr="006C49DD">
              <w:rPr>
                <w:i/>
                <w:iCs/>
                <w:color w:val="212529"/>
                <w:sz w:val="20"/>
                <w:szCs w:val="20"/>
              </w:rPr>
              <w:t xml:space="preserve"> </w:t>
            </w:r>
            <w:proofErr w:type="spellStart"/>
            <w:r w:rsidRPr="006C49DD">
              <w:rPr>
                <w:i/>
                <w:iCs/>
                <w:color w:val="212529"/>
                <w:sz w:val="20"/>
                <w:szCs w:val="20"/>
              </w:rPr>
              <w:t>for</w:t>
            </w:r>
            <w:proofErr w:type="spellEnd"/>
            <w:r w:rsidRPr="006C49DD">
              <w:rPr>
                <w:i/>
                <w:iCs/>
                <w:color w:val="212529"/>
                <w:sz w:val="20"/>
                <w:szCs w:val="20"/>
              </w:rPr>
              <w:t xml:space="preserve"> </w:t>
            </w:r>
            <w:proofErr w:type="spellStart"/>
            <w:r w:rsidRPr="006C49DD">
              <w:rPr>
                <w:i/>
                <w:iCs/>
                <w:color w:val="212529"/>
                <w:sz w:val="20"/>
                <w:szCs w:val="20"/>
              </w:rPr>
              <w:t>animators</w:t>
            </w:r>
            <w:proofErr w:type="spellEnd"/>
            <w:r w:rsidRPr="006C49DD">
              <w:rPr>
                <w:color w:val="212529"/>
                <w:sz w:val="20"/>
                <w:szCs w:val="20"/>
              </w:rPr>
              <w:t xml:space="preserve">. </w:t>
            </w:r>
            <w:proofErr w:type="spellStart"/>
            <w:r w:rsidRPr="006C49DD">
              <w:rPr>
                <w:color w:val="212529"/>
                <w:sz w:val="20"/>
                <w:szCs w:val="20"/>
              </w:rPr>
              <w:t>Burlington</w:t>
            </w:r>
            <w:proofErr w:type="spellEnd"/>
            <w:r w:rsidRPr="006C49DD">
              <w:rPr>
                <w:color w:val="212529"/>
                <w:sz w:val="20"/>
                <w:szCs w:val="20"/>
              </w:rPr>
              <w:t xml:space="preserve">, MA: </w:t>
            </w:r>
            <w:proofErr w:type="spellStart"/>
            <w:r w:rsidRPr="006C49DD">
              <w:rPr>
                <w:color w:val="212529"/>
                <w:sz w:val="20"/>
                <w:szCs w:val="20"/>
              </w:rPr>
              <w:t>Focal</w:t>
            </w:r>
            <w:proofErr w:type="spellEnd"/>
            <w:r w:rsidRPr="006C49DD">
              <w:rPr>
                <w:color w:val="212529"/>
                <w:sz w:val="20"/>
                <w:szCs w:val="20"/>
              </w:rPr>
              <w:t xml:space="preserve"> </w:t>
            </w:r>
            <w:proofErr w:type="spellStart"/>
            <w:r w:rsidRPr="006C49DD">
              <w:rPr>
                <w:color w:val="212529"/>
                <w:sz w:val="20"/>
                <w:szCs w:val="20"/>
              </w:rPr>
              <w:t>Press</w:t>
            </w:r>
            <w:proofErr w:type="spellEnd"/>
            <w:r w:rsidRPr="006C49DD">
              <w:rPr>
                <w:color w:val="212529"/>
                <w:sz w:val="20"/>
                <w:szCs w:val="20"/>
              </w:rPr>
              <w:t xml:space="preserve">, 2015. ISBN </w:t>
            </w:r>
            <w:r w:rsidRPr="006C49DD">
              <w:rPr>
                <w:color w:val="0F1111"/>
                <w:sz w:val="20"/>
                <w:szCs w:val="20"/>
              </w:rPr>
              <w:t>9781138777187</w:t>
            </w:r>
            <w:r w:rsidR="00FD09F3">
              <w:rPr>
                <w:color w:val="0F1111"/>
                <w:sz w:val="20"/>
                <w:szCs w:val="20"/>
              </w:rPr>
              <w:t>.</w:t>
            </w:r>
          </w:p>
          <w:p w14:paraId="3AD7EF04" w14:textId="4A6156E6" w:rsidR="00AE582A" w:rsidRPr="001D082B" w:rsidRDefault="005F7B18" w:rsidP="005F7B18">
            <w:pPr>
              <w:rPr>
                <w:color w:val="000000"/>
                <w:sz w:val="20"/>
                <w:szCs w:val="20"/>
                <w:highlight w:val="white"/>
              </w:rPr>
            </w:pPr>
            <w:r w:rsidRPr="006C49DD">
              <w:rPr>
                <w:color w:val="000000" w:themeColor="text1"/>
                <w:sz w:val="20"/>
                <w:szCs w:val="20"/>
              </w:rPr>
              <w:t xml:space="preserve">MCCULLEN, Sam. </w:t>
            </w:r>
            <w:proofErr w:type="spellStart"/>
            <w:r w:rsidRPr="00EE2EEE">
              <w:rPr>
                <w:i/>
                <w:iCs/>
                <w:color w:val="000000" w:themeColor="text1"/>
                <w:sz w:val="20"/>
                <w:szCs w:val="20"/>
              </w:rPr>
              <w:t>Picturebook</w:t>
            </w:r>
            <w:proofErr w:type="spellEnd"/>
            <w:r w:rsidRPr="00EE2EEE">
              <w:rPr>
                <w:i/>
                <w:iCs/>
                <w:color w:val="000000" w:themeColor="text1"/>
                <w:sz w:val="20"/>
                <w:szCs w:val="20"/>
              </w:rPr>
              <w:t xml:space="preserve"> </w:t>
            </w:r>
            <w:proofErr w:type="spellStart"/>
            <w:r w:rsidRPr="00EE2EEE">
              <w:rPr>
                <w:i/>
                <w:iCs/>
                <w:color w:val="000000" w:themeColor="text1"/>
                <w:sz w:val="20"/>
                <w:szCs w:val="20"/>
              </w:rPr>
              <w:t>Makers</w:t>
            </w:r>
            <w:proofErr w:type="spellEnd"/>
            <w:r w:rsidRPr="006C49DD">
              <w:rPr>
                <w:color w:val="000000" w:themeColor="text1"/>
                <w:sz w:val="20"/>
                <w:szCs w:val="20"/>
              </w:rPr>
              <w:t>. PICTUS, 2022 ISBN 9781739979201</w:t>
            </w:r>
            <w:r w:rsidR="00FD09F3">
              <w:rPr>
                <w:color w:val="000000" w:themeColor="text1"/>
                <w:sz w:val="20"/>
                <w:szCs w:val="20"/>
              </w:rPr>
              <w:t>.</w:t>
            </w:r>
            <w:r w:rsidRPr="006C49DD">
              <w:rPr>
                <w:sz w:val="20"/>
                <w:szCs w:val="20"/>
              </w:rPr>
              <w:br/>
            </w:r>
            <w:r w:rsidRPr="006C49DD">
              <w:rPr>
                <w:color w:val="212529"/>
                <w:sz w:val="20"/>
                <w:szCs w:val="20"/>
              </w:rPr>
              <w:t xml:space="preserve">NORŠTEJN, Jurij </w:t>
            </w:r>
            <w:proofErr w:type="spellStart"/>
            <w:r w:rsidRPr="006C49DD">
              <w:rPr>
                <w:color w:val="212529"/>
                <w:sz w:val="20"/>
                <w:szCs w:val="20"/>
              </w:rPr>
              <w:t>Borisovič</w:t>
            </w:r>
            <w:proofErr w:type="spellEnd"/>
            <w:r w:rsidRPr="006C49DD">
              <w:rPr>
                <w:color w:val="212529"/>
                <w:sz w:val="20"/>
                <w:szCs w:val="20"/>
              </w:rPr>
              <w:t xml:space="preserve">. </w:t>
            </w:r>
            <w:r w:rsidRPr="006C49DD">
              <w:rPr>
                <w:i/>
                <w:iCs/>
                <w:color w:val="212529"/>
                <w:sz w:val="20"/>
                <w:szCs w:val="20"/>
              </w:rPr>
              <w:t>Sníh na trávě: ve dvou dílech</w:t>
            </w:r>
            <w:r w:rsidRPr="006C49DD">
              <w:rPr>
                <w:color w:val="212529"/>
                <w:sz w:val="20"/>
                <w:szCs w:val="20"/>
              </w:rPr>
              <w:t xml:space="preserve">. V Praze: APZ </w:t>
            </w:r>
            <w:proofErr w:type="spellStart"/>
            <w:r w:rsidRPr="006C49DD">
              <w:rPr>
                <w:color w:val="212529"/>
                <w:sz w:val="20"/>
                <w:szCs w:val="20"/>
              </w:rPr>
              <w:t>Production</w:t>
            </w:r>
            <w:proofErr w:type="spellEnd"/>
            <w:r w:rsidRPr="006C49DD">
              <w:rPr>
                <w:color w:val="212529"/>
                <w:sz w:val="20"/>
                <w:szCs w:val="20"/>
              </w:rPr>
              <w:t>, 2013. ISBN 978-80-7331-124-7.</w:t>
            </w:r>
          </w:p>
        </w:tc>
      </w:tr>
    </w:tbl>
    <w:p w14:paraId="44853D12" w14:textId="140F49CB" w:rsidR="00E53EEE" w:rsidRDefault="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7BCF7ED5" w14:textId="77777777" w:rsidTr="005C2183">
        <w:tc>
          <w:tcPr>
            <w:tcW w:w="9855" w:type="dxa"/>
            <w:gridSpan w:val="8"/>
            <w:tcBorders>
              <w:bottom w:val="double" w:sz="4" w:space="0" w:color="auto"/>
            </w:tcBorders>
            <w:shd w:val="clear" w:color="auto" w:fill="BDD6EE"/>
          </w:tcPr>
          <w:p w14:paraId="606773BA" w14:textId="72BFD618" w:rsidR="00E53EEE" w:rsidRDefault="00E53EEE" w:rsidP="005C2183">
            <w:pPr>
              <w:jc w:val="both"/>
              <w:rPr>
                <w:b/>
                <w:sz w:val="28"/>
              </w:rPr>
            </w:pPr>
            <w:r>
              <w:lastRenderedPageBreak/>
              <w:br w:type="page"/>
            </w:r>
            <w:r>
              <w:rPr>
                <w:b/>
                <w:sz w:val="28"/>
              </w:rPr>
              <w:t>B-III – Charakteristika studijního předmětu</w:t>
            </w:r>
          </w:p>
        </w:tc>
      </w:tr>
      <w:tr w:rsidR="00E53EEE" w14:paraId="5AD81143" w14:textId="77777777" w:rsidTr="005C2183">
        <w:tc>
          <w:tcPr>
            <w:tcW w:w="3086" w:type="dxa"/>
            <w:tcBorders>
              <w:top w:val="double" w:sz="4" w:space="0" w:color="auto"/>
            </w:tcBorders>
            <w:shd w:val="clear" w:color="auto" w:fill="F7CAAC"/>
          </w:tcPr>
          <w:p w14:paraId="6241B088" w14:textId="77777777" w:rsidR="00E53EEE" w:rsidRPr="00C821B0" w:rsidRDefault="00E53EEE" w:rsidP="005C2183">
            <w:pPr>
              <w:rPr>
                <w:b/>
                <w:sz w:val="20"/>
                <w:szCs w:val="20"/>
              </w:rPr>
            </w:pPr>
            <w:r w:rsidRPr="00C821B0">
              <w:rPr>
                <w:b/>
                <w:sz w:val="20"/>
                <w:szCs w:val="20"/>
              </w:rPr>
              <w:t>Název studijního předmětu</w:t>
            </w:r>
          </w:p>
        </w:tc>
        <w:tc>
          <w:tcPr>
            <w:tcW w:w="6769" w:type="dxa"/>
            <w:gridSpan w:val="7"/>
            <w:tcBorders>
              <w:top w:val="double" w:sz="4" w:space="0" w:color="auto"/>
            </w:tcBorders>
          </w:tcPr>
          <w:p w14:paraId="0D1E34B1" w14:textId="77777777" w:rsidR="00E53EEE" w:rsidRPr="00C821B0" w:rsidRDefault="00E53EEE" w:rsidP="005C2183">
            <w:pPr>
              <w:jc w:val="both"/>
              <w:rPr>
                <w:sz w:val="20"/>
                <w:szCs w:val="20"/>
              </w:rPr>
            </w:pPr>
            <w:r w:rsidRPr="00C821B0">
              <w:rPr>
                <w:sz w:val="20"/>
                <w:szCs w:val="20"/>
              </w:rPr>
              <w:t>Game design 1</w:t>
            </w:r>
          </w:p>
        </w:tc>
      </w:tr>
      <w:tr w:rsidR="00E53EEE" w14:paraId="36DA04DC" w14:textId="77777777" w:rsidTr="005C2183">
        <w:tc>
          <w:tcPr>
            <w:tcW w:w="3086" w:type="dxa"/>
            <w:shd w:val="clear" w:color="auto" w:fill="F7CAAC"/>
          </w:tcPr>
          <w:p w14:paraId="2E1B2290" w14:textId="77777777" w:rsidR="00E53EEE" w:rsidRPr="00C821B0" w:rsidRDefault="00E53EEE" w:rsidP="005C2183">
            <w:pPr>
              <w:rPr>
                <w:b/>
                <w:sz w:val="20"/>
                <w:szCs w:val="20"/>
              </w:rPr>
            </w:pPr>
            <w:r w:rsidRPr="00C821B0">
              <w:rPr>
                <w:b/>
                <w:sz w:val="20"/>
                <w:szCs w:val="20"/>
              </w:rPr>
              <w:t>Typ předmětu</w:t>
            </w:r>
          </w:p>
        </w:tc>
        <w:tc>
          <w:tcPr>
            <w:tcW w:w="3406" w:type="dxa"/>
            <w:gridSpan w:val="4"/>
          </w:tcPr>
          <w:p w14:paraId="6209C561" w14:textId="77777777" w:rsidR="00E53EEE" w:rsidRPr="00C821B0" w:rsidRDefault="00E53EEE" w:rsidP="005C2183">
            <w:pPr>
              <w:jc w:val="both"/>
              <w:rPr>
                <w:sz w:val="20"/>
                <w:szCs w:val="20"/>
              </w:rPr>
            </w:pPr>
            <w:r w:rsidRPr="00C821B0">
              <w:rPr>
                <w:sz w:val="20"/>
                <w:szCs w:val="20"/>
              </w:rPr>
              <w:t>povinně volitelný</w:t>
            </w:r>
          </w:p>
        </w:tc>
        <w:tc>
          <w:tcPr>
            <w:tcW w:w="2695" w:type="dxa"/>
            <w:gridSpan w:val="2"/>
            <w:shd w:val="clear" w:color="auto" w:fill="F7CAAC"/>
          </w:tcPr>
          <w:p w14:paraId="2BE5F6A0" w14:textId="77777777" w:rsidR="00E53EEE" w:rsidRPr="00C821B0" w:rsidRDefault="00E53EEE" w:rsidP="005C2183">
            <w:pPr>
              <w:jc w:val="both"/>
              <w:rPr>
                <w:sz w:val="20"/>
                <w:szCs w:val="20"/>
              </w:rPr>
            </w:pPr>
            <w:r w:rsidRPr="00C821B0">
              <w:rPr>
                <w:b/>
                <w:sz w:val="20"/>
                <w:szCs w:val="20"/>
              </w:rPr>
              <w:t>doporučený ročník / semestr</w:t>
            </w:r>
          </w:p>
        </w:tc>
        <w:tc>
          <w:tcPr>
            <w:tcW w:w="668" w:type="dxa"/>
          </w:tcPr>
          <w:p w14:paraId="3033308B" w14:textId="77777777" w:rsidR="00E53EEE" w:rsidRPr="00C821B0" w:rsidRDefault="00E53EEE" w:rsidP="005C2183">
            <w:pPr>
              <w:jc w:val="both"/>
              <w:rPr>
                <w:sz w:val="20"/>
                <w:szCs w:val="20"/>
              </w:rPr>
            </w:pPr>
            <w:r w:rsidRPr="00C821B0">
              <w:rPr>
                <w:sz w:val="20"/>
                <w:szCs w:val="20"/>
              </w:rPr>
              <w:t>3/ZS</w:t>
            </w:r>
          </w:p>
        </w:tc>
      </w:tr>
      <w:tr w:rsidR="00E53EEE" w14:paraId="57A5F47F" w14:textId="77777777" w:rsidTr="005C2183">
        <w:tc>
          <w:tcPr>
            <w:tcW w:w="3086" w:type="dxa"/>
            <w:shd w:val="clear" w:color="auto" w:fill="F7CAAC"/>
          </w:tcPr>
          <w:p w14:paraId="64F946E2" w14:textId="77777777" w:rsidR="00E53EEE" w:rsidRPr="00C821B0" w:rsidRDefault="00E53EEE" w:rsidP="005C2183">
            <w:pPr>
              <w:rPr>
                <w:b/>
                <w:sz w:val="20"/>
                <w:szCs w:val="20"/>
              </w:rPr>
            </w:pPr>
            <w:r w:rsidRPr="00C821B0">
              <w:rPr>
                <w:b/>
                <w:sz w:val="20"/>
                <w:szCs w:val="20"/>
              </w:rPr>
              <w:t>Rozsah studijního předmětu</w:t>
            </w:r>
          </w:p>
        </w:tc>
        <w:tc>
          <w:tcPr>
            <w:tcW w:w="1701" w:type="dxa"/>
            <w:gridSpan w:val="2"/>
          </w:tcPr>
          <w:p w14:paraId="4A213992" w14:textId="77777777" w:rsidR="00E53EEE" w:rsidRPr="00C821B0" w:rsidRDefault="00E53EEE" w:rsidP="005C2183">
            <w:pPr>
              <w:jc w:val="both"/>
              <w:rPr>
                <w:sz w:val="20"/>
                <w:szCs w:val="20"/>
              </w:rPr>
            </w:pPr>
            <w:r w:rsidRPr="00C821B0">
              <w:rPr>
                <w:sz w:val="20"/>
                <w:szCs w:val="20"/>
              </w:rPr>
              <w:t>26c</w:t>
            </w:r>
          </w:p>
        </w:tc>
        <w:tc>
          <w:tcPr>
            <w:tcW w:w="889" w:type="dxa"/>
            <w:shd w:val="clear" w:color="auto" w:fill="F7CAAC"/>
          </w:tcPr>
          <w:p w14:paraId="77AA7E56" w14:textId="77777777" w:rsidR="00E53EEE" w:rsidRPr="00C821B0" w:rsidRDefault="00E53EEE" w:rsidP="005C2183">
            <w:pPr>
              <w:jc w:val="both"/>
              <w:rPr>
                <w:b/>
                <w:sz w:val="20"/>
                <w:szCs w:val="20"/>
              </w:rPr>
            </w:pPr>
            <w:r w:rsidRPr="00C821B0">
              <w:rPr>
                <w:b/>
                <w:sz w:val="20"/>
                <w:szCs w:val="20"/>
              </w:rPr>
              <w:t xml:space="preserve">hod. </w:t>
            </w:r>
          </w:p>
        </w:tc>
        <w:tc>
          <w:tcPr>
            <w:tcW w:w="816" w:type="dxa"/>
          </w:tcPr>
          <w:p w14:paraId="62BDA373" w14:textId="77777777" w:rsidR="00E53EEE" w:rsidRPr="00C821B0" w:rsidRDefault="00E53EEE" w:rsidP="005C2183">
            <w:pPr>
              <w:jc w:val="both"/>
              <w:rPr>
                <w:sz w:val="20"/>
                <w:szCs w:val="20"/>
              </w:rPr>
            </w:pPr>
            <w:r w:rsidRPr="00C821B0">
              <w:rPr>
                <w:sz w:val="20"/>
                <w:szCs w:val="20"/>
              </w:rPr>
              <w:t>26</w:t>
            </w:r>
          </w:p>
        </w:tc>
        <w:tc>
          <w:tcPr>
            <w:tcW w:w="2156" w:type="dxa"/>
            <w:shd w:val="clear" w:color="auto" w:fill="F7CAAC"/>
          </w:tcPr>
          <w:p w14:paraId="20345682" w14:textId="77777777" w:rsidR="00E53EEE" w:rsidRPr="00C821B0" w:rsidRDefault="00E53EEE" w:rsidP="005C2183">
            <w:pPr>
              <w:jc w:val="both"/>
              <w:rPr>
                <w:b/>
                <w:sz w:val="20"/>
                <w:szCs w:val="20"/>
              </w:rPr>
            </w:pPr>
            <w:r w:rsidRPr="00C821B0">
              <w:rPr>
                <w:b/>
                <w:sz w:val="20"/>
                <w:szCs w:val="20"/>
              </w:rPr>
              <w:t>kreditů</w:t>
            </w:r>
          </w:p>
        </w:tc>
        <w:tc>
          <w:tcPr>
            <w:tcW w:w="1207" w:type="dxa"/>
            <w:gridSpan w:val="2"/>
          </w:tcPr>
          <w:p w14:paraId="12E78A01" w14:textId="77777777" w:rsidR="00E53EEE" w:rsidRPr="00C821B0" w:rsidRDefault="00E53EEE" w:rsidP="005C2183">
            <w:pPr>
              <w:jc w:val="both"/>
              <w:rPr>
                <w:sz w:val="20"/>
                <w:szCs w:val="20"/>
              </w:rPr>
            </w:pPr>
            <w:r w:rsidRPr="00C821B0">
              <w:rPr>
                <w:sz w:val="20"/>
                <w:szCs w:val="20"/>
              </w:rPr>
              <w:t>2</w:t>
            </w:r>
          </w:p>
        </w:tc>
      </w:tr>
      <w:tr w:rsidR="00E53EEE" w14:paraId="1C296AEE" w14:textId="77777777" w:rsidTr="005C2183">
        <w:tc>
          <w:tcPr>
            <w:tcW w:w="3086" w:type="dxa"/>
            <w:shd w:val="clear" w:color="auto" w:fill="F7CAAC"/>
          </w:tcPr>
          <w:p w14:paraId="14A18574" w14:textId="77777777" w:rsidR="00E53EEE" w:rsidRPr="00C821B0" w:rsidRDefault="00E53EEE" w:rsidP="005C2183">
            <w:pPr>
              <w:rPr>
                <w:b/>
                <w:sz w:val="20"/>
                <w:szCs w:val="20"/>
              </w:rPr>
            </w:pPr>
            <w:r w:rsidRPr="00C821B0">
              <w:rPr>
                <w:b/>
                <w:sz w:val="20"/>
                <w:szCs w:val="20"/>
              </w:rPr>
              <w:t xml:space="preserve">Prerekvizity, </w:t>
            </w:r>
            <w:proofErr w:type="spellStart"/>
            <w:r w:rsidRPr="00C821B0">
              <w:rPr>
                <w:b/>
                <w:sz w:val="20"/>
                <w:szCs w:val="20"/>
              </w:rPr>
              <w:t>korekvizity</w:t>
            </w:r>
            <w:proofErr w:type="spellEnd"/>
            <w:r w:rsidRPr="00C821B0">
              <w:rPr>
                <w:b/>
                <w:sz w:val="20"/>
                <w:szCs w:val="20"/>
              </w:rPr>
              <w:t>, ekvivalence</w:t>
            </w:r>
          </w:p>
        </w:tc>
        <w:tc>
          <w:tcPr>
            <w:tcW w:w="6769" w:type="dxa"/>
            <w:gridSpan w:val="7"/>
          </w:tcPr>
          <w:p w14:paraId="13897A67" w14:textId="77777777" w:rsidR="00E53EEE" w:rsidRPr="00C821B0" w:rsidRDefault="00E53EEE" w:rsidP="005C2183">
            <w:pPr>
              <w:jc w:val="both"/>
              <w:rPr>
                <w:sz w:val="20"/>
                <w:szCs w:val="20"/>
              </w:rPr>
            </w:pPr>
          </w:p>
        </w:tc>
      </w:tr>
      <w:tr w:rsidR="00E53EEE" w14:paraId="5D1D7652" w14:textId="77777777" w:rsidTr="005C2183">
        <w:tc>
          <w:tcPr>
            <w:tcW w:w="3086" w:type="dxa"/>
            <w:shd w:val="clear" w:color="auto" w:fill="F7CAAC"/>
          </w:tcPr>
          <w:p w14:paraId="7BF7F80F" w14:textId="77777777" w:rsidR="00E53EEE" w:rsidRPr="00C821B0" w:rsidRDefault="00E53EEE" w:rsidP="005C2183">
            <w:pPr>
              <w:rPr>
                <w:b/>
                <w:sz w:val="20"/>
                <w:szCs w:val="20"/>
              </w:rPr>
            </w:pPr>
            <w:r w:rsidRPr="00C821B0">
              <w:rPr>
                <w:b/>
                <w:sz w:val="20"/>
                <w:szCs w:val="20"/>
              </w:rPr>
              <w:t>Způsob ověření studijních výsledků</w:t>
            </w:r>
          </w:p>
        </w:tc>
        <w:tc>
          <w:tcPr>
            <w:tcW w:w="3406" w:type="dxa"/>
            <w:gridSpan w:val="4"/>
          </w:tcPr>
          <w:p w14:paraId="72F46237" w14:textId="77777777" w:rsidR="00E53EEE" w:rsidRPr="00C821B0" w:rsidRDefault="00E53EEE" w:rsidP="005C2183">
            <w:pPr>
              <w:jc w:val="both"/>
              <w:rPr>
                <w:sz w:val="20"/>
                <w:szCs w:val="20"/>
              </w:rPr>
            </w:pPr>
            <w:r w:rsidRPr="00C821B0">
              <w:rPr>
                <w:sz w:val="20"/>
                <w:szCs w:val="20"/>
              </w:rPr>
              <w:t>zápočet</w:t>
            </w:r>
          </w:p>
        </w:tc>
        <w:tc>
          <w:tcPr>
            <w:tcW w:w="2156" w:type="dxa"/>
            <w:shd w:val="clear" w:color="auto" w:fill="F7CAAC"/>
          </w:tcPr>
          <w:p w14:paraId="2468C11B" w14:textId="77777777" w:rsidR="00E53EEE" w:rsidRPr="00C821B0" w:rsidRDefault="00E53EEE" w:rsidP="005C2183">
            <w:pPr>
              <w:jc w:val="both"/>
              <w:rPr>
                <w:b/>
                <w:sz w:val="20"/>
                <w:szCs w:val="20"/>
              </w:rPr>
            </w:pPr>
            <w:r w:rsidRPr="00C821B0">
              <w:rPr>
                <w:b/>
                <w:sz w:val="20"/>
                <w:szCs w:val="20"/>
              </w:rPr>
              <w:t>Forma výuky</w:t>
            </w:r>
          </w:p>
        </w:tc>
        <w:tc>
          <w:tcPr>
            <w:tcW w:w="1207" w:type="dxa"/>
            <w:gridSpan w:val="2"/>
          </w:tcPr>
          <w:p w14:paraId="61C4FCA7" w14:textId="77777777" w:rsidR="00E53EEE" w:rsidRPr="00C821B0" w:rsidRDefault="00E53EEE" w:rsidP="005C2183">
            <w:pPr>
              <w:jc w:val="both"/>
              <w:rPr>
                <w:sz w:val="20"/>
                <w:szCs w:val="20"/>
              </w:rPr>
            </w:pPr>
            <w:r w:rsidRPr="00C821B0">
              <w:rPr>
                <w:sz w:val="20"/>
                <w:szCs w:val="20"/>
              </w:rPr>
              <w:t>cvičení</w:t>
            </w:r>
          </w:p>
        </w:tc>
      </w:tr>
      <w:tr w:rsidR="00E53EEE" w14:paraId="6190682B" w14:textId="77777777" w:rsidTr="005C2183">
        <w:tc>
          <w:tcPr>
            <w:tcW w:w="3086" w:type="dxa"/>
            <w:shd w:val="clear" w:color="auto" w:fill="F7CAAC"/>
          </w:tcPr>
          <w:p w14:paraId="4E5117F5" w14:textId="77777777" w:rsidR="00E53EEE" w:rsidRPr="00C821B0" w:rsidRDefault="00E53EEE" w:rsidP="005C2183">
            <w:pPr>
              <w:rPr>
                <w:b/>
                <w:sz w:val="20"/>
                <w:szCs w:val="20"/>
              </w:rPr>
            </w:pPr>
            <w:r w:rsidRPr="00C821B0">
              <w:rPr>
                <w:b/>
                <w:sz w:val="20"/>
                <w:szCs w:val="20"/>
              </w:rPr>
              <w:t>Forma způsobu ověření studijních výsledků a další požadavky na studenta</w:t>
            </w:r>
          </w:p>
        </w:tc>
        <w:tc>
          <w:tcPr>
            <w:tcW w:w="6769" w:type="dxa"/>
            <w:gridSpan w:val="7"/>
            <w:tcBorders>
              <w:bottom w:val="nil"/>
            </w:tcBorders>
          </w:tcPr>
          <w:p w14:paraId="1810E8A0" w14:textId="77777777" w:rsidR="00E53EEE" w:rsidRPr="00C821B0" w:rsidRDefault="00E53EEE" w:rsidP="005C2183">
            <w:pPr>
              <w:jc w:val="both"/>
              <w:rPr>
                <w:sz w:val="20"/>
                <w:szCs w:val="20"/>
              </w:rPr>
            </w:pPr>
            <w:r w:rsidRPr="00C821B0">
              <w:rPr>
                <w:sz w:val="20"/>
                <w:szCs w:val="20"/>
              </w:rPr>
              <w:t>písemná,</w:t>
            </w:r>
          </w:p>
          <w:p w14:paraId="5BB8F4B3" w14:textId="77777777" w:rsidR="00E53EEE" w:rsidRPr="00C821B0" w:rsidRDefault="00E53EEE" w:rsidP="005C2183">
            <w:pPr>
              <w:jc w:val="both"/>
              <w:rPr>
                <w:sz w:val="20"/>
                <w:szCs w:val="20"/>
              </w:rPr>
            </w:pPr>
            <w:r w:rsidRPr="00C821B0">
              <w:rPr>
                <w:sz w:val="20"/>
                <w:szCs w:val="20"/>
              </w:rPr>
              <w:t>80% aktivní účast na cvičeních, zpracování praktického úkolu</w:t>
            </w:r>
          </w:p>
        </w:tc>
      </w:tr>
      <w:tr w:rsidR="00E53EEE" w14:paraId="1F04952D" w14:textId="77777777" w:rsidTr="00D438FC">
        <w:trPr>
          <w:trHeight w:val="62"/>
        </w:trPr>
        <w:tc>
          <w:tcPr>
            <w:tcW w:w="9855" w:type="dxa"/>
            <w:gridSpan w:val="8"/>
            <w:tcBorders>
              <w:top w:val="nil"/>
            </w:tcBorders>
          </w:tcPr>
          <w:p w14:paraId="7BF91E19" w14:textId="77777777" w:rsidR="00E53EEE" w:rsidRPr="00C821B0" w:rsidRDefault="00E53EEE" w:rsidP="005C2183">
            <w:pPr>
              <w:rPr>
                <w:sz w:val="20"/>
                <w:szCs w:val="20"/>
              </w:rPr>
            </w:pPr>
          </w:p>
        </w:tc>
      </w:tr>
      <w:tr w:rsidR="00E53EEE" w14:paraId="7479226E" w14:textId="77777777" w:rsidTr="005C2183">
        <w:trPr>
          <w:trHeight w:val="197"/>
        </w:trPr>
        <w:tc>
          <w:tcPr>
            <w:tcW w:w="3086" w:type="dxa"/>
            <w:tcBorders>
              <w:top w:val="nil"/>
            </w:tcBorders>
            <w:shd w:val="clear" w:color="auto" w:fill="F7CAAC"/>
          </w:tcPr>
          <w:p w14:paraId="0DDBAF00" w14:textId="77777777" w:rsidR="00E53EEE" w:rsidRPr="00C821B0" w:rsidRDefault="00E53EEE" w:rsidP="005C2183">
            <w:pPr>
              <w:rPr>
                <w:b/>
                <w:sz w:val="20"/>
                <w:szCs w:val="20"/>
              </w:rPr>
            </w:pPr>
            <w:r w:rsidRPr="00C821B0">
              <w:rPr>
                <w:b/>
                <w:sz w:val="20"/>
                <w:szCs w:val="20"/>
              </w:rPr>
              <w:t>Garant předmětu</w:t>
            </w:r>
          </w:p>
        </w:tc>
        <w:tc>
          <w:tcPr>
            <w:tcW w:w="6769" w:type="dxa"/>
            <w:gridSpan w:val="7"/>
            <w:tcBorders>
              <w:top w:val="nil"/>
            </w:tcBorders>
          </w:tcPr>
          <w:p w14:paraId="3FD549B3" w14:textId="77777777" w:rsidR="00E53EEE" w:rsidRPr="00C821B0" w:rsidRDefault="00E53EEE" w:rsidP="005C2183">
            <w:pPr>
              <w:jc w:val="both"/>
              <w:rPr>
                <w:sz w:val="20"/>
                <w:szCs w:val="20"/>
              </w:rPr>
            </w:pPr>
            <w:r w:rsidRPr="00C821B0">
              <w:rPr>
                <w:sz w:val="20"/>
                <w:szCs w:val="20"/>
              </w:rPr>
              <w:t>MgA. Pavel Novák</w:t>
            </w:r>
          </w:p>
        </w:tc>
      </w:tr>
      <w:tr w:rsidR="00E53EEE" w14:paraId="26121B2B" w14:textId="77777777" w:rsidTr="005C2183">
        <w:trPr>
          <w:trHeight w:val="243"/>
        </w:trPr>
        <w:tc>
          <w:tcPr>
            <w:tcW w:w="3086" w:type="dxa"/>
            <w:tcBorders>
              <w:top w:val="nil"/>
            </w:tcBorders>
            <w:shd w:val="clear" w:color="auto" w:fill="F7CAAC"/>
          </w:tcPr>
          <w:p w14:paraId="662ABDF6" w14:textId="77777777" w:rsidR="00E53EEE" w:rsidRPr="00C821B0" w:rsidRDefault="00E53EEE" w:rsidP="005C2183">
            <w:pPr>
              <w:rPr>
                <w:b/>
                <w:sz w:val="20"/>
                <w:szCs w:val="20"/>
              </w:rPr>
            </w:pPr>
            <w:r w:rsidRPr="00C821B0">
              <w:rPr>
                <w:b/>
                <w:sz w:val="20"/>
                <w:szCs w:val="20"/>
              </w:rPr>
              <w:t>Zapojení garanta do výuky předmětu</w:t>
            </w:r>
          </w:p>
        </w:tc>
        <w:tc>
          <w:tcPr>
            <w:tcW w:w="6769" w:type="dxa"/>
            <w:gridSpan w:val="7"/>
            <w:tcBorders>
              <w:top w:val="nil"/>
            </w:tcBorders>
          </w:tcPr>
          <w:p w14:paraId="10C664B5" w14:textId="44197661" w:rsidR="00E53EEE" w:rsidRPr="00C821B0" w:rsidRDefault="00E53EEE" w:rsidP="005C2183">
            <w:pPr>
              <w:jc w:val="both"/>
              <w:rPr>
                <w:sz w:val="20"/>
                <w:szCs w:val="20"/>
              </w:rPr>
            </w:pPr>
            <w:r w:rsidRPr="00C821B0">
              <w:rPr>
                <w:sz w:val="20"/>
                <w:szCs w:val="20"/>
              </w:rPr>
              <w:t>100 %</w:t>
            </w:r>
          </w:p>
        </w:tc>
      </w:tr>
      <w:tr w:rsidR="00E53EEE" w14:paraId="49D0A71B" w14:textId="77777777" w:rsidTr="005C2183">
        <w:tc>
          <w:tcPr>
            <w:tcW w:w="3086" w:type="dxa"/>
            <w:shd w:val="clear" w:color="auto" w:fill="F7CAAC"/>
          </w:tcPr>
          <w:p w14:paraId="1FA908EE" w14:textId="77777777" w:rsidR="00E53EEE" w:rsidRPr="00C821B0" w:rsidRDefault="00E53EEE" w:rsidP="005C2183">
            <w:pPr>
              <w:rPr>
                <w:b/>
                <w:sz w:val="20"/>
                <w:szCs w:val="20"/>
              </w:rPr>
            </w:pPr>
            <w:r w:rsidRPr="00C821B0">
              <w:rPr>
                <w:b/>
                <w:sz w:val="20"/>
                <w:szCs w:val="20"/>
              </w:rPr>
              <w:t>Vyučující</w:t>
            </w:r>
          </w:p>
        </w:tc>
        <w:tc>
          <w:tcPr>
            <w:tcW w:w="6769" w:type="dxa"/>
            <w:gridSpan w:val="7"/>
            <w:tcBorders>
              <w:bottom w:val="nil"/>
            </w:tcBorders>
          </w:tcPr>
          <w:p w14:paraId="32C850CD" w14:textId="37D77320" w:rsidR="00E53EEE" w:rsidRPr="00C821B0" w:rsidRDefault="00E53EEE" w:rsidP="008B0AB0">
            <w:pPr>
              <w:jc w:val="both"/>
              <w:rPr>
                <w:sz w:val="20"/>
                <w:szCs w:val="20"/>
              </w:rPr>
            </w:pPr>
            <w:r w:rsidRPr="00C821B0">
              <w:rPr>
                <w:sz w:val="20"/>
                <w:szCs w:val="20"/>
              </w:rPr>
              <w:t xml:space="preserve">MgA. Pavel Novák </w:t>
            </w:r>
          </w:p>
        </w:tc>
      </w:tr>
      <w:tr w:rsidR="00E53EEE" w14:paraId="0DC386B1" w14:textId="77777777" w:rsidTr="00D438FC">
        <w:trPr>
          <w:trHeight w:val="76"/>
        </w:trPr>
        <w:tc>
          <w:tcPr>
            <w:tcW w:w="9855" w:type="dxa"/>
            <w:gridSpan w:val="8"/>
            <w:tcBorders>
              <w:top w:val="nil"/>
            </w:tcBorders>
          </w:tcPr>
          <w:p w14:paraId="64A7A075" w14:textId="77777777" w:rsidR="00E53EEE" w:rsidRPr="00C821B0" w:rsidRDefault="00E53EEE" w:rsidP="005C2183">
            <w:pPr>
              <w:jc w:val="both"/>
              <w:rPr>
                <w:sz w:val="20"/>
                <w:szCs w:val="20"/>
              </w:rPr>
            </w:pPr>
          </w:p>
        </w:tc>
      </w:tr>
      <w:tr w:rsidR="00E53EEE" w14:paraId="26A5B315" w14:textId="77777777" w:rsidTr="005C2183">
        <w:tc>
          <w:tcPr>
            <w:tcW w:w="3086" w:type="dxa"/>
            <w:shd w:val="clear" w:color="auto" w:fill="F7CAAC"/>
          </w:tcPr>
          <w:p w14:paraId="2112F424" w14:textId="77777777" w:rsidR="00E53EEE" w:rsidRPr="00C821B0" w:rsidRDefault="00E53EEE" w:rsidP="005C2183">
            <w:pPr>
              <w:jc w:val="both"/>
              <w:rPr>
                <w:b/>
                <w:sz w:val="20"/>
                <w:szCs w:val="20"/>
              </w:rPr>
            </w:pPr>
            <w:r w:rsidRPr="00C821B0">
              <w:rPr>
                <w:b/>
                <w:sz w:val="20"/>
                <w:szCs w:val="20"/>
              </w:rPr>
              <w:t>Stručná anotace předmětu</w:t>
            </w:r>
          </w:p>
        </w:tc>
        <w:tc>
          <w:tcPr>
            <w:tcW w:w="6769" w:type="dxa"/>
            <w:gridSpan w:val="7"/>
            <w:tcBorders>
              <w:bottom w:val="nil"/>
            </w:tcBorders>
          </w:tcPr>
          <w:p w14:paraId="6F2CD9A0" w14:textId="77777777" w:rsidR="00E53EEE" w:rsidRPr="00C821B0" w:rsidRDefault="00E53EEE" w:rsidP="005C2183">
            <w:pPr>
              <w:jc w:val="both"/>
              <w:rPr>
                <w:sz w:val="20"/>
                <w:szCs w:val="20"/>
              </w:rPr>
            </w:pPr>
          </w:p>
        </w:tc>
      </w:tr>
      <w:tr w:rsidR="00E53EEE" w14:paraId="0A011AC3" w14:textId="77777777" w:rsidTr="00D438FC">
        <w:trPr>
          <w:trHeight w:val="1997"/>
        </w:trPr>
        <w:tc>
          <w:tcPr>
            <w:tcW w:w="9855" w:type="dxa"/>
            <w:gridSpan w:val="8"/>
            <w:tcBorders>
              <w:top w:val="nil"/>
              <w:bottom w:val="single" w:sz="12" w:space="0" w:color="auto"/>
            </w:tcBorders>
          </w:tcPr>
          <w:p w14:paraId="74CA9F94" w14:textId="3454EF25" w:rsidR="00E53EEE" w:rsidRPr="00D438FC" w:rsidRDefault="00E53EEE" w:rsidP="00D438FC">
            <w:pPr>
              <w:spacing w:after="120"/>
              <w:jc w:val="both"/>
              <w:rPr>
                <w:sz w:val="20"/>
                <w:szCs w:val="20"/>
              </w:rPr>
            </w:pPr>
            <w:r w:rsidRPr="00C821B0">
              <w:rPr>
                <w:sz w:val="20"/>
                <w:szCs w:val="20"/>
              </w:rPr>
              <w:t xml:space="preserve">Cílem předmětu je poznat procesy při přípravě a realizaci počítačové hry, vstoupit do těchto dílčích fází preprodukce </w:t>
            </w:r>
            <w:r w:rsidR="00D438FC">
              <w:rPr>
                <w:sz w:val="20"/>
                <w:szCs w:val="20"/>
              </w:rPr>
              <w:br/>
            </w:r>
            <w:r w:rsidRPr="00C821B0">
              <w:rPr>
                <w:sz w:val="20"/>
                <w:szCs w:val="20"/>
              </w:rPr>
              <w:t>a výroby a pod odborným vedením a v zapojení v týmu se spolupodílet na vývoji a realizaci praktického výstupu.</w:t>
            </w:r>
          </w:p>
          <w:p w14:paraId="16DFBCC8" w14:textId="7DC98C2E" w:rsidR="00E53EEE" w:rsidRPr="00D438FC" w:rsidRDefault="00E53EEE" w:rsidP="00CE41A2">
            <w:pPr>
              <w:pStyle w:val="Odstavecseseznamem"/>
              <w:numPr>
                <w:ilvl w:val="0"/>
                <w:numId w:val="34"/>
              </w:numPr>
              <w:jc w:val="both"/>
              <w:rPr>
                <w:bCs/>
              </w:rPr>
            </w:pPr>
            <w:r w:rsidRPr="00D438FC">
              <w:rPr>
                <w:bCs/>
              </w:rPr>
              <w:t>Vydefinování procesu přípravy a realizace počítačové hry</w:t>
            </w:r>
          </w:p>
          <w:p w14:paraId="205A1309" w14:textId="7743E8F3" w:rsidR="00E53EEE" w:rsidRPr="00D438FC" w:rsidRDefault="00E53EEE" w:rsidP="00CE41A2">
            <w:pPr>
              <w:pStyle w:val="Odstavecseseznamem"/>
              <w:numPr>
                <w:ilvl w:val="0"/>
                <w:numId w:val="34"/>
              </w:numPr>
              <w:jc w:val="both"/>
              <w:rPr>
                <w:bCs/>
              </w:rPr>
            </w:pPr>
            <w:r w:rsidRPr="00D438FC">
              <w:rPr>
                <w:bCs/>
              </w:rPr>
              <w:t>Klíčové principy vývoje a realizace</w:t>
            </w:r>
          </w:p>
          <w:p w14:paraId="3A98F399" w14:textId="6C4AD5A7" w:rsidR="00E53EEE" w:rsidRPr="00D438FC" w:rsidRDefault="00E53EEE" w:rsidP="00CE41A2">
            <w:pPr>
              <w:pStyle w:val="Odstavecseseznamem"/>
              <w:numPr>
                <w:ilvl w:val="0"/>
                <w:numId w:val="34"/>
              </w:numPr>
              <w:jc w:val="both"/>
              <w:rPr>
                <w:bCs/>
              </w:rPr>
            </w:pPr>
            <w:r w:rsidRPr="00D438FC">
              <w:rPr>
                <w:bCs/>
              </w:rPr>
              <w:t>Ustanovování týmů a pravidel produkce</w:t>
            </w:r>
          </w:p>
          <w:p w14:paraId="7DD41D0E" w14:textId="2FFD0582" w:rsidR="00E53EEE" w:rsidRPr="00D438FC" w:rsidRDefault="00E53EEE" w:rsidP="00CE41A2">
            <w:pPr>
              <w:pStyle w:val="Odstavecseseznamem"/>
              <w:numPr>
                <w:ilvl w:val="0"/>
                <w:numId w:val="34"/>
              </w:numPr>
              <w:spacing w:after="120"/>
              <w:jc w:val="both"/>
              <w:rPr>
                <w:bCs/>
              </w:rPr>
            </w:pPr>
            <w:r w:rsidRPr="00D438FC">
              <w:rPr>
                <w:bCs/>
              </w:rPr>
              <w:t>Vývojová fáze hry</w:t>
            </w:r>
          </w:p>
          <w:p w14:paraId="3363780B" w14:textId="77777777" w:rsidR="00E53EEE" w:rsidRPr="00C821B0" w:rsidRDefault="00E53EEE" w:rsidP="005C2183">
            <w:pPr>
              <w:jc w:val="both"/>
              <w:rPr>
                <w:sz w:val="20"/>
                <w:szCs w:val="20"/>
              </w:rPr>
            </w:pPr>
            <w:r w:rsidRPr="00C821B0">
              <w:rPr>
                <w:sz w:val="20"/>
                <w:szCs w:val="20"/>
              </w:rPr>
              <w:t>Student získá praktickou zkušenost s přípravou a realizací počítačové hry, osvojí si klíčové dovednosti při práci v týmu především na pozici výtvarníka a animátora zapojeného do výroby hry.</w:t>
            </w:r>
          </w:p>
        </w:tc>
      </w:tr>
      <w:tr w:rsidR="00E53EEE" w14:paraId="10D41AB1" w14:textId="77777777" w:rsidTr="005C2183">
        <w:trPr>
          <w:trHeight w:val="265"/>
        </w:trPr>
        <w:tc>
          <w:tcPr>
            <w:tcW w:w="3653" w:type="dxa"/>
            <w:gridSpan w:val="2"/>
            <w:tcBorders>
              <w:top w:val="nil"/>
            </w:tcBorders>
            <w:shd w:val="clear" w:color="auto" w:fill="F7CAAC"/>
          </w:tcPr>
          <w:p w14:paraId="676C595E" w14:textId="77777777" w:rsidR="00E53EEE" w:rsidRPr="00C821B0" w:rsidRDefault="00E53EEE" w:rsidP="005C2183">
            <w:pPr>
              <w:jc w:val="both"/>
              <w:rPr>
                <w:sz w:val="20"/>
                <w:szCs w:val="20"/>
              </w:rPr>
            </w:pPr>
            <w:r w:rsidRPr="00C821B0">
              <w:rPr>
                <w:b/>
                <w:sz w:val="20"/>
                <w:szCs w:val="20"/>
              </w:rPr>
              <w:t>Studijní literatura a studijní pomůcky</w:t>
            </w:r>
          </w:p>
        </w:tc>
        <w:tc>
          <w:tcPr>
            <w:tcW w:w="6202" w:type="dxa"/>
            <w:gridSpan w:val="6"/>
            <w:tcBorders>
              <w:top w:val="nil"/>
              <w:bottom w:val="nil"/>
            </w:tcBorders>
          </w:tcPr>
          <w:p w14:paraId="42AD63A2" w14:textId="77777777" w:rsidR="00E53EEE" w:rsidRPr="00C821B0" w:rsidRDefault="00E53EEE" w:rsidP="005C2183">
            <w:pPr>
              <w:jc w:val="both"/>
              <w:rPr>
                <w:sz w:val="20"/>
                <w:szCs w:val="20"/>
              </w:rPr>
            </w:pPr>
          </w:p>
        </w:tc>
      </w:tr>
      <w:tr w:rsidR="00E53EEE" w:rsidRPr="003F7F55" w14:paraId="39FC2EB6" w14:textId="77777777" w:rsidTr="00261097">
        <w:trPr>
          <w:trHeight w:val="1308"/>
        </w:trPr>
        <w:tc>
          <w:tcPr>
            <w:tcW w:w="9855" w:type="dxa"/>
            <w:gridSpan w:val="8"/>
            <w:tcBorders>
              <w:top w:val="nil"/>
            </w:tcBorders>
          </w:tcPr>
          <w:p w14:paraId="3410ADCD" w14:textId="77777777" w:rsidR="00E53EEE" w:rsidRPr="00C821B0" w:rsidRDefault="00E53EEE" w:rsidP="005C2183">
            <w:pPr>
              <w:jc w:val="both"/>
              <w:rPr>
                <w:b/>
                <w:sz w:val="20"/>
                <w:szCs w:val="20"/>
              </w:rPr>
            </w:pPr>
            <w:r w:rsidRPr="00C821B0">
              <w:rPr>
                <w:b/>
                <w:sz w:val="20"/>
                <w:szCs w:val="20"/>
              </w:rPr>
              <w:t>Povinná:</w:t>
            </w:r>
          </w:p>
          <w:p w14:paraId="7EE2019D" w14:textId="7EC75DB3" w:rsidR="00261097" w:rsidRDefault="00E53EEE" w:rsidP="005C2183">
            <w:pPr>
              <w:jc w:val="both"/>
              <w:rPr>
                <w:color w:val="000000"/>
                <w:sz w:val="20"/>
                <w:szCs w:val="20"/>
                <w:shd w:val="clear" w:color="auto" w:fill="FFFFFF"/>
              </w:rPr>
            </w:pPr>
            <w:r w:rsidRPr="00C821B0">
              <w:rPr>
                <w:color w:val="000000"/>
                <w:sz w:val="20"/>
                <w:szCs w:val="20"/>
                <w:shd w:val="clear" w:color="auto" w:fill="FFFFFF"/>
              </w:rPr>
              <w:t>JIRKOVSKÝ</w:t>
            </w:r>
            <w:r w:rsidR="00261097">
              <w:rPr>
                <w:color w:val="000000"/>
                <w:sz w:val="20"/>
                <w:szCs w:val="20"/>
                <w:shd w:val="clear" w:color="auto" w:fill="FFFFFF"/>
              </w:rPr>
              <w:t>,</w:t>
            </w:r>
            <w:r w:rsidRPr="00C821B0">
              <w:rPr>
                <w:color w:val="000000"/>
                <w:sz w:val="20"/>
                <w:szCs w:val="20"/>
                <w:shd w:val="clear" w:color="auto" w:fill="FFFFFF"/>
              </w:rPr>
              <w:t xml:space="preserve"> </w:t>
            </w:r>
            <w:r w:rsidR="008B0AB0" w:rsidRPr="00C821B0">
              <w:rPr>
                <w:color w:val="000000"/>
                <w:sz w:val="20"/>
                <w:szCs w:val="20"/>
                <w:shd w:val="clear" w:color="auto" w:fill="FFFFFF"/>
              </w:rPr>
              <w:t>Jan</w:t>
            </w:r>
            <w:r w:rsidR="008B0AB0">
              <w:rPr>
                <w:color w:val="000000"/>
                <w:sz w:val="20"/>
                <w:szCs w:val="20"/>
                <w:shd w:val="clear" w:color="auto" w:fill="FFFFFF"/>
              </w:rPr>
              <w:t xml:space="preserve"> a</w:t>
            </w:r>
            <w:r w:rsidR="008B0AB0" w:rsidRPr="00C821B0">
              <w:rPr>
                <w:color w:val="000000"/>
                <w:sz w:val="20"/>
                <w:szCs w:val="20"/>
                <w:shd w:val="clear" w:color="auto" w:fill="FFFFFF"/>
              </w:rPr>
              <w:t xml:space="preserve"> kolektiv</w:t>
            </w:r>
            <w:r w:rsidRPr="00C821B0">
              <w:rPr>
                <w:color w:val="000000"/>
                <w:sz w:val="20"/>
                <w:szCs w:val="20"/>
                <w:shd w:val="clear" w:color="auto" w:fill="FFFFFF"/>
              </w:rPr>
              <w:t>.</w:t>
            </w:r>
            <w:r w:rsidRPr="00C821B0">
              <w:rPr>
                <w:rStyle w:val="apple-converted-space"/>
                <w:color w:val="000000"/>
                <w:sz w:val="20"/>
                <w:szCs w:val="20"/>
                <w:shd w:val="clear" w:color="auto" w:fill="FFFFFF"/>
              </w:rPr>
              <w:t> </w:t>
            </w:r>
            <w:r w:rsidRPr="00C821B0">
              <w:rPr>
                <w:i/>
                <w:iCs/>
                <w:color w:val="000000"/>
                <w:sz w:val="20"/>
                <w:szCs w:val="20"/>
              </w:rPr>
              <w:t xml:space="preserve">Game </w:t>
            </w:r>
            <w:proofErr w:type="spellStart"/>
            <w:r w:rsidRPr="00C821B0">
              <w:rPr>
                <w:i/>
                <w:iCs/>
                <w:color w:val="000000"/>
                <w:sz w:val="20"/>
                <w:szCs w:val="20"/>
              </w:rPr>
              <w:t>industry</w:t>
            </w:r>
            <w:proofErr w:type="spellEnd"/>
            <w:r w:rsidRPr="00C821B0">
              <w:rPr>
                <w:i/>
                <w:iCs/>
                <w:color w:val="000000"/>
                <w:sz w:val="20"/>
                <w:szCs w:val="20"/>
              </w:rPr>
              <w:t>: vývoj počítačových her a kapitoly z herního průmyslu</w:t>
            </w:r>
            <w:r w:rsidRPr="00C821B0">
              <w:rPr>
                <w:color w:val="000000"/>
                <w:sz w:val="20"/>
                <w:szCs w:val="20"/>
                <w:shd w:val="clear" w:color="auto" w:fill="FFFFFF"/>
              </w:rPr>
              <w:t xml:space="preserve">. Praha, 2011. </w:t>
            </w:r>
          </w:p>
          <w:p w14:paraId="7EE85F78" w14:textId="4FE4EA27" w:rsidR="00E53EEE" w:rsidRDefault="00E53EEE" w:rsidP="005C2183">
            <w:pPr>
              <w:jc w:val="both"/>
              <w:rPr>
                <w:b/>
                <w:sz w:val="20"/>
                <w:szCs w:val="20"/>
              </w:rPr>
            </w:pPr>
            <w:r w:rsidRPr="00C821B0">
              <w:rPr>
                <w:color w:val="000000"/>
                <w:sz w:val="20"/>
                <w:szCs w:val="20"/>
                <w:shd w:val="clear" w:color="auto" w:fill="FFFFFF"/>
              </w:rPr>
              <w:t>ISBN 978-80-904387-1-2.</w:t>
            </w:r>
            <w:r w:rsidRPr="00C821B0">
              <w:rPr>
                <w:rStyle w:val="apple-converted-space"/>
                <w:color w:val="000000"/>
                <w:sz w:val="20"/>
                <w:szCs w:val="20"/>
                <w:shd w:val="clear" w:color="auto" w:fill="FFFFFF"/>
              </w:rPr>
              <w:t> </w:t>
            </w:r>
            <w:r w:rsidRPr="00C821B0">
              <w:rPr>
                <w:b/>
                <w:sz w:val="20"/>
                <w:szCs w:val="20"/>
              </w:rPr>
              <w:t xml:space="preserve"> </w:t>
            </w:r>
          </w:p>
          <w:p w14:paraId="1BF7AA92" w14:textId="1FBEAA38" w:rsidR="00E226FF" w:rsidRPr="00214602" w:rsidRDefault="00E226FF" w:rsidP="005C2183">
            <w:pPr>
              <w:jc w:val="both"/>
              <w:rPr>
                <w:sz w:val="20"/>
                <w:szCs w:val="20"/>
              </w:rPr>
            </w:pPr>
            <w:r w:rsidRPr="00214602">
              <w:rPr>
                <w:sz w:val="20"/>
                <w:szCs w:val="20"/>
              </w:rPr>
              <w:t>aktuální on-line zdroje k dané problematice</w:t>
            </w:r>
          </w:p>
          <w:p w14:paraId="33A3822B" w14:textId="77777777" w:rsidR="00E53EEE" w:rsidRPr="00C821B0" w:rsidRDefault="00E53EEE" w:rsidP="005C2183">
            <w:pPr>
              <w:jc w:val="both"/>
              <w:rPr>
                <w:b/>
                <w:sz w:val="20"/>
                <w:szCs w:val="20"/>
              </w:rPr>
            </w:pPr>
            <w:r w:rsidRPr="00C821B0">
              <w:rPr>
                <w:b/>
                <w:sz w:val="20"/>
                <w:szCs w:val="20"/>
              </w:rPr>
              <w:t>Doporučená:</w:t>
            </w:r>
          </w:p>
          <w:p w14:paraId="270F34C1" w14:textId="77777777" w:rsidR="00261097" w:rsidRDefault="00261097" w:rsidP="005C2183">
            <w:pPr>
              <w:jc w:val="both"/>
              <w:rPr>
                <w:color w:val="000000"/>
                <w:sz w:val="20"/>
                <w:szCs w:val="20"/>
                <w:shd w:val="clear" w:color="auto" w:fill="FFFFFF"/>
              </w:rPr>
            </w:pPr>
            <w:r w:rsidRPr="00C821B0">
              <w:rPr>
                <w:color w:val="000000"/>
                <w:sz w:val="20"/>
                <w:szCs w:val="20"/>
                <w:shd w:val="clear" w:color="auto" w:fill="FFFFFF"/>
              </w:rPr>
              <w:t xml:space="preserve">SCHELL, </w:t>
            </w:r>
            <w:proofErr w:type="spellStart"/>
            <w:r w:rsidRPr="00C821B0">
              <w:rPr>
                <w:color w:val="000000"/>
                <w:sz w:val="20"/>
                <w:szCs w:val="20"/>
                <w:shd w:val="clear" w:color="auto" w:fill="FFFFFF"/>
              </w:rPr>
              <w:t>Jessel</w:t>
            </w:r>
            <w:proofErr w:type="spellEnd"/>
            <w:r w:rsidRPr="00C821B0">
              <w:rPr>
                <w:color w:val="000000"/>
                <w:sz w:val="20"/>
                <w:szCs w:val="20"/>
                <w:shd w:val="clear" w:color="auto" w:fill="FFFFFF"/>
              </w:rPr>
              <w:t>.</w:t>
            </w:r>
            <w:r w:rsidRPr="00C821B0">
              <w:rPr>
                <w:rStyle w:val="apple-converted-space"/>
                <w:color w:val="000000"/>
                <w:sz w:val="20"/>
                <w:szCs w:val="20"/>
                <w:shd w:val="clear" w:color="auto" w:fill="FFFFFF"/>
              </w:rPr>
              <w:t> </w:t>
            </w:r>
            <w:proofErr w:type="spellStart"/>
            <w:r w:rsidRPr="00C821B0">
              <w:rPr>
                <w:i/>
                <w:iCs/>
                <w:color w:val="000000"/>
                <w:sz w:val="20"/>
                <w:szCs w:val="20"/>
              </w:rPr>
              <w:t>The</w:t>
            </w:r>
            <w:proofErr w:type="spellEnd"/>
            <w:r w:rsidRPr="00C821B0">
              <w:rPr>
                <w:i/>
                <w:iCs/>
                <w:color w:val="000000"/>
                <w:sz w:val="20"/>
                <w:szCs w:val="20"/>
              </w:rPr>
              <w:t xml:space="preserve"> Art </w:t>
            </w:r>
            <w:proofErr w:type="spellStart"/>
            <w:r w:rsidRPr="00C821B0">
              <w:rPr>
                <w:i/>
                <w:iCs/>
                <w:color w:val="000000"/>
                <w:sz w:val="20"/>
                <w:szCs w:val="20"/>
              </w:rPr>
              <w:t>of</w:t>
            </w:r>
            <w:proofErr w:type="spellEnd"/>
            <w:r w:rsidRPr="00C821B0">
              <w:rPr>
                <w:i/>
                <w:iCs/>
                <w:color w:val="000000"/>
                <w:sz w:val="20"/>
                <w:szCs w:val="20"/>
              </w:rPr>
              <w:t xml:space="preserve"> Game Design: </w:t>
            </w:r>
            <w:proofErr w:type="spellStart"/>
            <w:r w:rsidRPr="00C821B0">
              <w:rPr>
                <w:i/>
                <w:iCs/>
                <w:color w:val="000000"/>
                <w:sz w:val="20"/>
                <w:szCs w:val="20"/>
              </w:rPr>
              <w:t>The</w:t>
            </w:r>
            <w:proofErr w:type="spellEnd"/>
            <w:r w:rsidRPr="00C821B0">
              <w:rPr>
                <w:i/>
                <w:iCs/>
                <w:color w:val="000000"/>
                <w:sz w:val="20"/>
                <w:szCs w:val="20"/>
              </w:rPr>
              <w:t xml:space="preserve"> </w:t>
            </w:r>
            <w:proofErr w:type="spellStart"/>
            <w:r w:rsidRPr="00C821B0">
              <w:rPr>
                <w:i/>
                <w:iCs/>
                <w:color w:val="000000"/>
                <w:sz w:val="20"/>
                <w:szCs w:val="20"/>
              </w:rPr>
              <w:t>Book</w:t>
            </w:r>
            <w:proofErr w:type="spellEnd"/>
            <w:r w:rsidRPr="00C821B0">
              <w:rPr>
                <w:i/>
                <w:iCs/>
                <w:color w:val="000000"/>
                <w:sz w:val="20"/>
                <w:szCs w:val="20"/>
              </w:rPr>
              <w:t xml:space="preserve"> </w:t>
            </w:r>
            <w:proofErr w:type="spellStart"/>
            <w:r w:rsidRPr="00C821B0">
              <w:rPr>
                <w:i/>
                <w:iCs/>
                <w:color w:val="000000"/>
                <w:sz w:val="20"/>
                <w:szCs w:val="20"/>
              </w:rPr>
              <w:t>of</w:t>
            </w:r>
            <w:proofErr w:type="spellEnd"/>
            <w:r w:rsidRPr="00C821B0">
              <w:rPr>
                <w:i/>
                <w:iCs/>
                <w:color w:val="000000"/>
                <w:sz w:val="20"/>
                <w:szCs w:val="20"/>
              </w:rPr>
              <w:t xml:space="preserve"> </w:t>
            </w:r>
            <w:proofErr w:type="spellStart"/>
            <w:r w:rsidRPr="00C821B0">
              <w:rPr>
                <w:i/>
                <w:iCs/>
                <w:color w:val="000000"/>
                <w:sz w:val="20"/>
                <w:szCs w:val="20"/>
              </w:rPr>
              <w:t>Lenses</w:t>
            </w:r>
            <w:proofErr w:type="spellEnd"/>
            <w:r w:rsidRPr="00C821B0">
              <w:rPr>
                <w:color w:val="000000"/>
                <w:sz w:val="20"/>
                <w:szCs w:val="20"/>
                <w:shd w:val="clear" w:color="auto" w:fill="FFFFFF"/>
              </w:rPr>
              <w:t>. 2019. ISBN 978-1138632059.</w:t>
            </w:r>
          </w:p>
          <w:p w14:paraId="4C0F03C7" w14:textId="77777777" w:rsidR="00093CB6" w:rsidRDefault="00093CB6" w:rsidP="005C2183">
            <w:pPr>
              <w:jc w:val="both"/>
              <w:rPr>
                <w:color w:val="000000"/>
                <w:sz w:val="20"/>
                <w:szCs w:val="20"/>
                <w:shd w:val="clear" w:color="auto" w:fill="FFFFFF"/>
              </w:rPr>
            </w:pPr>
            <w:r w:rsidRPr="00093CB6">
              <w:rPr>
                <w:color w:val="000000"/>
                <w:sz w:val="20"/>
                <w:szCs w:val="20"/>
                <w:shd w:val="clear" w:color="auto" w:fill="FFFFFF"/>
              </w:rPr>
              <w:t xml:space="preserve">SCHREIER, Jason. </w:t>
            </w:r>
            <w:r w:rsidRPr="00093CB6">
              <w:rPr>
                <w:i/>
                <w:iCs/>
                <w:color w:val="000000"/>
                <w:sz w:val="20"/>
                <w:szCs w:val="20"/>
                <w:shd w:val="clear" w:color="auto" w:fill="FFFFFF"/>
              </w:rPr>
              <w:t>Krev, pot a pixely: příběhy vítězství a šílenství ze zákulisí vývoje videoher</w:t>
            </w:r>
            <w:r w:rsidRPr="00093CB6">
              <w:rPr>
                <w:color w:val="000000"/>
                <w:sz w:val="20"/>
                <w:szCs w:val="20"/>
                <w:shd w:val="clear" w:color="auto" w:fill="FFFFFF"/>
              </w:rPr>
              <w:t xml:space="preserve">. Brno: Host, 2019. </w:t>
            </w:r>
          </w:p>
          <w:p w14:paraId="0E645421" w14:textId="71079C95" w:rsidR="00E53EEE" w:rsidRPr="00261097" w:rsidRDefault="00093CB6" w:rsidP="005C2183">
            <w:pPr>
              <w:jc w:val="both"/>
              <w:rPr>
                <w:color w:val="000000"/>
                <w:sz w:val="20"/>
                <w:szCs w:val="20"/>
                <w:shd w:val="clear" w:color="auto" w:fill="FFFFFF"/>
              </w:rPr>
            </w:pPr>
            <w:r w:rsidRPr="00093CB6">
              <w:rPr>
                <w:color w:val="000000"/>
                <w:sz w:val="20"/>
                <w:szCs w:val="20"/>
                <w:shd w:val="clear" w:color="auto" w:fill="FFFFFF"/>
              </w:rPr>
              <w:t>ISBN 978-80-7577-824-6.</w:t>
            </w:r>
          </w:p>
        </w:tc>
      </w:tr>
    </w:tbl>
    <w:p w14:paraId="1A98C2DA" w14:textId="77777777" w:rsidR="00E53EEE" w:rsidRDefault="00E53EEE" w:rsidP="00E53EEE"/>
    <w:p w14:paraId="7177EAA7" w14:textId="77777777" w:rsidR="00E53EEE" w:rsidRDefault="00E53EEE" w:rsidP="00E53EEE"/>
    <w:p w14:paraId="2071F11F" w14:textId="77777777" w:rsidR="00E53EEE" w:rsidRDefault="00E53EEE" w:rsidP="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6C1FC75D" w14:textId="77777777" w:rsidTr="005C2183">
        <w:tc>
          <w:tcPr>
            <w:tcW w:w="9855" w:type="dxa"/>
            <w:gridSpan w:val="8"/>
            <w:tcBorders>
              <w:bottom w:val="double" w:sz="4" w:space="0" w:color="auto"/>
            </w:tcBorders>
            <w:shd w:val="clear" w:color="auto" w:fill="BDD6EE"/>
          </w:tcPr>
          <w:p w14:paraId="4E3BEDD4" w14:textId="77777777" w:rsidR="00E53EEE" w:rsidRDefault="00E53EEE" w:rsidP="005C2183">
            <w:pPr>
              <w:jc w:val="both"/>
              <w:rPr>
                <w:b/>
                <w:sz w:val="28"/>
              </w:rPr>
            </w:pPr>
            <w:r>
              <w:lastRenderedPageBreak/>
              <w:br w:type="page"/>
            </w:r>
            <w:r>
              <w:rPr>
                <w:b/>
                <w:sz w:val="28"/>
              </w:rPr>
              <w:t>B-III – Charakteristika studijního předmětu</w:t>
            </w:r>
          </w:p>
        </w:tc>
      </w:tr>
      <w:tr w:rsidR="00E53EEE" w14:paraId="32A7A4B9" w14:textId="77777777" w:rsidTr="005C2183">
        <w:tc>
          <w:tcPr>
            <w:tcW w:w="3086" w:type="dxa"/>
            <w:tcBorders>
              <w:top w:val="double" w:sz="4" w:space="0" w:color="auto"/>
            </w:tcBorders>
            <w:shd w:val="clear" w:color="auto" w:fill="F7CAAC"/>
          </w:tcPr>
          <w:p w14:paraId="1A302376" w14:textId="77777777" w:rsidR="00E53EEE" w:rsidRPr="00AB3079" w:rsidRDefault="00E53EEE" w:rsidP="005C2183">
            <w:pPr>
              <w:rPr>
                <w:b/>
                <w:sz w:val="20"/>
                <w:szCs w:val="20"/>
              </w:rPr>
            </w:pPr>
            <w:r w:rsidRPr="00AB3079">
              <w:rPr>
                <w:b/>
                <w:sz w:val="20"/>
                <w:szCs w:val="20"/>
              </w:rPr>
              <w:t>Název studijního předmětu</w:t>
            </w:r>
          </w:p>
        </w:tc>
        <w:tc>
          <w:tcPr>
            <w:tcW w:w="6769" w:type="dxa"/>
            <w:gridSpan w:val="7"/>
            <w:tcBorders>
              <w:top w:val="double" w:sz="4" w:space="0" w:color="auto"/>
            </w:tcBorders>
          </w:tcPr>
          <w:p w14:paraId="43CD3644" w14:textId="77777777" w:rsidR="00E53EEE" w:rsidRPr="00AB3079" w:rsidRDefault="00E53EEE" w:rsidP="005C2183">
            <w:pPr>
              <w:jc w:val="both"/>
              <w:rPr>
                <w:sz w:val="20"/>
                <w:szCs w:val="20"/>
              </w:rPr>
            </w:pPr>
            <w:r w:rsidRPr="00AB3079">
              <w:rPr>
                <w:sz w:val="20"/>
                <w:szCs w:val="20"/>
              </w:rPr>
              <w:t>Game design 2</w:t>
            </w:r>
          </w:p>
        </w:tc>
      </w:tr>
      <w:tr w:rsidR="00E53EEE" w14:paraId="4F73BD76" w14:textId="77777777" w:rsidTr="005C2183">
        <w:tc>
          <w:tcPr>
            <w:tcW w:w="3086" w:type="dxa"/>
            <w:shd w:val="clear" w:color="auto" w:fill="F7CAAC"/>
          </w:tcPr>
          <w:p w14:paraId="646714C3" w14:textId="77777777" w:rsidR="00E53EEE" w:rsidRPr="00AB3079" w:rsidRDefault="00E53EEE" w:rsidP="005C2183">
            <w:pPr>
              <w:rPr>
                <w:b/>
                <w:sz w:val="20"/>
                <w:szCs w:val="20"/>
              </w:rPr>
            </w:pPr>
            <w:r w:rsidRPr="00AB3079">
              <w:rPr>
                <w:b/>
                <w:sz w:val="20"/>
                <w:szCs w:val="20"/>
              </w:rPr>
              <w:t>Typ předmětu</w:t>
            </w:r>
          </w:p>
        </w:tc>
        <w:tc>
          <w:tcPr>
            <w:tcW w:w="3406" w:type="dxa"/>
            <w:gridSpan w:val="4"/>
          </w:tcPr>
          <w:p w14:paraId="61946896" w14:textId="77777777" w:rsidR="00E53EEE" w:rsidRPr="00AB3079" w:rsidRDefault="00E53EEE" w:rsidP="005C2183">
            <w:pPr>
              <w:jc w:val="both"/>
              <w:rPr>
                <w:sz w:val="20"/>
                <w:szCs w:val="20"/>
              </w:rPr>
            </w:pPr>
            <w:r w:rsidRPr="00AB3079">
              <w:rPr>
                <w:sz w:val="20"/>
                <w:szCs w:val="20"/>
              </w:rPr>
              <w:t>povinně volitelný</w:t>
            </w:r>
          </w:p>
        </w:tc>
        <w:tc>
          <w:tcPr>
            <w:tcW w:w="2695" w:type="dxa"/>
            <w:gridSpan w:val="2"/>
            <w:shd w:val="clear" w:color="auto" w:fill="F7CAAC"/>
          </w:tcPr>
          <w:p w14:paraId="157D23FA" w14:textId="77777777" w:rsidR="00E53EEE" w:rsidRPr="00AB3079" w:rsidRDefault="00E53EEE" w:rsidP="005C2183">
            <w:pPr>
              <w:jc w:val="both"/>
              <w:rPr>
                <w:sz w:val="20"/>
                <w:szCs w:val="20"/>
              </w:rPr>
            </w:pPr>
            <w:r w:rsidRPr="00AB3079">
              <w:rPr>
                <w:b/>
                <w:sz w:val="20"/>
                <w:szCs w:val="20"/>
              </w:rPr>
              <w:t>doporučený ročník / semestr</w:t>
            </w:r>
          </w:p>
        </w:tc>
        <w:tc>
          <w:tcPr>
            <w:tcW w:w="668" w:type="dxa"/>
          </w:tcPr>
          <w:p w14:paraId="7CD9ED5B" w14:textId="77777777" w:rsidR="00E53EEE" w:rsidRPr="00AB3079" w:rsidRDefault="00E53EEE" w:rsidP="005C2183">
            <w:pPr>
              <w:jc w:val="both"/>
              <w:rPr>
                <w:sz w:val="20"/>
                <w:szCs w:val="20"/>
              </w:rPr>
            </w:pPr>
            <w:r w:rsidRPr="00AB3079">
              <w:rPr>
                <w:sz w:val="20"/>
                <w:szCs w:val="20"/>
              </w:rPr>
              <w:t>3/LS</w:t>
            </w:r>
          </w:p>
        </w:tc>
      </w:tr>
      <w:tr w:rsidR="00E53EEE" w14:paraId="1E19BAC6" w14:textId="77777777" w:rsidTr="005C2183">
        <w:tc>
          <w:tcPr>
            <w:tcW w:w="3086" w:type="dxa"/>
            <w:shd w:val="clear" w:color="auto" w:fill="F7CAAC"/>
          </w:tcPr>
          <w:p w14:paraId="26382605" w14:textId="77777777" w:rsidR="00E53EEE" w:rsidRPr="00AB3079" w:rsidRDefault="00E53EEE" w:rsidP="005C2183">
            <w:pPr>
              <w:rPr>
                <w:b/>
                <w:sz w:val="20"/>
                <w:szCs w:val="20"/>
              </w:rPr>
            </w:pPr>
            <w:r w:rsidRPr="00AB3079">
              <w:rPr>
                <w:b/>
                <w:sz w:val="20"/>
                <w:szCs w:val="20"/>
              </w:rPr>
              <w:t>Rozsah studijního předmětu</w:t>
            </w:r>
          </w:p>
        </w:tc>
        <w:tc>
          <w:tcPr>
            <w:tcW w:w="1701" w:type="dxa"/>
            <w:gridSpan w:val="2"/>
          </w:tcPr>
          <w:p w14:paraId="5317529A" w14:textId="77777777" w:rsidR="00E53EEE" w:rsidRPr="00AB3079" w:rsidRDefault="00E53EEE" w:rsidP="005C2183">
            <w:pPr>
              <w:jc w:val="both"/>
              <w:rPr>
                <w:sz w:val="20"/>
                <w:szCs w:val="20"/>
              </w:rPr>
            </w:pPr>
            <w:r w:rsidRPr="00AB3079">
              <w:rPr>
                <w:sz w:val="20"/>
                <w:szCs w:val="20"/>
              </w:rPr>
              <w:t>26c</w:t>
            </w:r>
          </w:p>
        </w:tc>
        <w:tc>
          <w:tcPr>
            <w:tcW w:w="889" w:type="dxa"/>
            <w:shd w:val="clear" w:color="auto" w:fill="F7CAAC"/>
          </w:tcPr>
          <w:p w14:paraId="40C8AE0B" w14:textId="77777777" w:rsidR="00E53EEE" w:rsidRPr="00AB3079" w:rsidRDefault="00E53EEE" w:rsidP="005C2183">
            <w:pPr>
              <w:jc w:val="both"/>
              <w:rPr>
                <w:b/>
                <w:sz w:val="20"/>
                <w:szCs w:val="20"/>
              </w:rPr>
            </w:pPr>
            <w:r w:rsidRPr="00AB3079">
              <w:rPr>
                <w:b/>
                <w:sz w:val="20"/>
                <w:szCs w:val="20"/>
              </w:rPr>
              <w:t xml:space="preserve">hod. </w:t>
            </w:r>
          </w:p>
        </w:tc>
        <w:tc>
          <w:tcPr>
            <w:tcW w:w="816" w:type="dxa"/>
          </w:tcPr>
          <w:p w14:paraId="6DC9BC80" w14:textId="77777777" w:rsidR="00E53EEE" w:rsidRPr="00AB3079" w:rsidRDefault="00E53EEE" w:rsidP="005C2183">
            <w:pPr>
              <w:jc w:val="both"/>
              <w:rPr>
                <w:sz w:val="20"/>
                <w:szCs w:val="20"/>
              </w:rPr>
            </w:pPr>
            <w:r w:rsidRPr="00AB3079">
              <w:rPr>
                <w:sz w:val="20"/>
                <w:szCs w:val="20"/>
              </w:rPr>
              <w:t>26</w:t>
            </w:r>
          </w:p>
        </w:tc>
        <w:tc>
          <w:tcPr>
            <w:tcW w:w="2156" w:type="dxa"/>
            <w:shd w:val="clear" w:color="auto" w:fill="F7CAAC"/>
          </w:tcPr>
          <w:p w14:paraId="6F5178E7" w14:textId="77777777" w:rsidR="00E53EEE" w:rsidRPr="00AB3079" w:rsidRDefault="00E53EEE" w:rsidP="005C2183">
            <w:pPr>
              <w:jc w:val="both"/>
              <w:rPr>
                <w:b/>
                <w:sz w:val="20"/>
                <w:szCs w:val="20"/>
              </w:rPr>
            </w:pPr>
            <w:r w:rsidRPr="00AB3079">
              <w:rPr>
                <w:b/>
                <w:sz w:val="20"/>
                <w:szCs w:val="20"/>
              </w:rPr>
              <w:t>kreditů</w:t>
            </w:r>
          </w:p>
        </w:tc>
        <w:tc>
          <w:tcPr>
            <w:tcW w:w="1207" w:type="dxa"/>
            <w:gridSpan w:val="2"/>
          </w:tcPr>
          <w:p w14:paraId="2398203E" w14:textId="77777777" w:rsidR="00E53EEE" w:rsidRPr="00AB3079" w:rsidRDefault="00E53EEE" w:rsidP="005C2183">
            <w:pPr>
              <w:jc w:val="both"/>
              <w:rPr>
                <w:sz w:val="20"/>
                <w:szCs w:val="20"/>
              </w:rPr>
            </w:pPr>
            <w:r w:rsidRPr="00AB3079">
              <w:rPr>
                <w:sz w:val="20"/>
                <w:szCs w:val="20"/>
              </w:rPr>
              <w:t>2</w:t>
            </w:r>
          </w:p>
        </w:tc>
      </w:tr>
      <w:tr w:rsidR="00E53EEE" w14:paraId="1C959F77" w14:textId="77777777" w:rsidTr="005C2183">
        <w:tc>
          <w:tcPr>
            <w:tcW w:w="3086" w:type="dxa"/>
            <w:shd w:val="clear" w:color="auto" w:fill="F7CAAC"/>
          </w:tcPr>
          <w:p w14:paraId="5C1F0602" w14:textId="77777777" w:rsidR="00E53EEE" w:rsidRPr="00AB3079" w:rsidRDefault="00E53EEE" w:rsidP="005C2183">
            <w:pPr>
              <w:rPr>
                <w:b/>
                <w:sz w:val="20"/>
                <w:szCs w:val="20"/>
              </w:rPr>
            </w:pPr>
            <w:r w:rsidRPr="00AB3079">
              <w:rPr>
                <w:b/>
                <w:sz w:val="20"/>
                <w:szCs w:val="20"/>
              </w:rPr>
              <w:t xml:space="preserve">Prerekvizity, </w:t>
            </w:r>
            <w:proofErr w:type="spellStart"/>
            <w:r w:rsidRPr="00AB3079">
              <w:rPr>
                <w:b/>
                <w:sz w:val="20"/>
                <w:szCs w:val="20"/>
              </w:rPr>
              <w:t>korekvizity</w:t>
            </w:r>
            <w:proofErr w:type="spellEnd"/>
            <w:r w:rsidRPr="00AB3079">
              <w:rPr>
                <w:b/>
                <w:sz w:val="20"/>
                <w:szCs w:val="20"/>
              </w:rPr>
              <w:t>, ekvivalence</w:t>
            </w:r>
          </w:p>
        </w:tc>
        <w:tc>
          <w:tcPr>
            <w:tcW w:w="6769" w:type="dxa"/>
            <w:gridSpan w:val="7"/>
          </w:tcPr>
          <w:p w14:paraId="2D3670E4" w14:textId="77777777" w:rsidR="00E53EEE" w:rsidRPr="00AB3079" w:rsidRDefault="00E53EEE" w:rsidP="005C2183">
            <w:pPr>
              <w:jc w:val="both"/>
              <w:rPr>
                <w:sz w:val="20"/>
                <w:szCs w:val="20"/>
              </w:rPr>
            </w:pPr>
          </w:p>
        </w:tc>
      </w:tr>
      <w:tr w:rsidR="00E53EEE" w14:paraId="72CFD4CA" w14:textId="77777777" w:rsidTr="005C2183">
        <w:tc>
          <w:tcPr>
            <w:tcW w:w="3086" w:type="dxa"/>
            <w:shd w:val="clear" w:color="auto" w:fill="F7CAAC"/>
          </w:tcPr>
          <w:p w14:paraId="33135A65" w14:textId="77777777" w:rsidR="00E53EEE" w:rsidRPr="00AB3079" w:rsidRDefault="00E53EEE" w:rsidP="005C2183">
            <w:pPr>
              <w:rPr>
                <w:b/>
                <w:sz w:val="20"/>
                <w:szCs w:val="20"/>
              </w:rPr>
            </w:pPr>
            <w:r w:rsidRPr="00AB3079">
              <w:rPr>
                <w:b/>
                <w:sz w:val="20"/>
                <w:szCs w:val="20"/>
              </w:rPr>
              <w:t>Způsob ověření studijních výsledků</w:t>
            </w:r>
          </w:p>
        </w:tc>
        <w:tc>
          <w:tcPr>
            <w:tcW w:w="3406" w:type="dxa"/>
            <w:gridSpan w:val="4"/>
          </w:tcPr>
          <w:p w14:paraId="087F9715" w14:textId="77777777" w:rsidR="00E53EEE" w:rsidRPr="00AB3079" w:rsidRDefault="00E53EEE" w:rsidP="005C2183">
            <w:pPr>
              <w:jc w:val="both"/>
              <w:rPr>
                <w:sz w:val="20"/>
                <w:szCs w:val="20"/>
              </w:rPr>
            </w:pPr>
            <w:r w:rsidRPr="00AB3079">
              <w:rPr>
                <w:sz w:val="20"/>
                <w:szCs w:val="20"/>
              </w:rPr>
              <w:t>zápočet</w:t>
            </w:r>
          </w:p>
        </w:tc>
        <w:tc>
          <w:tcPr>
            <w:tcW w:w="2156" w:type="dxa"/>
            <w:shd w:val="clear" w:color="auto" w:fill="F7CAAC"/>
          </w:tcPr>
          <w:p w14:paraId="21D3B18F" w14:textId="77777777" w:rsidR="00E53EEE" w:rsidRPr="00AB3079" w:rsidRDefault="00E53EEE" w:rsidP="005C2183">
            <w:pPr>
              <w:jc w:val="both"/>
              <w:rPr>
                <w:b/>
                <w:sz w:val="20"/>
                <w:szCs w:val="20"/>
              </w:rPr>
            </w:pPr>
            <w:r w:rsidRPr="00AB3079">
              <w:rPr>
                <w:b/>
                <w:sz w:val="20"/>
                <w:szCs w:val="20"/>
              </w:rPr>
              <w:t>Forma výuky</w:t>
            </w:r>
          </w:p>
        </w:tc>
        <w:tc>
          <w:tcPr>
            <w:tcW w:w="1207" w:type="dxa"/>
            <w:gridSpan w:val="2"/>
          </w:tcPr>
          <w:p w14:paraId="514F85E0" w14:textId="77777777" w:rsidR="00E53EEE" w:rsidRPr="00AB3079" w:rsidRDefault="00E53EEE" w:rsidP="005C2183">
            <w:pPr>
              <w:jc w:val="both"/>
              <w:rPr>
                <w:sz w:val="20"/>
                <w:szCs w:val="20"/>
              </w:rPr>
            </w:pPr>
            <w:r w:rsidRPr="00AB3079">
              <w:rPr>
                <w:sz w:val="20"/>
                <w:szCs w:val="20"/>
              </w:rPr>
              <w:t>cvičení</w:t>
            </w:r>
          </w:p>
        </w:tc>
      </w:tr>
      <w:tr w:rsidR="00E53EEE" w14:paraId="15A7DD6A" w14:textId="77777777" w:rsidTr="005C2183">
        <w:tc>
          <w:tcPr>
            <w:tcW w:w="3086" w:type="dxa"/>
            <w:shd w:val="clear" w:color="auto" w:fill="F7CAAC"/>
          </w:tcPr>
          <w:p w14:paraId="2A23313C" w14:textId="77777777" w:rsidR="00E53EEE" w:rsidRPr="00AB3079" w:rsidRDefault="00E53EEE" w:rsidP="005C2183">
            <w:pPr>
              <w:rPr>
                <w:b/>
                <w:sz w:val="20"/>
                <w:szCs w:val="20"/>
              </w:rPr>
            </w:pPr>
            <w:r w:rsidRPr="00AB3079">
              <w:rPr>
                <w:b/>
                <w:sz w:val="20"/>
                <w:szCs w:val="20"/>
              </w:rPr>
              <w:t>Forma způsobu ověření studijních výsledků a další požadavky na studenta</w:t>
            </w:r>
          </w:p>
        </w:tc>
        <w:tc>
          <w:tcPr>
            <w:tcW w:w="6769" w:type="dxa"/>
            <w:gridSpan w:val="7"/>
            <w:tcBorders>
              <w:bottom w:val="nil"/>
            </w:tcBorders>
          </w:tcPr>
          <w:p w14:paraId="23249B59" w14:textId="77777777" w:rsidR="00E53EEE" w:rsidRPr="00AB3079" w:rsidRDefault="00E53EEE" w:rsidP="005C2183">
            <w:pPr>
              <w:jc w:val="both"/>
              <w:rPr>
                <w:sz w:val="20"/>
                <w:szCs w:val="20"/>
              </w:rPr>
            </w:pPr>
            <w:r w:rsidRPr="00AB3079">
              <w:rPr>
                <w:sz w:val="20"/>
                <w:szCs w:val="20"/>
              </w:rPr>
              <w:t>písemná,</w:t>
            </w:r>
          </w:p>
          <w:p w14:paraId="4E6862EC" w14:textId="77777777" w:rsidR="00E53EEE" w:rsidRPr="00AB3079" w:rsidRDefault="00E53EEE" w:rsidP="005C2183">
            <w:pPr>
              <w:jc w:val="both"/>
              <w:rPr>
                <w:sz w:val="20"/>
                <w:szCs w:val="20"/>
              </w:rPr>
            </w:pPr>
            <w:r w:rsidRPr="00AB3079">
              <w:rPr>
                <w:sz w:val="20"/>
                <w:szCs w:val="20"/>
              </w:rPr>
              <w:t>80% aktivní účast na cvičeních, zpracování praktického úkolu</w:t>
            </w:r>
          </w:p>
        </w:tc>
      </w:tr>
      <w:tr w:rsidR="00E53EEE" w14:paraId="0773FB05" w14:textId="77777777" w:rsidTr="00404F1C">
        <w:trPr>
          <w:trHeight w:val="130"/>
        </w:trPr>
        <w:tc>
          <w:tcPr>
            <w:tcW w:w="9855" w:type="dxa"/>
            <w:gridSpan w:val="8"/>
            <w:tcBorders>
              <w:top w:val="nil"/>
            </w:tcBorders>
          </w:tcPr>
          <w:p w14:paraId="63E5F1A4" w14:textId="77777777" w:rsidR="00E53EEE" w:rsidRPr="00AB3079" w:rsidRDefault="00E53EEE" w:rsidP="005C2183">
            <w:pPr>
              <w:rPr>
                <w:sz w:val="20"/>
                <w:szCs w:val="20"/>
              </w:rPr>
            </w:pPr>
          </w:p>
        </w:tc>
      </w:tr>
      <w:tr w:rsidR="00E53EEE" w14:paraId="1BA83951" w14:textId="77777777" w:rsidTr="005C2183">
        <w:trPr>
          <w:trHeight w:val="197"/>
        </w:trPr>
        <w:tc>
          <w:tcPr>
            <w:tcW w:w="3086" w:type="dxa"/>
            <w:tcBorders>
              <w:top w:val="nil"/>
            </w:tcBorders>
            <w:shd w:val="clear" w:color="auto" w:fill="F7CAAC"/>
          </w:tcPr>
          <w:p w14:paraId="0771AB83" w14:textId="77777777" w:rsidR="00E53EEE" w:rsidRPr="00AB3079" w:rsidRDefault="00E53EEE" w:rsidP="005C2183">
            <w:pPr>
              <w:rPr>
                <w:b/>
                <w:sz w:val="20"/>
                <w:szCs w:val="20"/>
              </w:rPr>
            </w:pPr>
            <w:r w:rsidRPr="00AB3079">
              <w:rPr>
                <w:b/>
                <w:sz w:val="20"/>
                <w:szCs w:val="20"/>
              </w:rPr>
              <w:t>Garant předmětu</w:t>
            </w:r>
          </w:p>
        </w:tc>
        <w:tc>
          <w:tcPr>
            <w:tcW w:w="6769" w:type="dxa"/>
            <w:gridSpan w:val="7"/>
            <w:tcBorders>
              <w:top w:val="nil"/>
            </w:tcBorders>
          </w:tcPr>
          <w:p w14:paraId="2ECD7903" w14:textId="77777777" w:rsidR="00E53EEE" w:rsidRPr="00AB3079" w:rsidRDefault="00E53EEE" w:rsidP="005C2183">
            <w:pPr>
              <w:jc w:val="both"/>
              <w:rPr>
                <w:sz w:val="20"/>
                <w:szCs w:val="20"/>
              </w:rPr>
            </w:pPr>
            <w:r w:rsidRPr="00AB3079">
              <w:rPr>
                <w:sz w:val="20"/>
                <w:szCs w:val="20"/>
              </w:rPr>
              <w:t>MgA. Pavel Novák</w:t>
            </w:r>
          </w:p>
        </w:tc>
      </w:tr>
      <w:tr w:rsidR="00E53EEE" w14:paraId="57DA6DEE" w14:textId="77777777" w:rsidTr="005C2183">
        <w:trPr>
          <w:trHeight w:val="243"/>
        </w:trPr>
        <w:tc>
          <w:tcPr>
            <w:tcW w:w="3086" w:type="dxa"/>
            <w:tcBorders>
              <w:top w:val="nil"/>
            </w:tcBorders>
            <w:shd w:val="clear" w:color="auto" w:fill="F7CAAC"/>
          </w:tcPr>
          <w:p w14:paraId="1FAB8802" w14:textId="77777777" w:rsidR="00E53EEE" w:rsidRPr="00AB3079" w:rsidRDefault="00E53EEE" w:rsidP="005C2183">
            <w:pPr>
              <w:rPr>
                <w:b/>
                <w:sz w:val="20"/>
                <w:szCs w:val="20"/>
              </w:rPr>
            </w:pPr>
            <w:r w:rsidRPr="00AB3079">
              <w:rPr>
                <w:b/>
                <w:sz w:val="20"/>
                <w:szCs w:val="20"/>
              </w:rPr>
              <w:t>Zapojení garanta do výuky předmětu</w:t>
            </w:r>
          </w:p>
        </w:tc>
        <w:tc>
          <w:tcPr>
            <w:tcW w:w="6769" w:type="dxa"/>
            <w:gridSpan w:val="7"/>
            <w:tcBorders>
              <w:top w:val="nil"/>
            </w:tcBorders>
          </w:tcPr>
          <w:p w14:paraId="128D7551" w14:textId="7E80DE5C" w:rsidR="00E53EEE" w:rsidRPr="00AB3079" w:rsidRDefault="00E53EEE" w:rsidP="005C2183">
            <w:pPr>
              <w:jc w:val="both"/>
              <w:rPr>
                <w:sz w:val="20"/>
                <w:szCs w:val="20"/>
              </w:rPr>
            </w:pPr>
            <w:r w:rsidRPr="00AB3079">
              <w:rPr>
                <w:sz w:val="20"/>
                <w:szCs w:val="20"/>
              </w:rPr>
              <w:t>100 %</w:t>
            </w:r>
          </w:p>
        </w:tc>
      </w:tr>
      <w:tr w:rsidR="00E53EEE" w14:paraId="332686CD" w14:textId="77777777" w:rsidTr="005C2183">
        <w:tc>
          <w:tcPr>
            <w:tcW w:w="3086" w:type="dxa"/>
            <w:shd w:val="clear" w:color="auto" w:fill="F7CAAC"/>
          </w:tcPr>
          <w:p w14:paraId="71B82491" w14:textId="77777777" w:rsidR="00E53EEE" w:rsidRPr="00AB3079" w:rsidRDefault="00E53EEE" w:rsidP="005C2183">
            <w:pPr>
              <w:rPr>
                <w:b/>
                <w:sz w:val="20"/>
                <w:szCs w:val="20"/>
              </w:rPr>
            </w:pPr>
            <w:r w:rsidRPr="00AB3079">
              <w:rPr>
                <w:b/>
                <w:sz w:val="20"/>
                <w:szCs w:val="20"/>
              </w:rPr>
              <w:t>Vyučující</w:t>
            </w:r>
          </w:p>
        </w:tc>
        <w:tc>
          <w:tcPr>
            <w:tcW w:w="6769" w:type="dxa"/>
            <w:gridSpan w:val="7"/>
            <w:tcBorders>
              <w:bottom w:val="nil"/>
            </w:tcBorders>
          </w:tcPr>
          <w:p w14:paraId="405FB81A" w14:textId="0E40ECBE" w:rsidR="00E53EEE" w:rsidRPr="00AB3079" w:rsidRDefault="00E53EEE" w:rsidP="008B0AB0">
            <w:pPr>
              <w:jc w:val="both"/>
              <w:rPr>
                <w:sz w:val="20"/>
                <w:szCs w:val="20"/>
              </w:rPr>
            </w:pPr>
            <w:r w:rsidRPr="00AB3079">
              <w:rPr>
                <w:sz w:val="20"/>
                <w:szCs w:val="20"/>
              </w:rPr>
              <w:t xml:space="preserve">MgA. Pavel Novák </w:t>
            </w:r>
          </w:p>
        </w:tc>
      </w:tr>
      <w:tr w:rsidR="00E53EEE" w14:paraId="04C63A40" w14:textId="77777777" w:rsidTr="00404F1C">
        <w:trPr>
          <w:trHeight w:val="76"/>
        </w:trPr>
        <w:tc>
          <w:tcPr>
            <w:tcW w:w="9855" w:type="dxa"/>
            <w:gridSpan w:val="8"/>
            <w:tcBorders>
              <w:top w:val="nil"/>
            </w:tcBorders>
          </w:tcPr>
          <w:p w14:paraId="680E39A4" w14:textId="77777777" w:rsidR="00E53EEE" w:rsidRPr="00AB3079" w:rsidRDefault="00E53EEE" w:rsidP="005C2183">
            <w:pPr>
              <w:jc w:val="both"/>
              <w:rPr>
                <w:sz w:val="20"/>
                <w:szCs w:val="20"/>
              </w:rPr>
            </w:pPr>
          </w:p>
        </w:tc>
      </w:tr>
      <w:tr w:rsidR="00E53EEE" w14:paraId="33EC202C" w14:textId="77777777" w:rsidTr="005C2183">
        <w:tc>
          <w:tcPr>
            <w:tcW w:w="3086" w:type="dxa"/>
            <w:shd w:val="clear" w:color="auto" w:fill="F7CAAC"/>
          </w:tcPr>
          <w:p w14:paraId="43B54B6B" w14:textId="77777777" w:rsidR="00E53EEE" w:rsidRPr="00AB3079" w:rsidRDefault="00E53EEE" w:rsidP="005C2183">
            <w:pPr>
              <w:jc w:val="both"/>
              <w:rPr>
                <w:b/>
                <w:sz w:val="20"/>
                <w:szCs w:val="20"/>
              </w:rPr>
            </w:pPr>
            <w:r w:rsidRPr="00AB3079">
              <w:rPr>
                <w:b/>
                <w:sz w:val="20"/>
                <w:szCs w:val="20"/>
              </w:rPr>
              <w:t>Stručná anotace předmětu</w:t>
            </w:r>
          </w:p>
        </w:tc>
        <w:tc>
          <w:tcPr>
            <w:tcW w:w="6769" w:type="dxa"/>
            <w:gridSpan w:val="7"/>
            <w:tcBorders>
              <w:bottom w:val="nil"/>
            </w:tcBorders>
          </w:tcPr>
          <w:p w14:paraId="1D1B1B1E" w14:textId="77777777" w:rsidR="00E53EEE" w:rsidRPr="00AB3079" w:rsidRDefault="00E53EEE" w:rsidP="005C2183">
            <w:pPr>
              <w:jc w:val="both"/>
              <w:rPr>
                <w:sz w:val="20"/>
                <w:szCs w:val="20"/>
              </w:rPr>
            </w:pPr>
          </w:p>
        </w:tc>
      </w:tr>
      <w:tr w:rsidR="00E53EEE" w14:paraId="5CEC2ED3" w14:textId="77777777" w:rsidTr="00404F1C">
        <w:trPr>
          <w:trHeight w:val="1855"/>
        </w:trPr>
        <w:tc>
          <w:tcPr>
            <w:tcW w:w="9855" w:type="dxa"/>
            <w:gridSpan w:val="8"/>
            <w:tcBorders>
              <w:top w:val="nil"/>
              <w:bottom w:val="single" w:sz="12" w:space="0" w:color="auto"/>
            </w:tcBorders>
          </w:tcPr>
          <w:p w14:paraId="288105D0" w14:textId="60A18237" w:rsidR="00E53EEE" w:rsidRPr="00404F1C" w:rsidRDefault="00E53EEE" w:rsidP="00404F1C">
            <w:pPr>
              <w:spacing w:after="120"/>
              <w:jc w:val="both"/>
              <w:rPr>
                <w:sz w:val="20"/>
                <w:szCs w:val="20"/>
              </w:rPr>
            </w:pPr>
            <w:r w:rsidRPr="00AB3079">
              <w:rPr>
                <w:sz w:val="20"/>
                <w:szCs w:val="20"/>
              </w:rPr>
              <w:t xml:space="preserve">Cílem předmětu je poznat procesy při přípravě a realizaci počítačové hry, vstoupit do těchto dílčích fází preprodukce </w:t>
            </w:r>
            <w:r w:rsidR="00404F1C">
              <w:rPr>
                <w:sz w:val="20"/>
                <w:szCs w:val="20"/>
              </w:rPr>
              <w:br/>
            </w:r>
            <w:r w:rsidRPr="00AB3079">
              <w:rPr>
                <w:sz w:val="20"/>
                <w:szCs w:val="20"/>
              </w:rPr>
              <w:t>a výroby a pod odborným vedením a v zapojení v týmu se spolupodílet na vývoji a realizaci praktického výstupu.</w:t>
            </w:r>
          </w:p>
          <w:p w14:paraId="4B49256D" w14:textId="3AF0A032" w:rsidR="00E53EEE" w:rsidRPr="00404F1C" w:rsidRDefault="00E53EEE" w:rsidP="00CE41A2">
            <w:pPr>
              <w:pStyle w:val="Odstavecseseznamem"/>
              <w:numPr>
                <w:ilvl w:val="0"/>
                <w:numId w:val="35"/>
              </w:numPr>
              <w:jc w:val="both"/>
              <w:rPr>
                <w:bCs/>
              </w:rPr>
            </w:pPr>
            <w:r w:rsidRPr="00404F1C">
              <w:rPr>
                <w:bCs/>
              </w:rPr>
              <w:t>Posun preprodukce do výroby</w:t>
            </w:r>
          </w:p>
          <w:p w14:paraId="502DAA2D" w14:textId="0AF563EB" w:rsidR="00E53EEE" w:rsidRPr="00404F1C" w:rsidRDefault="00E53EEE" w:rsidP="00CE41A2">
            <w:pPr>
              <w:pStyle w:val="Odstavecseseznamem"/>
              <w:numPr>
                <w:ilvl w:val="0"/>
                <w:numId w:val="35"/>
              </w:numPr>
              <w:jc w:val="both"/>
              <w:rPr>
                <w:bCs/>
              </w:rPr>
            </w:pPr>
            <w:r w:rsidRPr="00404F1C">
              <w:rPr>
                <w:bCs/>
              </w:rPr>
              <w:t>Ustanovení harmonogramu výroby</w:t>
            </w:r>
          </w:p>
          <w:p w14:paraId="5C6BFA99" w14:textId="025FE081" w:rsidR="00E53EEE" w:rsidRPr="00404F1C" w:rsidRDefault="00E53EEE" w:rsidP="00CE41A2">
            <w:pPr>
              <w:pStyle w:val="Odstavecseseznamem"/>
              <w:numPr>
                <w:ilvl w:val="0"/>
                <w:numId w:val="35"/>
              </w:numPr>
              <w:spacing w:after="120"/>
              <w:jc w:val="both"/>
              <w:rPr>
                <w:bCs/>
              </w:rPr>
            </w:pPr>
            <w:r w:rsidRPr="00404F1C">
              <w:rPr>
                <w:bCs/>
              </w:rPr>
              <w:t>Finální realizace projektu</w:t>
            </w:r>
          </w:p>
          <w:p w14:paraId="14CECF1C" w14:textId="77777777" w:rsidR="00E53EEE" w:rsidRPr="00AB3079" w:rsidRDefault="00E53EEE" w:rsidP="005C2183">
            <w:pPr>
              <w:jc w:val="both"/>
              <w:rPr>
                <w:sz w:val="20"/>
                <w:szCs w:val="20"/>
              </w:rPr>
            </w:pPr>
            <w:r w:rsidRPr="00AB3079">
              <w:rPr>
                <w:sz w:val="20"/>
                <w:szCs w:val="20"/>
              </w:rPr>
              <w:t>Student získá praktickou zkušenost s přípravou a realizací počítačové hry, osvojí si klíčové dovednosti při práci v týmu především na pozici výtvarníka a animátora zapojeného do výroby hry.</w:t>
            </w:r>
          </w:p>
        </w:tc>
      </w:tr>
      <w:tr w:rsidR="00E53EEE" w14:paraId="031A22F1" w14:textId="77777777" w:rsidTr="005C2183">
        <w:trPr>
          <w:trHeight w:val="265"/>
        </w:trPr>
        <w:tc>
          <w:tcPr>
            <w:tcW w:w="3653" w:type="dxa"/>
            <w:gridSpan w:val="2"/>
            <w:tcBorders>
              <w:top w:val="nil"/>
            </w:tcBorders>
            <w:shd w:val="clear" w:color="auto" w:fill="F7CAAC"/>
          </w:tcPr>
          <w:p w14:paraId="6BCD43B2" w14:textId="77777777" w:rsidR="00E53EEE" w:rsidRPr="00AB3079" w:rsidRDefault="00E53EEE" w:rsidP="005C2183">
            <w:pPr>
              <w:jc w:val="both"/>
              <w:rPr>
                <w:sz w:val="20"/>
                <w:szCs w:val="20"/>
              </w:rPr>
            </w:pPr>
            <w:r w:rsidRPr="00AB3079">
              <w:rPr>
                <w:b/>
                <w:sz w:val="20"/>
                <w:szCs w:val="20"/>
              </w:rPr>
              <w:t>Studijní literatura a studijní pomůcky</w:t>
            </w:r>
          </w:p>
        </w:tc>
        <w:tc>
          <w:tcPr>
            <w:tcW w:w="6202" w:type="dxa"/>
            <w:gridSpan w:val="6"/>
            <w:tcBorders>
              <w:top w:val="nil"/>
              <w:bottom w:val="nil"/>
            </w:tcBorders>
          </w:tcPr>
          <w:p w14:paraId="3CAAE4D9" w14:textId="77777777" w:rsidR="00E53EEE" w:rsidRPr="00AB3079" w:rsidRDefault="00E53EEE" w:rsidP="005C2183">
            <w:pPr>
              <w:jc w:val="both"/>
              <w:rPr>
                <w:sz w:val="20"/>
                <w:szCs w:val="20"/>
              </w:rPr>
            </w:pPr>
          </w:p>
        </w:tc>
      </w:tr>
      <w:tr w:rsidR="00E53EEE" w:rsidRPr="003F7F55" w14:paraId="236848DC" w14:textId="77777777" w:rsidTr="005C2183">
        <w:trPr>
          <w:trHeight w:val="1497"/>
        </w:trPr>
        <w:tc>
          <w:tcPr>
            <w:tcW w:w="9855" w:type="dxa"/>
            <w:gridSpan w:val="8"/>
            <w:tcBorders>
              <w:top w:val="nil"/>
            </w:tcBorders>
          </w:tcPr>
          <w:p w14:paraId="3B59B4AD" w14:textId="77777777" w:rsidR="00404F1C" w:rsidRPr="00C821B0" w:rsidRDefault="00404F1C" w:rsidP="00404F1C">
            <w:pPr>
              <w:jc w:val="both"/>
              <w:rPr>
                <w:b/>
                <w:sz w:val="20"/>
                <w:szCs w:val="20"/>
              </w:rPr>
            </w:pPr>
            <w:r w:rsidRPr="00C821B0">
              <w:rPr>
                <w:b/>
                <w:sz w:val="20"/>
                <w:szCs w:val="20"/>
              </w:rPr>
              <w:t>Povinná:</w:t>
            </w:r>
          </w:p>
          <w:p w14:paraId="7B752524" w14:textId="0F356462" w:rsidR="00404F1C" w:rsidRDefault="00404F1C" w:rsidP="00404F1C">
            <w:pPr>
              <w:jc w:val="both"/>
              <w:rPr>
                <w:color w:val="000000"/>
                <w:sz w:val="20"/>
                <w:szCs w:val="20"/>
                <w:shd w:val="clear" w:color="auto" w:fill="FFFFFF"/>
              </w:rPr>
            </w:pPr>
            <w:r w:rsidRPr="00C821B0">
              <w:rPr>
                <w:color w:val="000000"/>
                <w:sz w:val="20"/>
                <w:szCs w:val="20"/>
                <w:shd w:val="clear" w:color="auto" w:fill="FFFFFF"/>
              </w:rPr>
              <w:t>JIRKOVSKÝ</w:t>
            </w:r>
            <w:r>
              <w:rPr>
                <w:color w:val="000000"/>
                <w:sz w:val="20"/>
                <w:szCs w:val="20"/>
                <w:shd w:val="clear" w:color="auto" w:fill="FFFFFF"/>
              </w:rPr>
              <w:t>,</w:t>
            </w:r>
            <w:r w:rsidRPr="00C821B0">
              <w:rPr>
                <w:color w:val="000000"/>
                <w:sz w:val="20"/>
                <w:szCs w:val="20"/>
                <w:shd w:val="clear" w:color="auto" w:fill="FFFFFF"/>
              </w:rPr>
              <w:t xml:space="preserve"> Jan a kolektiv.</w:t>
            </w:r>
            <w:r w:rsidRPr="00C821B0">
              <w:rPr>
                <w:rStyle w:val="apple-converted-space"/>
                <w:color w:val="000000"/>
                <w:sz w:val="20"/>
                <w:szCs w:val="20"/>
                <w:shd w:val="clear" w:color="auto" w:fill="FFFFFF"/>
              </w:rPr>
              <w:t> </w:t>
            </w:r>
            <w:r w:rsidRPr="00C821B0">
              <w:rPr>
                <w:i/>
                <w:iCs/>
                <w:color w:val="000000"/>
                <w:sz w:val="20"/>
                <w:szCs w:val="20"/>
              </w:rPr>
              <w:t xml:space="preserve">Game </w:t>
            </w:r>
            <w:proofErr w:type="spellStart"/>
            <w:r w:rsidRPr="00C821B0">
              <w:rPr>
                <w:i/>
                <w:iCs/>
                <w:color w:val="000000"/>
                <w:sz w:val="20"/>
                <w:szCs w:val="20"/>
              </w:rPr>
              <w:t>industry</w:t>
            </w:r>
            <w:proofErr w:type="spellEnd"/>
            <w:r w:rsidRPr="00C821B0">
              <w:rPr>
                <w:i/>
                <w:iCs/>
                <w:color w:val="000000"/>
                <w:sz w:val="20"/>
                <w:szCs w:val="20"/>
              </w:rPr>
              <w:t>: vývoj počítačových her a kapitoly z herního průmyslu</w:t>
            </w:r>
            <w:r w:rsidRPr="00C821B0">
              <w:rPr>
                <w:color w:val="000000"/>
                <w:sz w:val="20"/>
                <w:szCs w:val="20"/>
                <w:shd w:val="clear" w:color="auto" w:fill="FFFFFF"/>
              </w:rPr>
              <w:t xml:space="preserve">. Praha, 2011. </w:t>
            </w:r>
          </w:p>
          <w:p w14:paraId="581EBD2E" w14:textId="4D7D1A45" w:rsidR="00404F1C" w:rsidRDefault="00404F1C" w:rsidP="00404F1C">
            <w:pPr>
              <w:jc w:val="both"/>
              <w:rPr>
                <w:b/>
                <w:sz w:val="20"/>
                <w:szCs w:val="20"/>
              </w:rPr>
            </w:pPr>
            <w:r w:rsidRPr="00C821B0">
              <w:rPr>
                <w:color w:val="000000"/>
                <w:sz w:val="20"/>
                <w:szCs w:val="20"/>
                <w:shd w:val="clear" w:color="auto" w:fill="FFFFFF"/>
              </w:rPr>
              <w:t>ISBN 978-80-904387-1-2.</w:t>
            </w:r>
            <w:r w:rsidRPr="00C821B0">
              <w:rPr>
                <w:rStyle w:val="apple-converted-space"/>
                <w:color w:val="000000"/>
                <w:sz w:val="20"/>
                <w:szCs w:val="20"/>
                <w:shd w:val="clear" w:color="auto" w:fill="FFFFFF"/>
              </w:rPr>
              <w:t> </w:t>
            </w:r>
            <w:r w:rsidRPr="00C821B0">
              <w:rPr>
                <w:b/>
                <w:sz w:val="20"/>
                <w:szCs w:val="20"/>
              </w:rPr>
              <w:t xml:space="preserve"> </w:t>
            </w:r>
          </w:p>
          <w:p w14:paraId="5365AA19" w14:textId="2169DDD1" w:rsidR="00E226FF" w:rsidRPr="00214602" w:rsidRDefault="00E226FF" w:rsidP="00404F1C">
            <w:pPr>
              <w:jc w:val="both"/>
              <w:rPr>
                <w:sz w:val="20"/>
                <w:szCs w:val="20"/>
              </w:rPr>
            </w:pPr>
            <w:r w:rsidRPr="00214602">
              <w:rPr>
                <w:sz w:val="20"/>
                <w:szCs w:val="20"/>
              </w:rPr>
              <w:t>aktuální on-line zdroje k dané problematice</w:t>
            </w:r>
          </w:p>
          <w:p w14:paraId="2E4C6527" w14:textId="77777777" w:rsidR="00404F1C" w:rsidRPr="00C821B0" w:rsidRDefault="00404F1C" w:rsidP="00404F1C">
            <w:pPr>
              <w:jc w:val="both"/>
              <w:rPr>
                <w:b/>
                <w:sz w:val="20"/>
                <w:szCs w:val="20"/>
              </w:rPr>
            </w:pPr>
            <w:r w:rsidRPr="00C821B0">
              <w:rPr>
                <w:b/>
                <w:sz w:val="20"/>
                <w:szCs w:val="20"/>
              </w:rPr>
              <w:t>Doporučená:</w:t>
            </w:r>
          </w:p>
          <w:p w14:paraId="43D16208" w14:textId="77777777" w:rsidR="00404F1C" w:rsidRDefault="00404F1C" w:rsidP="00404F1C">
            <w:pPr>
              <w:jc w:val="both"/>
              <w:rPr>
                <w:color w:val="000000"/>
                <w:sz w:val="20"/>
                <w:szCs w:val="20"/>
                <w:shd w:val="clear" w:color="auto" w:fill="FFFFFF"/>
              </w:rPr>
            </w:pPr>
            <w:r w:rsidRPr="00C821B0">
              <w:rPr>
                <w:color w:val="000000"/>
                <w:sz w:val="20"/>
                <w:szCs w:val="20"/>
                <w:shd w:val="clear" w:color="auto" w:fill="FFFFFF"/>
              </w:rPr>
              <w:t xml:space="preserve">SCHELL, </w:t>
            </w:r>
            <w:proofErr w:type="spellStart"/>
            <w:r w:rsidRPr="00C821B0">
              <w:rPr>
                <w:color w:val="000000"/>
                <w:sz w:val="20"/>
                <w:szCs w:val="20"/>
                <w:shd w:val="clear" w:color="auto" w:fill="FFFFFF"/>
              </w:rPr>
              <w:t>Jessel</w:t>
            </w:r>
            <w:proofErr w:type="spellEnd"/>
            <w:r w:rsidRPr="00C821B0">
              <w:rPr>
                <w:color w:val="000000"/>
                <w:sz w:val="20"/>
                <w:szCs w:val="20"/>
                <w:shd w:val="clear" w:color="auto" w:fill="FFFFFF"/>
              </w:rPr>
              <w:t>.</w:t>
            </w:r>
            <w:r w:rsidRPr="00C821B0">
              <w:rPr>
                <w:rStyle w:val="apple-converted-space"/>
                <w:color w:val="000000"/>
                <w:sz w:val="20"/>
                <w:szCs w:val="20"/>
                <w:shd w:val="clear" w:color="auto" w:fill="FFFFFF"/>
              </w:rPr>
              <w:t> </w:t>
            </w:r>
            <w:proofErr w:type="spellStart"/>
            <w:r w:rsidRPr="00C821B0">
              <w:rPr>
                <w:i/>
                <w:iCs/>
                <w:color w:val="000000"/>
                <w:sz w:val="20"/>
                <w:szCs w:val="20"/>
              </w:rPr>
              <w:t>The</w:t>
            </w:r>
            <w:proofErr w:type="spellEnd"/>
            <w:r w:rsidRPr="00C821B0">
              <w:rPr>
                <w:i/>
                <w:iCs/>
                <w:color w:val="000000"/>
                <w:sz w:val="20"/>
                <w:szCs w:val="20"/>
              </w:rPr>
              <w:t xml:space="preserve"> Art </w:t>
            </w:r>
            <w:proofErr w:type="spellStart"/>
            <w:r w:rsidRPr="00C821B0">
              <w:rPr>
                <w:i/>
                <w:iCs/>
                <w:color w:val="000000"/>
                <w:sz w:val="20"/>
                <w:szCs w:val="20"/>
              </w:rPr>
              <w:t>of</w:t>
            </w:r>
            <w:proofErr w:type="spellEnd"/>
            <w:r w:rsidRPr="00C821B0">
              <w:rPr>
                <w:i/>
                <w:iCs/>
                <w:color w:val="000000"/>
                <w:sz w:val="20"/>
                <w:szCs w:val="20"/>
              </w:rPr>
              <w:t xml:space="preserve"> Game Design: </w:t>
            </w:r>
            <w:proofErr w:type="spellStart"/>
            <w:r w:rsidRPr="00C821B0">
              <w:rPr>
                <w:i/>
                <w:iCs/>
                <w:color w:val="000000"/>
                <w:sz w:val="20"/>
                <w:szCs w:val="20"/>
              </w:rPr>
              <w:t>The</w:t>
            </w:r>
            <w:proofErr w:type="spellEnd"/>
            <w:r w:rsidRPr="00C821B0">
              <w:rPr>
                <w:i/>
                <w:iCs/>
                <w:color w:val="000000"/>
                <w:sz w:val="20"/>
                <w:szCs w:val="20"/>
              </w:rPr>
              <w:t xml:space="preserve"> </w:t>
            </w:r>
            <w:proofErr w:type="spellStart"/>
            <w:r w:rsidRPr="00C821B0">
              <w:rPr>
                <w:i/>
                <w:iCs/>
                <w:color w:val="000000"/>
                <w:sz w:val="20"/>
                <w:szCs w:val="20"/>
              </w:rPr>
              <w:t>Book</w:t>
            </w:r>
            <w:proofErr w:type="spellEnd"/>
            <w:r w:rsidRPr="00C821B0">
              <w:rPr>
                <w:i/>
                <w:iCs/>
                <w:color w:val="000000"/>
                <w:sz w:val="20"/>
                <w:szCs w:val="20"/>
              </w:rPr>
              <w:t xml:space="preserve"> </w:t>
            </w:r>
            <w:proofErr w:type="spellStart"/>
            <w:r w:rsidRPr="00C821B0">
              <w:rPr>
                <w:i/>
                <w:iCs/>
                <w:color w:val="000000"/>
                <w:sz w:val="20"/>
                <w:szCs w:val="20"/>
              </w:rPr>
              <w:t>of</w:t>
            </w:r>
            <w:proofErr w:type="spellEnd"/>
            <w:r w:rsidRPr="00C821B0">
              <w:rPr>
                <w:i/>
                <w:iCs/>
                <w:color w:val="000000"/>
                <w:sz w:val="20"/>
                <w:szCs w:val="20"/>
              </w:rPr>
              <w:t xml:space="preserve"> </w:t>
            </w:r>
            <w:proofErr w:type="spellStart"/>
            <w:r w:rsidRPr="00C821B0">
              <w:rPr>
                <w:i/>
                <w:iCs/>
                <w:color w:val="000000"/>
                <w:sz w:val="20"/>
                <w:szCs w:val="20"/>
              </w:rPr>
              <w:t>Lenses</w:t>
            </w:r>
            <w:proofErr w:type="spellEnd"/>
            <w:r w:rsidRPr="00C821B0">
              <w:rPr>
                <w:color w:val="000000"/>
                <w:sz w:val="20"/>
                <w:szCs w:val="20"/>
                <w:shd w:val="clear" w:color="auto" w:fill="FFFFFF"/>
              </w:rPr>
              <w:t>. 2019. ISBN 978-1138632059.</w:t>
            </w:r>
          </w:p>
          <w:p w14:paraId="52AAB714" w14:textId="77777777" w:rsidR="00404F1C" w:rsidRDefault="00404F1C" w:rsidP="00404F1C">
            <w:pPr>
              <w:jc w:val="both"/>
              <w:rPr>
                <w:color w:val="000000"/>
                <w:sz w:val="20"/>
                <w:szCs w:val="20"/>
                <w:shd w:val="clear" w:color="auto" w:fill="FFFFFF"/>
              </w:rPr>
            </w:pPr>
            <w:r w:rsidRPr="00093CB6">
              <w:rPr>
                <w:color w:val="000000"/>
                <w:sz w:val="20"/>
                <w:szCs w:val="20"/>
                <w:shd w:val="clear" w:color="auto" w:fill="FFFFFF"/>
              </w:rPr>
              <w:t xml:space="preserve">SCHREIER, Jason. </w:t>
            </w:r>
            <w:r w:rsidRPr="00093CB6">
              <w:rPr>
                <w:i/>
                <w:iCs/>
                <w:color w:val="000000"/>
                <w:sz w:val="20"/>
                <w:szCs w:val="20"/>
                <w:shd w:val="clear" w:color="auto" w:fill="FFFFFF"/>
              </w:rPr>
              <w:t>Krev, pot a pixely: příběhy vítězství a šílenství ze zákulisí vývoje videoher</w:t>
            </w:r>
            <w:r w:rsidRPr="00093CB6">
              <w:rPr>
                <w:color w:val="000000"/>
                <w:sz w:val="20"/>
                <w:szCs w:val="20"/>
                <w:shd w:val="clear" w:color="auto" w:fill="FFFFFF"/>
              </w:rPr>
              <w:t xml:space="preserve">. Brno: Host, 2019. </w:t>
            </w:r>
          </w:p>
          <w:p w14:paraId="71494851" w14:textId="7A3E62DD" w:rsidR="00E53EEE" w:rsidRPr="00AB3079" w:rsidRDefault="00404F1C" w:rsidP="00404F1C">
            <w:pPr>
              <w:jc w:val="both"/>
              <w:rPr>
                <w:sz w:val="20"/>
                <w:szCs w:val="20"/>
              </w:rPr>
            </w:pPr>
            <w:r w:rsidRPr="00093CB6">
              <w:rPr>
                <w:color w:val="000000"/>
                <w:sz w:val="20"/>
                <w:szCs w:val="20"/>
                <w:shd w:val="clear" w:color="auto" w:fill="FFFFFF"/>
              </w:rPr>
              <w:t>ISBN 978-80-7577-824-6.</w:t>
            </w:r>
          </w:p>
        </w:tc>
      </w:tr>
    </w:tbl>
    <w:p w14:paraId="4B673769" w14:textId="01F4200A" w:rsidR="00E53EEE" w:rsidRDefault="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058"/>
        <w:gridCol w:w="643"/>
        <w:gridCol w:w="889"/>
        <w:gridCol w:w="816"/>
        <w:gridCol w:w="2156"/>
        <w:gridCol w:w="539"/>
        <w:gridCol w:w="627"/>
        <w:gridCol w:w="41"/>
      </w:tblGrid>
      <w:tr w:rsidR="00AE582A" w14:paraId="17D00E94" w14:textId="77777777" w:rsidTr="00AE582A">
        <w:tc>
          <w:tcPr>
            <w:tcW w:w="9855" w:type="dxa"/>
            <w:gridSpan w:val="9"/>
            <w:tcBorders>
              <w:top w:val="single" w:sz="4" w:space="0" w:color="auto"/>
              <w:left w:val="single" w:sz="4" w:space="0" w:color="auto"/>
              <w:bottom w:val="double" w:sz="4" w:space="0" w:color="auto"/>
              <w:right w:val="single" w:sz="4" w:space="0" w:color="auto"/>
            </w:tcBorders>
            <w:shd w:val="clear" w:color="auto" w:fill="BDD6EE"/>
          </w:tcPr>
          <w:p w14:paraId="2D46FFCC" w14:textId="77777777" w:rsidR="00AE582A" w:rsidRPr="00AE582A" w:rsidRDefault="00AE582A" w:rsidP="005C2183">
            <w:pPr>
              <w:jc w:val="both"/>
              <w:rPr>
                <w:b/>
                <w:bCs/>
                <w:sz w:val="28"/>
                <w:szCs w:val="28"/>
              </w:rPr>
            </w:pPr>
            <w:r>
              <w:lastRenderedPageBreak/>
              <w:br w:type="page"/>
            </w:r>
            <w:r w:rsidRPr="00AE582A">
              <w:rPr>
                <w:b/>
                <w:bCs/>
                <w:sz w:val="28"/>
                <w:szCs w:val="28"/>
              </w:rPr>
              <w:t>B-III – Charakteristika studijního předmětu</w:t>
            </w:r>
          </w:p>
        </w:tc>
      </w:tr>
      <w:tr w:rsidR="00AE582A" w:rsidRPr="00111AF5" w14:paraId="7EB6CD54" w14:textId="77777777" w:rsidTr="00AE582A">
        <w:trPr>
          <w:gridAfter w:val="1"/>
          <w:wAfter w:w="41" w:type="dxa"/>
        </w:trPr>
        <w:tc>
          <w:tcPr>
            <w:tcW w:w="3086" w:type="dxa"/>
            <w:tcBorders>
              <w:top w:val="double" w:sz="4" w:space="0" w:color="auto"/>
            </w:tcBorders>
            <w:shd w:val="clear" w:color="auto" w:fill="F7CAAC"/>
          </w:tcPr>
          <w:p w14:paraId="23CBF299" w14:textId="77777777" w:rsidR="00AE582A" w:rsidRPr="00111AF5" w:rsidRDefault="00AE582A" w:rsidP="005C2183">
            <w:pPr>
              <w:jc w:val="both"/>
              <w:rPr>
                <w:b/>
                <w:sz w:val="20"/>
                <w:szCs w:val="20"/>
              </w:rPr>
            </w:pPr>
            <w:r w:rsidRPr="00111AF5">
              <w:rPr>
                <w:b/>
                <w:sz w:val="20"/>
                <w:szCs w:val="20"/>
              </w:rPr>
              <w:t>Název studijního předmětu</w:t>
            </w:r>
          </w:p>
        </w:tc>
        <w:tc>
          <w:tcPr>
            <w:tcW w:w="6728" w:type="dxa"/>
            <w:gridSpan w:val="7"/>
            <w:tcBorders>
              <w:top w:val="double" w:sz="4" w:space="0" w:color="auto"/>
            </w:tcBorders>
          </w:tcPr>
          <w:p w14:paraId="62269F36" w14:textId="77777777" w:rsidR="00AE582A" w:rsidRPr="00111AF5" w:rsidRDefault="00AE582A" w:rsidP="005C2183">
            <w:pPr>
              <w:jc w:val="both"/>
              <w:rPr>
                <w:sz w:val="20"/>
                <w:szCs w:val="20"/>
              </w:rPr>
            </w:pPr>
            <w:r w:rsidRPr="00111AF5">
              <w:rPr>
                <w:sz w:val="20"/>
                <w:szCs w:val="20"/>
              </w:rPr>
              <w:t>Komunikační agentura</w:t>
            </w:r>
          </w:p>
        </w:tc>
      </w:tr>
      <w:tr w:rsidR="00AE582A" w:rsidRPr="00111AF5" w14:paraId="20C456AB" w14:textId="77777777" w:rsidTr="00AE582A">
        <w:trPr>
          <w:gridAfter w:val="1"/>
          <w:wAfter w:w="41" w:type="dxa"/>
        </w:trPr>
        <w:tc>
          <w:tcPr>
            <w:tcW w:w="3086" w:type="dxa"/>
            <w:shd w:val="clear" w:color="auto" w:fill="F7CAAC"/>
          </w:tcPr>
          <w:p w14:paraId="45F0133D" w14:textId="77777777" w:rsidR="00AE582A" w:rsidRPr="00111AF5" w:rsidRDefault="00AE582A" w:rsidP="005C2183">
            <w:pPr>
              <w:jc w:val="both"/>
              <w:rPr>
                <w:b/>
                <w:sz w:val="20"/>
                <w:szCs w:val="20"/>
              </w:rPr>
            </w:pPr>
            <w:r w:rsidRPr="00111AF5">
              <w:rPr>
                <w:b/>
                <w:sz w:val="20"/>
                <w:szCs w:val="20"/>
              </w:rPr>
              <w:t>Typ předmětu</w:t>
            </w:r>
          </w:p>
        </w:tc>
        <w:tc>
          <w:tcPr>
            <w:tcW w:w="3406" w:type="dxa"/>
            <w:gridSpan w:val="4"/>
          </w:tcPr>
          <w:p w14:paraId="261EF197" w14:textId="77777777" w:rsidR="00AE582A" w:rsidRPr="00111AF5" w:rsidRDefault="00AE582A" w:rsidP="005C2183">
            <w:pPr>
              <w:jc w:val="both"/>
              <w:rPr>
                <w:sz w:val="20"/>
                <w:szCs w:val="20"/>
              </w:rPr>
            </w:pPr>
            <w:r>
              <w:rPr>
                <w:sz w:val="20"/>
                <w:szCs w:val="20"/>
              </w:rPr>
              <w:t>p</w:t>
            </w:r>
            <w:r w:rsidRPr="00111AF5">
              <w:rPr>
                <w:sz w:val="20"/>
                <w:szCs w:val="20"/>
              </w:rPr>
              <w:t>ovinn</w:t>
            </w:r>
            <w:r>
              <w:rPr>
                <w:sz w:val="20"/>
                <w:szCs w:val="20"/>
              </w:rPr>
              <w:t>ě volitelný</w:t>
            </w:r>
          </w:p>
        </w:tc>
        <w:tc>
          <w:tcPr>
            <w:tcW w:w="2695" w:type="dxa"/>
            <w:gridSpan w:val="2"/>
            <w:shd w:val="clear" w:color="auto" w:fill="F7CAAC"/>
          </w:tcPr>
          <w:p w14:paraId="0C26ECF3" w14:textId="77777777" w:rsidR="00AE582A" w:rsidRPr="00111AF5" w:rsidRDefault="00AE582A" w:rsidP="005C2183">
            <w:pPr>
              <w:jc w:val="both"/>
              <w:rPr>
                <w:sz w:val="20"/>
                <w:szCs w:val="20"/>
              </w:rPr>
            </w:pPr>
            <w:r w:rsidRPr="00111AF5">
              <w:rPr>
                <w:b/>
                <w:sz w:val="20"/>
                <w:szCs w:val="20"/>
              </w:rPr>
              <w:t>doporučený ročník / semestr</w:t>
            </w:r>
          </w:p>
        </w:tc>
        <w:tc>
          <w:tcPr>
            <w:tcW w:w="627" w:type="dxa"/>
          </w:tcPr>
          <w:p w14:paraId="4C5CD781" w14:textId="77777777" w:rsidR="00AE582A" w:rsidRPr="00111AF5" w:rsidRDefault="00AE582A" w:rsidP="005C2183">
            <w:pPr>
              <w:jc w:val="both"/>
              <w:rPr>
                <w:sz w:val="20"/>
                <w:szCs w:val="20"/>
              </w:rPr>
            </w:pPr>
            <w:r w:rsidRPr="00111AF5">
              <w:rPr>
                <w:sz w:val="20"/>
                <w:szCs w:val="20"/>
              </w:rPr>
              <w:t>3/ZS</w:t>
            </w:r>
          </w:p>
        </w:tc>
      </w:tr>
      <w:tr w:rsidR="00AE582A" w:rsidRPr="00111AF5" w14:paraId="6C75EA23" w14:textId="77777777" w:rsidTr="00AE582A">
        <w:trPr>
          <w:gridAfter w:val="1"/>
          <w:wAfter w:w="41" w:type="dxa"/>
        </w:trPr>
        <w:tc>
          <w:tcPr>
            <w:tcW w:w="3086" w:type="dxa"/>
            <w:shd w:val="clear" w:color="auto" w:fill="F7CAAC"/>
          </w:tcPr>
          <w:p w14:paraId="273D99B1" w14:textId="77777777" w:rsidR="00AE582A" w:rsidRPr="00111AF5" w:rsidRDefault="00AE582A" w:rsidP="005C2183">
            <w:pPr>
              <w:jc w:val="both"/>
              <w:rPr>
                <w:b/>
                <w:sz w:val="20"/>
                <w:szCs w:val="20"/>
              </w:rPr>
            </w:pPr>
            <w:r w:rsidRPr="00111AF5">
              <w:rPr>
                <w:b/>
                <w:sz w:val="20"/>
                <w:szCs w:val="20"/>
              </w:rPr>
              <w:t>Rozsah studijního předmětu</w:t>
            </w:r>
          </w:p>
        </w:tc>
        <w:tc>
          <w:tcPr>
            <w:tcW w:w="1701" w:type="dxa"/>
            <w:gridSpan w:val="2"/>
          </w:tcPr>
          <w:p w14:paraId="013DDE4A" w14:textId="77777777" w:rsidR="00AE582A" w:rsidRPr="00111AF5" w:rsidRDefault="00AE582A" w:rsidP="005C2183">
            <w:pPr>
              <w:jc w:val="both"/>
              <w:rPr>
                <w:sz w:val="20"/>
                <w:szCs w:val="20"/>
              </w:rPr>
            </w:pPr>
            <w:r w:rsidRPr="00111AF5">
              <w:rPr>
                <w:sz w:val="20"/>
                <w:szCs w:val="20"/>
              </w:rPr>
              <w:t>26c</w:t>
            </w:r>
          </w:p>
        </w:tc>
        <w:tc>
          <w:tcPr>
            <w:tcW w:w="889" w:type="dxa"/>
            <w:shd w:val="clear" w:color="auto" w:fill="F7CAAC"/>
          </w:tcPr>
          <w:p w14:paraId="3D857F32" w14:textId="77777777" w:rsidR="00AE582A" w:rsidRPr="00111AF5" w:rsidRDefault="00AE582A" w:rsidP="005C2183">
            <w:pPr>
              <w:jc w:val="both"/>
              <w:rPr>
                <w:b/>
                <w:sz w:val="20"/>
                <w:szCs w:val="20"/>
              </w:rPr>
            </w:pPr>
            <w:r w:rsidRPr="00111AF5">
              <w:rPr>
                <w:b/>
                <w:sz w:val="20"/>
                <w:szCs w:val="20"/>
              </w:rPr>
              <w:t xml:space="preserve">hod. </w:t>
            </w:r>
          </w:p>
        </w:tc>
        <w:tc>
          <w:tcPr>
            <w:tcW w:w="816" w:type="dxa"/>
          </w:tcPr>
          <w:p w14:paraId="456D717D" w14:textId="77777777" w:rsidR="00AE582A" w:rsidRPr="00111AF5" w:rsidRDefault="00AE582A" w:rsidP="005C2183">
            <w:pPr>
              <w:jc w:val="both"/>
              <w:rPr>
                <w:sz w:val="20"/>
                <w:szCs w:val="20"/>
              </w:rPr>
            </w:pPr>
            <w:r w:rsidRPr="00111AF5">
              <w:rPr>
                <w:sz w:val="20"/>
                <w:szCs w:val="20"/>
              </w:rPr>
              <w:t>26</w:t>
            </w:r>
          </w:p>
        </w:tc>
        <w:tc>
          <w:tcPr>
            <w:tcW w:w="2156" w:type="dxa"/>
            <w:shd w:val="clear" w:color="auto" w:fill="F7CAAC"/>
          </w:tcPr>
          <w:p w14:paraId="12A7A2ED" w14:textId="77777777" w:rsidR="00AE582A" w:rsidRPr="00111AF5" w:rsidRDefault="00AE582A" w:rsidP="005C2183">
            <w:pPr>
              <w:jc w:val="both"/>
              <w:rPr>
                <w:b/>
                <w:sz w:val="20"/>
                <w:szCs w:val="20"/>
              </w:rPr>
            </w:pPr>
            <w:r w:rsidRPr="00111AF5">
              <w:rPr>
                <w:b/>
                <w:sz w:val="20"/>
                <w:szCs w:val="20"/>
              </w:rPr>
              <w:t>kreditů</w:t>
            </w:r>
          </w:p>
        </w:tc>
        <w:tc>
          <w:tcPr>
            <w:tcW w:w="1166" w:type="dxa"/>
            <w:gridSpan w:val="2"/>
          </w:tcPr>
          <w:p w14:paraId="442221C2" w14:textId="77777777" w:rsidR="00AE582A" w:rsidRPr="00111AF5" w:rsidRDefault="00AE582A" w:rsidP="005C2183">
            <w:pPr>
              <w:jc w:val="both"/>
              <w:rPr>
                <w:sz w:val="20"/>
                <w:szCs w:val="20"/>
              </w:rPr>
            </w:pPr>
            <w:r w:rsidRPr="00111AF5">
              <w:rPr>
                <w:sz w:val="20"/>
                <w:szCs w:val="20"/>
              </w:rPr>
              <w:t>2</w:t>
            </w:r>
          </w:p>
        </w:tc>
      </w:tr>
      <w:tr w:rsidR="00AE582A" w:rsidRPr="00111AF5" w14:paraId="50CF6449" w14:textId="77777777" w:rsidTr="00AE582A">
        <w:trPr>
          <w:gridAfter w:val="1"/>
          <w:wAfter w:w="41" w:type="dxa"/>
        </w:trPr>
        <w:tc>
          <w:tcPr>
            <w:tcW w:w="3086" w:type="dxa"/>
            <w:shd w:val="clear" w:color="auto" w:fill="F7CAAC"/>
          </w:tcPr>
          <w:p w14:paraId="02A438AE" w14:textId="77777777" w:rsidR="00AE582A" w:rsidRPr="00111AF5" w:rsidRDefault="00AE582A" w:rsidP="005C2183">
            <w:pPr>
              <w:jc w:val="both"/>
              <w:rPr>
                <w:b/>
                <w:sz w:val="20"/>
                <w:szCs w:val="20"/>
              </w:rPr>
            </w:pPr>
            <w:r w:rsidRPr="00111AF5">
              <w:rPr>
                <w:b/>
                <w:sz w:val="20"/>
                <w:szCs w:val="20"/>
              </w:rPr>
              <w:t xml:space="preserve">Prerekvizity, </w:t>
            </w:r>
            <w:proofErr w:type="spellStart"/>
            <w:r w:rsidRPr="00111AF5">
              <w:rPr>
                <w:b/>
                <w:sz w:val="20"/>
                <w:szCs w:val="20"/>
              </w:rPr>
              <w:t>korekvizity</w:t>
            </w:r>
            <w:proofErr w:type="spellEnd"/>
            <w:r w:rsidRPr="00111AF5">
              <w:rPr>
                <w:b/>
                <w:sz w:val="20"/>
                <w:szCs w:val="20"/>
              </w:rPr>
              <w:t>, ekvivalence</w:t>
            </w:r>
          </w:p>
        </w:tc>
        <w:tc>
          <w:tcPr>
            <w:tcW w:w="6728" w:type="dxa"/>
            <w:gridSpan w:val="7"/>
          </w:tcPr>
          <w:p w14:paraId="711F1757" w14:textId="77777777" w:rsidR="00AE582A" w:rsidRPr="00111AF5" w:rsidRDefault="00AE582A" w:rsidP="005C2183">
            <w:pPr>
              <w:jc w:val="both"/>
              <w:rPr>
                <w:sz w:val="20"/>
                <w:szCs w:val="20"/>
              </w:rPr>
            </w:pPr>
          </w:p>
        </w:tc>
      </w:tr>
      <w:tr w:rsidR="00AE582A" w:rsidRPr="00111AF5" w14:paraId="0DCD95F3" w14:textId="77777777" w:rsidTr="00AE582A">
        <w:trPr>
          <w:gridAfter w:val="1"/>
          <w:wAfter w:w="41" w:type="dxa"/>
        </w:trPr>
        <w:tc>
          <w:tcPr>
            <w:tcW w:w="3086" w:type="dxa"/>
            <w:shd w:val="clear" w:color="auto" w:fill="F7CAAC"/>
          </w:tcPr>
          <w:p w14:paraId="3F4722DB" w14:textId="77777777" w:rsidR="00AE582A" w:rsidRPr="00111AF5" w:rsidRDefault="00AE582A" w:rsidP="005C2183">
            <w:pPr>
              <w:jc w:val="both"/>
              <w:rPr>
                <w:b/>
                <w:sz w:val="20"/>
                <w:szCs w:val="20"/>
              </w:rPr>
            </w:pPr>
            <w:r w:rsidRPr="00111AF5">
              <w:rPr>
                <w:b/>
                <w:sz w:val="20"/>
                <w:szCs w:val="20"/>
              </w:rPr>
              <w:t>Způsob ověření studijních výsledků</w:t>
            </w:r>
          </w:p>
        </w:tc>
        <w:tc>
          <w:tcPr>
            <w:tcW w:w="3406" w:type="dxa"/>
            <w:gridSpan w:val="4"/>
          </w:tcPr>
          <w:p w14:paraId="2710F956" w14:textId="77777777" w:rsidR="00AE582A" w:rsidRPr="00111AF5" w:rsidRDefault="00AE582A" w:rsidP="005C2183">
            <w:pPr>
              <w:jc w:val="both"/>
              <w:rPr>
                <w:sz w:val="20"/>
                <w:szCs w:val="20"/>
              </w:rPr>
            </w:pPr>
            <w:r w:rsidRPr="00111AF5">
              <w:rPr>
                <w:sz w:val="20"/>
                <w:szCs w:val="20"/>
              </w:rPr>
              <w:t>zápočet</w:t>
            </w:r>
          </w:p>
        </w:tc>
        <w:tc>
          <w:tcPr>
            <w:tcW w:w="2156" w:type="dxa"/>
            <w:shd w:val="clear" w:color="auto" w:fill="F7CAAC"/>
          </w:tcPr>
          <w:p w14:paraId="513A208C" w14:textId="77777777" w:rsidR="00AE582A" w:rsidRPr="00111AF5" w:rsidRDefault="00AE582A" w:rsidP="005C2183">
            <w:pPr>
              <w:jc w:val="both"/>
              <w:rPr>
                <w:b/>
                <w:sz w:val="20"/>
                <w:szCs w:val="20"/>
              </w:rPr>
            </w:pPr>
            <w:r w:rsidRPr="00111AF5">
              <w:rPr>
                <w:b/>
                <w:sz w:val="20"/>
                <w:szCs w:val="20"/>
              </w:rPr>
              <w:t>Forma výuky</w:t>
            </w:r>
          </w:p>
        </w:tc>
        <w:tc>
          <w:tcPr>
            <w:tcW w:w="1166" w:type="dxa"/>
            <w:gridSpan w:val="2"/>
          </w:tcPr>
          <w:p w14:paraId="3DFF7F90" w14:textId="77777777" w:rsidR="00AE582A" w:rsidRPr="00111AF5" w:rsidRDefault="00AE582A" w:rsidP="005C2183">
            <w:pPr>
              <w:jc w:val="both"/>
              <w:rPr>
                <w:sz w:val="20"/>
                <w:szCs w:val="20"/>
              </w:rPr>
            </w:pPr>
            <w:r w:rsidRPr="00111AF5">
              <w:rPr>
                <w:sz w:val="20"/>
                <w:szCs w:val="20"/>
              </w:rPr>
              <w:t>cvičení</w:t>
            </w:r>
          </w:p>
        </w:tc>
      </w:tr>
      <w:tr w:rsidR="00AE582A" w:rsidRPr="00111AF5" w14:paraId="7ED09656" w14:textId="77777777" w:rsidTr="00AE582A">
        <w:trPr>
          <w:gridAfter w:val="1"/>
          <w:wAfter w:w="41" w:type="dxa"/>
        </w:trPr>
        <w:tc>
          <w:tcPr>
            <w:tcW w:w="3086" w:type="dxa"/>
            <w:shd w:val="clear" w:color="auto" w:fill="F7CAAC"/>
          </w:tcPr>
          <w:p w14:paraId="22FE4E91" w14:textId="77777777" w:rsidR="00AE582A" w:rsidRPr="00111AF5" w:rsidRDefault="00AE582A" w:rsidP="005C2183">
            <w:pPr>
              <w:jc w:val="both"/>
              <w:rPr>
                <w:b/>
                <w:sz w:val="20"/>
                <w:szCs w:val="20"/>
              </w:rPr>
            </w:pPr>
            <w:r w:rsidRPr="00111AF5">
              <w:rPr>
                <w:b/>
                <w:sz w:val="20"/>
                <w:szCs w:val="20"/>
              </w:rPr>
              <w:t>Forma způsobu ověření studijních výsledků a další požadavky na studenta</w:t>
            </w:r>
          </w:p>
        </w:tc>
        <w:tc>
          <w:tcPr>
            <w:tcW w:w="6728" w:type="dxa"/>
            <w:gridSpan w:val="7"/>
            <w:tcBorders>
              <w:bottom w:val="nil"/>
            </w:tcBorders>
          </w:tcPr>
          <w:p w14:paraId="1118C880" w14:textId="77777777" w:rsidR="00AE582A" w:rsidRPr="00111AF5" w:rsidRDefault="00AE582A" w:rsidP="005C2183">
            <w:pPr>
              <w:jc w:val="both"/>
              <w:rPr>
                <w:sz w:val="20"/>
                <w:szCs w:val="20"/>
              </w:rPr>
            </w:pPr>
            <w:r w:rsidRPr="00111AF5">
              <w:rPr>
                <w:sz w:val="20"/>
                <w:szCs w:val="20"/>
              </w:rPr>
              <w:t>Hodnocení práce studenta je podmíněno aktivním zapojením do projektů, jeho splněním a prezentací.</w:t>
            </w:r>
          </w:p>
        </w:tc>
      </w:tr>
      <w:tr w:rsidR="00AE582A" w:rsidRPr="00111AF5" w14:paraId="4456B433" w14:textId="77777777" w:rsidTr="00E433D5">
        <w:trPr>
          <w:gridAfter w:val="1"/>
          <w:wAfter w:w="41" w:type="dxa"/>
          <w:trHeight w:val="62"/>
        </w:trPr>
        <w:tc>
          <w:tcPr>
            <w:tcW w:w="9814" w:type="dxa"/>
            <w:gridSpan w:val="8"/>
            <w:tcBorders>
              <w:top w:val="nil"/>
            </w:tcBorders>
          </w:tcPr>
          <w:p w14:paraId="23245828" w14:textId="77777777" w:rsidR="00AE582A" w:rsidRPr="00111AF5" w:rsidRDefault="00AE582A" w:rsidP="005C2183">
            <w:pPr>
              <w:jc w:val="both"/>
              <w:rPr>
                <w:sz w:val="20"/>
                <w:szCs w:val="20"/>
              </w:rPr>
            </w:pPr>
          </w:p>
        </w:tc>
      </w:tr>
      <w:tr w:rsidR="00AE582A" w:rsidRPr="00111AF5" w14:paraId="58E0B937" w14:textId="77777777" w:rsidTr="00AE582A">
        <w:trPr>
          <w:gridAfter w:val="1"/>
          <w:wAfter w:w="41" w:type="dxa"/>
          <w:trHeight w:val="197"/>
        </w:trPr>
        <w:tc>
          <w:tcPr>
            <w:tcW w:w="3086" w:type="dxa"/>
            <w:tcBorders>
              <w:top w:val="nil"/>
            </w:tcBorders>
            <w:shd w:val="clear" w:color="auto" w:fill="F7CAAC"/>
          </w:tcPr>
          <w:p w14:paraId="4D4BCECF" w14:textId="77777777" w:rsidR="00AE582A" w:rsidRPr="00111AF5" w:rsidRDefault="00AE582A" w:rsidP="005C2183">
            <w:pPr>
              <w:jc w:val="both"/>
              <w:rPr>
                <w:b/>
                <w:sz w:val="20"/>
                <w:szCs w:val="20"/>
              </w:rPr>
            </w:pPr>
            <w:r w:rsidRPr="00111AF5">
              <w:rPr>
                <w:b/>
                <w:sz w:val="20"/>
                <w:szCs w:val="20"/>
              </w:rPr>
              <w:t>Garant předmětu</w:t>
            </w:r>
          </w:p>
        </w:tc>
        <w:tc>
          <w:tcPr>
            <w:tcW w:w="6728" w:type="dxa"/>
            <w:gridSpan w:val="7"/>
            <w:tcBorders>
              <w:top w:val="nil"/>
            </w:tcBorders>
          </w:tcPr>
          <w:p w14:paraId="7049C392" w14:textId="77777777" w:rsidR="00AE582A" w:rsidRPr="00111AF5" w:rsidRDefault="00AE582A" w:rsidP="005C2183">
            <w:pPr>
              <w:jc w:val="both"/>
              <w:rPr>
                <w:sz w:val="20"/>
                <w:szCs w:val="20"/>
              </w:rPr>
            </w:pPr>
            <w:r w:rsidRPr="00111AF5">
              <w:rPr>
                <w:sz w:val="20"/>
                <w:szCs w:val="20"/>
              </w:rPr>
              <w:t>MgA. Eliška Chytková</w:t>
            </w:r>
          </w:p>
        </w:tc>
      </w:tr>
      <w:tr w:rsidR="00AE582A" w:rsidRPr="00111AF5" w14:paraId="107B5773" w14:textId="77777777" w:rsidTr="00AE582A">
        <w:trPr>
          <w:gridAfter w:val="1"/>
          <w:wAfter w:w="41" w:type="dxa"/>
          <w:trHeight w:val="243"/>
        </w:trPr>
        <w:tc>
          <w:tcPr>
            <w:tcW w:w="3086" w:type="dxa"/>
            <w:tcBorders>
              <w:top w:val="nil"/>
            </w:tcBorders>
            <w:shd w:val="clear" w:color="auto" w:fill="F7CAAC"/>
          </w:tcPr>
          <w:p w14:paraId="402E5284" w14:textId="77777777" w:rsidR="00AE582A" w:rsidRPr="00111AF5" w:rsidRDefault="00AE582A" w:rsidP="005C2183">
            <w:pPr>
              <w:jc w:val="both"/>
              <w:rPr>
                <w:b/>
                <w:sz w:val="20"/>
                <w:szCs w:val="20"/>
              </w:rPr>
            </w:pPr>
            <w:r w:rsidRPr="00111AF5">
              <w:rPr>
                <w:b/>
                <w:sz w:val="20"/>
                <w:szCs w:val="20"/>
              </w:rPr>
              <w:t>Zapojení garanta do výuky předmětu</w:t>
            </w:r>
          </w:p>
        </w:tc>
        <w:tc>
          <w:tcPr>
            <w:tcW w:w="6728" w:type="dxa"/>
            <w:gridSpan w:val="7"/>
            <w:tcBorders>
              <w:top w:val="nil"/>
            </w:tcBorders>
          </w:tcPr>
          <w:p w14:paraId="4C205C22" w14:textId="553C9CAE" w:rsidR="00AE582A" w:rsidRPr="00111AF5" w:rsidRDefault="00AE582A" w:rsidP="005C2183">
            <w:pPr>
              <w:jc w:val="both"/>
              <w:rPr>
                <w:sz w:val="20"/>
                <w:szCs w:val="20"/>
              </w:rPr>
            </w:pPr>
            <w:r w:rsidRPr="00111AF5">
              <w:rPr>
                <w:sz w:val="20"/>
                <w:szCs w:val="20"/>
              </w:rPr>
              <w:t>100</w:t>
            </w:r>
            <w:r w:rsidR="00304E94">
              <w:rPr>
                <w:sz w:val="20"/>
                <w:szCs w:val="20"/>
              </w:rPr>
              <w:t xml:space="preserve"> </w:t>
            </w:r>
            <w:r w:rsidRPr="00111AF5">
              <w:rPr>
                <w:sz w:val="20"/>
                <w:szCs w:val="20"/>
              </w:rPr>
              <w:t xml:space="preserve">% </w:t>
            </w:r>
          </w:p>
        </w:tc>
      </w:tr>
      <w:tr w:rsidR="00AE582A" w:rsidRPr="00111AF5" w14:paraId="4FBB284F" w14:textId="77777777" w:rsidTr="00AE582A">
        <w:trPr>
          <w:gridAfter w:val="1"/>
          <w:wAfter w:w="41" w:type="dxa"/>
        </w:trPr>
        <w:tc>
          <w:tcPr>
            <w:tcW w:w="3086" w:type="dxa"/>
            <w:shd w:val="clear" w:color="auto" w:fill="F7CAAC"/>
          </w:tcPr>
          <w:p w14:paraId="66D69B1C" w14:textId="77777777" w:rsidR="00AE582A" w:rsidRPr="00111AF5" w:rsidRDefault="00AE582A" w:rsidP="005C2183">
            <w:pPr>
              <w:jc w:val="both"/>
              <w:rPr>
                <w:b/>
                <w:sz w:val="20"/>
                <w:szCs w:val="20"/>
              </w:rPr>
            </w:pPr>
            <w:r w:rsidRPr="00111AF5">
              <w:rPr>
                <w:b/>
                <w:sz w:val="20"/>
                <w:szCs w:val="20"/>
              </w:rPr>
              <w:t>Vyučující</w:t>
            </w:r>
          </w:p>
        </w:tc>
        <w:tc>
          <w:tcPr>
            <w:tcW w:w="6728" w:type="dxa"/>
            <w:gridSpan w:val="7"/>
            <w:tcBorders>
              <w:bottom w:val="nil"/>
            </w:tcBorders>
          </w:tcPr>
          <w:p w14:paraId="52097430" w14:textId="77777777" w:rsidR="00AE582A" w:rsidRPr="00111AF5" w:rsidRDefault="00AE582A" w:rsidP="005C2183">
            <w:pPr>
              <w:jc w:val="both"/>
              <w:rPr>
                <w:sz w:val="20"/>
                <w:szCs w:val="20"/>
              </w:rPr>
            </w:pPr>
            <w:r w:rsidRPr="00111AF5">
              <w:rPr>
                <w:sz w:val="20"/>
                <w:szCs w:val="20"/>
              </w:rPr>
              <w:t>MgA. Eliška Chytková</w:t>
            </w:r>
          </w:p>
        </w:tc>
      </w:tr>
      <w:tr w:rsidR="00AE582A" w:rsidRPr="00111AF5" w14:paraId="3B189ECA" w14:textId="77777777" w:rsidTr="00E433D5">
        <w:trPr>
          <w:gridAfter w:val="1"/>
          <w:wAfter w:w="41" w:type="dxa"/>
          <w:trHeight w:val="218"/>
        </w:trPr>
        <w:tc>
          <w:tcPr>
            <w:tcW w:w="9814" w:type="dxa"/>
            <w:gridSpan w:val="8"/>
            <w:tcBorders>
              <w:top w:val="nil"/>
            </w:tcBorders>
          </w:tcPr>
          <w:p w14:paraId="5A06347E" w14:textId="77777777" w:rsidR="00AE582A" w:rsidRPr="00111AF5" w:rsidRDefault="00AE582A" w:rsidP="005C2183">
            <w:pPr>
              <w:jc w:val="both"/>
              <w:rPr>
                <w:sz w:val="20"/>
                <w:szCs w:val="20"/>
              </w:rPr>
            </w:pPr>
          </w:p>
        </w:tc>
      </w:tr>
      <w:tr w:rsidR="00AE582A" w:rsidRPr="00111AF5" w14:paraId="007A8F71" w14:textId="77777777" w:rsidTr="00AE582A">
        <w:trPr>
          <w:gridAfter w:val="1"/>
          <w:wAfter w:w="41" w:type="dxa"/>
        </w:trPr>
        <w:tc>
          <w:tcPr>
            <w:tcW w:w="3086" w:type="dxa"/>
            <w:shd w:val="clear" w:color="auto" w:fill="F7CAAC"/>
          </w:tcPr>
          <w:p w14:paraId="3A907D21" w14:textId="77777777" w:rsidR="00AE582A" w:rsidRPr="00111AF5" w:rsidRDefault="00AE582A" w:rsidP="005C2183">
            <w:pPr>
              <w:jc w:val="both"/>
              <w:rPr>
                <w:b/>
                <w:sz w:val="20"/>
                <w:szCs w:val="20"/>
              </w:rPr>
            </w:pPr>
            <w:r w:rsidRPr="00111AF5">
              <w:rPr>
                <w:b/>
                <w:sz w:val="20"/>
                <w:szCs w:val="20"/>
              </w:rPr>
              <w:t>Stručná anotace předmětu</w:t>
            </w:r>
          </w:p>
        </w:tc>
        <w:tc>
          <w:tcPr>
            <w:tcW w:w="6728" w:type="dxa"/>
            <w:gridSpan w:val="7"/>
            <w:tcBorders>
              <w:bottom w:val="nil"/>
            </w:tcBorders>
          </w:tcPr>
          <w:p w14:paraId="541D3B58" w14:textId="77777777" w:rsidR="00AE582A" w:rsidRPr="00111AF5" w:rsidRDefault="00AE582A" w:rsidP="005C2183">
            <w:pPr>
              <w:jc w:val="both"/>
              <w:rPr>
                <w:sz w:val="20"/>
                <w:szCs w:val="20"/>
              </w:rPr>
            </w:pPr>
          </w:p>
        </w:tc>
      </w:tr>
      <w:tr w:rsidR="00AE582A" w:rsidRPr="00111AF5" w14:paraId="2090FB84" w14:textId="77777777" w:rsidTr="00E433D5">
        <w:trPr>
          <w:gridAfter w:val="1"/>
          <w:wAfter w:w="41" w:type="dxa"/>
          <w:trHeight w:val="3272"/>
        </w:trPr>
        <w:tc>
          <w:tcPr>
            <w:tcW w:w="9814" w:type="dxa"/>
            <w:gridSpan w:val="8"/>
            <w:tcBorders>
              <w:top w:val="nil"/>
              <w:bottom w:val="single" w:sz="12" w:space="0" w:color="auto"/>
            </w:tcBorders>
          </w:tcPr>
          <w:p w14:paraId="3196F87E" w14:textId="0745BE50" w:rsidR="00AE582A" w:rsidRPr="00111AF5" w:rsidRDefault="00AE582A" w:rsidP="00E433D5">
            <w:pPr>
              <w:spacing w:after="120"/>
              <w:jc w:val="both"/>
              <w:rPr>
                <w:sz w:val="20"/>
                <w:szCs w:val="20"/>
              </w:rPr>
            </w:pPr>
            <w:r w:rsidRPr="00111AF5">
              <w:rPr>
                <w:sz w:val="20"/>
                <w:szCs w:val="20"/>
              </w:rPr>
              <w:t xml:space="preserve">Cílem předmětu je rozvíjet v praxi teoretické znalosti studentů nabyté v jiných předmětech. Studenti si v nejrůznějších reálných situacích osvojují metodiku projektového řízení a rozvíjejí své organizační schopnosti a komunikační dovednosti (soft </w:t>
            </w:r>
            <w:proofErr w:type="spellStart"/>
            <w:r w:rsidRPr="00111AF5">
              <w:rPr>
                <w:sz w:val="20"/>
                <w:szCs w:val="20"/>
              </w:rPr>
              <w:t>skills</w:t>
            </w:r>
            <w:proofErr w:type="spellEnd"/>
            <w:r w:rsidRPr="00111AF5">
              <w:rPr>
                <w:sz w:val="20"/>
                <w:szCs w:val="20"/>
              </w:rPr>
              <w:t>). Důraz je kladen na komunikaci a týmovou spolupráci.</w:t>
            </w:r>
          </w:p>
          <w:p w14:paraId="07C7D617" w14:textId="77777777" w:rsidR="00AE582A" w:rsidRPr="00111AF5" w:rsidRDefault="00AE582A" w:rsidP="00CE41A2">
            <w:pPr>
              <w:pStyle w:val="Odstavecseseznamem"/>
              <w:numPr>
                <w:ilvl w:val="0"/>
                <w:numId w:val="22"/>
              </w:numPr>
              <w:contextualSpacing w:val="0"/>
            </w:pPr>
            <w:r w:rsidRPr="00111AF5">
              <w:t>Aplikace teoretických znalostí nabytých v jiných předmětech v praxi </w:t>
            </w:r>
          </w:p>
          <w:p w14:paraId="186CDB71" w14:textId="77777777" w:rsidR="00AE582A" w:rsidRPr="00111AF5" w:rsidRDefault="00AE582A" w:rsidP="00CE41A2">
            <w:pPr>
              <w:pStyle w:val="Odstavecseseznamem"/>
              <w:numPr>
                <w:ilvl w:val="0"/>
                <w:numId w:val="22"/>
              </w:numPr>
              <w:contextualSpacing w:val="0"/>
            </w:pPr>
            <w:r w:rsidRPr="00111AF5">
              <w:t>Mezioborová spolupráce studentů oboru Animovaná tvorba a marketingových komunikací </w:t>
            </w:r>
          </w:p>
          <w:p w14:paraId="232B428A" w14:textId="77777777" w:rsidR="00AE582A" w:rsidRPr="00111AF5" w:rsidRDefault="00AE582A" w:rsidP="00CE41A2">
            <w:pPr>
              <w:pStyle w:val="Odstavecseseznamem"/>
              <w:numPr>
                <w:ilvl w:val="0"/>
                <w:numId w:val="22"/>
              </w:numPr>
              <w:contextualSpacing w:val="0"/>
            </w:pPr>
            <w:r w:rsidRPr="00111AF5">
              <w:t>Studenti se formují do projektových týmů hierarchicky blízkých skutečnému agenturnímu modelu </w:t>
            </w:r>
          </w:p>
          <w:p w14:paraId="4DA45C5B" w14:textId="77777777" w:rsidR="00AE582A" w:rsidRPr="00111AF5" w:rsidRDefault="00AE582A" w:rsidP="00CE41A2">
            <w:pPr>
              <w:pStyle w:val="Odstavecseseznamem"/>
              <w:numPr>
                <w:ilvl w:val="0"/>
                <w:numId w:val="22"/>
              </w:numPr>
              <w:contextualSpacing w:val="0"/>
            </w:pPr>
            <w:r w:rsidRPr="00111AF5">
              <w:t>Student si může zvolit své pracovní zařazení v týmu za předpokladu, že je daná pozice neobsazená </w:t>
            </w:r>
          </w:p>
          <w:p w14:paraId="3578000D" w14:textId="77777777" w:rsidR="00AE582A" w:rsidRPr="00111AF5" w:rsidRDefault="00AE582A" w:rsidP="00CE41A2">
            <w:pPr>
              <w:pStyle w:val="Odstavecseseznamem"/>
              <w:numPr>
                <w:ilvl w:val="0"/>
                <w:numId w:val="22"/>
              </w:numPr>
              <w:contextualSpacing w:val="0"/>
            </w:pPr>
            <w:r w:rsidRPr="00111AF5">
              <w:t>Každá pracovní pozice v projektovém týmu je samostatně zodpovědná za své specifické kompetence </w:t>
            </w:r>
          </w:p>
          <w:p w14:paraId="57A6C944" w14:textId="77777777" w:rsidR="00AE582A" w:rsidRPr="00111AF5" w:rsidRDefault="00AE582A" w:rsidP="00CE41A2">
            <w:pPr>
              <w:pStyle w:val="Odstavecseseznamem"/>
              <w:numPr>
                <w:ilvl w:val="0"/>
                <w:numId w:val="22"/>
              </w:numPr>
              <w:contextualSpacing w:val="0"/>
            </w:pPr>
            <w:r w:rsidRPr="00111AF5">
              <w:t>Studenti si mohou zvolit projekty komerčního, neziskového či uměleckého charakteru </w:t>
            </w:r>
          </w:p>
          <w:p w14:paraId="482746BF" w14:textId="163EBCEC" w:rsidR="00AE582A" w:rsidRPr="00E433D5" w:rsidRDefault="00AE582A" w:rsidP="00CE41A2">
            <w:pPr>
              <w:pStyle w:val="Odstavecseseznamem"/>
              <w:numPr>
                <w:ilvl w:val="0"/>
                <w:numId w:val="22"/>
              </w:numPr>
              <w:spacing w:after="120"/>
              <w:ind w:left="714" w:hanging="357"/>
              <w:contextualSpacing w:val="0"/>
            </w:pPr>
            <w:r w:rsidRPr="00111AF5">
              <w:t>Studenti pod dohledem pedagogů, snaží společnými silami dosáhnout požadovaného výsledku </w:t>
            </w:r>
          </w:p>
          <w:p w14:paraId="294D966F" w14:textId="0C9C8885" w:rsidR="00AE582A" w:rsidRPr="00111AF5" w:rsidRDefault="00AE582A" w:rsidP="00E433D5">
            <w:pPr>
              <w:jc w:val="both"/>
              <w:rPr>
                <w:sz w:val="20"/>
                <w:szCs w:val="20"/>
              </w:rPr>
            </w:pPr>
            <w:r w:rsidRPr="00111AF5">
              <w:rPr>
                <w:sz w:val="20"/>
                <w:szCs w:val="20"/>
              </w:rPr>
              <w:t>Student se naučí pracovat s termíny a výrobním harmonogramem, produkčním plánem ve vztahu k finalizaci praktického výstupu. Osvojí si práci s potřebnými softwarovými nástroji pro animaci a postprodukci díla, jeho export a sdílení. Posiluje si schopnost práce v týmu.</w:t>
            </w:r>
          </w:p>
        </w:tc>
      </w:tr>
      <w:tr w:rsidR="00AE582A" w:rsidRPr="00111AF5" w14:paraId="5EDF8EA7" w14:textId="77777777" w:rsidTr="00AE582A">
        <w:trPr>
          <w:gridAfter w:val="1"/>
          <w:wAfter w:w="41" w:type="dxa"/>
          <w:trHeight w:val="265"/>
        </w:trPr>
        <w:tc>
          <w:tcPr>
            <w:tcW w:w="4144" w:type="dxa"/>
            <w:gridSpan w:val="2"/>
            <w:tcBorders>
              <w:top w:val="nil"/>
            </w:tcBorders>
            <w:shd w:val="clear" w:color="auto" w:fill="F7CAAC"/>
          </w:tcPr>
          <w:p w14:paraId="750DC39A" w14:textId="77777777" w:rsidR="00AE582A" w:rsidRPr="00111AF5" w:rsidRDefault="00AE582A" w:rsidP="005C2183">
            <w:pPr>
              <w:jc w:val="both"/>
              <w:rPr>
                <w:sz w:val="20"/>
                <w:szCs w:val="20"/>
              </w:rPr>
            </w:pPr>
            <w:r w:rsidRPr="00111AF5">
              <w:rPr>
                <w:b/>
                <w:sz w:val="20"/>
                <w:szCs w:val="20"/>
              </w:rPr>
              <w:t>Studijní literatura a studijní pomůcky</w:t>
            </w:r>
          </w:p>
        </w:tc>
        <w:tc>
          <w:tcPr>
            <w:tcW w:w="5670" w:type="dxa"/>
            <w:gridSpan w:val="6"/>
            <w:tcBorders>
              <w:top w:val="nil"/>
              <w:bottom w:val="nil"/>
            </w:tcBorders>
          </w:tcPr>
          <w:p w14:paraId="2C15E42E" w14:textId="77777777" w:rsidR="00AE582A" w:rsidRPr="00111AF5" w:rsidRDefault="00AE582A" w:rsidP="005C2183">
            <w:pPr>
              <w:jc w:val="both"/>
              <w:rPr>
                <w:sz w:val="20"/>
                <w:szCs w:val="20"/>
              </w:rPr>
            </w:pPr>
          </w:p>
        </w:tc>
      </w:tr>
      <w:tr w:rsidR="00AE582A" w:rsidRPr="00111AF5" w14:paraId="2F25F433" w14:textId="77777777" w:rsidTr="00AE582A">
        <w:trPr>
          <w:gridAfter w:val="1"/>
          <w:wAfter w:w="41" w:type="dxa"/>
          <w:trHeight w:val="1497"/>
        </w:trPr>
        <w:tc>
          <w:tcPr>
            <w:tcW w:w="9814" w:type="dxa"/>
            <w:gridSpan w:val="8"/>
            <w:tcBorders>
              <w:top w:val="nil"/>
            </w:tcBorders>
          </w:tcPr>
          <w:p w14:paraId="14763445" w14:textId="77777777" w:rsidR="00AE582A" w:rsidRPr="00111AF5" w:rsidRDefault="00AE582A" w:rsidP="00E433D5">
            <w:pPr>
              <w:rPr>
                <w:b/>
                <w:bCs/>
                <w:sz w:val="20"/>
                <w:szCs w:val="20"/>
              </w:rPr>
            </w:pPr>
            <w:r w:rsidRPr="00111AF5">
              <w:rPr>
                <w:b/>
                <w:bCs/>
                <w:sz w:val="20"/>
                <w:szCs w:val="20"/>
              </w:rPr>
              <w:t>Povinná</w:t>
            </w:r>
          </w:p>
          <w:p w14:paraId="0045EFA1" w14:textId="0A596369" w:rsidR="00AE582A" w:rsidRPr="00E433D5" w:rsidRDefault="00AE582A" w:rsidP="00E433D5">
            <w:pPr>
              <w:rPr>
                <w:sz w:val="20"/>
                <w:szCs w:val="20"/>
              </w:rPr>
            </w:pPr>
            <w:r w:rsidRPr="00111AF5">
              <w:rPr>
                <w:sz w:val="20"/>
                <w:szCs w:val="20"/>
              </w:rPr>
              <w:t>ADAIR, John Eric. </w:t>
            </w:r>
            <w:r w:rsidRPr="00111AF5">
              <w:rPr>
                <w:i/>
                <w:iCs/>
                <w:sz w:val="20"/>
                <w:szCs w:val="20"/>
              </w:rPr>
              <w:t>Vytváření efektivních týmů</w:t>
            </w:r>
            <w:r w:rsidRPr="00111AF5">
              <w:rPr>
                <w:sz w:val="20"/>
                <w:szCs w:val="20"/>
              </w:rPr>
              <w:t xml:space="preserve">. Praha: Management </w:t>
            </w:r>
            <w:proofErr w:type="spellStart"/>
            <w:r w:rsidRPr="00111AF5">
              <w:rPr>
                <w:sz w:val="20"/>
                <w:szCs w:val="20"/>
              </w:rPr>
              <w:t>Press</w:t>
            </w:r>
            <w:proofErr w:type="spellEnd"/>
            <w:r w:rsidRPr="00111AF5">
              <w:rPr>
                <w:sz w:val="20"/>
                <w:szCs w:val="20"/>
              </w:rPr>
              <w:t>, 1994. ISBN 8085603705.</w:t>
            </w:r>
          </w:p>
          <w:p w14:paraId="6EB39D8B" w14:textId="77777777" w:rsidR="00DE0D97" w:rsidRPr="00DE0D97" w:rsidRDefault="00DE0D97" w:rsidP="00E433D5">
            <w:pPr>
              <w:rPr>
                <w:ins w:id="18" w:author="Hana Ponížilová" w:date="2023-05-26T12:09:00Z"/>
                <w:sz w:val="20"/>
                <w:szCs w:val="20"/>
              </w:rPr>
            </w:pPr>
            <w:ins w:id="19" w:author="Hana Ponížilová" w:date="2023-05-26T12:09:00Z">
              <w:r w:rsidRPr="00DE0D97">
                <w:rPr>
                  <w:sz w:val="20"/>
                  <w:szCs w:val="20"/>
                </w:rPr>
                <w:t xml:space="preserve">DOWSON, Ruth a David BASSETT. </w:t>
              </w:r>
              <w:r w:rsidRPr="00DE0D97">
                <w:rPr>
                  <w:i/>
                  <w:iCs/>
                  <w:sz w:val="20"/>
                  <w:szCs w:val="20"/>
                </w:rPr>
                <w:t xml:space="preserve">Event </w:t>
              </w:r>
              <w:proofErr w:type="spellStart"/>
              <w:r w:rsidRPr="00DE0D97">
                <w:rPr>
                  <w:i/>
                  <w:iCs/>
                  <w:sz w:val="20"/>
                  <w:szCs w:val="20"/>
                </w:rPr>
                <w:t>planning</w:t>
              </w:r>
              <w:proofErr w:type="spellEnd"/>
              <w:r w:rsidRPr="00DE0D97">
                <w:rPr>
                  <w:i/>
                  <w:iCs/>
                  <w:sz w:val="20"/>
                  <w:szCs w:val="20"/>
                </w:rPr>
                <w:t xml:space="preserve"> and management: </w:t>
              </w:r>
              <w:proofErr w:type="spellStart"/>
              <w:r w:rsidRPr="00DE0D97">
                <w:rPr>
                  <w:i/>
                  <w:iCs/>
                  <w:sz w:val="20"/>
                  <w:szCs w:val="20"/>
                </w:rPr>
                <w:t>principles</w:t>
              </w:r>
              <w:proofErr w:type="spellEnd"/>
              <w:r w:rsidRPr="00DE0D97">
                <w:rPr>
                  <w:i/>
                  <w:iCs/>
                  <w:sz w:val="20"/>
                  <w:szCs w:val="20"/>
                </w:rPr>
                <w:t xml:space="preserve">, </w:t>
              </w:r>
              <w:proofErr w:type="spellStart"/>
              <w:r w:rsidRPr="00DE0D97">
                <w:rPr>
                  <w:i/>
                  <w:iCs/>
                  <w:sz w:val="20"/>
                  <w:szCs w:val="20"/>
                </w:rPr>
                <w:t>planning</w:t>
              </w:r>
              <w:proofErr w:type="spellEnd"/>
              <w:r w:rsidRPr="00DE0D97">
                <w:rPr>
                  <w:i/>
                  <w:iCs/>
                  <w:sz w:val="20"/>
                  <w:szCs w:val="20"/>
                </w:rPr>
                <w:t xml:space="preserve"> and </w:t>
              </w:r>
              <w:proofErr w:type="spellStart"/>
              <w:r w:rsidRPr="00DE0D97">
                <w:rPr>
                  <w:i/>
                  <w:iCs/>
                  <w:sz w:val="20"/>
                  <w:szCs w:val="20"/>
                </w:rPr>
                <w:t>practice</w:t>
              </w:r>
              <w:proofErr w:type="spellEnd"/>
              <w:r w:rsidRPr="00DE0D97">
                <w:rPr>
                  <w:sz w:val="20"/>
                  <w:szCs w:val="20"/>
                </w:rPr>
                <w:t xml:space="preserve">. Second </w:t>
              </w:r>
              <w:proofErr w:type="spellStart"/>
              <w:r w:rsidRPr="00DE0D97">
                <w:rPr>
                  <w:sz w:val="20"/>
                  <w:szCs w:val="20"/>
                </w:rPr>
                <w:t>edition</w:t>
              </w:r>
              <w:proofErr w:type="spellEnd"/>
              <w:r w:rsidRPr="00DE0D97">
                <w:rPr>
                  <w:sz w:val="20"/>
                  <w:szCs w:val="20"/>
                </w:rPr>
                <w:t xml:space="preserve">. London: </w:t>
              </w:r>
              <w:proofErr w:type="spellStart"/>
              <w:r w:rsidRPr="00DE0D97">
                <w:rPr>
                  <w:sz w:val="20"/>
                  <w:szCs w:val="20"/>
                </w:rPr>
                <w:t>KoganPage</w:t>
              </w:r>
              <w:proofErr w:type="spellEnd"/>
              <w:r w:rsidRPr="00DE0D97">
                <w:rPr>
                  <w:sz w:val="20"/>
                  <w:szCs w:val="20"/>
                </w:rPr>
                <w:t xml:space="preserve">, 2018. ISBN 9780749483319. </w:t>
              </w:r>
            </w:ins>
          </w:p>
          <w:p w14:paraId="16069668" w14:textId="0E0B9DDB" w:rsidR="00AE582A" w:rsidRPr="00111AF5" w:rsidRDefault="00AE582A" w:rsidP="00E433D5">
            <w:pPr>
              <w:rPr>
                <w:b/>
                <w:bCs/>
                <w:sz w:val="20"/>
                <w:szCs w:val="20"/>
              </w:rPr>
            </w:pPr>
            <w:r w:rsidRPr="00111AF5">
              <w:rPr>
                <w:b/>
                <w:bCs/>
                <w:sz w:val="20"/>
                <w:szCs w:val="20"/>
              </w:rPr>
              <w:t>Doporučená</w:t>
            </w:r>
          </w:p>
          <w:p w14:paraId="15C4DFFD" w14:textId="5740E2AE" w:rsidR="00AE582A" w:rsidRPr="00111AF5" w:rsidRDefault="00AE582A" w:rsidP="00E433D5">
            <w:pPr>
              <w:rPr>
                <w:sz w:val="20"/>
                <w:szCs w:val="20"/>
              </w:rPr>
            </w:pPr>
            <w:r w:rsidRPr="00111AF5">
              <w:rPr>
                <w:sz w:val="20"/>
                <w:szCs w:val="20"/>
              </w:rPr>
              <w:t>BĚLOHLÁVEK, František. </w:t>
            </w:r>
            <w:r w:rsidRPr="00111AF5">
              <w:rPr>
                <w:i/>
                <w:iCs/>
                <w:sz w:val="20"/>
                <w:szCs w:val="20"/>
              </w:rPr>
              <w:t>Jak řídit a vést lidi: testy, případové studie, styly řízení, motivace a hodnocení</w:t>
            </w:r>
            <w:r w:rsidRPr="00111AF5">
              <w:rPr>
                <w:sz w:val="20"/>
                <w:szCs w:val="20"/>
              </w:rPr>
              <w:t xml:space="preserve">. Praha: </w:t>
            </w:r>
            <w:proofErr w:type="spellStart"/>
            <w:r w:rsidRPr="00111AF5">
              <w:rPr>
                <w:sz w:val="20"/>
                <w:szCs w:val="20"/>
              </w:rPr>
              <w:t>Computer</w:t>
            </w:r>
            <w:proofErr w:type="spellEnd"/>
            <w:r w:rsidRPr="00111AF5">
              <w:rPr>
                <w:sz w:val="20"/>
                <w:szCs w:val="20"/>
              </w:rPr>
              <w:t xml:space="preserve"> </w:t>
            </w:r>
            <w:proofErr w:type="spellStart"/>
            <w:r w:rsidRPr="00111AF5">
              <w:rPr>
                <w:sz w:val="20"/>
                <w:szCs w:val="20"/>
              </w:rPr>
              <w:t>Press</w:t>
            </w:r>
            <w:proofErr w:type="spellEnd"/>
            <w:r w:rsidRPr="00111AF5">
              <w:rPr>
                <w:sz w:val="20"/>
                <w:szCs w:val="20"/>
              </w:rPr>
              <w:t>, 2000</w:t>
            </w:r>
            <w:r w:rsidR="00E433D5">
              <w:rPr>
                <w:sz w:val="20"/>
                <w:szCs w:val="20"/>
              </w:rPr>
              <w:t>.</w:t>
            </w:r>
            <w:r w:rsidRPr="00111AF5">
              <w:rPr>
                <w:sz w:val="20"/>
                <w:szCs w:val="20"/>
              </w:rPr>
              <w:t xml:space="preserve"> ISBN 8072263080.</w:t>
            </w:r>
          </w:p>
          <w:p w14:paraId="5F2D5899" w14:textId="77777777" w:rsidR="00E433D5" w:rsidRDefault="00AE582A" w:rsidP="00E433D5">
            <w:pPr>
              <w:rPr>
                <w:sz w:val="20"/>
                <w:szCs w:val="20"/>
              </w:rPr>
            </w:pPr>
            <w:r w:rsidRPr="00111AF5">
              <w:rPr>
                <w:sz w:val="20"/>
                <w:szCs w:val="20"/>
              </w:rPr>
              <w:t>PEASE, Allan. </w:t>
            </w:r>
            <w:r w:rsidRPr="00111AF5">
              <w:rPr>
                <w:i/>
                <w:iCs/>
                <w:sz w:val="20"/>
                <w:szCs w:val="20"/>
              </w:rPr>
              <w:t>Řeč těla: jak porozumět druhým z jejich gest, mimiky a postojů těla</w:t>
            </w:r>
            <w:r w:rsidRPr="00111AF5">
              <w:rPr>
                <w:sz w:val="20"/>
                <w:szCs w:val="20"/>
              </w:rPr>
              <w:t xml:space="preserve">. Praha: Portál, 2001. </w:t>
            </w:r>
          </w:p>
          <w:p w14:paraId="3CD1A457" w14:textId="7B0DE594" w:rsidR="00AE582A" w:rsidRPr="00111AF5" w:rsidRDefault="00AE582A" w:rsidP="00E433D5">
            <w:pPr>
              <w:rPr>
                <w:sz w:val="20"/>
                <w:szCs w:val="20"/>
              </w:rPr>
            </w:pPr>
            <w:r w:rsidRPr="00111AF5">
              <w:rPr>
                <w:sz w:val="20"/>
                <w:szCs w:val="20"/>
              </w:rPr>
              <w:t>ISBN 80-7178-582-2.</w:t>
            </w:r>
          </w:p>
          <w:p w14:paraId="2BB3E35B" w14:textId="159FE01D" w:rsidR="00AE582A" w:rsidRPr="00E433D5" w:rsidRDefault="00AE582A" w:rsidP="00E433D5">
            <w:pPr>
              <w:rPr>
                <w:sz w:val="20"/>
                <w:szCs w:val="20"/>
              </w:rPr>
            </w:pPr>
            <w:r w:rsidRPr="00111AF5">
              <w:rPr>
                <w:sz w:val="20"/>
                <w:szCs w:val="20"/>
              </w:rPr>
              <w:t xml:space="preserve">WINDER, Catherine, </w:t>
            </w:r>
            <w:proofErr w:type="spellStart"/>
            <w:r w:rsidRPr="00111AF5">
              <w:rPr>
                <w:sz w:val="20"/>
                <w:szCs w:val="20"/>
              </w:rPr>
              <w:t>Zahra</w:t>
            </w:r>
            <w:proofErr w:type="spellEnd"/>
            <w:r w:rsidRPr="00111AF5">
              <w:rPr>
                <w:sz w:val="20"/>
                <w:szCs w:val="20"/>
              </w:rPr>
              <w:t xml:space="preserve"> DOWLATABADI a </w:t>
            </w:r>
            <w:proofErr w:type="spellStart"/>
            <w:r w:rsidRPr="00111AF5">
              <w:rPr>
                <w:sz w:val="20"/>
                <w:szCs w:val="20"/>
              </w:rPr>
              <w:t>Tracey</w:t>
            </w:r>
            <w:proofErr w:type="spellEnd"/>
            <w:r w:rsidRPr="00111AF5">
              <w:rPr>
                <w:sz w:val="20"/>
                <w:szCs w:val="20"/>
              </w:rPr>
              <w:t xml:space="preserve"> MILLER-ZARNEKE. </w:t>
            </w:r>
            <w:proofErr w:type="spellStart"/>
            <w:r w:rsidRPr="00111AF5">
              <w:rPr>
                <w:i/>
                <w:iCs/>
                <w:sz w:val="20"/>
                <w:szCs w:val="20"/>
              </w:rPr>
              <w:t>Producing</w:t>
            </w:r>
            <w:proofErr w:type="spellEnd"/>
            <w:r w:rsidRPr="00111AF5">
              <w:rPr>
                <w:i/>
                <w:iCs/>
                <w:sz w:val="20"/>
                <w:szCs w:val="20"/>
              </w:rPr>
              <w:t xml:space="preserve"> </w:t>
            </w:r>
            <w:proofErr w:type="spellStart"/>
            <w:r w:rsidRPr="00111AF5">
              <w:rPr>
                <w:i/>
                <w:iCs/>
                <w:sz w:val="20"/>
                <w:szCs w:val="20"/>
              </w:rPr>
              <w:t>animation</w:t>
            </w:r>
            <w:proofErr w:type="spellEnd"/>
            <w:r w:rsidRPr="00111AF5">
              <w:rPr>
                <w:sz w:val="20"/>
                <w:szCs w:val="20"/>
              </w:rPr>
              <w:t xml:space="preserve">. Second </w:t>
            </w:r>
            <w:proofErr w:type="spellStart"/>
            <w:r w:rsidRPr="00111AF5">
              <w:rPr>
                <w:sz w:val="20"/>
                <w:szCs w:val="20"/>
              </w:rPr>
              <w:t>edition</w:t>
            </w:r>
            <w:proofErr w:type="spellEnd"/>
            <w:r w:rsidRPr="00111AF5">
              <w:rPr>
                <w:sz w:val="20"/>
                <w:szCs w:val="20"/>
              </w:rPr>
              <w:t xml:space="preserve">. </w:t>
            </w:r>
            <w:proofErr w:type="spellStart"/>
            <w:r w:rsidRPr="00111AF5">
              <w:rPr>
                <w:sz w:val="20"/>
                <w:szCs w:val="20"/>
              </w:rPr>
              <w:t>Boca</w:t>
            </w:r>
            <w:proofErr w:type="spellEnd"/>
            <w:r w:rsidRPr="00111AF5">
              <w:rPr>
                <w:sz w:val="20"/>
                <w:szCs w:val="20"/>
              </w:rPr>
              <w:t xml:space="preserve"> </w:t>
            </w:r>
            <w:proofErr w:type="spellStart"/>
            <w:r w:rsidRPr="00111AF5">
              <w:rPr>
                <w:sz w:val="20"/>
                <w:szCs w:val="20"/>
              </w:rPr>
              <w:t>Raton</w:t>
            </w:r>
            <w:proofErr w:type="spellEnd"/>
            <w:r w:rsidRPr="00111AF5">
              <w:rPr>
                <w:sz w:val="20"/>
                <w:szCs w:val="20"/>
              </w:rPr>
              <w:t xml:space="preserve">: CRC </w:t>
            </w:r>
            <w:proofErr w:type="spellStart"/>
            <w:r w:rsidRPr="00111AF5">
              <w:rPr>
                <w:sz w:val="20"/>
                <w:szCs w:val="20"/>
              </w:rPr>
              <w:t>Press</w:t>
            </w:r>
            <w:proofErr w:type="spellEnd"/>
            <w:r w:rsidRPr="00111AF5">
              <w:rPr>
                <w:sz w:val="20"/>
                <w:szCs w:val="20"/>
              </w:rPr>
              <w:t>, Taylor &amp; Francis Group, 2011. ISBN 978-0-240-81535-0</w:t>
            </w:r>
            <w:r w:rsidR="00FA2A97">
              <w:rPr>
                <w:sz w:val="20"/>
                <w:szCs w:val="20"/>
              </w:rPr>
              <w:t>.</w:t>
            </w:r>
          </w:p>
        </w:tc>
      </w:tr>
    </w:tbl>
    <w:p w14:paraId="571AED1E" w14:textId="77777777" w:rsidR="00AE582A" w:rsidRDefault="00AE58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2592787D" w14:textId="77777777" w:rsidTr="00AE582A">
        <w:tc>
          <w:tcPr>
            <w:tcW w:w="9855" w:type="dxa"/>
            <w:gridSpan w:val="8"/>
            <w:tcBorders>
              <w:bottom w:val="double" w:sz="4" w:space="0" w:color="auto"/>
            </w:tcBorders>
            <w:shd w:val="clear" w:color="auto" w:fill="BDD6EE"/>
          </w:tcPr>
          <w:p w14:paraId="7B7A8021" w14:textId="000190C1" w:rsidR="00E53EEE" w:rsidRDefault="00E53EEE" w:rsidP="005C2183">
            <w:pPr>
              <w:jc w:val="both"/>
              <w:rPr>
                <w:b/>
                <w:sz w:val="28"/>
              </w:rPr>
            </w:pPr>
            <w:r>
              <w:lastRenderedPageBreak/>
              <w:br w:type="page"/>
            </w:r>
            <w:r>
              <w:rPr>
                <w:b/>
                <w:sz w:val="28"/>
              </w:rPr>
              <w:t>B-III – Charakteristika studijního předmětu</w:t>
            </w:r>
          </w:p>
        </w:tc>
      </w:tr>
      <w:tr w:rsidR="00E53EEE" w14:paraId="68F379A1" w14:textId="77777777" w:rsidTr="00AE582A">
        <w:tc>
          <w:tcPr>
            <w:tcW w:w="3086" w:type="dxa"/>
            <w:tcBorders>
              <w:top w:val="double" w:sz="4" w:space="0" w:color="auto"/>
            </w:tcBorders>
            <w:shd w:val="clear" w:color="auto" w:fill="F7CAAC"/>
          </w:tcPr>
          <w:p w14:paraId="7F2508AE" w14:textId="77777777" w:rsidR="00E53EEE" w:rsidRPr="00F10E88" w:rsidRDefault="00E53EEE" w:rsidP="005C2183">
            <w:pPr>
              <w:rPr>
                <w:b/>
                <w:sz w:val="20"/>
                <w:szCs w:val="20"/>
              </w:rPr>
            </w:pPr>
            <w:r w:rsidRPr="00F10E88">
              <w:rPr>
                <w:b/>
                <w:sz w:val="20"/>
                <w:szCs w:val="20"/>
              </w:rPr>
              <w:t>Název studijního předmětu</w:t>
            </w:r>
          </w:p>
        </w:tc>
        <w:tc>
          <w:tcPr>
            <w:tcW w:w="6769" w:type="dxa"/>
            <w:gridSpan w:val="7"/>
            <w:tcBorders>
              <w:top w:val="double" w:sz="4" w:space="0" w:color="auto"/>
            </w:tcBorders>
          </w:tcPr>
          <w:p w14:paraId="4ACB0108" w14:textId="77777777" w:rsidR="00E53EEE" w:rsidRPr="00F10E88" w:rsidRDefault="00E53EEE" w:rsidP="005C2183">
            <w:pPr>
              <w:jc w:val="both"/>
              <w:rPr>
                <w:sz w:val="20"/>
                <w:szCs w:val="20"/>
              </w:rPr>
            </w:pPr>
            <w:r w:rsidRPr="00F10E88">
              <w:rPr>
                <w:sz w:val="20"/>
                <w:szCs w:val="20"/>
              </w:rPr>
              <w:t>Kresba 1</w:t>
            </w:r>
          </w:p>
        </w:tc>
      </w:tr>
      <w:tr w:rsidR="00E53EEE" w14:paraId="1BDE86FF" w14:textId="77777777" w:rsidTr="00AE582A">
        <w:tc>
          <w:tcPr>
            <w:tcW w:w="3086" w:type="dxa"/>
            <w:shd w:val="clear" w:color="auto" w:fill="F7CAAC"/>
          </w:tcPr>
          <w:p w14:paraId="5F8DFAA4" w14:textId="77777777" w:rsidR="00E53EEE" w:rsidRPr="00F10E88" w:rsidRDefault="00E53EEE" w:rsidP="005C2183">
            <w:pPr>
              <w:rPr>
                <w:b/>
                <w:sz w:val="20"/>
                <w:szCs w:val="20"/>
              </w:rPr>
            </w:pPr>
            <w:r w:rsidRPr="00F10E88">
              <w:rPr>
                <w:b/>
                <w:sz w:val="20"/>
                <w:szCs w:val="20"/>
              </w:rPr>
              <w:t>Typ předmětu</w:t>
            </w:r>
          </w:p>
        </w:tc>
        <w:tc>
          <w:tcPr>
            <w:tcW w:w="3406" w:type="dxa"/>
            <w:gridSpan w:val="4"/>
          </w:tcPr>
          <w:p w14:paraId="64D547A8" w14:textId="1153B1DB" w:rsidR="00E53EEE" w:rsidRPr="00F10E88" w:rsidRDefault="002105F9" w:rsidP="005C2183">
            <w:pPr>
              <w:jc w:val="both"/>
              <w:rPr>
                <w:sz w:val="20"/>
                <w:szCs w:val="20"/>
              </w:rPr>
            </w:pPr>
            <w:r>
              <w:rPr>
                <w:sz w:val="20"/>
                <w:szCs w:val="20"/>
              </w:rPr>
              <w:t>p</w:t>
            </w:r>
            <w:r w:rsidR="00E53EEE" w:rsidRPr="00F10E88">
              <w:rPr>
                <w:sz w:val="20"/>
                <w:szCs w:val="20"/>
              </w:rPr>
              <w:t>ovinný</w:t>
            </w:r>
          </w:p>
        </w:tc>
        <w:tc>
          <w:tcPr>
            <w:tcW w:w="2695" w:type="dxa"/>
            <w:gridSpan w:val="2"/>
            <w:shd w:val="clear" w:color="auto" w:fill="F7CAAC"/>
          </w:tcPr>
          <w:p w14:paraId="652AEF51" w14:textId="77777777" w:rsidR="00E53EEE" w:rsidRPr="00F10E88" w:rsidRDefault="00E53EEE" w:rsidP="005C2183">
            <w:pPr>
              <w:jc w:val="both"/>
              <w:rPr>
                <w:sz w:val="20"/>
                <w:szCs w:val="20"/>
              </w:rPr>
            </w:pPr>
            <w:r w:rsidRPr="00F10E88">
              <w:rPr>
                <w:b/>
                <w:sz w:val="20"/>
                <w:szCs w:val="20"/>
              </w:rPr>
              <w:t>doporučený ročník / semestr</w:t>
            </w:r>
          </w:p>
        </w:tc>
        <w:tc>
          <w:tcPr>
            <w:tcW w:w="668" w:type="dxa"/>
          </w:tcPr>
          <w:p w14:paraId="3B2BD6DC" w14:textId="77777777" w:rsidR="00E53EEE" w:rsidRPr="00F10E88" w:rsidRDefault="00E53EEE" w:rsidP="005C2183">
            <w:pPr>
              <w:jc w:val="both"/>
              <w:rPr>
                <w:sz w:val="20"/>
                <w:szCs w:val="20"/>
              </w:rPr>
            </w:pPr>
            <w:r w:rsidRPr="00F10E88">
              <w:rPr>
                <w:sz w:val="20"/>
                <w:szCs w:val="20"/>
              </w:rPr>
              <w:t>1/ZS</w:t>
            </w:r>
          </w:p>
        </w:tc>
      </w:tr>
      <w:tr w:rsidR="00E53EEE" w14:paraId="1FE51D67" w14:textId="77777777" w:rsidTr="00AE582A">
        <w:tc>
          <w:tcPr>
            <w:tcW w:w="3086" w:type="dxa"/>
            <w:shd w:val="clear" w:color="auto" w:fill="F7CAAC"/>
          </w:tcPr>
          <w:p w14:paraId="42EDACA5" w14:textId="77777777" w:rsidR="00E53EEE" w:rsidRPr="00F10E88" w:rsidRDefault="00E53EEE" w:rsidP="005C2183">
            <w:pPr>
              <w:rPr>
                <w:b/>
                <w:sz w:val="20"/>
                <w:szCs w:val="20"/>
              </w:rPr>
            </w:pPr>
            <w:r w:rsidRPr="00F10E88">
              <w:rPr>
                <w:b/>
                <w:sz w:val="20"/>
                <w:szCs w:val="20"/>
              </w:rPr>
              <w:t>Rozsah studijního předmětu</w:t>
            </w:r>
          </w:p>
        </w:tc>
        <w:tc>
          <w:tcPr>
            <w:tcW w:w="1701" w:type="dxa"/>
            <w:gridSpan w:val="2"/>
          </w:tcPr>
          <w:p w14:paraId="3304FEC6" w14:textId="77777777" w:rsidR="00E53EEE" w:rsidRPr="00F10E88" w:rsidRDefault="00E53EEE" w:rsidP="005C2183">
            <w:pPr>
              <w:jc w:val="both"/>
              <w:rPr>
                <w:sz w:val="20"/>
                <w:szCs w:val="20"/>
              </w:rPr>
            </w:pPr>
            <w:r w:rsidRPr="00F10E88">
              <w:rPr>
                <w:sz w:val="20"/>
                <w:szCs w:val="20"/>
              </w:rPr>
              <w:t>39c</w:t>
            </w:r>
          </w:p>
        </w:tc>
        <w:tc>
          <w:tcPr>
            <w:tcW w:w="889" w:type="dxa"/>
            <w:shd w:val="clear" w:color="auto" w:fill="F7CAAC"/>
          </w:tcPr>
          <w:p w14:paraId="61AEBAAF" w14:textId="77777777" w:rsidR="00E53EEE" w:rsidRPr="00F10E88" w:rsidRDefault="00E53EEE" w:rsidP="005C2183">
            <w:pPr>
              <w:jc w:val="both"/>
              <w:rPr>
                <w:b/>
                <w:sz w:val="20"/>
                <w:szCs w:val="20"/>
              </w:rPr>
            </w:pPr>
            <w:r w:rsidRPr="00F10E88">
              <w:rPr>
                <w:b/>
                <w:sz w:val="20"/>
                <w:szCs w:val="20"/>
              </w:rPr>
              <w:t xml:space="preserve">hod. </w:t>
            </w:r>
          </w:p>
        </w:tc>
        <w:tc>
          <w:tcPr>
            <w:tcW w:w="816" w:type="dxa"/>
          </w:tcPr>
          <w:p w14:paraId="073CB3BA" w14:textId="77777777" w:rsidR="00E53EEE" w:rsidRPr="00F10E88" w:rsidRDefault="00E53EEE" w:rsidP="005C2183">
            <w:pPr>
              <w:jc w:val="both"/>
              <w:rPr>
                <w:sz w:val="20"/>
                <w:szCs w:val="20"/>
              </w:rPr>
            </w:pPr>
            <w:r w:rsidRPr="00F10E88">
              <w:rPr>
                <w:sz w:val="20"/>
                <w:szCs w:val="20"/>
              </w:rPr>
              <w:t>39</w:t>
            </w:r>
          </w:p>
        </w:tc>
        <w:tc>
          <w:tcPr>
            <w:tcW w:w="2156" w:type="dxa"/>
            <w:shd w:val="clear" w:color="auto" w:fill="F7CAAC"/>
          </w:tcPr>
          <w:p w14:paraId="3EC7AC7B" w14:textId="77777777" w:rsidR="00E53EEE" w:rsidRPr="00F10E88" w:rsidRDefault="00E53EEE" w:rsidP="005C2183">
            <w:pPr>
              <w:jc w:val="both"/>
              <w:rPr>
                <w:b/>
                <w:sz w:val="20"/>
                <w:szCs w:val="20"/>
              </w:rPr>
            </w:pPr>
            <w:r w:rsidRPr="00F10E88">
              <w:rPr>
                <w:b/>
                <w:sz w:val="20"/>
                <w:szCs w:val="20"/>
              </w:rPr>
              <w:t>kreditů</w:t>
            </w:r>
          </w:p>
        </w:tc>
        <w:tc>
          <w:tcPr>
            <w:tcW w:w="1207" w:type="dxa"/>
            <w:gridSpan w:val="2"/>
          </w:tcPr>
          <w:p w14:paraId="0D30B038" w14:textId="77777777" w:rsidR="00E53EEE" w:rsidRPr="00F10E88" w:rsidRDefault="00E53EEE" w:rsidP="005C2183">
            <w:pPr>
              <w:jc w:val="both"/>
              <w:rPr>
                <w:sz w:val="20"/>
                <w:szCs w:val="20"/>
              </w:rPr>
            </w:pPr>
            <w:r w:rsidRPr="00F10E88">
              <w:rPr>
                <w:sz w:val="20"/>
                <w:szCs w:val="20"/>
              </w:rPr>
              <w:t>3</w:t>
            </w:r>
          </w:p>
        </w:tc>
      </w:tr>
      <w:tr w:rsidR="00E53EEE" w14:paraId="63B2AD19" w14:textId="77777777" w:rsidTr="00AE582A">
        <w:tc>
          <w:tcPr>
            <w:tcW w:w="3086" w:type="dxa"/>
            <w:shd w:val="clear" w:color="auto" w:fill="F7CAAC"/>
          </w:tcPr>
          <w:p w14:paraId="33A5AFB7" w14:textId="77777777" w:rsidR="00E53EEE" w:rsidRPr="00F10E88" w:rsidRDefault="00E53EEE" w:rsidP="005C2183">
            <w:pPr>
              <w:rPr>
                <w:b/>
                <w:sz w:val="20"/>
                <w:szCs w:val="20"/>
              </w:rPr>
            </w:pPr>
            <w:r w:rsidRPr="00F10E88">
              <w:rPr>
                <w:b/>
                <w:sz w:val="20"/>
                <w:szCs w:val="20"/>
              </w:rPr>
              <w:t xml:space="preserve">Prerekvizity, </w:t>
            </w:r>
            <w:proofErr w:type="spellStart"/>
            <w:r w:rsidRPr="00F10E88">
              <w:rPr>
                <w:b/>
                <w:sz w:val="20"/>
                <w:szCs w:val="20"/>
              </w:rPr>
              <w:t>korekvizity</w:t>
            </w:r>
            <w:proofErr w:type="spellEnd"/>
            <w:r w:rsidRPr="00F10E88">
              <w:rPr>
                <w:b/>
                <w:sz w:val="20"/>
                <w:szCs w:val="20"/>
              </w:rPr>
              <w:t>, ekvivalence</w:t>
            </w:r>
          </w:p>
        </w:tc>
        <w:tc>
          <w:tcPr>
            <w:tcW w:w="6769" w:type="dxa"/>
            <w:gridSpan w:val="7"/>
          </w:tcPr>
          <w:p w14:paraId="7652DB44" w14:textId="77777777" w:rsidR="00E53EEE" w:rsidRPr="00F10E88" w:rsidRDefault="00E53EEE" w:rsidP="005C2183">
            <w:pPr>
              <w:jc w:val="both"/>
              <w:rPr>
                <w:sz w:val="20"/>
                <w:szCs w:val="20"/>
              </w:rPr>
            </w:pPr>
          </w:p>
        </w:tc>
      </w:tr>
      <w:tr w:rsidR="00E53EEE" w14:paraId="4A326545" w14:textId="77777777" w:rsidTr="00AE582A">
        <w:tc>
          <w:tcPr>
            <w:tcW w:w="3086" w:type="dxa"/>
            <w:shd w:val="clear" w:color="auto" w:fill="F7CAAC"/>
          </w:tcPr>
          <w:p w14:paraId="58A7796A" w14:textId="77777777" w:rsidR="00E53EEE" w:rsidRPr="00F10E88" w:rsidRDefault="00E53EEE" w:rsidP="005C2183">
            <w:pPr>
              <w:rPr>
                <w:b/>
                <w:sz w:val="20"/>
                <w:szCs w:val="20"/>
              </w:rPr>
            </w:pPr>
            <w:r w:rsidRPr="00F10E88">
              <w:rPr>
                <w:b/>
                <w:sz w:val="20"/>
                <w:szCs w:val="20"/>
              </w:rPr>
              <w:t>Způsob ověření studijních výsledků</w:t>
            </w:r>
          </w:p>
        </w:tc>
        <w:tc>
          <w:tcPr>
            <w:tcW w:w="3406" w:type="dxa"/>
            <w:gridSpan w:val="4"/>
          </w:tcPr>
          <w:p w14:paraId="2BE9AF7A" w14:textId="77777777" w:rsidR="00E53EEE" w:rsidRPr="00F10E88" w:rsidRDefault="00E53EEE" w:rsidP="005C2183">
            <w:pPr>
              <w:jc w:val="both"/>
              <w:rPr>
                <w:sz w:val="20"/>
                <w:szCs w:val="20"/>
              </w:rPr>
            </w:pPr>
            <w:r w:rsidRPr="00F10E88">
              <w:rPr>
                <w:sz w:val="20"/>
                <w:szCs w:val="20"/>
              </w:rPr>
              <w:t>klasifikovaný zápočet</w:t>
            </w:r>
          </w:p>
        </w:tc>
        <w:tc>
          <w:tcPr>
            <w:tcW w:w="2156" w:type="dxa"/>
            <w:shd w:val="clear" w:color="auto" w:fill="F7CAAC"/>
          </w:tcPr>
          <w:p w14:paraId="3EFD983D" w14:textId="77777777" w:rsidR="00E53EEE" w:rsidRPr="00F10E88" w:rsidRDefault="00E53EEE" w:rsidP="005C2183">
            <w:pPr>
              <w:jc w:val="both"/>
              <w:rPr>
                <w:b/>
                <w:sz w:val="20"/>
                <w:szCs w:val="20"/>
              </w:rPr>
            </w:pPr>
            <w:r w:rsidRPr="00F10E88">
              <w:rPr>
                <w:b/>
                <w:sz w:val="20"/>
                <w:szCs w:val="20"/>
              </w:rPr>
              <w:t>Forma výuky</w:t>
            </w:r>
          </w:p>
        </w:tc>
        <w:tc>
          <w:tcPr>
            <w:tcW w:w="1207" w:type="dxa"/>
            <w:gridSpan w:val="2"/>
          </w:tcPr>
          <w:p w14:paraId="21C6297D" w14:textId="77777777" w:rsidR="00E53EEE" w:rsidRPr="00F10E88" w:rsidRDefault="00E53EEE" w:rsidP="005C2183">
            <w:pPr>
              <w:jc w:val="both"/>
              <w:rPr>
                <w:sz w:val="20"/>
                <w:szCs w:val="20"/>
              </w:rPr>
            </w:pPr>
            <w:r w:rsidRPr="00F10E88">
              <w:rPr>
                <w:sz w:val="20"/>
                <w:szCs w:val="20"/>
              </w:rPr>
              <w:t>cvičení</w:t>
            </w:r>
          </w:p>
        </w:tc>
      </w:tr>
      <w:tr w:rsidR="00E53EEE" w14:paraId="5FF3E613" w14:textId="77777777" w:rsidTr="00AE582A">
        <w:tc>
          <w:tcPr>
            <w:tcW w:w="3086" w:type="dxa"/>
            <w:shd w:val="clear" w:color="auto" w:fill="F7CAAC"/>
          </w:tcPr>
          <w:p w14:paraId="0A63DF23" w14:textId="77777777" w:rsidR="00E53EEE" w:rsidRPr="00F10E88" w:rsidRDefault="00E53EEE" w:rsidP="005C2183">
            <w:pPr>
              <w:rPr>
                <w:b/>
                <w:sz w:val="20"/>
                <w:szCs w:val="20"/>
              </w:rPr>
            </w:pPr>
            <w:r w:rsidRPr="00F10E88">
              <w:rPr>
                <w:b/>
                <w:sz w:val="20"/>
                <w:szCs w:val="20"/>
              </w:rPr>
              <w:t>Forma způsobu ověření studijních výsledků a další požadavky na studenta</w:t>
            </w:r>
          </w:p>
        </w:tc>
        <w:tc>
          <w:tcPr>
            <w:tcW w:w="6769" w:type="dxa"/>
            <w:gridSpan w:val="7"/>
            <w:tcBorders>
              <w:bottom w:val="nil"/>
            </w:tcBorders>
          </w:tcPr>
          <w:p w14:paraId="3473F7BD" w14:textId="07EC02C8" w:rsidR="00E53EEE" w:rsidRPr="00F10E88" w:rsidRDefault="00E53EEE" w:rsidP="00AD5CD3">
            <w:pPr>
              <w:autoSpaceDE w:val="0"/>
              <w:autoSpaceDN w:val="0"/>
              <w:adjustRightInd w:val="0"/>
              <w:jc w:val="both"/>
              <w:rPr>
                <w:sz w:val="20"/>
                <w:szCs w:val="20"/>
              </w:rPr>
            </w:pPr>
            <w:r w:rsidRPr="00F10E88">
              <w:rPr>
                <w:color w:val="000000" w:themeColor="text1"/>
                <w:sz w:val="20"/>
                <w:szCs w:val="20"/>
              </w:rPr>
              <w:t>K úspěšnému absolvování předmětu bude zapotřebí docházka (</w:t>
            </w:r>
            <w:proofErr w:type="gramStart"/>
            <w:r w:rsidRPr="00F10E88">
              <w:rPr>
                <w:color w:val="000000" w:themeColor="text1"/>
                <w:sz w:val="20"/>
                <w:szCs w:val="20"/>
              </w:rPr>
              <w:t>80%</w:t>
            </w:r>
            <w:proofErr w:type="gramEnd"/>
            <w:r w:rsidRPr="00F10E88">
              <w:rPr>
                <w:color w:val="000000" w:themeColor="text1"/>
                <w:sz w:val="20"/>
                <w:szCs w:val="20"/>
              </w:rPr>
              <w:t>), odevzdání všech zadaných kresebných cvičení a figurální kresba v životní velik</w:t>
            </w:r>
            <w:r w:rsidR="008B0AB0">
              <w:rPr>
                <w:color w:val="000000" w:themeColor="text1"/>
                <w:sz w:val="20"/>
                <w:szCs w:val="20"/>
              </w:rPr>
              <w:t>osti ohodnocená minimálně 7 bodů</w:t>
            </w:r>
            <w:r w:rsidRPr="00F10E88">
              <w:rPr>
                <w:color w:val="000000" w:themeColor="text1"/>
                <w:sz w:val="20"/>
                <w:szCs w:val="20"/>
              </w:rPr>
              <w:t xml:space="preserve"> z 10.</w:t>
            </w:r>
          </w:p>
        </w:tc>
      </w:tr>
      <w:tr w:rsidR="00E53EEE" w14:paraId="4784F473" w14:textId="77777777" w:rsidTr="0025231C">
        <w:trPr>
          <w:trHeight w:val="130"/>
        </w:trPr>
        <w:tc>
          <w:tcPr>
            <w:tcW w:w="9855" w:type="dxa"/>
            <w:gridSpan w:val="8"/>
            <w:tcBorders>
              <w:top w:val="nil"/>
            </w:tcBorders>
          </w:tcPr>
          <w:p w14:paraId="2ACE4DA1" w14:textId="77777777" w:rsidR="00E53EEE" w:rsidRPr="00F10E88" w:rsidRDefault="00E53EEE" w:rsidP="005C2183">
            <w:pPr>
              <w:rPr>
                <w:sz w:val="20"/>
                <w:szCs w:val="20"/>
              </w:rPr>
            </w:pPr>
          </w:p>
        </w:tc>
      </w:tr>
      <w:tr w:rsidR="00E53EEE" w14:paraId="49944F48" w14:textId="77777777" w:rsidTr="00AE582A">
        <w:trPr>
          <w:trHeight w:val="197"/>
        </w:trPr>
        <w:tc>
          <w:tcPr>
            <w:tcW w:w="3086" w:type="dxa"/>
            <w:tcBorders>
              <w:top w:val="nil"/>
            </w:tcBorders>
            <w:shd w:val="clear" w:color="auto" w:fill="F7CAAC"/>
          </w:tcPr>
          <w:p w14:paraId="52A2CD3F" w14:textId="77777777" w:rsidR="00E53EEE" w:rsidRPr="00F10E88" w:rsidRDefault="00E53EEE" w:rsidP="005C2183">
            <w:pPr>
              <w:rPr>
                <w:b/>
                <w:sz w:val="20"/>
                <w:szCs w:val="20"/>
              </w:rPr>
            </w:pPr>
            <w:r w:rsidRPr="00F10E88">
              <w:rPr>
                <w:b/>
                <w:sz w:val="20"/>
                <w:szCs w:val="20"/>
              </w:rPr>
              <w:t>Garant předmětu</w:t>
            </w:r>
          </w:p>
        </w:tc>
        <w:tc>
          <w:tcPr>
            <w:tcW w:w="6769" w:type="dxa"/>
            <w:gridSpan w:val="7"/>
            <w:tcBorders>
              <w:top w:val="nil"/>
            </w:tcBorders>
          </w:tcPr>
          <w:p w14:paraId="4AA8D230" w14:textId="77777777" w:rsidR="00E53EEE" w:rsidRPr="00F10E88" w:rsidRDefault="00E53EEE" w:rsidP="005C2183">
            <w:pPr>
              <w:jc w:val="both"/>
              <w:rPr>
                <w:sz w:val="20"/>
                <w:szCs w:val="20"/>
              </w:rPr>
            </w:pPr>
            <w:r w:rsidRPr="00F10E88">
              <w:rPr>
                <w:sz w:val="20"/>
                <w:szCs w:val="20"/>
              </w:rPr>
              <w:t>MgA. Martin Kukal</w:t>
            </w:r>
          </w:p>
        </w:tc>
      </w:tr>
      <w:tr w:rsidR="00E53EEE" w14:paraId="3E5E4DC4" w14:textId="77777777" w:rsidTr="00AE582A">
        <w:trPr>
          <w:trHeight w:val="243"/>
        </w:trPr>
        <w:tc>
          <w:tcPr>
            <w:tcW w:w="3086" w:type="dxa"/>
            <w:tcBorders>
              <w:top w:val="nil"/>
            </w:tcBorders>
            <w:shd w:val="clear" w:color="auto" w:fill="F7CAAC"/>
          </w:tcPr>
          <w:p w14:paraId="59B260CF" w14:textId="77777777" w:rsidR="00E53EEE" w:rsidRPr="00F10E88" w:rsidRDefault="00E53EEE" w:rsidP="005C2183">
            <w:pPr>
              <w:rPr>
                <w:b/>
                <w:sz w:val="20"/>
                <w:szCs w:val="20"/>
              </w:rPr>
            </w:pPr>
            <w:r w:rsidRPr="00F10E88">
              <w:rPr>
                <w:b/>
                <w:sz w:val="20"/>
                <w:szCs w:val="20"/>
              </w:rPr>
              <w:t>Zapojení garanta do výuky předmětu</w:t>
            </w:r>
          </w:p>
        </w:tc>
        <w:tc>
          <w:tcPr>
            <w:tcW w:w="6769" w:type="dxa"/>
            <w:gridSpan w:val="7"/>
            <w:tcBorders>
              <w:top w:val="nil"/>
            </w:tcBorders>
          </w:tcPr>
          <w:p w14:paraId="2B38D55E" w14:textId="19386541" w:rsidR="00E53EEE" w:rsidRPr="00F10E88" w:rsidRDefault="00E53EEE" w:rsidP="005C2183">
            <w:pPr>
              <w:jc w:val="both"/>
              <w:rPr>
                <w:sz w:val="20"/>
                <w:szCs w:val="20"/>
              </w:rPr>
            </w:pPr>
            <w:r w:rsidRPr="00F10E88">
              <w:rPr>
                <w:sz w:val="20"/>
                <w:szCs w:val="20"/>
              </w:rPr>
              <w:t>100</w:t>
            </w:r>
            <w:r w:rsidR="00F35211">
              <w:rPr>
                <w:sz w:val="20"/>
                <w:szCs w:val="20"/>
              </w:rPr>
              <w:t xml:space="preserve"> </w:t>
            </w:r>
            <w:r w:rsidRPr="00F10E88">
              <w:rPr>
                <w:sz w:val="20"/>
                <w:szCs w:val="20"/>
              </w:rPr>
              <w:t xml:space="preserve">% </w:t>
            </w:r>
          </w:p>
        </w:tc>
      </w:tr>
      <w:tr w:rsidR="00E53EEE" w14:paraId="4BFFFFD2" w14:textId="77777777" w:rsidTr="00AE582A">
        <w:tc>
          <w:tcPr>
            <w:tcW w:w="3086" w:type="dxa"/>
            <w:shd w:val="clear" w:color="auto" w:fill="F7CAAC"/>
          </w:tcPr>
          <w:p w14:paraId="42DA3125" w14:textId="77777777" w:rsidR="00E53EEE" w:rsidRPr="00F10E88" w:rsidRDefault="00E53EEE" w:rsidP="005C2183">
            <w:pPr>
              <w:rPr>
                <w:b/>
                <w:sz w:val="20"/>
                <w:szCs w:val="20"/>
              </w:rPr>
            </w:pPr>
            <w:r w:rsidRPr="00F10E88">
              <w:rPr>
                <w:b/>
                <w:sz w:val="20"/>
                <w:szCs w:val="20"/>
              </w:rPr>
              <w:t>Vyučující</w:t>
            </w:r>
          </w:p>
        </w:tc>
        <w:tc>
          <w:tcPr>
            <w:tcW w:w="6769" w:type="dxa"/>
            <w:gridSpan w:val="7"/>
            <w:tcBorders>
              <w:bottom w:val="nil"/>
            </w:tcBorders>
          </w:tcPr>
          <w:p w14:paraId="479C2338" w14:textId="609DC1C1" w:rsidR="00E53EEE" w:rsidRPr="00F10E88" w:rsidRDefault="00E53EEE" w:rsidP="005C2183">
            <w:pPr>
              <w:jc w:val="both"/>
              <w:rPr>
                <w:sz w:val="20"/>
                <w:szCs w:val="20"/>
              </w:rPr>
            </w:pPr>
            <w:r w:rsidRPr="00F10E88">
              <w:rPr>
                <w:sz w:val="20"/>
                <w:szCs w:val="20"/>
              </w:rPr>
              <w:t xml:space="preserve">MgA. Martin Kukal </w:t>
            </w:r>
          </w:p>
        </w:tc>
      </w:tr>
      <w:tr w:rsidR="00E53EEE" w14:paraId="7DEF7E3F" w14:textId="77777777" w:rsidTr="00F35211">
        <w:trPr>
          <w:trHeight w:val="218"/>
        </w:trPr>
        <w:tc>
          <w:tcPr>
            <w:tcW w:w="9855" w:type="dxa"/>
            <w:gridSpan w:val="8"/>
            <w:tcBorders>
              <w:top w:val="nil"/>
            </w:tcBorders>
          </w:tcPr>
          <w:p w14:paraId="37060B62" w14:textId="77777777" w:rsidR="00E53EEE" w:rsidRPr="00F10E88" w:rsidRDefault="00E53EEE" w:rsidP="005C2183">
            <w:pPr>
              <w:jc w:val="both"/>
              <w:rPr>
                <w:sz w:val="20"/>
                <w:szCs w:val="20"/>
              </w:rPr>
            </w:pPr>
          </w:p>
        </w:tc>
      </w:tr>
      <w:tr w:rsidR="00E53EEE" w14:paraId="6F1151F8" w14:textId="77777777" w:rsidTr="00AE582A">
        <w:tc>
          <w:tcPr>
            <w:tcW w:w="3086" w:type="dxa"/>
            <w:shd w:val="clear" w:color="auto" w:fill="F7CAAC"/>
          </w:tcPr>
          <w:p w14:paraId="67CB3A4F" w14:textId="77777777" w:rsidR="00E53EEE" w:rsidRPr="00F10E88" w:rsidRDefault="00E53EEE" w:rsidP="005C2183">
            <w:pPr>
              <w:jc w:val="both"/>
              <w:rPr>
                <w:b/>
                <w:sz w:val="20"/>
                <w:szCs w:val="20"/>
              </w:rPr>
            </w:pPr>
            <w:r w:rsidRPr="00F10E88">
              <w:rPr>
                <w:b/>
                <w:sz w:val="20"/>
                <w:szCs w:val="20"/>
              </w:rPr>
              <w:t>Stručná anotace předmětu</w:t>
            </w:r>
          </w:p>
        </w:tc>
        <w:tc>
          <w:tcPr>
            <w:tcW w:w="6769" w:type="dxa"/>
            <w:gridSpan w:val="7"/>
            <w:tcBorders>
              <w:bottom w:val="nil"/>
            </w:tcBorders>
          </w:tcPr>
          <w:p w14:paraId="7A88D99D" w14:textId="77777777" w:rsidR="00E53EEE" w:rsidRPr="00F10E88" w:rsidRDefault="00E53EEE" w:rsidP="005C2183">
            <w:pPr>
              <w:jc w:val="both"/>
              <w:rPr>
                <w:sz w:val="20"/>
                <w:szCs w:val="20"/>
              </w:rPr>
            </w:pPr>
          </w:p>
        </w:tc>
      </w:tr>
      <w:tr w:rsidR="00E53EEE" w14:paraId="57D2A29C" w14:textId="77777777" w:rsidTr="00AE582A">
        <w:trPr>
          <w:trHeight w:val="3938"/>
        </w:trPr>
        <w:tc>
          <w:tcPr>
            <w:tcW w:w="9855" w:type="dxa"/>
            <w:gridSpan w:val="8"/>
            <w:tcBorders>
              <w:top w:val="nil"/>
              <w:bottom w:val="single" w:sz="12" w:space="0" w:color="auto"/>
            </w:tcBorders>
          </w:tcPr>
          <w:p w14:paraId="28D7B67D" w14:textId="77777777" w:rsidR="00E32830" w:rsidRDefault="00E53EEE" w:rsidP="00E32830">
            <w:pPr>
              <w:spacing w:after="120"/>
              <w:jc w:val="both"/>
              <w:rPr>
                <w:sz w:val="20"/>
                <w:szCs w:val="20"/>
              </w:rPr>
            </w:pPr>
            <w:r w:rsidRPr="00F10E88">
              <w:rPr>
                <w:color w:val="000000" w:themeColor="text1"/>
                <w:sz w:val="20"/>
                <w:szCs w:val="20"/>
              </w:rPr>
              <w:t xml:space="preserve">V tomto kurzu si studenti osvojí základy kresby uhlem podle živého modelu. Seznámí se zde se zjednodušenou anatomií pro výtvarníky a animátory. Studijní kresbou prozkoumají jednotlivé části lidského těla, aby tak blíže pochopili jeho stavbu a dovedli jej následně reprodukovat v libovolné pozici. Studenti kreslí a malují v měřítku v životní velikosti, užívají techniky vizování/měření–přenášení údajů z viděného na kresbu. </w:t>
            </w:r>
            <w:r w:rsidRPr="00F10E88">
              <w:rPr>
                <w:rFonts w:ascii="Arial" w:eastAsia="Arial" w:hAnsi="Arial" w:cs="Arial"/>
                <w:color w:val="000000" w:themeColor="text1"/>
                <w:sz w:val="20"/>
                <w:szCs w:val="20"/>
              </w:rPr>
              <w:t xml:space="preserve">  </w:t>
            </w:r>
          </w:p>
          <w:p w14:paraId="0C9378AB" w14:textId="09874B06" w:rsidR="00E53EEE" w:rsidRPr="00E32830" w:rsidRDefault="00E53EEE" w:rsidP="00CE41A2">
            <w:pPr>
              <w:pStyle w:val="Odstavecseseznamem"/>
              <w:numPr>
                <w:ilvl w:val="0"/>
                <w:numId w:val="36"/>
              </w:numPr>
              <w:jc w:val="both"/>
            </w:pPr>
            <w:r w:rsidRPr="00E32830">
              <w:rPr>
                <w:color w:val="000000" w:themeColor="text1"/>
              </w:rPr>
              <w:t>linie, vizování/stavba figury</w:t>
            </w:r>
          </w:p>
          <w:p w14:paraId="1088F03F" w14:textId="60E9D458" w:rsidR="00E53EEE" w:rsidRPr="00E32830" w:rsidRDefault="00E53EEE" w:rsidP="00CE41A2">
            <w:pPr>
              <w:pStyle w:val="Odstavecseseznamem"/>
              <w:numPr>
                <w:ilvl w:val="0"/>
                <w:numId w:val="36"/>
              </w:numPr>
              <w:rPr>
                <w:color w:val="000000" w:themeColor="text1"/>
              </w:rPr>
            </w:pPr>
            <w:r w:rsidRPr="00E32830">
              <w:rPr>
                <w:color w:val="000000" w:themeColor="text1"/>
              </w:rPr>
              <w:t xml:space="preserve">zjednodušená </w:t>
            </w:r>
            <w:r w:rsidR="00915E11" w:rsidRPr="00E32830">
              <w:rPr>
                <w:color w:val="000000" w:themeColor="text1"/>
              </w:rPr>
              <w:t>anatomie – kostra</w:t>
            </w:r>
          </w:p>
          <w:p w14:paraId="7075563C" w14:textId="35D63296" w:rsidR="00E53EEE" w:rsidRPr="00E32830" w:rsidRDefault="00E53EEE" w:rsidP="00CE41A2">
            <w:pPr>
              <w:pStyle w:val="Odstavecseseznamem"/>
              <w:numPr>
                <w:ilvl w:val="0"/>
                <w:numId w:val="36"/>
              </w:numPr>
              <w:rPr>
                <w:color w:val="000000" w:themeColor="text1"/>
              </w:rPr>
            </w:pPr>
            <w:r w:rsidRPr="00E32830">
              <w:rPr>
                <w:color w:val="000000" w:themeColor="text1"/>
              </w:rPr>
              <w:t xml:space="preserve">zjednodušená </w:t>
            </w:r>
            <w:r w:rsidR="00915E11" w:rsidRPr="00E32830">
              <w:rPr>
                <w:color w:val="000000" w:themeColor="text1"/>
              </w:rPr>
              <w:t>anatomie – svaly</w:t>
            </w:r>
          </w:p>
          <w:p w14:paraId="607A2239" w14:textId="6CE5A462" w:rsidR="00E53EEE" w:rsidRPr="00E32830" w:rsidRDefault="00915E11" w:rsidP="00CE41A2">
            <w:pPr>
              <w:pStyle w:val="Odstavecseseznamem"/>
              <w:numPr>
                <w:ilvl w:val="0"/>
                <w:numId w:val="36"/>
              </w:numPr>
              <w:rPr>
                <w:color w:val="000000" w:themeColor="text1"/>
              </w:rPr>
            </w:pPr>
            <w:r w:rsidRPr="00E32830">
              <w:rPr>
                <w:color w:val="000000" w:themeColor="text1"/>
              </w:rPr>
              <w:t>kompozice – vyvážení</w:t>
            </w:r>
            <w:r w:rsidR="00E53EEE" w:rsidRPr="00E32830">
              <w:rPr>
                <w:color w:val="000000" w:themeColor="text1"/>
              </w:rPr>
              <w:t xml:space="preserve"> figurální kresby</w:t>
            </w:r>
          </w:p>
          <w:p w14:paraId="487FCA3C" w14:textId="7B12857B" w:rsidR="00E53EEE" w:rsidRPr="00E32830" w:rsidRDefault="00E53EEE" w:rsidP="00CE41A2">
            <w:pPr>
              <w:pStyle w:val="Odstavecseseznamem"/>
              <w:numPr>
                <w:ilvl w:val="0"/>
                <w:numId w:val="36"/>
              </w:numPr>
              <w:rPr>
                <w:color w:val="000000" w:themeColor="text1"/>
              </w:rPr>
            </w:pPr>
            <w:r w:rsidRPr="00E32830">
              <w:rPr>
                <w:color w:val="000000" w:themeColor="text1"/>
              </w:rPr>
              <w:t>hlava a krk</w:t>
            </w:r>
          </w:p>
          <w:p w14:paraId="697E3E5B" w14:textId="36F97737" w:rsidR="00E53EEE" w:rsidRPr="00E32830" w:rsidRDefault="00E53EEE" w:rsidP="00CE41A2">
            <w:pPr>
              <w:pStyle w:val="Odstavecseseznamem"/>
              <w:numPr>
                <w:ilvl w:val="0"/>
                <w:numId w:val="36"/>
              </w:numPr>
              <w:rPr>
                <w:color w:val="000000" w:themeColor="text1"/>
              </w:rPr>
            </w:pPr>
            <w:r w:rsidRPr="00E32830">
              <w:rPr>
                <w:color w:val="000000" w:themeColor="text1"/>
              </w:rPr>
              <w:t>paže a ruka</w:t>
            </w:r>
          </w:p>
          <w:p w14:paraId="2B2B0BBE" w14:textId="008B420E" w:rsidR="00E53EEE" w:rsidRPr="00E32830" w:rsidRDefault="00E53EEE" w:rsidP="00CE41A2">
            <w:pPr>
              <w:pStyle w:val="Odstavecseseznamem"/>
              <w:numPr>
                <w:ilvl w:val="0"/>
                <w:numId w:val="36"/>
              </w:numPr>
              <w:rPr>
                <w:color w:val="000000" w:themeColor="text1"/>
              </w:rPr>
            </w:pPr>
            <w:r w:rsidRPr="00E32830">
              <w:rPr>
                <w:color w:val="000000" w:themeColor="text1"/>
              </w:rPr>
              <w:t>ramena a trup</w:t>
            </w:r>
          </w:p>
          <w:p w14:paraId="108E19B5" w14:textId="77777777" w:rsidR="00915E11" w:rsidRDefault="00E53EEE" w:rsidP="00CE41A2">
            <w:pPr>
              <w:pStyle w:val="Odstavecseseznamem"/>
              <w:numPr>
                <w:ilvl w:val="0"/>
                <w:numId w:val="36"/>
              </w:numPr>
              <w:rPr>
                <w:color w:val="000000" w:themeColor="text1"/>
              </w:rPr>
            </w:pPr>
            <w:r w:rsidRPr="00E32830">
              <w:rPr>
                <w:color w:val="000000" w:themeColor="text1"/>
              </w:rPr>
              <w:t>záda a hýždě</w:t>
            </w:r>
          </w:p>
          <w:p w14:paraId="2D6E33F8" w14:textId="132B9773" w:rsidR="00E53EEE" w:rsidRPr="00E32830" w:rsidRDefault="00E53EEE" w:rsidP="00CE41A2">
            <w:pPr>
              <w:pStyle w:val="Odstavecseseznamem"/>
              <w:numPr>
                <w:ilvl w:val="0"/>
                <w:numId w:val="36"/>
              </w:numPr>
              <w:rPr>
                <w:color w:val="000000" w:themeColor="text1"/>
              </w:rPr>
            </w:pPr>
            <w:r w:rsidRPr="00E32830">
              <w:rPr>
                <w:color w:val="000000" w:themeColor="text1"/>
              </w:rPr>
              <w:t>nohy a chodidla</w:t>
            </w:r>
          </w:p>
          <w:p w14:paraId="77CC708E" w14:textId="02A7EF9B" w:rsidR="00E53EEE" w:rsidRPr="00E32830" w:rsidRDefault="00E53EEE" w:rsidP="00CE41A2">
            <w:pPr>
              <w:pStyle w:val="Odstavecseseznamem"/>
              <w:numPr>
                <w:ilvl w:val="0"/>
                <w:numId w:val="36"/>
              </w:numPr>
              <w:rPr>
                <w:color w:val="000000" w:themeColor="text1"/>
              </w:rPr>
            </w:pPr>
            <w:proofErr w:type="spellStart"/>
            <w:r w:rsidRPr="00E32830">
              <w:rPr>
                <w:color w:val="000000" w:themeColor="text1"/>
              </w:rPr>
              <w:t>kontrapost</w:t>
            </w:r>
            <w:proofErr w:type="spellEnd"/>
          </w:p>
          <w:p w14:paraId="1A7F7C2A" w14:textId="4A39E00D" w:rsidR="00E53EEE" w:rsidRPr="00915E11" w:rsidRDefault="00E53EEE" w:rsidP="00CE41A2">
            <w:pPr>
              <w:pStyle w:val="Odstavecseseznamem"/>
              <w:numPr>
                <w:ilvl w:val="0"/>
                <w:numId w:val="36"/>
              </w:numPr>
              <w:rPr>
                <w:color w:val="000000" w:themeColor="text1"/>
              </w:rPr>
            </w:pPr>
            <w:r w:rsidRPr="00E32830">
              <w:rPr>
                <w:color w:val="000000" w:themeColor="text1"/>
              </w:rPr>
              <w:t>sedící figura</w:t>
            </w:r>
            <w:r w:rsidR="00915E11">
              <w:rPr>
                <w:color w:val="000000" w:themeColor="text1"/>
              </w:rPr>
              <w:t xml:space="preserve">, </w:t>
            </w:r>
            <w:r w:rsidRPr="00915E11">
              <w:rPr>
                <w:color w:val="000000" w:themeColor="text1"/>
              </w:rPr>
              <w:t>ležící figura</w:t>
            </w:r>
          </w:p>
          <w:p w14:paraId="27CB22B6" w14:textId="03314E05" w:rsidR="00E53EEE" w:rsidRPr="00E32830" w:rsidRDefault="00E53EEE" w:rsidP="00CE41A2">
            <w:pPr>
              <w:pStyle w:val="Odstavecseseznamem"/>
              <w:numPr>
                <w:ilvl w:val="0"/>
                <w:numId w:val="36"/>
              </w:numPr>
              <w:rPr>
                <w:color w:val="000000" w:themeColor="text1"/>
              </w:rPr>
            </w:pPr>
            <w:r w:rsidRPr="00E32830">
              <w:rPr>
                <w:color w:val="000000" w:themeColor="text1"/>
              </w:rPr>
              <w:t>nadhled</w:t>
            </w:r>
          </w:p>
          <w:p w14:paraId="36FF7696" w14:textId="73F8DD5E" w:rsidR="00E53EEE" w:rsidRPr="00E32830" w:rsidRDefault="00E53EEE" w:rsidP="00CE41A2">
            <w:pPr>
              <w:pStyle w:val="Odstavecseseznamem"/>
              <w:numPr>
                <w:ilvl w:val="0"/>
                <w:numId w:val="36"/>
              </w:numPr>
              <w:spacing w:after="120"/>
              <w:ind w:left="714" w:hanging="357"/>
              <w:contextualSpacing w:val="0"/>
              <w:jc w:val="both"/>
              <w:rPr>
                <w:color w:val="000000" w:themeColor="text1"/>
              </w:rPr>
            </w:pPr>
            <w:r w:rsidRPr="00E32830">
              <w:rPr>
                <w:color w:val="000000" w:themeColor="text1"/>
              </w:rPr>
              <w:t>podhled</w:t>
            </w:r>
          </w:p>
          <w:p w14:paraId="6CF6EC42" w14:textId="77777777" w:rsidR="00E53EEE" w:rsidRPr="00F10E88" w:rsidRDefault="00E53EEE" w:rsidP="005C2183">
            <w:pPr>
              <w:jc w:val="both"/>
              <w:rPr>
                <w:sz w:val="20"/>
                <w:szCs w:val="20"/>
              </w:rPr>
            </w:pPr>
            <w:r w:rsidRPr="00F10E88">
              <w:rPr>
                <w:color w:val="000000" w:themeColor="text1"/>
                <w:sz w:val="20"/>
                <w:szCs w:val="20"/>
              </w:rPr>
              <w:t xml:space="preserve">Student je schopen “postavit” figurální kresbu uhlem v životní velikosti, pomocí stínování kresby zesílí dojem jejího objemu, hmotnosti. Kresba má autentický rukopis a reprezentuje studentovy pokročilejší znalosti anatomie a kompoziční dovednosti. </w:t>
            </w:r>
          </w:p>
        </w:tc>
      </w:tr>
      <w:tr w:rsidR="00E53EEE" w14:paraId="2DC9B72B" w14:textId="77777777" w:rsidTr="00AE582A">
        <w:trPr>
          <w:trHeight w:val="265"/>
        </w:trPr>
        <w:tc>
          <w:tcPr>
            <w:tcW w:w="3653" w:type="dxa"/>
            <w:gridSpan w:val="2"/>
            <w:tcBorders>
              <w:top w:val="nil"/>
            </w:tcBorders>
            <w:shd w:val="clear" w:color="auto" w:fill="F7CAAC"/>
          </w:tcPr>
          <w:p w14:paraId="46B51436" w14:textId="77777777" w:rsidR="00E53EEE" w:rsidRPr="00F10E88" w:rsidRDefault="00E53EEE" w:rsidP="005C2183">
            <w:pPr>
              <w:jc w:val="both"/>
              <w:rPr>
                <w:sz w:val="20"/>
                <w:szCs w:val="20"/>
              </w:rPr>
            </w:pPr>
            <w:r w:rsidRPr="00F10E88">
              <w:rPr>
                <w:b/>
                <w:sz w:val="20"/>
                <w:szCs w:val="20"/>
              </w:rPr>
              <w:t>Studijní literatura a studijní pomůcky</w:t>
            </w:r>
          </w:p>
        </w:tc>
        <w:tc>
          <w:tcPr>
            <w:tcW w:w="6202" w:type="dxa"/>
            <w:gridSpan w:val="6"/>
            <w:tcBorders>
              <w:top w:val="nil"/>
              <w:bottom w:val="nil"/>
            </w:tcBorders>
          </w:tcPr>
          <w:p w14:paraId="2BD537C8" w14:textId="77777777" w:rsidR="00E53EEE" w:rsidRPr="00F10E88" w:rsidRDefault="00E53EEE" w:rsidP="005C2183">
            <w:pPr>
              <w:jc w:val="both"/>
              <w:rPr>
                <w:sz w:val="20"/>
                <w:szCs w:val="20"/>
              </w:rPr>
            </w:pPr>
          </w:p>
        </w:tc>
      </w:tr>
      <w:tr w:rsidR="00E53EEE" w:rsidRPr="003F7F55" w14:paraId="1828EEBE" w14:textId="77777777" w:rsidTr="00915E11">
        <w:trPr>
          <w:trHeight w:val="1337"/>
        </w:trPr>
        <w:tc>
          <w:tcPr>
            <w:tcW w:w="9855" w:type="dxa"/>
            <w:gridSpan w:val="8"/>
            <w:tcBorders>
              <w:top w:val="nil"/>
            </w:tcBorders>
          </w:tcPr>
          <w:p w14:paraId="2E84B959" w14:textId="77777777" w:rsidR="00E53EEE" w:rsidRPr="00F10E88" w:rsidRDefault="00E53EEE" w:rsidP="005C2183">
            <w:pPr>
              <w:jc w:val="both"/>
              <w:rPr>
                <w:b/>
                <w:sz w:val="20"/>
                <w:szCs w:val="20"/>
              </w:rPr>
            </w:pPr>
            <w:r w:rsidRPr="00F10E88">
              <w:rPr>
                <w:b/>
                <w:bCs/>
                <w:sz w:val="20"/>
                <w:szCs w:val="20"/>
              </w:rPr>
              <w:t>Povinná:</w:t>
            </w:r>
          </w:p>
          <w:p w14:paraId="6429D996" w14:textId="77777777" w:rsidR="00915E11" w:rsidRDefault="00E53EEE" w:rsidP="005C2183">
            <w:pPr>
              <w:jc w:val="both"/>
              <w:rPr>
                <w:color w:val="212529"/>
                <w:sz w:val="20"/>
                <w:szCs w:val="20"/>
              </w:rPr>
            </w:pPr>
            <w:r w:rsidRPr="00F10E88">
              <w:rPr>
                <w:color w:val="212529"/>
                <w:sz w:val="20"/>
                <w:szCs w:val="20"/>
              </w:rPr>
              <w:t xml:space="preserve">LAURICELLA, Michel a Marie DEER. </w:t>
            </w:r>
            <w:proofErr w:type="spellStart"/>
            <w:r w:rsidRPr="00F10E88">
              <w:rPr>
                <w:i/>
                <w:iCs/>
                <w:color w:val="212529"/>
                <w:sz w:val="20"/>
                <w:szCs w:val="20"/>
              </w:rPr>
              <w:t>Morpho</w:t>
            </w:r>
            <w:proofErr w:type="spellEnd"/>
            <w:r w:rsidRPr="00F10E88">
              <w:rPr>
                <w:i/>
                <w:iCs/>
                <w:color w:val="212529"/>
                <w:sz w:val="20"/>
                <w:szCs w:val="20"/>
              </w:rPr>
              <w:t xml:space="preserve">: anatomy </w:t>
            </w:r>
            <w:proofErr w:type="spellStart"/>
            <w:r w:rsidRPr="00F10E88">
              <w:rPr>
                <w:i/>
                <w:iCs/>
                <w:color w:val="212529"/>
                <w:sz w:val="20"/>
                <w:szCs w:val="20"/>
              </w:rPr>
              <w:t>for</w:t>
            </w:r>
            <w:proofErr w:type="spellEnd"/>
            <w:r w:rsidRPr="00F10E88">
              <w:rPr>
                <w:i/>
                <w:iCs/>
                <w:color w:val="212529"/>
                <w:sz w:val="20"/>
                <w:szCs w:val="20"/>
              </w:rPr>
              <w:t xml:space="preserve"> </w:t>
            </w:r>
            <w:proofErr w:type="spellStart"/>
            <w:r w:rsidRPr="00F10E88">
              <w:rPr>
                <w:i/>
                <w:iCs/>
                <w:color w:val="212529"/>
                <w:sz w:val="20"/>
                <w:szCs w:val="20"/>
              </w:rPr>
              <w:t>artists</w:t>
            </w:r>
            <w:proofErr w:type="spellEnd"/>
            <w:r w:rsidRPr="00F10E88">
              <w:rPr>
                <w:color w:val="212529"/>
                <w:sz w:val="20"/>
                <w:szCs w:val="20"/>
              </w:rPr>
              <w:t xml:space="preserve">. San Rafael, CA: Rocky </w:t>
            </w:r>
            <w:proofErr w:type="spellStart"/>
            <w:r w:rsidRPr="00F10E88">
              <w:rPr>
                <w:color w:val="212529"/>
                <w:sz w:val="20"/>
                <w:szCs w:val="20"/>
              </w:rPr>
              <w:t>Nook</w:t>
            </w:r>
            <w:proofErr w:type="spellEnd"/>
            <w:r w:rsidRPr="00F10E88">
              <w:rPr>
                <w:color w:val="212529"/>
                <w:sz w:val="20"/>
                <w:szCs w:val="20"/>
              </w:rPr>
              <w:t xml:space="preserve">, 2018. </w:t>
            </w:r>
          </w:p>
          <w:p w14:paraId="60811AA8" w14:textId="1BBAB120" w:rsidR="00E53EEE" w:rsidRPr="00915E11" w:rsidRDefault="00E53EEE" w:rsidP="005C2183">
            <w:pPr>
              <w:jc w:val="both"/>
              <w:rPr>
                <w:color w:val="212529"/>
                <w:sz w:val="20"/>
                <w:szCs w:val="20"/>
              </w:rPr>
            </w:pPr>
            <w:r w:rsidRPr="00F10E88">
              <w:rPr>
                <w:color w:val="212529"/>
                <w:sz w:val="20"/>
                <w:szCs w:val="20"/>
              </w:rPr>
              <w:t>ISBN 9781681983745.</w:t>
            </w:r>
          </w:p>
          <w:p w14:paraId="53E8786B" w14:textId="77777777" w:rsidR="00E53EEE" w:rsidRPr="00F10E88" w:rsidRDefault="00E53EEE" w:rsidP="005C2183">
            <w:pPr>
              <w:jc w:val="both"/>
              <w:rPr>
                <w:b/>
                <w:sz w:val="20"/>
                <w:szCs w:val="20"/>
              </w:rPr>
            </w:pPr>
            <w:r w:rsidRPr="00F10E88">
              <w:rPr>
                <w:b/>
                <w:bCs/>
                <w:sz w:val="20"/>
                <w:szCs w:val="20"/>
              </w:rPr>
              <w:t>Doporučená:</w:t>
            </w:r>
          </w:p>
          <w:p w14:paraId="18609576" w14:textId="71271C22" w:rsidR="00E53EEE" w:rsidRPr="00F10E88" w:rsidRDefault="00E53EEE" w:rsidP="005C2183">
            <w:pPr>
              <w:jc w:val="both"/>
              <w:rPr>
                <w:color w:val="000000" w:themeColor="text1"/>
                <w:sz w:val="20"/>
                <w:szCs w:val="20"/>
              </w:rPr>
            </w:pPr>
            <w:r w:rsidRPr="00F10E88">
              <w:rPr>
                <w:color w:val="212529"/>
                <w:sz w:val="20"/>
                <w:szCs w:val="20"/>
              </w:rPr>
              <w:t xml:space="preserve">BRIDGMAN, George </w:t>
            </w:r>
            <w:proofErr w:type="spellStart"/>
            <w:r w:rsidRPr="00F10E88">
              <w:rPr>
                <w:color w:val="212529"/>
                <w:sz w:val="20"/>
                <w:szCs w:val="20"/>
              </w:rPr>
              <w:t>Brant</w:t>
            </w:r>
            <w:proofErr w:type="spellEnd"/>
            <w:r w:rsidRPr="00F10E88">
              <w:rPr>
                <w:color w:val="212529"/>
                <w:sz w:val="20"/>
                <w:szCs w:val="20"/>
              </w:rPr>
              <w:t xml:space="preserve">. </w:t>
            </w:r>
            <w:proofErr w:type="spellStart"/>
            <w:r w:rsidRPr="00F10E88">
              <w:rPr>
                <w:i/>
                <w:iCs/>
                <w:color w:val="212529"/>
                <w:sz w:val="20"/>
                <w:szCs w:val="20"/>
              </w:rPr>
              <w:t>Constructive</w:t>
            </w:r>
            <w:proofErr w:type="spellEnd"/>
            <w:r w:rsidRPr="00F10E88">
              <w:rPr>
                <w:i/>
                <w:iCs/>
                <w:color w:val="212529"/>
                <w:sz w:val="20"/>
                <w:szCs w:val="20"/>
              </w:rPr>
              <w:t xml:space="preserve"> anatomy</w:t>
            </w:r>
            <w:r w:rsidR="008B0AB0">
              <w:rPr>
                <w:color w:val="212529"/>
                <w:sz w:val="20"/>
                <w:szCs w:val="20"/>
              </w:rPr>
              <w:t xml:space="preserve">. Dover </w:t>
            </w:r>
            <w:proofErr w:type="spellStart"/>
            <w:r w:rsidR="008B0AB0">
              <w:rPr>
                <w:color w:val="212529"/>
                <w:sz w:val="20"/>
                <w:szCs w:val="20"/>
              </w:rPr>
              <w:t>Publication</w:t>
            </w:r>
            <w:proofErr w:type="spellEnd"/>
            <w:r w:rsidR="008B0AB0">
              <w:rPr>
                <w:color w:val="212529"/>
                <w:sz w:val="20"/>
                <w:szCs w:val="20"/>
              </w:rPr>
              <w:t xml:space="preserve"> Inc. </w:t>
            </w:r>
            <w:r w:rsidRPr="00F10E88">
              <w:rPr>
                <w:color w:val="212529"/>
                <w:sz w:val="20"/>
                <w:szCs w:val="20"/>
              </w:rPr>
              <w:t xml:space="preserve">1973. </w:t>
            </w:r>
            <w:r w:rsidRPr="00F10E88">
              <w:rPr>
                <w:color w:val="000000" w:themeColor="text1"/>
                <w:sz w:val="20"/>
                <w:szCs w:val="20"/>
              </w:rPr>
              <w:t>ISBN 9780486211046</w:t>
            </w:r>
            <w:r w:rsidR="00F36BB3">
              <w:rPr>
                <w:color w:val="000000" w:themeColor="text1"/>
                <w:sz w:val="20"/>
                <w:szCs w:val="20"/>
              </w:rPr>
              <w:t>.</w:t>
            </w:r>
          </w:p>
          <w:p w14:paraId="4C529B9F" w14:textId="77777777" w:rsidR="00E53EEE" w:rsidRPr="00F10E88" w:rsidRDefault="00E53EEE" w:rsidP="005C2183">
            <w:pPr>
              <w:jc w:val="both"/>
              <w:rPr>
                <w:sz w:val="20"/>
                <w:szCs w:val="20"/>
              </w:rPr>
            </w:pPr>
            <w:r w:rsidRPr="00F10E88">
              <w:rPr>
                <w:color w:val="212529"/>
                <w:sz w:val="20"/>
                <w:szCs w:val="20"/>
              </w:rPr>
              <w:t xml:space="preserve">PETŘÍČEK, Radek. </w:t>
            </w:r>
            <w:r w:rsidRPr="00F10E88">
              <w:rPr>
                <w:i/>
                <w:iCs/>
                <w:color w:val="212529"/>
                <w:sz w:val="20"/>
                <w:szCs w:val="20"/>
              </w:rPr>
              <w:t>Výtvarná anatomie</w:t>
            </w:r>
            <w:r w:rsidRPr="00F10E88">
              <w:rPr>
                <w:color w:val="212529"/>
                <w:sz w:val="20"/>
                <w:szCs w:val="20"/>
              </w:rPr>
              <w:t>. 2. vydání. Pardubice: Univerzita Pardubice, 2020. ISBN 978-80-7560-282-4.</w:t>
            </w:r>
          </w:p>
        </w:tc>
      </w:tr>
    </w:tbl>
    <w:p w14:paraId="755BA98A" w14:textId="77777777" w:rsidR="00E53EEE" w:rsidRDefault="00E53EEE" w:rsidP="00E53EEE"/>
    <w:p w14:paraId="58840E04" w14:textId="77777777" w:rsidR="00E53EEE" w:rsidRDefault="00E53EEE" w:rsidP="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5D70DB29" w14:textId="77777777" w:rsidTr="005C2183">
        <w:tc>
          <w:tcPr>
            <w:tcW w:w="9855" w:type="dxa"/>
            <w:gridSpan w:val="8"/>
            <w:tcBorders>
              <w:bottom w:val="double" w:sz="4" w:space="0" w:color="auto"/>
            </w:tcBorders>
            <w:shd w:val="clear" w:color="auto" w:fill="BDD6EE"/>
          </w:tcPr>
          <w:p w14:paraId="5D1A8518" w14:textId="77777777" w:rsidR="00E53EEE" w:rsidRDefault="00E53EEE" w:rsidP="005C2183">
            <w:pPr>
              <w:jc w:val="both"/>
              <w:rPr>
                <w:b/>
                <w:sz w:val="28"/>
              </w:rPr>
            </w:pPr>
            <w:r>
              <w:lastRenderedPageBreak/>
              <w:br w:type="page"/>
            </w:r>
            <w:r>
              <w:rPr>
                <w:b/>
                <w:sz w:val="28"/>
              </w:rPr>
              <w:t>B-III – Charakteristika studijního předmětu</w:t>
            </w:r>
          </w:p>
        </w:tc>
      </w:tr>
      <w:tr w:rsidR="00E53EEE" w14:paraId="33EC7544" w14:textId="77777777" w:rsidTr="005C2183">
        <w:tc>
          <w:tcPr>
            <w:tcW w:w="3086" w:type="dxa"/>
            <w:tcBorders>
              <w:top w:val="double" w:sz="4" w:space="0" w:color="auto"/>
            </w:tcBorders>
            <w:shd w:val="clear" w:color="auto" w:fill="F7CAAC"/>
          </w:tcPr>
          <w:p w14:paraId="4D948DE2" w14:textId="77777777" w:rsidR="00E53EEE" w:rsidRPr="00F10E88" w:rsidRDefault="00E53EEE" w:rsidP="005C2183">
            <w:pPr>
              <w:rPr>
                <w:b/>
                <w:sz w:val="20"/>
                <w:szCs w:val="20"/>
              </w:rPr>
            </w:pPr>
            <w:r w:rsidRPr="00F10E88">
              <w:rPr>
                <w:b/>
                <w:sz w:val="20"/>
                <w:szCs w:val="20"/>
              </w:rPr>
              <w:t>Název studijního předmětu</w:t>
            </w:r>
          </w:p>
        </w:tc>
        <w:tc>
          <w:tcPr>
            <w:tcW w:w="6769" w:type="dxa"/>
            <w:gridSpan w:val="7"/>
            <w:tcBorders>
              <w:top w:val="double" w:sz="4" w:space="0" w:color="auto"/>
            </w:tcBorders>
          </w:tcPr>
          <w:p w14:paraId="5713F6B5" w14:textId="77777777" w:rsidR="00E53EEE" w:rsidRPr="00F10E88" w:rsidRDefault="00E53EEE" w:rsidP="005C2183">
            <w:pPr>
              <w:jc w:val="both"/>
              <w:rPr>
                <w:sz w:val="20"/>
                <w:szCs w:val="20"/>
              </w:rPr>
            </w:pPr>
            <w:r w:rsidRPr="00F10E88">
              <w:rPr>
                <w:sz w:val="20"/>
                <w:szCs w:val="20"/>
              </w:rPr>
              <w:t xml:space="preserve">Kresba </w:t>
            </w:r>
            <w:r>
              <w:rPr>
                <w:sz w:val="20"/>
                <w:szCs w:val="20"/>
              </w:rPr>
              <w:t>2</w:t>
            </w:r>
          </w:p>
        </w:tc>
      </w:tr>
      <w:tr w:rsidR="00E53EEE" w14:paraId="1EFC2BAD" w14:textId="77777777" w:rsidTr="005C2183">
        <w:tc>
          <w:tcPr>
            <w:tcW w:w="3086" w:type="dxa"/>
            <w:shd w:val="clear" w:color="auto" w:fill="F7CAAC"/>
          </w:tcPr>
          <w:p w14:paraId="115B80AE" w14:textId="77777777" w:rsidR="00E53EEE" w:rsidRPr="00F10E88" w:rsidRDefault="00E53EEE" w:rsidP="005C2183">
            <w:pPr>
              <w:rPr>
                <w:b/>
                <w:sz w:val="20"/>
                <w:szCs w:val="20"/>
              </w:rPr>
            </w:pPr>
            <w:r w:rsidRPr="00F10E88">
              <w:rPr>
                <w:b/>
                <w:sz w:val="20"/>
                <w:szCs w:val="20"/>
              </w:rPr>
              <w:t>Typ předmětu</w:t>
            </w:r>
          </w:p>
        </w:tc>
        <w:tc>
          <w:tcPr>
            <w:tcW w:w="3406" w:type="dxa"/>
            <w:gridSpan w:val="4"/>
          </w:tcPr>
          <w:p w14:paraId="7E6457EB" w14:textId="77777777" w:rsidR="00E53EEE" w:rsidRPr="00F10E88" w:rsidRDefault="00E53EEE" w:rsidP="005C2183">
            <w:pPr>
              <w:jc w:val="both"/>
              <w:rPr>
                <w:sz w:val="20"/>
                <w:szCs w:val="20"/>
              </w:rPr>
            </w:pPr>
            <w:r>
              <w:rPr>
                <w:sz w:val="20"/>
                <w:szCs w:val="20"/>
              </w:rPr>
              <w:t>p</w:t>
            </w:r>
            <w:r w:rsidRPr="00F10E88">
              <w:rPr>
                <w:sz w:val="20"/>
                <w:szCs w:val="20"/>
              </w:rPr>
              <w:t>ovinný</w:t>
            </w:r>
          </w:p>
        </w:tc>
        <w:tc>
          <w:tcPr>
            <w:tcW w:w="2695" w:type="dxa"/>
            <w:gridSpan w:val="2"/>
            <w:shd w:val="clear" w:color="auto" w:fill="F7CAAC"/>
          </w:tcPr>
          <w:p w14:paraId="6A8DC1DD" w14:textId="77777777" w:rsidR="00E53EEE" w:rsidRPr="00F10E88" w:rsidRDefault="00E53EEE" w:rsidP="005C2183">
            <w:pPr>
              <w:jc w:val="both"/>
              <w:rPr>
                <w:sz w:val="20"/>
                <w:szCs w:val="20"/>
              </w:rPr>
            </w:pPr>
            <w:r w:rsidRPr="00F10E88">
              <w:rPr>
                <w:b/>
                <w:sz w:val="20"/>
                <w:szCs w:val="20"/>
              </w:rPr>
              <w:t>doporučený ročník / semestr</w:t>
            </w:r>
          </w:p>
        </w:tc>
        <w:tc>
          <w:tcPr>
            <w:tcW w:w="668" w:type="dxa"/>
          </w:tcPr>
          <w:p w14:paraId="5B531FEA" w14:textId="77777777" w:rsidR="00E53EEE" w:rsidRPr="00F10E88" w:rsidRDefault="00E53EEE" w:rsidP="005C2183">
            <w:pPr>
              <w:jc w:val="both"/>
              <w:rPr>
                <w:sz w:val="20"/>
                <w:szCs w:val="20"/>
              </w:rPr>
            </w:pPr>
            <w:r w:rsidRPr="00F10E88">
              <w:rPr>
                <w:sz w:val="20"/>
                <w:szCs w:val="20"/>
              </w:rPr>
              <w:t>1/</w:t>
            </w:r>
            <w:r>
              <w:rPr>
                <w:sz w:val="20"/>
                <w:szCs w:val="20"/>
              </w:rPr>
              <w:t>L</w:t>
            </w:r>
            <w:r w:rsidRPr="00F10E88">
              <w:rPr>
                <w:sz w:val="20"/>
                <w:szCs w:val="20"/>
              </w:rPr>
              <w:t>S</w:t>
            </w:r>
          </w:p>
        </w:tc>
      </w:tr>
      <w:tr w:rsidR="00E53EEE" w14:paraId="637F506F" w14:textId="77777777" w:rsidTr="005C2183">
        <w:tc>
          <w:tcPr>
            <w:tcW w:w="3086" w:type="dxa"/>
            <w:shd w:val="clear" w:color="auto" w:fill="F7CAAC"/>
          </w:tcPr>
          <w:p w14:paraId="4B245341" w14:textId="77777777" w:rsidR="00E53EEE" w:rsidRPr="00F10E88" w:rsidRDefault="00E53EEE" w:rsidP="005C2183">
            <w:pPr>
              <w:rPr>
                <w:b/>
                <w:sz w:val="20"/>
                <w:szCs w:val="20"/>
              </w:rPr>
            </w:pPr>
            <w:r w:rsidRPr="00F10E88">
              <w:rPr>
                <w:b/>
                <w:sz w:val="20"/>
                <w:szCs w:val="20"/>
              </w:rPr>
              <w:t>Rozsah studijního předmětu</w:t>
            </w:r>
          </w:p>
        </w:tc>
        <w:tc>
          <w:tcPr>
            <w:tcW w:w="1701" w:type="dxa"/>
            <w:gridSpan w:val="2"/>
          </w:tcPr>
          <w:p w14:paraId="4B9AC26C" w14:textId="77777777" w:rsidR="00E53EEE" w:rsidRPr="00F10E88" w:rsidRDefault="00E53EEE" w:rsidP="005C2183">
            <w:pPr>
              <w:jc w:val="both"/>
              <w:rPr>
                <w:sz w:val="20"/>
                <w:szCs w:val="20"/>
              </w:rPr>
            </w:pPr>
            <w:r w:rsidRPr="00F10E88">
              <w:rPr>
                <w:sz w:val="20"/>
                <w:szCs w:val="20"/>
              </w:rPr>
              <w:t>39c</w:t>
            </w:r>
          </w:p>
        </w:tc>
        <w:tc>
          <w:tcPr>
            <w:tcW w:w="889" w:type="dxa"/>
            <w:shd w:val="clear" w:color="auto" w:fill="F7CAAC"/>
          </w:tcPr>
          <w:p w14:paraId="0B2192F6" w14:textId="77777777" w:rsidR="00E53EEE" w:rsidRPr="00F10E88" w:rsidRDefault="00E53EEE" w:rsidP="005C2183">
            <w:pPr>
              <w:jc w:val="both"/>
              <w:rPr>
                <w:b/>
                <w:sz w:val="20"/>
                <w:szCs w:val="20"/>
              </w:rPr>
            </w:pPr>
            <w:r w:rsidRPr="00F10E88">
              <w:rPr>
                <w:b/>
                <w:sz w:val="20"/>
                <w:szCs w:val="20"/>
              </w:rPr>
              <w:t xml:space="preserve">hod. </w:t>
            </w:r>
          </w:p>
        </w:tc>
        <w:tc>
          <w:tcPr>
            <w:tcW w:w="816" w:type="dxa"/>
          </w:tcPr>
          <w:p w14:paraId="220FA629" w14:textId="77777777" w:rsidR="00E53EEE" w:rsidRPr="00F10E88" w:rsidRDefault="00E53EEE" w:rsidP="005C2183">
            <w:pPr>
              <w:jc w:val="both"/>
              <w:rPr>
                <w:sz w:val="20"/>
                <w:szCs w:val="20"/>
              </w:rPr>
            </w:pPr>
            <w:r w:rsidRPr="00F10E88">
              <w:rPr>
                <w:sz w:val="20"/>
                <w:szCs w:val="20"/>
              </w:rPr>
              <w:t>39</w:t>
            </w:r>
          </w:p>
        </w:tc>
        <w:tc>
          <w:tcPr>
            <w:tcW w:w="2156" w:type="dxa"/>
            <w:shd w:val="clear" w:color="auto" w:fill="F7CAAC"/>
          </w:tcPr>
          <w:p w14:paraId="4D662E9D" w14:textId="77777777" w:rsidR="00E53EEE" w:rsidRPr="00F10E88" w:rsidRDefault="00E53EEE" w:rsidP="005C2183">
            <w:pPr>
              <w:jc w:val="both"/>
              <w:rPr>
                <w:b/>
                <w:sz w:val="20"/>
                <w:szCs w:val="20"/>
              </w:rPr>
            </w:pPr>
            <w:r w:rsidRPr="00F10E88">
              <w:rPr>
                <w:b/>
                <w:sz w:val="20"/>
                <w:szCs w:val="20"/>
              </w:rPr>
              <w:t>kreditů</w:t>
            </w:r>
          </w:p>
        </w:tc>
        <w:tc>
          <w:tcPr>
            <w:tcW w:w="1207" w:type="dxa"/>
            <w:gridSpan w:val="2"/>
          </w:tcPr>
          <w:p w14:paraId="64170DF5" w14:textId="77777777" w:rsidR="00E53EEE" w:rsidRPr="00F10E88" w:rsidRDefault="00E53EEE" w:rsidP="005C2183">
            <w:pPr>
              <w:jc w:val="both"/>
              <w:rPr>
                <w:sz w:val="20"/>
                <w:szCs w:val="20"/>
              </w:rPr>
            </w:pPr>
            <w:r w:rsidRPr="00F10E88">
              <w:rPr>
                <w:sz w:val="20"/>
                <w:szCs w:val="20"/>
              </w:rPr>
              <w:t>3</w:t>
            </w:r>
          </w:p>
        </w:tc>
      </w:tr>
      <w:tr w:rsidR="00E53EEE" w14:paraId="589DFEA9" w14:textId="77777777" w:rsidTr="005C2183">
        <w:tc>
          <w:tcPr>
            <w:tcW w:w="3086" w:type="dxa"/>
            <w:shd w:val="clear" w:color="auto" w:fill="F7CAAC"/>
          </w:tcPr>
          <w:p w14:paraId="263DA9C3" w14:textId="77777777" w:rsidR="00E53EEE" w:rsidRPr="00F10E88" w:rsidRDefault="00E53EEE" w:rsidP="005C2183">
            <w:pPr>
              <w:rPr>
                <w:b/>
                <w:sz w:val="20"/>
                <w:szCs w:val="20"/>
              </w:rPr>
            </w:pPr>
            <w:r w:rsidRPr="00F10E88">
              <w:rPr>
                <w:b/>
                <w:sz w:val="20"/>
                <w:szCs w:val="20"/>
              </w:rPr>
              <w:t xml:space="preserve">Prerekvizity, </w:t>
            </w:r>
            <w:proofErr w:type="spellStart"/>
            <w:r w:rsidRPr="00F10E88">
              <w:rPr>
                <w:b/>
                <w:sz w:val="20"/>
                <w:szCs w:val="20"/>
              </w:rPr>
              <w:t>korekvizity</w:t>
            </w:r>
            <w:proofErr w:type="spellEnd"/>
            <w:r w:rsidRPr="00F10E88">
              <w:rPr>
                <w:b/>
                <w:sz w:val="20"/>
                <w:szCs w:val="20"/>
              </w:rPr>
              <w:t>, ekvivalence</w:t>
            </w:r>
          </w:p>
        </w:tc>
        <w:tc>
          <w:tcPr>
            <w:tcW w:w="6769" w:type="dxa"/>
            <w:gridSpan w:val="7"/>
          </w:tcPr>
          <w:p w14:paraId="26A665D9" w14:textId="77777777" w:rsidR="00E53EEE" w:rsidRPr="00F10E88" w:rsidRDefault="00E53EEE" w:rsidP="005C2183">
            <w:pPr>
              <w:jc w:val="both"/>
              <w:rPr>
                <w:sz w:val="20"/>
                <w:szCs w:val="20"/>
              </w:rPr>
            </w:pPr>
          </w:p>
        </w:tc>
      </w:tr>
      <w:tr w:rsidR="00E53EEE" w14:paraId="1B6D737B" w14:textId="77777777" w:rsidTr="005C2183">
        <w:tc>
          <w:tcPr>
            <w:tcW w:w="3086" w:type="dxa"/>
            <w:shd w:val="clear" w:color="auto" w:fill="F7CAAC"/>
          </w:tcPr>
          <w:p w14:paraId="403F8883" w14:textId="77777777" w:rsidR="00E53EEE" w:rsidRPr="00F10E88" w:rsidRDefault="00E53EEE" w:rsidP="005C2183">
            <w:pPr>
              <w:rPr>
                <w:b/>
                <w:sz w:val="20"/>
                <w:szCs w:val="20"/>
              </w:rPr>
            </w:pPr>
            <w:r w:rsidRPr="00F10E88">
              <w:rPr>
                <w:b/>
                <w:sz w:val="20"/>
                <w:szCs w:val="20"/>
              </w:rPr>
              <w:t>Způsob ověření studijních výsledků</w:t>
            </w:r>
          </w:p>
        </w:tc>
        <w:tc>
          <w:tcPr>
            <w:tcW w:w="3406" w:type="dxa"/>
            <w:gridSpan w:val="4"/>
          </w:tcPr>
          <w:p w14:paraId="6064F1BD" w14:textId="77777777" w:rsidR="00E53EEE" w:rsidRPr="00F10E88" w:rsidRDefault="00E53EEE" w:rsidP="005C2183">
            <w:pPr>
              <w:jc w:val="both"/>
              <w:rPr>
                <w:sz w:val="20"/>
                <w:szCs w:val="20"/>
              </w:rPr>
            </w:pPr>
            <w:r w:rsidRPr="00F10E88">
              <w:rPr>
                <w:sz w:val="20"/>
                <w:szCs w:val="20"/>
              </w:rPr>
              <w:t>klasifikovaný zápočet</w:t>
            </w:r>
          </w:p>
        </w:tc>
        <w:tc>
          <w:tcPr>
            <w:tcW w:w="2156" w:type="dxa"/>
            <w:shd w:val="clear" w:color="auto" w:fill="F7CAAC"/>
          </w:tcPr>
          <w:p w14:paraId="1B9ACBEF" w14:textId="77777777" w:rsidR="00E53EEE" w:rsidRPr="00F10E88" w:rsidRDefault="00E53EEE" w:rsidP="005C2183">
            <w:pPr>
              <w:jc w:val="both"/>
              <w:rPr>
                <w:b/>
                <w:sz w:val="20"/>
                <w:szCs w:val="20"/>
              </w:rPr>
            </w:pPr>
            <w:r w:rsidRPr="00F10E88">
              <w:rPr>
                <w:b/>
                <w:sz w:val="20"/>
                <w:szCs w:val="20"/>
              </w:rPr>
              <w:t>Forma výuky</w:t>
            </w:r>
          </w:p>
        </w:tc>
        <w:tc>
          <w:tcPr>
            <w:tcW w:w="1207" w:type="dxa"/>
            <w:gridSpan w:val="2"/>
          </w:tcPr>
          <w:p w14:paraId="1C8E555C" w14:textId="77777777" w:rsidR="00E53EEE" w:rsidRPr="00F10E88" w:rsidRDefault="00E53EEE" w:rsidP="005C2183">
            <w:pPr>
              <w:jc w:val="both"/>
              <w:rPr>
                <w:sz w:val="20"/>
                <w:szCs w:val="20"/>
              </w:rPr>
            </w:pPr>
            <w:r w:rsidRPr="00F10E88">
              <w:rPr>
                <w:sz w:val="20"/>
                <w:szCs w:val="20"/>
              </w:rPr>
              <w:t>cvičení</w:t>
            </w:r>
          </w:p>
        </w:tc>
      </w:tr>
      <w:tr w:rsidR="00E53EEE" w14:paraId="3317FB7D" w14:textId="77777777" w:rsidTr="005C2183">
        <w:tc>
          <w:tcPr>
            <w:tcW w:w="3086" w:type="dxa"/>
            <w:shd w:val="clear" w:color="auto" w:fill="F7CAAC"/>
          </w:tcPr>
          <w:p w14:paraId="50F3ECFB" w14:textId="77777777" w:rsidR="00E53EEE" w:rsidRPr="00F10E88" w:rsidRDefault="00E53EEE" w:rsidP="005C2183">
            <w:pPr>
              <w:rPr>
                <w:b/>
                <w:sz w:val="20"/>
                <w:szCs w:val="20"/>
              </w:rPr>
            </w:pPr>
            <w:r w:rsidRPr="00F10E88">
              <w:rPr>
                <w:b/>
                <w:sz w:val="20"/>
                <w:szCs w:val="20"/>
              </w:rPr>
              <w:t>Forma způsobu ověření studijních výsledků a další požadavky na studenta</w:t>
            </w:r>
          </w:p>
        </w:tc>
        <w:tc>
          <w:tcPr>
            <w:tcW w:w="6769" w:type="dxa"/>
            <w:gridSpan w:val="7"/>
            <w:tcBorders>
              <w:bottom w:val="nil"/>
            </w:tcBorders>
          </w:tcPr>
          <w:p w14:paraId="38D734F9" w14:textId="77777777" w:rsidR="00E53EEE" w:rsidRPr="00F10E88" w:rsidRDefault="00E53EEE" w:rsidP="00AD5CD3">
            <w:pPr>
              <w:autoSpaceDE w:val="0"/>
              <w:autoSpaceDN w:val="0"/>
              <w:adjustRightInd w:val="0"/>
              <w:jc w:val="both"/>
              <w:rPr>
                <w:sz w:val="20"/>
                <w:szCs w:val="20"/>
              </w:rPr>
            </w:pPr>
            <w:r w:rsidRPr="00F10E88">
              <w:rPr>
                <w:color w:val="000000" w:themeColor="text1"/>
                <w:sz w:val="20"/>
                <w:szCs w:val="20"/>
              </w:rPr>
              <w:t>K úspěšnému absolvování předmětu bude zapotřebí docházka (</w:t>
            </w:r>
            <w:proofErr w:type="gramStart"/>
            <w:r w:rsidRPr="00F10E88">
              <w:rPr>
                <w:color w:val="000000" w:themeColor="text1"/>
                <w:sz w:val="20"/>
                <w:szCs w:val="20"/>
              </w:rPr>
              <w:t>80%</w:t>
            </w:r>
            <w:proofErr w:type="gramEnd"/>
            <w:r w:rsidRPr="00F10E88">
              <w:rPr>
                <w:color w:val="000000" w:themeColor="text1"/>
                <w:sz w:val="20"/>
                <w:szCs w:val="20"/>
              </w:rPr>
              <w:t>), odevzdání všech zadaných kresebných cvičení a figurální kresba v životní velikosti ohodnocená minimálně 7 body z 10.</w:t>
            </w:r>
          </w:p>
        </w:tc>
      </w:tr>
      <w:tr w:rsidR="00E53EEE" w14:paraId="3DF00FFD" w14:textId="77777777" w:rsidTr="00915E11">
        <w:trPr>
          <w:trHeight w:val="130"/>
        </w:trPr>
        <w:tc>
          <w:tcPr>
            <w:tcW w:w="9855" w:type="dxa"/>
            <w:gridSpan w:val="8"/>
            <w:tcBorders>
              <w:top w:val="nil"/>
            </w:tcBorders>
          </w:tcPr>
          <w:p w14:paraId="3A17CBBE" w14:textId="77777777" w:rsidR="00E53EEE" w:rsidRPr="00F10E88" w:rsidRDefault="00E53EEE" w:rsidP="005C2183">
            <w:pPr>
              <w:rPr>
                <w:sz w:val="20"/>
                <w:szCs w:val="20"/>
              </w:rPr>
            </w:pPr>
          </w:p>
        </w:tc>
      </w:tr>
      <w:tr w:rsidR="00E53EEE" w14:paraId="5C8567D9" w14:textId="77777777" w:rsidTr="005C2183">
        <w:trPr>
          <w:trHeight w:val="197"/>
        </w:trPr>
        <w:tc>
          <w:tcPr>
            <w:tcW w:w="3086" w:type="dxa"/>
            <w:tcBorders>
              <w:top w:val="nil"/>
            </w:tcBorders>
            <w:shd w:val="clear" w:color="auto" w:fill="F7CAAC"/>
          </w:tcPr>
          <w:p w14:paraId="3DA24031" w14:textId="77777777" w:rsidR="00E53EEE" w:rsidRPr="00F10E88" w:rsidRDefault="00E53EEE" w:rsidP="005C2183">
            <w:pPr>
              <w:rPr>
                <w:b/>
                <w:sz w:val="20"/>
                <w:szCs w:val="20"/>
              </w:rPr>
            </w:pPr>
            <w:r w:rsidRPr="00F10E88">
              <w:rPr>
                <w:b/>
                <w:sz w:val="20"/>
                <w:szCs w:val="20"/>
              </w:rPr>
              <w:t>Garant předmětu</w:t>
            </w:r>
          </w:p>
        </w:tc>
        <w:tc>
          <w:tcPr>
            <w:tcW w:w="6769" w:type="dxa"/>
            <w:gridSpan w:val="7"/>
            <w:tcBorders>
              <w:top w:val="nil"/>
            </w:tcBorders>
          </w:tcPr>
          <w:p w14:paraId="14856521" w14:textId="77777777" w:rsidR="00E53EEE" w:rsidRPr="00F10E88" w:rsidRDefault="00E53EEE" w:rsidP="005C2183">
            <w:pPr>
              <w:jc w:val="both"/>
              <w:rPr>
                <w:sz w:val="20"/>
                <w:szCs w:val="20"/>
              </w:rPr>
            </w:pPr>
            <w:r w:rsidRPr="00F10E88">
              <w:rPr>
                <w:sz w:val="20"/>
                <w:szCs w:val="20"/>
              </w:rPr>
              <w:t>MgA. Martin Kukal</w:t>
            </w:r>
          </w:p>
        </w:tc>
      </w:tr>
      <w:tr w:rsidR="00E53EEE" w14:paraId="259292F8" w14:textId="77777777" w:rsidTr="005C2183">
        <w:trPr>
          <w:trHeight w:val="243"/>
        </w:trPr>
        <w:tc>
          <w:tcPr>
            <w:tcW w:w="3086" w:type="dxa"/>
            <w:tcBorders>
              <w:top w:val="nil"/>
            </w:tcBorders>
            <w:shd w:val="clear" w:color="auto" w:fill="F7CAAC"/>
          </w:tcPr>
          <w:p w14:paraId="04EDC6E7" w14:textId="77777777" w:rsidR="00E53EEE" w:rsidRPr="00F10E88" w:rsidRDefault="00E53EEE" w:rsidP="005C2183">
            <w:pPr>
              <w:rPr>
                <w:b/>
                <w:sz w:val="20"/>
                <w:szCs w:val="20"/>
              </w:rPr>
            </w:pPr>
            <w:r w:rsidRPr="00F10E88">
              <w:rPr>
                <w:b/>
                <w:sz w:val="20"/>
                <w:szCs w:val="20"/>
              </w:rPr>
              <w:t>Zapojení garanta do výuky předmětu</w:t>
            </w:r>
          </w:p>
        </w:tc>
        <w:tc>
          <w:tcPr>
            <w:tcW w:w="6769" w:type="dxa"/>
            <w:gridSpan w:val="7"/>
            <w:tcBorders>
              <w:top w:val="nil"/>
            </w:tcBorders>
          </w:tcPr>
          <w:p w14:paraId="30F441F1" w14:textId="06256D49" w:rsidR="00E53EEE" w:rsidRPr="00F10E88" w:rsidRDefault="00E53EEE" w:rsidP="005C2183">
            <w:pPr>
              <w:jc w:val="both"/>
              <w:rPr>
                <w:sz w:val="20"/>
                <w:szCs w:val="20"/>
              </w:rPr>
            </w:pPr>
            <w:r w:rsidRPr="00F10E88">
              <w:rPr>
                <w:sz w:val="20"/>
                <w:szCs w:val="20"/>
              </w:rPr>
              <w:t>100</w:t>
            </w:r>
            <w:r w:rsidR="002105F9">
              <w:rPr>
                <w:sz w:val="20"/>
                <w:szCs w:val="20"/>
              </w:rPr>
              <w:t xml:space="preserve"> </w:t>
            </w:r>
            <w:r w:rsidRPr="00F10E88">
              <w:rPr>
                <w:sz w:val="20"/>
                <w:szCs w:val="20"/>
              </w:rPr>
              <w:t xml:space="preserve">% </w:t>
            </w:r>
          </w:p>
        </w:tc>
      </w:tr>
      <w:tr w:rsidR="00E53EEE" w14:paraId="55BA4DB4" w14:textId="77777777" w:rsidTr="005C2183">
        <w:tc>
          <w:tcPr>
            <w:tcW w:w="3086" w:type="dxa"/>
            <w:shd w:val="clear" w:color="auto" w:fill="F7CAAC"/>
          </w:tcPr>
          <w:p w14:paraId="031CF476" w14:textId="77777777" w:rsidR="00E53EEE" w:rsidRPr="00F10E88" w:rsidRDefault="00E53EEE" w:rsidP="005C2183">
            <w:pPr>
              <w:rPr>
                <w:b/>
                <w:sz w:val="20"/>
                <w:szCs w:val="20"/>
              </w:rPr>
            </w:pPr>
            <w:r w:rsidRPr="00F10E88">
              <w:rPr>
                <w:b/>
                <w:sz w:val="20"/>
                <w:szCs w:val="20"/>
              </w:rPr>
              <w:t>Vyučující</w:t>
            </w:r>
          </w:p>
        </w:tc>
        <w:tc>
          <w:tcPr>
            <w:tcW w:w="6769" w:type="dxa"/>
            <w:gridSpan w:val="7"/>
            <w:tcBorders>
              <w:bottom w:val="nil"/>
            </w:tcBorders>
          </w:tcPr>
          <w:p w14:paraId="08DB0778" w14:textId="6CD28790" w:rsidR="00E53EEE" w:rsidRPr="00F10E88" w:rsidRDefault="00E53EEE" w:rsidP="005C2183">
            <w:pPr>
              <w:jc w:val="both"/>
              <w:rPr>
                <w:sz w:val="20"/>
                <w:szCs w:val="20"/>
              </w:rPr>
            </w:pPr>
            <w:r w:rsidRPr="00F10E88">
              <w:rPr>
                <w:sz w:val="20"/>
                <w:szCs w:val="20"/>
              </w:rPr>
              <w:t xml:space="preserve">MgA. Martin Kukal </w:t>
            </w:r>
          </w:p>
        </w:tc>
      </w:tr>
      <w:tr w:rsidR="00E53EEE" w14:paraId="2EDBEAA6" w14:textId="77777777" w:rsidTr="00915E11">
        <w:trPr>
          <w:trHeight w:val="218"/>
        </w:trPr>
        <w:tc>
          <w:tcPr>
            <w:tcW w:w="9855" w:type="dxa"/>
            <w:gridSpan w:val="8"/>
            <w:tcBorders>
              <w:top w:val="nil"/>
            </w:tcBorders>
          </w:tcPr>
          <w:p w14:paraId="6743CB52" w14:textId="77777777" w:rsidR="00E53EEE" w:rsidRPr="00F10E88" w:rsidRDefault="00E53EEE" w:rsidP="005C2183">
            <w:pPr>
              <w:jc w:val="both"/>
              <w:rPr>
                <w:sz w:val="20"/>
                <w:szCs w:val="20"/>
              </w:rPr>
            </w:pPr>
          </w:p>
        </w:tc>
      </w:tr>
      <w:tr w:rsidR="00E53EEE" w14:paraId="411EF671" w14:textId="77777777" w:rsidTr="005C2183">
        <w:tc>
          <w:tcPr>
            <w:tcW w:w="3086" w:type="dxa"/>
            <w:shd w:val="clear" w:color="auto" w:fill="F7CAAC"/>
          </w:tcPr>
          <w:p w14:paraId="45C59E52" w14:textId="77777777" w:rsidR="00E53EEE" w:rsidRPr="00F10E88" w:rsidRDefault="00E53EEE" w:rsidP="005C2183">
            <w:pPr>
              <w:jc w:val="both"/>
              <w:rPr>
                <w:b/>
                <w:sz w:val="20"/>
                <w:szCs w:val="20"/>
              </w:rPr>
            </w:pPr>
            <w:r w:rsidRPr="00F10E88">
              <w:rPr>
                <w:b/>
                <w:sz w:val="20"/>
                <w:szCs w:val="20"/>
              </w:rPr>
              <w:t>Stručná anotace předmětu</w:t>
            </w:r>
          </w:p>
        </w:tc>
        <w:tc>
          <w:tcPr>
            <w:tcW w:w="6769" w:type="dxa"/>
            <w:gridSpan w:val="7"/>
            <w:tcBorders>
              <w:bottom w:val="nil"/>
            </w:tcBorders>
          </w:tcPr>
          <w:p w14:paraId="49579C96" w14:textId="77777777" w:rsidR="00E53EEE" w:rsidRPr="00F10E88" w:rsidRDefault="00E53EEE" w:rsidP="005C2183">
            <w:pPr>
              <w:jc w:val="both"/>
              <w:rPr>
                <w:sz w:val="20"/>
                <w:szCs w:val="20"/>
              </w:rPr>
            </w:pPr>
          </w:p>
        </w:tc>
      </w:tr>
      <w:tr w:rsidR="00E53EEE" w14:paraId="3F5038F8" w14:textId="77777777" w:rsidTr="00915E11">
        <w:trPr>
          <w:trHeight w:val="3556"/>
        </w:trPr>
        <w:tc>
          <w:tcPr>
            <w:tcW w:w="9855" w:type="dxa"/>
            <w:gridSpan w:val="8"/>
            <w:tcBorders>
              <w:top w:val="nil"/>
              <w:bottom w:val="single" w:sz="12" w:space="0" w:color="auto"/>
            </w:tcBorders>
          </w:tcPr>
          <w:p w14:paraId="62C04A7E" w14:textId="33DB91A4" w:rsidR="00E53EEE" w:rsidRPr="00915E11" w:rsidRDefault="00E53EEE" w:rsidP="00915E11">
            <w:pPr>
              <w:spacing w:after="120"/>
              <w:jc w:val="both"/>
              <w:rPr>
                <w:color w:val="000000" w:themeColor="text1"/>
                <w:sz w:val="20"/>
                <w:szCs w:val="20"/>
              </w:rPr>
            </w:pPr>
            <w:r w:rsidRPr="008805E3">
              <w:rPr>
                <w:color w:val="000000" w:themeColor="text1"/>
                <w:sz w:val="20"/>
                <w:szCs w:val="20"/>
              </w:rPr>
              <w:t xml:space="preserve">V tomto kurzu studenti prohlubují své znalostí anatomie a její využití ve figurální kresbě/malbě uhlem. V kresbách se zaměřují na vyjádření objemu, váhy a materiálu, vyvážení figury (těžiště) a celkovou kompozici a výtvarné působení kresby. Kresba z druhého semestru by měla obsahovat více informací o pozorovaném modelu, měla by působit fyzičtěji </w:t>
            </w:r>
            <w:r w:rsidR="00915E11">
              <w:rPr>
                <w:color w:val="000000" w:themeColor="text1"/>
                <w:sz w:val="20"/>
                <w:szCs w:val="20"/>
              </w:rPr>
              <w:br/>
            </w:r>
            <w:r w:rsidRPr="008805E3">
              <w:rPr>
                <w:color w:val="000000" w:themeColor="text1"/>
                <w:sz w:val="20"/>
                <w:szCs w:val="20"/>
              </w:rPr>
              <w:t xml:space="preserve">a být zpracována velkoryseji, </w:t>
            </w:r>
            <w:r>
              <w:rPr>
                <w:color w:val="000000" w:themeColor="text1"/>
                <w:sz w:val="20"/>
                <w:szCs w:val="20"/>
              </w:rPr>
              <w:t>v</w:t>
            </w:r>
            <w:r w:rsidRPr="008805E3">
              <w:rPr>
                <w:color w:val="000000" w:themeColor="text1"/>
                <w:sz w:val="20"/>
                <w:szCs w:val="20"/>
              </w:rPr>
              <w:t>irtuózněji nežli ta z prvního semestru. Studenti si vedou kresebný deník, do kterého zakreslují a zapisují vše co je výtvarně/příběhově zaujme.</w:t>
            </w:r>
          </w:p>
          <w:p w14:paraId="6559300B" w14:textId="6485F693" w:rsidR="00E53EEE" w:rsidRPr="00915E11" w:rsidRDefault="00E53EEE" w:rsidP="00CE41A2">
            <w:pPr>
              <w:pStyle w:val="Odstavecseseznamem"/>
              <w:numPr>
                <w:ilvl w:val="0"/>
                <w:numId w:val="37"/>
              </w:numPr>
              <w:rPr>
                <w:color w:val="000000" w:themeColor="text1"/>
              </w:rPr>
            </w:pPr>
            <w:r w:rsidRPr="00915E11">
              <w:rPr>
                <w:color w:val="000000" w:themeColor="text1"/>
              </w:rPr>
              <w:t>figurální kresba podle živého modelu</w:t>
            </w:r>
          </w:p>
          <w:p w14:paraId="29950C29" w14:textId="03FE6932" w:rsidR="00E53EEE" w:rsidRPr="00915E11" w:rsidRDefault="00E53EEE" w:rsidP="00CE41A2">
            <w:pPr>
              <w:pStyle w:val="Odstavecseseznamem"/>
              <w:numPr>
                <w:ilvl w:val="0"/>
                <w:numId w:val="37"/>
              </w:numPr>
              <w:rPr>
                <w:color w:val="000000" w:themeColor="text1"/>
              </w:rPr>
            </w:pPr>
            <w:r w:rsidRPr="00915E11">
              <w:rPr>
                <w:color w:val="000000" w:themeColor="text1"/>
              </w:rPr>
              <w:t xml:space="preserve">hlava a </w:t>
            </w:r>
            <w:r w:rsidR="00915E11" w:rsidRPr="00915E11">
              <w:rPr>
                <w:color w:val="000000" w:themeColor="text1"/>
              </w:rPr>
              <w:t>krk</w:t>
            </w:r>
            <w:r w:rsidR="00915E11">
              <w:rPr>
                <w:color w:val="000000" w:themeColor="text1"/>
              </w:rPr>
              <w:t xml:space="preserve"> </w:t>
            </w:r>
            <w:r w:rsidR="00915E11" w:rsidRPr="00915E11">
              <w:rPr>
                <w:color w:val="000000" w:themeColor="text1"/>
              </w:rPr>
              <w:t>– svaly</w:t>
            </w:r>
            <w:r w:rsidRPr="00915E11">
              <w:rPr>
                <w:color w:val="000000" w:themeColor="text1"/>
              </w:rPr>
              <w:t xml:space="preserve"> a jejich funkce</w:t>
            </w:r>
          </w:p>
          <w:p w14:paraId="56004587" w14:textId="3DAAA764" w:rsidR="00E53EEE" w:rsidRPr="00915E11" w:rsidRDefault="00E53EEE" w:rsidP="00CE41A2">
            <w:pPr>
              <w:pStyle w:val="Odstavecseseznamem"/>
              <w:numPr>
                <w:ilvl w:val="0"/>
                <w:numId w:val="37"/>
              </w:numPr>
              <w:rPr>
                <w:color w:val="000000" w:themeColor="text1"/>
              </w:rPr>
            </w:pPr>
            <w:r w:rsidRPr="00915E11">
              <w:rPr>
                <w:color w:val="000000" w:themeColor="text1"/>
              </w:rPr>
              <w:t xml:space="preserve">paže a </w:t>
            </w:r>
            <w:r w:rsidR="00915E11" w:rsidRPr="00915E11">
              <w:rPr>
                <w:color w:val="000000" w:themeColor="text1"/>
              </w:rPr>
              <w:t>ruka – svaly</w:t>
            </w:r>
            <w:r w:rsidRPr="00915E11">
              <w:rPr>
                <w:color w:val="000000" w:themeColor="text1"/>
              </w:rPr>
              <w:t xml:space="preserve"> a jejich funkce</w:t>
            </w:r>
          </w:p>
          <w:p w14:paraId="63783491" w14:textId="3E5A3DD4" w:rsidR="00E53EEE" w:rsidRPr="00915E11" w:rsidRDefault="00E53EEE" w:rsidP="00CE41A2">
            <w:pPr>
              <w:pStyle w:val="Odstavecseseznamem"/>
              <w:numPr>
                <w:ilvl w:val="0"/>
                <w:numId w:val="37"/>
              </w:numPr>
              <w:rPr>
                <w:color w:val="000000" w:themeColor="text1"/>
              </w:rPr>
            </w:pPr>
            <w:r w:rsidRPr="00915E11">
              <w:rPr>
                <w:color w:val="000000" w:themeColor="text1"/>
              </w:rPr>
              <w:t xml:space="preserve">ramena trup a </w:t>
            </w:r>
            <w:r w:rsidR="00915E11" w:rsidRPr="00915E11">
              <w:rPr>
                <w:color w:val="000000" w:themeColor="text1"/>
              </w:rPr>
              <w:t>podbřišek – svaly</w:t>
            </w:r>
            <w:r w:rsidRPr="00915E11">
              <w:rPr>
                <w:color w:val="000000" w:themeColor="text1"/>
              </w:rPr>
              <w:t xml:space="preserve"> a jejich funkce</w:t>
            </w:r>
          </w:p>
          <w:p w14:paraId="5AF9953A" w14:textId="2E8C4752" w:rsidR="00915E11" w:rsidRDefault="00E53EEE" w:rsidP="00CE41A2">
            <w:pPr>
              <w:pStyle w:val="Odstavecseseznamem"/>
              <w:numPr>
                <w:ilvl w:val="0"/>
                <w:numId w:val="37"/>
              </w:numPr>
              <w:rPr>
                <w:color w:val="000000" w:themeColor="text1"/>
              </w:rPr>
            </w:pPr>
            <w:r w:rsidRPr="00915E11">
              <w:rPr>
                <w:color w:val="000000" w:themeColor="text1"/>
              </w:rPr>
              <w:t xml:space="preserve">záda a </w:t>
            </w:r>
            <w:r w:rsidR="00915E11" w:rsidRPr="00915E11">
              <w:rPr>
                <w:color w:val="000000" w:themeColor="text1"/>
              </w:rPr>
              <w:t>hýždě – svaly</w:t>
            </w:r>
            <w:r w:rsidRPr="00915E11">
              <w:rPr>
                <w:color w:val="000000" w:themeColor="text1"/>
              </w:rPr>
              <w:t xml:space="preserve"> a jejich funkce</w:t>
            </w:r>
          </w:p>
          <w:p w14:paraId="1585876E" w14:textId="5087DEAB" w:rsidR="00E53EEE" w:rsidRPr="00915E11" w:rsidRDefault="00E53EEE" w:rsidP="00CE41A2">
            <w:pPr>
              <w:pStyle w:val="Odstavecseseznamem"/>
              <w:numPr>
                <w:ilvl w:val="0"/>
                <w:numId w:val="37"/>
              </w:numPr>
              <w:rPr>
                <w:color w:val="000000" w:themeColor="text1"/>
              </w:rPr>
            </w:pPr>
            <w:r w:rsidRPr="00915E11">
              <w:rPr>
                <w:color w:val="000000" w:themeColor="text1"/>
              </w:rPr>
              <w:t>nohy-</w:t>
            </w:r>
            <w:r w:rsidR="00915E11" w:rsidRPr="00915E11">
              <w:rPr>
                <w:color w:val="000000" w:themeColor="text1"/>
              </w:rPr>
              <w:t>chodidla – svaly</w:t>
            </w:r>
            <w:r w:rsidRPr="00915E11">
              <w:rPr>
                <w:color w:val="000000" w:themeColor="text1"/>
              </w:rPr>
              <w:t xml:space="preserve"> a jejich funkce</w:t>
            </w:r>
          </w:p>
          <w:p w14:paraId="3EA937E4" w14:textId="746C42DC" w:rsidR="00E53EEE" w:rsidRPr="00915E11" w:rsidRDefault="00E53EEE" w:rsidP="00CE41A2">
            <w:pPr>
              <w:pStyle w:val="Odstavecseseznamem"/>
              <w:numPr>
                <w:ilvl w:val="0"/>
                <w:numId w:val="37"/>
              </w:numPr>
              <w:rPr>
                <w:color w:val="000000" w:themeColor="text1"/>
              </w:rPr>
            </w:pPr>
            <w:r w:rsidRPr="00915E11">
              <w:rPr>
                <w:color w:val="000000" w:themeColor="text1"/>
              </w:rPr>
              <w:t>výrazové prostředky kresby/malby uhlem</w:t>
            </w:r>
          </w:p>
          <w:p w14:paraId="52022FD7" w14:textId="462A26E7" w:rsidR="00915E11" w:rsidRPr="00915E11" w:rsidRDefault="00E53EEE" w:rsidP="00CE41A2">
            <w:pPr>
              <w:pStyle w:val="Odstavecseseznamem"/>
              <w:numPr>
                <w:ilvl w:val="0"/>
                <w:numId w:val="37"/>
              </w:numPr>
              <w:spacing w:after="120"/>
              <w:rPr>
                <w:color w:val="000000" w:themeColor="text1"/>
              </w:rPr>
            </w:pPr>
            <w:r w:rsidRPr="00915E11">
              <w:rPr>
                <w:color w:val="000000" w:themeColor="text1"/>
              </w:rPr>
              <w:t>materiál, hmotnost, objem, stínování, šrafování…</w:t>
            </w:r>
          </w:p>
          <w:p w14:paraId="1D0E0E88" w14:textId="38F230C9" w:rsidR="00E53EEE" w:rsidRPr="00915E11" w:rsidRDefault="00E53EEE" w:rsidP="00915E11">
            <w:pPr>
              <w:jc w:val="both"/>
              <w:rPr>
                <w:sz w:val="20"/>
                <w:szCs w:val="20"/>
              </w:rPr>
            </w:pPr>
            <w:r w:rsidRPr="008805E3">
              <w:rPr>
                <w:color w:val="000000" w:themeColor="text1"/>
                <w:sz w:val="20"/>
                <w:szCs w:val="20"/>
              </w:rPr>
              <w:t>Student je schopen “postavit” figurální kresbu uhlem v životní velikosti, za užití převážně linií dokáže kresbou vyjádřit lidskou figuru v dané pozici, a to se zvláštním zřetelem na perspektivu a vyvážení těžiště postavy.</w:t>
            </w:r>
          </w:p>
        </w:tc>
      </w:tr>
      <w:tr w:rsidR="00E53EEE" w14:paraId="108F8823" w14:textId="77777777" w:rsidTr="005C2183">
        <w:trPr>
          <w:trHeight w:val="265"/>
        </w:trPr>
        <w:tc>
          <w:tcPr>
            <w:tcW w:w="3653" w:type="dxa"/>
            <w:gridSpan w:val="2"/>
            <w:tcBorders>
              <w:top w:val="nil"/>
            </w:tcBorders>
            <w:shd w:val="clear" w:color="auto" w:fill="F7CAAC"/>
          </w:tcPr>
          <w:p w14:paraId="03A65977" w14:textId="77777777" w:rsidR="00E53EEE" w:rsidRPr="00F10E88" w:rsidRDefault="00E53EEE" w:rsidP="005C2183">
            <w:pPr>
              <w:jc w:val="both"/>
              <w:rPr>
                <w:sz w:val="20"/>
                <w:szCs w:val="20"/>
              </w:rPr>
            </w:pPr>
            <w:r w:rsidRPr="00F10E88">
              <w:rPr>
                <w:b/>
                <w:sz w:val="20"/>
                <w:szCs w:val="20"/>
              </w:rPr>
              <w:t>Studijní literatura a studijní pomůcky</w:t>
            </w:r>
          </w:p>
        </w:tc>
        <w:tc>
          <w:tcPr>
            <w:tcW w:w="6202" w:type="dxa"/>
            <w:gridSpan w:val="6"/>
            <w:tcBorders>
              <w:top w:val="nil"/>
              <w:bottom w:val="nil"/>
            </w:tcBorders>
          </w:tcPr>
          <w:p w14:paraId="1FC2D5C4" w14:textId="77777777" w:rsidR="00E53EEE" w:rsidRPr="00F10E88" w:rsidRDefault="00E53EEE" w:rsidP="005C2183">
            <w:pPr>
              <w:jc w:val="both"/>
              <w:rPr>
                <w:sz w:val="20"/>
                <w:szCs w:val="20"/>
              </w:rPr>
            </w:pPr>
          </w:p>
        </w:tc>
      </w:tr>
      <w:tr w:rsidR="00E53EEE" w:rsidRPr="003F7F55" w14:paraId="4860736D" w14:textId="77777777" w:rsidTr="00915E11">
        <w:trPr>
          <w:trHeight w:val="1402"/>
        </w:trPr>
        <w:tc>
          <w:tcPr>
            <w:tcW w:w="9855" w:type="dxa"/>
            <w:gridSpan w:val="8"/>
            <w:tcBorders>
              <w:top w:val="nil"/>
            </w:tcBorders>
          </w:tcPr>
          <w:p w14:paraId="6D666893" w14:textId="77777777" w:rsidR="00E53EEE" w:rsidRPr="00F10E88" w:rsidRDefault="00E53EEE" w:rsidP="005C2183">
            <w:pPr>
              <w:jc w:val="both"/>
              <w:rPr>
                <w:b/>
                <w:sz w:val="20"/>
                <w:szCs w:val="20"/>
              </w:rPr>
            </w:pPr>
            <w:r w:rsidRPr="00F10E88">
              <w:rPr>
                <w:b/>
                <w:bCs/>
                <w:sz w:val="20"/>
                <w:szCs w:val="20"/>
              </w:rPr>
              <w:t>Povinná:</w:t>
            </w:r>
          </w:p>
          <w:p w14:paraId="0E0E8F11" w14:textId="77777777" w:rsidR="00915E11" w:rsidRDefault="00E53EEE" w:rsidP="005C2183">
            <w:pPr>
              <w:jc w:val="both"/>
              <w:rPr>
                <w:color w:val="212529"/>
                <w:sz w:val="20"/>
                <w:szCs w:val="20"/>
              </w:rPr>
            </w:pPr>
            <w:r w:rsidRPr="00F10E88">
              <w:rPr>
                <w:color w:val="212529"/>
                <w:sz w:val="20"/>
                <w:szCs w:val="20"/>
              </w:rPr>
              <w:t xml:space="preserve">LAURICELLA, Michel a Marie DEER. </w:t>
            </w:r>
            <w:proofErr w:type="spellStart"/>
            <w:r w:rsidRPr="00F10E88">
              <w:rPr>
                <w:i/>
                <w:iCs/>
                <w:color w:val="212529"/>
                <w:sz w:val="20"/>
                <w:szCs w:val="20"/>
              </w:rPr>
              <w:t>Morpho</w:t>
            </w:r>
            <w:proofErr w:type="spellEnd"/>
            <w:r w:rsidRPr="00F10E88">
              <w:rPr>
                <w:i/>
                <w:iCs/>
                <w:color w:val="212529"/>
                <w:sz w:val="20"/>
                <w:szCs w:val="20"/>
              </w:rPr>
              <w:t xml:space="preserve">: anatomy </w:t>
            </w:r>
            <w:proofErr w:type="spellStart"/>
            <w:r w:rsidRPr="00F10E88">
              <w:rPr>
                <w:i/>
                <w:iCs/>
                <w:color w:val="212529"/>
                <w:sz w:val="20"/>
                <w:szCs w:val="20"/>
              </w:rPr>
              <w:t>for</w:t>
            </w:r>
            <w:proofErr w:type="spellEnd"/>
            <w:r w:rsidRPr="00F10E88">
              <w:rPr>
                <w:i/>
                <w:iCs/>
                <w:color w:val="212529"/>
                <w:sz w:val="20"/>
                <w:szCs w:val="20"/>
              </w:rPr>
              <w:t xml:space="preserve"> </w:t>
            </w:r>
            <w:proofErr w:type="spellStart"/>
            <w:r w:rsidRPr="00F10E88">
              <w:rPr>
                <w:i/>
                <w:iCs/>
                <w:color w:val="212529"/>
                <w:sz w:val="20"/>
                <w:szCs w:val="20"/>
              </w:rPr>
              <w:t>artists</w:t>
            </w:r>
            <w:proofErr w:type="spellEnd"/>
            <w:r w:rsidRPr="00F10E88">
              <w:rPr>
                <w:color w:val="212529"/>
                <w:sz w:val="20"/>
                <w:szCs w:val="20"/>
              </w:rPr>
              <w:t xml:space="preserve">. San Rafael, CA: Rocky </w:t>
            </w:r>
            <w:proofErr w:type="spellStart"/>
            <w:r w:rsidRPr="00F10E88">
              <w:rPr>
                <w:color w:val="212529"/>
                <w:sz w:val="20"/>
                <w:szCs w:val="20"/>
              </w:rPr>
              <w:t>Nook</w:t>
            </w:r>
            <w:proofErr w:type="spellEnd"/>
            <w:r w:rsidRPr="00F10E88">
              <w:rPr>
                <w:color w:val="212529"/>
                <w:sz w:val="20"/>
                <w:szCs w:val="20"/>
              </w:rPr>
              <w:t xml:space="preserve">, 2018. </w:t>
            </w:r>
          </w:p>
          <w:p w14:paraId="4025F581" w14:textId="2B73A1AF" w:rsidR="00E53EEE" w:rsidRPr="00915E11" w:rsidRDefault="00E53EEE" w:rsidP="005C2183">
            <w:pPr>
              <w:jc w:val="both"/>
              <w:rPr>
                <w:color w:val="212529"/>
                <w:sz w:val="20"/>
                <w:szCs w:val="20"/>
              </w:rPr>
            </w:pPr>
            <w:r w:rsidRPr="00F10E88">
              <w:rPr>
                <w:color w:val="212529"/>
                <w:sz w:val="20"/>
                <w:szCs w:val="20"/>
              </w:rPr>
              <w:t>ISBN 9781681983745.</w:t>
            </w:r>
          </w:p>
          <w:p w14:paraId="0B482D3C" w14:textId="77777777" w:rsidR="00E53EEE" w:rsidRPr="00F10E88" w:rsidRDefault="00E53EEE" w:rsidP="005C2183">
            <w:pPr>
              <w:jc w:val="both"/>
              <w:rPr>
                <w:b/>
                <w:sz w:val="20"/>
                <w:szCs w:val="20"/>
              </w:rPr>
            </w:pPr>
            <w:r w:rsidRPr="00F10E88">
              <w:rPr>
                <w:b/>
                <w:bCs/>
                <w:sz w:val="20"/>
                <w:szCs w:val="20"/>
              </w:rPr>
              <w:t>Doporučená:</w:t>
            </w:r>
          </w:p>
          <w:p w14:paraId="6AFC0254" w14:textId="4F71838A" w:rsidR="00E53EEE" w:rsidRPr="00F10E88" w:rsidRDefault="00E53EEE" w:rsidP="005C2183">
            <w:pPr>
              <w:jc w:val="both"/>
              <w:rPr>
                <w:color w:val="000000" w:themeColor="text1"/>
                <w:sz w:val="20"/>
                <w:szCs w:val="20"/>
              </w:rPr>
            </w:pPr>
            <w:r w:rsidRPr="00F10E88">
              <w:rPr>
                <w:color w:val="212529"/>
                <w:sz w:val="20"/>
                <w:szCs w:val="20"/>
              </w:rPr>
              <w:t xml:space="preserve">BRIDGMAN, George </w:t>
            </w:r>
            <w:proofErr w:type="spellStart"/>
            <w:r w:rsidRPr="00F10E88">
              <w:rPr>
                <w:color w:val="212529"/>
                <w:sz w:val="20"/>
                <w:szCs w:val="20"/>
              </w:rPr>
              <w:t>Brant</w:t>
            </w:r>
            <w:proofErr w:type="spellEnd"/>
            <w:r w:rsidRPr="00F10E88">
              <w:rPr>
                <w:color w:val="212529"/>
                <w:sz w:val="20"/>
                <w:szCs w:val="20"/>
              </w:rPr>
              <w:t xml:space="preserve">. </w:t>
            </w:r>
            <w:proofErr w:type="spellStart"/>
            <w:r w:rsidRPr="00F10E88">
              <w:rPr>
                <w:i/>
                <w:iCs/>
                <w:color w:val="212529"/>
                <w:sz w:val="20"/>
                <w:szCs w:val="20"/>
              </w:rPr>
              <w:t>Constructive</w:t>
            </w:r>
            <w:proofErr w:type="spellEnd"/>
            <w:r w:rsidRPr="00F10E88">
              <w:rPr>
                <w:i/>
                <w:iCs/>
                <w:color w:val="212529"/>
                <w:sz w:val="20"/>
                <w:szCs w:val="20"/>
              </w:rPr>
              <w:t xml:space="preserve"> anatomy</w:t>
            </w:r>
            <w:r w:rsidR="00F05B61">
              <w:rPr>
                <w:color w:val="212529"/>
                <w:sz w:val="20"/>
                <w:szCs w:val="20"/>
              </w:rPr>
              <w:t xml:space="preserve">. Dover </w:t>
            </w:r>
            <w:proofErr w:type="spellStart"/>
            <w:r w:rsidR="00F05B61">
              <w:rPr>
                <w:color w:val="212529"/>
                <w:sz w:val="20"/>
                <w:szCs w:val="20"/>
              </w:rPr>
              <w:t>Publication</w:t>
            </w:r>
            <w:proofErr w:type="spellEnd"/>
            <w:r w:rsidR="00F05B61">
              <w:rPr>
                <w:color w:val="212529"/>
                <w:sz w:val="20"/>
                <w:szCs w:val="20"/>
              </w:rPr>
              <w:t xml:space="preserve"> Inc. </w:t>
            </w:r>
            <w:r w:rsidRPr="00F10E88">
              <w:rPr>
                <w:color w:val="212529"/>
                <w:sz w:val="20"/>
                <w:szCs w:val="20"/>
              </w:rPr>
              <w:t xml:space="preserve">1973. </w:t>
            </w:r>
            <w:r w:rsidRPr="00F10E88">
              <w:rPr>
                <w:color w:val="000000" w:themeColor="text1"/>
                <w:sz w:val="20"/>
                <w:szCs w:val="20"/>
              </w:rPr>
              <w:t>ISBN 9780486211046</w:t>
            </w:r>
            <w:r w:rsidR="00E14AC9">
              <w:rPr>
                <w:color w:val="000000" w:themeColor="text1"/>
                <w:sz w:val="20"/>
                <w:szCs w:val="20"/>
              </w:rPr>
              <w:t>.</w:t>
            </w:r>
          </w:p>
          <w:p w14:paraId="60F23ECF" w14:textId="77777777" w:rsidR="00E53EEE" w:rsidRPr="00F10E88" w:rsidRDefault="00E53EEE" w:rsidP="005C2183">
            <w:pPr>
              <w:jc w:val="both"/>
              <w:rPr>
                <w:sz w:val="20"/>
                <w:szCs w:val="20"/>
              </w:rPr>
            </w:pPr>
            <w:r w:rsidRPr="00F10E88">
              <w:rPr>
                <w:color w:val="212529"/>
                <w:sz w:val="20"/>
                <w:szCs w:val="20"/>
              </w:rPr>
              <w:t xml:space="preserve">PETŘÍČEK, Radek. </w:t>
            </w:r>
            <w:r w:rsidRPr="00F10E88">
              <w:rPr>
                <w:i/>
                <w:iCs/>
                <w:color w:val="212529"/>
                <w:sz w:val="20"/>
                <w:szCs w:val="20"/>
              </w:rPr>
              <w:t>Výtvarná anatomie</w:t>
            </w:r>
            <w:r w:rsidRPr="00F10E88">
              <w:rPr>
                <w:color w:val="212529"/>
                <w:sz w:val="20"/>
                <w:szCs w:val="20"/>
              </w:rPr>
              <w:t>. 2. vydání. Pardubice: Univerzita Pardubice, 2020. ISBN 978-80-7560-282-4.</w:t>
            </w:r>
          </w:p>
        </w:tc>
      </w:tr>
    </w:tbl>
    <w:p w14:paraId="3738E97A" w14:textId="77777777" w:rsidR="00E53EEE" w:rsidRDefault="00E53EEE" w:rsidP="00E53EEE"/>
    <w:p w14:paraId="1D61AEBC" w14:textId="77777777" w:rsidR="00E53EEE" w:rsidRDefault="00E53EEE" w:rsidP="00E53EEE"/>
    <w:p w14:paraId="47792BBA" w14:textId="77777777" w:rsidR="00E53EEE" w:rsidRDefault="00E53EEE" w:rsidP="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2C4B054D" w14:textId="77777777" w:rsidTr="005C2183">
        <w:tc>
          <w:tcPr>
            <w:tcW w:w="9855" w:type="dxa"/>
            <w:gridSpan w:val="8"/>
            <w:tcBorders>
              <w:bottom w:val="double" w:sz="4" w:space="0" w:color="auto"/>
            </w:tcBorders>
            <w:shd w:val="clear" w:color="auto" w:fill="BDD6EE"/>
          </w:tcPr>
          <w:p w14:paraId="0E8F58B6" w14:textId="77777777" w:rsidR="00E53EEE" w:rsidRDefault="00E53EEE" w:rsidP="005C2183">
            <w:pPr>
              <w:jc w:val="both"/>
              <w:rPr>
                <w:b/>
                <w:sz w:val="28"/>
              </w:rPr>
            </w:pPr>
            <w:r>
              <w:lastRenderedPageBreak/>
              <w:br w:type="page"/>
            </w:r>
            <w:r>
              <w:rPr>
                <w:b/>
                <w:sz w:val="28"/>
              </w:rPr>
              <w:t>B-III – Charakteristika studijního předmětu</w:t>
            </w:r>
          </w:p>
        </w:tc>
      </w:tr>
      <w:tr w:rsidR="00E53EEE" w14:paraId="641118E5" w14:textId="77777777" w:rsidTr="005C2183">
        <w:tc>
          <w:tcPr>
            <w:tcW w:w="3086" w:type="dxa"/>
            <w:tcBorders>
              <w:top w:val="double" w:sz="4" w:space="0" w:color="auto"/>
            </w:tcBorders>
            <w:shd w:val="clear" w:color="auto" w:fill="F7CAAC"/>
          </w:tcPr>
          <w:p w14:paraId="551723E0" w14:textId="77777777" w:rsidR="00E53EEE" w:rsidRPr="00F10E88" w:rsidRDefault="00E53EEE" w:rsidP="005C2183">
            <w:pPr>
              <w:rPr>
                <w:b/>
                <w:sz w:val="20"/>
                <w:szCs w:val="20"/>
              </w:rPr>
            </w:pPr>
            <w:r w:rsidRPr="00F10E88">
              <w:rPr>
                <w:b/>
                <w:sz w:val="20"/>
                <w:szCs w:val="20"/>
              </w:rPr>
              <w:t>Název studijního předmětu</w:t>
            </w:r>
          </w:p>
        </w:tc>
        <w:tc>
          <w:tcPr>
            <w:tcW w:w="6769" w:type="dxa"/>
            <w:gridSpan w:val="7"/>
            <w:tcBorders>
              <w:top w:val="double" w:sz="4" w:space="0" w:color="auto"/>
            </w:tcBorders>
          </w:tcPr>
          <w:p w14:paraId="73C83E76" w14:textId="77777777" w:rsidR="00E53EEE" w:rsidRPr="00F10E88" w:rsidRDefault="00E53EEE" w:rsidP="005C2183">
            <w:pPr>
              <w:jc w:val="both"/>
              <w:rPr>
                <w:sz w:val="20"/>
                <w:szCs w:val="20"/>
              </w:rPr>
            </w:pPr>
            <w:r w:rsidRPr="00F10E88">
              <w:rPr>
                <w:sz w:val="20"/>
                <w:szCs w:val="20"/>
              </w:rPr>
              <w:t xml:space="preserve">Kresba </w:t>
            </w:r>
            <w:r>
              <w:rPr>
                <w:sz w:val="20"/>
                <w:szCs w:val="20"/>
              </w:rPr>
              <w:t>3</w:t>
            </w:r>
          </w:p>
        </w:tc>
      </w:tr>
      <w:tr w:rsidR="00E53EEE" w14:paraId="557AB4FF" w14:textId="77777777" w:rsidTr="005C2183">
        <w:tc>
          <w:tcPr>
            <w:tcW w:w="3086" w:type="dxa"/>
            <w:shd w:val="clear" w:color="auto" w:fill="F7CAAC"/>
          </w:tcPr>
          <w:p w14:paraId="7EF4F5E9" w14:textId="77777777" w:rsidR="00E53EEE" w:rsidRPr="00F10E88" w:rsidRDefault="00E53EEE" w:rsidP="005C2183">
            <w:pPr>
              <w:rPr>
                <w:b/>
                <w:sz w:val="20"/>
                <w:szCs w:val="20"/>
              </w:rPr>
            </w:pPr>
            <w:r w:rsidRPr="00F10E88">
              <w:rPr>
                <w:b/>
                <w:sz w:val="20"/>
                <w:szCs w:val="20"/>
              </w:rPr>
              <w:t>Typ předmětu</w:t>
            </w:r>
          </w:p>
        </w:tc>
        <w:tc>
          <w:tcPr>
            <w:tcW w:w="3406" w:type="dxa"/>
            <w:gridSpan w:val="4"/>
          </w:tcPr>
          <w:p w14:paraId="168ADAFE" w14:textId="77777777" w:rsidR="00E53EEE" w:rsidRPr="00F10E88" w:rsidRDefault="00E53EEE" w:rsidP="005C2183">
            <w:pPr>
              <w:jc w:val="both"/>
              <w:rPr>
                <w:sz w:val="20"/>
                <w:szCs w:val="20"/>
              </w:rPr>
            </w:pPr>
            <w:r>
              <w:rPr>
                <w:sz w:val="20"/>
                <w:szCs w:val="20"/>
              </w:rPr>
              <w:t>p</w:t>
            </w:r>
            <w:r w:rsidRPr="00F10E88">
              <w:rPr>
                <w:sz w:val="20"/>
                <w:szCs w:val="20"/>
              </w:rPr>
              <w:t>ovinný</w:t>
            </w:r>
          </w:p>
        </w:tc>
        <w:tc>
          <w:tcPr>
            <w:tcW w:w="2695" w:type="dxa"/>
            <w:gridSpan w:val="2"/>
            <w:shd w:val="clear" w:color="auto" w:fill="F7CAAC"/>
          </w:tcPr>
          <w:p w14:paraId="67FFF2C0" w14:textId="77777777" w:rsidR="00E53EEE" w:rsidRPr="00F10E88" w:rsidRDefault="00E53EEE" w:rsidP="005C2183">
            <w:pPr>
              <w:jc w:val="both"/>
              <w:rPr>
                <w:sz w:val="20"/>
                <w:szCs w:val="20"/>
              </w:rPr>
            </w:pPr>
            <w:r w:rsidRPr="00F10E88">
              <w:rPr>
                <w:b/>
                <w:sz w:val="20"/>
                <w:szCs w:val="20"/>
              </w:rPr>
              <w:t>doporučený ročník / semestr</w:t>
            </w:r>
          </w:p>
        </w:tc>
        <w:tc>
          <w:tcPr>
            <w:tcW w:w="668" w:type="dxa"/>
          </w:tcPr>
          <w:p w14:paraId="61109D98" w14:textId="77777777" w:rsidR="00E53EEE" w:rsidRPr="00F10E88" w:rsidRDefault="00E53EEE" w:rsidP="005C2183">
            <w:pPr>
              <w:jc w:val="both"/>
              <w:rPr>
                <w:sz w:val="20"/>
                <w:szCs w:val="20"/>
              </w:rPr>
            </w:pPr>
            <w:r>
              <w:rPr>
                <w:sz w:val="20"/>
                <w:szCs w:val="20"/>
              </w:rPr>
              <w:t>2</w:t>
            </w:r>
            <w:r w:rsidRPr="00F10E88">
              <w:rPr>
                <w:sz w:val="20"/>
                <w:szCs w:val="20"/>
              </w:rPr>
              <w:t>/</w:t>
            </w:r>
            <w:r>
              <w:rPr>
                <w:sz w:val="20"/>
                <w:szCs w:val="20"/>
              </w:rPr>
              <w:t>Z</w:t>
            </w:r>
            <w:r w:rsidRPr="00F10E88">
              <w:rPr>
                <w:sz w:val="20"/>
                <w:szCs w:val="20"/>
              </w:rPr>
              <w:t>S</w:t>
            </w:r>
          </w:p>
        </w:tc>
      </w:tr>
      <w:tr w:rsidR="00E53EEE" w14:paraId="74EB6068" w14:textId="77777777" w:rsidTr="005C2183">
        <w:tc>
          <w:tcPr>
            <w:tcW w:w="3086" w:type="dxa"/>
            <w:shd w:val="clear" w:color="auto" w:fill="F7CAAC"/>
          </w:tcPr>
          <w:p w14:paraId="5F7E803D" w14:textId="77777777" w:rsidR="00E53EEE" w:rsidRPr="00F10E88" w:rsidRDefault="00E53EEE" w:rsidP="005C2183">
            <w:pPr>
              <w:rPr>
                <w:b/>
                <w:sz w:val="20"/>
                <w:szCs w:val="20"/>
              </w:rPr>
            </w:pPr>
            <w:r w:rsidRPr="00F10E88">
              <w:rPr>
                <w:b/>
                <w:sz w:val="20"/>
                <w:szCs w:val="20"/>
              </w:rPr>
              <w:t>Rozsah studijního předmětu</w:t>
            </w:r>
          </w:p>
        </w:tc>
        <w:tc>
          <w:tcPr>
            <w:tcW w:w="1701" w:type="dxa"/>
            <w:gridSpan w:val="2"/>
          </w:tcPr>
          <w:p w14:paraId="130A89B1" w14:textId="77777777" w:rsidR="00E53EEE" w:rsidRPr="00F10E88" w:rsidRDefault="00E53EEE" w:rsidP="005C2183">
            <w:pPr>
              <w:jc w:val="both"/>
              <w:rPr>
                <w:sz w:val="20"/>
                <w:szCs w:val="20"/>
              </w:rPr>
            </w:pPr>
            <w:r w:rsidRPr="00F10E88">
              <w:rPr>
                <w:sz w:val="20"/>
                <w:szCs w:val="20"/>
              </w:rPr>
              <w:t>39c</w:t>
            </w:r>
          </w:p>
        </w:tc>
        <w:tc>
          <w:tcPr>
            <w:tcW w:w="889" w:type="dxa"/>
            <w:shd w:val="clear" w:color="auto" w:fill="F7CAAC"/>
          </w:tcPr>
          <w:p w14:paraId="16510380" w14:textId="77777777" w:rsidR="00E53EEE" w:rsidRPr="00F10E88" w:rsidRDefault="00E53EEE" w:rsidP="005C2183">
            <w:pPr>
              <w:jc w:val="both"/>
              <w:rPr>
                <w:b/>
                <w:sz w:val="20"/>
                <w:szCs w:val="20"/>
              </w:rPr>
            </w:pPr>
            <w:r w:rsidRPr="00F10E88">
              <w:rPr>
                <w:b/>
                <w:sz w:val="20"/>
                <w:szCs w:val="20"/>
              </w:rPr>
              <w:t xml:space="preserve">hod. </w:t>
            </w:r>
          </w:p>
        </w:tc>
        <w:tc>
          <w:tcPr>
            <w:tcW w:w="816" w:type="dxa"/>
          </w:tcPr>
          <w:p w14:paraId="3D0001D1" w14:textId="77777777" w:rsidR="00E53EEE" w:rsidRPr="00F10E88" w:rsidRDefault="00E53EEE" w:rsidP="005C2183">
            <w:pPr>
              <w:jc w:val="both"/>
              <w:rPr>
                <w:sz w:val="20"/>
                <w:szCs w:val="20"/>
              </w:rPr>
            </w:pPr>
            <w:r w:rsidRPr="00F10E88">
              <w:rPr>
                <w:sz w:val="20"/>
                <w:szCs w:val="20"/>
              </w:rPr>
              <w:t>39</w:t>
            </w:r>
          </w:p>
        </w:tc>
        <w:tc>
          <w:tcPr>
            <w:tcW w:w="2156" w:type="dxa"/>
            <w:shd w:val="clear" w:color="auto" w:fill="F7CAAC"/>
          </w:tcPr>
          <w:p w14:paraId="4452913B" w14:textId="77777777" w:rsidR="00E53EEE" w:rsidRPr="00F10E88" w:rsidRDefault="00E53EEE" w:rsidP="005C2183">
            <w:pPr>
              <w:jc w:val="both"/>
              <w:rPr>
                <w:b/>
                <w:sz w:val="20"/>
                <w:szCs w:val="20"/>
              </w:rPr>
            </w:pPr>
            <w:r w:rsidRPr="00F10E88">
              <w:rPr>
                <w:b/>
                <w:sz w:val="20"/>
                <w:szCs w:val="20"/>
              </w:rPr>
              <w:t>kreditů</w:t>
            </w:r>
          </w:p>
        </w:tc>
        <w:tc>
          <w:tcPr>
            <w:tcW w:w="1207" w:type="dxa"/>
            <w:gridSpan w:val="2"/>
          </w:tcPr>
          <w:p w14:paraId="2E9A6A43" w14:textId="77777777" w:rsidR="00E53EEE" w:rsidRPr="00F10E88" w:rsidRDefault="00E53EEE" w:rsidP="005C2183">
            <w:pPr>
              <w:jc w:val="both"/>
              <w:rPr>
                <w:sz w:val="20"/>
                <w:szCs w:val="20"/>
              </w:rPr>
            </w:pPr>
            <w:r w:rsidRPr="00F10E88">
              <w:rPr>
                <w:sz w:val="20"/>
                <w:szCs w:val="20"/>
              </w:rPr>
              <w:t>3</w:t>
            </w:r>
          </w:p>
        </w:tc>
      </w:tr>
      <w:tr w:rsidR="00E53EEE" w14:paraId="6892EAC1" w14:textId="77777777" w:rsidTr="005C2183">
        <w:tc>
          <w:tcPr>
            <w:tcW w:w="3086" w:type="dxa"/>
            <w:shd w:val="clear" w:color="auto" w:fill="F7CAAC"/>
          </w:tcPr>
          <w:p w14:paraId="04DE6E58" w14:textId="77777777" w:rsidR="00E53EEE" w:rsidRPr="00F10E88" w:rsidRDefault="00E53EEE" w:rsidP="005C2183">
            <w:pPr>
              <w:rPr>
                <w:b/>
                <w:sz w:val="20"/>
                <w:szCs w:val="20"/>
              </w:rPr>
            </w:pPr>
            <w:r w:rsidRPr="00F10E88">
              <w:rPr>
                <w:b/>
                <w:sz w:val="20"/>
                <w:szCs w:val="20"/>
              </w:rPr>
              <w:t xml:space="preserve">Prerekvizity, </w:t>
            </w:r>
            <w:proofErr w:type="spellStart"/>
            <w:r w:rsidRPr="00F10E88">
              <w:rPr>
                <w:b/>
                <w:sz w:val="20"/>
                <w:szCs w:val="20"/>
              </w:rPr>
              <w:t>korekvizity</w:t>
            </w:r>
            <w:proofErr w:type="spellEnd"/>
            <w:r w:rsidRPr="00F10E88">
              <w:rPr>
                <w:b/>
                <w:sz w:val="20"/>
                <w:szCs w:val="20"/>
              </w:rPr>
              <w:t>, ekvivalence</w:t>
            </w:r>
          </w:p>
        </w:tc>
        <w:tc>
          <w:tcPr>
            <w:tcW w:w="6769" w:type="dxa"/>
            <w:gridSpan w:val="7"/>
          </w:tcPr>
          <w:p w14:paraId="643BE37C" w14:textId="77777777" w:rsidR="00E53EEE" w:rsidRPr="00F10E88" w:rsidRDefault="00E53EEE" w:rsidP="005C2183">
            <w:pPr>
              <w:jc w:val="both"/>
              <w:rPr>
                <w:sz w:val="20"/>
                <w:szCs w:val="20"/>
              </w:rPr>
            </w:pPr>
          </w:p>
        </w:tc>
      </w:tr>
      <w:tr w:rsidR="00E53EEE" w14:paraId="536E7913" w14:textId="77777777" w:rsidTr="005C2183">
        <w:tc>
          <w:tcPr>
            <w:tcW w:w="3086" w:type="dxa"/>
            <w:shd w:val="clear" w:color="auto" w:fill="F7CAAC"/>
          </w:tcPr>
          <w:p w14:paraId="6744DEBA" w14:textId="77777777" w:rsidR="00E53EEE" w:rsidRPr="00F10E88" w:rsidRDefault="00E53EEE" w:rsidP="005C2183">
            <w:pPr>
              <w:rPr>
                <w:b/>
                <w:sz w:val="20"/>
                <w:szCs w:val="20"/>
              </w:rPr>
            </w:pPr>
            <w:r w:rsidRPr="00F10E88">
              <w:rPr>
                <w:b/>
                <w:sz w:val="20"/>
                <w:szCs w:val="20"/>
              </w:rPr>
              <w:t>Způsob ověření studijních výsledků</w:t>
            </w:r>
          </w:p>
        </w:tc>
        <w:tc>
          <w:tcPr>
            <w:tcW w:w="3406" w:type="dxa"/>
            <w:gridSpan w:val="4"/>
          </w:tcPr>
          <w:p w14:paraId="582185FF" w14:textId="77777777" w:rsidR="00E53EEE" w:rsidRPr="00F10E88" w:rsidRDefault="00E53EEE" w:rsidP="005C2183">
            <w:pPr>
              <w:jc w:val="both"/>
              <w:rPr>
                <w:sz w:val="20"/>
                <w:szCs w:val="20"/>
              </w:rPr>
            </w:pPr>
            <w:r w:rsidRPr="00F10E88">
              <w:rPr>
                <w:sz w:val="20"/>
                <w:szCs w:val="20"/>
              </w:rPr>
              <w:t>klasifikovaný zápočet</w:t>
            </w:r>
          </w:p>
        </w:tc>
        <w:tc>
          <w:tcPr>
            <w:tcW w:w="2156" w:type="dxa"/>
            <w:shd w:val="clear" w:color="auto" w:fill="F7CAAC"/>
          </w:tcPr>
          <w:p w14:paraId="191E6E37" w14:textId="77777777" w:rsidR="00E53EEE" w:rsidRPr="00F10E88" w:rsidRDefault="00E53EEE" w:rsidP="005C2183">
            <w:pPr>
              <w:jc w:val="both"/>
              <w:rPr>
                <w:b/>
                <w:sz w:val="20"/>
                <w:szCs w:val="20"/>
              </w:rPr>
            </w:pPr>
            <w:r w:rsidRPr="00F10E88">
              <w:rPr>
                <w:b/>
                <w:sz w:val="20"/>
                <w:szCs w:val="20"/>
              </w:rPr>
              <w:t>Forma výuky</w:t>
            </w:r>
          </w:p>
        </w:tc>
        <w:tc>
          <w:tcPr>
            <w:tcW w:w="1207" w:type="dxa"/>
            <w:gridSpan w:val="2"/>
          </w:tcPr>
          <w:p w14:paraId="3F770102" w14:textId="77777777" w:rsidR="00E53EEE" w:rsidRPr="00F10E88" w:rsidRDefault="00E53EEE" w:rsidP="005C2183">
            <w:pPr>
              <w:jc w:val="both"/>
              <w:rPr>
                <w:sz w:val="20"/>
                <w:szCs w:val="20"/>
              </w:rPr>
            </w:pPr>
            <w:r w:rsidRPr="00F10E88">
              <w:rPr>
                <w:sz w:val="20"/>
                <w:szCs w:val="20"/>
              </w:rPr>
              <w:t>cvičení</w:t>
            </w:r>
          </w:p>
        </w:tc>
      </w:tr>
      <w:tr w:rsidR="00E53EEE" w14:paraId="3CE6390C" w14:textId="77777777" w:rsidTr="005C2183">
        <w:tc>
          <w:tcPr>
            <w:tcW w:w="3086" w:type="dxa"/>
            <w:shd w:val="clear" w:color="auto" w:fill="F7CAAC"/>
          </w:tcPr>
          <w:p w14:paraId="5027B574" w14:textId="77777777" w:rsidR="00E53EEE" w:rsidRPr="00F10E88" w:rsidRDefault="00E53EEE" w:rsidP="005C2183">
            <w:pPr>
              <w:rPr>
                <w:b/>
                <w:sz w:val="20"/>
                <w:szCs w:val="20"/>
              </w:rPr>
            </w:pPr>
            <w:r w:rsidRPr="00F10E88">
              <w:rPr>
                <w:b/>
                <w:sz w:val="20"/>
                <w:szCs w:val="20"/>
              </w:rPr>
              <w:t>Forma způsobu ověření studijních výsledků a další požadavky na studenta</w:t>
            </w:r>
          </w:p>
        </w:tc>
        <w:tc>
          <w:tcPr>
            <w:tcW w:w="6769" w:type="dxa"/>
            <w:gridSpan w:val="7"/>
            <w:tcBorders>
              <w:bottom w:val="nil"/>
            </w:tcBorders>
          </w:tcPr>
          <w:p w14:paraId="1E68FE08" w14:textId="77777777" w:rsidR="00E53EEE" w:rsidRPr="00F10E88" w:rsidRDefault="00E53EEE" w:rsidP="00AD5CD3">
            <w:pPr>
              <w:autoSpaceDE w:val="0"/>
              <w:autoSpaceDN w:val="0"/>
              <w:adjustRightInd w:val="0"/>
              <w:jc w:val="both"/>
              <w:rPr>
                <w:sz w:val="20"/>
                <w:szCs w:val="20"/>
              </w:rPr>
            </w:pPr>
            <w:r w:rsidRPr="00F10E88">
              <w:rPr>
                <w:color w:val="000000" w:themeColor="text1"/>
                <w:sz w:val="20"/>
                <w:szCs w:val="20"/>
              </w:rPr>
              <w:t>K úspěšnému absolvování předmětu bude zapotřebí docházka (</w:t>
            </w:r>
            <w:proofErr w:type="gramStart"/>
            <w:r w:rsidRPr="00F10E88">
              <w:rPr>
                <w:color w:val="000000" w:themeColor="text1"/>
                <w:sz w:val="20"/>
                <w:szCs w:val="20"/>
              </w:rPr>
              <w:t>80%</w:t>
            </w:r>
            <w:proofErr w:type="gramEnd"/>
            <w:r w:rsidRPr="00F10E88">
              <w:rPr>
                <w:color w:val="000000" w:themeColor="text1"/>
                <w:sz w:val="20"/>
                <w:szCs w:val="20"/>
              </w:rPr>
              <w:t>), odevzdání všech zadaných kresebných cvičení a figurální kresba v životní velikosti ohodnocená minimálně 7 body z 10.</w:t>
            </w:r>
          </w:p>
        </w:tc>
      </w:tr>
      <w:tr w:rsidR="00E53EEE" w14:paraId="68EBA757" w14:textId="77777777" w:rsidTr="00F246BA">
        <w:trPr>
          <w:trHeight w:val="130"/>
        </w:trPr>
        <w:tc>
          <w:tcPr>
            <w:tcW w:w="9855" w:type="dxa"/>
            <w:gridSpan w:val="8"/>
            <w:tcBorders>
              <w:top w:val="nil"/>
            </w:tcBorders>
          </w:tcPr>
          <w:p w14:paraId="6727476A" w14:textId="77777777" w:rsidR="00E53EEE" w:rsidRPr="00F10E88" w:rsidRDefault="00E53EEE" w:rsidP="005C2183">
            <w:pPr>
              <w:rPr>
                <w:sz w:val="20"/>
                <w:szCs w:val="20"/>
              </w:rPr>
            </w:pPr>
          </w:p>
        </w:tc>
      </w:tr>
      <w:tr w:rsidR="00E53EEE" w14:paraId="1F292EEC" w14:textId="77777777" w:rsidTr="005C2183">
        <w:trPr>
          <w:trHeight w:val="197"/>
        </w:trPr>
        <w:tc>
          <w:tcPr>
            <w:tcW w:w="3086" w:type="dxa"/>
            <w:tcBorders>
              <w:top w:val="nil"/>
            </w:tcBorders>
            <w:shd w:val="clear" w:color="auto" w:fill="F7CAAC"/>
          </w:tcPr>
          <w:p w14:paraId="337F9BC8" w14:textId="77777777" w:rsidR="00E53EEE" w:rsidRPr="00F10E88" w:rsidRDefault="00E53EEE" w:rsidP="005C2183">
            <w:pPr>
              <w:rPr>
                <w:b/>
                <w:sz w:val="20"/>
                <w:szCs w:val="20"/>
              </w:rPr>
            </w:pPr>
            <w:r w:rsidRPr="00F10E88">
              <w:rPr>
                <w:b/>
                <w:sz w:val="20"/>
                <w:szCs w:val="20"/>
              </w:rPr>
              <w:t>Garant předmětu</w:t>
            </w:r>
          </w:p>
        </w:tc>
        <w:tc>
          <w:tcPr>
            <w:tcW w:w="6769" w:type="dxa"/>
            <w:gridSpan w:val="7"/>
            <w:tcBorders>
              <w:top w:val="nil"/>
            </w:tcBorders>
          </w:tcPr>
          <w:p w14:paraId="41882611" w14:textId="77777777" w:rsidR="00E53EEE" w:rsidRPr="00F10E88" w:rsidRDefault="00E53EEE" w:rsidP="005C2183">
            <w:pPr>
              <w:jc w:val="both"/>
              <w:rPr>
                <w:sz w:val="20"/>
                <w:szCs w:val="20"/>
              </w:rPr>
            </w:pPr>
            <w:r w:rsidRPr="00F10E88">
              <w:rPr>
                <w:sz w:val="20"/>
                <w:szCs w:val="20"/>
              </w:rPr>
              <w:t>MgA. Martin Kukal</w:t>
            </w:r>
          </w:p>
        </w:tc>
      </w:tr>
      <w:tr w:rsidR="00E53EEE" w14:paraId="51A511E4" w14:textId="77777777" w:rsidTr="005C2183">
        <w:trPr>
          <w:trHeight w:val="243"/>
        </w:trPr>
        <w:tc>
          <w:tcPr>
            <w:tcW w:w="3086" w:type="dxa"/>
            <w:tcBorders>
              <w:top w:val="nil"/>
            </w:tcBorders>
            <w:shd w:val="clear" w:color="auto" w:fill="F7CAAC"/>
          </w:tcPr>
          <w:p w14:paraId="09F9D7EC" w14:textId="77777777" w:rsidR="00E53EEE" w:rsidRPr="00F10E88" w:rsidRDefault="00E53EEE" w:rsidP="005C2183">
            <w:pPr>
              <w:rPr>
                <w:b/>
                <w:sz w:val="20"/>
                <w:szCs w:val="20"/>
              </w:rPr>
            </w:pPr>
            <w:r w:rsidRPr="00F10E88">
              <w:rPr>
                <w:b/>
                <w:sz w:val="20"/>
                <w:szCs w:val="20"/>
              </w:rPr>
              <w:t>Zapojení garanta do výuky předmětu</w:t>
            </w:r>
          </w:p>
        </w:tc>
        <w:tc>
          <w:tcPr>
            <w:tcW w:w="6769" w:type="dxa"/>
            <w:gridSpan w:val="7"/>
            <w:tcBorders>
              <w:top w:val="nil"/>
            </w:tcBorders>
          </w:tcPr>
          <w:p w14:paraId="50DD3773" w14:textId="7CB4E506" w:rsidR="00E53EEE" w:rsidRPr="00F10E88" w:rsidRDefault="00E53EEE" w:rsidP="005C2183">
            <w:pPr>
              <w:jc w:val="both"/>
              <w:rPr>
                <w:sz w:val="20"/>
                <w:szCs w:val="20"/>
              </w:rPr>
            </w:pPr>
            <w:r w:rsidRPr="00F10E88">
              <w:rPr>
                <w:sz w:val="20"/>
                <w:szCs w:val="20"/>
              </w:rPr>
              <w:t>100</w:t>
            </w:r>
            <w:r w:rsidR="00F246BA">
              <w:rPr>
                <w:sz w:val="20"/>
                <w:szCs w:val="20"/>
              </w:rPr>
              <w:t xml:space="preserve"> </w:t>
            </w:r>
            <w:r w:rsidRPr="00F10E88">
              <w:rPr>
                <w:sz w:val="20"/>
                <w:szCs w:val="20"/>
              </w:rPr>
              <w:t xml:space="preserve">% </w:t>
            </w:r>
          </w:p>
        </w:tc>
      </w:tr>
      <w:tr w:rsidR="00E53EEE" w14:paraId="35AD5222" w14:textId="77777777" w:rsidTr="005C2183">
        <w:tc>
          <w:tcPr>
            <w:tcW w:w="3086" w:type="dxa"/>
            <w:shd w:val="clear" w:color="auto" w:fill="F7CAAC"/>
          </w:tcPr>
          <w:p w14:paraId="44AC2CDF" w14:textId="77777777" w:rsidR="00E53EEE" w:rsidRPr="00F10E88" w:rsidRDefault="00E53EEE" w:rsidP="005C2183">
            <w:pPr>
              <w:rPr>
                <w:b/>
                <w:sz w:val="20"/>
                <w:szCs w:val="20"/>
              </w:rPr>
            </w:pPr>
            <w:r w:rsidRPr="00F10E88">
              <w:rPr>
                <w:b/>
                <w:sz w:val="20"/>
                <w:szCs w:val="20"/>
              </w:rPr>
              <w:t>Vyučující</w:t>
            </w:r>
          </w:p>
        </w:tc>
        <w:tc>
          <w:tcPr>
            <w:tcW w:w="6769" w:type="dxa"/>
            <w:gridSpan w:val="7"/>
            <w:tcBorders>
              <w:bottom w:val="nil"/>
            </w:tcBorders>
          </w:tcPr>
          <w:p w14:paraId="1C424713" w14:textId="1B37EBE4" w:rsidR="00E53EEE" w:rsidRPr="00F10E88" w:rsidRDefault="00E53EEE" w:rsidP="005C2183">
            <w:pPr>
              <w:jc w:val="both"/>
              <w:rPr>
                <w:sz w:val="20"/>
                <w:szCs w:val="20"/>
              </w:rPr>
            </w:pPr>
            <w:r w:rsidRPr="00F10E88">
              <w:rPr>
                <w:sz w:val="20"/>
                <w:szCs w:val="20"/>
              </w:rPr>
              <w:t>MgA. Martin Kukal</w:t>
            </w:r>
          </w:p>
        </w:tc>
      </w:tr>
      <w:tr w:rsidR="00E53EEE" w14:paraId="638ED0B0" w14:textId="77777777" w:rsidTr="00F246BA">
        <w:trPr>
          <w:trHeight w:val="76"/>
        </w:trPr>
        <w:tc>
          <w:tcPr>
            <w:tcW w:w="9855" w:type="dxa"/>
            <w:gridSpan w:val="8"/>
            <w:tcBorders>
              <w:top w:val="nil"/>
            </w:tcBorders>
          </w:tcPr>
          <w:p w14:paraId="5534BEF6" w14:textId="77777777" w:rsidR="00E53EEE" w:rsidRPr="00F10E88" w:rsidRDefault="00E53EEE" w:rsidP="005C2183">
            <w:pPr>
              <w:jc w:val="both"/>
              <w:rPr>
                <w:sz w:val="20"/>
                <w:szCs w:val="20"/>
              </w:rPr>
            </w:pPr>
          </w:p>
        </w:tc>
      </w:tr>
      <w:tr w:rsidR="00E53EEE" w14:paraId="13F8CA6F" w14:textId="77777777" w:rsidTr="005C2183">
        <w:tc>
          <w:tcPr>
            <w:tcW w:w="3086" w:type="dxa"/>
            <w:shd w:val="clear" w:color="auto" w:fill="F7CAAC"/>
          </w:tcPr>
          <w:p w14:paraId="78E8CA4C" w14:textId="77777777" w:rsidR="00E53EEE" w:rsidRPr="00F10E88" w:rsidRDefault="00E53EEE" w:rsidP="005C2183">
            <w:pPr>
              <w:jc w:val="both"/>
              <w:rPr>
                <w:b/>
                <w:sz w:val="20"/>
                <w:szCs w:val="20"/>
              </w:rPr>
            </w:pPr>
            <w:r w:rsidRPr="00F10E88">
              <w:rPr>
                <w:b/>
                <w:sz w:val="20"/>
                <w:szCs w:val="20"/>
              </w:rPr>
              <w:t>Stručná anotace předmětu</w:t>
            </w:r>
          </w:p>
        </w:tc>
        <w:tc>
          <w:tcPr>
            <w:tcW w:w="6769" w:type="dxa"/>
            <w:gridSpan w:val="7"/>
            <w:tcBorders>
              <w:bottom w:val="nil"/>
            </w:tcBorders>
          </w:tcPr>
          <w:p w14:paraId="15A5C810" w14:textId="77777777" w:rsidR="00E53EEE" w:rsidRPr="00F10E88" w:rsidRDefault="00E53EEE" w:rsidP="005C2183">
            <w:pPr>
              <w:jc w:val="both"/>
              <w:rPr>
                <w:sz w:val="20"/>
                <w:szCs w:val="20"/>
              </w:rPr>
            </w:pPr>
          </w:p>
        </w:tc>
      </w:tr>
      <w:tr w:rsidR="00F246BA" w14:paraId="07014DA1" w14:textId="77777777" w:rsidTr="005C2183">
        <w:tc>
          <w:tcPr>
            <w:tcW w:w="3086" w:type="dxa"/>
            <w:shd w:val="clear" w:color="auto" w:fill="F7CAAC"/>
          </w:tcPr>
          <w:p w14:paraId="79ACC747" w14:textId="77777777" w:rsidR="00F246BA" w:rsidRPr="00F10E88" w:rsidRDefault="00F246BA" w:rsidP="005C2183">
            <w:pPr>
              <w:jc w:val="both"/>
              <w:rPr>
                <w:b/>
                <w:sz w:val="20"/>
                <w:szCs w:val="20"/>
              </w:rPr>
            </w:pPr>
          </w:p>
        </w:tc>
        <w:tc>
          <w:tcPr>
            <w:tcW w:w="6769" w:type="dxa"/>
            <w:gridSpan w:val="7"/>
            <w:tcBorders>
              <w:bottom w:val="nil"/>
            </w:tcBorders>
          </w:tcPr>
          <w:p w14:paraId="7465F8A8" w14:textId="77777777" w:rsidR="00F246BA" w:rsidRPr="00F10E88" w:rsidRDefault="00F246BA" w:rsidP="005C2183">
            <w:pPr>
              <w:jc w:val="both"/>
              <w:rPr>
                <w:sz w:val="20"/>
                <w:szCs w:val="20"/>
              </w:rPr>
            </w:pPr>
          </w:p>
        </w:tc>
      </w:tr>
      <w:tr w:rsidR="00E53EEE" w14:paraId="54963515" w14:textId="77777777" w:rsidTr="004D3B4A">
        <w:trPr>
          <w:trHeight w:val="2481"/>
        </w:trPr>
        <w:tc>
          <w:tcPr>
            <w:tcW w:w="9855" w:type="dxa"/>
            <w:gridSpan w:val="8"/>
            <w:tcBorders>
              <w:top w:val="nil"/>
              <w:bottom w:val="single" w:sz="12" w:space="0" w:color="auto"/>
            </w:tcBorders>
          </w:tcPr>
          <w:p w14:paraId="6B670AC8" w14:textId="5D58C6DE" w:rsidR="00E53EEE" w:rsidRPr="0066508D" w:rsidRDefault="00E53EEE" w:rsidP="00F246BA">
            <w:pPr>
              <w:spacing w:after="120"/>
              <w:jc w:val="both"/>
              <w:rPr>
                <w:color w:val="000000" w:themeColor="text1"/>
                <w:sz w:val="20"/>
                <w:szCs w:val="20"/>
              </w:rPr>
            </w:pPr>
            <w:r w:rsidRPr="0066508D">
              <w:rPr>
                <w:color w:val="000000" w:themeColor="text1"/>
                <w:sz w:val="20"/>
                <w:szCs w:val="20"/>
              </w:rPr>
              <w:t>V tomto kurzu studenti nadále vytvářejí figurální kresby/malby v životní velikosti. Zaměřují se především na modelaci světlem, dále pak na kresebnou/výtvarnou nadsázku, kresebný výraz a ovládnutí základů malby barvami (malba pastelem, akrylovými barvami, kvašem, temperami) i na další, individuální, prohlubování anatomických znalostí a na posílení vlastního autonomního výtvarného projevu.</w:t>
            </w:r>
          </w:p>
          <w:p w14:paraId="6B158521" w14:textId="0BFB2A64" w:rsidR="00E53EEE" w:rsidRPr="00F246BA" w:rsidRDefault="00E53EEE" w:rsidP="00CE41A2">
            <w:pPr>
              <w:pStyle w:val="Odstavecseseznamem"/>
              <w:numPr>
                <w:ilvl w:val="0"/>
                <w:numId w:val="38"/>
              </w:numPr>
              <w:jc w:val="both"/>
              <w:rPr>
                <w:color w:val="000000" w:themeColor="text1"/>
              </w:rPr>
            </w:pPr>
            <w:r w:rsidRPr="00F246BA">
              <w:rPr>
                <w:color w:val="000000" w:themeColor="text1"/>
              </w:rPr>
              <w:t>figurální kresba podle živého modelu</w:t>
            </w:r>
          </w:p>
          <w:p w14:paraId="33A1212D" w14:textId="36343DE4" w:rsidR="00E53EEE" w:rsidRPr="00F246BA" w:rsidRDefault="00E53EEE" w:rsidP="00CE41A2">
            <w:pPr>
              <w:pStyle w:val="Odstavecseseznamem"/>
              <w:numPr>
                <w:ilvl w:val="0"/>
                <w:numId w:val="38"/>
              </w:numPr>
              <w:jc w:val="both"/>
              <w:rPr>
                <w:color w:val="000000" w:themeColor="text1"/>
              </w:rPr>
            </w:pPr>
            <w:r w:rsidRPr="00F246BA">
              <w:rPr>
                <w:color w:val="000000" w:themeColor="text1"/>
              </w:rPr>
              <w:t>výtvarná nadsázka ve figurální kresbě/malbě</w:t>
            </w:r>
          </w:p>
          <w:p w14:paraId="44A6DE59" w14:textId="0E790E3E" w:rsidR="00F246BA" w:rsidRDefault="00E53EEE" w:rsidP="00CE41A2">
            <w:pPr>
              <w:pStyle w:val="Odstavecseseznamem"/>
              <w:numPr>
                <w:ilvl w:val="0"/>
                <w:numId w:val="38"/>
              </w:numPr>
              <w:spacing w:after="120"/>
              <w:rPr>
                <w:color w:val="000000" w:themeColor="text1"/>
              </w:rPr>
            </w:pPr>
            <w:r w:rsidRPr="00F246BA">
              <w:rPr>
                <w:color w:val="000000" w:themeColor="text1"/>
              </w:rPr>
              <w:t xml:space="preserve">světlo a </w:t>
            </w:r>
            <w:r w:rsidR="00F246BA" w:rsidRPr="00F246BA">
              <w:rPr>
                <w:color w:val="000000" w:themeColor="text1"/>
              </w:rPr>
              <w:t>stín – kresba</w:t>
            </w:r>
            <w:r w:rsidRPr="00F246BA">
              <w:rPr>
                <w:color w:val="000000" w:themeColor="text1"/>
              </w:rPr>
              <w:t>/malba světlem</w:t>
            </w:r>
          </w:p>
          <w:p w14:paraId="73BF90DA" w14:textId="331D4E79" w:rsidR="00E53EEE" w:rsidRPr="00F246BA" w:rsidRDefault="00E53EEE" w:rsidP="00CE41A2">
            <w:pPr>
              <w:pStyle w:val="Odstavecseseznamem"/>
              <w:numPr>
                <w:ilvl w:val="0"/>
                <w:numId w:val="38"/>
              </w:numPr>
              <w:spacing w:after="120"/>
              <w:rPr>
                <w:color w:val="000000" w:themeColor="text1"/>
              </w:rPr>
            </w:pPr>
            <w:r w:rsidRPr="00F246BA">
              <w:rPr>
                <w:color w:val="000000" w:themeColor="text1"/>
              </w:rPr>
              <w:t>malba lidské postavy barvami</w:t>
            </w:r>
          </w:p>
          <w:p w14:paraId="01B33F76" w14:textId="77777777" w:rsidR="00E53EEE" w:rsidRPr="0066508D" w:rsidRDefault="00E53EEE" w:rsidP="00291063">
            <w:pPr>
              <w:jc w:val="both"/>
              <w:rPr>
                <w:color w:val="000000" w:themeColor="text1"/>
                <w:sz w:val="20"/>
                <w:szCs w:val="20"/>
              </w:rPr>
            </w:pPr>
            <w:r w:rsidRPr="0066508D">
              <w:rPr>
                <w:color w:val="000000" w:themeColor="text1"/>
                <w:sz w:val="20"/>
                <w:szCs w:val="20"/>
              </w:rPr>
              <w:t>Student je schopen nakreslit i namalovat figuru v životní velikosti v libovolné pozici, užívá svých znalostí o lidské anatomii, perspektivě a vlastní výtvarné nadsázky k tomu, aby vytvořil osobité dílo.</w:t>
            </w:r>
          </w:p>
        </w:tc>
      </w:tr>
      <w:tr w:rsidR="00E53EEE" w14:paraId="6293D29D" w14:textId="77777777" w:rsidTr="005C2183">
        <w:trPr>
          <w:trHeight w:val="265"/>
        </w:trPr>
        <w:tc>
          <w:tcPr>
            <w:tcW w:w="3653" w:type="dxa"/>
            <w:gridSpan w:val="2"/>
            <w:tcBorders>
              <w:top w:val="nil"/>
            </w:tcBorders>
            <w:shd w:val="clear" w:color="auto" w:fill="F7CAAC"/>
          </w:tcPr>
          <w:p w14:paraId="217F4EB5" w14:textId="77777777" w:rsidR="00E53EEE" w:rsidRPr="00F10E88" w:rsidRDefault="00E53EEE" w:rsidP="005C2183">
            <w:pPr>
              <w:jc w:val="both"/>
              <w:rPr>
                <w:sz w:val="20"/>
                <w:szCs w:val="20"/>
              </w:rPr>
            </w:pPr>
            <w:r w:rsidRPr="00F10E88">
              <w:rPr>
                <w:b/>
                <w:sz w:val="20"/>
                <w:szCs w:val="20"/>
              </w:rPr>
              <w:t>Studijní literatura a studijní pomůcky</w:t>
            </w:r>
          </w:p>
        </w:tc>
        <w:tc>
          <w:tcPr>
            <w:tcW w:w="6202" w:type="dxa"/>
            <w:gridSpan w:val="6"/>
            <w:tcBorders>
              <w:top w:val="nil"/>
              <w:bottom w:val="nil"/>
            </w:tcBorders>
          </w:tcPr>
          <w:p w14:paraId="2BFB4BB3" w14:textId="77777777" w:rsidR="00E53EEE" w:rsidRPr="00F10E88" w:rsidRDefault="00E53EEE" w:rsidP="005C2183">
            <w:pPr>
              <w:jc w:val="both"/>
              <w:rPr>
                <w:sz w:val="20"/>
                <w:szCs w:val="20"/>
              </w:rPr>
            </w:pPr>
          </w:p>
        </w:tc>
      </w:tr>
      <w:tr w:rsidR="00E53EEE" w:rsidRPr="003F7F55" w14:paraId="43396588" w14:textId="77777777" w:rsidTr="00291063">
        <w:trPr>
          <w:trHeight w:val="1318"/>
        </w:trPr>
        <w:tc>
          <w:tcPr>
            <w:tcW w:w="9855" w:type="dxa"/>
            <w:gridSpan w:val="8"/>
            <w:tcBorders>
              <w:top w:val="nil"/>
            </w:tcBorders>
          </w:tcPr>
          <w:p w14:paraId="5C03C0E7" w14:textId="77777777" w:rsidR="00E53EEE" w:rsidRPr="00F10E88" w:rsidRDefault="00E53EEE" w:rsidP="005C2183">
            <w:pPr>
              <w:jc w:val="both"/>
              <w:rPr>
                <w:b/>
                <w:sz w:val="20"/>
                <w:szCs w:val="20"/>
              </w:rPr>
            </w:pPr>
            <w:r w:rsidRPr="00F10E88">
              <w:rPr>
                <w:b/>
                <w:bCs/>
                <w:sz w:val="20"/>
                <w:szCs w:val="20"/>
              </w:rPr>
              <w:t>Povinná:</w:t>
            </w:r>
          </w:p>
          <w:p w14:paraId="7F1E1750" w14:textId="77777777" w:rsidR="00291063" w:rsidRDefault="00E53EEE" w:rsidP="005C2183">
            <w:pPr>
              <w:jc w:val="both"/>
              <w:rPr>
                <w:color w:val="212529"/>
                <w:sz w:val="20"/>
                <w:szCs w:val="20"/>
              </w:rPr>
            </w:pPr>
            <w:r w:rsidRPr="00F10E88">
              <w:rPr>
                <w:color w:val="212529"/>
                <w:sz w:val="20"/>
                <w:szCs w:val="20"/>
              </w:rPr>
              <w:t xml:space="preserve">LAURICELLA, Michel a Marie DEER. </w:t>
            </w:r>
            <w:proofErr w:type="spellStart"/>
            <w:r w:rsidRPr="00F10E88">
              <w:rPr>
                <w:i/>
                <w:iCs/>
                <w:color w:val="212529"/>
                <w:sz w:val="20"/>
                <w:szCs w:val="20"/>
              </w:rPr>
              <w:t>Morpho</w:t>
            </w:r>
            <w:proofErr w:type="spellEnd"/>
            <w:r w:rsidRPr="00F10E88">
              <w:rPr>
                <w:i/>
                <w:iCs/>
                <w:color w:val="212529"/>
                <w:sz w:val="20"/>
                <w:szCs w:val="20"/>
              </w:rPr>
              <w:t xml:space="preserve">: anatomy </w:t>
            </w:r>
            <w:proofErr w:type="spellStart"/>
            <w:r w:rsidRPr="00F10E88">
              <w:rPr>
                <w:i/>
                <w:iCs/>
                <w:color w:val="212529"/>
                <w:sz w:val="20"/>
                <w:szCs w:val="20"/>
              </w:rPr>
              <w:t>for</w:t>
            </w:r>
            <w:proofErr w:type="spellEnd"/>
            <w:r w:rsidRPr="00F10E88">
              <w:rPr>
                <w:i/>
                <w:iCs/>
                <w:color w:val="212529"/>
                <w:sz w:val="20"/>
                <w:szCs w:val="20"/>
              </w:rPr>
              <w:t xml:space="preserve"> </w:t>
            </w:r>
            <w:proofErr w:type="spellStart"/>
            <w:r w:rsidRPr="00F10E88">
              <w:rPr>
                <w:i/>
                <w:iCs/>
                <w:color w:val="212529"/>
                <w:sz w:val="20"/>
                <w:szCs w:val="20"/>
              </w:rPr>
              <w:t>artists</w:t>
            </w:r>
            <w:proofErr w:type="spellEnd"/>
            <w:r w:rsidRPr="00F10E88">
              <w:rPr>
                <w:color w:val="212529"/>
                <w:sz w:val="20"/>
                <w:szCs w:val="20"/>
              </w:rPr>
              <w:t xml:space="preserve">. San Rafael, CA: Rocky </w:t>
            </w:r>
            <w:proofErr w:type="spellStart"/>
            <w:r w:rsidRPr="00F10E88">
              <w:rPr>
                <w:color w:val="212529"/>
                <w:sz w:val="20"/>
                <w:szCs w:val="20"/>
              </w:rPr>
              <w:t>Nook</w:t>
            </w:r>
            <w:proofErr w:type="spellEnd"/>
            <w:r w:rsidRPr="00F10E88">
              <w:rPr>
                <w:color w:val="212529"/>
                <w:sz w:val="20"/>
                <w:szCs w:val="20"/>
              </w:rPr>
              <w:t xml:space="preserve">, 2018. </w:t>
            </w:r>
          </w:p>
          <w:p w14:paraId="4BDAB29A" w14:textId="43AA80DB" w:rsidR="00E53EEE" w:rsidRPr="00291063" w:rsidRDefault="00E53EEE" w:rsidP="005C2183">
            <w:pPr>
              <w:jc w:val="both"/>
              <w:rPr>
                <w:color w:val="212529"/>
                <w:sz w:val="20"/>
                <w:szCs w:val="20"/>
              </w:rPr>
            </w:pPr>
            <w:r w:rsidRPr="00F10E88">
              <w:rPr>
                <w:color w:val="212529"/>
                <w:sz w:val="20"/>
                <w:szCs w:val="20"/>
              </w:rPr>
              <w:t>ISBN 9781681983745.</w:t>
            </w:r>
          </w:p>
          <w:p w14:paraId="2002AD97" w14:textId="77777777" w:rsidR="00E53EEE" w:rsidRPr="00F10E88" w:rsidRDefault="00E53EEE" w:rsidP="005C2183">
            <w:pPr>
              <w:jc w:val="both"/>
              <w:rPr>
                <w:b/>
                <w:sz w:val="20"/>
                <w:szCs w:val="20"/>
              </w:rPr>
            </w:pPr>
            <w:r w:rsidRPr="00F10E88">
              <w:rPr>
                <w:b/>
                <w:bCs/>
                <w:sz w:val="20"/>
                <w:szCs w:val="20"/>
              </w:rPr>
              <w:t>Doporučená:</w:t>
            </w:r>
          </w:p>
          <w:p w14:paraId="21CA460F" w14:textId="50D02963" w:rsidR="00E53EEE" w:rsidRPr="00F10E88" w:rsidRDefault="00E53EEE" w:rsidP="005C2183">
            <w:pPr>
              <w:jc w:val="both"/>
              <w:rPr>
                <w:color w:val="000000" w:themeColor="text1"/>
                <w:sz w:val="20"/>
                <w:szCs w:val="20"/>
              </w:rPr>
            </w:pPr>
            <w:r w:rsidRPr="00F10E88">
              <w:rPr>
                <w:color w:val="212529"/>
                <w:sz w:val="20"/>
                <w:szCs w:val="20"/>
              </w:rPr>
              <w:t xml:space="preserve">BRIDGMAN, George </w:t>
            </w:r>
            <w:proofErr w:type="spellStart"/>
            <w:r w:rsidRPr="00F10E88">
              <w:rPr>
                <w:color w:val="212529"/>
                <w:sz w:val="20"/>
                <w:szCs w:val="20"/>
              </w:rPr>
              <w:t>Brant</w:t>
            </w:r>
            <w:proofErr w:type="spellEnd"/>
            <w:r w:rsidRPr="00F10E88">
              <w:rPr>
                <w:color w:val="212529"/>
                <w:sz w:val="20"/>
                <w:szCs w:val="20"/>
              </w:rPr>
              <w:t xml:space="preserve">. </w:t>
            </w:r>
            <w:proofErr w:type="spellStart"/>
            <w:r w:rsidRPr="00F10E88">
              <w:rPr>
                <w:i/>
                <w:iCs/>
                <w:color w:val="212529"/>
                <w:sz w:val="20"/>
                <w:szCs w:val="20"/>
              </w:rPr>
              <w:t>Constructive</w:t>
            </w:r>
            <w:proofErr w:type="spellEnd"/>
            <w:r w:rsidRPr="00F10E88">
              <w:rPr>
                <w:i/>
                <w:iCs/>
                <w:color w:val="212529"/>
                <w:sz w:val="20"/>
                <w:szCs w:val="20"/>
              </w:rPr>
              <w:t xml:space="preserve"> anatomy</w:t>
            </w:r>
            <w:r w:rsidRPr="00F10E88">
              <w:rPr>
                <w:color w:val="212529"/>
                <w:sz w:val="20"/>
                <w:szCs w:val="20"/>
              </w:rPr>
              <w:t xml:space="preserve">. Dover </w:t>
            </w:r>
            <w:proofErr w:type="spellStart"/>
            <w:r w:rsidRPr="00F10E88">
              <w:rPr>
                <w:color w:val="212529"/>
                <w:sz w:val="20"/>
                <w:szCs w:val="20"/>
              </w:rPr>
              <w:t>Publication</w:t>
            </w:r>
            <w:proofErr w:type="spellEnd"/>
            <w:r w:rsidRPr="00F10E88">
              <w:rPr>
                <w:color w:val="212529"/>
                <w:sz w:val="20"/>
                <w:szCs w:val="20"/>
              </w:rPr>
              <w:t xml:space="preserve"> Inc.,</w:t>
            </w:r>
            <w:r w:rsidR="00291063">
              <w:rPr>
                <w:color w:val="212529"/>
                <w:sz w:val="20"/>
                <w:szCs w:val="20"/>
              </w:rPr>
              <w:t xml:space="preserve"> </w:t>
            </w:r>
            <w:r w:rsidRPr="00F10E88">
              <w:rPr>
                <w:color w:val="212529"/>
                <w:sz w:val="20"/>
                <w:szCs w:val="20"/>
              </w:rPr>
              <w:t xml:space="preserve">1973. </w:t>
            </w:r>
            <w:r w:rsidRPr="00F10E88">
              <w:rPr>
                <w:color w:val="000000" w:themeColor="text1"/>
                <w:sz w:val="20"/>
                <w:szCs w:val="20"/>
              </w:rPr>
              <w:t>ISBN 9780486211046</w:t>
            </w:r>
            <w:r w:rsidR="00E14AC9">
              <w:rPr>
                <w:color w:val="000000" w:themeColor="text1"/>
                <w:sz w:val="20"/>
                <w:szCs w:val="20"/>
              </w:rPr>
              <w:t>.</w:t>
            </w:r>
          </w:p>
          <w:p w14:paraId="67EE7CDF" w14:textId="77777777" w:rsidR="00E53EEE" w:rsidRPr="00F10E88" w:rsidRDefault="00E53EEE" w:rsidP="005C2183">
            <w:pPr>
              <w:jc w:val="both"/>
              <w:rPr>
                <w:sz w:val="20"/>
                <w:szCs w:val="20"/>
              </w:rPr>
            </w:pPr>
            <w:r w:rsidRPr="00F10E88">
              <w:rPr>
                <w:color w:val="212529"/>
                <w:sz w:val="20"/>
                <w:szCs w:val="20"/>
              </w:rPr>
              <w:t xml:space="preserve">PETŘÍČEK, Radek. </w:t>
            </w:r>
            <w:r w:rsidRPr="00F10E88">
              <w:rPr>
                <w:i/>
                <w:iCs/>
                <w:color w:val="212529"/>
                <w:sz w:val="20"/>
                <w:szCs w:val="20"/>
              </w:rPr>
              <w:t>Výtvarná anatomie</w:t>
            </w:r>
            <w:r w:rsidRPr="00F10E88">
              <w:rPr>
                <w:color w:val="212529"/>
                <w:sz w:val="20"/>
                <w:szCs w:val="20"/>
              </w:rPr>
              <w:t>. 2. vydání. Pardubice: Univerzita Pardubice, 2020. ISBN 978-80-7560-282-4.</w:t>
            </w:r>
          </w:p>
        </w:tc>
      </w:tr>
    </w:tbl>
    <w:p w14:paraId="0BF8E92D" w14:textId="77777777" w:rsidR="00E53EEE" w:rsidRDefault="00E53EEE" w:rsidP="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576A97D2" w14:textId="77777777" w:rsidTr="005C2183">
        <w:tc>
          <w:tcPr>
            <w:tcW w:w="9855" w:type="dxa"/>
            <w:gridSpan w:val="8"/>
            <w:tcBorders>
              <w:bottom w:val="double" w:sz="4" w:space="0" w:color="auto"/>
            </w:tcBorders>
            <w:shd w:val="clear" w:color="auto" w:fill="BDD6EE"/>
          </w:tcPr>
          <w:p w14:paraId="671623DC" w14:textId="77777777" w:rsidR="00E53EEE" w:rsidRDefault="00E53EEE" w:rsidP="005C2183">
            <w:pPr>
              <w:jc w:val="both"/>
              <w:rPr>
                <w:b/>
                <w:sz w:val="28"/>
              </w:rPr>
            </w:pPr>
            <w:r>
              <w:lastRenderedPageBreak/>
              <w:br w:type="page"/>
            </w:r>
            <w:r>
              <w:rPr>
                <w:b/>
                <w:sz w:val="28"/>
              </w:rPr>
              <w:t>B-III – Charakteristika studijního předmětu</w:t>
            </w:r>
          </w:p>
        </w:tc>
      </w:tr>
      <w:tr w:rsidR="00E53EEE" w14:paraId="39BE382A" w14:textId="77777777" w:rsidTr="005C2183">
        <w:tc>
          <w:tcPr>
            <w:tcW w:w="3086" w:type="dxa"/>
            <w:tcBorders>
              <w:top w:val="double" w:sz="4" w:space="0" w:color="auto"/>
            </w:tcBorders>
            <w:shd w:val="clear" w:color="auto" w:fill="F7CAAC"/>
          </w:tcPr>
          <w:p w14:paraId="2F4F3885" w14:textId="77777777" w:rsidR="00E53EEE" w:rsidRPr="00F10E88" w:rsidRDefault="00E53EEE" w:rsidP="005C2183">
            <w:pPr>
              <w:rPr>
                <w:b/>
                <w:sz w:val="20"/>
                <w:szCs w:val="20"/>
              </w:rPr>
            </w:pPr>
            <w:r w:rsidRPr="00F10E88">
              <w:rPr>
                <w:b/>
                <w:sz w:val="20"/>
                <w:szCs w:val="20"/>
              </w:rPr>
              <w:t>Název studijního předmětu</w:t>
            </w:r>
          </w:p>
        </w:tc>
        <w:tc>
          <w:tcPr>
            <w:tcW w:w="6769" w:type="dxa"/>
            <w:gridSpan w:val="7"/>
            <w:tcBorders>
              <w:top w:val="double" w:sz="4" w:space="0" w:color="auto"/>
            </w:tcBorders>
          </w:tcPr>
          <w:p w14:paraId="0D380902" w14:textId="77777777" w:rsidR="00E53EEE" w:rsidRPr="00F10E88" w:rsidRDefault="00E53EEE" w:rsidP="005C2183">
            <w:pPr>
              <w:jc w:val="both"/>
              <w:rPr>
                <w:sz w:val="20"/>
                <w:szCs w:val="20"/>
              </w:rPr>
            </w:pPr>
            <w:r w:rsidRPr="00F10E88">
              <w:rPr>
                <w:sz w:val="20"/>
                <w:szCs w:val="20"/>
              </w:rPr>
              <w:t xml:space="preserve">Kresba </w:t>
            </w:r>
            <w:r>
              <w:rPr>
                <w:sz w:val="20"/>
                <w:szCs w:val="20"/>
              </w:rPr>
              <w:t>4</w:t>
            </w:r>
          </w:p>
        </w:tc>
      </w:tr>
      <w:tr w:rsidR="00E53EEE" w14:paraId="152ABC6D" w14:textId="77777777" w:rsidTr="005C2183">
        <w:tc>
          <w:tcPr>
            <w:tcW w:w="3086" w:type="dxa"/>
            <w:shd w:val="clear" w:color="auto" w:fill="F7CAAC"/>
          </w:tcPr>
          <w:p w14:paraId="517D8410" w14:textId="77777777" w:rsidR="00E53EEE" w:rsidRPr="00F10E88" w:rsidRDefault="00E53EEE" w:rsidP="005C2183">
            <w:pPr>
              <w:rPr>
                <w:b/>
                <w:sz w:val="20"/>
                <w:szCs w:val="20"/>
              </w:rPr>
            </w:pPr>
            <w:r w:rsidRPr="00F10E88">
              <w:rPr>
                <w:b/>
                <w:sz w:val="20"/>
                <w:szCs w:val="20"/>
              </w:rPr>
              <w:t>Typ předmětu</w:t>
            </w:r>
          </w:p>
        </w:tc>
        <w:tc>
          <w:tcPr>
            <w:tcW w:w="3406" w:type="dxa"/>
            <w:gridSpan w:val="4"/>
          </w:tcPr>
          <w:p w14:paraId="57404DBA" w14:textId="77777777" w:rsidR="00E53EEE" w:rsidRPr="00F10E88" w:rsidRDefault="00E53EEE" w:rsidP="005C2183">
            <w:pPr>
              <w:jc w:val="both"/>
              <w:rPr>
                <w:sz w:val="20"/>
                <w:szCs w:val="20"/>
              </w:rPr>
            </w:pPr>
            <w:r>
              <w:rPr>
                <w:sz w:val="20"/>
                <w:szCs w:val="20"/>
              </w:rPr>
              <w:t>p</w:t>
            </w:r>
            <w:r w:rsidRPr="00F10E88">
              <w:rPr>
                <w:sz w:val="20"/>
                <w:szCs w:val="20"/>
              </w:rPr>
              <w:t>ovinný</w:t>
            </w:r>
          </w:p>
        </w:tc>
        <w:tc>
          <w:tcPr>
            <w:tcW w:w="2695" w:type="dxa"/>
            <w:gridSpan w:val="2"/>
            <w:shd w:val="clear" w:color="auto" w:fill="F7CAAC"/>
          </w:tcPr>
          <w:p w14:paraId="58F2B255" w14:textId="77777777" w:rsidR="00E53EEE" w:rsidRPr="00F10E88" w:rsidRDefault="00E53EEE" w:rsidP="005C2183">
            <w:pPr>
              <w:jc w:val="both"/>
              <w:rPr>
                <w:sz w:val="20"/>
                <w:szCs w:val="20"/>
              </w:rPr>
            </w:pPr>
            <w:r w:rsidRPr="00F10E88">
              <w:rPr>
                <w:b/>
                <w:sz w:val="20"/>
                <w:szCs w:val="20"/>
              </w:rPr>
              <w:t>doporučený ročník / semestr</w:t>
            </w:r>
          </w:p>
        </w:tc>
        <w:tc>
          <w:tcPr>
            <w:tcW w:w="668" w:type="dxa"/>
          </w:tcPr>
          <w:p w14:paraId="71B057F1" w14:textId="77777777" w:rsidR="00E53EEE" w:rsidRPr="00F10E88" w:rsidRDefault="00E53EEE" w:rsidP="005C2183">
            <w:pPr>
              <w:jc w:val="both"/>
              <w:rPr>
                <w:sz w:val="20"/>
                <w:szCs w:val="20"/>
              </w:rPr>
            </w:pPr>
            <w:r>
              <w:rPr>
                <w:sz w:val="20"/>
                <w:szCs w:val="20"/>
              </w:rPr>
              <w:t>2</w:t>
            </w:r>
            <w:r w:rsidRPr="00F10E88">
              <w:rPr>
                <w:sz w:val="20"/>
                <w:szCs w:val="20"/>
              </w:rPr>
              <w:t>/</w:t>
            </w:r>
            <w:r>
              <w:rPr>
                <w:sz w:val="20"/>
                <w:szCs w:val="20"/>
              </w:rPr>
              <w:t>L</w:t>
            </w:r>
            <w:r w:rsidRPr="00F10E88">
              <w:rPr>
                <w:sz w:val="20"/>
                <w:szCs w:val="20"/>
              </w:rPr>
              <w:t>S</w:t>
            </w:r>
          </w:p>
        </w:tc>
      </w:tr>
      <w:tr w:rsidR="00E53EEE" w14:paraId="6CF7DD57" w14:textId="77777777" w:rsidTr="005C2183">
        <w:tc>
          <w:tcPr>
            <w:tcW w:w="3086" w:type="dxa"/>
            <w:shd w:val="clear" w:color="auto" w:fill="F7CAAC"/>
          </w:tcPr>
          <w:p w14:paraId="238B6F73" w14:textId="77777777" w:rsidR="00E53EEE" w:rsidRPr="00F10E88" w:rsidRDefault="00E53EEE" w:rsidP="005C2183">
            <w:pPr>
              <w:rPr>
                <w:b/>
                <w:sz w:val="20"/>
                <w:szCs w:val="20"/>
              </w:rPr>
            </w:pPr>
            <w:r w:rsidRPr="00F10E88">
              <w:rPr>
                <w:b/>
                <w:sz w:val="20"/>
                <w:szCs w:val="20"/>
              </w:rPr>
              <w:t>Rozsah studijního předmětu</w:t>
            </w:r>
          </w:p>
        </w:tc>
        <w:tc>
          <w:tcPr>
            <w:tcW w:w="1701" w:type="dxa"/>
            <w:gridSpan w:val="2"/>
          </w:tcPr>
          <w:p w14:paraId="373F5E0D" w14:textId="77777777" w:rsidR="00E53EEE" w:rsidRPr="00F10E88" w:rsidRDefault="00E53EEE" w:rsidP="005C2183">
            <w:pPr>
              <w:jc w:val="both"/>
              <w:rPr>
                <w:sz w:val="20"/>
                <w:szCs w:val="20"/>
              </w:rPr>
            </w:pPr>
            <w:r w:rsidRPr="00F10E88">
              <w:rPr>
                <w:sz w:val="20"/>
                <w:szCs w:val="20"/>
              </w:rPr>
              <w:t>39c</w:t>
            </w:r>
          </w:p>
        </w:tc>
        <w:tc>
          <w:tcPr>
            <w:tcW w:w="889" w:type="dxa"/>
            <w:shd w:val="clear" w:color="auto" w:fill="F7CAAC"/>
          </w:tcPr>
          <w:p w14:paraId="1507F94F" w14:textId="77777777" w:rsidR="00E53EEE" w:rsidRPr="00F10E88" w:rsidRDefault="00E53EEE" w:rsidP="005C2183">
            <w:pPr>
              <w:jc w:val="both"/>
              <w:rPr>
                <w:b/>
                <w:sz w:val="20"/>
                <w:szCs w:val="20"/>
              </w:rPr>
            </w:pPr>
            <w:r w:rsidRPr="00F10E88">
              <w:rPr>
                <w:b/>
                <w:sz w:val="20"/>
                <w:szCs w:val="20"/>
              </w:rPr>
              <w:t xml:space="preserve">hod. </w:t>
            </w:r>
          </w:p>
        </w:tc>
        <w:tc>
          <w:tcPr>
            <w:tcW w:w="816" w:type="dxa"/>
          </w:tcPr>
          <w:p w14:paraId="6DF40458" w14:textId="77777777" w:rsidR="00E53EEE" w:rsidRPr="00F10E88" w:rsidRDefault="00E53EEE" w:rsidP="005C2183">
            <w:pPr>
              <w:jc w:val="both"/>
              <w:rPr>
                <w:sz w:val="20"/>
                <w:szCs w:val="20"/>
              </w:rPr>
            </w:pPr>
            <w:r w:rsidRPr="00F10E88">
              <w:rPr>
                <w:sz w:val="20"/>
                <w:szCs w:val="20"/>
              </w:rPr>
              <w:t>39</w:t>
            </w:r>
          </w:p>
        </w:tc>
        <w:tc>
          <w:tcPr>
            <w:tcW w:w="2156" w:type="dxa"/>
            <w:shd w:val="clear" w:color="auto" w:fill="F7CAAC"/>
          </w:tcPr>
          <w:p w14:paraId="45578A19" w14:textId="77777777" w:rsidR="00E53EEE" w:rsidRPr="00F10E88" w:rsidRDefault="00E53EEE" w:rsidP="005C2183">
            <w:pPr>
              <w:jc w:val="both"/>
              <w:rPr>
                <w:b/>
                <w:sz w:val="20"/>
                <w:szCs w:val="20"/>
              </w:rPr>
            </w:pPr>
            <w:r w:rsidRPr="00F10E88">
              <w:rPr>
                <w:b/>
                <w:sz w:val="20"/>
                <w:szCs w:val="20"/>
              </w:rPr>
              <w:t>kreditů</w:t>
            </w:r>
          </w:p>
        </w:tc>
        <w:tc>
          <w:tcPr>
            <w:tcW w:w="1207" w:type="dxa"/>
            <w:gridSpan w:val="2"/>
          </w:tcPr>
          <w:p w14:paraId="4A59AABC" w14:textId="77777777" w:rsidR="00E53EEE" w:rsidRPr="00F10E88" w:rsidRDefault="00E53EEE" w:rsidP="005C2183">
            <w:pPr>
              <w:jc w:val="both"/>
              <w:rPr>
                <w:sz w:val="20"/>
                <w:szCs w:val="20"/>
              </w:rPr>
            </w:pPr>
            <w:r w:rsidRPr="00F10E88">
              <w:rPr>
                <w:sz w:val="20"/>
                <w:szCs w:val="20"/>
              </w:rPr>
              <w:t>3</w:t>
            </w:r>
          </w:p>
        </w:tc>
      </w:tr>
      <w:tr w:rsidR="00E53EEE" w14:paraId="4998059D" w14:textId="77777777" w:rsidTr="005C2183">
        <w:tc>
          <w:tcPr>
            <w:tcW w:w="3086" w:type="dxa"/>
            <w:shd w:val="clear" w:color="auto" w:fill="F7CAAC"/>
          </w:tcPr>
          <w:p w14:paraId="7BF333C9" w14:textId="77777777" w:rsidR="00E53EEE" w:rsidRPr="00F10E88" w:rsidRDefault="00E53EEE" w:rsidP="005C2183">
            <w:pPr>
              <w:rPr>
                <w:b/>
                <w:sz w:val="20"/>
                <w:szCs w:val="20"/>
              </w:rPr>
            </w:pPr>
            <w:r w:rsidRPr="00F10E88">
              <w:rPr>
                <w:b/>
                <w:sz w:val="20"/>
                <w:szCs w:val="20"/>
              </w:rPr>
              <w:t xml:space="preserve">Prerekvizity, </w:t>
            </w:r>
            <w:proofErr w:type="spellStart"/>
            <w:r w:rsidRPr="00F10E88">
              <w:rPr>
                <w:b/>
                <w:sz w:val="20"/>
                <w:szCs w:val="20"/>
              </w:rPr>
              <w:t>korekvizity</w:t>
            </w:r>
            <w:proofErr w:type="spellEnd"/>
            <w:r w:rsidRPr="00F10E88">
              <w:rPr>
                <w:b/>
                <w:sz w:val="20"/>
                <w:szCs w:val="20"/>
              </w:rPr>
              <w:t>, ekvivalence</w:t>
            </w:r>
          </w:p>
        </w:tc>
        <w:tc>
          <w:tcPr>
            <w:tcW w:w="6769" w:type="dxa"/>
            <w:gridSpan w:val="7"/>
          </w:tcPr>
          <w:p w14:paraId="3C16967D" w14:textId="77777777" w:rsidR="00E53EEE" w:rsidRPr="00F10E88" w:rsidRDefault="00E53EEE" w:rsidP="005C2183">
            <w:pPr>
              <w:jc w:val="both"/>
              <w:rPr>
                <w:sz w:val="20"/>
                <w:szCs w:val="20"/>
              </w:rPr>
            </w:pPr>
          </w:p>
        </w:tc>
      </w:tr>
      <w:tr w:rsidR="00E53EEE" w14:paraId="0A153649" w14:textId="77777777" w:rsidTr="005C2183">
        <w:tc>
          <w:tcPr>
            <w:tcW w:w="3086" w:type="dxa"/>
            <w:shd w:val="clear" w:color="auto" w:fill="F7CAAC"/>
          </w:tcPr>
          <w:p w14:paraId="681C2775" w14:textId="77777777" w:rsidR="00E53EEE" w:rsidRPr="00F10E88" w:rsidRDefault="00E53EEE" w:rsidP="005C2183">
            <w:pPr>
              <w:rPr>
                <w:b/>
                <w:sz w:val="20"/>
                <w:szCs w:val="20"/>
              </w:rPr>
            </w:pPr>
            <w:r w:rsidRPr="00F10E88">
              <w:rPr>
                <w:b/>
                <w:sz w:val="20"/>
                <w:szCs w:val="20"/>
              </w:rPr>
              <w:t>Způsob ověření studijních výsledků</w:t>
            </w:r>
          </w:p>
        </w:tc>
        <w:tc>
          <w:tcPr>
            <w:tcW w:w="3406" w:type="dxa"/>
            <w:gridSpan w:val="4"/>
          </w:tcPr>
          <w:p w14:paraId="1B22A207" w14:textId="77777777" w:rsidR="00E53EEE" w:rsidRPr="00F10E88" w:rsidRDefault="00E53EEE" w:rsidP="005C2183">
            <w:pPr>
              <w:jc w:val="both"/>
              <w:rPr>
                <w:sz w:val="20"/>
                <w:szCs w:val="20"/>
              </w:rPr>
            </w:pPr>
            <w:r w:rsidRPr="00F10E88">
              <w:rPr>
                <w:sz w:val="20"/>
                <w:szCs w:val="20"/>
              </w:rPr>
              <w:t>klasifikovaný zápočet</w:t>
            </w:r>
          </w:p>
        </w:tc>
        <w:tc>
          <w:tcPr>
            <w:tcW w:w="2156" w:type="dxa"/>
            <w:shd w:val="clear" w:color="auto" w:fill="F7CAAC"/>
          </w:tcPr>
          <w:p w14:paraId="1AAE96F3" w14:textId="77777777" w:rsidR="00E53EEE" w:rsidRPr="00F10E88" w:rsidRDefault="00E53EEE" w:rsidP="005C2183">
            <w:pPr>
              <w:jc w:val="both"/>
              <w:rPr>
                <w:b/>
                <w:sz w:val="20"/>
                <w:szCs w:val="20"/>
              </w:rPr>
            </w:pPr>
            <w:r w:rsidRPr="00F10E88">
              <w:rPr>
                <w:b/>
                <w:sz w:val="20"/>
                <w:szCs w:val="20"/>
              </w:rPr>
              <w:t>Forma výuky</w:t>
            </w:r>
          </w:p>
        </w:tc>
        <w:tc>
          <w:tcPr>
            <w:tcW w:w="1207" w:type="dxa"/>
            <w:gridSpan w:val="2"/>
          </w:tcPr>
          <w:p w14:paraId="36E1A8CB" w14:textId="77777777" w:rsidR="00E53EEE" w:rsidRPr="00F10E88" w:rsidRDefault="00E53EEE" w:rsidP="005C2183">
            <w:pPr>
              <w:jc w:val="both"/>
              <w:rPr>
                <w:sz w:val="20"/>
                <w:szCs w:val="20"/>
              </w:rPr>
            </w:pPr>
            <w:r w:rsidRPr="00F10E88">
              <w:rPr>
                <w:sz w:val="20"/>
                <w:szCs w:val="20"/>
              </w:rPr>
              <w:t>cvičení</w:t>
            </w:r>
          </w:p>
        </w:tc>
      </w:tr>
      <w:tr w:rsidR="00E53EEE" w14:paraId="2621809F" w14:textId="77777777" w:rsidTr="005C2183">
        <w:tc>
          <w:tcPr>
            <w:tcW w:w="3086" w:type="dxa"/>
            <w:shd w:val="clear" w:color="auto" w:fill="F7CAAC"/>
          </w:tcPr>
          <w:p w14:paraId="6AD04D62" w14:textId="77777777" w:rsidR="00E53EEE" w:rsidRPr="00F10E88" w:rsidRDefault="00E53EEE" w:rsidP="005C2183">
            <w:pPr>
              <w:rPr>
                <w:b/>
                <w:sz w:val="20"/>
                <w:szCs w:val="20"/>
              </w:rPr>
            </w:pPr>
            <w:r w:rsidRPr="00F10E88">
              <w:rPr>
                <w:b/>
                <w:sz w:val="20"/>
                <w:szCs w:val="20"/>
              </w:rPr>
              <w:t>Forma způsobu ověření studijních výsledků a další požadavky na studenta</w:t>
            </w:r>
          </w:p>
        </w:tc>
        <w:tc>
          <w:tcPr>
            <w:tcW w:w="6769" w:type="dxa"/>
            <w:gridSpan w:val="7"/>
            <w:tcBorders>
              <w:bottom w:val="nil"/>
            </w:tcBorders>
          </w:tcPr>
          <w:p w14:paraId="543591A6" w14:textId="77777777" w:rsidR="00E53EEE" w:rsidRPr="00F10E88" w:rsidRDefault="00E53EEE" w:rsidP="005C2183">
            <w:pPr>
              <w:autoSpaceDE w:val="0"/>
              <w:autoSpaceDN w:val="0"/>
              <w:adjustRightInd w:val="0"/>
              <w:rPr>
                <w:sz w:val="20"/>
                <w:szCs w:val="20"/>
              </w:rPr>
            </w:pPr>
            <w:r w:rsidRPr="00F10E88">
              <w:rPr>
                <w:color w:val="000000" w:themeColor="text1"/>
                <w:sz w:val="20"/>
                <w:szCs w:val="20"/>
              </w:rPr>
              <w:t>K úspěšnému absolvování předmětu bude zapotřebí docházka (</w:t>
            </w:r>
            <w:proofErr w:type="gramStart"/>
            <w:r w:rsidRPr="00F10E88">
              <w:rPr>
                <w:color w:val="000000" w:themeColor="text1"/>
                <w:sz w:val="20"/>
                <w:szCs w:val="20"/>
              </w:rPr>
              <w:t>80%</w:t>
            </w:r>
            <w:proofErr w:type="gramEnd"/>
            <w:r w:rsidRPr="00F10E88">
              <w:rPr>
                <w:color w:val="000000" w:themeColor="text1"/>
                <w:sz w:val="20"/>
                <w:szCs w:val="20"/>
              </w:rPr>
              <w:t>), odevzdání všech zadaných kresebných cvičení a figurální kresba v životní velikosti ohodnocená minimálně 7 body z 10.</w:t>
            </w:r>
          </w:p>
        </w:tc>
      </w:tr>
      <w:tr w:rsidR="00E53EEE" w14:paraId="12547CC1" w14:textId="77777777" w:rsidTr="003D6C74">
        <w:trPr>
          <w:trHeight w:val="62"/>
        </w:trPr>
        <w:tc>
          <w:tcPr>
            <w:tcW w:w="9855" w:type="dxa"/>
            <w:gridSpan w:val="8"/>
            <w:tcBorders>
              <w:top w:val="nil"/>
            </w:tcBorders>
          </w:tcPr>
          <w:p w14:paraId="6E501C24" w14:textId="77777777" w:rsidR="00E53EEE" w:rsidRPr="00F10E88" w:rsidRDefault="00E53EEE" w:rsidP="005C2183">
            <w:pPr>
              <w:rPr>
                <w:sz w:val="20"/>
                <w:szCs w:val="20"/>
              </w:rPr>
            </w:pPr>
          </w:p>
        </w:tc>
      </w:tr>
      <w:tr w:rsidR="00E53EEE" w14:paraId="4844E457" w14:textId="77777777" w:rsidTr="005C2183">
        <w:trPr>
          <w:trHeight w:val="197"/>
        </w:trPr>
        <w:tc>
          <w:tcPr>
            <w:tcW w:w="3086" w:type="dxa"/>
            <w:tcBorders>
              <w:top w:val="nil"/>
            </w:tcBorders>
            <w:shd w:val="clear" w:color="auto" w:fill="F7CAAC"/>
          </w:tcPr>
          <w:p w14:paraId="4E42AC56" w14:textId="77777777" w:rsidR="00E53EEE" w:rsidRPr="00F10E88" w:rsidRDefault="00E53EEE" w:rsidP="005C2183">
            <w:pPr>
              <w:rPr>
                <w:b/>
                <w:sz w:val="20"/>
                <w:szCs w:val="20"/>
              </w:rPr>
            </w:pPr>
            <w:r w:rsidRPr="00F10E88">
              <w:rPr>
                <w:b/>
                <w:sz w:val="20"/>
                <w:szCs w:val="20"/>
              </w:rPr>
              <w:t>Garant předmětu</w:t>
            </w:r>
          </w:p>
        </w:tc>
        <w:tc>
          <w:tcPr>
            <w:tcW w:w="6769" w:type="dxa"/>
            <w:gridSpan w:val="7"/>
            <w:tcBorders>
              <w:top w:val="nil"/>
            </w:tcBorders>
          </w:tcPr>
          <w:p w14:paraId="6EDA503B" w14:textId="77777777" w:rsidR="00E53EEE" w:rsidRPr="00F10E88" w:rsidRDefault="00E53EEE" w:rsidP="005C2183">
            <w:pPr>
              <w:jc w:val="both"/>
              <w:rPr>
                <w:sz w:val="20"/>
                <w:szCs w:val="20"/>
              </w:rPr>
            </w:pPr>
            <w:r w:rsidRPr="00F10E88">
              <w:rPr>
                <w:sz w:val="20"/>
                <w:szCs w:val="20"/>
              </w:rPr>
              <w:t>MgA. Martin Kukal</w:t>
            </w:r>
          </w:p>
        </w:tc>
      </w:tr>
      <w:tr w:rsidR="00E53EEE" w14:paraId="00FEBAC2" w14:textId="77777777" w:rsidTr="005C2183">
        <w:trPr>
          <w:trHeight w:val="243"/>
        </w:trPr>
        <w:tc>
          <w:tcPr>
            <w:tcW w:w="3086" w:type="dxa"/>
            <w:tcBorders>
              <w:top w:val="nil"/>
            </w:tcBorders>
            <w:shd w:val="clear" w:color="auto" w:fill="F7CAAC"/>
          </w:tcPr>
          <w:p w14:paraId="15F8AFA8" w14:textId="77777777" w:rsidR="00E53EEE" w:rsidRPr="00F10E88" w:rsidRDefault="00E53EEE" w:rsidP="005C2183">
            <w:pPr>
              <w:rPr>
                <w:b/>
                <w:sz w:val="20"/>
                <w:szCs w:val="20"/>
              </w:rPr>
            </w:pPr>
            <w:r w:rsidRPr="00F10E88">
              <w:rPr>
                <w:b/>
                <w:sz w:val="20"/>
                <w:szCs w:val="20"/>
              </w:rPr>
              <w:t>Zapojení garanta do výuky předmětu</w:t>
            </w:r>
          </w:p>
        </w:tc>
        <w:tc>
          <w:tcPr>
            <w:tcW w:w="6769" w:type="dxa"/>
            <w:gridSpan w:val="7"/>
            <w:tcBorders>
              <w:top w:val="nil"/>
            </w:tcBorders>
          </w:tcPr>
          <w:p w14:paraId="00776F8A" w14:textId="1F9D9A0A" w:rsidR="00E53EEE" w:rsidRPr="00F10E88" w:rsidRDefault="00E53EEE" w:rsidP="005C2183">
            <w:pPr>
              <w:jc w:val="both"/>
              <w:rPr>
                <w:sz w:val="20"/>
                <w:szCs w:val="20"/>
              </w:rPr>
            </w:pPr>
            <w:r w:rsidRPr="00F10E88">
              <w:rPr>
                <w:sz w:val="20"/>
                <w:szCs w:val="20"/>
              </w:rPr>
              <w:t>100</w:t>
            </w:r>
            <w:r w:rsidR="00504339">
              <w:rPr>
                <w:sz w:val="20"/>
                <w:szCs w:val="20"/>
              </w:rPr>
              <w:t xml:space="preserve"> </w:t>
            </w:r>
            <w:r w:rsidRPr="00F10E88">
              <w:rPr>
                <w:sz w:val="20"/>
                <w:szCs w:val="20"/>
              </w:rPr>
              <w:t xml:space="preserve">% </w:t>
            </w:r>
          </w:p>
        </w:tc>
      </w:tr>
      <w:tr w:rsidR="00E53EEE" w14:paraId="14FF7876" w14:textId="77777777" w:rsidTr="005C2183">
        <w:tc>
          <w:tcPr>
            <w:tcW w:w="3086" w:type="dxa"/>
            <w:shd w:val="clear" w:color="auto" w:fill="F7CAAC"/>
          </w:tcPr>
          <w:p w14:paraId="474F4BBD" w14:textId="77777777" w:rsidR="00E53EEE" w:rsidRPr="00F10E88" w:rsidRDefault="00E53EEE" w:rsidP="005C2183">
            <w:pPr>
              <w:rPr>
                <w:b/>
                <w:sz w:val="20"/>
                <w:szCs w:val="20"/>
              </w:rPr>
            </w:pPr>
            <w:r w:rsidRPr="00F10E88">
              <w:rPr>
                <w:b/>
                <w:sz w:val="20"/>
                <w:szCs w:val="20"/>
              </w:rPr>
              <w:t>Vyučující</w:t>
            </w:r>
          </w:p>
        </w:tc>
        <w:tc>
          <w:tcPr>
            <w:tcW w:w="6769" w:type="dxa"/>
            <w:gridSpan w:val="7"/>
            <w:tcBorders>
              <w:bottom w:val="nil"/>
            </w:tcBorders>
          </w:tcPr>
          <w:p w14:paraId="48197DE4" w14:textId="4A999A62" w:rsidR="00E53EEE" w:rsidRPr="00F10E88" w:rsidRDefault="00E53EEE" w:rsidP="005C2183">
            <w:pPr>
              <w:jc w:val="both"/>
              <w:rPr>
                <w:sz w:val="20"/>
                <w:szCs w:val="20"/>
              </w:rPr>
            </w:pPr>
            <w:r w:rsidRPr="00F10E88">
              <w:rPr>
                <w:sz w:val="20"/>
                <w:szCs w:val="20"/>
              </w:rPr>
              <w:t xml:space="preserve">MgA. Martin Kukal </w:t>
            </w:r>
          </w:p>
        </w:tc>
      </w:tr>
      <w:tr w:rsidR="00E53EEE" w14:paraId="17897765" w14:textId="77777777" w:rsidTr="003D6C74">
        <w:trPr>
          <w:trHeight w:val="62"/>
        </w:trPr>
        <w:tc>
          <w:tcPr>
            <w:tcW w:w="9855" w:type="dxa"/>
            <w:gridSpan w:val="8"/>
            <w:tcBorders>
              <w:top w:val="nil"/>
            </w:tcBorders>
          </w:tcPr>
          <w:p w14:paraId="27BCF82C" w14:textId="77777777" w:rsidR="00E53EEE" w:rsidRPr="00F10E88" w:rsidRDefault="00E53EEE" w:rsidP="005C2183">
            <w:pPr>
              <w:jc w:val="both"/>
              <w:rPr>
                <w:sz w:val="20"/>
                <w:szCs w:val="20"/>
              </w:rPr>
            </w:pPr>
          </w:p>
        </w:tc>
      </w:tr>
      <w:tr w:rsidR="00E53EEE" w14:paraId="111DB2D8" w14:textId="77777777" w:rsidTr="005C2183">
        <w:tc>
          <w:tcPr>
            <w:tcW w:w="3086" w:type="dxa"/>
            <w:shd w:val="clear" w:color="auto" w:fill="F7CAAC"/>
          </w:tcPr>
          <w:p w14:paraId="0FB61524" w14:textId="77777777" w:rsidR="00E53EEE" w:rsidRPr="00F10E88" w:rsidRDefault="00E53EEE" w:rsidP="005C2183">
            <w:pPr>
              <w:jc w:val="both"/>
              <w:rPr>
                <w:b/>
                <w:sz w:val="20"/>
                <w:szCs w:val="20"/>
              </w:rPr>
            </w:pPr>
            <w:r w:rsidRPr="00F10E88">
              <w:rPr>
                <w:b/>
                <w:sz w:val="20"/>
                <w:szCs w:val="20"/>
              </w:rPr>
              <w:t>Stručná anotace předmětu</w:t>
            </w:r>
          </w:p>
        </w:tc>
        <w:tc>
          <w:tcPr>
            <w:tcW w:w="6769" w:type="dxa"/>
            <w:gridSpan w:val="7"/>
            <w:tcBorders>
              <w:bottom w:val="nil"/>
            </w:tcBorders>
          </w:tcPr>
          <w:p w14:paraId="5755C970" w14:textId="77777777" w:rsidR="00E53EEE" w:rsidRPr="00F10E88" w:rsidRDefault="00E53EEE" w:rsidP="005C2183">
            <w:pPr>
              <w:jc w:val="both"/>
              <w:rPr>
                <w:sz w:val="20"/>
                <w:szCs w:val="20"/>
              </w:rPr>
            </w:pPr>
          </w:p>
        </w:tc>
      </w:tr>
      <w:tr w:rsidR="00E53EEE" w14:paraId="2CC593CD" w14:textId="77777777" w:rsidTr="00E41568">
        <w:trPr>
          <w:trHeight w:val="2139"/>
        </w:trPr>
        <w:tc>
          <w:tcPr>
            <w:tcW w:w="9855" w:type="dxa"/>
            <w:gridSpan w:val="8"/>
            <w:tcBorders>
              <w:top w:val="nil"/>
              <w:bottom w:val="single" w:sz="12" w:space="0" w:color="auto"/>
            </w:tcBorders>
          </w:tcPr>
          <w:p w14:paraId="570D365C" w14:textId="553FA353" w:rsidR="00E53EEE" w:rsidRPr="00E41568" w:rsidRDefault="00E53EEE" w:rsidP="00E41568">
            <w:pPr>
              <w:spacing w:after="120"/>
              <w:jc w:val="both"/>
              <w:rPr>
                <w:color w:val="000000" w:themeColor="text1"/>
                <w:sz w:val="20"/>
                <w:szCs w:val="20"/>
              </w:rPr>
            </w:pPr>
            <w:r w:rsidRPr="00AC295D">
              <w:rPr>
                <w:color w:val="000000" w:themeColor="text1"/>
                <w:sz w:val="20"/>
                <w:szCs w:val="20"/>
              </w:rPr>
              <w:t>V tomto kurzu se studenti zaměřují na figurální kresbu a malbu, především jako na výtvarný úkol/problém. Experimentují s výrazovými prostředky, výtvarnými technikami, řečí tvarů, linií, tahů, stop, barevností, expresivitou, emocionalitou. To vše s využitím znalostí z předešlých kurzů.</w:t>
            </w:r>
          </w:p>
          <w:p w14:paraId="30EB47DB" w14:textId="7CF9407F" w:rsidR="00E53EEE" w:rsidRPr="00E41568" w:rsidRDefault="00E53EEE" w:rsidP="00CE41A2">
            <w:pPr>
              <w:pStyle w:val="Odstavecseseznamem"/>
              <w:numPr>
                <w:ilvl w:val="0"/>
                <w:numId w:val="39"/>
              </w:numPr>
              <w:rPr>
                <w:color w:val="000000" w:themeColor="text1"/>
              </w:rPr>
            </w:pPr>
            <w:r w:rsidRPr="00E41568">
              <w:rPr>
                <w:color w:val="000000" w:themeColor="text1"/>
              </w:rPr>
              <w:t>kresba a malba podle živého modelu</w:t>
            </w:r>
          </w:p>
          <w:p w14:paraId="55EAA7DB" w14:textId="5C71FE5D" w:rsidR="00E53EEE" w:rsidRPr="00E41568" w:rsidRDefault="00E53EEE" w:rsidP="00CE41A2">
            <w:pPr>
              <w:pStyle w:val="Odstavecseseznamem"/>
              <w:numPr>
                <w:ilvl w:val="0"/>
                <w:numId w:val="39"/>
              </w:numPr>
              <w:spacing w:after="120"/>
              <w:rPr>
                <w:color w:val="000000" w:themeColor="text1"/>
              </w:rPr>
            </w:pPr>
            <w:r w:rsidRPr="00E41568">
              <w:rPr>
                <w:color w:val="000000" w:themeColor="text1"/>
              </w:rPr>
              <w:t>experimenty s formou a technikami ve výtvarné figurální tvorbě</w:t>
            </w:r>
          </w:p>
          <w:p w14:paraId="10D093DF" w14:textId="08A0D77F" w:rsidR="00E53EEE" w:rsidRPr="0066508D" w:rsidRDefault="00E53EEE" w:rsidP="00E41568">
            <w:pPr>
              <w:jc w:val="both"/>
              <w:rPr>
                <w:color w:val="000000" w:themeColor="text1"/>
                <w:sz w:val="20"/>
                <w:szCs w:val="20"/>
              </w:rPr>
            </w:pPr>
            <w:r w:rsidRPr="00AC295D">
              <w:rPr>
                <w:color w:val="000000" w:themeColor="text1"/>
                <w:sz w:val="20"/>
                <w:szCs w:val="20"/>
              </w:rPr>
              <w:t xml:space="preserve">Kombinuje různé techniky a přístupy, zná jejich přednosti, působení, rezonanci, vizuální váhu. Kresbu, malbu, lepení </w:t>
            </w:r>
            <w:r w:rsidR="00E41568">
              <w:rPr>
                <w:color w:val="000000" w:themeColor="text1"/>
                <w:sz w:val="20"/>
                <w:szCs w:val="20"/>
              </w:rPr>
              <w:br/>
            </w:r>
            <w:r w:rsidRPr="00AC295D">
              <w:rPr>
                <w:color w:val="000000" w:themeColor="text1"/>
                <w:sz w:val="20"/>
                <w:szCs w:val="20"/>
              </w:rPr>
              <w:t>a vystřihování užívá tak, aby vytvořil dílo, které s ním vnitřně, v tu danou chvíli souzní, odráží jeho naladění, reflektuje ale také jeho znalosti a dovednosti na poli figurální malby a kresby.</w:t>
            </w:r>
          </w:p>
        </w:tc>
      </w:tr>
      <w:tr w:rsidR="00E53EEE" w14:paraId="5E4955C5" w14:textId="77777777" w:rsidTr="005C2183">
        <w:trPr>
          <w:trHeight w:val="265"/>
        </w:trPr>
        <w:tc>
          <w:tcPr>
            <w:tcW w:w="3653" w:type="dxa"/>
            <w:gridSpan w:val="2"/>
            <w:tcBorders>
              <w:top w:val="nil"/>
            </w:tcBorders>
            <w:shd w:val="clear" w:color="auto" w:fill="F7CAAC"/>
          </w:tcPr>
          <w:p w14:paraId="32C3E562" w14:textId="77777777" w:rsidR="00E53EEE" w:rsidRPr="00F10E88" w:rsidRDefault="00E53EEE" w:rsidP="005C2183">
            <w:pPr>
              <w:jc w:val="both"/>
              <w:rPr>
                <w:sz w:val="20"/>
                <w:szCs w:val="20"/>
              </w:rPr>
            </w:pPr>
            <w:r w:rsidRPr="00F10E88">
              <w:rPr>
                <w:b/>
                <w:sz w:val="20"/>
                <w:szCs w:val="20"/>
              </w:rPr>
              <w:t>Studijní literatura a studijní pomůcky</w:t>
            </w:r>
          </w:p>
        </w:tc>
        <w:tc>
          <w:tcPr>
            <w:tcW w:w="6202" w:type="dxa"/>
            <w:gridSpan w:val="6"/>
            <w:tcBorders>
              <w:top w:val="nil"/>
              <w:bottom w:val="nil"/>
            </w:tcBorders>
          </w:tcPr>
          <w:p w14:paraId="2043A623" w14:textId="77777777" w:rsidR="00E53EEE" w:rsidRPr="00F10E88" w:rsidRDefault="00E53EEE" w:rsidP="005C2183">
            <w:pPr>
              <w:jc w:val="both"/>
              <w:rPr>
                <w:sz w:val="20"/>
                <w:szCs w:val="20"/>
              </w:rPr>
            </w:pPr>
          </w:p>
        </w:tc>
      </w:tr>
      <w:tr w:rsidR="00E53EEE" w:rsidRPr="003F7F55" w14:paraId="13E41A5B" w14:textId="77777777" w:rsidTr="00E41568">
        <w:trPr>
          <w:trHeight w:val="1408"/>
        </w:trPr>
        <w:tc>
          <w:tcPr>
            <w:tcW w:w="9855" w:type="dxa"/>
            <w:gridSpan w:val="8"/>
            <w:tcBorders>
              <w:top w:val="nil"/>
            </w:tcBorders>
          </w:tcPr>
          <w:p w14:paraId="3E6C443A" w14:textId="77777777" w:rsidR="00E53EEE" w:rsidRPr="00F10E88" w:rsidRDefault="00E53EEE" w:rsidP="005C2183">
            <w:pPr>
              <w:jc w:val="both"/>
              <w:rPr>
                <w:b/>
                <w:sz w:val="20"/>
                <w:szCs w:val="20"/>
              </w:rPr>
            </w:pPr>
            <w:r w:rsidRPr="00F10E88">
              <w:rPr>
                <w:b/>
                <w:bCs/>
                <w:sz w:val="20"/>
                <w:szCs w:val="20"/>
              </w:rPr>
              <w:t>Povinná:</w:t>
            </w:r>
          </w:p>
          <w:p w14:paraId="2012383E" w14:textId="77777777" w:rsidR="00E41568" w:rsidRDefault="00E53EEE" w:rsidP="005C2183">
            <w:pPr>
              <w:jc w:val="both"/>
              <w:rPr>
                <w:color w:val="212529"/>
                <w:sz w:val="20"/>
                <w:szCs w:val="20"/>
              </w:rPr>
            </w:pPr>
            <w:r w:rsidRPr="00F10E88">
              <w:rPr>
                <w:color w:val="212529"/>
                <w:sz w:val="20"/>
                <w:szCs w:val="20"/>
              </w:rPr>
              <w:t xml:space="preserve">LAURICELLA, Michel a Marie DEER. </w:t>
            </w:r>
            <w:proofErr w:type="spellStart"/>
            <w:r w:rsidRPr="00F10E88">
              <w:rPr>
                <w:i/>
                <w:iCs/>
                <w:color w:val="212529"/>
                <w:sz w:val="20"/>
                <w:szCs w:val="20"/>
              </w:rPr>
              <w:t>Morpho</w:t>
            </w:r>
            <w:proofErr w:type="spellEnd"/>
            <w:r w:rsidRPr="00F10E88">
              <w:rPr>
                <w:i/>
                <w:iCs/>
                <w:color w:val="212529"/>
                <w:sz w:val="20"/>
                <w:szCs w:val="20"/>
              </w:rPr>
              <w:t xml:space="preserve">: anatomy </w:t>
            </w:r>
            <w:proofErr w:type="spellStart"/>
            <w:r w:rsidRPr="00F10E88">
              <w:rPr>
                <w:i/>
                <w:iCs/>
                <w:color w:val="212529"/>
                <w:sz w:val="20"/>
                <w:szCs w:val="20"/>
              </w:rPr>
              <w:t>for</w:t>
            </w:r>
            <w:proofErr w:type="spellEnd"/>
            <w:r w:rsidRPr="00F10E88">
              <w:rPr>
                <w:i/>
                <w:iCs/>
                <w:color w:val="212529"/>
                <w:sz w:val="20"/>
                <w:szCs w:val="20"/>
              </w:rPr>
              <w:t xml:space="preserve"> </w:t>
            </w:r>
            <w:proofErr w:type="spellStart"/>
            <w:r w:rsidRPr="00F10E88">
              <w:rPr>
                <w:i/>
                <w:iCs/>
                <w:color w:val="212529"/>
                <w:sz w:val="20"/>
                <w:szCs w:val="20"/>
              </w:rPr>
              <w:t>artists</w:t>
            </w:r>
            <w:proofErr w:type="spellEnd"/>
            <w:r w:rsidRPr="00F10E88">
              <w:rPr>
                <w:color w:val="212529"/>
                <w:sz w:val="20"/>
                <w:szCs w:val="20"/>
              </w:rPr>
              <w:t xml:space="preserve">. San Rafael, CA: Rocky </w:t>
            </w:r>
            <w:proofErr w:type="spellStart"/>
            <w:r w:rsidRPr="00F10E88">
              <w:rPr>
                <w:color w:val="212529"/>
                <w:sz w:val="20"/>
                <w:szCs w:val="20"/>
              </w:rPr>
              <w:t>Nook</w:t>
            </w:r>
            <w:proofErr w:type="spellEnd"/>
            <w:r w:rsidRPr="00F10E88">
              <w:rPr>
                <w:color w:val="212529"/>
                <w:sz w:val="20"/>
                <w:szCs w:val="20"/>
              </w:rPr>
              <w:t xml:space="preserve">, 2018. </w:t>
            </w:r>
          </w:p>
          <w:p w14:paraId="51FEFEF4" w14:textId="67902617" w:rsidR="00E53EEE" w:rsidRPr="00E41568" w:rsidRDefault="00E53EEE" w:rsidP="005C2183">
            <w:pPr>
              <w:jc w:val="both"/>
              <w:rPr>
                <w:color w:val="212529"/>
                <w:sz w:val="20"/>
                <w:szCs w:val="20"/>
              </w:rPr>
            </w:pPr>
            <w:r w:rsidRPr="00F10E88">
              <w:rPr>
                <w:color w:val="212529"/>
                <w:sz w:val="20"/>
                <w:szCs w:val="20"/>
              </w:rPr>
              <w:t>ISBN 9781681983745.</w:t>
            </w:r>
          </w:p>
          <w:p w14:paraId="3E87B7F9" w14:textId="77777777" w:rsidR="00E53EEE" w:rsidRPr="00F10E88" w:rsidRDefault="00E53EEE" w:rsidP="005C2183">
            <w:pPr>
              <w:jc w:val="both"/>
              <w:rPr>
                <w:b/>
                <w:sz w:val="20"/>
                <w:szCs w:val="20"/>
              </w:rPr>
            </w:pPr>
            <w:r w:rsidRPr="00F10E88">
              <w:rPr>
                <w:b/>
                <w:bCs/>
                <w:sz w:val="20"/>
                <w:szCs w:val="20"/>
              </w:rPr>
              <w:t>Doporučená:</w:t>
            </w:r>
          </w:p>
          <w:p w14:paraId="77A9A36B" w14:textId="37BBFF5A" w:rsidR="00E53EEE" w:rsidRPr="00F10E88" w:rsidRDefault="00E53EEE" w:rsidP="005C2183">
            <w:pPr>
              <w:jc w:val="both"/>
              <w:rPr>
                <w:color w:val="000000" w:themeColor="text1"/>
                <w:sz w:val="20"/>
                <w:szCs w:val="20"/>
              </w:rPr>
            </w:pPr>
            <w:r w:rsidRPr="00F10E88">
              <w:rPr>
                <w:color w:val="212529"/>
                <w:sz w:val="20"/>
                <w:szCs w:val="20"/>
              </w:rPr>
              <w:t xml:space="preserve">BRIDGMAN, George </w:t>
            </w:r>
            <w:proofErr w:type="spellStart"/>
            <w:r w:rsidRPr="00F10E88">
              <w:rPr>
                <w:color w:val="212529"/>
                <w:sz w:val="20"/>
                <w:szCs w:val="20"/>
              </w:rPr>
              <w:t>Brant</w:t>
            </w:r>
            <w:proofErr w:type="spellEnd"/>
            <w:r w:rsidRPr="00F10E88">
              <w:rPr>
                <w:color w:val="212529"/>
                <w:sz w:val="20"/>
                <w:szCs w:val="20"/>
              </w:rPr>
              <w:t xml:space="preserve">. </w:t>
            </w:r>
            <w:proofErr w:type="spellStart"/>
            <w:r w:rsidRPr="00F10E88">
              <w:rPr>
                <w:i/>
                <w:iCs/>
                <w:color w:val="212529"/>
                <w:sz w:val="20"/>
                <w:szCs w:val="20"/>
              </w:rPr>
              <w:t>Constructive</w:t>
            </w:r>
            <w:proofErr w:type="spellEnd"/>
            <w:r w:rsidRPr="00F10E88">
              <w:rPr>
                <w:i/>
                <w:iCs/>
                <w:color w:val="212529"/>
                <w:sz w:val="20"/>
                <w:szCs w:val="20"/>
              </w:rPr>
              <w:t xml:space="preserve"> anatomy</w:t>
            </w:r>
            <w:r w:rsidR="00F05B61">
              <w:rPr>
                <w:color w:val="212529"/>
                <w:sz w:val="20"/>
                <w:szCs w:val="20"/>
              </w:rPr>
              <w:t xml:space="preserve">. Dover </w:t>
            </w:r>
            <w:proofErr w:type="spellStart"/>
            <w:r w:rsidR="00F05B61">
              <w:rPr>
                <w:color w:val="212529"/>
                <w:sz w:val="20"/>
                <w:szCs w:val="20"/>
              </w:rPr>
              <w:t>Publication</w:t>
            </w:r>
            <w:proofErr w:type="spellEnd"/>
            <w:r w:rsidR="00F05B61">
              <w:rPr>
                <w:color w:val="212529"/>
                <w:sz w:val="20"/>
                <w:szCs w:val="20"/>
              </w:rPr>
              <w:t xml:space="preserve"> Inc. </w:t>
            </w:r>
            <w:r w:rsidRPr="00F10E88">
              <w:rPr>
                <w:color w:val="212529"/>
                <w:sz w:val="20"/>
                <w:szCs w:val="20"/>
              </w:rPr>
              <w:t xml:space="preserve">1973. </w:t>
            </w:r>
            <w:r w:rsidRPr="00F10E88">
              <w:rPr>
                <w:color w:val="000000" w:themeColor="text1"/>
                <w:sz w:val="20"/>
                <w:szCs w:val="20"/>
              </w:rPr>
              <w:t>ISBN 9780486211046</w:t>
            </w:r>
            <w:r w:rsidR="00090B64">
              <w:rPr>
                <w:color w:val="000000" w:themeColor="text1"/>
                <w:sz w:val="20"/>
                <w:szCs w:val="20"/>
              </w:rPr>
              <w:t>.</w:t>
            </w:r>
          </w:p>
          <w:p w14:paraId="41EF4984" w14:textId="77777777" w:rsidR="00E53EEE" w:rsidRPr="00F10E88" w:rsidRDefault="00E53EEE" w:rsidP="005C2183">
            <w:pPr>
              <w:jc w:val="both"/>
              <w:rPr>
                <w:sz w:val="20"/>
                <w:szCs w:val="20"/>
              </w:rPr>
            </w:pPr>
            <w:r w:rsidRPr="00F10E88">
              <w:rPr>
                <w:color w:val="212529"/>
                <w:sz w:val="20"/>
                <w:szCs w:val="20"/>
              </w:rPr>
              <w:t xml:space="preserve">PETŘÍČEK, Radek. </w:t>
            </w:r>
            <w:r w:rsidRPr="00F10E88">
              <w:rPr>
                <w:i/>
                <w:iCs/>
                <w:color w:val="212529"/>
                <w:sz w:val="20"/>
                <w:szCs w:val="20"/>
              </w:rPr>
              <w:t>Výtvarná anatomie</w:t>
            </w:r>
            <w:r w:rsidRPr="00F10E88">
              <w:rPr>
                <w:color w:val="212529"/>
                <w:sz w:val="20"/>
                <w:szCs w:val="20"/>
              </w:rPr>
              <w:t>. 2. vydání. Pardubice: Univerzita Pardubice, 2020. ISBN 978-80-7560-282-4.</w:t>
            </w:r>
          </w:p>
        </w:tc>
      </w:tr>
    </w:tbl>
    <w:p w14:paraId="69FE6FCC" w14:textId="77777777" w:rsidR="00E57163" w:rsidRDefault="00E57163"/>
    <w:p w14:paraId="6B3EEBDD" w14:textId="77777777" w:rsidR="00E57163" w:rsidRDefault="00E5716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7163" w14:paraId="4FB6493F" w14:textId="77777777" w:rsidTr="005C2183">
        <w:tc>
          <w:tcPr>
            <w:tcW w:w="9855" w:type="dxa"/>
            <w:gridSpan w:val="8"/>
            <w:tcBorders>
              <w:bottom w:val="double" w:sz="4" w:space="0" w:color="auto"/>
            </w:tcBorders>
            <w:shd w:val="clear" w:color="auto" w:fill="BDD6EE"/>
          </w:tcPr>
          <w:p w14:paraId="6113CD42" w14:textId="58FC89CA" w:rsidR="00E57163" w:rsidRDefault="00E57163" w:rsidP="005C2183">
            <w:pPr>
              <w:jc w:val="both"/>
              <w:rPr>
                <w:b/>
                <w:sz w:val="28"/>
              </w:rPr>
            </w:pPr>
            <w:r>
              <w:lastRenderedPageBreak/>
              <w:br w:type="page"/>
            </w:r>
            <w:r>
              <w:rPr>
                <w:b/>
                <w:sz w:val="28"/>
              </w:rPr>
              <w:t>B-III – Charakteristika studijního předmětu</w:t>
            </w:r>
          </w:p>
        </w:tc>
      </w:tr>
      <w:tr w:rsidR="00E57163" w:rsidRPr="001C74A6" w14:paraId="6527A790" w14:textId="77777777" w:rsidTr="005C2183">
        <w:tc>
          <w:tcPr>
            <w:tcW w:w="3086" w:type="dxa"/>
            <w:tcBorders>
              <w:top w:val="double" w:sz="4" w:space="0" w:color="auto"/>
            </w:tcBorders>
            <w:shd w:val="clear" w:color="auto" w:fill="F7CAAC"/>
          </w:tcPr>
          <w:p w14:paraId="1F24E1C9" w14:textId="77777777" w:rsidR="00E57163" w:rsidRPr="001C74A6" w:rsidRDefault="00E57163" w:rsidP="005C2183">
            <w:pPr>
              <w:rPr>
                <w:b/>
                <w:sz w:val="20"/>
                <w:szCs w:val="20"/>
              </w:rPr>
            </w:pPr>
            <w:r w:rsidRPr="001C74A6">
              <w:rPr>
                <w:b/>
                <w:sz w:val="20"/>
                <w:szCs w:val="20"/>
              </w:rPr>
              <w:t>Název studijního předmětu</w:t>
            </w:r>
          </w:p>
        </w:tc>
        <w:tc>
          <w:tcPr>
            <w:tcW w:w="6769" w:type="dxa"/>
            <w:gridSpan w:val="7"/>
            <w:tcBorders>
              <w:top w:val="double" w:sz="4" w:space="0" w:color="auto"/>
            </w:tcBorders>
          </w:tcPr>
          <w:p w14:paraId="64F6A513" w14:textId="77777777" w:rsidR="00E57163" w:rsidRPr="001C74A6" w:rsidRDefault="00E57163" w:rsidP="005C2183">
            <w:pPr>
              <w:jc w:val="both"/>
              <w:rPr>
                <w:sz w:val="20"/>
                <w:szCs w:val="20"/>
              </w:rPr>
            </w:pPr>
            <w:r w:rsidRPr="001C74A6">
              <w:rPr>
                <w:sz w:val="20"/>
                <w:szCs w:val="20"/>
              </w:rPr>
              <w:t xml:space="preserve">Literární příprava </w:t>
            </w:r>
          </w:p>
        </w:tc>
      </w:tr>
      <w:tr w:rsidR="00E57163" w:rsidRPr="001C74A6" w14:paraId="14D16822" w14:textId="77777777" w:rsidTr="005C2183">
        <w:tc>
          <w:tcPr>
            <w:tcW w:w="3086" w:type="dxa"/>
            <w:shd w:val="clear" w:color="auto" w:fill="F7CAAC"/>
          </w:tcPr>
          <w:p w14:paraId="3D541B1A" w14:textId="77777777" w:rsidR="00E57163" w:rsidRPr="001C74A6" w:rsidRDefault="00E57163" w:rsidP="005C2183">
            <w:pPr>
              <w:rPr>
                <w:b/>
                <w:sz w:val="20"/>
                <w:szCs w:val="20"/>
              </w:rPr>
            </w:pPr>
            <w:r w:rsidRPr="001C74A6">
              <w:rPr>
                <w:b/>
                <w:sz w:val="20"/>
                <w:szCs w:val="20"/>
              </w:rPr>
              <w:t>Typ předmětu</w:t>
            </w:r>
          </w:p>
        </w:tc>
        <w:tc>
          <w:tcPr>
            <w:tcW w:w="3406" w:type="dxa"/>
            <w:gridSpan w:val="4"/>
          </w:tcPr>
          <w:p w14:paraId="5EA07B7A" w14:textId="77777777" w:rsidR="00E57163" w:rsidRPr="001C74A6" w:rsidRDefault="00E57163" w:rsidP="005C2183">
            <w:pPr>
              <w:jc w:val="both"/>
              <w:rPr>
                <w:sz w:val="20"/>
                <w:szCs w:val="20"/>
              </w:rPr>
            </w:pPr>
            <w:r w:rsidRPr="001C74A6">
              <w:rPr>
                <w:sz w:val="20"/>
                <w:szCs w:val="20"/>
              </w:rPr>
              <w:t>povinný</w:t>
            </w:r>
          </w:p>
        </w:tc>
        <w:tc>
          <w:tcPr>
            <w:tcW w:w="2695" w:type="dxa"/>
            <w:gridSpan w:val="2"/>
            <w:shd w:val="clear" w:color="auto" w:fill="F7CAAC"/>
          </w:tcPr>
          <w:p w14:paraId="4DADD8A7" w14:textId="77777777" w:rsidR="00E57163" w:rsidRPr="001C74A6" w:rsidRDefault="00E57163" w:rsidP="005C2183">
            <w:pPr>
              <w:jc w:val="both"/>
              <w:rPr>
                <w:sz w:val="20"/>
                <w:szCs w:val="20"/>
              </w:rPr>
            </w:pPr>
            <w:r w:rsidRPr="001C74A6">
              <w:rPr>
                <w:b/>
                <w:sz w:val="20"/>
                <w:szCs w:val="20"/>
              </w:rPr>
              <w:t>doporučený ročník / semestr</w:t>
            </w:r>
          </w:p>
        </w:tc>
        <w:tc>
          <w:tcPr>
            <w:tcW w:w="668" w:type="dxa"/>
          </w:tcPr>
          <w:p w14:paraId="215D56A3" w14:textId="77777777" w:rsidR="00E57163" w:rsidRPr="001C74A6" w:rsidRDefault="00E57163" w:rsidP="005C2183">
            <w:pPr>
              <w:jc w:val="both"/>
              <w:rPr>
                <w:sz w:val="20"/>
                <w:szCs w:val="20"/>
              </w:rPr>
            </w:pPr>
            <w:r w:rsidRPr="001C74A6">
              <w:rPr>
                <w:sz w:val="20"/>
                <w:szCs w:val="20"/>
              </w:rPr>
              <w:t>3/LS</w:t>
            </w:r>
          </w:p>
        </w:tc>
      </w:tr>
      <w:tr w:rsidR="00E57163" w:rsidRPr="001C74A6" w14:paraId="4E8CAD3C" w14:textId="77777777" w:rsidTr="005C2183">
        <w:tc>
          <w:tcPr>
            <w:tcW w:w="3086" w:type="dxa"/>
            <w:shd w:val="clear" w:color="auto" w:fill="F7CAAC"/>
          </w:tcPr>
          <w:p w14:paraId="4094ADAE" w14:textId="77777777" w:rsidR="00E57163" w:rsidRPr="001C74A6" w:rsidRDefault="00E57163" w:rsidP="005C2183">
            <w:pPr>
              <w:rPr>
                <w:b/>
                <w:sz w:val="20"/>
                <w:szCs w:val="20"/>
              </w:rPr>
            </w:pPr>
            <w:r w:rsidRPr="001C74A6">
              <w:rPr>
                <w:b/>
                <w:sz w:val="20"/>
                <w:szCs w:val="20"/>
              </w:rPr>
              <w:t>Rozsah studijního předmětu</w:t>
            </w:r>
          </w:p>
        </w:tc>
        <w:tc>
          <w:tcPr>
            <w:tcW w:w="1701" w:type="dxa"/>
            <w:gridSpan w:val="2"/>
          </w:tcPr>
          <w:p w14:paraId="22D7B112" w14:textId="77777777" w:rsidR="00E57163" w:rsidRPr="001C74A6" w:rsidRDefault="00E57163" w:rsidP="005C2183">
            <w:pPr>
              <w:jc w:val="both"/>
              <w:rPr>
                <w:sz w:val="20"/>
                <w:szCs w:val="20"/>
              </w:rPr>
            </w:pPr>
            <w:r w:rsidRPr="001C74A6">
              <w:rPr>
                <w:sz w:val="20"/>
                <w:szCs w:val="20"/>
              </w:rPr>
              <w:t>13c</w:t>
            </w:r>
          </w:p>
        </w:tc>
        <w:tc>
          <w:tcPr>
            <w:tcW w:w="889" w:type="dxa"/>
            <w:shd w:val="clear" w:color="auto" w:fill="F7CAAC"/>
          </w:tcPr>
          <w:p w14:paraId="47B0D69B" w14:textId="77777777" w:rsidR="00E57163" w:rsidRPr="001C74A6" w:rsidRDefault="00E57163" w:rsidP="005C2183">
            <w:pPr>
              <w:jc w:val="both"/>
              <w:rPr>
                <w:b/>
                <w:sz w:val="20"/>
                <w:szCs w:val="20"/>
              </w:rPr>
            </w:pPr>
            <w:r w:rsidRPr="001C74A6">
              <w:rPr>
                <w:b/>
                <w:sz w:val="20"/>
                <w:szCs w:val="20"/>
              </w:rPr>
              <w:t xml:space="preserve">hod. </w:t>
            </w:r>
          </w:p>
        </w:tc>
        <w:tc>
          <w:tcPr>
            <w:tcW w:w="816" w:type="dxa"/>
          </w:tcPr>
          <w:p w14:paraId="6625D4B1" w14:textId="77777777" w:rsidR="00E57163" w:rsidRPr="001C74A6" w:rsidRDefault="00E57163" w:rsidP="005C2183">
            <w:pPr>
              <w:jc w:val="both"/>
              <w:rPr>
                <w:sz w:val="20"/>
                <w:szCs w:val="20"/>
              </w:rPr>
            </w:pPr>
            <w:r w:rsidRPr="001C74A6">
              <w:rPr>
                <w:sz w:val="20"/>
                <w:szCs w:val="20"/>
              </w:rPr>
              <w:t>13</w:t>
            </w:r>
          </w:p>
        </w:tc>
        <w:tc>
          <w:tcPr>
            <w:tcW w:w="2156" w:type="dxa"/>
            <w:shd w:val="clear" w:color="auto" w:fill="F7CAAC"/>
          </w:tcPr>
          <w:p w14:paraId="545D8914" w14:textId="77777777" w:rsidR="00E57163" w:rsidRPr="001C74A6" w:rsidRDefault="00E57163" w:rsidP="005C2183">
            <w:pPr>
              <w:jc w:val="both"/>
              <w:rPr>
                <w:b/>
                <w:sz w:val="20"/>
                <w:szCs w:val="20"/>
              </w:rPr>
            </w:pPr>
            <w:r w:rsidRPr="001C74A6">
              <w:rPr>
                <w:b/>
                <w:sz w:val="20"/>
                <w:szCs w:val="20"/>
              </w:rPr>
              <w:t>kreditů</w:t>
            </w:r>
          </w:p>
        </w:tc>
        <w:tc>
          <w:tcPr>
            <w:tcW w:w="1207" w:type="dxa"/>
            <w:gridSpan w:val="2"/>
          </w:tcPr>
          <w:p w14:paraId="2360AAFF" w14:textId="77777777" w:rsidR="00E57163" w:rsidRPr="001C74A6" w:rsidRDefault="00E57163" w:rsidP="005C2183">
            <w:pPr>
              <w:jc w:val="both"/>
              <w:rPr>
                <w:sz w:val="20"/>
                <w:szCs w:val="20"/>
              </w:rPr>
            </w:pPr>
            <w:r w:rsidRPr="001C74A6">
              <w:rPr>
                <w:sz w:val="20"/>
                <w:szCs w:val="20"/>
              </w:rPr>
              <w:t>2</w:t>
            </w:r>
          </w:p>
        </w:tc>
      </w:tr>
      <w:tr w:rsidR="00E57163" w:rsidRPr="001C74A6" w14:paraId="2EC2F336" w14:textId="77777777" w:rsidTr="005C2183">
        <w:tc>
          <w:tcPr>
            <w:tcW w:w="3086" w:type="dxa"/>
            <w:shd w:val="clear" w:color="auto" w:fill="F7CAAC"/>
          </w:tcPr>
          <w:p w14:paraId="05DEC445" w14:textId="77777777" w:rsidR="00E57163" w:rsidRPr="001C74A6" w:rsidRDefault="00E57163" w:rsidP="005C2183">
            <w:pPr>
              <w:rPr>
                <w:b/>
                <w:sz w:val="20"/>
                <w:szCs w:val="20"/>
              </w:rPr>
            </w:pPr>
            <w:r w:rsidRPr="001C74A6">
              <w:rPr>
                <w:b/>
                <w:sz w:val="20"/>
                <w:szCs w:val="20"/>
              </w:rPr>
              <w:t xml:space="preserve">Prerekvizity, </w:t>
            </w:r>
            <w:proofErr w:type="spellStart"/>
            <w:r w:rsidRPr="001C74A6">
              <w:rPr>
                <w:b/>
                <w:sz w:val="20"/>
                <w:szCs w:val="20"/>
              </w:rPr>
              <w:t>korekvizity</w:t>
            </w:r>
            <w:proofErr w:type="spellEnd"/>
            <w:r w:rsidRPr="001C74A6">
              <w:rPr>
                <w:b/>
                <w:sz w:val="20"/>
                <w:szCs w:val="20"/>
              </w:rPr>
              <w:t>, ekvivalence</w:t>
            </w:r>
          </w:p>
        </w:tc>
        <w:tc>
          <w:tcPr>
            <w:tcW w:w="6769" w:type="dxa"/>
            <w:gridSpan w:val="7"/>
          </w:tcPr>
          <w:p w14:paraId="4E1C4D01" w14:textId="77777777" w:rsidR="00E57163" w:rsidRPr="001C74A6" w:rsidRDefault="00E57163" w:rsidP="005C2183">
            <w:pPr>
              <w:jc w:val="both"/>
              <w:rPr>
                <w:sz w:val="20"/>
                <w:szCs w:val="20"/>
              </w:rPr>
            </w:pPr>
          </w:p>
        </w:tc>
      </w:tr>
      <w:tr w:rsidR="00E57163" w:rsidRPr="001C74A6" w14:paraId="4C41F1A1" w14:textId="77777777" w:rsidTr="005C2183">
        <w:tc>
          <w:tcPr>
            <w:tcW w:w="3086" w:type="dxa"/>
            <w:shd w:val="clear" w:color="auto" w:fill="F7CAAC"/>
          </w:tcPr>
          <w:p w14:paraId="07F91BEA" w14:textId="77777777" w:rsidR="00E57163" w:rsidRPr="001C74A6" w:rsidRDefault="00E57163" w:rsidP="005C2183">
            <w:pPr>
              <w:rPr>
                <w:b/>
                <w:sz w:val="20"/>
                <w:szCs w:val="20"/>
              </w:rPr>
            </w:pPr>
            <w:r w:rsidRPr="001C74A6">
              <w:rPr>
                <w:b/>
                <w:sz w:val="20"/>
                <w:szCs w:val="20"/>
              </w:rPr>
              <w:t>Způsob ověření studijních výsledků</w:t>
            </w:r>
          </w:p>
        </w:tc>
        <w:tc>
          <w:tcPr>
            <w:tcW w:w="3406" w:type="dxa"/>
            <w:gridSpan w:val="4"/>
          </w:tcPr>
          <w:p w14:paraId="7AB08372" w14:textId="77777777" w:rsidR="00E57163" w:rsidRPr="001C74A6" w:rsidRDefault="00E57163" w:rsidP="005C2183">
            <w:pPr>
              <w:jc w:val="both"/>
              <w:rPr>
                <w:sz w:val="20"/>
                <w:szCs w:val="20"/>
              </w:rPr>
            </w:pPr>
            <w:r w:rsidRPr="001C74A6">
              <w:rPr>
                <w:sz w:val="20"/>
                <w:szCs w:val="20"/>
              </w:rPr>
              <w:t>zápočet</w:t>
            </w:r>
          </w:p>
        </w:tc>
        <w:tc>
          <w:tcPr>
            <w:tcW w:w="2156" w:type="dxa"/>
            <w:shd w:val="clear" w:color="auto" w:fill="F7CAAC"/>
          </w:tcPr>
          <w:p w14:paraId="60AFA965" w14:textId="77777777" w:rsidR="00E57163" w:rsidRPr="001C74A6" w:rsidRDefault="00E57163" w:rsidP="005C2183">
            <w:pPr>
              <w:jc w:val="both"/>
              <w:rPr>
                <w:b/>
                <w:sz w:val="20"/>
                <w:szCs w:val="20"/>
              </w:rPr>
            </w:pPr>
            <w:r w:rsidRPr="001C74A6">
              <w:rPr>
                <w:b/>
                <w:sz w:val="20"/>
                <w:szCs w:val="20"/>
              </w:rPr>
              <w:t>Forma výuky</w:t>
            </w:r>
          </w:p>
        </w:tc>
        <w:tc>
          <w:tcPr>
            <w:tcW w:w="1207" w:type="dxa"/>
            <w:gridSpan w:val="2"/>
          </w:tcPr>
          <w:p w14:paraId="4E0260A1" w14:textId="77777777" w:rsidR="00E57163" w:rsidRPr="001C74A6" w:rsidRDefault="00E57163" w:rsidP="005C2183">
            <w:pPr>
              <w:jc w:val="both"/>
              <w:rPr>
                <w:sz w:val="20"/>
                <w:szCs w:val="20"/>
              </w:rPr>
            </w:pPr>
            <w:r w:rsidRPr="001C74A6">
              <w:rPr>
                <w:sz w:val="20"/>
                <w:szCs w:val="20"/>
              </w:rPr>
              <w:t>cvičení</w:t>
            </w:r>
          </w:p>
        </w:tc>
      </w:tr>
      <w:tr w:rsidR="00E57163" w:rsidRPr="001C74A6" w14:paraId="42D4FD09" w14:textId="77777777" w:rsidTr="005C2183">
        <w:tc>
          <w:tcPr>
            <w:tcW w:w="3086" w:type="dxa"/>
            <w:shd w:val="clear" w:color="auto" w:fill="F7CAAC"/>
          </w:tcPr>
          <w:p w14:paraId="18DF91F8" w14:textId="77777777" w:rsidR="00E57163" w:rsidRPr="001C74A6" w:rsidRDefault="00E57163" w:rsidP="005C2183">
            <w:pPr>
              <w:rPr>
                <w:b/>
                <w:sz w:val="20"/>
                <w:szCs w:val="20"/>
              </w:rPr>
            </w:pPr>
            <w:r w:rsidRPr="001C74A6">
              <w:rPr>
                <w:b/>
                <w:sz w:val="20"/>
                <w:szCs w:val="20"/>
              </w:rPr>
              <w:t>Forma způsobu ověření studijních výsledků a další požadavky na studenta</w:t>
            </w:r>
          </w:p>
        </w:tc>
        <w:tc>
          <w:tcPr>
            <w:tcW w:w="6769" w:type="dxa"/>
            <w:gridSpan w:val="7"/>
            <w:tcBorders>
              <w:bottom w:val="nil"/>
            </w:tcBorders>
          </w:tcPr>
          <w:p w14:paraId="53EFA0D3" w14:textId="77777777" w:rsidR="00E57163" w:rsidRPr="001C74A6" w:rsidRDefault="00E57163" w:rsidP="005C2183">
            <w:pPr>
              <w:jc w:val="both"/>
              <w:rPr>
                <w:sz w:val="20"/>
                <w:szCs w:val="20"/>
              </w:rPr>
            </w:pPr>
            <w:r w:rsidRPr="001C74A6">
              <w:rPr>
                <w:sz w:val="20"/>
                <w:szCs w:val="20"/>
              </w:rPr>
              <w:t>písemná,</w:t>
            </w:r>
          </w:p>
          <w:p w14:paraId="2AF98E4D" w14:textId="77777777" w:rsidR="00E57163" w:rsidRPr="001C74A6" w:rsidRDefault="00E57163" w:rsidP="005C2183">
            <w:pPr>
              <w:jc w:val="both"/>
              <w:rPr>
                <w:sz w:val="20"/>
                <w:szCs w:val="20"/>
              </w:rPr>
            </w:pPr>
            <w:r w:rsidRPr="001C74A6">
              <w:rPr>
                <w:sz w:val="20"/>
                <w:szCs w:val="20"/>
              </w:rPr>
              <w:t>80% aktivní účast na cvičeních, odevzdání všech písemných cvičení</w:t>
            </w:r>
          </w:p>
        </w:tc>
      </w:tr>
      <w:tr w:rsidR="00E57163" w:rsidRPr="001C74A6" w14:paraId="037F0A7D" w14:textId="77777777" w:rsidTr="009B1CC0">
        <w:trPr>
          <w:trHeight w:val="130"/>
        </w:trPr>
        <w:tc>
          <w:tcPr>
            <w:tcW w:w="9855" w:type="dxa"/>
            <w:gridSpan w:val="8"/>
            <w:tcBorders>
              <w:top w:val="nil"/>
            </w:tcBorders>
          </w:tcPr>
          <w:p w14:paraId="7FFC0CAB" w14:textId="77777777" w:rsidR="00E57163" w:rsidRPr="001C74A6" w:rsidRDefault="00E57163" w:rsidP="005C2183">
            <w:pPr>
              <w:rPr>
                <w:sz w:val="20"/>
                <w:szCs w:val="20"/>
              </w:rPr>
            </w:pPr>
          </w:p>
        </w:tc>
      </w:tr>
      <w:tr w:rsidR="00E57163" w:rsidRPr="001C74A6" w14:paraId="6889378B" w14:textId="77777777" w:rsidTr="005C2183">
        <w:trPr>
          <w:trHeight w:val="197"/>
        </w:trPr>
        <w:tc>
          <w:tcPr>
            <w:tcW w:w="3086" w:type="dxa"/>
            <w:tcBorders>
              <w:top w:val="nil"/>
            </w:tcBorders>
            <w:shd w:val="clear" w:color="auto" w:fill="F7CAAC"/>
          </w:tcPr>
          <w:p w14:paraId="3BC21562" w14:textId="77777777" w:rsidR="00E57163" w:rsidRPr="001C74A6" w:rsidRDefault="00E57163" w:rsidP="005C2183">
            <w:pPr>
              <w:rPr>
                <w:b/>
                <w:sz w:val="20"/>
                <w:szCs w:val="20"/>
              </w:rPr>
            </w:pPr>
            <w:r w:rsidRPr="001C74A6">
              <w:rPr>
                <w:b/>
                <w:sz w:val="20"/>
                <w:szCs w:val="20"/>
              </w:rPr>
              <w:t>Garant předmětu</w:t>
            </w:r>
          </w:p>
        </w:tc>
        <w:tc>
          <w:tcPr>
            <w:tcW w:w="6769" w:type="dxa"/>
            <w:gridSpan w:val="7"/>
            <w:tcBorders>
              <w:top w:val="nil"/>
            </w:tcBorders>
          </w:tcPr>
          <w:p w14:paraId="1FBB1E61" w14:textId="77777777" w:rsidR="00E57163" w:rsidRPr="001C74A6" w:rsidRDefault="00E57163" w:rsidP="005C2183">
            <w:pPr>
              <w:jc w:val="both"/>
              <w:rPr>
                <w:sz w:val="20"/>
                <w:szCs w:val="20"/>
              </w:rPr>
            </w:pPr>
            <w:r w:rsidRPr="001C74A6">
              <w:rPr>
                <w:sz w:val="20"/>
                <w:szCs w:val="20"/>
              </w:rPr>
              <w:t xml:space="preserve">MgA. Irena </w:t>
            </w:r>
            <w:proofErr w:type="spellStart"/>
            <w:r w:rsidRPr="001C74A6">
              <w:rPr>
                <w:sz w:val="20"/>
                <w:szCs w:val="20"/>
              </w:rPr>
              <w:t>Kocí</w:t>
            </w:r>
            <w:proofErr w:type="spellEnd"/>
            <w:r w:rsidRPr="001C74A6">
              <w:rPr>
                <w:sz w:val="20"/>
                <w:szCs w:val="20"/>
              </w:rPr>
              <w:t>, Ph.D.</w:t>
            </w:r>
          </w:p>
        </w:tc>
      </w:tr>
      <w:tr w:rsidR="00E57163" w:rsidRPr="001C74A6" w14:paraId="49ADF99E" w14:textId="77777777" w:rsidTr="005C2183">
        <w:trPr>
          <w:trHeight w:val="243"/>
        </w:trPr>
        <w:tc>
          <w:tcPr>
            <w:tcW w:w="3086" w:type="dxa"/>
            <w:tcBorders>
              <w:top w:val="nil"/>
            </w:tcBorders>
            <w:shd w:val="clear" w:color="auto" w:fill="F7CAAC"/>
          </w:tcPr>
          <w:p w14:paraId="7324B432" w14:textId="77777777" w:rsidR="00E57163" w:rsidRPr="001C74A6" w:rsidRDefault="00E57163" w:rsidP="005C2183">
            <w:pPr>
              <w:rPr>
                <w:b/>
                <w:sz w:val="20"/>
                <w:szCs w:val="20"/>
              </w:rPr>
            </w:pPr>
            <w:r w:rsidRPr="001C74A6">
              <w:rPr>
                <w:b/>
                <w:sz w:val="20"/>
                <w:szCs w:val="20"/>
              </w:rPr>
              <w:t>Zapojení garanta do výuky předmětu</w:t>
            </w:r>
          </w:p>
        </w:tc>
        <w:tc>
          <w:tcPr>
            <w:tcW w:w="6769" w:type="dxa"/>
            <w:gridSpan w:val="7"/>
            <w:tcBorders>
              <w:top w:val="nil"/>
            </w:tcBorders>
          </w:tcPr>
          <w:p w14:paraId="6221E729" w14:textId="6C6383A2" w:rsidR="00E57163" w:rsidRPr="001C74A6" w:rsidRDefault="00E57163" w:rsidP="005C2183">
            <w:pPr>
              <w:jc w:val="both"/>
              <w:rPr>
                <w:sz w:val="20"/>
                <w:szCs w:val="20"/>
              </w:rPr>
            </w:pPr>
            <w:r w:rsidRPr="001C74A6">
              <w:rPr>
                <w:sz w:val="20"/>
                <w:szCs w:val="20"/>
              </w:rPr>
              <w:t>100 %</w:t>
            </w:r>
          </w:p>
        </w:tc>
      </w:tr>
      <w:tr w:rsidR="00E57163" w:rsidRPr="001C74A6" w14:paraId="56541742" w14:textId="77777777" w:rsidTr="005C2183">
        <w:tc>
          <w:tcPr>
            <w:tcW w:w="3086" w:type="dxa"/>
            <w:shd w:val="clear" w:color="auto" w:fill="F7CAAC"/>
          </w:tcPr>
          <w:p w14:paraId="324E078E" w14:textId="77777777" w:rsidR="00E57163" w:rsidRPr="001C74A6" w:rsidRDefault="00E57163" w:rsidP="005C2183">
            <w:pPr>
              <w:rPr>
                <w:b/>
                <w:sz w:val="20"/>
                <w:szCs w:val="20"/>
              </w:rPr>
            </w:pPr>
            <w:r w:rsidRPr="001C74A6">
              <w:rPr>
                <w:b/>
                <w:sz w:val="20"/>
                <w:szCs w:val="20"/>
              </w:rPr>
              <w:t>Vyučující</w:t>
            </w:r>
          </w:p>
        </w:tc>
        <w:tc>
          <w:tcPr>
            <w:tcW w:w="6769" w:type="dxa"/>
            <w:gridSpan w:val="7"/>
            <w:tcBorders>
              <w:bottom w:val="nil"/>
            </w:tcBorders>
          </w:tcPr>
          <w:p w14:paraId="76848E4D" w14:textId="0F160928" w:rsidR="00E57163" w:rsidRPr="001C74A6" w:rsidRDefault="00E57163" w:rsidP="005C2183">
            <w:pPr>
              <w:jc w:val="both"/>
              <w:rPr>
                <w:sz w:val="20"/>
                <w:szCs w:val="20"/>
              </w:rPr>
            </w:pPr>
            <w:r w:rsidRPr="001C74A6">
              <w:rPr>
                <w:sz w:val="20"/>
                <w:szCs w:val="20"/>
              </w:rPr>
              <w:t xml:space="preserve">MgA. Irena </w:t>
            </w:r>
            <w:proofErr w:type="spellStart"/>
            <w:r w:rsidRPr="001C74A6">
              <w:rPr>
                <w:sz w:val="20"/>
                <w:szCs w:val="20"/>
              </w:rPr>
              <w:t>Kocí</w:t>
            </w:r>
            <w:proofErr w:type="spellEnd"/>
            <w:r w:rsidRPr="001C74A6">
              <w:rPr>
                <w:sz w:val="20"/>
                <w:szCs w:val="20"/>
              </w:rPr>
              <w:t xml:space="preserve">, Ph.D. </w:t>
            </w:r>
          </w:p>
        </w:tc>
      </w:tr>
      <w:tr w:rsidR="00E57163" w:rsidRPr="001C74A6" w14:paraId="597AD037" w14:textId="77777777" w:rsidTr="009B1CC0">
        <w:trPr>
          <w:trHeight w:val="62"/>
        </w:trPr>
        <w:tc>
          <w:tcPr>
            <w:tcW w:w="9855" w:type="dxa"/>
            <w:gridSpan w:val="8"/>
            <w:tcBorders>
              <w:top w:val="nil"/>
            </w:tcBorders>
          </w:tcPr>
          <w:p w14:paraId="730D1F68" w14:textId="77777777" w:rsidR="00E57163" w:rsidRPr="001C74A6" w:rsidRDefault="00E57163" w:rsidP="005C2183">
            <w:pPr>
              <w:jc w:val="both"/>
              <w:rPr>
                <w:sz w:val="20"/>
                <w:szCs w:val="20"/>
              </w:rPr>
            </w:pPr>
          </w:p>
        </w:tc>
      </w:tr>
      <w:tr w:rsidR="00E57163" w:rsidRPr="001C74A6" w14:paraId="11788495" w14:textId="77777777" w:rsidTr="005C2183">
        <w:tc>
          <w:tcPr>
            <w:tcW w:w="3086" w:type="dxa"/>
            <w:shd w:val="clear" w:color="auto" w:fill="F7CAAC"/>
          </w:tcPr>
          <w:p w14:paraId="5792BC80" w14:textId="77777777" w:rsidR="00E57163" w:rsidRPr="001C74A6" w:rsidRDefault="00E57163" w:rsidP="005C2183">
            <w:pPr>
              <w:jc w:val="both"/>
              <w:rPr>
                <w:b/>
                <w:sz w:val="20"/>
                <w:szCs w:val="20"/>
              </w:rPr>
            </w:pPr>
            <w:r w:rsidRPr="001C74A6">
              <w:rPr>
                <w:b/>
                <w:sz w:val="20"/>
                <w:szCs w:val="20"/>
              </w:rPr>
              <w:t>Stručná anotace předmětu</w:t>
            </w:r>
          </w:p>
        </w:tc>
        <w:tc>
          <w:tcPr>
            <w:tcW w:w="6769" w:type="dxa"/>
            <w:gridSpan w:val="7"/>
            <w:tcBorders>
              <w:bottom w:val="nil"/>
            </w:tcBorders>
          </w:tcPr>
          <w:p w14:paraId="33565145" w14:textId="77777777" w:rsidR="00E57163" w:rsidRPr="001C74A6" w:rsidRDefault="00E57163" w:rsidP="005C2183">
            <w:pPr>
              <w:jc w:val="both"/>
              <w:rPr>
                <w:sz w:val="20"/>
                <w:szCs w:val="20"/>
              </w:rPr>
            </w:pPr>
          </w:p>
        </w:tc>
      </w:tr>
      <w:tr w:rsidR="00E57163" w:rsidRPr="001C74A6" w14:paraId="39052B4C" w14:textId="77777777" w:rsidTr="005C2183">
        <w:trPr>
          <w:trHeight w:val="3938"/>
        </w:trPr>
        <w:tc>
          <w:tcPr>
            <w:tcW w:w="9855" w:type="dxa"/>
            <w:gridSpan w:val="8"/>
            <w:tcBorders>
              <w:top w:val="nil"/>
              <w:bottom w:val="single" w:sz="12" w:space="0" w:color="auto"/>
            </w:tcBorders>
          </w:tcPr>
          <w:p w14:paraId="57830AAA" w14:textId="77777777" w:rsidR="00E57163" w:rsidRPr="001C74A6" w:rsidRDefault="00E57163" w:rsidP="009B1CC0">
            <w:pPr>
              <w:spacing w:after="120"/>
              <w:jc w:val="both"/>
              <w:rPr>
                <w:sz w:val="20"/>
                <w:szCs w:val="20"/>
              </w:rPr>
            </w:pPr>
            <w:r w:rsidRPr="001C74A6">
              <w:rPr>
                <w:sz w:val="20"/>
                <w:szCs w:val="20"/>
              </w:rPr>
              <w:t>Cílem předmětu je seznámit studenty/</w:t>
            </w:r>
            <w:proofErr w:type="spellStart"/>
            <w:r w:rsidRPr="001C74A6">
              <w:rPr>
                <w:sz w:val="20"/>
                <w:szCs w:val="20"/>
              </w:rPr>
              <w:t>ky</w:t>
            </w:r>
            <w:proofErr w:type="spellEnd"/>
            <w:r w:rsidRPr="001C74A6">
              <w:rPr>
                <w:sz w:val="20"/>
                <w:szCs w:val="20"/>
              </w:rPr>
              <w:t xml:space="preserve"> se základními pravidly psaní scénáře, se základy tvorby dramatických postav, se základními strukturami vyprávění. Studenti a studentky tak získají základní znalosti z oblasti vedení narace a </w:t>
            </w:r>
            <w:proofErr w:type="spellStart"/>
            <w:r w:rsidRPr="001C74A6">
              <w:rPr>
                <w:sz w:val="20"/>
                <w:szCs w:val="20"/>
              </w:rPr>
              <w:t>storytellingu</w:t>
            </w:r>
            <w:proofErr w:type="spellEnd"/>
            <w:r w:rsidRPr="001C74A6">
              <w:rPr>
                <w:sz w:val="20"/>
                <w:szCs w:val="20"/>
              </w:rPr>
              <w:t xml:space="preserve">. Budou se také orientovat v problematice tvorby literárních podkladů pro prezentaci svých projektů i pro žádosti o granty na Státním fondu kinematografie. </w:t>
            </w:r>
          </w:p>
          <w:p w14:paraId="145BAC99" w14:textId="77777777" w:rsidR="00E57163" w:rsidRPr="001C74A6" w:rsidRDefault="00E57163" w:rsidP="00CE41A2">
            <w:pPr>
              <w:pStyle w:val="Odstavecseseznamem"/>
              <w:numPr>
                <w:ilvl w:val="0"/>
                <w:numId w:val="8"/>
              </w:numPr>
              <w:spacing w:after="160" w:line="259" w:lineRule="auto"/>
              <w:jc w:val="both"/>
            </w:pPr>
            <w:r w:rsidRPr="001C74A6">
              <w:t>Psaní scénáře (SW, základní pravidla a zákonitosti)</w:t>
            </w:r>
          </w:p>
          <w:p w14:paraId="1BF93663" w14:textId="77777777" w:rsidR="00E57163" w:rsidRPr="001C74A6" w:rsidRDefault="00E57163" w:rsidP="00CE41A2">
            <w:pPr>
              <w:pStyle w:val="Odstavecseseznamem"/>
              <w:numPr>
                <w:ilvl w:val="0"/>
                <w:numId w:val="8"/>
              </w:numPr>
              <w:spacing w:after="160" w:line="259" w:lineRule="auto"/>
              <w:jc w:val="both"/>
            </w:pPr>
            <w:r w:rsidRPr="001C74A6">
              <w:t xml:space="preserve">Průběžné konzultace bakalářských projektů </w:t>
            </w:r>
          </w:p>
          <w:p w14:paraId="42A82E69" w14:textId="77777777" w:rsidR="00E57163" w:rsidRPr="001C74A6" w:rsidRDefault="00E57163" w:rsidP="00CE41A2">
            <w:pPr>
              <w:pStyle w:val="Odstavecseseznamem"/>
              <w:numPr>
                <w:ilvl w:val="0"/>
                <w:numId w:val="8"/>
              </w:numPr>
              <w:spacing w:after="160" w:line="259" w:lineRule="auto"/>
              <w:jc w:val="both"/>
            </w:pPr>
            <w:r w:rsidRPr="001C74A6">
              <w:t>Tvorba dramatické postavy (3 x 3 pilíře uvěřitelné postavy – typ, archetyp &amp; originální charakter)</w:t>
            </w:r>
          </w:p>
          <w:p w14:paraId="49093FB2" w14:textId="77777777" w:rsidR="00E57163" w:rsidRPr="001C74A6" w:rsidRDefault="00E57163" w:rsidP="00CE41A2">
            <w:pPr>
              <w:pStyle w:val="Odstavecseseznamem"/>
              <w:numPr>
                <w:ilvl w:val="0"/>
                <w:numId w:val="8"/>
              </w:numPr>
              <w:spacing w:after="160" w:line="259" w:lineRule="auto"/>
              <w:jc w:val="both"/>
            </w:pPr>
            <w:r w:rsidRPr="001C74A6">
              <w:t>Průběžné konzultace bakalářských projektů</w:t>
            </w:r>
          </w:p>
          <w:p w14:paraId="02DD696F" w14:textId="77777777" w:rsidR="00E57163" w:rsidRPr="001C74A6" w:rsidRDefault="00E57163" w:rsidP="00CE41A2">
            <w:pPr>
              <w:pStyle w:val="Odstavecseseznamem"/>
              <w:numPr>
                <w:ilvl w:val="0"/>
                <w:numId w:val="8"/>
              </w:numPr>
              <w:spacing w:after="160" w:line="259" w:lineRule="auto"/>
              <w:jc w:val="both"/>
            </w:pPr>
            <w:r w:rsidRPr="001C74A6">
              <w:t>Příběhové struktury</w:t>
            </w:r>
          </w:p>
          <w:p w14:paraId="03226BAB" w14:textId="77777777" w:rsidR="00E57163" w:rsidRPr="001C74A6" w:rsidRDefault="00E57163" w:rsidP="00CE41A2">
            <w:pPr>
              <w:pStyle w:val="Odstavecseseznamem"/>
              <w:numPr>
                <w:ilvl w:val="0"/>
                <w:numId w:val="8"/>
              </w:numPr>
              <w:spacing w:after="160" w:line="259" w:lineRule="auto"/>
              <w:jc w:val="both"/>
            </w:pPr>
            <w:r w:rsidRPr="001C74A6">
              <w:t>Průběžné konzultace bakalářských projektů</w:t>
            </w:r>
          </w:p>
          <w:p w14:paraId="5A893645" w14:textId="77777777" w:rsidR="00E57163" w:rsidRPr="001C74A6" w:rsidRDefault="00E57163" w:rsidP="00CE41A2">
            <w:pPr>
              <w:pStyle w:val="Odstavecseseznamem"/>
              <w:numPr>
                <w:ilvl w:val="0"/>
                <w:numId w:val="8"/>
              </w:numPr>
              <w:spacing w:after="160" w:line="259" w:lineRule="auto"/>
              <w:jc w:val="both"/>
            </w:pPr>
            <w:r w:rsidRPr="001C74A6">
              <w:t>Dramatické situace (teorie 36 dramatických situací), stavba konfliktu (5 fází)</w:t>
            </w:r>
          </w:p>
          <w:p w14:paraId="5CF3D9EA" w14:textId="77777777" w:rsidR="00E57163" w:rsidRPr="001C74A6" w:rsidRDefault="00E57163" w:rsidP="00CE41A2">
            <w:pPr>
              <w:pStyle w:val="Odstavecseseznamem"/>
              <w:numPr>
                <w:ilvl w:val="0"/>
                <w:numId w:val="8"/>
              </w:numPr>
              <w:spacing w:after="160" w:line="259" w:lineRule="auto"/>
              <w:jc w:val="both"/>
            </w:pPr>
            <w:r w:rsidRPr="001C74A6">
              <w:t>Průběžné konzultace bakalářských projektů</w:t>
            </w:r>
          </w:p>
          <w:p w14:paraId="11FBCAF0" w14:textId="77777777" w:rsidR="00E57163" w:rsidRPr="001C74A6" w:rsidRDefault="00E57163" w:rsidP="00CE41A2">
            <w:pPr>
              <w:pStyle w:val="Odstavecseseznamem"/>
              <w:numPr>
                <w:ilvl w:val="0"/>
                <w:numId w:val="8"/>
              </w:numPr>
              <w:spacing w:after="160" w:line="259" w:lineRule="auto"/>
              <w:jc w:val="both"/>
            </w:pPr>
            <w:r w:rsidRPr="001C74A6">
              <w:t>Literární podklady – jak psát autorské explikace</w:t>
            </w:r>
          </w:p>
          <w:p w14:paraId="03A5265E" w14:textId="77777777" w:rsidR="00E57163" w:rsidRPr="001C74A6" w:rsidRDefault="00E57163" w:rsidP="00CE41A2">
            <w:pPr>
              <w:pStyle w:val="Odstavecseseznamem"/>
              <w:numPr>
                <w:ilvl w:val="0"/>
                <w:numId w:val="8"/>
              </w:numPr>
              <w:spacing w:after="160" w:line="259" w:lineRule="auto"/>
              <w:jc w:val="both"/>
            </w:pPr>
            <w:r w:rsidRPr="001C74A6">
              <w:t>Průběžné konzultace bakalářských projektů</w:t>
            </w:r>
          </w:p>
          <w:p w14:paraId="71BD9B11" w14:textId="77777777" w:rsidR="00E57163" w:rsidRPr="001C74A6" w:rsidRDefault="00E57163" w:rsidP="00CE41A2">
            <w:pPr>
              <w:pStyle w:val="Odstavecseseznamem"/>
              <w:numPr>
                <w:ilvl w:val="0"/>
                <w:numId w:val="8"/>
              </w:numPr>
              <w:spacing w:after="160" w:line="259" w:lineRule="auto"/>
              <w:jc w:val="both"/>
            </w:pPr>
            <w:r w:rsidRPr="001C74A6">
              <w:t xml:space="preserve">Literární podklady – jak psát </w:t>
            </w:r>
            <w:proofErr w:type="spellStart"/>
            <w:r w:rsidRPr="001C74A6">
              <w:t>treatment</w:t>
            </w:r>
            <w:proofErr w:type="spellEnd"/>
            <w:r w:rsidRPr="001C74A6">
              <w:t>, synopse, anotace, název</w:t>
            </w:r>
          </w:p>
          <w:p w14:paraId="11F2E0DA" w14:textId="77777777" w:rsidR="00E57163" w:rsidRPr="001C74A6" w:rsidRDefault="00E57163" w:rsidP="00CE41A2">
            <w:pPr>
              <w:pStyle w:val="Odstavecseseznamem"/>
              <w:numPr>
                <w:ilvl w:val="0"/>
                <w:numId w:val="8"/>
              </w:numPr>
              <w:spacing w:after="120"/>
              <w:ind w:left="714" w:hanging="357"/>
              <w:contextualSpacing w:val="0"/>
              <w:jc w:val="both"/>
            </w:pPr>
            <w:r w:rsidRPr="001C74A6">
              <w:t xml:space="preserve">Průběžné konzultace bakalářských projektů </w:t>
            </w:r>
          </w:p>
          <w:p w14:paraId="3DEC9B0E" w14:textId="77777777" w:rsidR="00E57163" w:rsidRPr="001C74A6" w:rsidRDefault="00E57163" w:rsidP="009B1CC0">
            <w:pPr>
              <w:jc w:val="both"/>
              <w:rPr>
                <w:sz w:val="20"/>
                <w:szCs w:val="20"/>
              </w:rPr>
            </w:pPr>
            <w:r w:rsidRPr="001C74A6">
              <w:rPr>
                <w:sz w:val="20"/>
                <w:szCs w:val="20"/>
              </w:rPr>
              <w:t>Studentky a studenti získají znalosti, jak správně postupovat při tvorbě scénáře i jak psát různé druhy textů, které je v jejich budoucí autorské tvůrčí praxi čekají. Procvičí se v dovednostech správně a co nejpřesněji formulovat, obdrží doporučení ohledně gramatické správnosti jejich psaného projevu.</w:t>
            </w:r>
          </w:p>
        </w:tc>
      </w:tr>
      <w:tr w:rsidR="00E57163" w:rsidRPr="001C74A6" w14:paraId="1D190FFF" w14:textId="77777777" w:rsidTr="005C2183">
        <w:trPr>
          <w:trHeight w:val="265"/>
        </w:trPr>
        <w:tc>
          <w:tcPr>
            <w:tcW w:w="3653" w:type="dxa"/>
            <w:gridSpan w:val="2"/>
            <w:tcBorders>
              <w:top w:val="nil"/>
            </w:tcBorders>
            <w:shd w:val="clear" w:color="auto" w:fill="F7CAAC"/>
          </w:tcPr>
          <w:p w14:paraId="165AD9D4" w14:textId="77777777" w:rsidR="00E57163" w:rsidRPr="001C74A6" w:rsidRDefault="00E57163" w:rsidP="005C2183">
            <w:pPr>
              <w:jc w:val="both"/>
              <w:rPr>
                <w:sz w:val="20"/>
                <w:szCs w:val="20"/>
              </w:rPr>
            </w:pPr>
            <w:r w:rsidRPr="001C74A6">
              <w:rPr>
                <w:b/>
                <w:sz w:val="20"/>
                <w:szCs w:val="20"/>
              </w:rPr>
              <w:t>Studijní literatura a studijní pomůcky</w:t>
            </w:r>
          </w:p>
        </w:tc>
        <w:tc>
          <w:tcPr>
            <w:tcW w:w="6202" w:type="dxa"/>
            <w:gridSpan w:val="6"/>
            <w:tcBorders>
              <w:top w:val="nil"/>
              <w:bottom w:val="nil"/>
            </w:tcBorders>
          </w:tcPr>
          <w:p w14:paraId="36635DFA" w14:textId="77777777" w:rsidR="00E57163" w:rsidRPr="001C74A6" w:rsidRDefault="00E57163" w:rsidP="005C2183">
            <w:pPr>
              <w:jc w:val="both"/>
              <w:rPr>
                <w:sz w:val="20"/>
                <w:szCs w:val="20"/>
              </w:rPr>
            </w:pPr>
          </w:p>
        </w:tc>
      </w:tr>
      <w:tr w:rsidR="00E57163" w:rsidRPr="001C74A6" w14:paraId="6B111FF8" w14:textId="77777777" w:rsidTr="009B1CC0">
        <w:trPr>
          <w:trHeight w:val="1290"/>
        </w:trPr>
        <w:tc>
          <w:tcPr>
            <w:tcW w:w="9855" w:type="dxa"/>
            <w:gridSpan w:val="8"/>
            <w:tcBorders>
              <w:top w:val="nil"/>
            </w:tcBorders>
          </w:tcPr>
          <w:p w14:paraId="65876ABF" w14:textId="77777777" w:rsidR="00E57163" w:rsidRPr="001C74A6" w:rsidRDefault="00E57163" w:rsidP="005C2183">
            <w:pPr>
              <w:jc w:val="both"/>
              <w:rPr>
                <w:b/>
                <w:sz w:val="20"/>
                <w:szCs w:val="20"/>
              </w:rPr>
            </w:pPr>
            <w:r w:rsidRPr="001C74A6">
              <w:rPr>
                <w:b/>
                <w:sz w:val="20"/>
                <w:szCs w:val="20"/>
              </w:rPr>
              <w:t>Povinná:</w:t>
            </w:r>
          </w:p>
          <w:p w14:paraId="055333C3" w14:textId="7CD69D46" w:rsidR="00FF3692" w:rsidRDefault="00FF3692" w:rsidP="00FF3692">
            <w:pPr>
              <w:rPr>
                <w:ins w:id="20" w:author="Hana Ponížilová" w:date="2023-05-26T12:13:00Z"/>
                <w:rFonts w:eastAsia="Arial Unicode MS"/>
                <w:sz w:val="20"/>
                <w:szCs w:val="20"/>
                <w:shd w:val="clear" w:color="auto" w:fill="FFFFFF"/>
              </w:rPr>
            </w:pPr>
            <w:ins w:id="21" w:author="Hana Ponížilová" w:date="2023-05-26T12:13:00Z">
              <w:r w:rsidRPr="00FF3692">
                <w:rPr>
                  <w:color w:val="000000"/>
                  <w:sz w:val="20"/>
                  <w:szCs w:val="20"/>
                </w:rPr>
                <w:t xml:space="preserve">BORDWELL, David a Kristin THOMPSON. </w:t>
              </w:r>
              <w:r w:rsidRPr="00FF3692">
                <w:rPr>
                  <w:i/>
                  <w:iCs/>
                  <w:color w:val="000000"/>
                  <w:sz w:val="20"/>
                  <w:szCs w:val="20"/>
                </w:rPr>
                <w:t>Umění filmu: úvod do studia formy a stylu</w:t>
              </w:r>
              <w:r w:rsidRPr="00FF3692">
                <w:rPr>
                  <w:color w:val="000000"/>
                  <w:sz w:val="20"/>
                  <w:szCs w:val="20"/>
                </w:rPr>
                <w:t>. V Praze: Nakladatelství Akademie múzických umění, 2022. ISBN 978-80-7331-629-7.</w:t>
              </w:r>
            </w:ins>
          </w:p>
          <w:p w14:paraId="17171BAC" w14:textId="2DA746C8" w:rsidR="00E57163" w:rsidRPr="001C74A6" w:rsidRDefault="00E57163" w:rsidP="00FF3692">
            <w:pPr>
              <w:rPr>
                <w:rFonts w:eastAsia="Arial Unicode MS"/>
                <w:sz w:val="20"/>
                <w:szCs w:val="20"/>
                <w:shd w:val="clear" w:color="auto" w:fill="FFFFFF"/>
              </w:rPr>
            </w:pPr>
            <w:r w:rsidRPr="001C74A6">
              <w:rPr>
                <w:rFonts w:eastAsia="Arial Unicode MS"/>
                <w:sz w:val="20"/>
                <w:szCs w:val="20"/>
                <w:shd w:val="clear" w:color="auto" w:fill="FFFFFF"/>
              </w:rPr>
              <w:t xml:space="preserve">DUTKA, Edgar, </w:t>
            </w:r>
            <w:r w:rsidRPr="001C74A6">
              <w:rPr>
                <w:rFonts w:eastAsia="Arial Unicode MS"/>
                <w:i/>
                <w:sz w:val="20"/>
                <w:szCs w:val="20"/>
                <w:shd w:val="clear" w:color="auto" w:fill="FFFFFF"/>
              </w:rPr>
              <w:t xml:space="preserve">Scenáristika animovaného filmu, </w:t>
            </w:r>
            <w:r w:rsidRPr="001C74A6">
              <w:rPr>
                <w:rFonts w:eastAsia="Arial Unicode MS"/>
                <w:sz w:val="20"/>
                <w:szCs w:val="20"/>
                <w:shd w:val="clear" w:color="auto" w:fill="FFFFFF"/>
              </w:rPr>
              <w:t xml:space="preserve">NAMU, Praha, 2006. ISBN </w:t>
            </w:r>
            <w:r w:rsidRPr="001C74A6">
              <w:rPr>
                <w:rStyle w:val="app-value"/>
                <w:sz w:val="20"/>
                <w:szCs w:val="20"/>
                <w:shd w:val="clear" w:color="auto" w:fill="FAFAFA"/>
              </w:rPr>
              <w:t>80-7331-069-4</w:t>
            </w:r>
            <w:r w:rsidR="009B1CC0">
              <w:rPr>
                <w:rStyle w:val="app-value"/>
                <w:sz w:val="20"/>
                <w:szCs w:val="20"/>
                <w:shd w:val="clear" w:color="auto" w:fill="FAFAFA"/>
              </w:rPr>
              <w:t>.</w:t>
            </w:r>
          </w:p>
          <w:p w14:paraId="6C8D59BE" w14:textId="428AE3C9" w:rsidR="00E57163" w:rsidRPr="00214602" w:rsidRDefault="00E57163" w:rsidP="00CE41A2">
            <w:pPr>
              <w:numPr>
                <w:ilvl w:val="0"/>
                <w:numId w:val="14"/>
              </w:numPr>
              <w:shd w:val="clear" w:color="auto" w:fill="FFFFFF"/>
              <w:ind w:left="0"/>
              <w:rPr>
                <w:color w:val="000000"/>
                <w:sz w:val="20"/>
                <w:szCs w:val="20"/>
              </w:rPr>
            </w:pPr>
            <w:r w:rsidRPr="001C74A6">
              <w:rPr>
                <w:rFonts w:eastAsia="Arial Unicode MS"/>
                <w:sz w:val="20"/>
                <w:szCs w:val="20"/>
                <w:shd w:val="clear" w:color="auto" w:fill="FFFFFF"/>
              </w:rPr>
              <w:t xml:space="preserve">FIELD, </w:t>
            </w:r>
            <w:proofErr w:type="spellStart"/>
            <w:r w:rsidRPr="001C74A6">
              <w:rPr>
                <w:rFonts w:eastAsia="Arial Unicode MS"/>
                <w:sz w:val="20"/>
                <w:szCs w:val="20"/>
                <w:shd w:val="clear" w:color="auto" w:fill="FFFFFF"/>
              </w:rPr>
              <w:t>Syd</w:t>
            </w:r>
            <w:proofErr w:type="spellEnd"/>
            <w:r w:rsidR="00E706EA">
              <w:rPr>
                <w:rFonts w:eastAsia="Arial Unicode MS"/>
                <w:sz w:val="20"/>
                <w:szCs w:val="20"/>
                <w:shd w:val="clear" w:color="auto" w:fill="FFFFFF"/>
              </w:rPr>
              <w:t>.</w:t>
            </w:r>
            <w:r w:rsidRPr="001C74A6">
              <w:rPr>
                <w:rFonts w:eastAsia="Arial Unicode MS"/>
                <w:sz w:val="20"/>
                <w:szCs w:val="20"/>
                <w:shd w:val="clear" w:color="auto" w:fill="FFFFFF"/>
              </w:rPr>
              <w:t xml:space="preserve"> </w:t>
            </w:r>
            <w:r w:rsidRPr="001C74A6">
              <w:rPr>
                <w:rFonts w:eastAsia="Arial Unicode MS"/>
                <w:i/>
                <w:sz w:val="20"/>
                <w:szCs w:val="20"/>
                <w:shd w:val="clear" w:color="auto" w:fill="FFFFFF"/>
              </w:rPr>
              <w:t>Jak napsat dobrý scénář</w:t>
            </w:r>
            <w:r w:rsidRPr="001C74A6">
              <w:rPr>
                <w:rFonts w:eastAsia="Arial Unicode MS"/>
                <w:sz w:val="20"/>
                <w:szCs w:val="20"/>
                <w:shd w:val="clear" w:color="auto" w:fill="FFFFFF"/>
              </w:rPr>
              <w:t xml:space="preserve">. Praha, Rybka, 2007. ISBN </w:t>
            </w:r>
            <w:r w:rsidRPr="001C74A6">
              <w:rPr>
                <w:color w:val="000000"/>
                <w:sz w:val="20"/>
                <w:szCs w:val="20"/>
                <w:bdr w:val="none" w:sz="0" w:space="0" w:color="auto" w:frame="1"/>
              </w:rPr>
              <w:t>80-87067-65-7</w:t>
            </w:r>
            <w:r w:rsidR="009B1CC0">
              <w:rPr>
                <w:color w:val="000000"/>
                <w:sz w:val="20"/>
                <w:szCs w:val="20"/>
                <w:bdr w:val="none" w:sz="0" w:space="0" w:color="auto" w:frame="1"/>
              </w:rPr>
              <w:t>.</w:t>
            </w:r>
          </w:p>
          <w:p w14:paraId="5C0ACBBC" w14:textId="6402DF81" w:rsidR="00C53194" w:rsidRPr="00C53194" w:rsidRDefault="00C53194" w:rsidP="00214602">
            <w:pPr>
              <w:shd w:val="clear" w:color="auto" w:fill="FFFFFF"/>
              <w:rPr>
                <w:color w:val="000000"/>
                <w:sz w:val="20"/>
                <w:szCs w:val="20"/>
              </w:rPr>
            </w:pPr>
            <w:r>
              <w:rPr>
                <w:color w:val="000000"/>
                <w:sz w:val="20"/>
                <w:szCs w:val="20"/>
              </w:rPr>
              <w:t>J</w:t>
            </w:r>
            <w:r w:rsidRPr="00C53194">
              <w:rPr>
                <w:color w:val="000000"/>
                <w:sz w:val="20"/>
                <w:szCs w:val="20"/>
              </w:rPr>
              <w:t>ECH, Pavel</w:t>
            </w:r>
            <w:r w:rsidR="00E706EA">
              <w:rPr>
                <w:color w:val="000000"/>
                <w:sz w:val="20"/>
                <w:szCs w:val="20"/>
              </w:rPr>
              <w:t>.</w:t>
            </w:r>
            <w:r w:rsidRPr="00C53194">
              <w:rPr>
                <w:color w:val="000000"/>
                <w:sz w:val="20"/>
                <w:szCs w:val="20"/>
              </w:rPr>
              <w:t xml:space="preserve"> </w:t>
            </w:r>
            <w:proofErr w:type="spellStart"/>
            <w:r w:rsidRPr="00E706EA">
              <w:rPr>
                <w:i/>
                <w:iCs/>
                <w:color w:val="000000"/>
                <w:sz w:val="20"/>
                <w:szCs w:val="20"/>
              </w:rPr>
              <w:t>The</w:t>
            </w:r>
            <w:proofErr w:type="spellEnd"/>
            <w:r w:rsidRPr="00E706EA">
              <w:rPr>
                <w:i/>
                <w:iCs/>
                <w:color w:val="000000"/>
                <w:sz w:val="20"/>
                <w:szCs w:val="20"/>
              </w:rPr>
              <w:t xml:space="preserve"> </w:t>
            </w:r>
            <w:proofErr w:type="spellStart"/>
            <w:r w:rsidRPr="00E706EA">
              <w:rPr>
                <w:i/>
                <w:iCs/>
                <w:color w:val="000000"/>
                <w:sz w:val="20"/>
                <w:szCs w:val="20"/>
              </w:rPr>
              <w:t>Seven</w:t>
            </w:r>
            <w:proofErr w:type="spellEnd"/>
            <w:r w:rsidRPr="00E706EA">
              <w:rPr>
                <w:i/>
                <w:iCs/>
                <w:color w:val="000000"/>
                <w:sz w:val="20"/>
                <w:szCs w:val="20"/>
              </w:rPr>
              <w:t xml:space="preserve"> Minut </w:t>
            </w:r>
            <w:proofErr w:type="spellStart"/>
            <w:r w:rsidRPr="00E706EA">
              <w:rPr>
                <w:i/>
                <w:iCs/>
                <w:color w:val="000000"/>
                <w:sz w:val="20"/>
                <w:szCs w:val="20"/>
              </w:rPr>
              <w:t>Screenplay</w:t>
            </w:r>
            <w:proofErr w:type="spellEnd"/>
            <w:r w:rsidRPr="00C53194">
              <w:rPr>
                <w:color w:val="000000"/>
                <w:sz w:val="20"/>
                <w:szCs w:val="20"/>
              </w:rPr>
              <w:t>. Praha: NAMU 2009. ISBN 978-80-7331-153-7</w:t>
            </w:r>
          </w:p>
          <w:p w14:paraId="11617A79" w14:textId="2536E4FB" w:rsidR="00C53194" w:rsidRPr="001C74A6" w:rsidRDefault="00C53194" w:rsidP="00214602">
            <w:pPr>
              <w:shd w:val="clear" w:color="auto" w:fill="FFFFFF"/>
              <w:rPr>
                <w:color w:val="000000"/>
                <w:sz w:val="20"/>
                <w:szCs w:val="20"/>
              </w:rPr>
            </w:pPr>
            <w:r w:rsidRPr="00C53194">
              <w:rPr>
                <w:color w:val="000000"/>
                <w:sz w:val="20"/>
                <w:szCs w:val="20"/>
              </w:rPr>
              <w:t xml:space="preserve">JONES, Ted a Chris PATMORE. </w:t>
            </w:r>
            <w:r w:rsidRPr="00E706EA">
              <w:rPr>
                <w:i/>
                <w:iCs/>
                <w:color w:val="000000"/>
                <w:sz w:val="20"/>
                <w:szCs w:val="20"/>
              </w:rPr>
              <w:t xml:space="preserve">Škola </w:t>
            </w:r>
            <w:proofErr w:type="spellStart"/>
            <w:r w:rsidRPr="00E706EA">
              <w:rPr>
                <w:i/>
                <w:iCs/>
                <w:color w:val="000000"/>
                <w:sz w:val="20"/>
                <w:szCs w:val="20"/>
              </w:rPr>
              <w:t>filmaření</w:t>
            </w:r>
            <w:proofErr w:type="spellEnd"/>
            <w:r w:rsidRPr="00E706EA">
              <w:rPr>
                <w:i/>
                <w:iCs/>
                <w:color w:val="000000"/>
                <w:sz w:val="20"/>
                <w:szCs w:val="20"/>
              </w:rPr>
              <w:t>: včetně nejnovějších digitálních postupů a technologií</w:t>
            </w:r>
            <w:r w:rsidRPr="00C53194">
              <w:rPr>
                <w:color w:val="000000"/>
                <w:sz w:val="20"/>
                <w:szCs w:val="20"/>
              </w:rPr>
              <w:t xml:space="preserve">. V Praze: </w:t>
            </w:r>
            <w:proofErr w:type="spellStart"/>
            <w:r w:rsidRPr="00C53194">
              <w:rPr>
                <w:color w:val="000000"/>
                <w:sz w:val="20"/>
                <w:szCs w:val="20"/>
              </w:rPr>
              <w:t>Slovart</w:t>
            </w:r>
            <w:proofErr w:type="spellEnd"/>
            <w:r w:rsidRPr="00C53194">
              <w:rPr>
                <w:color w:val="000000"/>
                <w:sz w:val="20"/>
                <w:szCs w:val="20"/>
              </w:rPr>
              <w:t>, 2013, 176 s. ISBN 978-80-7391-867-5.</w:t>
            </w:r>
          </w:p>
          <w:p w14:paraId="05B8BA13" w14:textId="77777777" w:rsidR="00E57163" w:rsidRPr="001C74A6" w:rsidRDefault="00E57163" w:rsidP="005C2183">
            <w:pPr>
              <w:jc w:val="both"/>
              <w:rPr>
                <w:b/>
                <w:sz w:val="20"/>
                <w:szCs w:val="20"/>
              </w:rPr>
            </w:pPr>
            <w:r w:rsidRPr="001C74A6">
              <w:rPr>
                <w:b/>
                <w:sz w:val="20"/>
                <w:szCs w:val="20"/>
              </w:rPr>
              <w:t>Doporučená:</w:t>
            </w:r>
          </w:p>
          <w:p w14:paraId="02E94156" w14:textId="4D17987D" w:rsidR="009B1CC0" w:rsidRDefault="009B1CC0" w:rsidP="005C2183">
            <w:pPr>
              <w:jc w:val="both"/>
              <w:rPr>
                <w:sz w:val="20"/>
                <w:szCs w:val="20"/>
                <w:shd w:val="clear" w:color="auto" w:fill="FFFFFF"/>
              </w:rPr>
            </w:pPr>
            <w:r w:rsidRPr="001C74A6">
              <w:rPr>
                <w:sz w:val="20"/>
                <w:szCs w:val="20"/>
              </w:rPr>
              <w:t xml:space="preserve">ARONSONOVÁ, Linda, </w:t>
            </w:r>
            <w:r w:rsidRPr="001C74A6">
              <w:rPr>
                <w:i/>
                <w:sz w:val="20"/>
                <w:szCs w:val="20"/>
              </w:rPr>
              <w:t>Scénář pro 21. století</w:t>
            </w:r>
            <w:r w:rsidRPr="001C74A6">
              <w:rPr>
                <w:sz w:val="20"/>
                <w:szCs w:val="20"/>
              </w:rPr>
              <w:t xml:space="preserve">, NAMU Praha, 2015. ISBN </w:t>
            </w:r>
            <w:r w:rsidRPr="001C74A6">
              <w:rPr>
                <w:sz w:val="20"/>
                <w:szCs w:val="20"/>
                <w:shd w:val="clear" w:color="auto" w:fill="FFFFFF"/>
              </w:rPr>
              <w:t>978-80-7331-314-2</w:t>
            </w:r>
            <w:r>
              <w:rPr>
                <w:sz w:val="20"/>
                <w:szCs w:val="20"/>
                <w:shd w:val="clear" w:color="auto" w:fill="FFFFFF"/>
              </w:rPr>
              <w:t>.</w:t>
            </w:r>
          </w:p>
          <w:p w14:paraId="637DC590" w14:textId="2604A803" w:rsidR="00E57163" w:rsidRPr="009B1CC0" w:rsidRDefault="00E57163" w:rsidP="009B1CC0">
            <w:pPr>
              <w:jc w:val="both"/>
              <w:rPr>
                <w:b/>
                <w:sz w:val="20"/>
                <w:szCs w:val="20"/>
              </w:rPr>
            </w:pPr>
            <w:r w:rsidRPr="001C74A6">
              <w:rPr>
                <w:sz w:val="20"/>
                <w:szCs w:val="20"/>
              </w:rPr>
              <w:t xml:space="preserve">FLEISCHER, Jan, </w:t>
            </w:r>
            <w:r w:rsidRPr="001C74A6">
              <w:rPr>
                <w:i/>
                <w:sz w:val="20"/>
                <w:szCs w:val="20"/>
              </w:rPr>
              <w:t>To by mohl být film</w:t>
            </w:r>
            <w:r w:rsidRPr="001C74A6">
              <w:rPr>
                <w:sz w:val="20"/>
                <w:szCs w:val="20"/>
              </w:rPr>
              <w:t xml:space="preserve">, NAMU a Archa, Praha a Zlín, 2009. ISBN </w:t>
            </w:r>
            <w:r w:rsidRPr="001C74A6">
              <w:rPr>
                <w:sz w:val="20"/>
                <w:szCs w:val="20"/>
                <w:shd w:val="clear" w:color="auto" w:fill="FFFFFF"/>
              </w:rPr>
              <w:t>978-80-7331-156-8</w:t>
            </w:r>
            <w:r w:rsidR="009B1CC0">
              <w:rPr>
                <w:sz w:val="20"/>
                <w:szCs w:val="20"/>
                <w:shd w:val="clear" w:color="auto" w:fill="FFFFFF"/>
              </w:rPr>
              <w:t>.</w:t>
            </w:r>
          </w:p>
        </w:tc>
      </w:tr>
    </w:tbl>
    <w:p w14:paraId="630423C1" w14:textId="0C245C87" w:rsidR="00AE582A" w:rsidRDefault="00AE58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582A" w14:paraId="61C03016" w14:textId="77777777" w:rsidTr="00AE582A">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6C0DA001" w14:textId="05D1F72D" w:rsidR="00AE582A" w:rsidRPr="00AE582A" w:rsidRDefault="00EC1F30" w:rsidP="005C2183">
            <w:pPr>
              <w:jc w:val="both"/>
              <w:rPr>
                <w:b/>
                <w:bCs/>
                <w:sz w:val="28"/>
                <w:szCs w:val="28"/>
              </w:rPr>
            </w:pPr>
            <w:r>
              <w:lastRenderedPageBreak/>
              <w:br w:type="page"/>
            </w:r>
            <w:r w:rsidR="00AE582A">
              <w:br w:type="page"/>
            </w:r>
            <w:r w:rsidR="00AE582A" w:rsidRPr="00AE582A">
              <w:rPr>
                <w:b/>
                <w:bCs/>
                <w:sz w:val="28"/>
                <w:szCs w:val="28"/>
              </w:rPr>
              <w:t>B-III – Charakteristika studijního předmětu</w:t>
            </w:r>
          </w:p>
        </w:tc>
      </w:tr>
      <w:tr w:rsidR="00AE582A" w:rsidRPr="00DF736A" w14:paraId="7C6B517D" w14:textId="77777777" w:rsidTr="005C2183">
        <w:tc>
          <w:tcPr>
            <w:tcW w:w="3086" w:type="dxa"/>
            <w:tcBorders>
              <w:top w:val="double" w:sz="4" w:space="0" w:color="auto"/>
            </w:tcBorders>
            <w:shd w:val="clear" w:color="auto" w:fill="F7CAAC"/>
          </w:tcPr>
          <w:p w14:paraId="2501A139" w14:textId="77777777" w:rsidR="00AE582A" w:rsidRPr="00DF736A" w:rsidRDefault="00AE582A" w:rsidP="005C2183">
            <w:pPr>
              <w:rPr>
                <w:b/>
                <w:sz w:val="20"/>
                <w:szCs w:val="20"/>
              </w:rPr>
            </w:pPr>
            <w:r w:rsidRPr="00DF736A">
              <w:rPr>
                <w:b/>
                <w:sz w:val="20"/>
                <w:szCs w:val="20"/>
              </w:rPr>
              <w:t>Název studijního předmětu</w:t>
            </w:r>
          </w:p>
        </w:tc>
        <w:tc>
          <w:tcPr>
            <w:tcW w:w="6769" w:type="dxa"/>
            <w:gridSpan w:val="7"/>
            <w:tcBorders>
              <w:top w:val="double" w:sz="4" w:space="0" w:color="auto"/>
            </w:tcBorders>
          </w:tcPr>
          <w:p w14:paraId="4A92CA65" w14:textId="77777777" w:rsidR="00AE582A" w:rsidRPr="00DF736A" w:rsidRDefault="00AE582A" w:rsidP="005C2183">
            <w:pPr>
              <w:jc w:val="both"/>
              <w:rPr>
                <w:sz w:val="20"/>
                <w:szCs w:val="20"/>
              </w:rPr>
            </w:pPr>
            <w:r w:rsidRPr="00DF736A">
              <w:rPr>
                <w:sz w:val="20"/>
                <w:szCs w:val="20"/>
              </w:rPr>
              <w:t>Marketing, komunikace, propagace</w:t>
            </w:r>
          </w:p>
        </w:tc>
      </w:tr>
      <w:tr w:rsidR="00AE582A" w:rsidRPr="00DF736A" w14:paraId="791CDF30" w14:textId="77777777" w:rsidTr="005C2183">
        <w:tc>
          <w:tcPr>
            <w:tcW w:w="3086" w:type="dxa"/>
            <w:shd w:val="clear" w:color="auto" w:fill="F7CAAC"/>
          </w:tcPr>
          <w:p w14:paraId="3C222F95" w14:textId="77777777" w:rsidR="00AE582A" w:rsidRPr="00DF736A" w:rsidRDefault="00AE582A" w:rsidP="005C2183">
            <w:pPr>
              <w:rPr>
                <w:b/>
                <w:sz w:val="20"/>
                <w:szCs w:val="20"/>
              </w:rPr>
            </w:pPr>
            <w:r w:rsidRPr="00DF736A">
              <w:rPr>
                <w:b/>
                <w:sz w:val="20"/>
                <w:szCs w:val="20"/>
              </w:rPr>
              <w:t>Typ předmětu</w:t>
            </w:r>
          </w:p>
        </w:tc>
        <w:tc>
          <w:tcPr>
            <w:tcW w:w="3406" w:type="dxa"/>
            <w:gridSpan w:val="4"/>
          </w:tcPr>
          <w:p w14:paraId="068834AF" w14:textId="77777777" w:rsidR="00AE582A" w:rsidRPr="00DF736A" w:rsidRDefault="00AE582A" w:rsidP="005C2183">
            <w:pPr>
              <w:jc w:val="both"/>
              <w:rPr>
                <w:sz w:val="20"/>
                <w:szCs w:val="20"/>
              </w:rPr>
            </w:pPr>
            <w:r w:rsidRPr="00DF736A">
              <w:rPr>
                <w:sz w:val="20"/>
                <w:szCs w:val="20"/>
              </w:rPr>
              <w:t>povinně volitelný</w:t>
            </w:r>
          </w:p>
        </w:tc>
        <w:tc>
          <w:tcPr>
            <w:tcW w:w="2695" w:type="dxa"/>
            <w:gridSpan w:val="2"/>
            <w:shd w:val="clear" w:color="auto" w:fill="F7CAAC"/>
          </w:tcPr>
          <w:p w14:paraId="3259D0FA" w14:textId="77777777" w:rsidR="00AE582A" w:rsidRPr="00DF736A" w:rsidRDefault="00AE582A" w:rsidP="005C2183">
            <w:pPr>
              <w:jc w:val="both"/>
              <w:rPr>
                <w:sz w:val="20"/>
                <w:szCs w:val="20"/>
              </w:rPr>
            </w:pPr>
            <w:r w:rsidRPr="00DF736A">
              <w:rPr>
                <w:b/>
                <w:sz w:val="20"/>
                <w:szCs w:val="20"/>
              </w:rPr>
              <w:t>doporučený ročník / semestr</w:t>
            </w:r>
          </w:p>
        </w:tc>
        <w:tc>
          <w:tcPr>
            <w:tcW w:w="668" w:type="dxa"/>
          </w:tcPr>
          <w:p w14:paraId="3AB2D186" w14:textId="77777777" w:rsidR="00AE582A" w:rsidRPr="00DF736A" w:rsidRDefault="00AE582A" w:rsidP="005C2183">
            <w:pPr>
              <w:jc w:val="both"/>
              <w:rPr>
                <w:sz w:val="20"/>
                <w:szCs w:val="20"/>
              </w:rPr>
            </w:pPr>
            <w:r w:rsidRPr="00DF736A">
              <w:rPr>
                <w:sz w:val="20"/>
                <w:szCs w:val="20"/>
              </w:rPr>
              <w:t>3/LS</w:t>
            </w:r>
          </w:p>
        </w:tc>
      </w:tr>
      <w:tr w:rsidR="00AE582A" w:rsidRPr="00DF736A" w14:paraId="66F29674" w14:textId="77777777" w:rsidTr="005C2183">
        <w:tc>
          <w:tcPr>
            <w:tcW w:w="3086" w:type="dxa"/>
            <w:shd w:val="clear" w:color="auto" w:fill="F7CAAC"/>
          </w:tcPr>
          <w:p w14:paraId="63AB28A6" w14:textId="77777777" w:rsidR="00AE582A" w:rsidRPr="00DF736A" w:rsidRDefault="00AE582A" w:rsidP="005C2183">
            <w:pPr>
              <w:rPr>
                <w:b/>
                <w:sz w:val="20"/>
                <w:szCs w:val="20"/>
              </w:rPr>
            </w:pPr>
            <w:r w:rsidRPr="00DF736A">
              <w:rPr>
                <w:b/>
                <w:sz w:val="20"/>
                <w:szCs w:val="20"/>
              </w:rPr>
              <w:t>Rozsah studijního předmětu</w:t>
            </w:r>
          </w:p>
        </w:tc>
        <w:tc>
          <w:tcPr>
            <w:tcW w:w="1701" w:type="dxa"/>
            <w:gridSpan w:val="2"/>
          </w:tcPr>
          <w:p w14:paraId="38435E05" w14:textId="77777777" w:rsidR="00AE582A" w:rsidRPr="00DF736A" w:rsidRDefault="00AE582A" w:rsidP="005C2183">
            <w:pPr>
              <w:jc w:val="both"/>
              <w:rPr>
                <w:sz w:val="20"/>
                <w:szCs w:val="20"/>
              </w:rPr>
            </w:pPr>
            <w:proofErr w:type="gramStart"/>
            <w:r w:rsidRPr="00DF736A">
              <w:rPr>
                <w:sz w:val="20"/>
                <w:szCs w:val="20"/>
              </w:rPr>
              <w:t>13s</w:t>
            </w:r>
            <w:proofErr w:type="gramEnd"/>
          </w:p>
        </w:tc>
        <w:tc>
          <w:tcPr>
            <w:tcW w:w="889" w:type="dxa"/>
            <w:shd w:val="clear" w:color="auto" w:fill="F7CAAC"/>
          </w:tcPr>
          <w:p w14:paraId="0B7AA702" w14:textId="77777777" w:rsidR="00AE582A" w:rsidRPr="00DF736A" w:rsidRDefault="00AE582A" w:rsidP="005C2183">
            <w:pPr>
              <w:jc w:val="both"/>
              <w:rPr>
                <w:b/>
                <w:sz w:val="20"/>
                <w:szCs w:val="20"/>
              </w:rPr>
            </w:pPr>
            <w:r w:rsidRPr="00DF736A">
              <w:rPr>
                <w:b/>
                <w:sz w:val="20"/>
                <w:szCs w:val="20"/>
              </w:rPr>
              <w:t xml:space="preserve">hod. </w:t>
            </w:r>
          </w:p>
        </w:tc>
        <w:tc>
          <w:tcPr>
            <w:tcW w:w="816" w:type="dxa"/>
          </w:tcPr>
          <w:p w14:paraId="7B65AC3F" w14:textId="77777777" w:rsidR="00AE582A" w:rsidRPr="00DF736A" w:rsidRDefault="00AE582A" w:rsidP="005C2183">
            <w:pPr>
              <w:jc w:val="both"/>
              <w:rPr>
                <w:sz w:val="20"/>
                <w:szCs w:val="20"/>
              </w:rPr>
            </w:pPr>
            <w:r w:rsidRPr="00DF736A">
              <w:rPr>
                <w:sz w:val="20"/>
                <w:szCs w:val="20"/>
              </w:rPr>
              <w:t>13</w:t>
            </w:r>
          </w:p>
        </w:tc>
        <w:tc>
          <w:tcPr>
            <w:tcW w:w="2156" w:type="dxa"/>
            <w:shd w:val="clear" w:color="auto" w:fill="F7CAAC"/>
          </w:tcPr>
          <w:p w14:paraId="068DF9C1" w14:textId="77777777" w:rsidR="00AE582A" w:rsidRPr="00DF736A" w:rsidRDefault="00AE582A" w:rsidP="005C2183">
            <w:pPr>
              <w:jc w:val="both"/>
              <w:rPr>
                <w:b/>
                <w:sz w:val="20"/>
                <w:szCs w:val="20"/>
              </w:rPr>
            </w:pPr>
            <w:r w:rsidRPr="00DF736A">
              <w:rPr>
                <w:b/>
                <w:sz w:val="20"/>
                <w:szCs w:val="20"/>
              </w:rPr>
              <w:t>kreditů</w:t>
            </w:r>
          </w:p>
        </w:tc>
        <w:tc>
          <w:tcPr>
            <w:tcW w:w="1207" w:type="dxa"/>
            <w:gridSpan w:val="2"/>
          </w:tcPr>
          <w:p w14:paraId="0FB3272D" w14:textId="77777777" w:rsidR="00AE582A" w:rsidRPr="00DF736A" w:rsidRDefault="00AE582A" w:rsidP="005C2183">
            <w:pPr>
              <w:jc w:val="both"/>
              <w:rPr>
                <w:sz w:val="20"/>
                <w:szCs w:val="20"/>
              </w:rPr>
            </w:pPr>
            <w:r w:rsidRPr="00DF736A">
              <w:rPr>
                <w:sz w:val="20"/>
                <w:szCs w:val="20"/>
              </w:rPr>
              <w:t>2</w:t>
            </w:r>
          </w:p>
        </w:tc>
      </w:tr>
      <w:tr w:rsidR="00AE582A" w:rsidRPr="00DF736A" w14:paraId="7101827C" w14:textId="77777777" w:rsidTr="005C2183">
        <w:tc>
          <w:tcPr>
            <w:tcW w:w="3086" w:type="dxa"/>
            <w:shd w:val="clear" w:color="auto" w:fill="F7CAAC"/>
          </w:tcPr>
          <w:p w14:paraId="0382C752" w14:textId="77777777" w:rsidR="00AE582A" w:rsidRPr="00DF736A" w:rsidRDefault="00AE582A" w:rsidP="005C2183">
            <w:pPr>
              <w:rPr>
                <w:b/>
                <w:sz w:val="20"/>
                <w:szCs w:val="20"/>
              </w:rPr>
            </w:pPr>
            <w:r w:rsidRPr="00DF736A">
              <w:rPr>
                <w:b/>
                <w:sz w:val="20"/>
                <w:szCs w:val="20"/>
              </w:rPr>
              <w:t xml:space="preserve">Prerekvizity, </w:t>
            </w:r>
            <w:proofErr w:type="spellStart"/>
            <w:r w:rsidRPr="00DF736A">
              <w:rPr>
                <w:b/>
                <w:sz w:val="20"/>
                <w:szCs w:val="20"/>
              </w:rPr>
              <w:t>korekvizity</w:t>
            </w:r>
            <w:proofErr w:type="spellEnd"/>
            <w:r w:rsidRPr="00DF736A">
              <w:rPr>
                <w:b/>
                <w:sz w:val="20"/>
                <w:szCs w:val="20"/>
              </w:rPr>
              <w:t>, ekvivalence</w:t>
            </w:r>
          </w:p>
        </w:tc>
        <w:tc>
          <w:tcPr>
            <w:tcW w:w="6769" w:type="dxa"/>
            <w:gridSpan w:val="7"/>
          </w:tcPr>
          <w:p w14:paraId="4B254CD6" w14:textId="77777777" w:rsidR="00AE582A" w:rsidRPr="00DF736A" w:rsidRDefault="00AE582A" w:rsidP="005C2183">
            <w:pPr>
              <w:jc w:val="both"/>
              <w:rPr>
                <w:sz w:val="20"/>
                <w:szCs w:val="20"/>
              </w:rPr>
            </w:pPr>
          </w:p>
        </w:tc>
      </w:tr>
      <w:tr w:rsidR="00AE582A" w:rsidRPr="00DF736A" w14:paraId="63128074" w14:textId="77777777" w:rsidTr="005C2183">
        <w:tc>
          <w:tcPr>
            <w:tcW w:w="3086" w:type="dxa"/>
            <w:shd w:val="clear" w:color="auto" w:fill="F7CAAC"/>
          </w:tcPr>
          <w:p w14:paraId="61F7B998" w14:textId="77777777" w:rsidR="00AE582A" w:rsidRPr="00DF736A" w:rsidRDefault="00AE582A" w:rsidP="005C2183">
            <w:pPr>
              <w:rPr>
                <w:b/>
                <w:sz w:val="20"/>
                <w:szCs w:val="20"/>
              </w:rPr>
            </w:pPr>
            <w:r w:rsidRPr="00DF736A">
              <w:rPr>
                <w:b/>
                <w:sz w:val="20"/>
                <w:szCs w:val="20"/>
              </w:rPr>
              <w:t>Způsob ověření studijních výsledků</w:t>
            </w:r>
          </w:p>
        </w:tc>
        <w:tc>
          <w:tcPr>
            <w:tcW w:w="3406" w:type="dxa"/>
            <w:gridSpan w:val="4"/>
          </w:tcPr>
          <w:p w14:paraId="7797E172" w14:textId="77777777" w:rsidR="00AE582A" w:rsidRPr="00DF736A" w:rsidRDefault="00AE582A" w:rsidP="005C2183">
            <w:pPr>
              <w:jc w:val="both"/>
              <w:rPr>
                <w:sz w:val="20"/>
                <w:szCs w:val="20"/>
              </w:rPr>
            </w:pPr>
            <w:r w:rsidRPr="00DF736A">
              <w:rPr>
                <w:sz w:val="20"/>
                <w:szCs w:val="20"/>
              </w:rPr>
              <w:t>zápočet</w:t>
            </w:r>
          </w:p>
        </w:tc>
        <w:tc>
          <w:tcPr>
            <w:tcW w:w="2156" w:type="dxa"/>
            <w:shd w:val="clear" w:color="auto" w:fill="F7CAAC"/>
          </w:tcPr>
          <w:p w14:paraId="18B0BB77" w14:textId="77777777" w:rsidR="00AE582A" w:rsidRPr="00DF736A" w:rsidRDefault="00AE582A" w:rsidP="005C2183">
            <w:pPr>
              <w:jc w:val="both"/>
              <w:rPr>
                <w:b/>
                <w:sz w:val="20"/>
                <w:szCs w:val="20"/>
              </w:rPr>
            </w:pPr>
            <w:r w:rsidRPr="00DF736A">
              <w:rPr>
                <w:b/>
                <w:sz w:val="20"/>
                <w:szCs w:val="20"/>
              </w:rPr>
              <w:t>Forma výuky</w:t>
            </w:r>
          </w:p>
        </w:tc>
        <w:tc>
          <w:tcPr>
            <w:tcW w:w="1207" w:type="dxa"/>
            <w:gridSpan w:val="2"/>
          </w:tcPr>
          <w:p w14:paraId="4F14912E" w14:textId="77777777" w:rsidR="00AE582A" w:rsidRPr="00DF736A" w:rsidRDefault="00AE582A" w:rsidP="005C2183">
            <w:pPr>
              <w:jc w:val="both"/>
              <w:rPr>
                <w:sz w:val="20"/>
                <w:szCs w:val="20"/>
              </w:rPr>
            </w:pPr>
            <w:r w:rsidRPr="00DF736A">
              <w:rPr>
                <w:sz w:val="20"/>
                <w:szCs w:val="20"/>
              </w:rPr>
              <w:t>seminář</w:t>
            </w:r>
          </w:p>
        </w:tc>
      </w:tr>
      <w:tr w:rsidR="00AE582A" w:rsidRPr="00DF736A" w14:paraId="150E8FC4" w14:textId="77777777" w:rsidTr="005C2183">
        <w:trPr>
          <w:trHeight w:val="240"/>
        </w:trPr>
        <w:tc>
          <w:tcPr>
            <w:tcW w:w="3086" w:type="dxa"/>
            <w:shd w:val="clear" w:color="auto" w:fill="F7CAAC"/>
          </w:tcPr>
          <w:p w14:paraId="57D6CDD0" w14:textId="77777777" w:rsidR="00AE582A" w:rsidRPr="00DF736A" w:rsidRDefault="00AE582A" w:rsidP="005C2183">
            <w:pPr>
              <w:rPr>
                <w:b/>
                <w:sz w:val="20"/>
                <w:szCs w:val="20"/>
              </w:rPr>
            </w:pPr>
            <w:r w:rsidRPr="00DF736A">
              <w:rPr>
                <w:b/>
                <w:sz w:val="20"/>
                <w:szCs w:val="20"/>
              </w:rPr>
              <w:t>Forma způsobu ověření studijních výsledků a další požadavky na studenta</w:t>
            </w:r>
          </w:p>
        </w:tc>
        <w:tc>
          <w:tcPr>
            <w:tcW w:w="6769" w:type="dxa"/>
            <w:gridSpan w:val="7"/>
            <w:tcBorders>
              <w:bottom w:val="nil"/>
            </w:tcBorders>
          </w:tcPr>
          <w:p w14:paraId="66A27F13" w14:textId="77777777" w:rsidR="00AE582A" w:rsidRPr="00DF736A" w:rsidRDefault="00AE582A" w:rsidP="005C2183">
            <w:pPr>
              <w:rPr>
                <w:sz w:val="20"/>
                <w:szCs w:val="20"/>
              </w:rPr>
            </w:pPr>
            <w:r w:rsidRPr="00DF736A">
              <w:rPr>
                <w:sz w:val="20"/>
                <w:szCs w:val="20"/>
              </w:rPr>
              <w:t>písemný test</w:t>
            </w:r>
          </w:p>
          <w:p w14:paraId="02F1E5EE" w14:textId="77777777" w:rsidR="00AE582A" w:rsidRPr="00DF736A" w:rsidRDefault="00AE582A" w:rsidP="005C2183">
            <w:pPr>
              <w:rPr>
                <w:sz w:val="20"/>
                <w:szCs w:val="20"/>
              </w:rPr>
            </w:pPr>
            <w:r w:rsidRPr="00DF736A">
              <w:rPr>
                <w:sz w:val="20"/>
                <w:szCs w:val="20"/>
              </w:rPr>
              <w:t>80% docházka </w:t>
            </w:r>
            <w:r w:rsidRPr="00DF736A">
              <w:rPr>
                <w:sz w:val="20"/>
                <w:szCs w:val="20"/>
              </w:rPr>
              <w:br/>
              <w:t>vypracování semestrálního úkolu </w:t>
            </w:r>
            <w:r w:rsidRPr="00DF736A">
              <w:rPr>
                <w:sz w:val="20"/>
                <w:szCs w:val="20"/>
              </w:rPr>
              <w:br/>
              <w:t>aktivní participace v hodinách</w:t>
            </w:r>
          </w:p>
        </w:tc>
      </w:tr>
      <w:tr w:rsidR="00AE582A" w:rsidRPr="00DF736A" w14:paraId="2FE09B1D" w14:textId="77777777" w:rsidTr="00504339">
        <w:trPr>
          <w:trHeight w:val="62"/>
        </w:trPr>
        <w:tc>
          <w:tcPr>
            <w:tcW w:w="9855" w:type="dxa"/>
            <w:gridSpan w:val="8"/>
            <w:tcBorders>
              <w:top w:val="nil"/>
            </w:tcBorders>
          </w:tcPr>
          <w:p w14:paraId="6AADFD70" w14:textId="77777777" w:rsidR="00AE582A" w:rsidRPr="00DF736A" w:rsidRDefault="00AE582A" w:rsidP="005C2183">
            <w:pPr>
              <w:rPr>
                <w:sz w:val="20"/>
                <w:szCs w:val="20"/>
              </w:rPr>
            </w:pPr>
          </w:p>
        </w:tc>
      </w:tr>
      <w:tr w:rsidR="00AE582A" w:rsidRPr="00DF736A" w14:paraId="34D7976A" w14:textId="77777777" w:rsidTr="005C2183">
        <w:trPr>
          <w:trHeight w:val="197"/>
        </w:trPr>
        <w:tc>
          <w:tcPr>
            <w:tcW w:w="3086" w:type="dxa"/>
            <w:tcBorders>
              <w:top w:val="nil"/>
            </w:tcBorders>
            <w:shd w:val="clear" w:color="auto" w:fill="F7CAAC"/>
          </w:tcPr>
          <w:p w14:paraId="56AB70D0" w14:textId="77777777" w:rsidR="00AE582A" w:rsidRPr="00DF736A" w:rsidRDefault="00AE582A" w:rsidP="005C2183">
            <w:pPr>
              <w:rPr>
                <w:b/>
                <w:sz w:val="20"/>
                <w:szCs w:val="20"/>
              </w:rPr>
            </w:pPr>
            <w:r w:rsidRPr="00DF736A">
              <w:rPr>
                <w:b/>
                <w:sz w:val="20"/>
                <w:szCs w:val="20"/>
              </w:rPr>
              <w:t>Garant předmětu</w:t>
            </w:r>
          </w:p>
        </w:tc>
        <w:tc>
          <w:tcPr>
            <w:tcW w:w="6769" w:type="dxa"/>
            <w:gridSpan w:val="7"/>
            <w:tcBorders>
              <w:top w:val="nil"/>
            </w:tcBorders>
          </w:tcPr>
          <w:p w14:paraId="0A13CE22" w14:textId="77777777" w:rsidR="00AE582A" w:rsidRPr="00DF736A" w:rsidRDefault="00AE582A" w:rsidP="005C2183">
            <w:pPr>
              <w:jc w:val="both"/>
              <w:rPr>
                <w:sz w:val="20"/>
                <w:szCs w:val="20"/>
              </w:rPr>
            </w:pPr>
            <w:r w:rsidRPr="00DF736A">
              <w:rPr>
                <w:sz w:val="20"/>
                <w:szCs w:val="20"/>
              </w:rPr>
              <w:t>PhDr. Tomáš Šula, Ph.D.</w:t>
            </w:r>
          </w:p>
        </w:tc>
      </w:tr>
      <w:tr w:rsidR="00AE582A" w:rsidRPr="00DF736A" w14:paraId="5C1D788E" w14:textId="77777777" w:rsidTr="005C2183">
        <w:trPr>
          <w:trHeight w:val="243"/>
        </w:trPr>
        <w:tc>
          <w:tcPr>
            <w:tcW w:w="3086" w:type="dxa"/>
            <w:tcBorders>
              <w:top w:val="nil"/>
            </w:tcBorders>
            <w:shd w:val="clear" w:color="auto" w:fill="F7CAAC"/>
          </w:tcPr>
          <w:p w14:paraId="4DD885AA" w14:textId="77777777" w:rsidR="00AE582A" w:rsidRPr="00DF736A" w:rsidRDefault="00AE582A" w:rsidP="005C2183">
            <w:pPr>
              <w:rPr>
                <w:b/>
                <w:sz w:val="20"/>
                <w:szCs w:val="20"/>
              </w:rPr>
            </w:pPr>
            <w:r w:rsidRPr="00DF736A">
              <w:rPr>
                <w:b/>
                <w:sz w:val="20"/>
                <w:szCs w:val="20"/>
              </w:rPr>
              <w:t>Zapojení garanta do výuky předmětu</w:t>
            </w:r>
          </w:p>
        </w:tc>
        <w:tc>
          <w:tcPr>
            <w:tcW w:w="6769" w:type="dxa"/>
            <w:gridSpan w:val="7"/>
            <w:tcBorders>
              <w:top w:val="nil"/>
            </w:tcBorders>
          </w:tcPr>
          <w:p w14:paraId="068CA187" w14:textId="40C847DE" w:rsidR="00AE582A" w:rsidRPr="00DF736A" w:rsidRDefault="00AE582A" w:rsidP="005C2183">
            <w:pPr>
              <w:jc w:val="both"/>
              <w:rPr>
                <w:sz w:val="20"/>
                <w:szCs w:val="20"/>
              </w:rPr>
            </w:pPr>
            <w:r w:rsidRPr="00DF736A">
              <w:rPr>
                <w:sz w:val="20"/>
                <w:szCs w:val="20"/>
              </w:rPr>
              <w:t>100 %</w:t>
            </w:r>
          </w:p>
        </w:tc>
      </w:tr>
      <w:tr w:rsidR="00AE582A" w:rsidRPr="00DF736A" w14:paraId="373DC08E" w14:textId="77777777" w:rsidTr="005C2183">
        <w:tc>
          <w:tcPr>
            <w:tcW w:w="3086" w:type="dxa"/>
            <w:shd w:val="clear" w:color="auto" w:fill="F7CAAC"/>
          </w:tcPr>
          <w:p w14:paraId="71A6C87C" w14:textId="77777777" w:rsidR="00AE582A" w:rsidRPr="00DF736A" w:rsidRDefault="00AE582A" w:rsidP="005C2183">
            <w:pPr>
              <w:rPr>
                <w:b/>
                <w:sz w:val="20"/>
                <w:szCs w:val="20"/>
              </w:rPr>
            </w:pPr>
            <w:r w:rsidRPr="00DF736A">
              <w:rPr>
                <w:b/>
                <w:sz w:val="20"/>
                <w:szCs w:val="20"/>
              </w:rPr>
              <w:t>Vyučující</w:t>
            </w:r>
          </w:p>
        </w:tc>
        <w:tc>
          <w:tcPr>
            <w:tcW w:w="6769" w:type="dxa"/>
            <w:gridSpan w:val="7"/>
            <w:tcBorders>
              <w:bottom w:val="nil"/>
            </w:tcBorders>
          </w:tcPr>
          <w:p w14:paraId="26662247" w14:textId="79694C65" w:rsidR="00AE582A" w:rsidRPr="00DF736A" w:rsidRDefault="00AE582A" w:rsidP="005C2183">
            <w:pPr>
              <w:jc w:val="both"/>
              <w:rPr>
                <w:sz w:val="20"/>
                <w:szCs w:val="20"/>
              </w:rPr>
            </w:pPr>
            <w:r w:rsidRPr="00DF736A">
              <w:rPr>
                <w:sz w:val="20"/>
                <w:szCs w:val="20"/>
              </w:rPr>
              <w:t>PhDr. Tomáš Šula, Ph.D.</w:t>
            </w:r>
          </w:p>
        </w:tc>
      </w:tr>
      <w:tr w:rsidR="00AE582A" w:rsidRPr="00DF736A" w14:paraId="3CBC0EBF" w14:textId="77777777" w:rsidTr="00504339">
        <w:trPr>
          <w:trHeight w:val="62"/>
        </w:trPr>
        <w:tc>
          <w:tcPr>
            <w:tcW w:w="9855" w:type="dxa"/>
            <w:gridSpan w:val="8"/>
            <w:tcBorders>
              <w:top w:val="nil"/>
            </w:tcBorders>
          </w:tcPr>
          <w:p w14:paraId="5710DB5B" w14:textId="77777777" w:rsidR="00AE582A" w:rsidRPr="00DF736A" w:rsidRDefault="00AE582A" w:rsidP="005C2183">
            <w:pPr>
              <w:jc w:val="both"/>
              <w:rPr>
                <w:sz w:val="20"/>
                <w:szCs w:val="20"/>
              </w:rPr>
            </w:pPr>
          </w:p>
        </w:tc>
      </w:tr>
      <w:tr w:rsidR="00AE582A" w:rsidRPr="00DF736A" w14:paraId="030B0ECD" w14:textId="77777777" w:rsidTr="005C2183">
        <w:tc>
          <w:tcPr>
            <w:tcW w:w="3086" w:type="dxa"/>
            <w:shd w:val="clear" w:color="auto" w:fill="F7CAAC"/>
          </w:tcPr>
          <w:p w14:paraId="158E8351" w14:textId="77777777" w:rsidR="00AE582A" w:rsidRPr="00DF736A" w:rsidRDefault="00AE582A" w:rsidP="005C2183">
            <w:pPr>
              <w:jc w:val="both"/>
              <w:rPr>
                <w:b/>
                <w:sz w:val="20"/>
                <w:szCs w:val="20"/>
              </w:rPr>
            </w:pPr>
            <w:r w:rsidRPr="00DF736A">
              <w:rPr>
                <w:b/>
                <w:sz w:val="20"/>
                <w:szCs w:val="20"/>
              </w:rPr>
              <w:t>Stručná anotace předmětu</w:t>
            </w:r>
          </w:p>
        </w:tc>
        <w:tc>
          <w:tcPr>
            <w:tcW w:w="6769" w:type="dxa"/>
            <w:gridSpan w:val="7"/>
            <w:tcBorders>
              <w:bottom w:val="nil"/>
            </w:tcBorders>
          </w:tcPr>
          <w:p w14:paraId="17506A4F" w14:textId="77777777" w:rsidR="00AE582A" w:rsidRPr="00DF736A" w:rsidRDefault="00AE582A" w:rsidP="005C2183">
            <w:pPr>
              <w:jc w:val="both"/>
              <w:rPr>
                <w:sz w:val="20"/>
                <w:szCs w:val="20"/>
              </w:rPr>
            </w:pPr>
          </w:p>
        </w:tc>
      </w:tr>
      <w:tr w:rsidR="00AE582A" w:rsidRPr="00DF736A" w14:paraId="1DA4E1BB" w14:textId="77777777" w:rsidTr="006E0BE8">
        <w:trPr>
          <w:trHeight w:val="2921"/>
        </w:trPr>
        <w:tc>
          <w:tcPr>
            <w:tcW w:w="9855" w:type="dxa"/>
            <w:gridSpan w:val="8"/>
            <w:tcBorders>
              <w:top w:val="nil"/>
              <w:bottom w:val="single" w:sz="12" w:space="0" w:color="auto"/>
            </w:tcBorders>
          </w:tcPr>
          <w:p w14:paraId="1F6DAE95" w14:textId="69EAEE34" w:rsidR="00AE582A" w:rsidRPr="006E0BE8" w:rsidRDefault="00AE582A" w:rsidP="006E0BE8">
            <w:pPr>
              <w:spacing w:after="120"/>
              <w:jc w:val="both"/>
              <w:rPr>
                <w:sz w:val="20"/>
                <w:szCs w:val="20"/>
              </w:rPr>
            </w:pPr>
            <w:r w:rsidRPr="00DF736A">
              <w:rPr>
                <w:sz w:val="20"/>
                <w:szCs w:val="20"/>
              </w:rPr>
              <w:t xml:space="preserve">Cílem kurzu je vybudovat základy pro studium a implementaci teoretických a praktické dovednosti z oblasti marketingové komunikace do oblasti marketingových aktivitách se zaměřením na audiovizuální tvorbu. Semestrální výuka se zaměří na představení marketingového i komunikačního mixu a s akcentem na audiovizuální tvorbu. </w:t>
            </w:r>
          </w:p>
          <w:p w14:paraId="238F2891" w14:textId="4F62365B" w:rsidR="00AE582A" w:rsidRPr="00DF736A" w:rsidRDefault="00AE582A" w:rsidP="006E0BE8">
            <w:pPr>
              <w:ind w:firstLine="387"/>
              <w:rPr>
                <w:color w:val="000000"/>
                <w:sz w:val="20"/>
                <w:szCs w:val="20"/>
                <w:shd w:val="clear" w:color="auto" w:fill="FFFFFF"/>
              </w:rPr>
            </w:pPr>
            <w:r w:rsidRPr="00DF736A">
              <w:rPr>
                <w:color w:val="000000"/>
                <w:sz w:val="20"/>
                <w:szCs w:val="20"/>
                <w:shd w:val="clear" w:color="auto" w:fill="FFFFFF"/>
              </w:rPr>
              <w:t>1.</w:t>
            </w:r>
            <w:r w:rsidR="006E0BE8">
              <w:rPr>
                <w:color w:val="000000"/>
                <w:sz w:val="20"/>
                <w:szCs w:val="20"/>
                <w:shd w:val="clear" w:color="auto" w:fill="FFFFFF"/>
              </w:rPr>
              <w:t>-</w:t>
            </w:r>
            <w:r w:rsidRPr="00DF736A">
              <w:rPr>
                <w:color w:val="000000"/>
                <w:sz w:val="20"/>
                <w:szCs w:val="20"/>
                <w:shd w:val="clear" w:color="auto" w:fill="FFFFFF"/>
              </w:rPr>
              <w:t xml:space="preserve">2.  </w:t>
            </w:r>
            <w:r w:rsidR="006E0BE8">
              <w:rPr>
                <w:color w:val="000000"/>
                <w:sz w:val="20"/>
                <w:szCs w:val="20"/>
                <w:shd w:val="clear" w:color="auto" w:fill="FFFFFF"/>
              </w:rPr>
              <w:t xml:space="preserve">  </w:t>
            </w:r>
            <w:r w:rsidRPr="00DF736A">
              <w:rPr>
                <w:color w:val="000000"/>
                <w:sz w:val="20"/>
                <w:szCs w:val="20"/>
                <w:shd w:val="clear" w:color="auto" w:fill="FFFFFF"/>
              </w:rPr>
              <w:t>Základy marketingové komunikace a vztah k marketingu</w:t>
            </w:r>
            <w:r w:rsidRPr="00DF736A">
              <w:rPr>
                <w:rStyle w:val="apple-converted-space"/>
                <w:color w:val="000000"/>
                <w:sz w:val="20"/>
                <w:szCs w:val="20"/>
                <w:shd w:val="clear" w:color="auto" w:fill="FFFFFF"/>
              </w:rPr>
              <w:t> </w:t>
            </w:r>
          </w:p>
          <w:p w14:paraId="46141014" w14:textId="05CC1DC0" w:rsidR="00AE582A" w:rsidRPr="00DF736A" w:rsidRDefault="00AE582A" w:rsidP="006E0BE8">
            <w:pPr>
              <w:ind w:firstLine="387"/>
              <w:rPr>
                <w:color w:val="000000"/>
                <w:sz w:val="20"/>
                <w:szCs w:val="20"/>
                <w:shd w:val="clear" w:color="auto" w:fill="FFFFFF"/>
              </w:rPr>
            </w:pPr>
            <w:r w:rsidRPr="00DF736A">
              <w:rPr>
                <w:color w:val="000000"/>
                <w:sz w:val="20"/>
                <w:szCs w:val="20"/>
                <w:shd w:val="clear" w:color="auto" w:fill="FFFFFF"/>
              </w:rPr>
              <w:t>3.</w:t>
            </w:r>
            <w:r w:rsidR="006E0BE8">
              <w:rPr>
                <w:color w:val="000000"/>
                <w:sz w:val="20"/>
                <w:szCs w:val="20"/>
                <w:shd w:val="clear" w:color="auto" w:fill="FFFFFF"/>
              </w:rPr>
              <w:t>-</w:t>
            </w:r>
            <w:r w:rsidRPr="00DF736A">
              <w:rPr>
                <w:color w:val="000000"/>
                <w:sz w:val="20"/>
                <w:szCs w:val="20"/>
                <w:shd w:val="clear" w:color="auto" w:fill="FFFFFF"/>
              </w:rPr>
              <w:t xml:space="preserve">4. </w:t>
            </w:r>
            <w:r w:rsidR="006E0BE8">
              <w:rPr>
                <w:color w:val="000000"/>
                <w:sz w:val="20"/>
                <w:szCs w:val="20"/>
                <w:shd w:val="clear" w:color="auto" w:fill="FFFFFF"/>
              </w:rPr>
              <w:t xml:space="preserve">   </w:t>
            </w:r>
            <w:r w:rsidRPr="00DF736A">
              <w:rPr>
                <w:color w:val="000000"/>
                <w:sz w:val="20"/>
                <w:szCs w:val="20"/>
                <w:shd w:val="clear" w:color="auto" w:fill="FFFFFF"/>
              </w:rPr>
              <w:t>Marketingový a komunikační mix</w:t>
            </w:r>
            <w:r w:rsidRPr="00DF736A">
              <w:rPr>
                <w:rStyle w:val="apple-converted-space"/>
                <w:color w:val="000000"/>
                <w:sz w:val="20"/>
                <w:szCs w:val="20"/>
                <w:shd w:val="clear" w:color="auto" w:fill="FFFFFF"/>
              </w:rPr>
              <w:t> </w:t>
            </w:r>
          </w:p>
          <w:p w14:paraId="0AB99B19" w14:textId="029DF651" w:rsidR="00AE582A" w:rsidRPr="00DF736A" w:rsidRDefault="00AE582A" w:rsidP="006E0BE8">
            <w:pPr>
              <w:ind w:firstLine="387"/>
              <w:rPr>
                <w:color w:val="000000"/>
                <w:sz w:val="20"/>
                <w:szCs w:val="20"/>
                <w:shd w:val="clear" w:color="auto" w:fill="FFFFFF"/>
              </w:rPr>
            </w:pPr>
            <w:r w:rsidRPr="00DF736A">
              <w:rPr>
                <w:color w:val="000000"/>
                <w:sz w:val="20"/>
                <w:szCs w:val="20"/>
                <w:shd w:val="clear" w:color="auto" w:fill="FFFFFF"/>
              </w:rPr>
              <w:t>5.</w:t>
            </w:r>
            <w:r w:rsidR="006E0BE8">
              <w:rPr>
                <w:color w:val="000000"/>
                <w:sz w:val="20"/>
                <w:szCs w:val="20"/>
                <w:shd w:val="clear" w:color="auto" w:fill="FFFFFF"/>
              </w:rPr>
              <w:t>-</w:t>
            </w:r>
            <w:r w:rsidRPr="00DF736A">
              <w:rPr>
                <w:color w:val="000000"/>
                <w:sz w:val="20"/>
                <w:szCs w:val="20"/>
                <w:shd w:val="clear" w:color="auto" w:fill="FFFFFF"/>
              </w:rPr>
              <w:t xml:space="preserve">7. </w:t>
            </w:r>
            <w:r w:rsidR="006E0BE8">
              <w:rPr>
                <w:color w:val="000000"/>
                <w:sz w:val="20"/>
                <w:szCs w:val="20"/>
                <w:shd w:val="clear" w:color="auto" w:fill="FFFFFF"/>
              </w:rPr>
              <w:t xml:space="preserve">   </w:t>
            </w:r>
            <w:r w:rsidRPr="00DF736A">
              <w:rPr>
                <w:color w:val="000000"/>
                <w:sz w:val="20"/>
                <w:szCs w:val="20"/>
                <w:shd w:val="clear" w:color="auto" w:fill="FFFFFF"/>
              </w:rPr>
              <w:t xml:space="preserve">Jednotlivé nástroje komunikačního mixu </w:t>
            </w:r>
            <w:r w:rsidRPr="00DF736A">
              <w:rPr>
                <w:rStyle w:val="apple-converted-space"/>
                <w:color w:val="000000"/>
                <w:sz w:val="20"/>
                <w:szCs w:val="20"/>
                <w:shd w:val="clear" w:color="auto" w:fill="FFFFFF"/>
              </w:rPr>
              <w:t> </w:t>
            </w:r>
          </w:p>
          <w:p w14:paraId="0D7FBAAB" w14:textId="00FF314F" w:rsidR="00AE582A" w:rsidRPr="00DF736A" w:rsidRDefault="00AE582A" w:rsidP="006E0BE8">
            <w:pPr>
              <w:ind w:firstLine="387"/>
              <w:rPr>
                <w:color w:val="000000"/>
                <w:sz w:val="20"/>
                <w:szCs w:val="20"/>
                <w:shd w:val="clear" w:color="auto" w:fill="FFFFFF"/>
              </w:rPr>
            </w:pPr>
            <w:r w:rsidRPr="00DF736A">
              <w:rPr>
                <w:color w:val="000000"/>
                <w:sz w:val="20"/>
                <w:szCs w:val="20"/>
                <w:shd w:val="clear" w:color="auto" w:fill="FFFFFF"/>
              </w:rPr>
              <w:t>8.</w:t>
            </w:r>
            <w:r w:rsidR="006E0BE8">
              <w:rPr>
                <w:color w:val="000000"/>
                <w:sz w:val="20"/>
                <w:szCs w:val="20"/>
                <w:shd w:val="clear" w:color="auto" w:fill="FFFFFF"/>
              </w:rPr>
              <w:t>-</w:t>
            </w:r>
            <w:r w:rsidRPr="00DF736A">
              <w:rPr>
                <w:color w:val="000000"/>
                <w:sz w:val="20"/>
                <w:szCs w:val="20"/>
                <w:shd w:val="clear" w:color="auto" w:fill="FFFFFF"/>
              </w:rPr>
              <w:t xml:space="preserve">9. </w:t>
            </w:r>
            <w:r w:rsidR="006E0BE8">
              <w:rPr>
                <w:color w:val="000000"/>
                <w:sz w:val="20"/>
                <w:szCs w:val="20"/>
                <w:shd w:val="clear" w:color="auto" w:fill="FFFFFF"/>
              </w:rPr>
              <w:t xml:space="preserve">   </w:t>
            </w:r>
            <w:r w:rsidRPr="00DF736A">
              <w:rPr>
                <w:color w:val="000000"/>
                <w:sz w:val="20"/>
                <w:szCs w:val="20"/>
                <w:shd w:val="clear" w:color="auto" w:fill="FFFFFF"/>
              </w:rPr>
              <w:t>Využití nástrojů marketingové komunikace v audiovizuální tvorbě</w:t>
            </w:r>
            <w:r w:rsidRPr="00DF736A">
              <w:rPr>
                <w:rStyle w:val="apple-converted-space"/>
                <w:color w:val="000000"/>
                <w:sz w:val="20"/>
                <w:szCs w:val="20"/>
                <w:shd w:val="clear" w:color="auto" w:fill="FFFFFF"/>
              </w:rPr>
              <w:t> </w:t>
            </w:r>
          </w:p>
          <w:p w14:paraId="7828E884" w14:textId="1005F136" w:rsidR="00AE582A" w:rsidRPr="00DF736A" w:rsidRDefault="00AE582A" w:rsidP="006E0BE8">
            <w:pPr>
              <w:ind w:firstLine="387"/>
              <w:rPr>
                <w:color w:val="000000"/>
                <w:sz w:val="20"/>
                <w:szCs w:val="20"/>
                <w:shd w:val="clear" w:color="auto" w:fill="FFFFFF"/>
              </w:rPr>
            </w:pPr>
            <w:r w:rsidRPr="00DF736A">
              <w:rPr>
                <w:color w:val="000000"/>
                <w:sz w:val="20"/>
                <w:szCs w:val="20"/>
                <w:shd w:val="clear" w:color="auto" w:fill="FFFFFF"/>
              </w:rPr>
              <w:t>10.</w:t>
            </w:r>
            <w:r w:rsidR="006E0BE8">
              <w:rPr>
                <w:color w:val="000000"/>
                <w:sz w:val="20"/>
                <w:szCs w:val="20"/>
                <w:shd w:val="clear" w:color="auto" w:fill="FFFFFF"/>
              </w:rPr>
              <w:t>-</w:t>
            </w:r>
            <w:r w:rsidRPr="00DF736A">
              <w:rPr>
                <w:color w:val="000000"/>
                <w:sz w:val="20"/>
                <w:szCs w:val="20"/>
                <w:shd w:val="clear" w:color="auto" w:fill="FFFFFF"/>
              </w:rPr>
              <w:t xml:space="preserve">11. Identifikace cílových skupiny a vývěr vhodných komunikačních nástrojů </w:t>
            </w:r>
          </w:p>
          <w:p w14:paraId="7653E8CF" w14:textId="30795B6E" w:rsidR="00AE582A" w:rsidRPr="006E0BE8" w:rsidRDefault="00AE582A" w:rsidP="006E0BE8">
            <w:pPr>
              <w:spacing w:after="120"/>
              <w:ind w:firstLine="387"/>
              <w:rPr>
                <w:color w:val="000000"/>
                <w:sz w:val="20"/>
                <w:szCs w:val="20"/>
                <w:shd w:val="clear" w:color="auto" w:fill="FFFFFF"/>
              </w:rPr>
            </w:pPr>
            <w:r w:rsidRPr="00DF736A">
              <w:rPr>
                <w:sz w:val="20"/>
                <w:szCs w:val="20"/>
              </w:rPr>
              <w:t>12.</w:t>
            </w:r>
            <w:r w:rsidR="006E0BE8">
              <w:rPr>
                <w:sz w:val="20"/>
                <w:szCs w:val="20"/>
              </w:rPr>
              <w:t>-</w:t>
            </w:r>
            <w:r w:rsidRPr="00DF736A">
              <w:rPr>
                <w:sz w:val="20"/>
                <w:szCs w:val="20"/>
              </w:rPr>
              <w:t>13. Realizace komunikačních aktivit v rámci audiovizuální tvorby</w:t>
            </w:r>
          </w:p>
          <w:p w14:paraId="15B36135" w14:textId="77F0A3DC" w:rsidR="00AE582A" w:rsidRPr="00DF736A" w:rsidRDefault="00AE582A" w:rsidP="00E93183">
            <w:pPr>
              <w:jc w:val="both"/>
              <w:rPr>
                <w:sz w:val="20"/>
                <w:szCs w:val="20"/>
              </w:rPr>
            </w:pPr>
            <w:r w:rsidRPr="00DF736A">
              <w:rPr>
                <w:sz w:val="20"/>
                <w:szCs w:val="20"/>
              </w:rPr>
              <w:t>Student se naučí reflektovat užité nástroje marketingových komunikací a identifikovat jejich základní prvky. Osvojí si schopnost vybrat nástroje marketingové komunikace dle cíle komunikace a vytvářet základní komunikační aktivity, stejně jako aplikovat tyto nástroje na profilující aktivity.</w:t>
            </w:r>
          </w:p>
        </w:tc>
      </w:tr>
      <w:tr w:rsidR="00AE582A" w:rsidRPr="00DF736A" w14:paraId="0BE0BC42" w14:textId="77777777" w:rsidTr="005C2183">
        <w:trPr>
          <w:trHeight w:val="265"/>
        </w:trPr>
        <w:tc>
          <w:tcPr>
            <w:tcW w:w="3653" w:type="dxa"/>
            <w:gridSpan w:val="2"/>
            <w:tcBorders>
              <w:top w:val="nil"/>
            </w:tcBorders>
            <w:shd w:val="clear" w:color="auto" w:fill="F7CAAC"/>
          </w:tcPr>
          <w:p w14:paraId="5974949B" w14:textId="77777777" w:rsidR="00AE582A" w:rsidRPr="00DF736A" w:rsidRDefault="00AE582A" w:rsidP="005C2183">
            <w:pPr>
              <w:jc w:val="both"/>
              <w:rPr>
                <w:sz w:val="20"/>
                <w:szCs w:val="20"/>
              </w:rPr>
            </w:pPr>
            <w:r w:rsidRPr="00DF736A">
              <w:rPr>
                <w:b/>
                <w:sz w:val="20"/>
                <w:szCs w:val="20"/>
              </w:rPr>
              <w:t>Studijní literatura a studijní pomůcky</w:t>
            </w:r>
          </w:p>
        </w:tc>
        <w:tc>
          <w:tcPr>
            <w:tcW w:w="6202" w:type="dxa"/>
            <w:gridSpan w:val="6"/>
            <w:tcBorders>
              <w:top w:val="nil"/>
              <w:bottom w:val="nil"/>
            </w:tcBorders>
          </w:tcPr>
          <w:p w14:paraId="6875D7B2" w14:textId="77777777" w:rsidR="00AE582A" w:rsidRPr="00DF736A" w:rsidRDefault="00AE582A" w:rsidP="005C2183">
            <w:pPr>
              <w:jc w:val="both"/>
              <w:rPr>
                <w:sz w:val="20"/>
                <w:szCs w:val="20"/>
              </w:rPr>
            </w:pPr>
          </w:p>
        </w:tc>
      </w:tr>
      <w:tr w:rsidR="00AE582A" w:rsidRPr="00DF736A" w14:paraId="1B410E45" w14:textId="77777777" w:rsidTr="00214602">
        <w:trPr>
          <w:trHeight w:val="2727"/>
        </w:trPr>
        <w:tc>
          <w:tcPr>
            <w:tcW w:w="9855" w:type="dxa"/>
            <w:gridSpan w:val="8"/>
            <w:tcBorders>
              <w:top w:val="nil"/>
            </w:tcBorders>
          </w:tcPr>
          <w:p w14:paraId="47A2D55E" w14:textId="77777777" w:rsidR="00AE582A" w:rsidRPr="00DF736A" w:rsidRDefault="00AE582A" w:rsidP="00AC0ECD">
            <w:pPr>
              <w:rPr>
                <w:b/>
                <w:sz w:val="20"/>
                <w:szCs w:val="20"/>
              </w:rPr>
            </w:pPr>
            <w:r w:rsidRPr="00DF736A">
              <w:rPr>
                <w:b/>
                <w:sz w:val="20"/>
                <w:szCs w:val="20"/>
              </w:rPr>
              <w:t>Povinná:</w:t>
            </w:r>
          </w:p>
          <w:p w14:paraId="4CE04320" w14:textId="77777777" w:rsidR="00AE582A" w:rsidRPr="00DF736A" w:rsidRDefault="00AE582A" w:rsidP="00AC0ECD">
            <w:pPr>
              <w:rPr>
                <w:sz w:val="20"/>
                <w:szCs w:val="20"/>
              </w:rPr>
            </w:pPr>
            <w:r w:rsidRPr="00DF736A">
              <w:rPr>
                <w:sz w:val="20"/>
                <w:szCs w:val="20"/>
              </w:rPr>
              <w:t xml:space="preserve">KARLÍČEK, Miroslav. </w:t>
            </w:r>
            <w:r w:rsidRPr="00DF736A">
              <w:rPr>
                <w:i/>
                <w:iCs/>
                <w:sz w:val="20"/>
                <w:szCs w:val="20"/>
              </w:rPr>
              <w:t>Marketingová komunikace: jak komunikovat na našem trhu</w:t>
            </w:r>
            <w:r w:rsidRPr="00DF736A">
              <w:rPr>
                <w:sz w:val="20"/>
                <w:szCs w:val="20"/>
              </w:rPr>
              <w:t xml:space="preserve">. 2., aktualizované a doplněné vydání. Praha: Grada </w:t>
            </w:r>
            <w:proofErr w:type="spellStart"/>
            <w:r w:rsidRPr="00DF736A">
              <w:rPr>
                <w:sz w:val="20"/>
                <w:szCs w:val="20"/>
              </w:rPr>
              <w:t>Publishing</w:t>
            </w:r>
            <w:proofErr w:type="spellEnd"/>
            <w:r w:rsidRPr="00DF736A">
              <w:rPr>
                <w:sz w:val="20"/>
                <w:szCs w:val="20"/>
              </w:rPr>
              <w:t>, 2016. ISBN 978-80-247-5769-8.</w:t>
            </w:r>
          </w:p>
          <w:p w14:paraId="18760B25" w14:textId="77777777" w:rsidR="00AC0ECD" w:rsidRDefault="00AE582A" w:rsidP="00AC0ECD">
            <w:pPr>
              <w:rPr>
                <w:sz w:val="20"/>
                <w:szCs w:val="20"/>
              </w:rPr>
            </w:pPr>
            <w:r w:rsidRPr="00DF736A">
              <w:rPr>
                <w:sz w:val="20"/>
                <w:szCs w:val="20"/>
              </w:rPr>
              <w:t xml:space="preserve">YOUNG, </w:t>
            </w:r>
            <w:proofErr w:type="spellStart"/>
            <w:r w:rsidRPr="00DF736A">
              <w:rPr>
                <w:sz w:val="20"/>
                <w:szCs w:val="20"/>
              </w:rPr>
              <w:t>Miles</w:t>
            </w:r>
            <w:proofErr w:type="spellEnd"/>
            <w:r w:rsidRPr="00DF736A">
              <w:rPr>
                <w:sz w:val="20"/>
                <w:szCs w:val="20"/>
              </w:rPr>
              <w:t xml:space="preserve">. </w:t>
            </w:r>
            <w:proofErr w:type="spellStart"/>
            <w:r w:rsidRPr="00DF736A">
              <w:rPr>
                <w:i/>
                <w:iCs/>
                <w:sz w:val="20"/>
                <w:szCs w:val="20"/>
              </w:rPr>
              <w:t>Ogilvy</w:t>
            </w:r>
            <w:proofErr w:type="spellEnd"/>
            <w:r w:rsidRPr="00DF736A">
              <w:rPr>
                <w:i/>
                <w:iCs/>
                <w:sz w:val="20"/>
                <w:szCs w:val="20"/>
              </w:rPr>
              <w:t xml:space="preserve"> o reklamě v digitálním věku</w:t>
            </w:r>
            <w:r w:rsidRPr="00DF736A">
              <w:rPr>
                <w:sz w:val="20"/>
                <w:szCs w:val="20"/>
              </w:rPr>
              <w:t xml:space="preserve">. Přeložil Vlastimil JUPPA. Praha: Svojtka &amp; Co., 2018. </w:t>
            </w:r>
          </w:p>
          <w:p w14:paraId="527C0382" w14:textId="0074B5FB" w:rsidR="00AE582A" w:rsidRPr="00DF736A" w:rsidRDefault="00AE582A" w:rsidP="00AC0ECD">
            <w:pPr>
              <w:rPr>
                <w:sz w:val="20"/>
                <w:szCs w:val="20"/>
              </w:rPr>
            </w:pPr>
            <w:r w:rsidRPr="00DF736A">
              <w:rPr>
                <w:sz w:val="20"/>
                <w:szCs w:val="20"/>
              </w:rPr>
              <w:t>ISBN 978-80-256-2159-2.</w:t>
            </w:r>
          </w:p>
          <w:p w14:paraId="7A9F66BE" w14:textId="77777777" w:rsidR="00AE582A" w:rsidRPr="00DF736A" w:rsidRDefault="00AE582A" w:rsidP="00AC0ECD">
            <w:pPr>
              <w:rPr>
                <w:b/>
                <w:sz w:val="20"/>
                <w:szCs w:val="20"/>
              </w:rPr>
            </w:pPr>
            <w:r w:rsidRPr="00DF736A">
              <w:rPr>
                <w:b/>
                <w:sz w:val="20"/>
                <w:szCs w:val="20"/>
              </w:rPr>
              <w:t>Doporučená:</w:t>
            </w:r>
          </w:p>
          <w:p w14:paraId="41F3ECB0" w14:textId="77777777" w:rsidR="00897AA3" w:rsidRDefault="00897AA3" w:rsidP="00AC0ECD">
            <w:pPr>
              <w:rPr>
                <w:sz w:val="20"/>
                <w:szCs w:val="20"/>
              </w:rPr>
            </w:pPr>
            <w:r w:rsidRPr="00DF736A">
              <w:rPr>
                <w:sz w:val="20"/>
                <w:szCs w:val="20"/>
              </w:rPr>
              <w:t xml:space="preserve">HORŇÁK, Pavel. </w:t>
            </w:r>
            <w:r w:rsidRPr="00DF736A">
              <w:rPr>
                <w:i/>
                <w:iCs/>
                <w:sz w:val="20"/>
                <w:szCs w:val="20"/>
              </w:rPr>
              <w:t xml:space="preserve">Reklama: teoreticko-historické aspekty reklamy a </w:t>
            </w:r>
            <w:proofErr w:type="spellStart"/>
            <w:r w:rsidRPr="00DF736A">
              <w:rPr>
                <w:i/>
                <w:iCs/>
                <w:sz w:val="20"/>
                <w:szCs w:val="20"/>
              </w:rPr>
              <w:t>marketingovej</w:t>
            </w:r>
            <w:proofErr w:type="spellEnd"/>
            <w:r w:rsidRPr="00DF736A">
              <w:rPr>
                <w:i/>
                <w:iCs/>
                <w:sz w:val="20"/>
                <w:szCs w:val="20"/>
              </w:rPr>
              <w:t xml:space="preserve"> </w:t>
            </w:r>
            <w:proofErr w:type="spellStart"/>
            <w:r w:rsidRPr="00DF736A">
              <w:rPr>
                <w:i/>
                <w:iCs/>
                <w:sz w:val="20"/>
                <w:szCs w:val="20"/>
              </w:rPr>
              <w:t>komunikácie</w:t>
            </w:r>
            <w:proofErr w:type="spellEnd"/>
            <w:r w:rsidRPr="00DF736A">
              <w:rPr>
                <w:sz w:val="20"/>
                <w:szCs w:val="20"/>
              </w:rPr>
              <w:t xml:space="preserve">. </w:t>
            </w:r>
            <w:proofErr w:type="spellStart"/>
            <w:r w:rsidRPr="00DF736A">
              <w:rPr>
                <w:sz w:val="20"/>
                <w:szCs w:val="20"/>
              </w:rPr>
              <w:t>Vydanie</w:t>
            </w:r>
            <w:proofErr w:type="spellEnd"/>
            <w:r w:rsidRPr="00DF736A">
              <w:rPr>
                <w:sz w:val="20"/>
                <w:szCs w:val="20"/>
              </w:rPr>
              <w:t xml:space="preserve"> druhé, </w:t>
            </w:r>
            <w:proofErr w:type="spellStart"/>
            <w:r w:rsidRPr="00DF736A">
              <w:rPr>
                <w:sz w:val="20"/>
                <w:szCs w:val="20"/>
              </w:rPr>
              <w:t>rozšírené</w:t>
            </w:r>
            <w:proofErr w:type="spellEnd"/>
            <w:r w:rsidRPr="00DF736A">
              <w:rPr>
                <w:sz w:val="20"/>
                <w:szCs w:val="20"/>
              </w:rPr>
              <w:t xml:space="preserve"> a </w:t>
            </w:r>
            <w:proofErr w:type="spellStart"/>
            <w:r w:rsidRPr="00DF736A">
              <w:rPr>
                <w:sz w:val="20"/>
                <w:szCs w:val="20"/>
              </w:rPr>
              <w:t>prepracované</w:t>
            </w:r>
            <w:proofErr w:type="spellEnd"/>
            <w:r w:rsidRPr="00DF736A">
              <w:rPr>
                <w:sz w:val="20"/>
                <w:szCs w:val="20"/>
              </w:rPr>
              <w:t xml:space="preserve">. Zlín: Radim </w:t>
            </w:r>
            <w:proofErr w:type="spellStart"/>
            <w:r w:rsidRPr="00DF736A">
              <w:rPr>
                <w:sz w:val="20"/>
                <w:szCs w:val="20"/>
              </w:rPr>
              <w:t>Bačuvčík</w:t>
            </w:r>
            <w:proofErr w:type="spellEnd"/>
            <w:r w:rsidRPr="00DF736A">
              <w:rPr>
                <w:sz w:val="20"/>
                <w:szCs w:val="20"/>
              </w:rPr>
              <w:t xml:space="preserve"> – </w:t>
            </w:r>
            <w:proofErr w:type="spellStart"/>
            <w:r w:rsidRPr="00DF736A">
              <w:rPr>
                <w:sz w:val="20"/>
                <w:szCs w:val="20"/>
              </w:rPr>
              <w:t>VeRBuM</w:t>
            </w:r>
            <w:proofErr w:type="spellEnd"/>
            <w:r w:rsidRPr="00DF736A">
              <w:rPr>
                <w:sz w:val="20"/>
                <w:szCs w:val="20"/>
              </w:rPr>
              <w:t>, 2018. ISBN 978-80-87500-94-1.</w:t>
            </w:r>
          </w:p>
          <w:p w14:paraId="50358307" w14:textId="48495FFB" w:rsidR="00AE582A" w:rsidRPr="00DF736A" w:rsidRDefault="00AE582A" w:rsidP="00AC0ECD">
            <w:pPr>
              <w:rPr>
                <w:sz w:val="20"/>
                <w:szCs w:val="20"/>
              </w:rPr>
            </w:pPr>
            <w:r w:rsidRPr="00DF736A">
              <w:rPr>
                <w:sz w:val="20"/>
                <w:szCs w:val="20"/>
              </w:rPr>
              <w:t xml:space="preserve">JUSKA, </w:t>
            </w:r>
            <w:proofErr w:type="spellStart"/>
            <w:r w:rsidRPr="00DF736A">
              <w:rPr>
                <w:sz w:val="20"/>
                <w:szCs w:val="20"/>
              </w:rPr>
              <w:t>Jerome</w:t>
            </w:r>
            <w:proofErr w:type="spellEnd"/>
            <w:r w:rsidRPr="00DF736A">
              <w:rPr>
                <w:sz w:val="20"/>
                <w:szCs w:val="20"/>
              </w:rPr>
              <w:t xml:space="preserve"> M. </w:t>
            </w:r>
            <w:proofErr w:type="spellStart"/>
            <w:r w:rsidRPr="00DF736A">
              <w:rPr>
                <w:i/>
                <w:iCs/>
                <w:sz w:val="20"/>
                <w:szCs w:val="20"/>
              </w:rPr>
              <w:t>Integrated</w:t>
            </w:r>
            <w:proofErr w:type="spellEnd"/>
            <w:r w:rsidRPr="00DF736A">
              <w:rPr>
                <w:i/>
                <w:iCs/>
                <w:sz w:val="20"/>
                <w:szCs w:val="20"/>
              </w:rPr>
              <w:t xml:space="preserve"> marketing </w:t>
            </w:r>
            <w:proofErr w:type="spellStart"/>
            <w:r w:rsidRPr="00DF736A">
              <w:rPr>
                <w:i/>
                <w:iCs/>
                <w:sz w:val="20"/>
                <w:szCs w:val="20"/>
              </w:rPr>
              <w:t>communication</w:t>
            </w:r>
            <w:proofErr w:type="spellEnd"/>
            <w:r w:rsidRPr="00DF736A">
              <w:rPr>
                <w:i/>
                <w:iCs/>
                <w:sz w:val="20"/>
                <w:szCs w:val="20"/>
              </w:rPr>
              <w:t xml:space="preserve">: </w:t>
            </w:r>
            <w:proofErr w:type="spellStart"/>
            <w:r w:rsidRPr="00DF736A">
              <w:rPr>
                <w:i/>
                <w:iCs/>
                <w:sz w:val="20"/>
                <w:szCs w:val="20"/>
              </w:rPr>
              <w:t>advertising</w:t>
            </w:r>
            <w:proofErr w:type="spellEnd"/>
            <w:r w:rsidRPr="00DF736A">
              <w:rPr>
                <w:i/>
                <w:iCs/>
                <w:sz w:val="20"/>
                <w:szCs w:val="20"/>
              </w:rPr>
              <w:t xml:space="preserve"> and </w:t>
            </w:r>
            <w:proofErr w:type="spellStart"/>
            <w:r w:rsidRPr="00DF736A">
              <w:rPr>
                <w:i/>
                <w:iCs/>
                <w:sz w:val="20"/>
                <w:szCs w:val="20"/>
              </w:rPr>
              <w:t>promotion</w:t>
            </w:r>
            <w:proofErr w:type="spellEnd"/>
            <w:r w:rsidRPr="00DF736A">
              <w:rPr>
                <w:i/>
                <w:iCs/>
                <w:sz w:val="20"/>
                <w:szCs w:val="20"/>
              </w:rPr>
              <w:t xml:space="preserve"> in a </w:t>
            </w:r>
            <w:proofErr w:type="spellStart"/>
            <w:r w:rsidRPr="00DF736A">
              <w:rPr>
                <w:i/>
                <w:iCs/>
                <w:sz w:val="20"/>
                <w:szCs w:val="20"/>
              </w:rPr>
              <w:t>digital</w:t>
            </w:r>
            <w:proofErr w:type="spellEnd"/>
            <w:r w:rsidRPr="00DF736A">
              <w:rPr>
                <w:i/>
                <w:iCs/>
                <w:sz w:val="20"/>
                <w:szCs w:val="20"/>
              </w:rPr>
              <w:t xml:space="preserve"> </w:t>
            </w:r>
            <w:proofErr w:type="spellStart"/>
            <w:r w:rsidRPr="00DF736A">
              <w:rPr>
                <w:i/>
                <w:iCs/>
                <w:sz w:val="20"/>
                <w:szCs w:val="20"/>
              </w:rPr>
              <w:t>world</w:t>
            </w:r>
            <w:proofErr w:type="spellEnd"/>
            <w:r w:rsidRPr="00DF736A">
              <w:rPr>
                <w:sz w:val="20"/>
                <w:szCs w:val="20"/>
              </w:rPr>
              <w:t xml:space="preserve">. New York: </w:t>
            </w:r>
            <w:proofErr w:type="spellStart"/>
            <w:r w:rsidRPr="00DF736A">
              <w:rPr>
                <w:sz w:val="20"/>
                <w:szCs w:val="20"/>
              </w:rPr>
              <w:t>Routledge</w:t>
            </w:r>
            <w:proofErr w:type="spellEnd"/>
            <w:r w:rsidRPr="00DF736A">
              <w:rPr>
                <w:sz w:val="20"/>
                <w:szCs w:val="20"/>
              </w:rPr>
              <w:t>, Taylor &amp; Francis Group, 2018. ISBN 978-1-138-69544-3.</w:t>
            </w:r>
          </w:p>
          <w:p w14:paraId="3B934168" w14:textId="5AD457A2" w:rsidR="00AE582A" w:rsidRPr="00DF736A" w:rsidRDefault="00AE582A" w:rsidP="00AC0ECD">
            <w:pPr>
              <w:rPr>
                <w:sz w:val="20"/>
                <w:szCs w:val="20"/>
              </w:rPr>
            </w:pPr>
            <w:r w:rsidRPr="00DF736A">
              <w:rPr>
                <w:sz w:val="20"/>
                <w:szCs w:val="20"/>
              </w:rPr>
              <w:t xml:space="preserve">VYSEKALOVÁ, Jitka a Jiří MIKEŠ. </w:t>
            </w:r>
            <w:r w:rsidRPr="00DF736A">
              <w:rPr>
                <w:i/>
                <w:iCs/>
                <w:sz w:val="20"/>
                <w:szCs w:val="20"/>
              </w:rPr>
              <w:t>Reklama: jak dělat reklamu</w:t>
            </w:r>
            <w:r w:rsidRPr="00DF736A">
              <w:rPr>
                <w:sz w:val="20"/>
                <w:szCs w:val="20"/>
              </w:rPr>
              <w:t>. 4., aktualizované a doplněné vydání. Praha: Grada, 2018. ISBN 978-80-247-5865-7.</w:t>
            </w:r>
          </w:p>
        </w:tc>
      </w:tr>
    </w:tbl>
    <w:p w14:paraId="57EF5FA9" w14:textId="77777777" w:rsidR="00AE582A" w:rsidRDefault="00AE58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1F30" w14:paraId="65792E3E" w14:textId="77777777" w:rsidTr="005C2183">
        <w:tc>
          <w:tcPr>
            <w:tcW w:w="9855" w:type="dxa"/>
            <w:gridSpan w:val="8"/>
            <w:tcBorders>
              <w:bottom w:val="double" w:sz="4" w:space="0" w:color="auto"/>
            </w:tcBorders>
            <w:shd w:val="clear" w:color="auto" w:fill="BDD6EE"/>
          </w:tcPr>
          <w:p w14:paraId="3B487339" w14:textId="7D343C04" w:rsidR="00EC1F30" w:rsidRDefault="00EC1F30" w:rsidP="005C2183">
            <w:pPr>
              <w:jc w:val="both"/>
              <w:rPr>
                <w:b/>
                <w:sz w:val="28"/>
              </w:rPr>
            </w:pPr>
            <w:r>
              <w:lastRenderedPageBreak/>
              <w:br w:type="page"/>
            </w:r>
            <w:r>
              <w:rPr>
                <w:b/>
                <w:sz w:val="28"/>
              </w:rPr>
              <w:t>B-III – Charakteristika studijního předmětu</w:t>
            </w:r>
          </w:p>
        </w:tc>
      </w:tr>
      <w:tr w:rsidR="00EC1F30" w:rsidRPr="00A63C64" w14:paraId="66AFBCB5" w14:textId="77777777" w:rsidTr="005C2183">
        <w:tc>
          <w:tcPr>
            <w:tcW w:w="3086" w:type="dxa"/>
            <w:tcBorders>
              <w:top w:val="double" w:sz="4" w:space="0" w:color="auto"/>
            </w:tcBorders>
            <w:shd w:val="clear" w:color="auto" w:fill="F7CAAC"/>
          </w:tcPr>
          <w:p w14:paraId="74EFE6DF" w14:textId="77777777" w:rsidR="00EC1F30" w:rsidRPr="00A63C64" w:rsidRDefault="00EC1F30" w:rsidP="005C2183">
            <w:pPr>
              <w:rPr>
                <w:b/>
                <w:sz w:val="20"/>
                <w:szCs w:val="20"/>
              </w:rPr>
            </w:pPr>
            <w:r w:rsidRPr="00A63C64">
              <w:rPr>
                <w:b/>
                <w:sz w:val="20"/>
                <w:szCs w:val="20"/>
              </w:rPr>
              <w:t>Název studijního předmětu</w:t>
            </w:r>
          </w:p>
        </w:tc>
        <w:tc>
          <w:tcPr>
            <w:tcW w:w="6769" w:type="dxa"/>
            <w:gridSpan w:val="7"/>
            <w:tcBorders>
              <w:top w:val="double" w:sz="4" w:space="0" w:color="auto"/>
            </w:tcBorders>
          </w:tcPr>
          <w:p w14:paraId="3278FDDC" w14:textId="77777777" w:rsidR="00EC1F30" w:rsidRPr="00A63C64" w:rsidRDefault="00EC1F30" w:rsidP="005C2183">
            <w:pPr>
              <w:jc w:val="both"/>
              <w:rPr>
                <w:sz w:val="20"/>
                <w:szCs w:val="20"/>
              </w:rPr>
            </w:pPr>
            <w:r w:rsidRPr="00A63C64">
              <w:rPr>
                <w:sz w:val="20"/>
                <w:szCs w:val="20"/>
              </w:rPr>
              <w:t>Odborná praxe</w:t>
            </w:r>
          </w:p>
        </w:tc>
      </w:tr>
      <w:tr w:rsidR="00EC1F30" w:rsidRPr="00A63C64" w14:paraId="376644FE" w14:textId="77777777" w:rsidTr="005C2183">
        <w:tc>
          <w:tcPr>
            <w:tcW w:w="3086" w:type="dxa"/>
            <w:shd w:val="clear" w:color="auto" w:fill="F7CAAC"/>
          </w:tcPr>
          <w:p w14:paraId="7EE75925" w14:textId="77777777" w:rsidR="00EC1F30" w:rsidRPr="00A63C64" w:rsidRDefault="00EC1F30" w:rsidP="005C2183">
            <w:pPr>
              <w:rPr>
                <w:b/>
                <w:sz w:val="20"/>
                <w:szCs w:val="20"/>
              </w:rPr>
            </w:pPr>
            <w:r w:rsidRPr="00A63C64">
              <w:rPr>
                <w:b/>
                <w:sz w:val="20"/>
                <w:szCs w:val="20"/>
              </w:rPr>
              <w:t>Typ předmětu</w:t>
            </w:r>
          </w:p>
        </w:tc>
        <w:tc>
          <w:tcPr>
            <w:tcW w:w="3406" w:type="dxa"/>
            <w:gridSpan w:val="4"/>
          </w:tcPr>
          <w:p w14:paraId="0C53E824" w14:textId="77777777" w:rsidR="00EC1F30" w:rsidRPr="00A63C64" w:rsidRDefault="00EC1F30" w:rsidP="005C2183">
            <w:pPr>
              <w:jc w:val="both"/>
              <w:rPr>
                <w:sz w:val="20"/>
                <w:szCs w:val="20"/>
              </w:rPr>
            </w:pPr>
            <w:r w:rsidRPr="00A63C64">
              <w:rPr>
                <w:sz w:val="20"/>
                <w:szCs w:val="20"/>
              </w:rPr>
              <w:t>povinný</w:t>
            </w:r>
          </w:p>
        </w:tc>
        <w:tc>
          <w:tcPr>
            <w:tcW w:w="2695" w:type="dxa"/>
            <w:gridSpan w:val="2"/>
            <w:shd w:val="clear" w:color="auto" w:fill="F7CAAC"/>
          </w:tcPr>
          <w:p w14:paraId="09FD5EC2" w14:textId="77777777" w:rsidR="00EC1F30" w:rsidRPr="00A63C64" w:rsidRDefault="00EC1F30" w:rsidP="005C2183">
            <w:pPr>
              <w:jc w:val="both"/>
              <w:rPr>
                <w:sz w:val="20"/>
                <w:szCs w:val="20"/>
              </w:rPr>
            </w:pPr>
            <w:r w:rsidRPr="00A63C64">
              <w:rPr>
                <w:b/>
                <w:sz w:val="20"/>
                <w:szCs w:val="20"/>
              </w:rPr>
              <w:t>doporučený ročník / semestr</w:t>
            </w:r>
          </w:p>
        </w:tc>
        <w:tc>
          <w:tcPr>
            <w:tcW w:w="668" w:type="dxa"/>
          </w:tcPr>
          <w:p w14:paraId="5828FC5C" w14:textId="77777777" w:rsidR="00EC1F30" w:rsidRPr="00A63C64" w:rsidRDefault="00EC1F30" w:rsidP="005C2183">
            <w:pPr>
              <w:jc w:val="both"/>
              <w:rPr>
                <w:sz w:val="20"/>
                <w:szCs w:val="20"/>
              </w:rPr>
            </w:pPr>
            <w:r w:rsidRPr="00A63C64">
              <w:rPr>
                <w:sz w:val="20"/>
                <w:szCs w:val="20"/>
              </w:rPr>
              <w:t>3/ZS</w:t>
            </w:r>
          </w:p>
        </w:tc>
      </w:tr>
      <w:tr w:rsidR="00EC1F30" w:rsidRPr="00A63C64" w14:paraId="52299E9A" w14:textId="77777777" w:rsidTr="005C2183">
        <w:tc>
          <w:tcPr>
            <w:tcW w:w="3086" w:type="dxa"/>
            <w:shd w:val="clear" w:color="auto" w:fill="F7CAAC"/>
          </w:tcPr>
          <w:p w14:paraId="69718981" w14:textId="77777777" w:rsidR="00EC1F30" w:rsidRPr="00A63C64" w:rsidRDefault="00EC1F30" w:rsidP="005C2183">
            <w:pPr>
              <w:rPr>
                <w:b/>
                <w:sz w:val="20"/>
                <w:szCs w:val="20"/>
              </w:rPr>
            </w:pPr>
            <w:r w:rsidRPr="00A63C64">
              <w:rPr>
                <w:b/>
                <w:sz w:val="20"/>
                <w:szCs w:val="20"/>
              </w:rPr>
              <w:t>Rozsah studijního předmětu</w:t>
            </w:r>
          </w:p>
        </w:tc>
        <w:tc>
          <w:tcPr>
            <w:tcW w:w="1701" w:type="dxa"/>
            <w:gridSpan w:val="2"/>
          </w:tcPr>
          <w:p w14:paraId="43B513C6" w14:textId="77777777" w:rsidR="00EC1F30" w:rsidRPr="00A63C64" w:rsidRDefault="00EC1F30" w:rsidP="005C2183">
            <w:pPr>
              <w:jc w:val="both"/>
              <w:rPr>
                <w:sz w:val="20"/>
                <w:szCs w:val="20"/>
              </w:rPr>
            </w:pPr>
            <w:r w:rsidRPr="00A63C64">
              <w:rPr>
                <w:sz w:val="20"/>
                <w:szCs w:val="20"/>
              </w:rPr>
              <w:t>12 týdnů</w:t>
            </w:r>
          </w:p>
        </w:tc>
        <w:tc>
          <w:tcPr>
            <w:tcW w:w="889" w:type="dxa"/>
            <w:shd w:val="clear" w:color="auto" w:fill="F7CAAC"/>
          </w:tcPr>
          <w:p w14:paraId="14C45AB7" w14:textId="77777777" w:rsidR="00EC1F30" w:rsidRPr="00A63C64" w:rsidRDefault="00EC1F30" w:rsidP="005C2183">
            <w:pPr>
              <w:jc w:val="both"/>
              <w:rPr>
                <w:b/>
                <w:sz w:val="20"/>
                <w:szCs w:val="20"/>
              </w:rPr>
            </w:pPr>
            <w:r w:rsidRPr="00A63C64">
              <w:rPr>
                <w:b/>
                <w:sz w:val="20"/>
                <w:szCs w:val="20"/>
              </w:rPr>
              <w:t xml:space="preserve">hod. </w:t>
            </w:r>
          </w:p>
        </w:tc>
        <w:tc>
          <w:tcPr>
            <w:tcW w:w="816" w:type="dxa"/>
          </w:tcPr>
          <w:p w14:paraId="4BD8D268" w14:textId="77777777" w:rsidR="00EC1F30" w:rsidRPr="00A63C64" w:rsidRDefault="00EC1F30" w:rsidP="005C2183">
            <w:pPr>
              <w:jc w:val="both"/>
              <w:rPr>
                <w:sz w:val="20"/>
                <w:szCs w:val="20"/>
              </w:rPr>
            </w:pPr>
          </w:p>
        </w:tc>
        <w:tc>
          <w:tcPr>
            <w:tcW w:w="2156" w:type="dxa"/>
            <w:shd w:val="clear" w:color="auto" w:fill="F7CAAC"/>
          </w:tcPr>
          <w:p w14:paraId="580CB4E6" w14:textId="77777777" w:rsidR="00EC1F30" w:rsidRPr="00A63C64" w:rsidRDefault="00EC1F30" w:rsidP="005C2183">
            <w:pPr>
              <w:jc w:val="both"/>
              <w:rPr>
                <w:b/>
                <w:sz w:val="20"/>
                <w:szCs w:val="20"/>
              </w:rPr>
            </w:pPr>
            <w:r w:rsidRPr="00A63C64">
              <w:rPr>
                <w:b/>
                <w:sz w:val="20"/>
                <w:szCs w:val="20"/>
              </w:rPr>
              <w:t>kreditů</w:t>
            </w:r>
          </w:p>
        </w:tc>
        <w:tc>
          <w:tcPr>
            <w:tcW w:w="1207" w:type="dxa"/>
            <w:gridSpan w:val="2"/>
          </w:tcPr>
          <w:p w14:paraId="7A84C294" w14:textId="77777777" w:rsidR="00EC1F30" w:rsidRPr="00A63C64" w:rsidRDefault="00EC1F30" w:rsidP="005C2183">
            <w:pPr>
              <w:jc w:val="both"/>
              <w:rPr>
                <w:sz w:val="20"/>
                <w:szCs w:val="20"/>
              </w:rPr>
            </w:pPr>
            <w:r w:rsidRPr="00A63C64">
              <w:rPr>
                <w:sz w:val="20"/>
                <w:szCs w:val="20"/>
              </w:rPr>
              <w:t>26</w:t>
            </w:r>
          </w:p>
        </w:tc>
      </w:tr>
      <w:tr w:rsidR="00EC1F30" w:rsidRPr="00A63C64" w14:paraId="4DE8EDE1" w14:textId="77777777" w:rsidTr="005C2183">
        <w:tc>
          <w:tcPr>
            <w:tcW w:w="3086" w:type="dxa"/>
            <w:shd w:val="clear" w:color="auto" w:fill="F7CAAC"/>
          </w:tcPr>
          <w:p w14:paraId="21B65715" w14:textId="77777777" w:rsidR="00EC1F30" w:rsidRPr="00A63C64" w:rsidRDefault="00EC1F30" w:rsidP="005C2183">
            <w:pPr>
              <w:rPr>
                <w:b/>
                <w:sz w:val="20"/>
                <w:szCs w:val="20"/>
              </w:rPr>
            </w:pPr>
            <w:r w:rsidRPr="00A63C64">
              <w:rPr>
                <w:b/>
                <w:sz w:val="20"/>
                <w:szCs w:val="20"/>
              </w:rPr>
              <w:t xml:space="preserve">Prerekvizity, </w:t>
            </w:r>
            <w:proofErr w:type="spellStart"/>
            <w:r w:rsidRPr="00A63C64">
              <w:rPr>
                <w:b/>
                <w:sz w:val="20"/>
                <w:szCs w:val="20"/>
              </w:rPr>
              <w:t>korekvizity</w:t>
            </w:r>
            <w:proofErr w:type="spellEnd"/>
            <w:r w:rsidRPr="00A63C64">
              <w:rPr>
                <w:b/>
                <w:sz w:val="20"/>
                <w:szCs w:val="20"/>
              </w:rPr>
              <w:t>, ekvivalence</w:t>
            </w:r>
          </w:p>
        </w:tc>
        <w:tc>
          <w:tcPr>
            <w:tcW w:w="6769" w:type="dxa"/>
            <w:gridSpan w:val="7"/>
          </w:tcPr>
          <w:p w14:paraId="6B379200" w14:textId="77777777" w:rsidR="00EC1F30" w:rsidRPr="00A63C64" w:rsidRDefault="00EC1F30" w:rsidP="005C2183">
            <w:pPr>
              <w:jc w:val="both"/>
              <w:rPr>
                <w:sz w:val="20"/>
                <w:szCs w:val="20"/>
              </w:rPr>
            </w:pPr>
          </w:p>
        </w:tc>
      </w:tr>
      <w:tr w:rsidR="00EC1F30" w:rsidRPr="00A63C64" w14:paraId="6492A3E1" w14:textId="77777777" w:rsidTr="005C2183">
        <w:tc>
          <w:tcPr>
            <w:tcW w:w="3086" w:type="dxa"/>
            <w:shd w:val="clear" w:color="auto" w:fill="F7CAAC"/>
          </w:tcPr>
          <w:p w14:paraId="7BFAAF85" w14:textId="77777777" w:rsidR="00EC1F30" w:rsidRPr="00A63C64" w:rsidRDefault="00EC1F30" w:rsidP="005C2183">
            <w:pPr>
              <w:rPr>
                <w:b/>
                <w:sz w:val="20"/>
                <w:szCs w:val="20"/>
              </w:rPr>
            </w:pPr>
            <w:r w:rsidRPr="00A63C64">
              <w:rPr>
                <w:b/>
                <w:sz w:val="20"/>
                <w:szCs w:val="20"/>
              </w:rPr>
              <w:t>Způsob ověření studijních výsledků</w:t>
            </w:r>
          </w:p>
        </w:tc>
        <w:tc>
          <w:tcPr>
            <w:tcW w:w="3406" w:type="dxa"/>
            <w:gridSpan w:val="4"/>
          </w:tcPr>
          <w:p w14:paraId="5B2C78E7" w14:textId="77777777" w:rsidR="00EC1F30" w:rsidRPr="00A63C64" w:rsidRDefault="00EC1F30" w:rsidP="005C2183">
            <w:pPr>
              <w:jc w:val="both"/>
              <w:rPr>
                <w:sz w:val="20"/>
                <w:szCs w:val="20"/>
              </w:rPr>
            </w:pPr>
            <w:r w:rsidRPr="00A63C64">
              <w:rPr>
                <w:sz w:val="20"/>
                <w:szCs w:val="20"/>
              </w:rPr>
              <w:t>zápočet</w:t>
            </w:r>
          </w:p>
        </w:tc>
        <w:tc>
          <w:tcPr>
            <w:tcW w:w="2156" w:type="dxa"/>
            <w:shd w:val="clear" w:color="auto" w:fill="F7CAAC"/>
          </w:tcPr>
          <w:p w14:paraId="54270BDC" w14:textId="77777777" w:rsidR="00EC1F30" w:rsidRPr="00A63C64" w:rsidRDefault="00EC1F30" w:rsidP="005C2183">
            <w:pPr>
              <w:jc w:val="both"/>
              <w:rPr>
                <w:b/>
                <w:sz w:val="20"/>
                <w:szCs w:val="20"/>
              </w:rPr>
            </w:pPr>
            <w:r w:rsidRPr="00A63C64">
              <w:rPr>
                <w:b/>
                <w:sz w:val="20"/>
                <w:szCs w:val="20"/>
              </w:rPr>
              <w:t>Forma výuky</w:t>
            </w:r>
          </w:p>
        </w:tc>
        <w:tc>
          <w:tcPr>
            <w:tcW w:w="1207" w:type="dxa"/>
            <w:gridSpan w:val="2"/>
          </w:tcPr>
          <w:p w14:paraId="78FEDDDF" w14:textId="77777777" w:rsidR="00EC1F30" w:rsidRPr="00A63C64" w:rsidRDefault="00EC1F30" w:rsidP="005C2183">
            <w:pPr>
              <w:jc w:val="both"/>
              <w:rPr>
                <w:sz w:val="20"/>
                <w:szCs w:val="20"/>
              </w:rPr>
            </w:pPr>
            <w:r w:rsidRPr="00A63C64">
              <w:rPr>
                <w:sz w:val="20"/>
                <w:szCs w:val="20"/>
              </w:rPr>
              <w:t>cvičení</w:t>
            </w:r>
          </w:p>
        </w:tc>
      </w:tr>
      <w:tr w:rsidR="00EC1F30" w:rsidRPr="00A63C64" w14:paraId="2674D65D" w14:textId="77777777" w:rsidTr="005C2183">
        <w:tc>
          <w:tcPr>
            <w:tcW w:w="3086" w:type="dxa"/>
            <w:shd w:val="clear" w:color="auto" w:fill="F7CAAC"/>
          </w:tcPr>
          <w:p w14:paraId="68A5CFEB" w14:textId="77777777" w:rsidR="00EC1F30" w:rsidRPr="00A63C64" w:rsidRDefault="00EC1F30" w:rsidP="005C2183">
            <w:pPr>
              <w:rPr>
                <w:b/>
                <w:sz w:val="20"/>
                <w:szCs w:val="20"/>
              </w:rPr>
            </w:pPr>
            <w:r w:rsidRPr="00A63C64">
              <w:rPr>
                <w:b/>
                <w:sz w:val="20"/>
                <w:szCs w:val="20"/>
              </w:rPr>
              <w:t>Forma způsobu ověření studijních výsledků a další požadavky na studenta</w:t>
            </w:r>
          </w:p>
        </w:tc>
        <w:tc>
          <w:tcPr>
            <w:tcW w:w="6769" w:type="dxa"/>
            <w:gridSpan w:val="7"/>
            <w:tcBorders>
              <w:bottom w:val="nil"/>
            </w:tcBorders>
          </w:tcPr>
          <w:p w14:paraId="3C265AC4" w14:textId="780F4A71" w:rsidR="00EC1F30" w:rsidRPr="00A63C64" w:rsidRDefault="00EC1F30" w:rsidP="00E55F13">
            <w:pPr>
              <w:autoSpaceDE w:val="0"/>
              <w:autoSpaceDN w:val="0"/>
              <w:adjustRightInd w:val="0"/>
              <w:jc w:val="both"/>
              <w:rPr>
                <w:sz w:val="20"/>
                <w:szCs w:val="20"/>
              </w:rPr>
            </w:pPr>
            <w:r w:rsidRPr="00A63C64">
              <w:rPr>
                <w:sz w:val="20"/>
                <w:szCs w:val="20"/>
              </w:rPr>
              <w:t xml:space="preserve">Podmínky si zajišťuje student komunikací se zástupcem společnosti, u které plánuje praxi vykonat. </w:t>
            </w:r>
            <w:r w:rsidR="00B77D0B">
              <w:rPr>
                <w:sz w:val="20"/>
                <w:szCs w:val="20"/>
              </w:rPr>
              <w:t>D</w:t>
            </w:r>
            <w:r w:rsidRPr="00A63C64">
              <w:rPr>
                <w:sz w:val="20"/>
                <w:szCs w:val="20"/>
              </w:rPr>
              <w:t xml:space="preserve">élka odborné praxe je stanovena v rozsahu 12 týdnů. Ve výjimečných případech může na základě písemné žádosti studenta schválit prodlužení délky trvání praxe vedoucí ateliéru. Ve stanoveném termínu </w:t>
            </w:r>
            <w:r w:rsidR="008E3114">
              <w:rPr>
                <w:sz w:val="20"/>
                <w:szCs w:val="20"/>
              </w:rPr>
              <w:t xml:space="preserve">musí student </w:t>
            </w:r>
            <w:r w:rsidRPr="00A63C64">
              <w:rPr>
                <w:sz w:val="20"/>
                <w:szCs w:val="20"/>
              </w:rPr>
              <w:t>odevzdat požadované výstupy z absolvované praxe v oboru.</w:t>
            </w:r>
          </w:p>
        </w:tc>
      </w:tr>
      <w:tr w:rsidR="00EC1F30" w:rsidRPr="00A63C64" w14:paraId="09730DB1" w14:textId="77777777" w:rsidTr="00B77D0B">
        <w:trPr>
          <w:trHeight w:val="108"/>
        </w:trPr>
        <w:tc>
          <w:tcPr>
            <w:tcW w:w="9855" w:type="dxa"/>
            <w:gridSpan w:val="8"/>
            <w:tcBorders>
              <w:top w:val="nil"/>
            </w:tcBorders>
          </w:tcPr>
          <w:p w14:paraId="6B507A5C" w14:textId="77777777" w:rsidR="00EC1F30" w:rsidRPr="00A63C64" w:rsidRDefault="00EC1F30" w:rsidP="005C2183">
            <w:pPr>
              <w:rPr>
                <w:sz w:val="20"/>
                <w:szCs w:val="20"/>
              </w:rPr>
            </w:pPr>
          </w:p>
        </w:tc>
      </w:tr>
      <w:tr w:rsidR="00EC1F30" w:rsidRPr="00A63C64" w14:paraId="40B5E9E7" w14:textId="77777777" w:rsidTr="005C2183">
        <w:trPr>
          <w:trHeight w:val="197"/>
        </w:trPr>
        <w:tc>
          <w:tcPr>
            <w:tcW w:w="3086" w:type="dxa"/>
            <w:tcBorders>
              <w:top w:val="nil"/>
            </w:tcBorders>
            <w:shd w:val="clear" w:color="auto" w:fill="F7CAAC"/>
          </w:tcPr>
          <w:p w14:paraId="1DE0F2EE" w14:textId="77777777" w:rsidR="00EC1F30" w:rsidRPr="00A63C64" w:rsidRDefault="00EC1F30" w:rsidP="005C2183">
            <w:pPr>
              <w:rPr>
                <w:b/>
                <w:sz w:val="20"/>
                <w:szCs w:val="20"/>
              </w:rPr>
            </w:pPr>
            <w:r w:rsidRPr="00A63C64">
              <w:rPr>
                <w:b/>
                <w:sz w:val="20"/>
                <w:szCs w:val="20"/>
              </w:rPr>
              <w:t>Garant předmětu</w:t>
            </w:r>
          </w:p>
        </w:tc>
        <w:tc>
          <w:tcPr>
            <w:tcW w:w="6769" w:type="dxa"/>
            <w:gridSpan w:val="7"/>
            <w:tcBorders>
              <w:top w:val="nil"/>
            </w:tcBorders>
          </w:tcPr>
          <w:p w14:paraId="59D44DB4" w14:textId="77777777" w:rsidR="00EC1F30" w:rsidRPr="00A63C64" w:rsidRDefault="00EC1F30" w:rsidP="005C2183">
            <w:pPr>
              <w:jc w:val="both"/>
              <w:rPr>
                <w:sz w:val="20"/>
                <w:szCs w:val="20"/>
              </w:rPr>
            </w:pPr>
            <w:r w:rsidRPr="00A63C64">
              <w:rPr>
                <w:sz w:val="20"/>
                <w:szCs w:val="20"/>
              </w:rPr>
              <w:t>MgA. Martin Kotík</w:t>
            </w:r>
          </w:p>
        </w:tc>
      </w:tr>
      <w:tr w:rsidR="00EC1F30" w:rsidRPr="00A63C64" w14:paraId="53F5610C" w14:textId="77777777" w:rsidTr="005C2183">
        <w:trPr>
          <w:trHeight w:val="243"/>
        </w:trPr>
        <w:tc>
          <w:tcPr>
            <w:tcW w:w="3086" w:type="dxa"/>
            <w:tcBorders>
              <w:top w:val="nil"/>
            </w:tcBorders>
            <w:shd w:val="clear" w:color="auto" w:fill="F7CAAC"/>
          </w:tcPr>
          <w:p w14:paraId="1DDB11E5" w14:textId="77777777" w:rsidR="00EC1F30" w:rsidRPr="00A63C64" w:rsidRDefault="00EC1F30" w:rsidP="005C2183">
            <w:pPr>
              <w:rPr>
                <w:b/>
                <w:sz w:val="20"/>
                <w:szCs w:val="20"/>
              </w:rPr>
            </w:pPr>
            <w:r w:rsidRPr="00A63C64">
              <w:rPr>
                <w:b/>
                <w:sz w:val="20"/>
                <w:szCs w:val="20"/>
              </w:rPr>
              <w:t>Zapojení garanta do výuky předmětu</w:t>
            </w:r>
          </w:p>
        </w:tc>
        <w:tc>
          <w:tcPr>
            <w:tcW w:w="6769" w:type="dxa"/>
            <w:gridSpan w:val="7"/>
            <w:tcBorders>
              <w:top w:val="nil"/>
            </w:tcBorders>
          </w:tcPr>
          <w:p w14:paraId="784A42E6" w14:textId="6AB0C338" w:rsidR="00EC1F30" w:rsidRPr="00A63C64" w:rsidRDefault="000D5628" w:rsidP="005C2183">
            <w:pPr>
              <w:jc w:val="both"/>
              <w:rPr>
                <w:sz w:val="20"/>
                <w:szCs w:val="20"/>
              </w:rPr>
            </w:pPr>
            <w:r>
              <w:rPr>
                <w:sz w:val="20"/>
                <w:szCs w:val="20"/>
              </w:rPr>
              <w:t>D</w:t>
            </w:r>
            <w:r w:rsidR="00EC1F30" w:rsidRPr="00A63C64">
              <w:rPr>
                <w:sz w:val="20"/>
                <w:szCs w:val="20"/>
              </w:rPr>
              <w:t xml:space="preserve">omlouvání </w:t>
            </w:r>
            <w:r>
              <w:rPr>
                <w:sz w:val="20"/>
                <w:szCs w:val="20"/>
              </w:rPr>
              <w:t>praxí</w:t>
            </w:r>
            <w:r w:rsidR="00EC1F30" w:rsidRPr="00A63C64">
              <w:rPr>
                <w:sz w:val="20"/>
                <w:szCs w:val="20"/>
              </w:rPr>
              <w:t xml:space="preserve">, </w:t>
            </w:r>
            <w:r w:rsidR="00E7747F" w:rsidRPr="004758E3">
              <w:rPr>
                <w:sz w:val="20"/>
                <w:szCs w:val="20"/>
              </w:rPr>
              <w:t>průběžná kontrola a konzultace, revize výsledků</w:t>
            </w:r>
          </w:p>
        </w:tc>
      </w:tr>
      <w:tr w:rsidR="00EC1F30" w:rsidRPr="00A63C64" w14:paraId="3644272C" w14:textId="77777777" w:rsidTr="005C2183">
        <w:tc>
          <w:tcPr>
            <w:tcW w:w="3086" w:type="dxa"/>
            <w:shd w:val="clear" w:color="auto" w:fill="F7CAAC"/>
          </w:tcPr>
          <w:p w14:paraId="0798EDFE" w14:textId="77777777" w:rsidR="00EC1F30" w:rsidRPr="00A63C64" w:rsidRDefault="00EC1F30" w:rsidP="005C2183">
            <w:pPr>
              <w:rPr>
                <w:b/>
                <w:sz w:val="20"/>
                <w:szCs w:val="20"/>
              </w:rPr>
            </w:pPr>
            <w:r w:rsidRPr="00A63C64">
              <w:rPr>
                <w:b/>
                <w:sz w:val="20"/>
                <w:szCs w:val="20"/>
              </w:rPr>
              <w:t>Vyučující</w:t>
            </w:r>
          </w:p>
        </w:tc>
        <w:tc>
          <w:tcPr>
            <w:tcW w:w="6769" w:type="dxa"/>
            <w:gridSpan w:val="7"/>
            <w:tcBorders>
              <w:bottom w:val="nil"/>
            </w:tcBorders>
          </w:tcPr>
          <w:p w14:paraId="10EEDA94" w14:textId="767B9053" w:rsidR="00EC1F30" w:rsidRPr="00A63C64" w:rsidRDefault="00EC1F30" w:rsidP="005C2183">
            <w:pPr>
              <w:jc w:val="both"/>
              <w:rPr>
                <w:sz w:val="20"/>
                <w:szCs w:val="20"/>
              </w:rPr>
            </w:pPr>
            <w:r w:rsidRPr="00A63C64">
              <w:rPr>
                <w:sz w:val="20"/>
                <w:szCs w:val="20"/>
              </w:rPr>
              <w:t xml:space="preserve">MgA. Martin Kotík </w:t>
            </w:r>
          </w:p>
        </w:tc>
      </w:tr>
      <w:tr w:rsidR="00EC1F30" w:rsidRPr="00A63C64" w14:paraId="59E87578" w14:textId="77777777" w:rsidTr="00B77D0B">
        <w:trPr>
          <w:trHeight w:val="62"/>
        </w:trPr>
        <w:tc>
          <w:tcPr>
            <w:tcW w:w="9855" w:type="dxa"/>
            <w:gridSpan w:val="8"/>
            <w:tcBorders>
              <w:top w:val="nil"/>
            </w:tcBorders>
          </w:tcPr>
          <w:p w14:paraId="6F9FA0CB" w14:textId="77777777" w:rsidR="00EC1F30" w:rsidRPr="00A63C64" w:rsidRDefault="00EC1F30" w:rsidP="005C2183">
            <w:pPr>
              <w:jc w:val="both"/>
              <w:rPr>
                <w:sz w:val="20"/>
                <w:szCs w:val="20"/>
              </w:rPr>
            </w:pPr>
          </w:p>
        </w:tc>
      </w:tr>
      <w:tr w:rsidR="00EC1F30" w:rsidRPr="00A63C64" w14:paraId="132F3C69" w14:textId="77777777" w:rsidTr="005C2183">
        <w:tc>
          <w:tcPr>
            <w:tcW w:w="3086" w:type="dxa"/>
            <w:shd w:val="clear" w:color="auto" w:fill="F7CAAC"/>
          </w:tcPr>
          <w:p w14:paraId="45EF61D2" w14:textId="77777777" w:rsidR="00EC1F30" w:rsidRPr="00A63C64" w:rsidRDefault="00EC1F30" w:rsidP="005C2183">
            <w:pPr>
              <w:jc w:val="both"/>
              <w:rPr>
                <w:b/>
                <w:sz w:val="20"/>
                <w:szCs w:val="20"/>
              </w:rPr>
            </w:pPr>
            <w:r w:rsidRPr="00A63C64">
              <w:rPr>
                <w:b/>
                <w:sz w:val="20"/>
                <w:szCs w:val="20"/>
              </w:rPr>
              <w:t>Stručná anotace předmětu</w:t>
            </w:r>
          </w:p>
        </w:tc>
        <w:tc>
          <w:tcPr>
            <w:tcW w:w="6769" w:type="dxa"/>
            <w:gridSpan w:val="7"/>
            <w:tcBorders>
              <w:bottom w:val="nil"/>
            </w:tcBorders>
          </w:tcPr>
          <w:p w14:paraId="0B889E58" w14:textId="77777777" w:rsidR="00EC1F30" w:rsidRPr="00A63C64" w:rsidRDefault="00EC1F30" w:rsidP="005C2183">
            <w:pPr>
              <w:jc w:val="both"/>
              <w:rPr>
                <w:sz w:val="20"/>
                <w:szCs w:val="20"/>
              </w:rPr>
            </w:pPr>
          </w:p>
        </w:tc>
      </w:tr>
      <w:tr w:rsidR="00EC1F30" w:rsidRPr="00A63C64" w14:paraId="03A2A688" w14:textId="77777777" w:rsidTr="00B77D0B">
        <w:trPr>
          <w:trHeight w:val="2826"/>
        </w:trPr>
        <w:tc>
          <w:tcPr>
            <w:tcW w:w="9855" w:type="dxa"/>
            <w:gridSpan w:val="8"/>
            <w:tcBorders>
              <w:top w:val="nil"/>
              <w:bottom w:val="single" w:sz="12" w:space="0" w:color="auto"/>
            </w:tcBorders>
          </w:tcPr>
          <w:p w14:paraId="6669C090" w14:textId="60990F5C" w:rsidR="00EC1F30" w:rsidRPr="00B77D0B" w:rsidRDefault="00EC1F30" w:rsidP="00B77D0B">
            <w:pPr>
              <w:spacing w:after="120"/>
              <w:jc w:val="both"/>
              <w:rPr>
                <w:sz w:val="20"/>
                <w:szCs w:val="20"/>
              </w:rPr>
            </w:pPr>
            <w:r w:rsidRPr="00A63C64">
              <w:rPr>
                <w:sz w:val="20"/>
                <w:szCs w:val="20"/>
              </w:rPr>
              <w:t>Cílem předmětu je prohloubení znalostí a dovedností získaných studiem a ověření jejich aplikace v praxi. Student má zároveň možnost seznámit se s postupy a metodami práce ve zvolené oblasti audiovizuálního průmyslu. V průběhu praxe student nejen vykonává odborné, kvalifikované práce, jimiž jej pověří vedoucí pracoviště, ale získává také potřebné podklady pro svou bakalářskou práci, praktické zkušenosti a znalosti potřebné k jeho odbornému růstu. </w:t>
            </w:r>
          </w:p>
          <w:p w14:paraId="4F3D3981" w14:textId="77777777" w:rsidR="00EC1F30" w:rsidRPr="00A63C64" w:rsidRDefault="00EC1F30" w:rsidP="00011DEC">
            <w:pPr>
              <w:pStyle w:val="Odstavecseseznamem"/>
              <w:numPr>
                <w:ilvl w:val="0"/>
                <w:numId w:val="48"/>
              </w:numPr>
              <w:contextualSpacing w:val="0"/>
            </w:pPr>
            <w:r w:rsidRPr="00A63C64">
              <w:t xml:space="preserve">Kontaktování společnosti, CV, portfolio, </w:t>
            </w:r>
            <w:proofErr w:type="spellStart"/>
            <w:r w:rsidRPr="00A63C64">
              <w:t>showreel</w:t>
            </w:r>
            <w:proofErr w:type="spellEnd"/>
            <w:r w:rsidRPr="00A63C64">
              <w:t> </w:t>
            </w:r>
          </w:p>
          <w:p w14:paraId="7AD3D923" w14:textId="77777777" w:rsidR="00EC1F30" w:rsidRPr="00A63C64" w:rsidRDefault="00EC1F30" w:rsidP="00011DEC">
            <w:pPr>
              <w:pStyle w:val="Odstavecseseznamem"/>
              <w:numPr>
                <w:ilvl w:val="0"/>
                <w:numId w:val="48"/>
              </w:numPr>
              <w:contextualSpacing w:val="0"/>
            </w:pPr>
            <w:r w:rsidRPr="00A63C64">
              <w:t>Vyřešení potřebných náležitostí k nastoupení praxe</w:t>
            </w:r>
          </w:p>
          <w:p w14:paraId="2C3E0B4D" w14:textId="77777777" w:rsidR="00EC1F30" w:rsidRPr="00A63C64" w:rsidRDefault="00EC1F30" w:rsidP="00011DEC">
            <w:pPr>
              <w:pStyle w:val="Odstavecseseznamem"/>
              <w:numPr>
                <w:ilvl w:val="0"/>
                <w:numId w:val="48"/>
              </w:numPr>
              <w:contextualSpacing w:val="0"/>
            </w:pPr>
            <w:r w:rsidRPr="00A63C64">
              <w:t>Absolvování praxe</w:t>
            </w:r>
          </w:p>
          <w:p w14:paraId="63445EEA" w14:textId="77777777" w:rsidR="00EC1F30" w:rsidRPr="00A63C64" w:rsidRDefault="00EC1F30" w:rsidP="00011DEC">
            <w:pPr>
              <w:pStyle w:val="Odstavecseseznamem"/>
              <w:numPr>
                <w:ilvl w:val="0"/>
                <w:numId w:val="48"/>
              </w:numPr>
              <w:contextualSpacing w:val="0"/>
            </w:pPr>
            <w:r w:rsidRPr="00A63C64">
              <w:t>Zpětná vazba zaměstnavatele </w:t>
            </w:r>
          </w:p>
          <w:p w14:paraId="265C2FE0" w14:textId="6CBA6183" w:rsidR="00EC1F30" w:rsidRPr="00B77D0B" w:rsidRDefault="00EC1F30" w:rsidP="00011DEC">
            <w:pPr>
              <w:pStyle w:val="Odstavecseseznamem"/>
              <w:numPr>
                <w:ilvl w:val="0"/>
                <w:numId w:val="48"/>
              </w:numPr>
              <w:spacing w:after="120"/>
              <w:contextualSpacing w:val="0"/>
            </w:pPr>
            <w:r w:rsidRPr="00A63C64">
              <w:t>Zpětná vazba studenta na odborné pracoviště a průběh praxe</w:t>
            </w:r>
          </w:p>
          <w:p w14:paraId="40D6986F" w14:textId="61976771" w:rsidR="00EC1F30" w:rsidRPr="00A63C64" w:rsidRDefault="00EC1F30" w:rsidP="005C2183">
            <w:pPr>
              <w:jc w:val="both"/>
              <w:rPr>
                <w:sz w:val="20"/>
                <w:szCs w:val="20"/>
              </w:rPr>
            </w:pPr>
            <w:r w:rsidRPr="00A63C64">
              <w:rPr>
                <w:sz w:val="20"/>
                <w:szCs w:val="20"/>
              </w:rPr>
              <w:t xml:space="preserve">Student získá základní orientaci ve výrobním, organizačním procesu tvorby v rámci studiového systému a při přípravě </w:t>
            </w:r>
            <w:r w:rsidR="00B77D0B">
              <w:rPr>
                <w:sz w:val="20"/>
                <w:szCs w:val="20"/>
              </w:rPr>
              <w:br/>
            </w:r>
            <w:r w:rsidRPr="00A63C64">
              <w:rPr>
                <w:sz w:val="20"/>
                <w:szCs w:val="20"/>
              </w:rPr>
              <w:t>a realizaci animovaného filmu/projektu. Osvojí si klíčové procesní postupy.</w:t>
            </w:r>
          </w:p>
        </w:tc>
      </w:tr>
      <w:tr w:rsidR="00EC1F30" w:rsidRPr="00A63C64" w14:paraId="23788B85" w14:textId="77777777" w:rsidTr="005C2183">
        <w:trPr>
          <w:trHeight w:val="265"/>
        </w:trPr>
        <w:tc>
          <w:tcPr>
            <w:tcW w:w="3653" w:type="dxa"/>
            <w:gridSpan w:val="2"/>
            <w:tcBorders>
              <w:top w:val="nil"/>
            </w:tcBorders>
            <w:shd w:val="clear" w:color="auto" w:fill="F7CAAC"/>
          </w:tcPr>
          <w:p w14:paraId="11DB5878" w14:textId="77777777" w:rsidR="00EC1F30" w:rsidRPr="00A63C64" w:rsidRDefault="00EC1F30" w:rsidP="005C2183">
            <w:pPr>
              <w:jc w:val="both"/>
              <w:rPr>
                <w:sz w:val="20"/>
                <w:szCs w:val="20"/>
              </w:rPr>
            </w:pPr>
            <w:r w:rsidRPr="00A63C64">
              <w:rPr>
                <w:b/>
                <w:sz w:val="20"/>
                <w:szCs w:val="20"/>
              </w:rPr>
              <w:t>Studijní literatura a studijní pomůcky</w:t>
            </w:r>
          </w:p>
        </w:tc>
        <w:tc>
          <w:tcPr>
            <w:tcW w:w="6202" w:type="dxa"/>
            <w:gridSpan w:val="6"/>
            <w:tcBorders>
              <w:top w:val="nil"/>
              <w:bottom w:val="nil"/>
            </w:tcBorders>
          </w:tcPr>
          <w:p w14:paraId="26DDBBC0" w14:textId="77777777" w:rsidR="00EC1F30" w:rsidRPr="00A63C64" w:rsidRDefault="00EC1F30" w:rsidP="005C2183">
            <w:pPr>
              <w:jc w:val="both"/>
              <w:rPr>
                <w:sz w:val="20"/>
                <w:szCs w:val="20"/>
              </w:rPr>
            </w:pPr>
          </w:p>
        </w:tc>
      </w:tr>
      <w:tr w:rsidR="00EC1F30" w:rsidRPr="00A63C64" w14:paraId="4893DEA9" w14:textId="77777777" w:rsidTr="00B77D0B">
        <w:trPr>
          <w:trHeight w:val="1382"/>
        </w:trPr>
        <w:tc>
          <w:tcPr>
            <w:tcW w:w="9855" w:type="dxa"/>
            <w:gridSpan w:val="8"/>
            <w:tcBorders>
              <w:top w:val="nil"/>
            </w:tcBorders>
          </w:tcPr>
          <w:p w14:paraId="628D2DD4" w14:textId="77777777" w:rsidR="00EC1F30" w:rsidRPr="00A63C64" w:rsidRDefault="00EC1F30" w:rsidP="00E068C3">
            <w:pPr>
              <w:rPr>
                <w:b/>
                <w:sz w:val="20"/>
                <w:szCs w:val="20"/>
              </w:rPr>
            </w:pPr>
            <w:r w:rsidRPr="00A63C64">
              <w:rPr>
                <w:b/>
                <w:sz w:val="20"/>
                <w:szCs w:val="20"/>
              </w:rPr>
              <w:t>Povinná:</w:t>
            </w:r>
          </w:p>
          <w:p w14:paraId="5D2406EA" w14:textId="473EE2D8" w:rsidR="00EC1F30" w:rsidRPr="00A63C64" w:rsidRDefault="00EC1F30" w:rsidP="00E068C3">
            <w:pPr>
              <w:rPr>
                <w:sz w:val="20"/>
                <w:szCs w:val="20"/>
              </w:rPr>
            </w:pPr>
            <w:r w:rsidRPr="00A63C64">
              <w:rPr>
                <w:sz w:val="20"/>
                <w:szCs w:val="20"/>
              </w:rPr>
              <w:t xml:space="preserve">HONTHANER, </w:t>
            </w:r>
            <w:proofErr w:type="spellStart"/>
            <w:r w:rsidRPr="00A63C64">
              <w:rPr>
                <w:sz w:val="20"/>
                <w:szCs w:val="20"/>
              </w:rPr>
              <w:t>Eve</w:t>
            </w:r>
            <w:proofErr w:type="spellEnd"/>
            <w:r w:rsidRPr="00A63C64">
              <w:rPr>
                <w:sz w:val="20"/>
                <w:szCs w:val="20"/>
              </w:rPr>
              <w:t xml:space="preserve"> </w:t>
            </w:r>
            <w:proofErr w:type="spellStart"/>
            <w:r w:rsidRPr="00A63C64">
              <w:rPr>
                <w:sz w:val="20"/>
                <w:szCs w:val="20"/>
              </w:rPr>
              <w:t>Light</w:t>
            </w:r>
            <w:proofErr w:type="spellEnd"/>
            <w:r w:rsidRPr="00A63C64">
              <w:rPr>
                <w:sz w:val="20"/>
                <w:szCs w:val="20"/>
              </w:rPr>
              <w:t>. </w:t>
            </w:r>
            <w:proofErr w:type="spellStart"/>
            <w:r w:rsidRPr="00A63C64">
              <w:rPr>
                <w:i/>
                <w:iCs/>
                <w:sz w:val="20"/>
                <w:szCs w:val="20"/>
              </w:rPr>
              <w:t>The</w:t>
            </w:r>
            <w:proofErr w:type="spellEnd"/>
            <w:r w:rsidRPr="00A63C64">
              <w:rPr>
                <w:i/>
                <w:iCs/>
                <w:sz w:val="20"/>
                <w:szCs w:val="20"/>
              </w:rPr>
              <w:t xml:space="preserve"> </w:t>
            </w:r>
            <w:proofErr w:type="spellStart"/>
            <w:r w:rsidRPr="00A63C64">
              <w:rPr>
                <w:i/>
                <w:iCs/>
                <w:sz w:val="20"/>
                <w:szCs w:val="20"/>
              </w:rPr>
              <w:t>complete</w:t>
            </w:r>
            <w:proofErr w:type="spellEnd"/>
            <w:r w:rsidRPr="00A63C64">
              <w:rPr>
                <w:i/>
                <w:iCs/>
                <w:sz w:val="20"/>
                <w:szCs w:val="20"/>
              </w:rPr>
              <w:t xml:space="preserve"> film </w:t>
            </w:r>
            <w:proofErr w:type="spellStart"/>
            <w:r w:rsidRPr="00A63C64">
              <w:rPr>
                <w:i/>
                <w:iCs/>
                <w:sz w:val="20"/>
                <w:szCs w:val="20"/>
              </w:rPr>
              <w:t>production</w:t>
            </w:r>
            <w:proofErr w:type="spellEnd"/>
            <w:r w:rsidRPr="00A63C64">
              <w:rPr>
                <w:i/>
                <w:iCs/>
                <w:sz w:val="20"/>
                <w:szCs w:val="20"/>
              </w:rPr>
              <w:t xml:space="preserve"> handbook</w:t>
            </w:r>
            <w:r w:rsidRPr="00A63C64">
              <w:rPr>
                <w:sz w:val="20"/>
                <w:szCs w:val="20"/>
              </w:rPr>
              <w:t xml:space="preserve">. 4th </w:t>
            </w:r>
            <w:proofErr w:type="spellStart"/>
            <w:r w:rsidRPr="00A63C64">
              <w:rPr>
                <w:sz w:val="20"/>
                <w:szCs w:val="20"/>
              </w:rPr>
              <w:t>ed</w:t>
            </w:r>
            <w:proofErr w:type="spellEnd"/>
            <w:r w:rsidRPr="00A63C64">
              <w:rPr>
                <w:sz w:val="20"/>
                <w:szCs w:val="20"/>
              </w:rPr>
              <w:t xml:space="preserve">. New York: </w:t>
            </w:r>
            <w:proofErr w:type="spellStart"/>
            <w:r w:rsidRPr="00A63C64">
              <w:rPr>
                <w:sz w:val="20"/>
                <w:szCs w:val="20"/>
              </w:rPr>
              <w:t>Focal</w:t>
            </w:r>
            <w:proofErr w:type="spellEnd"/>
            <w:r w:rsidRPr="00A63C64">
              <w:rPr>
                <w:sz w:val="20"/>
                <w:szCs w:val="20"/>
              </w:rPr>
              <w:t xml:space="preserve"> </w:t>
            </w:r>
            <w:proofErr w:type="spellStart"/>
            <w:r w:rsidRPr="00A63C64">
              <w:rPr>
                <w:sz w:val="20"/>
                <w:szCs w:val="20"/>
              </w:rPr>
              <w:t>Press</w:t>
            </w:r>
            <w:proofErr w:type="spellEnd"/>
            <w:r w:rsidRPr="00A63C64">
              <w:rPr>
                <w:sz w:val="20"/>
                <w:szCs w:val="20"/>
              </w:rPr>
              <w:t>, Taylor &amp; Francis Group, 2012. ISBN 978-0-240-81150-5.</w:t>
            </w:r>
          </w:p>
          <w:p w14:paraId="4A2A243C" w14:textId="77777777" w:rsidR="00EC1F30" w:rsidRPr="00A63C64" w:rsidRDefault="00EC1F30" w:rsidP="00E068C3">
            <w:pPr>
              <w:rPr>
                <w:b/>
                <w:sz w:val="20"/>
                <w:szCs w:val="20"/>
              </w:rPr>
            </w:pPr>
            <w:r w:rsidRPr="00A63C64">
              <w:rPr>
                <w:b/>
                <w:sz w:val="20"/>
                <w:szCs w:val="20"/>
              </w:rPr>
              <w:t>Doporučená:</w:t>
            </w:r>
          </w:p>
          <w:p w14:paraId="65F023A2" w14:textId="672BD76E" w:rsidR="00EC1F30" w:rsidRPr="00A63C64" w:rsidRDefault="00EC1F30" w:rsidP="00E068C3">
            <w:pPr>
              <w:rPr>
                <w:sz w:val="20"/>
                <w:szCs w:val="20"/>
              </w:rPr>
            </w:pPr>
            <w:r w:rsidRPr="00A63C64">
              <w:rPr>
                <w:sz w:val="20"/>
                <w:szCs w:val="20"/>
              </w:rPr>
              <w:t xml:space="preserve">KELLISON, </w:t>
            </w:r>
            <w:proofErr w:type="spellStart"/>
            <w:r w:rsidRPr="00A63C64">
              <w:rPr>
                <w:sz w:val="20"/>
                <w:szCs w:val="20"/>
              </w:rPr>
              <w:t>Cathrine</w:t>
            </w:r>
            <w:proofErr w:type="spellEnd"/>
            <w:r w:rsidRPr="00A63C64">
              <w:rPr>
                <w:sz w:val="20"/>
                <w:szCs w:val="20"/>
              </w:rPr>
              <w:t xml:space="preserve"> a </w:t>
            </w:r>
            <w:proofErr w:type="spellStart"/>
            <w:r w:rsidRPr="00A63C64">
              <w:rPr>
                <w:sz w:val="20"/>
                <w:szCs w:val="20"/>
              </w:rPr>
              <w:t>Cathrine</w:t>
            </w:r>
            <w:proofErr w:type="spellEnd"/>
            <w:r w:rsidRPr="00A63C64">
              <w:rPr>
                <w:sz w:val="20"/>
                <w:szCs w:val="20"/>
              </w:rPr>
              <w:t xml:space="preserve"> KELLISON. </w:t>
            </w:r>
            <w:proofErr w:type="spellStart"/>
            <w:r w:rsidRPr="00A63C64">
              <w:rPr>
                <w:i/>
                <w:iCs/>
                <w:sz w:val="20"/>
                <w:szCs w:val="20"/>
              </w:rPr>
              <w:t>Producing</w:t>
            </w:r>
            <w:proofErr w:type="spellEnd"/>
            <w:r w:rsidRPr="00A63C64">
              <w:rPr>
                <w:i/>
                <w:iCs/>
                <w:sz w:val="20"/>
                <w:szCs w:val="20"/>
              </w:rPr>
              <w:t xml:space="preserve"> </w:t>
            </w:r>
            <w:proofErr w:type="spellStart"/>
            <w:r w:rsidRPr="00A63C64">
              <w:rPr>
                <w:i/>
                <w:iCs/>
                <w:sz w:val="20"/>
                <w:szCs w:val="20"/>
              </w:rPr>
              <w:t>for</w:t>
            </w:r>
            <w:proofErr w:type="spellEnd"/>
            <w:r w:rsidRPr="00A63C64">
              <w:rPr>
                <w:i/>
                <w:iCs/>
                <w:sz w:val="20"/>
                <w:szCs w:val="20"/>
              </w:rPr>
              <w:t xml:space="preserve"> TV and </w:t>
            </w:r>
            <w:proofErr w:type="spellStart"/>
            <w:r w:rsidRPr="00A63C64">
              <w:rPr>
                <w:i/>
                <w:iCs/>
                <w:sz w:val="20"/>
                <w:szCs w:val="20"/>
              </w:rPr>
              <w:t>new</w:t>
            </w:r>
            <w:proofErr w:type="spellEnd"/>
            <w:r w:rsidRPr="00A63C64">
              <w:rPr>
                <w:i/>
                <w:iCs/>
                <w:sz w:val="20"/>
                <w:szCs w:val="20"/>
              </w:rPr>
              <w:t xml:space="preserve"> media: a </w:t>
            </w:r>
            <w:proofErr w:type="spellStart"/>
            <w:r w:rsidRPr="00A63C64">
              <w:rPr>
                <w:i/>
                <w:iCs/>
                <w:sz w:val="20"/>
                <w:szCs w:val="20"/>
              </w:rPr>
              <w:t>real-world</w:t>
            </w:r>
            <w:proofErr w:type="spellEnd"/>
            <w:r w:rsidRPr="00A63C64">
              <w:rPr>
                <w:i/>
                <w:iCs/>
                <w:sz w:val="20"/>
                <w:szCs w:val="20"/>
              </w:rPr>
              <w:t xml:space="preserve"> </w:t>
            </w:r>
            <w:proofErr w:type="spellStart"/>
            <w:r w:rsidRPr="00A63C64">
              <w:rPr>
                <w:i/>
                <w:iCs/>
                <w:sz w:val="20"/>
                <w:szCs w:val="20"/>
              </w:rPr>
              <w:t>approach</w:t>
            </w:r>
            <w:proofErr w:type="spellEnd"/>
            <w:r w:rsidRPr="00A63C64">
              <w:rPr>
                <w:i/>
                <w:iCs/>
                <w:sz w:val="20"/>
                <w:szCs w:val="20"/>
              </w:rPr>
              <w:t xml:space="preserve"> </w:t>
            </w:r>
            <w:proofErr w:type="spellStart"/>
            <w:r w:rsidRPr="00A63C64">
              <w:rPr>
                <w:i/>
                <w:iCs/>
                <w:sz w:val="20"/>
                <w:szCs w:val="20"/>
              </w:rPr>
              <w:t>for</w:t>
            </w:r>
            <w:proofErr w:type="spellEnd"/>
            <w:r w:rsidRPr="00A63C64">
              <w:rPr>
                <w:i/>
                <w:iCs/>
                <w:sz w:val="20"/>
                <w:szCs w:val="20"/>
              </w:rPr>
              <w:t xml:space="preserve"> </w:t>
            </w:r>
            <w:proofErr w:type="spellStart"/>
            <w:r w:rsidRPr="00A63C64">
              <w:rPr>
                <w:i/>
                <w:iCs/>
                <w:sz w:val="20"/>
                <w:szCs w:val="20"/>
              </w:rPr>
              <w:t>producers</w:t>
            </w:r>
            <w:proofErr w:type="spellEnd"/>
            <w:r w:rsidRPr="00A63C64">
              <w:rPr>
                <w:i/>
                <w:iCs/>
                <w:sz w:val="20"/>
                <w:szCs w:val="20"/>
              </w:rPr>
              <w:t>.</w:t>
            </w:r>
            <w:r w:rsidRPr="00A63C64">
              <w:rPr>
                <w:sz w:val="20"/>
                <w:szCs w:val="20"/>
              </w:rPr>
              <w:t xml:space="preserve"> 2nd </w:t>
            </w:r>
            <w:proofErr w:type="spellStart"/>
            <w:r w:rsidRPr="00A63C64">
              <w:rPr>
                <w:sz w:val="20"/>
                <w:szCs w:val="20"/>
              </w:rPr>
              <w:t>ed</w:t>
            </w:r>
            <w:proofErr w:type="spellEnd"/>
            <w:r w:rsidRPr="00A63C64">
              <w:rPr>
                <w:sz w:val="20"/>
                <w:szCs w:val="20"/>
              </w:rPr>
              <w:t xml:space="preserve">. Amsterdam: </w:t>
            </w:r>
            <w:proofErr w:type="spellStart"/>
            <w:r w:rsidRPr="00A63C64">
              <w:rPr>
                <w:sz w:val="20"/>
                <w:szCs w:val="20"/>
              </w:rPr>
              <w:t>Elsevier</w:t>
            </w:r>
            <w:proofErr w:type="spellEnd"/>
            <w:r w:rsidRPr="00A63C64">
              <w:rPr>
                <w:sz w:val="20"/>
                <w:szCs w:val="20"/>
              </w:rPr>
              <w:t>/</w:t>
            </w:r>
            <w:proofErr w:type="spellStart"/>
            <w:r w:rsidRPr="00A63C64">
              <w:rPr>
                <w:sz w:val="20"/>
                <w:szCs w:val="20"/>
              </w:rPr>
              <w:t>Focal</w:t>
            </w:r>
            <w:proofErr w:type="spellEnd"/>
            <w:r w:rsidRPr="00A63C64">
              <w:rPr>
                <w:sz w:val="20"/>
                <w:szCs w:val="20"/>
              </w:rPr>
              <w:t xml:space="preserve"> </w:t>
            </w:r>
            <w:proofErr w:type="spellStart"/>
            <w:r w:rsidRPr="00A63C64">
              <w:rPr>
                <w:sz w:val="20"/>
                <w:szCs w:val="20"/>
              </w:rPr>
              <w:t>Press</w:t>
            </w:r>
            <w:proofErr w:type="spellEnd"/>
            <w:r w:rsidRPr="00A63C64">
              <w:rPr>
                <w:sz w:val="20"/>
                <w:szCs w:val="20"/>
              </w:rPr>
              <w:t>, 2009. ISBN 978-0-240-81087-4.</w:t>
            </w:r>
          </w:p>
        </w:tc>
      </w:tr>
    </w:tbl>
    <w:p w14:paraId="2D1EA645" w14:textId="77777777" w:rsidR="001E4614" w:rsidRDefault="001E4614" w:rsidP="00E068C3"/>
    <w:p w14:paraId="5B157258" w14:textId="77777777" w:rsidR="001E4614" w:rsidRDefault="001E4614">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8"/>
        <w:gridCol w:w="1133"/>
        <w:gridCol w:w="890"/>
        <w:gridCol w:w="816"/>
        <w:gridCol w:w="2155"/>
        <w:gridCol w:w="539"/>
        <w:gridCol w:w="668"/>
      </w:tblGrid>
      <w:tr w:rsidR="001E4614" w:rsidRPr="00344775" w14:paraId="473002F0"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0BDD631D" w14:textId="729BB902" w:rsidR="001E4614" w:rsidRPr="00344775" w:rsidRDefault="001E4614" w:rsidP="005C2183">
            <w:pPr>
              <w:widowControl w:val="0"/>
              <w:jc w:val="both"/>
              <w:rPr>
                <w:b/>
              </w:rPr>
            </w:pPr>
            <w:r w:rsidRPr="00344775">
              <w:rPr>
                <w:b/>
              </w:rPr>
              <w:lastRenderedPageBreak/>
              <w:t>B-III – Charakteristika studijního předmětu</w:t>
            </w:r>
          </w:p>
        </w:tc>
      </w:tr>
      <w:tr w:rsidR="001E4614" w:rsidRPr="00344775" w14:paraId="58A45274"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7ED7BE5" w14:textId="77777777" w:rsidR="001E4614" w:rsidRPr="00F7353B" w:rsidRDefault="001E4614" w:rsidP="005C2183">
            <w:pPr>
              <w:widowControl w:val="0"/>
              <w:rPr>
                <w:b/>
                <w:sz w:val="20"/>
                <w:szCs w:val="20"/>
              </w:rPr>
            </w:pPr>
            <w:r w:rsidRPr="00F7353B">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0CB6B758" w14:textId="77777777" w:rsidR="001E4614" w:rsidRPr="00F7353B" w:rsidRDefault="001E4614" w:rsidP="005C2183">
            <w:pPr>
              <w:widowControl w:val="0"/>
              <w:jc w:val="both"/>
              <w:rPr>
                <w:sz w:val="20"/>
                <w:szCs w:val="20"/>
              </w:rPr>
            </w:pPr>
            <w:r w:rsidRPr="00F7353B">
              <w:rPr>
                <w:sz w:val="20"/>
                <w:szCs w:val="20"/>
              </w:rPr>
              <w:t>Plenér 1</w:t>
            </w:r>
          </w:p>
        </w:tc>
      </w:tr>
      <w:tr w:rsidR="001E4614" w:rsidRPr="00344775" w14:paraId="06754B84"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2FC21C7" w14:textId="77777777" w:rsidR="001E4614" w:rsidRPr="00F7353B" w:rsidRDefault="001E4614" w:rsidP="005C2183">
            <w:pPr>
              <w:widowControl w:val="0"/>
              <w:rPr>
                <w:b/>
                <w:sz w:val="20"/>
                <w:szCs w:val="20"/>
              </w:rPr>
            </w:pPr>
            <w:r w:rsidRPr="00F7353B">
              <w:rPr>
                <w:b/>
                <w:sz w:val="20"/>
                <w:szCs w:val="20"/>
              </w:rPr>
              <w:t>Typ předmětu</w:t>
            </w:r>
          </w:p>
        </w:tc>
        <w:tc>
          <w:tcPr>
            <w:tcW w:w="3407" w:type="dxa"/>
            <w:gridSpan w:val="4"/>
            <w:tcBorders>
              <w:top w:val="single" w:sz="4" w:space="0" w:color="000000"/>
              <w:left w:val="single" w:sz="4" w:space="0" w:color="000000"/>
              <w:bottom w:val="single" w:sz="4" w:space="0" w:color="000000"/>
              <w:right w:val="single" w:sz="4" w:space="0" w:color="000000"/>
            </w:tcBorders>
          </w:tcPr>
          <w:p w14:paraId="0DA8AFE1" w14:textId="77777777" w:rsidR="001E4614" w:rsidRPr="00F7353B" w:rsidRDefault="001E4614" w:rsidP="005C2183">
            <w:pPr>
              <w:widowControl w:val="0"/>
              <w:jc w:val="both"/>
              <w:rPr>
                <w:sz w:val="20"/>
                <w:szCs w:val="20"/>
              </w:rPr>
            </w:pPr>
            <w:r w:rsidRPr="00F7353B">
              <w:rPr>
                <w:sz w:val="20"/>
                <w:szCs w:val="20"/>
              </w:rPr>
              <w:t>povinný</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1B700363" w14:textId="77777777" w:rsidR="001E4614" w:rsidRPr="00F7353B" w:rsidRDefault="001E4614" w:rsidP="005C2183">
            <w:pPr>
              <w:widowControl w:val="0"/>
              <w:jc w:val="both"/>
              <w:rPr>
                <w:sz w:val="20"/>
                <w:szCs w:val="20"/>
              </w:rPr>
            </w:pPr>
            <w:r w:rsidRPr="00F7353B">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333EACBB" w14:textId="77777777" w:rsidR="001E4614" w:rsidRPr="00F7353B" w:rsidRDefault="001E4614" w:rsidP="005C2183">
            <w:pPr>
              <w:widowControl w:val="0"/>
              <w:jc w:val="both"/>
              <w:rPr>
                <w:sz w:val="20"/>
                <w:szCs w:val="20"/>
              </w:rPr>
            </w:pPr>
            <w:r w:rsidRPr="00F7353B">
              <w:rPr>
                <w:sz w:val="20"/>
                <w:szCs w:val="20"/>
              </w:rPr>
              <w:t>1/ZS</w:t>
            </w:r>
          </w:p>
        </w:tc>
      </w:tr>
      <w:tr w:rsidR="001E4614" w:rsidRPr="00344775" w14:paraId="119C1A35"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CDEC8AA" w14:textId="77777777" w:rsidR="001E4614" w:rsidRPr="00F7353B" w:rsidRDefault="001E4614" w:rsidP="005C2183">
            <w:pPr>
              <w:widowControl w:val="0"/>
              <w:rPr>
                <w:b/>
                <w:sz w:val="20"/>
                <w:szCs w:val="20"/>
              </w:rPr>
            </w:pPr>
            <w:r w:rsidRPr="00F7353B">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69C5070F" w14:textId="77777777" w:rsidR="001E4614" w:rsidRPr="00F7353B" w:rsidRDefault="001E4614" w:rsidP="005C2183">
            <w:pPr>
              <w:widowControl w:val="0"/>
              <w:jc w:val="both"/>
              <w:rPr>
                <w:sz w:val="20"/>
                <w:szCs w:val="20"/>
              </w:rPr>
            </w:pPr>
            <w:r w:rsidRPr="00F7353B">
              <w:rPr>
                <w:sz w:val="20"/>
                <w:szCs w:val="20"/>
              </w:rPr>
              <w:t>26c</w:t>
            </w:r>
          </w:p>
        </w:tc>
        <w:tc>
          <w:tcPr>
            <w:tcW w:w="890" w:type="dxa"/>
            <w:tcBorders>
              <w:top w:val="single" w:sz="4" w:space="0" w:color="000000"/>
              <w:left w:val="single" w:sz="4" w:space="0" w:color="000000"/>
              <w:bottom w:val="single" w:sz="4" w:space="0" w:color="000000"/>
              <w:right w:val="single" w:sz="4" w:space="0" w:color="000000"/>
            </w:tcBorders>
            <w:shd w:val="clear" w:color="auto" w:fill="F7CAAC"/>
          </w:tcPr>
          <w:p w14:paraId="46ACBA78" w14:textId="77777777" w:rsidR="001E4614" w:rsidRPr="00F7353B" w:rsidRDefault="001E4614" w:rsidP="005C2183">
            <w:pPr>
              <w:widowControl w:val="0"/>
              <w:jc w:val="both"/>
              <w:rPr>
                <w:b/>
                <w:sz w:val="20"/>
                <w:szCs w:val="20"/>
              </w:rPr>
            </w:pPr>
            <w:r w:rsidRPr="00F7353B">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6B7A5646" w14:textId="77777777" w:rsidR="001E4614" w:rsidRPr="00F7353B" w:rsidRDefault="001E4614" w:rsidP="005C2183">
            <w:pPr>
              <w:widowControl w:val="0"/>
              <w:jc w:val="both"/>
              <w:rPr>
                <w:sz w:val="20"/>
                <w:szCs w:val="20"/>
              </w:rPr>
            </w:pPr>
            <w:r w:rsidRPr="00F7353B">
              <w:rPr>
                <w:sz w:val="20"/>
                <w:szCs w:val="20"/>
              </w:rPr>
              <w:t>26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4F4C9C9C" w14:textId="77777777" w:rsidR="001E4614" w:rsidRPr="00F7353B" w:rsidRDefault="001E4614" w:rsidP="005C2183">
            <w:pPr>
              <w:widowControl w:val="0"/>
              <w:jc w:val="both"/>
              <w:rPr>
                <w:b/>
                <w:sz w:val="20"/>
                <w:szCs w:val="20"/>
              </w:rPr>
            </w:pPr>
            <w:r w:rsidRPr="00F7353B">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4920FD24" w14:textId="77777777" w:rsidR="001E4614" w:rsidRPr="00F7353B" w:rsidRDefault="001E4614" w:rsidP="005C2183">
            <w:pPr>
              <w:widowControl w:val="0"/>
              <w:jc w:val="both"/>
              <w:rPr>
                <w:sz w:val="20"/>
                <w:szCs w:val="20"/>
              </w:rPr>
            </w:pPr>
            <w:r w:rsidRPr="00F7353B">
              <w:rPr>
                <w:sz w:val="20"/>
                <w:szCs w:val="20"/>
              </w:rPr>
              <w:t>2</w:t>
            </w:r>
          </w:p>
        </w:tc>
      </w:tr>
      <w:tr w:rsidR="001E4614" w:rsidRPr="00344775" w14:paraId="3C8D4616"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CA62BB6" w14:textId="77777777" w:rsidR="001E4614" w:rsidRPr="00F7353B" w:rsidRDefault="001E4614" w:rsidP="005C2183">
            <w:pPr>
              <w:widowControl w:val="0"/>
              <w:rPr>
                <w:b/>
                <w:sz w:val="20"/>
                <w:szCs w:val="20"/>
              </w:rPr>
            </w:pPr>
            <w:r w:rsidRPr="00F7353B">
              <w:rPr>
                <w:b/>
                <w:sz w:val="20"/>
                <w:szCs w:val="20"/>
              </w:rPr>
              <w:t xml:space="preserve">Prerekvizity, </w:t>
            </w:r>
            <w:proofErr w:type="spellStart"/>
            <w:r w:rsidRPr="00F7353B">
              <w:rPr>
                <w:b/>
                <w:sz w:val="20"/>
                <w:szCs w:val="20"/>
              </w:rPr>
              <w:t>korekvizity</w:t>
            </w:r>
            <w:proofErr w:type="spellEnd"/>
            <w:r w:rsidRPr="00F7353B">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7DE7B164" w14:textId="77777777" w:rsidR="001E4614" w:rsidRPr="00F7353B" w:rsidRDefault="001E4614" w:rsidP="005C2183">
            <w:pPr>
              <w:widowControl w:val="0"/>
              <w:jc w:val="both"/>
              <w:rPr>
                <w:sz w:val="20"/>
                <w:szCs w:val="20"/>
              </w:rPr>
            </w:pPr>
          </w:p>
        </w:tc>
      </w:tr>
      <w:tr w:rsidR="001E4614" w:rsidRPr="00344775" w14:paraId="34D9B996"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2C67E1B" w14:textId="77777777" w:rsidR="001E4614" w:rsidRPr="00F7353B" w:rsidRDefault="001E4614" w:rsidP="005C2183">
            <w:pPr>
              <w:widowControl w:val="0"/>
              <w:rPr>
                <w:b/>
                <w:sz w:val="20"/>
                <w:szCs w:val="20"/>
              </w:rPr>
            </w:pPr>
            <w:r w:rsidRPr="00F7353B">
              <w:rPr>
                <w:b/>
                <w:sz w:val="20"/>
                <w:szCs w:val="20"/>
              </w:rPr>
              <w:t>Způsob ověření studijních výsledků</w:t>
            </w:r>
          </w:p>
        </w:tc>
        <w:tc>
          <w:tcPr>
            <w:tcW w:w="3407" w:type="dxa"/>
            <w:gridSpan w:val="4"/>
            <w:tcBorders>
              <w:top w:val="single" w:sz="4" w:space="0" w:color="000000"/>
              <w:left w:val="single" w:sz="4" w:space="0" w:color="000000"/>
              <w:bottom w:val="single" w:sz="4" w:space="0" w:color="000000"/>
              <w:right w:val="single" w:sz="4" w:space="0" w:color="000000"/>
            </w:tcBorders>
          </w:tcPr>
          <w:p w14:paraId="63E0898E" w14:textId="77777777" w:rsidR="001E4614" w:rsidRPr="00F7353B" w:rsidRDefault="001E4614" w:rsidP="005C2183">
            <w:pPr>
              <w:widowControl w:val="0"/>
              <w:jc w:val="both"/>
              <w:rPr>
                <w:sz w:val="20"/>
                <w:szCs w:val="20"/>
              </w:rPr>
            </w:pPr>
            <w:r w:rsidRPr="00F7353B">
              <w:rPr>
                <w:sz w:val="20"/>
                <w:szCs w:val="20"/>
              </w:rP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3809EBD2" w14:textId="77777777" w:rsidR="001E4614" w:rsidRPr="00F7353B" w:rsidRDefault="001E4614" w:rsidP="005C2183">
            <w:pPr>
              <w:widowControl w:val="0"/>
              <w:jc w:val="both"/>
              <w:rPr>
                <w:b/>
                <w:sz w:val="20"/>
                <w:szCs w:val="20"/>
              </w:rPr>
            </w:pPr>
            <w:r w:rsidRPr="00F7353B">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6FA8ABF5" w14:textId="77777777" w:rsidR="001E4614" w:rsidRPr="00F7353B" w:rsidRDefault="001E4614" w:rsidP="005C2183">
            <w:pPr>
              <w:widowControl w:val="0"/>
              <w:jc w:val="both"/>
              <w:rPr>
                <w:sz w:val="20"/>
                <w:szCs w:val="20"/>
              </w:rPr>
            </w:pPr>
            <w:r w:rsidRPr="00F7353B">
              <w:rPr>
                <w:sz w:val="20"/>
                <w:szCs w:val="20"/>
              </w:rPr>
              <w:t>plenér</w:t>
            </w:r>
          </w:p>
        </w:tc>
      </w:tr>
      <w:tr w:rsidR="001E4614" w:rsidRPr="00344775" w14:paraId="19DD8F12"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FB17268" w14:textId="77777777" w:rsidR="001E4614" w:rsidRPr="00F7353B" w:rsidRDefault="001E4614" w:rsidP="005C2183">
            <w:pPr>
              <w:widowControl w:val="0"/>
              <w:rPr>
                <w:b/>
                <w:sz w:val="20"/>
                <w:szCs w:val="20"/>
              </w:rPr>
            </w:pPr>
            <w:r w:rsidRPr="00F7353B">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757EBB1F" w14:textId="77777777" w:rsidR="001E4614" w:rsidRPr="00F7353B" w:rsidRDefault="001E4614" w:rsidP="005C2183">
            <w:pPr>
              <w:widowControl w:val="0"/>
              <w:jc w:val="both"/>
              <w:rPr>
                <w:sz w:val="20"/>
                <w:szCs w:val="20"/>
              </w:rPr>
            </w:pPr>
            <w:r w:rsidRPr="00F7353B">
              <w:rPr>
                <w:sz w:val="20"/>
                <w:szCs w:val="20"/>
              </w:rPr>
              <w:t>aktivní účast na plenéru, plnění tvůrčích zadání</w:t>
            </w:r>
          </w:p>
        </w:tc>
      </w:tr>
      <w:tr w:rsidR="001E4614" w:rsidRPr="00344775" w14:paraId="4F68110D" w14:textId="77777777" w:rsidTr="00E167A5">
        <w:trPr>
          <w:trHeight w:val="62"/>
        </w:trPr>
        <w:tc>
          <w:tcPr>
            <w:tcW w:w="9855" w:type="dxa"/>
            <w:gridSpan w:val="8"/>
            <w:tcBorders>
              <w:left w:val="single" w:sz="4" w:space="0" w:color="000000"/>
              <w:bottom w:val="single" w:sz="4" w:space="0" w:color="000000"/>
              <w:right w:val="single" w:sz="4" w:space="0" w:color="000000"/>
            </w:tcBorders>
          </w:tcPr>
          <w:p w14:paraId="63C67449" w14:textId="77777777" w:rsidR="001E4614" w:rsidRPr="00F7353B" w:rsidRDefault="001E4614" w:rsidP="005C2183">
            <w:pPr>
              <w:widowControl w:val="0"/>
              <w:rPr>
                <w:sz w:val="20"/>
                <w:szCs w:val="20"/>
              </w:rPr>
            </w:pPr>
          </w:p>
        </w:tc>
      </w:tr>
      <w:tr w:rsidR="001E4614" w:rsidRPr="00344775" w14:paraId="5245D147"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6662F537" w14:textId="77777777" w:rsidR="001E4614" w:rsidRPr="00F7353B" w:rsidRDefault="001E4614" w:rsidP="005C2183">
            <w:pPr>
              <w:widowControl w:val="0"/>
              <w:rPr>
                <w:b/>
                <w:sz w:val="20"/>
                <w:szCs w:val="20"/>
              </w:rPr>
            </w:pPr>
            <w:r w:rsidRPr="00F7353B">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7D66227B" w14:textId="77777777" w:rsidR="001E4614" w:rsidRPr="00F7353B" w:rsidRDefault="001E4614" w:rsidP="005C2183">
            <w:pPr>
              <w:widowControl w:val="0"/>
              <w:jc w:val="both"/>
              <w:rPr>
                <w:sz w:val="20"/>
                <w:szCs w:val="20"/>
              </w:rPr>
            </w:pPr>
            <w:r w:rsidRPr="00F7353B">
              <w:rPr>
                <w:sz w:val="20"/>
                <w:szCs w:val="20"/>
              </w:rPr>
              <w:t>MgA. Eliška Chytková</w:t>
            </w:r>
          </w:p>
        </w:tc>
      </w:tr>
      <w:tr w:rsidR="001E4614" w:rsidRPr="00344775" w14:paraId="0D3E00A3"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5B7A6FBA" w14:textId="77777777" w:rsidR="001E4614" w:rsidRPr="00F7353B" w:rsidRDefault="001E4614" w:rsidP="005C2183">
            <w:pPr>
              <w:widowControl w:val="0"/>
              <w:rPr>
                <w:b/>
                <w:sz w:val="20"/>
                <w:szCs w:val="20"/>
              </w:rPr>
            </w:pPr>
            <w:r w:rsidRPr="00F7353B">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031D11BC" w14:textId="112395AD" w:rsidR="001E4614" w:rsidRPr="00F7353B" w:rsidRDefault="001E4614" w:rsidP="005C2183">
            <w:pPr>
              <w:widowControl w:val="0"/>
              <w:jc w:val="both"/>
              <w:rPr>
                <w:sz w:val="20"/>
                <w:szCs w:val="20"/>
              </w:rPr>
            </w:pPr>
            <w:r w:rsidRPr="00F7353B">
              <w:rPr>
                <w:sz w:val="20"/>
                <w:szCs w:val="20"/>
              </w:rPr>
              <w:t>garant se podílí na výuce předmětu v rozsahu 60</w:t>
            </w:r>
            <w:r w:rsidR="00E167A5">
              <w:rPr>
                <w:sz w:val="20"/>
                <w:szCs w:val="20"/>
              </w:rPr>
              <w:t xml:space="preserve"> </w:t>
            </w:r>
            <w:r w:rsidRPr="00F7353B">
              <w:rPr>
                <w:sz w:val="20"/>
                <w:szCs w:val="20"/>
              </w:rPr>
              <w:t>%</w:t>
            </w:r>
            <w:r w:rsidR="00F05B61">
              <w:rPr>
                <w:sz w:val="20"/>
                <w:szCs w:val="20"/>
              </w:rPr>
              <w:t>,</w:t>
            </w:r>
            <w:r w:rsidRPr="00F7353B">
              <w:rPr>
                <w:sz w:val="20"/>
                <w:szCs w:val="20"/>
              </w:rPr>
              <w:t xml:space="preserve"> stanovuje koncepci plenéru</w:t>
            </w:r>
          </w:p>
        </w:tc>
      </w:tr>
      <w:tr w:rsidR="001E4614" w:rsidRPr="00344775" w14:paraId="4EB786F1"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EAB2E8F" w14:textId="77777777" w:rsidR="001E4614" w:rsidRPr="00F7353B" w:rsidRDefault="001E4614" w:rsidP="005C2183">
            <w:pPr>
              <w:widowControl w:val="0"/>
              <w:rPr>
                <w:b/>
                <w:sz w:val="20"/>
                <w:szCs w:val="20"/>
              </w:rPr>
            </w:pPr>
            <w:r w:rsidRPr="00F7353B">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2825D70B" w14:textId="7B80E5D8" w:rsidR="001E4614" w:rsidRPr="00F7353B" w:rsidRDefault="001E4614" w:rsidP="005C2183">
            <w:pPr>
              <w:widowControl w:val="0"/>
              <w:jc w:val="both"/>
              <w:rPr>
                <w:sz w:val="20"/>
                <w:szCs w:val="20"/>
              </w:rPr>
            </w:pPr>
            <w:r w:rsidRPr="00F7353B">
              <w:rPr>
                <w:sz w:val="20"/>
                <w:szCs w:val="20"/>
              </w:rPr>
              <w:t>MgA. Eliška Chytková 60</w:t>
            </w:r>
            <w:r w:rsidR="00E167A5">
              <w:rPr>
                <w:sz w:val="20"/>
                <w:szCs w:val="20"/>
              </w:rPr>
              <w:t xml:space="preserve"> </w:t>
            </w:r>
            <w:r w:rsidRPr="00F7353B">
              <w:rPr>
                <w:sz w:val="20"/>
                <w:szCs w:val="20"/>
              </w:rPr>
              <w:t>%, Mgr. Lukáš Gregor, Ph.D. 40</w:t>
            </w:r>
            <w:r w:rsidR="00E167A5">
              <w:rPr>
                <w:sz w:val="20"/>
                <w:szCs w:val="20"/>
              </w:rPr>
              <w:t xml:space="preserve"> </w:t>
            </w:r>
            <w:r w:rsidRPr="00F7353B">
              <w:rPr>
                <w:sz w:val="20"/>
                <w:szCs w:val="20"/>
              </w:rPr>
              <w:t>%</w:t>
            </w:r>
          </w:p>
        </w:tc>
      </w:tr>
      <w:tr w:rsidR="001E4614" w:rsidRPr="00344775" w14:paraId="06F04AF8" w14:textId="77777777" w:rsidTr="00E167A5">
        <w:trPr>
          <w:trHeight w:val="62"/>
        </w:trPr>
        <w:tc>
          <w:tcPr>
            <w:tcW w:w="9855" w:type="dxa"/>
            <w:gridSpan w:val="8"/>
            <w:tcBorders>
              <w:left w:val="single" w:sz="4" w:space="0" w:color="000000"/>
              <w:bottom w:val="single" w:sz="4" w:space="0" w:color="000000"/>
              <w:right w:val="single" w:sz="4" w:space="0" w:color="000000"/>
            </w:tcBorders>
          </w:tcPr>
          <w:p w14:paraId="71C0A7BF" w14:textId="77777777" w:rsidR="001E4614" w:rsidRPr="00F7353B" w:rsidRDefault="001E4614" w:rsidP="005C2183">
            <w:pPr>
              <w:widowControl w:val="0"/>
              <w:jc w:val="both"/>
              <w:rPr>
                <w:sz w:val="20"/>
                <w:szCs w:val="20"/>
              </w:rPr>
            </w:pPr>
          </w:p>
        </w:tc>
      </w:tr>
      <w:tr w:rsidR="001E4614" w:rsidRPr="00344775" w14:paraId="52173990"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B78B3E1" w14:textId="77777777" w:rsidR="001E4614" w:rsidRPr="00F7353B" w:rsidRDefault="001E4614" w:rsidP="005C2183">
            <w:pPr>
              <w:widowControl w:val="0"/>
              <w:jc w:val="both"/>
              <w:rPr>
                <w:b/>
                <w:sz w:val="20"/>
                <w:szCs w:val="20"/>
              </w:rPr>
            </w:pPr>
            <w:r w:rsidRPr="00F7353B">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7099A9E2" w14:textId="77777777" w:rsidR="001E4614" w:rsidRPr="00F7353B" w:rsidRDefault="001E4614" w:rsidP="005C2183">
            <w:pPr>
              <w:widowControl w:val="0"/>
              <w:jc w:val="both"/>
              <w:rPr>
                <w:sz w:val="20"/>
                <w:szCs w:val="20"/>
              </w:rPr>
            </w:pPr>
          </w:p>
        </w:tc>
      </w:tr>
      <w:tr w:rsidR="001E4614" w:rsidRPr="00344775" w14:paraId="108C103E" w14:textId="77777777" w:rsidTr="00B16F13">
        <w:trPr>
          <w:trHeight w:val="2053"/>
        </w:trPr>
        <w:tc>
          <w:tcPr>
            <w:tcW w:w="9855" w:type="dxa"/>
            <w:gridSpan w:val="8"/>
            <w:tcBorders>
              <w:left w:val="single" w:sz="4" w:space="0" w:color="000000"/>
              <w:bottom w:val="single" w:sz="12" w:space="0" w:color="000000"/>
              <w:right w:val="single" w:sz="4" w:space="0" w:color="000000"/>
            </w:tcBorders>
          </w:tcPr>
          <w:p w14:paraId="00062BA9" w14:textId="23D469F4" w:rsidR="001E4614" w:rsidRPr="00B16F13" w:rsidRDefault="001E4614" w:rsidP="00B16F13">
            <w:pPr>
              <w:widowControl w:val="0"/>
              <w:spacing w:after="120"/>
              <w:rPr>
                <w:color w:val="000000"/>
                <w:sz w:val="20"/>
                <w:szCs w:val="20"/>
                <w:shd w:val="clear" w:color="auto" w:fill="FFFFFF"/>
              </w:rPr>
            </w:pPr>
            <w:r w:rsidRPr="00F7353B">
              <w:rPr>
                <w:color w:val="000000"/>
                <w:sz w:val="20"/>
                <w:szCs w:val="20"/>
                <w:shd w:val="clear" w:color="auto" w:fill="FFFFFF"/>
              </w:rPr>
              <w:t xml:space="preserve">Výjezdní aktivita zaměřená na týmovou spolupráci. </w:t>
            </w:r>
            <w:r w:rsidRPr="00F7353B">
              <w:rPr>
                <w:bCs/>
                <w:color w:val="000000"/>
                <w:sz w:val="20"/>
                <w:szCs w:val="20"/>
                <w:shd w:val="clear" w:color="auto" w:fill="FFFFFF"/>
              </w:rPr>
              <w:t>Jelikož se jedná o pětidenní kurz s celodenním programem, předmět se kvůli své povaze nedá v daném akademickém roce opakovat. Účast nutná! Kurz probíhá mimo sídlo ústavu i fakulty.</w:t>
            </w:r>
            <w:r w:rsidRPr="00F7353B">
              <w:rPr>
                <w:b/>
                <w:bCs/>
                <w:color w:val="000000"/>
                <w:sz w:val="20"/>
                <w:szCs w:val="20"/>
                <w:shd w:val="clear" w:color="auto" w:fill="FFFFFF"/>
              </w:rPr>
              <w:t xml:space="preserve"> </w:t>
            </w:r>
          </w:p>
          <w:p w14:paraId="7E2AB758" w14:textId="2C8D7E41" w:rsidR="001E4614" w:rsidRPr="00E167A5" w:rsidRDefault="00B16F13" w:rsidP="00B455D4">
            <w:pPr>
              <w:widowControl w:val="0"/>
              <w:spacing w:after="120"/>
              <w:ind w:left="385" w:hanging="425"/>
              <w:rPr>
                <w:color w:val="000000"/>
                <w:sz w:val="20"/>
                <w:szCs w:val="20"/>
              </w:rPr>
            </w:pPr>
            <w:r>
              <w:rPr>
                <w:bCs/>
                <w:color w:val="000000"/>
                <w:sz w:val="20"/>
                <w:szCs w:val="20"/>
                <w:shd w:val="clear" w:color="auto" w:fill="FFFFFF"/>
              </w:rPr>
              <w:t xml:space="preserve"> </w:t>
            </w:r>
            <w:r w:rsidR="001E4614" w:rsidRPr="00F7353B">
              <w:rPr>
                <w:bCs/>
                <w:color w:val="000000"/>
                <w:sz w:val="20"/>
                <w:szCs w:val="20"/>
                <w:shd w:val="clear" w:color="auto" w:fill="FFFFFF"/>
              </w:rPr>
              <w:t>Studenti se na začátku zimního semestru zúčastní plenéru, který bude zaměřen především na</w:t>
            </w:r>
            <w:r w:rsidR="00E167A5">
              <w:rPr>
                <w:bCs/>
                <w:color w:val="000000"/>
                <w:sz w:val="20"/>
                <w:szCs w:val="20"/>
                <w:shd w:val="clear" w:color="auto" w:fill="FFFFFF"/>
              </w:rPr>
              <w:t>:</w:t>
            </w:r>
            <w:r w:rsidR="001E4614" w:rsidRPr="00F7353B">
              <w:rPr>
                <w:b/>
                <w:bCs/>
                <w:color w:val="000000"/>
                <w:sz w:val="20"/>
                <w:szCs w:val="20"/>
                <w:shd w:val="clear" w:color="auto" w:fill="FFFFFF"/>
              </w:rPr>
              <w:br/>
            </w:r>
            <w:r w:rsidR="00C02A6E">
              <w:rPr>
                <w:bCs/>
                <w:color w:val="000000"/>
                <w:sz w:val="20"/>
                <w:szCs w:val="20"/>
                <w:shd w:val="clear" w:color="auto" w:fill="FFFFFF"/>
              </w:rPr>
              <w:t xml:space="preserve">1.   </w:t>
            </w:r>
            <w:r w:rsidR="001E4614" w:rsidRPr="00F7353B">
              <w:rPr>
                <w:bCs/>
                <w:color w:val="000000"/>
                <w:sz w:val="20"/>
                <w:szCs w:val="20"/>
                <w:shd w:val="clear" w:color="auto" w:fill="FFFFFF"/>
              </w:rPr>
              <w:t>rozvoj osobnosti</w:t>
            </w:r>
            <w:r w:rsidR="001E4614" w:rsidRPr="00F7353B">
              <w:rPr>
                <w:b/>
                <w:bCs/>
                <w:color w:val="000000"/>
                <w:sz w:val="20"/>
                <w:szCs w:val="20"/>
                <w:shd w:val="clear" w:color="auto" w:fill="FFFFFF"/>
              </w:rPr>
              <w:br/>
            </w:r>
            <w:r w:rsidR="00C02A6E">
              <w:rPr>
                <w:bCs/>
                <w:color w:val="000000"/>
                <w:sz w:val="20"/>
                <w:szCs w:val="20"/>
                <w:shd w:val="clear" w:color="auto" w:fill="FFFFFF"/>
              </w:rPr>
              <w:t xml:space="preserve">2.   </w:t>
            </w:r>
            <w:r w:rsidR="001E4614" w:rsidRPr="00F7353B">
              <w:rPr>
                <w:bCs/>
                <w:color w:val="000000"/>
                <w:sz w:val="20"/>
                <w:szCs w:val="20"/>
                <w:shd w:val="clear" w:color="auto" w:fill="FFFFFF"/>
              </w:rPr>
              <w:t>týmovou spolupráci</w:t>
            </w:r>
            <w:r w:rsidR="001E4614" w:rsidRPr="00F7353B">
              <w:rPr>
                <w:b/>
                <w:bCs/>
                <w:color w:val="000000"/>
                <w:sz w:val="20"/>
                <w:szCs w:val="20"/>
                <w:shd w:val="clear" w:color="auto" w:fill="FFFFFF"/>
              </w:rPr>
              <w:br/>
            </w:r>
            <w:r w:rsidR="00C02A6E">
              <w:rPr>
                <w:bCs/>
                <w:color w:val="000000"/>
                <w:sz w:val="20"/>
                <w:szCs w:val="20"/>
                <w:shd w:val="clear" w:color="auto" w:fill="FFFFFF"/>
              </w:rPr>
              <w:t xml:space="preserve">3.   </w:t>
            </w:r>
            <w:r w:rsidR="001E4614" w:rsidRPr="00F7353B">
              <w:rPr>
                <w:bCs/>
                <w:color w:val="000000"/>
                <w:sz w:val="20"/>
                <w:szCs w:val="20"/>
                <w:shd w:val="clear" w:color="auto" w:fill="FFFFFF"/>
              </w:rPr>
              <w:t>argumentační dovednosti</w:t>
            </w:r>
            <w:r w:rsidR="001E4614" w:rsidRPr="00F7353B">
              <w:rPr>
                <w:b/>
                <w:bCs/>
                <w:color w:val="000000"/>
                <w:sz w:val="20"/>
                <w:szCs w:val="20"/>
                <w:shd w:val="clear" w:color="auto" w:fill="FFFFFF"/>
              </w:rPr>
              <w:br/>
            </w:r>
            <w:r w:rsidR="00C02A6E">
              <w:rPr>
                <w:bCs/>
                <w:color w:val="000000"/>
                <w:sz w:val="20"/>
                <w:szCs w:val="20"/>
                <w:shd w:val="clear" w:color="auto" w:fill="FFFFFF"/>
              </w:rPr>
              <w:t xml:space="preserve">4.   </w:t>
            </w:r>
            <w:r w:rsidR="001E4614" w:rsidRPr="00F7353B">
              <w:rPr>
                <w:bCs/>
                <w:color w:val="000000"/>
                <w:sz w:val="20"/>
                <w:szCs w:val="20"/>
                <w:shd w:val="clear" w:color="auto" w:fill="FFFFFF"/>
              </w:rPr>
              <w:t>součástí jsou i výtvarné aktivity</w:t>
            </w:r>
            <w:r w:rsidR="001E4614" w:rsidRPr="00F7353B">
              <w:rPr>
                <w:b/>
                <w:bCs/>
                <w:color w:val="000000"/>
                <w:sz w:val="20"/>
                <w:szCs w:val="20"/>
                <w:shd w:val="clear" w:color="auto" w:fill="FFFFFF"/>
              </w:rPr>
              <w:t xml:space="preserve">  </w:t>
            </w:r>
          </w:p>
          <w:p w14:paraId="75170E4A" w14:textId="77777777" w:rsidR="001E4614" w:rsidRPr="00F7353B" w:rsidRDefault="001E4614" w:rsidP="00B16F13">
            <w:pPr>
              <w:widowControl w:val="0"/>
              <w:rPr>
                <w:color w:val="000000"/>
                <w:sz w:val="20"/>
                <w:szCs w:val="20"/>
                <w:shd w:val="clear" w:color="auto" w:fill="FFFFFF"/>
              </w:rPr>
            </w:pPr>
            <w:r w:rsidRPr="00F7353B">
              <w:rPr>
                <w:color w:val="000000"/>
                <w:sz w:val="20"/>
                <w:szCs w:val="20"/>
                <w:shd w:val="clear" w:color="auto" w:fill="FFFFFF"/>
              </w:rPr>
              <w:t xml:space="preserve">Schopnost komunikovat, formulovat své postřehy, argumentovat, vést dialog a fungovat v týmu. </w:t>
            </w:r>
          </w:p>
        </w:tc>
      </w:tr>
      <w:tr w:rsidR="001E4614" w:rsidRPr="00344775" w14:paraId="440D82BF" w14:textId="77777777" w:rsidTr="005C2183">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857C89A" w14:textId="77777777" w:rsidR="001E4614" w:rsidRPr="00F7353B" w:rsidRDefault="001E4614" w:rsidP="005C2183">
            <w:pPr>
              <w:widowControl w:val="0"/>
              <w:jc w:val="both"/>
              <w:rPr>
                <w:sz w:val="20"/>
                <w:szCs w:val="20"/>
              </w:rPr>
            </w:pPr>
            <w:r w:rsidRPr="00F7353B">
              <w:rPr>
                <w:b/>
                <w:sz w:val="20"/>
                <w:szCs w:val="20"/>
              </w:rPr>
              <w:t>Studijní literatura a studijní pomůcky</w:t>
            </w:r>
          </w:p>
        </w:tc>
        <w:tc>
          <w:tcPr>
            <w:tcW w:w="6201" w:type="dxa"/>
            <w:gridSpan w:val="6"/>
            <w:tcBorders>
              <w:left w:val="single" w:sz="4" w:space="0" w:color="000000"/>
              <w:right w:val="single" w:sz="4" w:space="0" w:color="000000"/>
            </w:tcBorders>
          </w:tcPr>
          <w:p w14:paraId="0AB7B0FD" w14:textId="77777777" w:rsidR="001E4614" w:rsidRPr="00F7353B" w:rsidRDefault="001E4614" w:rsidP="005C2183">
            <w:pPr>
              <w:widowControl w:val="0"/>
              <w:jc w:val="both"/>
              <w:rPr>
                <w:sz w:val="20"/>
                <w:szCs w:val="20"/>
              </w:rPr>
            </w:pPr>
          </w:p>
        </w:tc>
      </w:tr>
      <w:tr w:rsidR="001E4614" w:rsidRPr="00344775" w14:paraId="077C6873"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555DB300" w14:textId="77777777" w:rsidR="001E4614" w:rsidRPr="00F7353B" w:rsidRDefault="001E4614" w:rsidP="00AC0ECD">
            <w:pPr>
              <w:rPr>
                <w:b/>
                <w:bCs/>
                <w:sz w:val="20"/>
                <w:szCs w:val="20"/>
              </w:rPr>
            </w:pPr>
            <w:r w:rsidRPr="00F7353B">
              <w:rPr>
                <w:b/>
                <w:bCs/>
                <w:sz w:val="20"/>
                <w:szCs w:val="20"/>
              </w:rPr>
              <w:t>Povinná: </w:t>
            </w:r>
          </w:p>
          <w:p w14:paraId="06A8EA22" w14:textId="5A0305D2" w:rsidR="001E4614" w:rsidRPr="00F7353B" w:rsidRDefault="001E4614" w:rsidP="00AC0ECD">
            <w:pPr>
              <w:rPr>
                <w:sz w:val="20"/>
                <w:szCs w:val="20"/>
              </w:rPr>
            </w:pPr>
            <w:r w:rsidRPr="00F7353B">
              <w:rPr>
                <w:sz w:val="20"/>
                <w:szCs w:val="20"/>
              </w:rPr>
              <w:t>WHITMORE, John. </w:t>
            </w:r>
            <w:r w:rsidRPr="00F7353B">
              <w:rPr>
                <w:i/>
                <w:iCs/>
                <w:sz w:val="20"/>
                <w:szCs w:val="20"/>
              </w:rPr>
              <w:t>Koučování: rozvoj osobnosti a zvyšování výkonnosti</w:t>
            </w:r>
            <w:r w:rsidRPr="00F7353B">
              <w:rPr>
                <w:sz w:val="20"/>
                <w:szCs w:val="20"/>
              </w:rPr>
              <w:t xml:space="preserve">. 2., </w:t>
            </w:r>
            <w:proofErr w:type="spellStart"/>
            <w:r w:rsidRPr="00F7353B">
              <w:rPr>
                <w:sz w:val="20"/>
                <w:szCs w:val="20"/>
              </w:rPr>
              <w:t>rozš</w:t>
            </w:r>
            <w:proofErr w:type="spellEnd"/>
            <w:r w:rsidRPr="00F7353B">
              <w:rPr>
                <w:sz w:val="20"/>
                <w:szCs w:val="20"/>
              </w:rPr>
              <w:t xml:space="preserve">. vyd. </w:t>
            </w:r>
            <w:r w:rsidR="00AC0ECD" w:rsidRPr="00F7353B">
              <w:rPr>
                <w:sz w:val="20"/>
                <w:szCs w:val="20"/>
              </w:rPr>
              <w:t>Praha:</w:t>
            </w:r>
            <w:r w:rsidRPr="00F7353B">
              <w:rPr>
                <w:sz w:val="20"/>
                <w:szCs w:val="20"/>
              </w:rPr>
              <w:t xml:space="preserve"> Management </w:t>
            </w:r>
            <w:proofErr w:type="spellStart"/>
            <w:r w:rsidRPr="00F7353B">
              <w:rPr>
                <w:sz w:val="20"/>
                <w:szCs w:val="20"/>
              </w:rPr>
              <w:t>Press</w:t>
            </w:r>
            <w:proofErr w:type="spellEnd"/>
            <w:r w:rsidRPr="00F7353B">
              <w:rPr>
                <w:sz w:val="20"/>
                <w:szCs w:val="20"/>
              </w:rPr>
              <w:t>, 2004. ISBN 80-7261-101-1.</w:t>
            </w:r>
          </w:p>
          <w:p w14:paraId="192AD9BE" w14:textId="77777777" w:rsidR="001E4614" w:rsidRPr="00F7353B" w:rsidRDefault="001E4614" w:rsidP="00AC0ECD">
            <w:pPr>
              <w:rPr>
                <w:b/>
                <w:bCs/>
                <w:sz w:val="20"/>
                <w:szCs w:val="20"/>
              </w:rPr>
            </w:pPr>
            <w:r w:rsidRPr="00F7353B">
              <w:rPr>
                <w:b/>
                <w:bCs/>
                <w:sz w:val="20"/>
                <w:szCs w:val="20"/>
              </w:rPr>
              <w:t>Doporučená: </w:t>
            </w:r>
          </w:p>
          <w:p w14:paraId="212C7A49" w14:textId="77777777" w:rsidR="00FA57C1" w:rsidRDefault="00FA57C1" w:rsidP="00AC0ECD">
            <w:pPr>
              <w:rPr>
                <w:ins w:id="22" w:author="Hana Ponížilová" w:date="2023-05-26T12:14:00Z"/>
                <w:sz w:val="20"/>
                <w:szCs w:val="20"/>
              </w:rPr>
            </w:pPr>
            <w:r w:rsidRPr="00F7353B">
              <w:rPr>
                <w:sz w:val="20"/>
                <w:szCs w:val="20"/>
              </w:rPr>
              <w:t>PLAMÍNEK, Jiří. </w:t>
            </w:r>
            <w:r w:rsidRPr="00F7353B">
              <w:rPr>
                <w:i/>
                <w:iCs/>
                <w:sz w:val="20"/>
                <w:szCs w:val="20"/>
              </w:rPr>
              <w:t>Týmová spolupráce a hodnocení lidí</w:t>
            </w:r>
            <w:r w:rsidRPr="00F7353B">
              <w:rPr>
                <w:sz w:val="20"/>
                <w:szCs w:val="20"/>
              </w:rPr>
              <w:t>. Praha: Grada, 2009. ISBN 97880-247-2796-7.</w:t>
            </w:r>
          </w:p>
          <w:p w14:paraId="75E49E4A" w14:textId="316FF63F" w:rsidR="00F01658" w:rsidRDefault="0055180A" w:rsidP="00AC0ECD">
            <w:pPr>
              <w:rPr>
                <w:sz w:val="20"/>
                <w:szCs w:val="20"/>
              </w:rPr>
            </w:pPr>
            <w:ins w:id="23" w:author="Hana Ponížilová" w:date="2023-05-26T12:15:00Z">
              <w:r w:rsidRPr="0055180A">
                <w:rPr>
                  <w:sz w:val="20"/>
                  <w:szCs w:val="20"/>
                </w:rPr>
                <w:t>TELLÉUS, Annika. Naslouchat je umění: jak účinně a pozitivně komunikovat. Přeložil Helena STIESSOVÁ. Praha: Portál, 2022. ISBN 978-80-262-1869-2.</w:t>
              </w:r>
            </w:ins>
          </w:p>
          <w:p w14:paraId="1BF01B21" w14:textId="48DB53D9" w:rsidR="001E4614" w:rsidRPr="00F7353B" w:rsidRDefault="001E4614" w:rsidP="00AC0ECD">
            <w:pPr>
              <w:rPr>
                <w:sz w:val="20"/>
                <w:szCs w:val="20"/>
              </w:rPr>
            </w:pPr>
            <w:r w:rsidRPr="00F7353B">
              <w:rPr>
                <w:sz w:val="20"/>
                <w:szCs w:val="20"/>
              </w:rPr>
              <w:t>THALER, Richard. </w:t>
            </w:r>
            <w:proofErr w:type="spellStart"/>
            <w:r w:rsidRPr="00AC0ECD">
              <w:rPr>
                <w:i/>
                <w:iCs/>
                <w:sz w:val="20"/>
                <w:szCs w:val="20"/>
              </w:rPr>
              <w:t>Nudge</w:t>
            </w:r>
            <w:proofErr w:type="spellEnd"/>
            <w:r w:rsidRPr="00AC0ECD">
              <w:rPr>
                <w:i/>
                <w:iCs/>
                <w:sz w:val="20"/>
                <w:szCs w:val="20"/>
              </w:rPr>
              <w:t xml:space="preserve"> (Šťouch).</w:t>
            </w:r>
            <w:r w:rsidRPr="00F7353B">
              <w:rPr>
                <w:sz w:val="20"/>
                <w:szCs w:val="20"/>
              </w:rPr>
              <w:t xml:space="preserve"> Zlín, 2010. ISBN 978-80-87162-66-8.</w:t>
            </w:r>
          </w:p>
          <w:p w14:paraId="66F2B0FB" w14:textId="35C31CFB" w:rsidR="001E4614" w:rsidRPr="00AC0ECD" w:rsidRDefault="001E4614" w:rsidP="00AC0ECD">
            <w:pPr>
              <w:rPr>
                <w:sz w:val="20"/>
                <w:szCs w:val="20"/>
              </w:rPr>
            </w:pPr>
            <w:r w:rsidRPr="00F7353B">
              <w:rPr>
                <w:sz w:val="20"/>
                <w:szCs w:val="20"/>
              </w:rPr>
              <w:t>WILLIAMS, R. </w:t>
            </w:r>
            <w:proofErr w:type="spellStart"/>
            <w:r w:rsidRPr="00F7353B">
              <w:rPr>
                <w:i/>
                <w:iCs/>
                <w:sz w:val="20"/>
                <w:szCs w:val="20"/>
              </w:rPr>
              <w:t>The</w:t>
            </w:r>
            <w:proofErr w:type="spellEnd"/>
            <w:r w:rsidRPr="00F7353B">
              <w:rPr>
                <w:i/>
                <w:iCs/>
                <w:sz w:val="20"/>
                <w:szCs w:val="20"/>
              </w:rPr>
              <w:t xml:space="preserve"> </w:t>
            </w:r>
            <w:proofErr w:type="spellStart"/>
            <w:r w:rsidRPr="00F7353B">
              <w:rPr>
                <w:i/>
                <w:iCs/>
                <w:sz w:val="20"/>
                <w:szCs w:val="20"/>
              </w:rPr>
              <w:t>Animator's</w:t>
            </w:r>
            <w:proofErr w:type="spellEnd"/>
            <w:r w:rsidRPr="00F7353B">
              <w:rPr>
                <w:i/>
                <w:iCs/>
                <w:sz w:val="20"/>
                <w:szCs w:val="20"/>
              </w:rPr>
              <w:t xml:space="preserve"> </w:t>
            </w:r>
            <w:proofErr w:type="spellStart"/>
            <w:r w:rsidRPr="00F7353B">
              <w:rPr>
                <w:i/>
                <w:iCs/>
                <w:sz w:val="20"/>
                <w:szCs w:val="20"/>
              </w:rPr>
              <w:t>Survival</w:t>
            </w:r>
            <w:proofErr w:type="spellEnd"/>
            <w:r w:rsidRPr="00F7353B">
              <w:rPr>
                <w:i/>
                <w:iCs/>
                <w:sz w:val="20"/>
                <w:szCs w:val="20"/>
              </w:rPr>
              <w:t xml:space="preserve"> </w:t>
            </w:r>
            <w:proofErr w:type="spellStart"/>
            <w:r w:rsidRPr="00F7353B">
              <w:rPr>
                <w:i/>
                <w:iCs/>
                <w:sz w:val="20"/>
                <w:szCs w:val="20"/>
              </w:rPr>
              <w:t>Kit</w:t>
            </w:r>
            <w:proofErr w:type="spellEnd"/>
            <w:r w:rsidRPr="00F7353B">
              <w:rPr>
                <w:i/>
                <w:iCs/>
                <w:sz w:val="20"/>
                <w:szCs w:val="20"/>
              </w:rPr>
              <w:t xml:space="preserve">: A </w:t>
            </w:r>
            <w:proofErr w:type="spellStart"/>
            <w:r w:rsidRPr="00F7353B">
              <w:rPr>
                <w:i/>
                <w:iCs/>
                <w:sz w:val="20"/>
                <w:szCs w:val="20"/>
              </w:rPr>
              <w:t>Manual</w:t>
            </w:r>
            <w:proofErr w:type="spellEnd"/>
            <w:r w:rsidRPr="00F7353B">
              <w:rPr>
                <w:i/>
                <w:iCs/>
                <w:sz w:val="20"/>
                <w:szCs w:val="20"/>
              </w:rPr>
              <w:t xml:space="preserve"> </w:t>
            </w:r>
            <w:proofErr w:type="spellStart"/>
            <w:r w:rsidRPr="00F7353B">
              <w:rPr>
                <w:i/>
                <w:iCs/>
                <w:sz w:val="20"/>
                <w:szCs w:val="20"/>
              </w:rPr>
              <w:t>of</w:t>
            </w:r>
            <w:proofErr w:type="spellEnd"/>
            <w:r w:rsidRPr="00F7353B">
              <w:rPr>
                <w:i/>
                <w:iCs/>
                <w:sz w:val="20"/>
                <w:szCs w:val="20"/>
              </w:rPr>
              <w:t xml:space="preserve"> </w:t>
            </w:r>
            <w:proofErr w:type="spellStart"/>
            <w:r w:rsidRPr="00F7353B">
              <w:rPr>
                <w:i/>
                <w:iCs/>
                <w:sz w:val="20"/>
                <w:szCs w:val="20"/>
              </w:rPr>
              <w:t>Methods</w:t>
            </w:r>
            <w:proofErr w:type="spellEnd"/>
            <w:r w:rsidRPr="00F7353B">
              <w:rPr>
                <w:i/>
                <w:iCs/>
                <w:sz w:val="20"/>
                <w:szCs w:val="20"/>
              </w:rPr>
              <w:t xml:space="preserve">, </w:t>
            </w:r>
            <w:proofErr w:type="spellStart"/>
            <w:r w:rsidRPr="00F7353B">
              <w:rPr>
                <w:i/>
                <w:iCs/>
                <w:sz w:val="20"/>
                <w:szCs w:val="20"/>
              </w:rPr>
              <w:t>Principles</w:t>
            </w:r>
            <w:proofErr w:type="spellEnd"/>
            <w:r w:rsidRPr="00F7353B">
              <w:rPr>
                <w:i/>
                <w:iCs/>
                <w:sz w:val="20"/>
                <w:szCs w:val="20"/>
              </w:rPr>
              <w:t xml:space="preserve">, and </w:t>
            </w:r>
            <w:proofErr w:type="spellStart"/>
            <w:r w:rsidRPr="00F7353B">
              <w:rPr>
                <w:i/>
                <w:iCs/>
                <w:sz w:val="20"/>
                <w:szCs w:val="20"/>
              </w:rPr>
              <w:t>Formulas</w:t>
            </w:r>
            <w:proofErr w:type="spellEnd"/>
            <w:r w:rsidRPr="00F7353B">
              <w:rPr>
                <w:i/>
                <w:iCs/>
                <w:sz w:val="20"/>
                <w:szCs w:val="20"/>
              </w:rPr>
              <w:t xml:space="preserve"> </w:t>
            </w:r>
            <w:proofErr w:type="spellStart"/>
            <w:r w:rsidRPr="00F7353B">
              <w:rPr>
                <w:i/>
                <w:iCs/>
                <w:sz w:val="20"/>
                <w:szCs w:val="20"/>
              </w:rPr>
              <w:t>for</w:t>
            </w:r>
            <w:proofErr w:type="spellEnd"/>
            <w:r w:rsidRPr="00F7353B">
              <w:rPr>
                <w:i/>
                <w:iCs/>
                <w:sz w:val="20"/>
                <w:szCs w:val="20"/>
              </w:rPr>
              <w:t xml:space="preserve"> </w:t>
            </w:r>
            <w:proofErr w:type="spellStart"/>
            <w:r w:rsidRPr="00F7353B">
              <w:rPr>
                <w:i/>
                <w:iCs/>
                <w:sz w:val="20"/>
                <w:szCs w:val="20"/>
              </w:rPr>
              <w:t>Classical</w:t>
            </w:r>
            <w:proofErr w:type="spellEnd"/>
            <w:r w:rsidRPr="00F7353B">
              <w:rPr>
                <w:i/>
                <w:iCs/>
                <w:sz w:val="20"/>
                <w:szCs w:val="20"/>
              </w:rPr>
              <w:t xml:space="preserve">, </w:t>
            </w:r>
            <w:proofErr w:type="spellStart"/>
            <w:r w:rsidRPr="00F7353B">
              <w:rPr>
                <w:i/>
                <w:iCs/>
                <w:sz w:val="20"/>
                <w:szCs w:val="20"/>
              </w:rPr>
              <w:t>Computer</w:t>
            </w:r>
            <w:proofErr w:type="spellEnd"/>
            <w:r w:rsidRPr="00F7353B">
              <w:rPr>
                <w:i/>
                <w:iCs/>
                <w:sz w:val="20"/>
                <w:szCs w:val="20"/>
              </w:rPr>
              <w:t xml:space="preserve">, </w:t>
            </w:r>
            <w:proofErr w:type="spellStart"/>
            <w:r w:rsidRPr="00F7353B">
              <w:rPr>
                <w:i/>
                <w:iCs/>
                <w:sz w:val="20"/>
                <w:szCs w:val="20"/>
              </w:rPr>
              <w:t>Games</w:t>
            </w:r>
            <w:proofErr w:type="spellEnd"/>
            <w:r w:rsidRPr="00F7353B">
              <w:rPr>
                <w:i/>
                <w:iCs/>
                <w:sz w:val="20"/>
                <w:szCs w:val="20"/>
              </w:rPr>
              <w:t xml:space="preserve">, Stop </w:t>
            </w:r>
            <w:proofErr w:type="spellStart"/>
            <w:r w:rsidRPr="00F7353B">
              <w:rPr>
                <w:i/>
                <w:iCs/>
                <w:sz w:val="20"/>
                <w:szCs w:val="20"/>
              </w:rPr>
              <w:t>Motion</w:t>
            </w:r>
            <w:proofErr w:type="spellEnd"/>
            <w:r w:rsidRPr="00F7353B">
              <w:rPr>
                <w:i/>
                <w:iCs/>
                <w:sz w:val="20"/>
                <w:szCs w:val="20"/>
              </w:rPr>
              <w:t xml:space="preserve">, and Internet </w:t>
            </w:r>
            <w:proofErr w:type="spellStart"/>
            <w:r w:rsidRPr="00F7353B">
              <w:rPr>
                <w:i/>
                <w:iCs/>
                <w:sz w:val="20"/>
                <w:szCs w:val="20"/>
              </w:rPr>
              <w:t>Animators</w:t>
            </w:r>
            <w:proofErr w:type="spellEnd"/>
            <w:r w:rsidRPr="00F7353B">
              <w:rPr>
                <w:sz w:val="20"/>
                <w:szCs w:val="20"/>
              </w:rPr>
              <w:t xml:space="preserve">. </w:t>
            </w:r>
            <w:proofErr w:type="spellStart"/>
            <w:r w:rsidRPr="00F7353B">
              <w:rPr>
                <w:sz w:val="20"/>
                <w:szCs w:val="20"/>
              </w:rPr>
              <w:t>Faber</w:t>
            </w:r>
            <w:proofErr w:type="spellEnd"/>
            <w:r w:rsidRPr="00F7353B">
              <w:rPr>
                <w:sz w:val="20"/>
                <w:szCs w:val="20"/>
              </w:rPr>
              <w:t xml:space="preserve"> and </w:t>
            </w:r>
            <w:proofErr w:type="spellStart"/>
            <w:r w:rsidRPr="00F7353B">
              <w:rPr>
                <w:sz w:val="20"/>
                <w:szCs w:val="20"/>
              </w:rPr>
              <w:t>Faber</w:t>
            </w:r>
            <w:proofErr w:type="spellEnd"/>
            <w:r w:rsidRPr="00F7353B">
              <w:rPr>
                <w:sz w:val="20"/>
                <w:szCs w:val="20"/>
              </w:rPr>
              <w:t xml:space="preserve"> Limited, 2001. ISBN 9780571238330.</w:t>
            </w:r>
          </w:p>
        </w:tc>
      </w:tr>
    </w:tbl>
    <w:p w14:paraId="4ABFC065" w14:textId="77777777" w:rsidR="001E4614" w:rsidRDefault="001E4614" w:rsidP="001E4614"/>
    <w:p w14:paraId="3944BA82" w14:textId="77777777" w:rsidR="001E4614" w:rsidRDefault="001E4614" w:rsidP="001E4614">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8"/>
        <w:gridCol w:w="1133"/>
        <w:gridCol w:w="890"/>
        <w:gridCol w:w="816"/>
        <w:gridCol w:w="2155"/>
        <w:gridCol w:w="539"/>
        <w:gridCol w:w="668"/>
      </w:tblGrid>
      <w:tr w:rsidR="001E4614" w:rsidRPr="00344775" w14:paraId="3C07D09C"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CB3E293" w14:textId="77777777" w:rsidR="001E4614" w:rsidRPr="00344775" w:rsidRDefault="001E4614" w:rsidP="005C2183">
            <w:pPr>
              <w:widowControl w:val="0"/>
              <w:jc w:val="both"/>
              <w:rPr>
                <w:b/>
              </w:rPr>
            </w:pPr>
            <w:r w:rsidRPr="00344775">
              <w:rPr>
                <w:b/>
              </w:rPr>
              <w:lastRenderedPageBreak/>
              <w:t>B-III – Charakteristika studijního předmětu</w:t>
            </w:r>
          </w:p>
        </w:tc>
      </w:tr>
      <w:tr w:rsidR="001E4614" w:rsidRPr="00344775" w14:paraId="6619506F"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2DAB4C9" w14:textId="77777777" w:rsidR="001E4614" w:rsidRPr="004624FC" w:rsidRDefault="001E4614" w:rsidP="005C2183">
            <w:pPr>
              <w:widowControl w:val="0"/>
              <w:rPr>
                <w:b/>
                <w:sz w:val="20"/>
                <w:szCs w:val="20"/>
              </w:rPr>
            </w:pPr>
            <w:r w:rsidRPr="004624FC">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6B563AC4" w14:textId="77777777" w:rsidR="001E4614" w:rsidRPr="004624FC" w:rsidRDefault="001E4614" w:rsidP="005C2183">
            <w:pPr>
              <w:widowControl w:val="0"/>
              <w:jc w:val="both"/>
              <w:rPr>
                <w:sz w:val="20"/>
                <w:szCs w:val="20"/>
              </w:rPr>
            </w:pPr>
            <w:r w:rsidRPr="004624FC">
              <w:rPr>
                <w:sz w:val="20"/>
                <w:szCs w:val="20"/>
              </w:rPr>
              <w:t>Plenér 2</w:t>
            </w:r>
          </w:p>
        </w:tc>
      </w:tr>
      <w:tr w:rsidR="001E4614" w:rsidRPr="00344775" w14:paraId="024CFE9B"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42FAD6E" w14:textId="77777777" w:rsidR="001E4614" w:rsidRPr="004624FC" w:rsidRDefault="001E4614" w:rsidP="005C2183">
            <w:pPr>
              <w:widowControl w:val="0"/>
              <w:rPr>
                <w:b/>
                <w:sz w:val="20"/>
                <w:szCs w:val="20"/>
              </w:rPr>
            </w:pPr>
            <w:r w:rsidRPr="004624FC">
              <w:rPr>
                <w:b/>
                <w:sz w:val="20"/>
                <w:szCs w:val="20"/>
              </w:rPr>
              <w:t>Typ předmětu</w:t>
            </w:r>
          </w:p>
        </w:tc>
        <w:tc>
          <w:tcPr>
            <w:tcW w:w="3407" w:type="dxa"/>
            <w:gridSpan w:val="4"/>
            <w:tcBorders>
              <w:top w:val="single" w:sz="4" w:space="0" w:color="000000"/>
              <w:left w:val="single" w:sz="4" w:space="0" w:color="000000"/>
              <w:bottom w:val="single" w:sz="4" w:space="0" w:color="000000"/>
              <w:right w:val="single" w:sz="4" w:space="0" w:color="000000"/>
            </w:tcBorders>
          </w:tcPr>
          <w:p w14:paraId="641D3F82" w14:textId="77777777" w:rsidR="001E4614" w:rsidRPr="004624FC" w:rsidRDefault="001E4614" w:rsidP="005C2183">
            <w:pPr>
              <w:widowControl w:val="0"/>
              <w:jc w:val="both"/>
              <w:rPr>
                <w:sz w:val="20"/>
                <w:szCs w:val="20"/>
              </w:rPr>
            </w:pPr>
            <w:r w:rsidRPr="004624FC">
              <w:rPr>
                <w:sz w:val="20"/>
                <w:szCs w:val="20"/>
              </w:rPr>
              <w:t>povinný</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11A4374" w14:textId="77777777" w:rsidR="001E4614" w:rsidRPr="004624FC" w:rsidRDefault="001E4614" w:rsidP="005C2183">
            <w:pPr>
              <w:widowControl w:val="0"/>
              <w:jc w:val="both"/>
              <w:rPr>
                <w:sz w:val="20"/>
                <w:szCs w:val="20"/>
              </w:rPr>
            </w:pPr>
            <w:r w:rsidRPr="004624FC">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779AA230" w14:textId="77777777" w:rsidR="001E4614" w:rsidRPr="004624FC" w:rsidRDefault="001E4614" w:rsidP="005C2183">
            <w:pPr>
              <w:widowControl w:val="0"/>
              <w:jc w:val="both"/>
              <w:rPr>
                <w:sz w:val="20"/>
                <w:szCs w:val="20"/>
              </w:rPr>
            </w:pPr>
            <w:r w:rsidRPr="004624FC">
              <w:rPr>
                <w:sz w:val="20"/>
                <w:szCs w:val="20"/>
              </w:rPr>
              <w:t>2/ZS</w:t>
            </w:r>
          </w:p>
        </w:tc>
      </w:tr>
      <w:tr w:rsidR="001E4614" w:rsidRPr="00344775" w14:paraId="56C1DC14"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ED03AD3" w14:textId="77777777" w:rsidR="001E4614" w:rsidRPr="004624FC" w:rsidRDefault="001E4614" w:rsidP="005C2183">
            <w:pPr>
              <w:widowControl w:val="0"/>
              <w:rPr>
                <w:b/>
                <w:sz w:val="20"/>
                <w:szCs w:val="20"/>
              </w:rPr>
            </w:pPr>
            <w:r w:rsidRPr="004624FC">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56DAB89" w14:textId="77777777" w:rsidR="001E4614" w:rsidRPr="004624FC" w:rsidRDefault="001E4614" w:rsidP="005C2183">
            <w:pPr>
              <w:widowControl w:val="0"/>
              <w:jc w:val="both"/>
              <w:rPr>
                <w:sz w:val="20"/>
                <w:szCs w:val="20"/>
              </w:rPr>
            </w:pPr>
            <w:r w:rsidRPr="004624FC">
              <w:rPr>
                <w:sz w:val="20"/>
                <w:szCs w:val="20"/>
              </w:rPr>
              <w:t>26c</w:t>
            </w:r>
          </w:p>
        </w:tc>
        <w:tc>
          <w:tcPr>
            <w:tcW w:w="890" w:type="dxa"/>
            <w:tcBorders>
              <w:top w:val="single" w:sz="4" w:space="0" w:color="000000"/>
              <w:left w:val="single" w:sz="4" w:space="0" w:color="000000"/>
              <w:bottom w:val="single" w:sz="4" w:space="0" w:color="000000"/>
              <w:right w:val="single" w:sz="4" w:space="0" w:color="000000"/>
            </w:tcBorders>
            <w:shd w:val="clear" w:color="auto" w:fill="F7CAAC"/>
          </w:tcPr>
          <w:p w14:paraId="0B5A936B" w14:textId="77777777" w:rsidR="001E4614" w:rsidRPr="004624FC" w:rsidRDefault="001E4614" w:rsidP="005C2183">
            <w:pPr>
              <w:widowControl w:val="0"/>
              <w:jc w:val="both"/>
              <w:rPr>
                <w:b/>
                <w:sz w:val="20"/>
                <w:szCs w:val="20"/>
              </w:rPr>
            </w:pPr>
            <w:r w:rsidRPr="004624FC">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2CD63209" w14:textId="77777777" w:rsidR="001E4614" w:rsidRPr="004624FC" w:rsidRDefault="001E4614" w:rsidP="005C2183">
            <w:pPr>
              <w:widowControl w:val="0"/>
              <w:jc w:val="both"/>
              <w:rPr>
                <w:sz w:val="20"/>
                <w:szCs w:val="20"/>
              </w:rPr>
            </w:pPr>
            <w:r w:rsidRPr="004624FC">
              <w:rPr>
                <w:sz w:val="20"/>
                <w:szCs w:val="20"/>
              </w:rPr>
              <w:t>26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304A45A8" w14:textId="77777777" w:rsidR="001E4614" w:rsidRPr="004624FC" w:rsidRDefault="001E4614" w:rsidP="005C2183">
            <w:pPr>
              <w:widowControl w:val="0"/>
              <w:jc w:val="both"/>
              <w:rPr>
                <w:b/>
                <w:sz w:val="20"/>
                <w:szCs w:val="20"/>
              </w:rPr>
            </w:pPr>
            <w:r w:rsidRPr="004624FC">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2C5F1553" w14:textId="77777777" w:rsidR="001E4614" w:rsidRPr="004624FC" w:rsidRDefault="001E4614" w:rsidP="005C2183">
            <w:pPr>
              <w:widowControl w:val="0"/>
              <w:jc w:val="both"/>
              <w:rPr>
                <w:sz w:val="20"/>
                <w:szCs w:val="20"/>
              </w:rPr>
            </w:pPr>
            <w:r w:rsidRPr="004624FC">
              <w:rPr>
                <w:sz w:val="20"/>
                <w:szCs w:val="20"/>
              </w:rPr>
              <w:t>2</w:t>
            </w:r>
          </w:p>
        </w:tc>
      </w:tr>
      <w:tr w:rsidR="001E4614" w:rsidRPr="00344775" w14:paraId="0E94EA37"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624DDAE" w14:textId="77777777" w:rsidR="001E4614" w:rsidRPr="004624FC" w:rsidRDefault="001E4614" w:rsidP="005C2183">
            <w:pPr>
              <w:widowControl w:val="0"/>
              <w:rPr>
                <w:b/>
                <w:sz w:val="20"/>
                <w:szCs w:val="20"/>
              </w:rPr>
            </w:pPr>
            <w:r w:rsidRPr="004624FC">
              <w:rPr>
                <w:b/>
                <w:sz w:val="20"/>
                <w:szCs w:val="20"/>
              </w:rPr>
              <w:t xml:space="preserve">Prerekvizity, </w:t>
            </w:r>
            <w:proofErr w:type="spellStart"/>
            <w:r w:rsidRPr="004624FC">
              <w:rPr>
                <w:b/>
                <w:sz w:val="20"/>
                <w:szCs w:val="20"/>
              </w:rPr>
              <w:t>korekvizity</w:t>
            </w:r>
            <w:proofErr w:type="spellEnd"/>
            <w:r w:rsidRPr="004624FC">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2F594410" w14:textId="77777777" w:rsidR="001E4614" w:rsidRPr="004624FC" w:rsidRDefault="001E4614" w:rsidP="005C2183">
            <w:pPr>
              <w:widowControl w:val="0"/>
              <w:jc w:val="both"/>
              <w:rPr>
                <w:sz w:val="20"/>
                <w:szCs w:val="20"/>
              </w:rPr>
            </w:pPr>
          </w:p>
        </w:tc>
      </w:tr>
      <w:tr w:rsidR="001E4614" w:rsidRPr="00344775" w14:paraId="23CF58B7"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1E9EFA4" w14:textId="77777777" w:rsidR="001E4614" w:rsidRPr="004624FC" w:rsidRDefault="001E4614" w:rsidP="005C2183">
            <w:pPr>
              <w:widowControl w:val="0"/>
              <w:rPr>
                <w:b/>
                <w:sz w:val="20"/>
                <w:szCs w:val="20"/>
              </w:rPr>
            </w:pPr>
            <w:r w:rsidRPr="004624FC">
              <w:rPr>
                <w:b/>
                <w:sz w:val="20"/>
                <w:szCs w:val="20"/>
              </w:rPr>
              <w:t>Způsob ověření studijních výsledků</w:t>
            </w:r>
          </w:p>
        </w:tc>
        <w:tc>
          <w:tcPr>
            <w:tcW w:w="3407" w:type="dxa"/>
            <w:gridSpan w:val="4"/>
            <w:tcBorders>
              <w:top w:val="single" w:sz="4" w:space="0" w:color="000000"/>
              <w:left w:val="single" w:sz="4" w:space="0" w:color="000000"/>
              <w:bottom w:val="single" w:sz="4" w:space="0" w:color="000000"/>
              <w:right w:val="single" w:sz="4" w:space="0" w:color="000000"/>
            </w:tcBorders>
          </w:tcPr>
          <w:p w14:paraId="069B07C6" w14:textId="77777777" w:rsidR="001E4614" w:rsidRPr="004624FC" w:rsidRDefault="001E4614" w:rsidP="005C2183">
            <w:pPr>
              <w:widowControl w:val="0"/>
              <w:jc w:val="both"/>
              <w:rPr>
                <w:sz w:val="20"/>
                <w:szCs w:val="20"/>
              </w:rPr>
            </w:pPr>
            <w:r w:rsidRPr="004624FC">
              <w:rPr>
                <w:sz w:val="20"/>
                <w:szCs w:val="20"/>
              </w:rP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0485FC52" w14:textId="77777777" w:rsidR="001E4614" w:rsidRPr="004624FC" w:rsidRDefault="001E4614" w:rsidP="005C2183">
            <w:pPr>
              <w:widowControl w:val="0"/>
              <w:jc w:val="both"/>
              <w:rPr>
                <w:b/>
                <w:sz w:val="20"/>
                <w:szCs w:val="20"/>
              </w:rPr>
            </w:pPr>
            <w:r w:rsidRPr="004624FC">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232D818A" w14:textId="77777777" w:rsidR="001E4614" w:rsidRPr="004624FC" w:rsidRDefault="001E4614" w:rsidP="005C2183">
            <w:pPr>
              <w:widowControl w:val="0"/>
              <w:jc w:val="both"/>
              <w:rPr>
                <w:sz w:val="20"/>
                <w:szCs w:val="20"/>
              </w:rPr>
            </w:pPr>
            <w:r w:rsidRPr="004624FC">
              <w:rPr>
                <w:sz w:val="20"/>
                <w:szCs w:val="20"/>
              </w:rPr>
              <w:t>plenér</w:t>
            </w:r>
          </w:p>
        </w:tc>
      </w:tr>
      <w:tr w:rsidR="001E4614" w:rsidRPr="00344775" w14:paraId="5779C685"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48B1F4C" w14:textId="77777777" w:rsidR="001E4614" w:rsidRPr="004624FC" w:rsidRDefault="001E4614" w:rsidP="005C2183">
            <w:pPr>
              <w:widowControl w:val="0"/>
              <w:rPr>
                <w:b/>
                <w:sz w:val="20"/>
                <w:szCs w:val="20"/>
              </w:rPr>
            </w:pPr>
            <w:r w:rsidRPr="004624FC">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483C9700" w14:textId="67EBB91D" w:rsidR="001E4614" w:rsidRPr="004624FC" w:rsidRDefault="001E4614" w:rsidP="00F05B61">
            <w:pPr>
              <w:widowControl w:val="0"/>
              <w:jc w:val="both"/>
              <w:rPr>
                <w:sz w:val="20"/>
                <w:szCs w:val="20"/>
              </w:rPr>
            </w:pPr>
            <w:r w:rsidRPr="004624FC">
              <w:rPr>
                <w:color w:val="000000" w:themeColor="text1"/>
                <w:sz w:val="20"/>
                <w:szCs w:val="20"/>
              </w:rPr>
              <w:t>K úspěšnému absolvování předmětu je nutná účast, jedná se o výjezd mimo fakultu po dobu 3 dnů a následné 2 dny na fakultě. K zápočtu je také nutné odevzdání prací k výstavě.</w:t>
            </w:r>
          </w:p>
        </w:tc>
      </w:tr>
      <w:tr w:rsidR="001E4614" w:rsidRPr="00344775" w14:paraId="2738E2E1" w14:textId="77777777" w:rsidTr="00FA57C1">
        <w:trPr>
          <w:trHeight w:val="62"/>
        </w:trPr>
        <w:tc>
          <w:tcPr>
            <w:tcW w:w="9855" w:type="dxa"/>
            <w:gridSpan w:val="8"/>
            <w:tcBorders>
              <w:left w:val="single" w:sz="4" w:space="0" w:color="000000"/>
              <w:bottom w:val="single" w:sz="4" w:space="0" w:color="000000"/>
              <w:right w:val="single" w:sz="4" w:space="0" w:color="000000"/>
            </w:tcBorders>
          </w:tcPr>
          <w:p w14:paraId="75C1CF41" w14:textId="77777777" w:rsidR="001E4614" w:rsidRPr="004624FC" w:rsidRDefault="001E4614" w:rsidP="005C2183">
            <w:pPr>
              <w:widowControl w:val="0"/>
              <w:rPr>
                <w:sz w:val="20"/>
                <w:szCs w:val="20"/>
              </w:rPr>
            </w:pPr>
          </w:p>
        </w:tc>
      </w:tr>
      <w:tr w:rsidR="001E4614" w:rsidRPr="00344775" w14:paraId="67845BDB"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4C64ABBA" w14:textId="77777777" w:rsidR="001E4614" w:rsidRPr="004624FC" w:rsidRDefault="001E4614" w:rsidP="005C2183">
            <w:pPr>
              <w:widowControl w:val="0"/>
              <w:rPr>
                <w:b/>
                <w:sz w:val="20"/>
                <w:szCs w:val="20"/>
              </w:rPr>
            </w:pPr>
            <w:r w:rsidRPr="004624FC">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4D1CDE2E" w14:textId="77777777" w:rsidR="001E4614" w:rsidRPr="004624FC" w:rsidRDefault="001E4614" w:rsidP="005C2183">
            <w:pPr>
              <w:widowControl w:val="0"/>
              <w:jc w:val="both"/>
              <w:rPr>
                <w:sz w:val="20"/>
                <w:szCs w:val="20"/>
              </w:rPr>
            </w:pPr>
            <w:r w:rsidRPr="004624FC">
              <w:rPr>
                <w:sz w:val="20"/>
                <w:szCs w:val="20"/>
              </w:rPr>
              <w:t>MgA. Martin Kukal</w:t>
            </w:r>
          </w:p>
        </w:tc>
      </w:tr>
      <w:tr w:rsidR="001E4614" w:rsidRPr="00344775" w14:paraId="47F402D5"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5BC4D5E5" w14:textId="77777777" w:rsidR="001E4614" w:rsidRPr="004624FC" w:rsidRDefault="001E4614" w:rsidP="005C2183">
            <w:pPr>
              <w:widowControl w:val="0"/>
              <w:rPr>
                <w:b/>
                <w:sz w:val="20"/>
                <w:szCs w:val="20"/>
              </w:rPr>
            </w:pPr>
            <w:r w:rsidRPr="004624FC">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294E9D44" w14:textId="73306BB5" w:rsidR="001E4614" w:rsidRPr="004624FC" w:rsidRDefault="001E4614" w:rsidP="005C2183">
            <w:pPr>
              <w:widowControl w:val="0"/>
              <w:jc w:val="both"/>
              <w:rPr>
                <w:sz w:val="20"/>
                <w:szCs w:val="20"/>
              </w:rPr>
            </w:pPr>
            <w:r w:rsidRPr="004624FC">
              <w:rPr>
                <w:sz w:val="20"/>
                <w:szCs w:val="20"/>
              </w:rPr>
              <w:t>100</w:t>
            </w:r>
            <w:r w:rsidR="00FA57C1">
              <w:rPr>
                <w:sz w:val="20"/>
                <w:szCs w:val="20"/>
              </w:rPr>
              <w:t xml:space="preserve"> </w:t>
            </w:r>
            <w:r w:rsidRPr="004624FC">
              <w:rPr>
                <w:sz w:val="20"/>
                <w:szCs w:val="20"/>
              </w:rPr>
              <w:t xml:space="preserve">% </w:t>
            </w:r>
          </w:p>
        </w:tc>
      </w:tr>
      <w:tr w:rsidR="001E4614" w:rsidRPr="00344775" w14:paraId="2D4D5840"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71D8A01" w14:textId="77777777" w:rsidR="001E4614" w:rsidRPr="004624FC" w:rsidRDefault="001E4614" w:rsidP="005C2183">
            <w:pPr>
              <w:widowControl w:val="0"/>
              <w:rPr>
                <w:b/>
                <w:sz w:val="20"/>
                <w:szCs w:val="20"/>
              </w:rPr>
            </w:pPr>
            <w:r w:rsidRPr="004624FC">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43444665" w14:textId="03D258CC" w:rsidR="001E4614" w:rsidRPr="004624FC" w:rsidRDefault="001E4614" w:rsidP="005C2183">
            <w:pPr>
              <w:widowControl w:val="0"/>
              <w:jc w:val="both"/>
              <w:rPr>
                <w:sz w:val="20"/>
                <w:szCs w:val="20"/>
              </w:rPr>
            </w:pPr>
            <w:r w:rsidRPr="004624FC">
              <w:rPr>
                <w:sz w:val="20"/>
                <w:szCs w:val="20"/>
              </w:rPr>
              <w:t>MgA. Martin Kukal</w:t>
            </w:r>
          </w:p>
        </w:tc>
      </w:tr>
      <w:tr w:rsidR="001E4614" w:rsidRPr="00344775" w14:paraId="179EAC56" w14:textId="77777777" w:rsidTr="00FA57C1">
        <w:trPr>
          <w:trHeight w:val="62"/>
        </w:trPr>
        <w:tc>
          <w:tcPr>
            <w:tcW w:w="9855" w:type="dxa"/>
            <w:gridSpan w:val="8"/>
            <w:tcBorders>
              <w:left w:val="single" w:sz="4" w:space="0" w:color="000000"/>
              <w:bottom w:val="single" w:sz="4" w:space="0" w:color="000000"/>
              <w:right w:val="single" w:sz="4" w:space="0" w:color="000000"/>
            </w:tcBorders>
          </w:tcPr>
          <w:p w14:paraId="0B3F54A3" w14:textId="77777777" w:rsidR="001E4614" w:rsidRPr="004624FC" w:rsidRDefault="001E4614" w:rsidP="005C2183">
            <w:pPr>
              <w:widowControl w:val="0"/>
              <w:jc w:val="both"/>
              <w:rPr>
                <w:sz w:val="20"/>
                <w:szCs w:val="20"/>
              </w:rPr>
            </w:pPr>
          </w:p>
        </w:tc>
      </w:tr>
      <w:tr w:rsidR="001E4614" w:rsidRPr="00344775" w14:paraId="173BAFBE"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D461EC8" w14:textId="77777777" w:rsidR="001E4614" w:rsidRPr="004624FC" w:rsidRDefault="001E4614" w:rsidP="005C2183">
            <w:pPr>
              <w:widowControl w:val="0"/>
              <w:jc w:val="both"/>
              <w:rPr>
                <w:b/>
                <w:sz w:val="20"/>
                <w:szCs w:val="20"/>
              </w:rPr>
            </w:pPr>
            <w:r w:rsidRPr="004624FC">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4617B9B2" w14:textId="77777777" w:rsidR="001E4614" w:rsidRPr="004624FC" w:rsidRDefault="001E4614" w:rsidP="005C2183">
            <w:pPr>
              <w:widowControl w:val="0"/>
              <w:jc w:val="both"/>
              <w:rPr>
                <w:sz w:val="20"/>
                <w:szCs w:val="20"/>
              </w:rPr>
            </w:pPr>
          </w:p>
        </w:tc>
      </w:tr>
      <w:tr w:rsidR="001E4614" w:rsidRPr="00344775" w14:paraId="134DCFF1" w14:textId="77777777" w:rsidTr="00FA57C1">
        <w:trPr>
          <w:trHeight w:val="2478"/>
        </w:trPr>
        <w:tc>
          <w:tcPr>
            <w:tcW w:w="9855" w:type="dxa"/>
            <w:gridSpan w:val="8"/>
            <w:tcBorders>
              <w:left w:val="single" w:sz="4" w:space="0" w:color="000000"/>
              <w:bottom w:val="single" w:sz="12" w:space="0" w:color="000000"/>
              <w:right w:val="single" w:sz="4" w:space="0" w:color="000000"/>
            </w:tcBorders>
          </w:tcPr>
          <w:p w14:paraId="58853528" w14:textId="4815B6D9" w:rsidR="001E4614" w:rsidRPr="00FA57C1" w:rsidRDefault="001E4614" w:rsidP="00FA57C1">
            <w:pPr>
              <w:spacing w:after="120"/>
              <w:jc w:val="both"/>
              <w:rPr>
                <w:color w:val="000000" w:themeColor="text1"/>
                <w:sz w:val="20"/>
                <w:szCs w:val="20"/>
              </w:rPr>
            </w:pPr>
            <w:r w:rsidRPr="004624FC">
              <w:rPr>
                <w:color w:val="000000" w:themeColor="text1"/>
                <w:sz w:val="20"/>
                <w:szCs w:val="20"/>
              </w:rPr>
              <w:t>Studenti výtvarně tvoří převážně v exteriéru. Experimentují s formou i obsahem, užívají obrazové řeči. Pracují na zadané téma, přičemž vytvářejí cyklus autorských prací, sepisují textový doprovod a na konec realizují krátkou animaci.</w:t>
            </w:r>
            <w:r w:rsidR="00FA57C1">
              <w:rPr>
                <w:color w:val="000000" w:themeColor="text1"/>
                <w:sz w:val="20"/>
                <w:szCs w:val="20"/>
              </w:rPr>
              <w:t xml:space="preserve"> </w:t>
            </w:r>
            <w:r w:rsidRPr="004624FC">
              <w:rPr>
                <w:color w:val="000000" w:themeColor="text1"/>
                <w:sz w:val="20"/>
                <w:szCs w:val="20"/>
              </w:rPr>
              <w:t>Plenér je ukončený společnou výstavou v budově školy.</w:t>
            </w:r>
          </w:p>
          <w:p w14:paraId="09551EFE" w14:textId="2A8C1C35" w:rsidR="001E4614" w:rsidRPr="00011DEC" w:rsidRDefault="001E4614" w:rsidP="0055180A">
            <w:pPr>
              <w:pStyle w:val="Odstavecseseznamem"/>
              <w:numPr>
                <w:ilvl w:val="0"/>
                <w:numId w:val="53"/>
              </w:numPr>
              <w:jc w:val="both"/>
            </w:pPr>
            <w:r w:rsidRPr="0055180A">
              <w:rPr>
                <w:color w:val="000000" w:themeColor="text1"/>
              </w:rPr>
              <w:t>představení téma plenéru</w:t>
            </w:r>
          </w:p>
          <w:p w14:paraId="2192B97C" w14:textId="5C22E57C" w:rsidR="001E4614" w:rsidRPr="0055180A" w:rsidRDefault="001E4614" w:rsidP="0055180A">
            <w:pPr>
              <w:pStyle w:val="Odstavecseseznamem"/>
              <w:numPr>
                <w:ilvl w:val="0"/>
                <w:numId w:val="53"/>
              </w:numPr>
              <w:rPr>
                <w:color w:val="000000" w:themeColor="text1"/>
              </w:rPr>
            </w:pPr>
            <w:r w:rsidRPr="0055180A">
              <w:rPr>
                <w:color w:val="000000" w:themeColor="text1"/>
              </w:rPr>
              <w:t>kresba/malba a jiné techniky, tvorba v plenéru</w:t>
            </w:r>
          </w:p>
          <w:p w14:paraId="14E2A144" w14:textId="41CAA3C8" w:rsidR="001E4614" w:rsidRPr="0055180A" w:rsidRDefault="001E4614" w:rsidP="0055180A">
            <w:pPr>
              <w:pStyle w:val="Odstavecseseznamem"/>
              <w:numPr>
                <w:ilvl w:val="0"/>
                <w:numId w:val="53"/>
              </w:numPr>
              <w:rPr>
                <w:color w:val="000000" w:themeColor="text1"/>
              </w:rPr>
            </w:pPr>
            <w:r w:rsidRPr="0055180A">
              <w:rPr>
                <w:color w:val="000000" w:themeColor="text1"/>
              </w:rPr>
              <w:t>příprava a tvorba animace vycházející z vybraných prací</w:t>
            </w:r>
            <w:r w:rsidRPr="00011DEC">
              <w:br/>
            </w:r>
            <w:r w:rsidRPr="0055180A">
              <w:rPr>
                <w:color w:val="000000" w:themeColor="text1"/>
              </w:rPr>
              <w:t>- konzultace s vyučujícími</w:t>
            </w:r>
          </w:p>
          <w:p w14:paraId="18C8109F" w14:textId="15FA126A" w:rsidR="00FA57C1" w:rsidRPr="0055180A" w:rsidRDefault="001E4614" w:rsidP="0055180A">
            <w:pPr>
              <w:pStyle w:val="Odstavecseseznamem"/>
              <w:numPr>
                <w:ilvl w:val="0"/>
                <w:numId w:val="53"/>
              </w:numPr>
              <w:spacing w:after="120"/>
              <w:rPr>
                <w:color w:val="000000" w:themeColor="text1"/>
              </w:rPr>
            </w:pPr>
            <w:r w:rsidRPr="0055180A">
              <w:rPr>
                <w:color w:val="000000" w:themeColor="text1"/>
              </w:rPr>
              <w:t>příprava výstavy (skenování, psaní textů)</w:t>
            </w:r>
          </w:p>
          <w:p w14:paraId="308256EF" w14:textId="06495050" w:rsidR="001E4614" w:rsidRPr="00FA57C1" w:rsidRDefault="001E4614" w:rsidP="00FA57C1">
            <w:pPr>
              <w:jc w:val="both"/>
              <w:rPr>
                <w:color w:val="000000" w:themeColor="text1"/>
                <w:sz w:val="20"/>
                <w:szCs w:val="20"/>
              </w:rPr>
            </w:pPr>
            <w:r w:rsidRPr="004624FC">
              <w:rPr>
                <w:color w:val="000000" w:themeColor="text1"/>
                <w:sz w:val="20"/>
                <w:szCs w:val="20"/>
              </w:rPr>
              <w:t xml:space="preserve">Student vytvoří svou část expozice výstavy, autorský a tematicky uzavřený cyklus prací, vyjadřující se na dané téma </w:t>
            </w:r>
            <w:r w:rsidR="00FA57C1">
              <w:rPr>
                <w:color w:val="000000" w:themeColor="text1"/>
                <w:sz w:val="20"/>
                <w:szCs w:val="20"/>
              </w:rPr>
              <w:br/>
            </w:r>
            <w:r w:rsidRPr="004624FC">
              <w:rPr>
                <w:color w:val="000000" w:themeColor="text1"/>
                <w:sz w:val="20"/>
                <w:szCs w:val="20"/>
              </w:rPr>
              <w:t>v různých médiích.</w:t>
            </w:r>
          </w:p>
        </w:tc>
      </w:tr>
      <w:tr w:rsidR="001E4614" w:rsidRPr="00344775" w14:paraId="10363403" w14:textId="77777777" w:rsidTr="005C2183">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2B2EFE1C" w14:textId="77777777" w:rsidR="001E4614" w:rsidRPr="004624FC" w:rsidRDefault="001E4614" w:rsidP="005C2183">
            <w:pPr>
              <w:widowControl w:val="0"/>
              <w:jc w:val="both"/>
              <w:rPr>
                <w:sz w:val="20"/>
                <w:szCs w:val="20"/>
              </w:rPr>
            </w:pPr>
            <w:r w:rsidRPr="004624FC">
              <w:rPr>
                <w:b/>
                <w:sz w:val="20"/>
                <w:szCs w:val="20"/>
              </w:rPr>
              <w:t>Studijní literatura a studijní pomůcky</w:t>
            </w:r>
          </w:p>
        </w:tc>
        <w:tc>
          <w:tcPr>
            <w:tcW w:w="6201" w:type="dxa"/>
            <w:gridSpan w:val="6"/>
            <w:tcBorders>
              <w:left w:val="single" w:sz="4" w:space="0" w:color="000000"/>
              <w:right w:val="single" w:sz="4" w:space="0" w:color="000000"/>
            </w:tcBorders>
          </w:tcPr>
          <w:p w14:paraId="44D73C6E" w14:textId="77777777" w:rsidR="001E4614" w:rsidRPr="004624FC" w:rsidRDefault="001E4614" w:rsidP="005C2183">
            <w:pPr>
              <w:widowControl w:val="0"/>
              <w:jc w:val="both"/>
              <w:rPr>
                <w:sz w:val="20"/>
                <w:szCs w:val="20"/>
              </w:rPr>
            </w:pPr>
          </w:p>
        </w:tc>
      </w:tr>
      <w:tr w:rsidR="001E4614" w:rsidRPr="00344775" w14:paraId="3276FB91"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0A7607B9" w14:textId="77777777" w:rsidR="001E4614" w:rsidRPr="004624FC" w:rsidRDefault="001E4614" w:rsidP="00AC0ECD">
            <w:pPr>
              <w:rPr>
                <w:b/>
                <w:bCs/>
                <w:sz w:val="20"/>
                <w:szCs w:val="20"/>
              </w:rPr>
            </w:pPr>
            <w:r w:rsidRPr="004624FC">
              <w:rPr>
                <w:b/>
                <w:bCs/>
                <w:sz w:val="20"/>
                <w:szCs w:val="20"/>
              </w:rPr>
              <w:t>Povinná:</w:t>
            </w:r>
          </w:p>
          <w:p w14:paraId="6D12F342" w14:textId="77777777" w:rsidR="001E4614" w:rsidRPr="004624FC" w:rsidRDefault="001E4614" w:rsidP="00AC0ECD">
            <w:pPr>
              <w:rPr>
                <w:b/>
                <w:bCs/>
                <w:sz w:val="20"/>
                <w:szCs w:val="20"/>
              </w:rPr>
            </w:pPr>
            <w:r w:rsidRPr="004624FC">
              <w:rPr>
                <w:rFonts w:eastAsia="Arial Unicode MS"/>
                <w:sz w:val="20"/>
                <w:szCs w:val="20"/>
              </w:rPr>
              <w:t xml:space="preserve">CÉZANNE, Paul, KOLÍBAL, Stanislav, </w:t>
            </w:r>
            <w:proofErr w:type="spellStart"/>
            <w:r w:rsidRPr="004624FC">
              <w:rPr>
                <w:rFonts w:eastAsia="Arial Unicode MS"/>
                <w:sz w:val="20"/>
                <w:szCs w:val="20"/>
              </w:rPr>
              <w:t>ed</w:t>
            </w:r>
            <w:proofErr w:type="spellEnd"/>
            <w:r w:rsidRPr="004624FC">
              <w:rPr>
                <w:rFonts w:eastAsia="Arial Unicode MS"/>
                <w:sz w:val="20"/>
                <w:szCs w:val="20"/>
              </w:rPr>
              <w:t xml:space="preserve">. Číst přírodu. Přeložil Jitka HAMZOVÁ. Praha: </w:t>
            </w:r>
            <w:proofErr w:type="spellStart"/>
            <w:r w:rsidRPr="004624FC">
              <w:rPr>
                <w:rFonts w:eastAsia="Arial Unicode MS"/>
                <w:sz w:val="20"/>
                <w:szCs w:val="20"/>
              </w:rPr>
              <w:t>Arbor</w:t>
            </w:r>
            <w:proofErr w:type="spellEnd"/>
            <w:r w:rsidRPr="004624FC">
              <w:rPr>
                <w:rFonts w:eastAsia="Arial Unicode MS"/>
                <w:sz w:val="20"/>
                <w:szCs w:val="20"/>
              </w:rPr>
              <w:t xml:space="preserve"> vitae, 2000. De </w:t>
            </w:r>
            <w:proofErr w:type="spellStart"/>
            <w:r w:rsidRPr="004624FC">
              <w:rPr>
                <w:rFonts w:eastAsia="Arial Unicode MS"/>
                <w:sz w:val="20"/>
                <w:szCs w:val="20"/>
              </w:rPr>
              <w:t>arte</w:t>
            </w:r>
            <w:proofErr w:type="spellEnd"/>
            <w:r w:rsidRPr="004624FC">
              <w:rPr>
                <w:rFonts w:eastAsia="Arial Unicode MS"/>
                <w:sz w:val="20"/>
                <w:szCs w:val="20"/>
              </w:rPr>
              <w:t xml:space="preserve">. ISBN 80-86300-08-0.  </w:t>
            </w:r>
          </w:p>
          <w:p w14:paraId="46EBD0CD" w14:textId="77777777" w:rsidR="001E4614" w:rsidRPr="004624FC" w:rsidRDefault="001E4614" w:rsidP="00AC0ECD">
            <w:pPr>
              <w:rPr>
                <w:b/>
                <w:bCs/>
                <w:sz w:val="20"/>
                <w:szCs w:val="20"/>
              </w:rPr>
            </w:pPr>
            <w:r w:rsidRPr="004624FC">
              <w:rPr>
                <w:b/>
                <w:bCs/>
                <w:sz w:val="20"/>
                <w:szCs w:val="20"/>
              </w:rPr>
              <w:t>Doporučená:</w:t>
            </w:r>
          </w:p>
          <w:p w14:paraId="2EFFF90A" w14:textId="77777777" w:rsidR="00AC0ECD" w:rsidRPr="004624FC" w:rsidRDefault="00AC0ECD" w:rsidP="00AC0ECD">
            <w:pPr>
              <w:rPr>
                <w:color w:val="212529"/>
                <w:sz w:val="20"/>
                <w:szCs w:val="20"/>
              </w:rPr>
            </w:pPr>
            <w:r w:rsidRPr="004624FC">
              <w:rPr>
                <w:color w:val="212529"/>
                <w:sz w:val="20"/>
                <w:szCs w:val="20"/>
              </w:rPr>
              <w:t xml:space="preserve">BACHELARD, Gaston. </w:t>
            </w:r>
            <w:r w:rsidRPr="004624FC">
              <w:rPr>
                <w:i/>
                <w:iCs/>
                <w:color w:val="212529"/>
                <w:sz w:val="20"/>
                <w:szCs w:val="20"/>
              </w:rPr>
              <w:t>Poetika prostoru</w:t>
            </w:r>
            <w:r w:rsidRPr="004624FC">
              <w:rPr>
                <w:color w:val="212529"/>
                <w:sz w:val="20"/>
                <w:szCs w:val="20"/>
              </w:rPr>
              <w:t xml:space="preserve">. Praha: </w:t>
            </w:r>
            <w:proofErr w:type="spellStart"/>
            <w:r w:rsidRPr="004624FC">
              <w:rPr>
                <w:color w:val="212529"/>
                <w:sz w:val="20"/>
                <w:szCs w:val="20"/>
              </w:rPr>
              <w:t>Malvern</w:t>
            </w:r>
            <w:proofErr w:type="spellEnd"/>
            <w:r w:rsidRPr="004624FC">
              <w:rPr>
                <w:color w:val="212529"/>
                <w:sz w:val="20"/>
                <w:szCs w:val="20"/>
              </w:rPr>
              <w:t>, 2009. ISBN 978-80-86702-61-2.</w:t>
            </w:r>
          </w:p>
          <w:p w14:paraId="5FB62DED" w14:textId="77777777" w:rsidR="001E4614" w:rsidRPr="004624FC" w:rsidRDefault="001E4614" w:rsidP="00AC0ECD">
            <w:pPr>
              <w:rPr>
                <w:color w:val="212529"/>
                <w:sz w:val="20"/>
                <w:szCs w:val="20"/>
              </w:rPr>
            </w:pPr>
            <w:r w:rsidRPr="004624FC">
              <w:rPr>
                <w:color w:val="212529"/>
                <w:sz w:val="20"/>
                <w:szCs w:val="20"/>
              </w:rPr>
              <w:t xml:space="preserve">BELL, Julian, Julia BALCHIN a Claudia TOBIN. </w:t>
            </w:r>
            <w:proofErr w:type="spellStart"/>
            <w:r w:rsidRPr="004624FC">
              <w:rPr>
                <w:i/>
                <w:iCs/>
                <w:color w:val="212529"/>
                <w:sz w:val="20"/>
                <w:szCs w:val="20"/>
              </w:rPr>
              <w:t>Ways</w:t>
            </w:r>
            <w:proofErr w:type="spellEnd"/>
            <w:r w:rsidRPr="004624FC">
              <w:rPr>
                <w:i/>
                <w:iCs/>
                <w:color w:val="212529"/>
                <w:sz w:val="20"/>
                <w:szCs w:val="20"/>
              </w:rPr>
              <w:t xml:space="preserve"> </w:t>
            </w:r>
            <w:proofErr w:type="spellStart"/>
            <w:r w:rsidRPr="004624FC">
              <w:rPr>
                <w:i/>
                <w:iCs/>
                <w:color w:val="212529"/>
                <w:sz w:val="20"/>
                <w:szCs w:val="20"/>
              </w:rPr>
              <w:t>of</w:t>
            </w:r>
            <w:proofErr w:type="spellEnd"/>
            <w:r w:rsidRPr="004624FC">
              <w:rPr>
                <w:i/>
                <w:iCs/>
                <w:color w:val="212529"/>
                <w:sz w:val="20"/>
                <w:szCs w:val="20"/>
              </w:rPr>
              <w:t xml:space="preserve"> </w:t>
            </w:r>
            <w:proofErr w:type="spellStart"/>
            <w:r w:rsidRPr="004624FC">
              <w:rPr>
                <w:i/>
                <w:iCs/>
                <w:color w:val="212529"/>
                <w:sz w:val="20"/>
                <w:szCs w:val="20"/>
              </w:rPr>
              <w:t>drawing</w:t>
            </w:r>
            <w:proofErr w:type="spellEnd"/>
            <w:r w:rsidRPr="004624FC">
              <w:rPr>
                <w:i/>
                <w:iCs/>
                <w:color w:val="212529"/>
                <w:sz w:val="20"/>
                <w:szCs w:val="20"/>
              </w:rPr>
              <w:t xml:space="preserve">: </w:t>
            </w:r>
            <w:proofErr w:type="spellStart"/>
            <w:r w:rsidRPr="004624FC">
              <w:rPr>
                <w:i/>
                <w:iCs/>
                <w:color w:val="212529"/>
                <w:sz w:val="20"/>
                <w:szCs w:val="20"/>
              </w:rPr>
              <w:t>artists</w:t>
            </w:r>
            <w:proofErr w:type="spellEnd"/>
            <w:r w:rsidRPr="004624FC">
              <w:rPr>
                <w:i/>
                <w:iCs/>
                <w:color w:val="212529"/>
                <w:sz w:val="20"/>
                <w:szCs w:val="20"/>
              </w:rPr>
              <w:t xml:space="preserve">' </w:t>
            </w:r>
            <w:proofErr w:type="spellStart"/>
            <w:r w:rsidRPr="004624FC">
              <w:rPr>
                <w:i/>
                <w:iCs/>
                <w:color w:val="212529"/>
                <w:sz w:val="20"/>
                <w:szCs w:val="20"/>
              </w:rPr>
              <w:t>perspectives</w:t>
            </w:r>
            <w:proofErr w:type="spellEnd"/>
            <w:r w:rsidRPr="004624FC">
              <w:rPr>
                <w:i/>
                <w:iCs/>
                <w:color w:val="212529"/>
                <w:sz w:val="20"/>
                <w:szCs w:val="20"/>
              </w:rPr>
              <w:t xml:space="preserve"> and </w:t>
            </w:r>
            <w:proofErr w:type="spellStart"/>
            <w:r w:rsidRPr="004624FC">
              <w:rPr>
                <w:i/>
                <w:iCs/>
                <w:color w:val="212529"/>
                <w:sz w:val="20"/>
                <w:szCs w:val="20"/>
              </w:rPr>
              <w:t>practices</w:t>
            </w:r>
            <w:proofErr w:type="spellEnd"/>
            <w:r w:rsidRPr="004624FC">
              <w:rPr>
                <w:color w:val="212529"/>
                <w:sz w:val="20"/>
                <w:szCs w:val="20"/>
              </w:rPr>
              <w:t xml:space="preserve">. London: in </w:t>
            </w:r>
            <w:proofErr w:type="spellStart"/>
            <w:r w:rsidRPr="004624FC">
              <w:rPr>
                <w:color w:val="212529"/>
                <w:sz w:val="20"/>
                <w:szCs w:val="20"/>
              </w:rPr>
              <w:t>collaboration</w:t>
            </w:r>
            <w:proofErr w:type="spellEnd"/>
            <w:r w:rsidRPr="004624FC">
              <w:rPr>
                <w:color w:val="212529"/>
                <w:sz w:val="20"/>
                <w:szCs w:val="20"/>
              </w:rPr>
              <w:t xml:space="preserve"> </w:t>
            </w:r>
            <w:proofErr w:type="spellStart"/>
            <w:r w:rsidRPr="004624FC">
              <w:rPr>
                <w:color w:val="212529"/>
                <w:sz w:val="20"/>
                <w:szCs w:val="20"/>
              </w:rPr>
              <w:t>with</w:t>
            </w:r>
            <w:proofErr w:type="spellEnd"/>
            <w:r w:rsidRPr="004624FC">
              <w:rPr>
                <w:color w:val="212529"/>
                <w:sz w:val="20"/>
                <w:szCs w:val="20"/>
              </w:rPr>
              <w:t xml:space="preserve"> </w:t>
            </w:r>
            <w:proofErr w:type="spellStart"/>
            <w:r w:rsidRPr="004624FC">
              <w:rPr>
                <w:color w:val="212529"/>
                <w:sz w:val="20"/>
                <w:szCs w:val="20"/>
              </w:rPr>
              <w:t>the</w:t>
            </w:r>
            <w:proofErr w:type="spellEnd"/>
            <w:r w:rsidRPr="004624FC">
              <w:rPr>
                <w:color w:val="212529"/>
                <w:sz w:val="20"/>
                <w:szCs w:val="20"/>
              </w:rPr>
              <w:t xml:space="preserve"> </w:t>
            </w:r>
            <w:proofErr w:type="spellStart"/>
            <w:r w:rsidRPr="004624FC">
              <w:rPr>
                <w:color w:val="212529"/>
                <w:sz w:val="20"/>
                <w:szCs w:val="20"/>
              </w:rPr>
              <w:t>Royal</w:t>
            </w:r>
            <w:proofErr w:type="spellEnd"/>
            <w:r w:rsidRPr="004624FC">
              <w:rPr>
                <w:color w:val="212529"/>
                <w:sz w:val="20"/>
                <w:szCs w:val="20"/>
              </w:rPr>
              <w:t xml:space="preserve"> </w:t>
            </w:r>
            <w:proofErr w:type="spellStart"/>
            <w:r w:rsidRPr="004624FC">
              <w:rPr>
                <w:color w:val="212529"/>
                <w:sz w:val="20"/>
                <w:szCs w:val="20"/>
              </w:rPr>
              <w:t>Drawing</w:t>
            </w:r>
            <w:proofErr w:type="spellEnd"/>
            <w:r w:rsidRPr="004624FC">
              <w:rPr>
                <w:color w:val="212529"/>
                <w:sz w:val="20"/>
                <w:szCs w:val="20"/>
              </w:rPr>
              <w:t xml:space="preserve"> </w:t>
            </w:r>
            <w:proofErr w:type="spellStart"/>
            <w:r w:rsidRPr="004624FC">
              <w:rPr>
                <w:color w:val="212529"/>
                <w:sz w:val="20"/>
                <w:szCs w:val="20"/>
              </w:rPr>
              <w:t>School</w:t>
            </w:r>
            <w:proofErr w:type="spellEnd"/>
            <w:r w:rsidRPr="004624FC">
              <w:rPr>
                <w:color w:val="212529"/>
                <w:sz w:val="20"/>
                <w:szCs w:val="20"/>
              </w:rPr>
              <w:t>, 2019. ISBN 0500021902.</w:t>
            </w:r>
          </w:p>
          <w:p w14:paraId="617CAABD" w14:textId="77777777" w:rsidR="001E4614" w:rsidRPr="004624FC" w:rsidRDefault="001E4614" w:rsidP="00AC0ECD">
            <w:pPr>
              <w:rPr>
                <w:color w:val="212529"/>
                <w:sz w:val="20"/>
                <w:szCs w:val="20"/>
              </w:rPr>
            </w:pPr>
            <w:r w:rsidRPr="004624FC">
              <w:rPr>
                <w:color w:val="212529"/>
                <w:sz w:val="20"/>
                <w:szCs w:val="20"/>
              </w:rPr>
              <w:t xml:space="preserve">KROUTVOR, Josef. </w:t>
            </w:r>
            <w:proofErr w:type="spellStart"/>
            <w:r w:rsidRPr="004624FC">
              <w:rPr>
                <w:i/>
                <w:iCs/>
                <w:color w:val="212529"/>
                <w:sz w:val="20"/>
                <w:szCs w:val="20"/>
              </w:rPr>
              <w:t>Živly</w:t>
            </w:r>
            <w:proofErr w:type="spellEnd"/>
            <w:r w:rsidRPr="004624FC">
              <w:rPr>
                <w:color w:val="212529"/>
                <w:sz w:val="20"/>
                <w:szCs w:val="20"/>
              </w:rPr>
              <w:t xml:space="preserve">. [Prague]: </w:t>
            </w:r>
            <w:proofErr w:type="spellStart"/>
            <w:r w:rsidRPr="004624FC">
              <w:rPr>
                <w:color w:val="212529"/>
                <w:sz w:val="20"/>
                <w:szCs w:val="20"/>
              </w:rPr>
              <w:t>Herrmann</w:t>
            </w:r>
            <w:proofErr w:type="spellEnd"/>
            <w:r w:rsidRPr="004624FC">
              <w:rPr>
                <w:color w:val="212529"/>
                <w:sz w:val="20"/>
                <w:szCs w:val="20"/>
              </w:rPr>
              <w:t xml:space="preserve"> &amp; </w:t>
            </w:r>
            <w:proofErr w:type="spellStart"/>
            <w:r w:rsidRPr="004624FC">
              <w:rPr>
                <w:color w:val="212529"/>
                <w:sz w:val="20"/>
                <w:szCs w:val="20"/>
              </w:rPr>
              <w:t>synove</w:t>
            </w:r>
            <w:proofErr w:type="spellEnd"/>
            <w:r w:rsidRPr="004624FC">
              <w:rPr>
                <w:color w:val="212529"/>
                <w:sz w:val="20"/>
                <w:szCs w:val="20"/>
              </w:rPr>
              <w:t>́, 1997. ISBN 8023820516.</w:t>
            </w:r>
          </w:p>
          <w:p w14:paraId="3642AEBD" w14:textId="77777777" w:rsidR="001E4614" w:rsidRDefault="001E4614" w:rsidP="00AC0ECD">
            <w:pPr>
              <w:rPr>
                <w:ins w:id="24" w:author="Hana Ponížilová" w:date="2023-05-26T12:15:00Z"/>
                <w:color w:val="212529"/>
                <w:sz w:val="20"/>
                <w:szCs w:val="20"/>
              </w:rPr>
            </w:pPr>
            <w:r w:rsidRPr="004624FC">
              <w:rPr>
                <w:color w:val="212529"/>
                <w:sz w:val="20"/>
                <w:szCs w:val="20"/>
              </w:rPr>
              <w:t xml:space="preserve">KROUTVOR, Josef. </w:t>
            </w:r>
            <w:r w:rsidRPr="004624FC">
              <w:rPr>
                <w:i/>
                <w:iCs/>
                <w:color w:val="212529"/>
                <w:sz w:val="20"/>
                <w:szCs w:val="20"/>
              </w:rPr>
              <w:t xml:space="preserve">Chvály, pocty i rozpaky: úvahy o řemesle, obyčejných věcech a </w:t>
            </w:r>
            <w:proofErr w:type="spellStart"/>
            <w:r w:rsidRPr="004624FC">
              <w:rPr>
                <w:i/>
                <w:iCs/>
                <w:color w:val="212529"/>
                <w:sz w:val="20"/>
                <w:szCs w:val="20"/>
              </w:rPr>
              <w:t>kraině</w:t>
            </w:r>
            <w:proofErr w:type="spellEnd"/>
            <w:r w:rsidRPr="004624FC">
              <w:rPr>
                <w:color w:val="212529"/>
                <w:sz w:val="20"/>
                <w:szCs w:val="20"/>
              </w:rPr>
              <w:t xml:space="preserve">. Praha: </w:t>
            </w:r>
            <w:proofErr w:type="spellStart"/>
            <w:r w:rsidRPr="004624FC">
              <w:rPr>
                <w:color w:val="212529"/>
                <w:sz w:val="20"/>
                <w:szCs w:val="20"/>
              </w:rPr>
              <w:t>Pulchra</w:t>
            </w:r>
            <w:proofErr w:type="spellEnd"/>
            <w:r w:rsidRPr="004624FC">
              <w:rPr>
                <w:color w:val="212529"/>
                <w:sz w:val="20"/>
                <w:szCs w:val="20"/>
              </w:rPr>
              <w:t>, 2015. Eseje (</w:t>
            </w:r>
            <w:proofErr w:type="spellStart"/>
            <w:r w:rsidRPr="004624FC">
              <w:rPr>
                <w:color w:val="212529"/>
                <w:sz w:val="20"/>
                <w:szCs w:val="20"/>
              </w:rPr>
              <w:t>Pulchra</w:t>
            </w:r>
            <w:proofErr w:type="spellEnd"/>
            <w:r w:rsidRPr="004624FC">
              <w:rPr>
                <w:color w:val="212529"/>
                <w:sz w:val="20"/>
                <w:szCs w:val="20"/>
              </w:rPr>
              <w:t>). ISBN 978-80-87377-66-6.</w:t>
            </w:r>
          </w:p>
          <w:p w14:paraId="0136E835" w14:textId="1D670B2F" w:rsidR="0055180A" w:rsidRPr="00AC0ECD" w:rsidRDefault="0055180A" w:rsidP="00AC0ECD">
            <w:pPr>
              <w:rPr>
                <w:color w:val="212529"/>
                <w:sz w:val="20"/>
                <w:szCs w:val="20"/>
              </w:rPr>
            </w:pPr>
            <w:ins w:id="25" w:author="Hana Ponížilová" w:date="2023-05-26T12:15:00Z">
              <w:r w:rsidRPr="0055180A">
                <w:rPr>
                  <w:color w:val="212529"/>
                  <w:sz w:val="20"/>
                  <w:szCs w:val="20"/>
                </w:rPr>
                <w:t>TELLÉUS, Annika. Naslouchat je umění: jak účinně a pozitivně komunikovat. Přeložil Helena STIESSOVÁ. Praha: Portál, 2022. ISBN 978-80-262-1869-2.</w:t>
              </w:r>
            </w:ins>
          </w:p>
        </w:tc>
      </w:tr>
    </w:tbl>
    <w:p w14:paraId="199DBA01" w14:textId="77777777" w:rsidR="001E4614" w:rsidRDefault="001E4614" w:rsidP="001E4614"/>
    <w:p w14:paraId="52F56C8D" w14:textId="77777777" w:rsidR="001E4614" w:rsidRDefault="001E4614" w:rsidP="001E4614">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8"/>
        <w:gridCol w:w="1133"/>
        <w:gridCol w:w="890"/>
        <w:gridCol w:w="816"/>
        <w:gridCol w:w="2155"/>
        <w:gridCol w:w="539"/>
        <w:gridCol w:w="668"/>
      </w:tblGrid>
      <w:tr w:rsidR="001E4614" w:rsidRPr="00344775" w14:paraId="06C0D8CB"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929E19B" w14:textId="77777777" w:rsidR="001E4614" w:rsidRPr="00344775" w:rsidRDefault="001E4614" w:rsidP="005C2183">
            <w:pPr>
              <w:widowControl w:val="0"/>
              <w:jc w:val="both"/>
              <w:rPr>
                <w:b/>
              </w:rPr>
            </w:pPr>
            <w:r w:rsidRPr="00344775">
              <w:rPr>
                <w:b/>
              </w:rPr>
              <w:lastRenderedPageBreak/>
              <w:t>B-III – Charakteristika studijního předmětu</w:t>
            </w:r>
          </w:p>
        </w:tc>
      </w:tr>
      <w:tr w:rsidR="001E4614" w:rsidRPr="00344775" w14:paraId="1610F607"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2F49A349" w14:textId="77777777" w:rsidR="001E4614" w:rsidRPr="004624FC" w:rsidRDefault="001E4614" w:rsidP="005C2183">
            <w:pPr>
              <w:widowControl w:val="0"/>
              <w:rPr>
                <w:b/>
                <w:sz w:val="20"/>
                <w:szCs w:val="20"/>
              </w:rPr>
            </w:pPr>
            <w:r w:rsidRPr="004624FC">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370A028F" w14:textId="77777777" w:rsidR="001E4614" w:rsidRPr="004624FC" w:rsidRDefault="001E4614" w:rsidP="005C2183">
            <w:pPr>
              <w:widowControl w:val="0"/>
              <w:jc w:val="both"/>
              <w:rPr>
                <w:sz w:val="20"/>
                <w:szCs w:val="20"/>
              </w:rPr>
            </w:pPr>
            <w:r w:rsidRPr="004624FC">
              <w:rPr>
                <w:sz w:val="20"/>
                <w:szCs w:val="20"/>
              </w:rPr>
              <w:t xml:space="preserve">Plenér </w:t>
            </w:r>
            <w:r>
              <w:rPr>
                <w:sz w:val="20"/>
                <w:szCs w:val="20"/>
              </w:rPr>
              <w:t>3</w:t>
            </w:r>
          </w:p>
        </w:tc>
      </w:tr>
      <w:tr w:rsidR="001E4614" w:rsidRPr="00344775" w14:paraId="62FFECD9"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3BB285C" w14:textId="77777777" w:rsidR="001E4614" w:rsidRPr="004624FC" w:rsidRDefault="001E4614" w:rsidP="005C2183">
            <w:pPr>
              <w:widowControl w:val="0"/>
              <w:rPr>
                <w:b/>
                <w:sz w:val="20"/>
                <w:szCs w:val="20"/>
              </w:rPr>
            </w:pPr>
            <w:r w:rsidRPr="004624FC">
              <w:rPr>
                <w:b/>
                <w:sz w:val="20"/>
                <w:szCs w:val="20"/>
              </w:rPr>
              <w:t>Typ předmětu</w:t>
            </w:r>
          </w:p>
        </w:tc>
        <w:tc>
          <w:tcPr>
            <w:tcW w:w="3407" w:type="dxa"/>
            <w:gridSpan w:val="4"/>
            <w:tcBorders>
              <w:top w:val="single" w:sz="4" w:space="0" w:color="000000"/>
              <w:left w:val="single" w:sz="4" w:space="0" w:color="000000"/>
              <w:bottom w:val="single" w:sz="4" w:space="0" w:color="000000"/>
              <w:right w:val="single" w:sz="4" w:space="0" w:color="000000"/>
            </w:tcBorders>
          </w:tcPr>
          <w:p w14:paraId="5E0825A4" w14:textId="77777777" w:rsidR="001E4614" w:rsidRPr="004624FC" w:rsidRDefault="001E4614" w:rsidP="005C2183">
            <w:pPr>
              <w:widowControl w:val="0"/>
              <w:jc w:val="both"/>
              <w:rPr>
                <w:sz w:val="20"/>
                <w:szCs w:val="20"/>
              </w:rPr>
            </w:pPr>
            <w:r w:rsidRPr="004624FC">
              <w:rPr>
                <w:sz w:val="20"/>
                <w:szCs w:val="20"/>
              </w:rPr>
              <w:t>povinný</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7998E4B5" w14:textId="77777777" w:rsidR="001E4614" w:rsidRPr="004624FC" w:rsidRDefault="001E4614" w:rsidP="005C2183">
            <w:pPr>
              <w:widowControl w:val="0"/>
              <w:jc w:val="both"/>
              <w:rPr>
                <w:sz w:val="20"/>
                <w:szCs w:val="20"/>
              </w:rPr>
            </w:pPr>
            <w:r w:rsidRPr="004624FC">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798AF5AD" w14:textId="77777777" w:rsidR="001E4614" w:rsidRPr="004624FC" w:rsidRDefault="001E4614" w:rsidP="005C2183">
            <w:pPr>
              <w:widowControl w:val="0"/>
              <w:jc w:val="both"/>
              <w:rPr>
                <w:sz w:val="20"/>
                <w:szCs w:val="20"/>
              </w:rPr>
            </w:pPr>
            <w:r>
              <w:rPr>
                <w:sz w:val="20"/>
                <w:szCs w:val="20"/>
              </w:rPr>
              <w:t>3</w:t>
            </w:r>
            <w:r w:rsidRPr="004624FC">
              <w:rPr>
                <w:sz w:val="20"/>
                <w:szCs w:val="20"/>
              </w:rPr>
              <w:t>/ZS</w:t>
            </w:r>
          </w:p>
        </w:tc>
      </w:tr>
      <w:tr w:rsidR="001E4614" w:rsidRPr="00344775" w14:paraId="5C4AF90F"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F2E3C8B" w14:textId="77777777" w:rsidR="001E4614" w:rsidRPr="004624FC" w:rsidRDefault="001E4614" w:rsidP="005C2183">
            <w:pPr>
              <w:widowControl w:val="0"/>
              <w:rPr>
                <w:b/>
                <w:sz w:val="20"/>
                <w:szCs w:val="20"/>
              </w:rPr>
            </w:pPr>
            <w:r w:rsidRPr="004624FC">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BD54FB3" w14:textId="77777777" w:rsidR="001E4614" w:rsidRPr="004624FC" w:rsidRDefault="001E4614" w:rsidP="005C2183">
            <w:pPr>
              <w:widowControl w:val="0"/>
              <w:jc w:val="both"/>
              <w:rPr>
                <w:sz w:val="20"/>
                <w:szCs w:val="20"/>
              </w:rPr>
            </w:pPr>
            <w:r w:rsidRPr="004624FC">
              <w:rPr>
                <w:sz w:val="20"/>
                <w:szCs w:val="20"/>
              </w:rPr>
              <w:t>26c</w:t>
            </w:r>
          </w:p>
        </w:tc>
        <w:tc>
          <w:tcPr>
            <w:tcW w:w="890" w:type="dxa"/>
            <w:tcBorders>
              <w:top w:val="single" w:sz="4" w:space="0" w:color="000000"/>
              <w:left w:val="single" w:sz="4" w:space="0" w:color="000000"/>
              <w:bottom w:val="single" w:sz="4" w:space="0" w:color="000000"/>
              <w:right w:val="single" w:sz="4" w:space="0" w:color="000000"/>
            </w:tcBorders>
            <w:shd w:val="clear" w:color="auto" w:fill="F7CAAC"/>
          </w:tcPr>
          <w:p w14:paraId="415F7080" w14:textId="77777777" w:rsidR="001E4614" w:rsidRPr="004624FC" w:rsidRDefault="001E4614" w:rsidP="005C2183">
            <w:pPr>
              <w:widowControl w:val="0"/>
              <w:jc w:val="both"/>
              <w:rPr>
                <w:b/>
                <w:sz w:val="20"/>
                <w:szCs w:val="20"/>
              </w:rPr>
            </w:pPr>
            <w:r w:rsidRPr="004624FC">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056BBCB0" w14:textId="77777777" w:rsidR="001E4614" w:rsidRPr="004624FC" w:rsidRDefault="001E4614" w:rsidP="005C2183">
            <w:pPr>
              <w:widowControl w:val="0"/>
              <w:jc w:val="both"/>
              <w:rPr>
                <w:sz w:val="20"/>
                <w:szCs w:val="20"/>
              </w:rPr>
            </w:pPr>
            <w:r w:rsidRPr="004624FC">
              <w:rPr>
                <w:sz w:val="20"/>
                <w:szCs w:val="20"/>
              </w:rPr>
              <w:t>26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11326BC8" w14:textId="77777777" w:rsidR="001E4614" w:rsidRPr="004624FC" w:rsidRDefault="001E4614" w:rsidP="005C2183">
            <w:pPr>
              <w:widowControl w:val="0"/>
              <w:jc w:val="both"/>
              <w:rPr>
                <w:b/>
                <w:sz w:val="20"/>
                <w:szCs w:val="20"/>
              </w:rPr>
            </w:pPr>
            <w:r w:rsidRPr="004624FC">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565D81D7" w14:textId="77777777" w:rsidR="001E4614" w:rsidRPr="004624FC" w:rsidRDefault="001E4614" w:rsidP="005C2183">
            <w:pPr>
              <w:widowControl w:val="0"/>
              <w:jc w:val="both"/>
              <w:rPr>
                <w:sz w:val="20"/>
                <w:szCs w:val="20"/>
              </w:rPr>
            </w:pPr>
            <w:r w:rsidRPr="004624FC">
              <w:rPr>
                <w:sz w:val="20"/>
                <w:szCs w:val="20"/>
              </w:rPr>
              <w:t>2</w:t>
            </w:r>
          </w:p>
        </w:tc>
      </w:tr>
      <w:tr w:rsidR="001E4614" w:rsidRPr="00344775" w14:paraId="350541B3"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3419A21" w14:textId="77777777" w:rsidR="001E4614" w:rsidRPr="004624FC" w:rsidRDefault="001E4614" w:rsidP="005C2183">
            <w:pPr>
              <w:widowControl w:val="0"/>
              <w:rPr>
                <w:b/>
                <w:sz w:val="20"/>
                <w:szCs w:val="20"/>
              </w:rPr>
            </w:pPr>
            <w:r w:rsidRPr="004624FC">
              <w:rPr>
                <w:b/>
                <w:sz w:val="20"/>
                <w:szCs w:val="20"/>
              </w:rPr>
              <w:t xml:space="preserve">Prerekvizity, </w:t>
            </w:r>
            <w:proofErr w:type="spellStart"/>
            <w:r w:rsidRPr="004624FC">
              <w:rPr>
                <w:b/>
                <w:sz w:val="20"/>
                <w:szCs w:val="20"/>
              </w:rPr>
              <w:t>korekvizity</w:t>
            </w:r>
            <w:proofErr w:type="spellEnd"/>
            <w:r w:rsidRPr="004624FC">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46C2AA1F" w14:textId="77777777" w:rsidR="001E4614" w:rsidRPr="004624FC" w:rsidRDefault="001E4614" w:rsidP="005C2183">
            <w:pPr>
              <w:widowControl w:val="0"/>
              <w:jc w:val="both"/>
              <w:rPr>
                <w:sz w:val="20"/>
                <w:szCs w:val="20"/>
              </w:rPr>
            </w:pPr>
          </w:p>
        </w:tc>
      </w:tr>
      <w:tr w:rsidR="001E4614" w:rsidRPr="00344775" w14:paraId="6BE66966"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5B65316" w14:textId="77777777" w:rsidR="001E4614" w:rsidRPr="004624FC" w:rsidRDefault="001E4614" w:rsidP="005C2183">
            <w:pPr>
              <w:widowControl w:val="0"/>
              <w:rPr>
                <w:b/>
                <w:sz w:val="20"/>
                <w:szCs w:val="20"/>
              </w:rPr>
            </w:pPr>
            <w:r w:rsidRPr="004624FC">
              <w:rPr>
                <w:b/>
                <w:sz w:val="20"/>
                <w:szCs w:val="20"/>
              </w:rPr>
              <w:t>Způsob ověření studijních výsledků</w:t>
            </w:r>
          </w:p>
        </w:tc>
        <w:tc>
          <w:tcPr>
            <w:tcW w:w="3407" w:type="dxa"/>
            <w:gridSpan w:val="4"/>
            <w:tcBorders>
              <w:top w:val="single" w:sz="4" w:space="0" w:color="000000"/>
              <w:left w:val="single" w:sz="4" w:space="0" w:color="000000"/>
              <w:bottom w:val="single" w:sz="4" w:space="0" w:color="000000"/>
              <w:right w:val="single" w:sz="4" w:space="0" w:color="000000"/>
            </w:tcBorders>
          </w:tcPr>
          <w:p w14:paraId="5E9E2B69" w14:textId="77777777" w:rsidR="001E4614" w:rsidRPr="004624FC" w:rsidRDefault="001E4614" w:rsidP="005C2183">
            <w:pPr>
              <w:widowControl w:val="0"/>
              <w:jc w:val="both"/>
              <w:rPr>
                <w:sz w:val="20"/>
                <w:szCs w:val="20"/>
              </w:rPr>
            </w:pPr>
            <w:r w:rsidRPr="004624FC">
              <w:rPr>
                <w:sz w:val="20"/>
                <w:szCs w:val="20"/>
              </w:rP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74F452BA" w14:textId="77777777" w:rsidR="001E4614" w:rsidRPr="004624FC" w:rsidRDefault="001E4614" w:rsidP="005C2183">
            <w:pPr>
              <w:widowControl w:val="0"/>
              <w:jc w:val="both"/>
              <w:rPr>
                <w:b/>
                <w:sz w:val="20"/>
                <w:szCs w:val="20"/>
              </w:rPr>
            </w:pPr>
            <w:r w:rsidRPr="004624FC">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5C16A5E0" w14:textId="77777777" w:rsidR="001E4614" w:rsidRPr="004624FC" w:rsidRDefault="001E4614" w:rsidP="005C2183">
            <w:pPr>
              <w:widowControl w:val="0"/>
              <w:jc w:val="both"/>
              <w:rPr>
                <w:sz w:val="20"/>
                <w:szCs w:val="20"/>
              </w:rPr>
            </w:pPr>
            <w:r w:rsidRPr="004624FC">
              <w:rPr>
                <w:sz w:val="20"/>
                <w:szCs w:val="20"/>
              </w:rPr>
              <w:t>plenér</w:t>
            </w:r>
          </w:p>
        </w:tc>
      </w:tr>
      <w:tr w:rsidR="001E4614" w:rsidRPr="00344775" w14:paraId="4389E41B"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16664E5" w14:textId="77777777" w:rsidR="001E4614" w:rsidRPr="004624FC" w:rsidRDefault="001E4614" w:rsidP="005C2183">
            <w:pPr>
              <w:widowControl w:val="0"/>
              <w:rPr>
                <w:b/>
                <w:sz w:val="20"/>
                <w:szCs w:val="20"/>
              </w:rPr>
            </w:pPr>
            <w:r w:rsidRPr="004624FC">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50395BF7" w14:textId="315BB5BE" w:rsidR="001E4614" w:rsidRPr="004624FC" w:rsidRDefault="001E4614" w:rsidP="00F05B61">
            <w:pPr>
              <w:widowControl w:val="0"/>
              <w:jc w:val="both"/>
              <w:rPr>
                <w:sz w:val="20"/>
                <w:szCs w:val="20"/>
              </w:rPr>
            </w:pPr>
            <w:r w:rsidRPr="004624FC">
              <w:rPr>
                <w:color w:val="000000" w:themeColor="text1"/>
                <w:sz w:val="20"/>
                <w:szCs w:val="20"/>
              </w:rPr>
              <w:t>K úspěšnému absolvování předmětu je nutná účast, jedná se o výjezd mimo fakultu po dobu 3 dnů a následné 2 dny na fakultě. K zápočtu je také nutné odevzdání prací k výstavě.</w:t>
            </w:r>
          </w:p>
        </w:tc>
      </w:tr>
      <w:tr w:rsidR="001E4614" w:rsidRPr="00344775" w14:paraId="60582413" w14:textId="77777777" w:rsidTr="00AC0ECD">
        <w:trPr>
          <w:trHeight w:val="62"/>
        </w:trPr>
        <w:tc>
          <w:tcPr>
            <w:tcW w:w="9855" w:type="dxa"/>
            <w:gridSpan w:val="8"/>
            <w:tcBorders>
              <w:left w:val="single" w:sz="4" w:space="0" w:color="000000"/>
              <w:bottom w:val="single" w:sz="4" w:space="0" w:color="000000"/>
              <w:right w:val="single" w:sz="4" w:space="0" w:color="000000"/>
            </w:tcBorders>
          </w:tcPr>
          <w:p w14:paraId="1C00A8CB" w14:textId="77777777" w:rsidR="001E4614" w:rsidRPr="004624FC" w:rsidRDefault="001E4614" w:rsidP="005C2183">
            <w:pPr>
              <w:widowControl w:val="0"/>
              <w:rPr>
                <w:sz w:val="20"/>
                <w:szCs w:val="20"/>
              </w:rPr>
            </w:pPr>
          </w:p>
        </w:tc>
      </w:tr>
      <w:tr w:rsidR="001E4614" w:rsidRPr="00344775" w14:paraId="0C005F33"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306CCCD0" w14:textId="77777777" w:rsidR="001E4614" w:rsidRPr="004624FC" w:rsidRDefault="001E4614" w:rsidP="005C2183">
            <w:pPr>
              <w:widowControl w:val="0"/>
              <w:rPr>
                <w:b/>
                <w:sz w:val="20"/>
                <w:szCs w:val="20"/>
              </w:rPr>
            </w:pPr>
            <w:r w:rsidRPr="004624FC">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58FA0E38" w14:textId="77777777" w:rsidR="001E4614" w:rsidRPr="004624FC" w:rsidRDefault="001E4614" w:rsidP="005C2183">
            <w:pPr>
              <w:widowControl w:val="0"/>
              <w:jc w:val="both"/>
              <w:rPr>
                <w:sz w:val="20"/>
                <w:szCs w:val="20"/>
              </w:rPr>
            </w:pPr>
            <w:r w:rsidRPr="004624FC">
              <w:rPr>
                <w:sz w:val="20"/>
                <w:szCs w:val="20"/>
              </w:rPr>
              <w:t>MgA. Martin Kukal</w:t>
            </w:r>
          </w:p>
        </w:tc>
      </w:tr>
      <w:tr w:rsidR="001E4614" w:rsidRPr="00344775" w14:paraId="4F82A653"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0550EDBD" w14:textId="77777777" w:rsidR="001E4614" w:rsidRPr="004624FC" w:rsidRDefault="001E4614" w:rsidP="005C2183">
            <w:pPr>
              <w:widowControl w:val="0"/>
              <w:rPr>
                <w:b/>
                <w:sz w:val="20"/>
                <w:szCs w:val="20"/>
              </w:rPr>
            </w:pPr>
            <w:r w:rsidRPr="004624FC">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0CBD26B5" w14:textId="0098771D" w:rsidR="001E4614" w:rsidRPr="004624FC" w:rsidRDefault="001E4614" w:rsidP="005C2183">
            <w:pPr>
              <w:widowControl w:val="0"/>
              <w:jc w:val="both"/>
              <w:rPr>
                <w:sz w:val="20"/>
                <w:szCs w:val="20"/>
              </w:rPr>
            </w:pPr>
            <w:r w:rsidRPr="004624FC">
              <w:rPr>
                <w:sz w:val="20"/>
                <w:szCs w:val="20"/>
              </w:rPr>
              <w:t>100</w:t>
            </w:r>
            <w:r w:rsidR="00665200">
              <w:rPr>
                <w:sz w:val="20"/>
                <w:szCs w:val="20"/>
              </w:rPr>
              <w:t xml:space="preserve"> </w:t>
            </w:r>
            <w:r w:rsidRPr="004624FC">
              <w:rPr>
                <w:sz w:val="20"/>
                <w:szCs w:val="20"/>
              </w:rPr>
              <w:t xml:space="preserve">% </w:t>
            </w:r>
          </w:p>
        </w:tc>
      </w:tr>
      <w:tr w:rsidR="001E4614" w:rsidRPr="00344775" w14:paraId="7996C78A"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2339D4F" w14:textId="77777777" w:rsidR="001E4614" w:rsidRPr="004624FC" w:rsidRDefault="001E4614" w:rsidP="005C2183">
            <w:pPr>
              <w:widowControl w:val="0"/>
              <w:rPr>
                <w:b/>
                <w:sz w:val="20"/>
                <w:szCs w:val="20"/>
              </w:rPr>
            </w:pPr>
            <w:r w:rsidRPr="004624FC">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7126D3C3" w14:textId="72FB1A28" w:rsidR="001E4614" w:rsidRPr="004624FC" w:rsidRDefault="001E4614" w:rsidP="005C2183">
            <w:pPr>
              <w:widowControl w:val="0"/>
              <w:jc w:val="both"/>
              <w:rPr>
                <w:sz w:val="20"/>
                <w:szCs w:val="20"/>
              </w:rPr>
            </w:pPr>
            <w:r w:rsidRPr="004624FC">
              <w:rPr>
                <w:sz w:val="20"/>
                <w:szCs w:val="20"/>
              </w:rPr>
              <w:t>MgA. Martin Kukal</w:t>
            </w:r>
          </w:p>
        </w:tc>
      </w:tr>
      <w:tr w:rsidR="001E4614" w:rsidRPr="00344775" w14:paraId="33F65257" w14:textId="77777777" w:rsidTr="00AC0ECD">
        <w:trPr>
          <w:trHeight w:val="136"/>
        </w:trPr>
        <w:tc>
          <w:tcPr>
            <w:tcW w:w="9855" w:type="dxa"/>
            <w:gridSpan w:val="8"/>
            <w:tcBorders>
              <w:left w:val="single" w:sz="4" w:space="0" w:color="000000"/>
              <w:bottom w:val="single" w:sz="4" w:space="0" w:color="000000"/>
              <w:right w:val="single" w:sz="4" w:space="0" w:color="000000"/>
            </w:tcBorders>
          </w:tcPr>
          <w:p w14:paraId="2871E1F6" w14:textId="77777777" w:rsidR="001E4614" w:rsidRPr="004624FC" w:rsidRDefault="001E4614" w:rsidP="005C2183">
            <w:pPr>
              <w:widowControl w:val="0"/>
              <w:jc w:val="both"/>
              <w:rPr>
                <w:sz w:val="20"/>
                <w:szCs w:val="20"/>
              </w:rPr>
            </w:pPr>
          </w:p>
        </w:tc>
      </w:tr>
      <w:tr w:rsidR="001E4614" w:rsidRPr="00344775" w14:paraId="55B84CFC"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C1A162" w14:textId="77777777" w:rsidR="001E4614" w:rsidRPr="004624FC" w:rsidRDefault="001E4614" w:rsidP="005C2183">
            <w:pPr>
              <w:widowControl w:val="0"/>
              <w:jc w:val="both"/>
              <w:rPr>
                <w:b/>
                <w:sz w:val="20"/>
                <w:szCs w:val="20"/>
              </w:rPr>
            </w:pPr>
            <w:r w:rsidRPr="004624FC">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1E58F4E9" w14:textId="77777777" w:rsidR="001E4614" w:rsidRPr="004624FC" w:rsidRDefault="001E4614" w:rsidP="005C2183">
            <w:pPr>
              <w:widowControl w:val="0"/>
              <w:jc w:val="both"/>
              <w:rPr>
                <w:sz w:val="20"/>
                <w:szCs w:val="20"/>
              </w:rPr>
            </w:pPr>
          </w:p>
        </w:tc>
      </w:tr>
      <w:tr w:rsidR="001E4614" w:rsidRPr="00344775" w14:paraId="0B774072" w14:textId="77777777" w:rsidTr="00AC0ECD">
        <w:trPr>
          <w:trHeight w:val="2496"/>
        </w:trPr>
        <w:tc>
          <w:tcPr>
            <w:tcW w:w="9855" w:type="dxa"/>
            <w:gridSpan w:val="8"/>
            <w:tcBorders>
              <w:left w:val="single" w:sz="4" w:space="0" w:color="000000"/>
              <w:bottom w:val="single" w:sz="12" w:space="0" w:color="000000"/>
              <w:right w:val="single" w:sz="4" w:space="0" w:color="000000"/>
            </w:tcBorders>
          </w:tcPr>
          <w:p w14:paraId="3AD6BF83" w14:textId="101BEDB2" w:rsidR="001E4614" w:rsidRPr="00AC0ECD" w:rsidRDefault="001E4614" w:rsidP="00AC0ECD">
            <w:pPr>
              <w:spacing w:after="120"/>
              <w:jc w:val="both"/>
              <w:rPr>
                <w:color w:val="000000" w:themeColor="text1"/>
                <w:sz w:val="20"/>
                <w:szCs w:val="20"/>
              </w:rPr>
            </w:pPr>
            <w:r w:rsidRPr="004624FC">
              <w:rPr>
                <w:color w:val="000000" w:themeColor="text1"/>
                <w:sz w:val="20"/>
                <w:szCs w:val="20"/>
              </w:rPr>
              <w:t>Studenti výtvarně tvoří převážně v exteriéru. Experimentují s formou i obsahem, užívají obrazové řeči. Pracují na zadané téma, přičemž vytvářejí cyklus autorských prací, sepisují textový doprovod a na konec realizují krátkou animaci.</w:t>
            </w:r>
            <w:r w:rsidR="00AC0ECD">
              <w:rPr>
                <w:color w:val="000000" w:themeColor="text1"/>
                <w:sz w:val="20"/>
                <w:szCs w:val="20"/>
              </w:rPr>
              <w:t xml:space="preserve"> </w:t>
            </w:r>
            <w:r w:rsidRPr="004624FC">
              <w:rPr>
                <w:color w:val="000000" w:themeColor="text1"/>
                <w:sz w:val="20"/>
                <w:szCs w:val="20"/>
              </w:rPr>
              <w:t>Plenér je ukončený společnou výstavou v budově školy.</w:t>
            </w:r>
          </w:p>
          <w:p w14:paraId="5B7DD523" w14:textId="70985A28" w:rsidR="001E4614" w:rsidRPr="00011DEC" w:rsidRDefault="001E4614" w:rsidP="00B455D4">
            <w:pPr>
              <w:pStyle w:val="Odstavecseseznamem"/>
              <w:numPr>
                <w:ilvl w:val="0"/>
                <w:numId w:val="54"/>
              </w:numPr>
              <w:jc w:val="both"/>
            </w:pPr>
            <w:r w:rsidRPr="00B455D4">
              <w:rPr>
                <w:color w:val="000000" w:themeColor="text1"/>
              </w:rPr>
              <w:t>představení téma plenéru</w:t>
            </w:r>
          </w:p>
          <w:p w14:paraId="056683AC" w14:textId="1FC7B1EF" w:rsidR="001E4614" w:rsidRPr="00B455D4" w:rsidRDefault="001E4614" w:rsidP="00B455D4">
            <w:pPr>
              <w:pStyle w:val="Odstavecseseznamem"/>
              <w:numPr>
                <w:ilvl w:val="0"/>
                <w:numId w:val="54"/>
              </w:numPr>
              <w:rPr>
                <w:color w:val="000000" w:themeColor="text1"/>
              </w:rPr>
            </w:pPr>
            <w:r w:rsidRPr="00B455D4">
              <w:rPr>
                <w:color w:val="000000" w:themeColor="text1"/>
              </w:rPr>
              <w:t>kresba/malba a jiné techniky, tvorba v plenéru</w:t>
            </w:r>
          </w:p>
          <w:p w14:paraId="48D61CCC" w14:textId="4B01EBF9" w:rsidR="001E4614" w:rsidRPr="00B455D4" w:rsidRDefault="001E4614" w:rsidP="00B455D4">
            <w:pPr>
              <w:pStyle w:val="Odstavecseseznamem"/>
              <w:numPr>
                <w:ilvl w:val="0"/>
                <w:numId w:val="54"/>
              </w:numPr>
              <w:rPr>
                <w:color w:val="000000" w:themeColor="text1"/>
              </w:rPr>
            </w:pPr>
            <w:r w:rsidRPr="00B455D4">
              <w:rPr>
                <w:color w:val="000000" w:themeColor="text1"/>
              </w:rPr>
              <w:t>příprava a tvorba animace vycházející z vybraných prací</w:t>
            </w:r>
            <w:r w:rsidRPr="00011DEC">
              <w:br/>
            </w:r>
            <w:r w:rsidRPr="00B455D4">
              <w:rPr>
                <w:color w:val="000000" w:themeColor="text1"/>
              </w:rPr>
              <w:t>- konzultace s vyučujícími</w:t>
            </w:r>
          </w:p>
          <w:p w14:paraId="591BAA9B" w14:textId="23C69A9B" w:rsidR="001E4614" w:rsidRPr="00B455D4" w:rsidRDefault="001E4614" w:rsidP="00B455D4">
            <w:pPr>
              <w:pStyle w:val="Odstavecseseznamem"/>
              <w:numPr>
                <w:ilvl w:val="0"/>
                <w:numId w:val="54"/>
              </w:numPr>
              <w:spacing w:after="120"/>
              <w:rPr>
                <w:color w:val="000000" w:themeColor="text1"/>
              </w:rPr>
            </w:pPr>
            <w:r w:rsidRPr="00B455D4">
              <w:rPr>
                <w:color w:val="000000" w:themeColor="text1"/>
              </w:rPr>
              <w:t>příprava výstavy (skenování, psaní textů)</w:t>
            </w:r>
          </w:p>
          <w:p w14:paraId="156CD6C0" w14:textId="6C987BF5" w:rsidR="001E4614" w:rsidRPr="004624FC" w:rsidRDefault="001E4614" w:rsidP="00AC0ECD">
            <w:pPr>
              <w:widowControl w:val="0"/>
              <w:jc w:val="both"/>
              <w:rPr>
                <w:color w:val="000000"/>
                <w:sz w:val="20"/>
                <w:szCs w:val="20"/>
                <w:shd w:val="clear" w:color="auto" w:fill="FFFFFF"/>
              </w:rPr>
            </w:pPr>
            <w:r w:rsidRPr="004624FC">
              <w:rPr>
                <w:color w:val="000000" w:themeColor="text1"/>
                <w:sz w:val="20"/>
                <w:szCs w:val="20"/>
              </w:rPr>
              <w:t xml:space="preserve">Student vytvoří svou část expozice výstavy, autorský a tematicky uzavřený cyklus prací, vyjadřující se na dané téma </w:t>
            </w:r>
            <w:r w:rsidR="005C2004">
              <w:rPr>
                <w:color w:val="000000" w:themeColor="text1"/>
                <w:sz w:val="20"/>
                <w:szCs w:val="20"/>
              </w:rPr>
              <w:br/>
            </w:r>
            <w:r w:rsidRPr="004624FC">
              <w:rPr>
                <w:color w:val="000000" w:themeColor="text1"/>
                <w:sz w:val="20"/>
                <w:szCs w:val="20"/>
              </w:rPr>
              <w:t>v různých médiích.</w:t>
            </w:r>
          </w:p>
        </w:tc>
      </w:tr>
      <w:tr w:rsidR="001E4614" w:rsidRPr="00344775" w14:paraId="051F28AD" w14:textId="77777777" w:rsidTr="005C2183">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78F00DD5" w14:textId="77777777" w:rsidR="001E4614" w:rsidRPr="004624FC" w:rsidRDefault="001E4614" w:rsidP="005C2183">
            <w:pPr>
              <w:widowControl w:val="0"/>
              <w:jc w:val="both"/>
              <w:rPr>
                <w:sz w:val="20"/>
                <w:szCs w:val="20"/>
              </w:rPr>
            </w:pPr>
            <w:r w:rsidRPr="004624FC">
              <w:rPr>
                <w:b/>
                <w:sz w:val="20"/>
                <w:szCs w:val="20"/>
              </w:rPr>
              <w:t>Studijní literatura a studijní pomůcky</w:t>
            </w:r>
          </w:p>
        </w:tc>
        <w:tc>
          <w:tcPr>
            <w:tcW w:w="6201" w:type="dxa"/>
            <w:gridSpan w:val="6"/>
            <w:tcBorders>
              <w:left w:val="single" w:sz="4" w:space="0" w:color="000000"/>
              <w:right w:val="single" w:sz="4" w:space="0" w:color="000000"/>
            </w:tcBorders>
          </w:tcPr>
          <w:p w14:paraId="2C4F9BF7" w14:textId="77777777" w:rsidR="001E4614" w:rsidRPr="004624FC" w:rsidRDefault="001E4614" w:rsidP="005C2183">
            <w:pPr>
              <w:widowControl w:val="0"/>
              <w:jc w:val="both"/>
              <w:rPr>
                <w:sz w:val="20"/>
                <w:szCs w:val="20"/>
              </w:rPr>
            </w:pPr>
          </w:p>
        </w:tc>
      </w:tr>
      <w:tr w:rsidR="001E4614" w:rsidRPr="00344775" w14:paraId="6BFD1466"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7E49A72B" w14:textId="77777777" w:rsidR="0062056D" w:rsidRPr="004624FC" w:rsidRDefault="0062056D" w:rsidP="0062056D">
            <w:pPr>
              <w:rPr>
                <w:b/>
                <w:bCs/>
                <w:sz w:val="20"/>
                <w:szCs w:val="20"/>
              </w:rPr>
            </w:pPr>
            <w:r w:rsidRPr="004624FC">
              <w:rPr>
                <w:b/>
                <w:bCs/>
                <w:sz w:val="20"/>
                <w:szCs w:val="20"/>
              </w:rPr>
              <w:t>Povinná:</w:t>
            </w:r>
          </w:p>
          <w:p w14:paraId="6A9F1F12" w14:textId="77777777" w:rsidR="0062056D" w:rsidRPr="004624FC" w:rsidRDefault="0062056D" w:rsidP="0062056D">
            <w:pPr>
              <w:rPr>
                <w:b/>
                <w:bCs/>
                <w:sz w:val="20"/>
                <w:szCs w:val="20"/>
              </w:rPr>
            </w:pPr>
            <w:r w:rsidRPr="004624FC">
              <w:rPr>
                <w:rFonts w:eastAsia="Arial Unicode MS"/>
                <w:sz w:val="20"/>
                <w:szCs w:val="20"/>
              </w:rPr>
              <w:t xml:space="preserve">CÉZANNE, Paul, KOLÍBAL, Stanislav, </w:t>
            </w:r>
            <w:proofErr w:type="spellStart"/>
            <w:r w:rsidRPr="004624FC">
              <w:rPr>
                <w:rFonts w:eastAsia="Arial Unicode MS"/>
                <w:sz w:val="20"/>
                <w:szCs w:val="20"/>
              </w:rPr>
              <w:t>ed</w:t>
            </w:r>
            <w:proofErr w:type="spellEnd"/>
            <w:r w:rsidRPr="004624FC">
              <w:rPr>
                <w:rFonts w:eastAsia="Arial Unicode MS"/>
                <w:sz w:val="20"/>
                <w:szCs w:val="20"/>
              </w:rPr>
              <w:t xml:space="preserve">. Číst přírodu. Přeložil Jitka HAMZOVÁ. Praha: </w:t>
            </w:r>
            <w:proofErr w:type="spellStart"/>
            <w:r w:rsidRPr="004624FC">
              <w:rPr>
                <w:rFonts w:eastAsia="Arial Unicode MS"/>
                <w:sz w:val="20"/>
                <w:szCs w:val="20"/>
              </w:rPr>
              <w:t>Arbor</w:t>
            </w:r>
            <w:proofErr w:type="spellEnd"/>
            <w:r w:rsidRPr="004624FC">
              <w:rPr>
                <w:rFonts w:eastAsia="Arial Unicode MS"/>
                <w:sz w:val="20"/>
                <w:szCs w:val="20"/>
              </w:rPr>
              <w:t xml:space="preserve"> vitae, 2000. De </w:t>
            </w:r>
            <w:proofErr w:type="spellStart"/>
            <w:r w:rsidRPr="004624FC">
              <w:rPr>
                <w:rFonts w:eastAsia="Arial Unicode MS"/>
                <w:sz w:val="20"/>
                <w:szCs w:val="20"/>
              </w:rPr>
              <w:t>arte</w:t>
            </w:r>
            <w:proofErr w:type="spellEnd"/>
            <w:r w:rsidRPr="004624FC">
              <w:rPr>
                <w:rFonts w:eastAsia="Arial Unicode MS"/>
                <w:sz w:val="20"/>
                <w:szCs w:val="20"/>
              </w:rPr>
              <w:t xml:space="preserve">. ISBN 80-86300-08-0.  </w:t>
            </w:r>
          </w:p>
          <w:p w14:paraId="7577D884" w14:textId="77777777" w:rsidR="0062056D" w:rsidRPr="004624FC" w:rsidRDefault="0062056D" w:rsidP="0062056D">
            <w:pPr>
              <w:rPr>
                <w:b/>
                <w:bCs/>
                <w:sz w:val="20"/>
                <w:szCs w:val="20"/>
              </w:rPr>
            </w:pPr>
            <w:r w:rsidRPr="004624FC">
              <w:rPr>
                <w:b/>
                <w:bCs/>
                <w:sz w:val="20"/>
                <w:szCs w:val="20"/>
              </w:rPr>
              <w:t>Doporučená:</w:t>
            </w:r>
          </w:p>
          <w:p w14:paraId="11BA3E23" w14:textId="77777777" w:rsidR="0062056D" w:rsidRPr="004624FC" w:rsidRDefault="0062056D" w:rsidP="0062056D">
            <w:pPr>
              <w:rPr>
                <w:color w:val="212529"/>
                <w:sz w:val="20"/>
                <w:szCs w:val="20"/>
              </w:rPr>
            </w:pPr>
            <w:r w:rsidRPr="004624FC">
              <w:rPr>
                <w:color w:val="212529"/>
                <w:sz w:val="20"/>
                <w:szCs w:val="20"/>
              </w:rPr>
              <w:t xml:space="preserve">BACHELARD, Gaston. </w:t>
            </w:r>
            <w:r w:rsidRPr="004624FC">
              <w:rPr>
                <w:i/>
                <w:iCs/>
                <w:color w:val="212529"/>
                <w:sz w:val="20"/>
                <w:szCs w:val="20"/>
              </w:rPr>
              <w:t>Poetika prostoru</w:t>
            </w:r>
            <w:r w:rsidRPr="004624FC">
              <w:rPr>
                <w:color w:val="212529"/>
                <w:sz w:val="20"/>
                <w:szCs w:val="20"/>
              </w:rPr>
              <w:t xml:space="preserve">. Praha: </w:t>
            </w:r>
            <w:proofErr w:type="spellStart"/>
            <w:r w:rsidRPr="004624FC">
              <w:rPr>
                <w:color w:val="212529"/>
                <w:sz w:val="20"/>
                <w:szCs w:val="20"/>
              </w:rPr>
              <w:t>Malvern</w:t>
            </w:r>
            <w:proofErr w:type="spellEnd"/>
            <w:r w:rsidRPr="004624FC">
              <w:rPr>
                <w:color w:val="212529"/>
                <w:sz w:val="20"/>
                <w:szCs w:val="20"/>
              </w:rPr>
              <w:t>, 2009. ISBN 978-80-86702-61-2.</w:t>
            </w:r>
          </w:p>
          <w:p w14:paraId="30EE73B2" w14:textId="77777777" w:rsidR="0062056D" w:rsidRPr="004624FC" w:rsidRDefault="0062056D" w:rsidP="0062056D">
            <w:pPr>
              <w:rPr>
                <w:color w:val="212529"/>
                <w:sz w:val="20"/>
                <w:szCs w:val="20"/>
              </w:rPr>
            </w:pPr>
            <w:r w:rsidRPr="004624FC">
              <w:rPr>
                <w:color w:val="212529"/>
                <w:sz w:val="20"/>
                <w:szCs w:val="20"/>
              </w:rPr>
              <w:t xml:space="preserve">BELL, Julian, Julia BALCHIN a Claudia TOBIN. </w:t>
            </w:r>
            <w:proofErr w:type="spellStart"/>
            <w:r w:rsidRPr="004624FC">
              <w:rPr>
                <w:i/>
                <w:iCs/>
                <w:color w:val="212529"/>
                <w:sz w:val="20"/>
                <w:szCs w:val="20"/>
              </w:rPr>
              <w:t>Ways</w:t>
            </w:r>
            <w:proofErr w:type="spellEnd"/>
            <w:r w:rsidRPr="004624FC">
              <w:rPr>
                <w:i/>
                <w:iCs/>
                <w:color w:val="212529"/>
                <w:sz w:val="20"/>
                <w:szCs w:val="20"/>
              </w:rPr>
              <w:t xml:space="preserve"> </w:t>
            </w:r>
            <w:proofErr w:type="spellStart"/>
            <w:r w:rsidRPr="004624FC">
              <w:rPr>
                <w:i/>
                <w:iCs/>
                <w:color w:val="212529"/>
                <w:sz w:val="20"/>
                <w:szCs w:val="20"/>
              </w:rPr>
              <w:t>of</w:t>
            </w:r>
            <w:proofErr w:type="spellEnd"/>
            <w:r w:rsidRPr="004624FC">
              <w:rPr>
                <w:i/>
                <w:iCs/>
                <w:color w:val="212529"/>
                <w:sz w:val="20"/>
                <w:szCs w:val="20"/>
              </w:rPr>
              <w:t xml:space="preserve"> </w:t>
            </w:r>
            <w:proofErr w:type="spellStart"/>
            <w:r w:rsidRPr="004624FC">
              <w:rPr>
                <w:i/>
                <w:iCs/>
                <w:color w:val="212529"/>
                <w:sz w:val="20"/>
                <w:szCs w:val="20"/>
              </w:rPr>
              <w:t>drawing</w:t>
            </w:r>
            <w:proofErr w:type="spellEnd"/>
            <w:r w:rsidRPr="004624FC">
              <w:rPr>
                <w:i/>
                <w:iCs/>
                <w:color w:val="212529"/>
                <w:sz w:val="20"/>
                <w:szCs w:val="20"/>
              </w:rPr>
              <w:t xml:space="preserve">: </w:t>
            </w:r>
            <w:proofErr w:type="spellStart"/>
            <w:r w:rsidRPr="004624FC">
              <w:rPr>
                <w:i/>
                <w:iCs/>
                <w:color w:val="212529"/>
                <w:sz w:val="20"/>
                <w:szCs w:val="20"/>
              </w:rPr>
              <w:t>artists</w:t>
            </w:r>
            <w:proofErr w:type="spellEnd"/>
            <w:r w:rsidRPr="004624FC">
              <w:rPr>
                <w:i/>
                <w:iCs/>
                <w:color w:val="212529"/>
                <w:sz w:val="20"/>
                <w:szCs w:val="20"/>
              </w:rPr>
              <w:t xml:space="preserve">' </w:t>
            </w:r>
            <w:proofErr w:type="spellStart"/>
            <w:r w:rsidRPr="004624FC">
              <w:rPr>
                <w:i/>
                <w:iCs/>
                <w:color w:val="212529"/>
                <w:sz w:val="20"/>
                <w:szCs w:val="20"/>
              </w:rPr>
              <w:t>perspectives</w:t>
            </w:r>
            <w:proofErr w:type="spellEnd"/>
            <w:r w:rsidRPr="004624FC">
              <w:rPr>
                <w:i/>
                <w:iCs/>
                <w:color w:val="212529"/>
                <w:sz w:val="20"/>
                <w:szCs w:val="20"/>
              </w:rPr>
              <w:t xml:space="preserve"> and </w:t>
            </w:r>
            <w:proofErr w:type="spellStart"/>
            <w:r w:rsidRPr="004624FC">
              <w:rPr>
                <w:i/>
                <w:iCs/>
                <w:color w:val="212529"/>
                <w:sz w:val="20"/>
                <w:szCs w:val="20"/>
              </w:rPr>
              <w:t>practices</w:t>
            </w:r>
            <w:proofErr w:type="spellEnd"/>
            <w:r w:rsidRPr="004624FC">
              <w:rPr>
                <w:color w:val="212529"/>
                <w:sz w:val="20"/>
                <w:szCs w:val="20"/>
              </w:rPr>
              <w:t xml:space="preserve">. London: in </w:t>
            </w:r>
            <w:proofErr w:type="spellStart"/>
            <w:r w:rsidRPr="004624FC">
              <w:rPr>
                <w:color w:val="212529"/>
                <w:sz w:val="20"/>
                <w:szCs w:val="20"/>
              </w:rPr>
              <w:t>collaboration</w:t>
            </w:r>
            <w:proofErr w:type="spellEnd"/>
            <w:r w:rsidRPr="004624FC">
              <w:rPr>
                <w:color w:val="212529"/>
                <w:sz w:val="20"/>
                <w:szCs w:val="20"/>
              </w:rPr>
              <w:t xml:space="preserve"> </w:t>
            </w:r>
            <w:proofErr w:type="spellStart"/>
            <w:r w:rsidRPr="004624FC">
              <w:rPr>
                <w:color w:val="212529"/>
                <w:sz w:val="20"/>
                <w:szCs w:val="20"/>
              </w:rPr>
              <w:t>with</w:t>
            </w:r>
            <w:proofErr w:type="spellEnd"/>
            <w:r w:rsidRPr="004624FC">
              <w:rPr>
                <w:color w:val="212529"/>
                <w:sz w:val="20"/>
                <w:szCs w:val="20"/>
              </w:rPr>
              <w:t xml:space="preserve"> </w:t>
            </w:r>
            <w:proofErr w:type="spellStart"/>
            <w:r w:rsidRPr="004624FC">
              <w:rPr>
                <w:color w:val="212529"/>
                <w:sz w:val="20"/>
                <w:szCs w:val="20"/>
              </w:rPr>
              <w:t>the</w:t>
            </w:r>
            <w:proofErr w:type="spellEnd"/>
            <w:r w:rsidRPr="004624FC">
              <w:rPr>
                <w:color w:val="212529"/>
                <w:sz w:val="20"/>
                <w:szCs w:val="20"/>
              </w:rPr>
              <w:t xml:space="preserve"> </w:t>
            </w:r>
            <w:proofErr w:type="spellStart"/>
            <w:r w:rsidRPr="004624FC">
              <w:rPr>
                <w:color w:val="212529"/>
                <w:sz w:val="20"/>
                <w:szCs w:val="20"/>
              </w:rPr>
              <w:t>Royal</w:t>
            </w:r>
            <w:proofErr w:type="spellEnd"/>
            <w:r w:rsidRPr="004624FC">
              <w:rPr>
                <w:color w:val="212529"/>
                <w:sz w:val="20"/>
                <w:szCs w:val="20"/>
              </w:rPr>
              <w:t xml:space="preserve"> </w:t>
            </w:r>
            <w:proofErr w:type="spellStart"/>
            <w:r w:rsidRPr="004624FC">
              <w:rPr>
                <w:color w:val="212529"/>
                <w:sz w:val="20"/>
                <w:szCs w:val="20"/>
              </w:rPr>
              <w:t>Drawing</w:t>
            </w:r>
            <w:proofErr w:type="spellEnd"/>
            <w:r w:rsidRPr="004624FC">
              <w:rPr>
                <w:color w:val="212529"/>
                <w:sz w:val="20"/>
                <w:szCs w:val="20"/>
              </w:rPr>
              <w:t xml:space="preserve"> </w:t>
            </w:r>
            <w:proofErr w:type="spellStart"/>
            <w:r w:rsidRPr="004624FC">
              <w:rPr>
                <w:color w:val="212529"/>
                <w:sz w:val="20"/>
                <w:szCs w:val="20"/>
              </w:rPr>
              <w:t>School</w:t>
            </w:r>
            <w:proofErr w:type="spellEnd"/>
            <w:r w:rsidRPr="004624FC">
              <w:rPr>
                <w:color w:val="212529"/>
                <w:sz w:val="20"/>
                <w:szCs w:val="20"/>
              </w:rPr>
              <w:t>, 2019. ISBN 0500021902.</w:t>
            </w:r>
          </w:p>
          <w:p w14:paraId="46D9493B" w14:textId="77777777" w:rsidR="0062056D" w:rsidRPr="004624FC" w:rsidRDefault="0062056D" w:rsidP="0062056D">
            <w:pPr>
              <w:rPr>
                <w:color w:val="212529"/>
                <w:sz w:val="20"/>
                <w:szCs w:val="20"/>
              </w:rPr>
            </w:pPr>
            <w:r w:rsidRPr="004624FC">
              <w:rPr>
                <w:color w:val="212529"/>
                <w:sz w:val="20"/>
                <w:szCs w:val="20"/>
              </w:rPr>
              <w:t xml:space="preserve">KROUTVOR, Josef. </w:t>
            </w:r>
            <w:proofErr w:type="spellStart"/>
            <w:r w:rsidRPr="004624FC">
              <w:rPr>
                <w:i/>
                <w:iCs/>
                <w:color w:val="212529"/>
                <w:sz w:val="20"/>
                <w:szCs w:val="20"/>
              </w:rPr>
              <w:t>Živly</w:t>
            </w:r>
            <w:proofErr w:type="spellEnd"/>
            <w:r w:rsidRPr="004624FC">
              <w:rPr>
                <w:color w:val="212529"/>
                <w:sz w:val="20"/>
                <w:szCs w:val="20"/>
              </w:rPr>
              <w:t xml:space="preserve">. [Prague]: </w:t>
            </w:r>
            <w:proofErr w:type="spellStart"/>
            <w:r w:rsidRPr="004624FC">
              <w:rPr>
                <w:color w:val="212529"/>
                <w:sz w:val="20"/>
                <w:szCs w:val="20"/>
              </w:rPr>
              <w:t>Herrmann</w:t>
            </w:r>
            <w:proofErr w:type="spellEnd"/>
            <w:r w:rsidRPr="004624FC">
              <w:rPr>
                <w:color w:val="212529"/>
                <w:sz w:val="20"/>
                <w:szCs w:val="20"/>
              </w:rPr>
              <w:t xml:space="preserve"> &amp; </w:t>
            </w:r>
            <w:proofErr w:type="spellStart"/>
            <w:r w:rsidRPr="004624FC">
              <w:rPr>
                <w:color w:val="212529"/>
                <w:sz w:val="20"/>
                <w:szCs w:val="20"/>
              </w:rPr>
              <w:t>synove</w:t>
            </w:r>
            <w:proofErr w:type="spellEnd"/>
            <w:r w:rsidRPr="004624FC">
              <w:rPr>
                <w:color w:val="212529"/>
                <w:sz w:val="20"/>
                <w:szCs w:val="20"/>
              </w:rPr>
              <w:t>́, 1997. ISBN 8023820516.</w:t>
            </w:r>
          </w:p>
          <w:p w14:paraId="41EE3F3E" w14:textId="74BB87FB" w:rsidR="001E4614" w:rsidRPr="0062056D" w:rsidRDefault="0062056D" w:rsidP="005C2183">
            <w:pPr>
              <w:jc w:val="both"/>
              <w:rPr>
                <w:color w:val="212529"/>
                <w:sz w:val="20"/>
                <w:szCs w:val="20"/>
              </w:rPr>
            </w:pPr>
            <w:r w:rsidRPr="004624FC">
              <w:rPr>
                <w:color w:val="212529"/>
                <w:sz w:val="20"/>
                <w:szCs w:val="20"/>
              </w:rPr>
              <w:t xml:space="preserve">KROUTVOR, Josef. </w:t>
            </w:r>
            <w:r w:rsidRPr="004624FC">
              <w:rPr>
                <w:i/>
                <w:iCs/>
                <w:color w:val="212529"/>
                <w:sz w:val="20"/>
                <w:szCs w:val="20"/>
              </w:rPr>
              <w:t xml:space="preserve">Chvály, pocty i rozpaky: úvahy o řemesle, obyčejných věcech a </w:t>
            </w:r>
            <w:proofErr w:type="spellStart"/>
            <w:r w:rsidRPr="004624FC">
              <w:rPr>
                <w:i/>
                <w:iCs/>
                <w:color w:val="212529"/>
                <w:sz w:val="20"/>
                <w:szCs w:val="20"/>
              </w:rPr>
              <w:t>kraině</w:t>
            </w:r>
            <w:proofErr w:type="spellEnd"/>
            <w:r w:rsidRPr="004624FC">
              <w:rPr>
                <w:color w:val="212529"/>
                <w:sz w:val="20"/>
                <w:szCs w:val="20"/>
              </w:rPr>
              <w:t xml:space="preserve">. Praha: </w:t>
            </w:r>
            <w:proofErr w:type="spellStart"/>
            <w:r w:rsidRPr="004624FC">
              <w:rPr>
                <w:color w:val="212529"/>
                <w:sz w:val="20"/>
                <w:szCs w:val="20"/>
              </w:rPr>
              <w:t>Pulchra</w:t>
            </w:r>
            <w:proofErr w:type="spellEnd"/>
            <w:r w:rsidRPr="004624FC">
              <w:rPr>
                <w:color w:val="212529"/>
                <w:sz w:val="20"/>
                <w:szCs w:val="20"/>
              </w:rPr>
              <w:t>, 2015. Eseje (</w:t>
            </w:r>
            <w:proofErr w:type="spellStart"/>
            <w:r w:rsidRPr="004624FC">
              <w:rPr>
                <w:color w:val="212529"/>
                <w:sz w:val="20"/>
                <w:szCs w:val="20"/>
              </w:rPr>
              <w:t>Pulchra</w:t>
            </w:r>
            <w:proofErr w:type="spellEnd"/>
            <w:r w:rsidRPr="004624FC">
              <w:rPr>
                <w:color w:val="212529"/>
                <w:sz w:val="20"/>
                <w:szCs w:val="20"/>
              </w:rPr>
              <w:t>). ISBN 978-80-87377-66-6.</w:t>
            </w:r>
            <w:r w:rsidR="001E4614" w:rsidRPr="004624FC">
              <w:rPr>
                <w:color w:val="212529"/>
                <w:sz w:val="20"/>
                <w:szCs w:val="20"/>
              </w:rPr>
              <w:t>6.</w:t>
            </w:r>
          </w:p>
        </w:tc>
      </w:tr>
    </w:tbl>
    <w:p w14:paraId="670475F4" w14:textId="77777777" w:rsidR="001E4614" w:rsidRDefault="001E4614" w:rsidP="001E4614"/>
    <w:p w14:paraId="312DF6DF" w14:textId="77777777" w:rsidR="001E4614" w:rsidRDefault="001E4614" w:rsidP="001E4614">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8"/>
        <w:gridCol w:w="1133"/>
        <w:gridCol w:w="890"/>
        <w:gridCol w:w="816"/>
        <w:gridCol w:w="2155"/>
        <w:gridCol w:w="539"/>
        <w:gridCol w:w="668"/>
      </w:tblGrid>
      <w:tr w:rsidR="001E4614" w:rsidRPr="00344775" w14:paraId="6B501ED4"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4B648BB3" w14:textId="77777777" w:rsidR="001E4614" w:rsidRPr="00344775" w:rsidRDefault="001E4614" w:rsidP="005C2183">
            <w:pPr>
              <w:widowControl w:val="0"/>
              <w:jc w:val="both"/>
              <w:rPr>
                <w:b/>
              </w:rPr>
            </w:pPr>
            <w:r w:rsidRPr="00344775">
              <w:rPr>
                <w:b/>
              </w:rPr>
              <w:lastRenderedPageBreak/>
              <w:t>B-III – Charakteristika studijního předmětu</w:t>
            </w:r>
          </w:p>
        </w:tc>
      </w:tr>
      <w:tr w:rsidR="001E4614" w:rsidRPr="00344775" w14:paraId="631F03BA"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BBB8BD2" w14:textId="77777777" w:rsidR="001E4614" w:rsidRPr="004624FC" w:rsidRDefault="001E4614" w:rsidP="005C2183">
            <w:pPr>
              <w:widowControl w:val="0"/>
              <w:rPr>
                <w:b/>
                <w:sz w:val="20"/>
                <w:szCs w:val="20"/>
              </w:rPr>
            </w:pPr>
            <w:r w:rsidRPr="004624FC">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64EFEB34" w14:textId="77777777" w:rsidR="001E4614" w:rsidRPr="004624FC" w:rsidRDefault="001E4614" w:rsidP="005C2183">
            <w:pPr>
              <w:widowControl w:val="0"/>
              <w:jc w:val="both"/>
              <w:rPr>
                <w:sz w:val="20"/>
                <w:szCs w:val="20"/>
              </w:rPr>
            </w:pPr>
            <w:r w:rsidRPr="004624FC">
              <w:rPr>
                <w:sz w:val="20"/>
                <w:szCs w:val="20"/>
              </w:rPr>
              <w:t xml:space="preserve">Plenér </w:t>
            </w:r>
            <w:r>
              <w:rPr>
                <w:sz w:val="20"/>
                <w:szCs w:val="20"/>
              </w:rPr>
              <w:t>4</w:t>
            </w:r>
          </w:p>
        </w:tc>
      </w:tr>
      <w:tr w:rsidR="001E4614" w:rsidRPr="00344775" w14:paraId="6BE9BD20"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7DEEE9B" w14:textId="77777777" w:rsidR="001E4614" w:rsidRPr="004624FC" w:rsidRDefault="001E4614" w:rsidP="005C2183">
            <w:pPr>
              <w:widowControl w:val="0"/>
              <w:rPr>
                <w:b/>
                <w:sz w:val="20"/>
                <w:szCs w:val="20"/>
              </w:rPr>
            </w:pPr>
            <w:r w:rsidRPr="004624FC">
              <w:rPr>
                <w:b/>
                <w:sz w:val="20"/>
                <w:szCs w:val="20"/>
              </w:rPr>
              <w:t>Typ předmětu</w:t>
            </w:r>
          </w:p>
        </w:tc>
        <w:tc>
          <w:tcPr>
            <w:tcW w:w="3407" w:type="dxa"/>
            <w:gridSpan w:val="4"/>
            <w:tcBorders>
              <w:top w:val="single" w:sz="4" w:space="0" w:color="000000"/>
              <w:left w:val="single" w:sz="4" w:space="0" w:color="000000"/>
              <w:bottom w:val="single" w:sz="4" w:space="0" w:color="000000"/>
              <w:right w:val="single" w:sz="4" w:space="0" w:color="000000"/>
            </w:tcBorders>
          </w:tcPr>
          <w:p w14:paraId="7E7489B2" w14:textId="77777777" w:rsidR="001E4614" w:rsidRPr="004624FC" w:rsidRDefault="001E4614" w:rsidP="005C2183">
            <w:pPr>
              <w:widowControl w:val="0"/>
              <w:jc w:val="both"/>
              <w:rPr>
                <w:sz w:val="20"/>
                <w:szCs w:val="20"/>
              </w:rPr>
            </w:pPr>
            <w:r w:rsidRPr="004624FC">
              <w:rPr>
                <w:sz w:val="20"/>
                <w:szCs w:val="20"/>
              </w:rPr>
              <w:t>povinný</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7D36640" w14:textId="77777777" w:rsidR="001E4614" w:rsidRPr="004624FC" w:rsidRDefault="001E4614" w:rsidP="005C2183">
            <w:pPr>
              <w:widowControl w:val="0"/>
              <w:jc w:val="both"/>
              <w:rPr>
                <w:sz w:val="20"/>
                <w:szCs w:val="20"/>
              </w:rPr>
            </w:pPr>
            <w:r w:rsidRPr="004624FC">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6406975D" w14:textId="77777777" w:rsidR="001E4614" w:rsidRPr="004624FC" w:rsidRDefault="001E4614" w:rsidP="005C2183">
            <w:pPr>
              <w:widowControl w:val="0"/>
              <w:jc w:val="both"/>
              <w:rPr>
                <w:sz w:val="20"/>
                <w:szCs w:val="20"/>
              </w:rPr>
            </w:pPr>
            <w:r>
              <w:rPr>
                <w:sz w:val="20"/>
                <w:szCs w:val="20"/>
              </w:rPr>
              <w:t>4</w:t>
            </w:r>
            <w:r w:rsidRPr="004624FC">
              <w:rPr>
                <w:sz w:val="20"/>
                <w:szCs w:val="20"/>
              </w:rPr>
              <w:t>/ZS</w:t>
            </w:r>
          </w:p>
        </w:tc>
      </w:tr>
      <w:tr w:rsidR="001E4614" w:rsidRPr="00344775" w14:paraId="5FF02250"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1095583" w14:textId="77777777" w:rsidR="001E4614" w:rsidRPr="004624FC" w:rsidRDefault="001E4614" w:rsidP="005C2183">
            <w:pPr>
              <w:widowControl w:val="0"/>
              <w:rPr>
                <w:b/>
                <w:sz w:val="20"/>
                <w:szCs w:val="20"/>
              </w:rPr>
            </w:pPr>
            <w:r w:rsidRPr="004624FC">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E2230D2" w14:textId="77777777" w:rsidR="001E4614" w:rsidRPr="004624FC" w:rsidRDefault="001E4614" w:rsidP="005C2183">
            <w:pPr>
              <w:widowControl w:val="0"/>
              <w:jc w:val="both"/>
              <w:rPr>
                <w:sz w:val="20"/>
                <w:szCs w:val="20"/>
              </w:rPr>
            </w:pPr>
            <w:r w:rsidRPr="004624FC">
              <w:rPr>
                <w:sz w:val="20"/>
                <w:szCs w:val="20"/>
              </w:rPr>
              <w:t>26c</w:t>
            </w:r>
          </w:p>
        </w:tc>
        <w:tc>
          <w:tcPr>
            <w:tcW w:w="890" w:type="dxa"/>
            <w:tcBorders>
              <w:top w:val="single" w:sz="4" w:space="0" w:color="000000"/>
              <w:left w:val="single" w:sz="4" w:space="0" w:color="000000"/>
              <w:bottom w:val="single" w:sz="4" w:space="0" w:color="000000"/>
              <w:right w:val="single" w:sz="4" w:space="0" w:color="000000"/>
            </w:tcBorders>
            <w:shd w:val="clear" w:color="auto" w:fill="F7CAAC"/>
          </w:tcPr>
          <w:p w14:paraId="60B7C4E6" w14:textId="77777777" w:rsidR="001E4614" w:rsidRPr="004624FC" w:rsidRDefault="001E4614" w:rsidP="005C2183">
            <w:pPr>
              <w:widowControl w:val="0"/>
              <w:jc w:val="both"/>
              <w:rPr>
                <w:b/>
                <w:sz w:val="20"/>
                <w:szCs w:val="20"/>
              </w:rPr>
            </w:pPr>
            <w:r w:rsidRPr="004624FC">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0509A458" w14:textId="77777777" w:rsidR="001E4614" w:rsidRPr="004624FC" w:rsidRDefault="001E4614" w:rsidP="005C2183">
            <w:pPr>
              <w:widowControl w:val="0"/>
              <w:jc w:val="both"/>
              <w:rPr>
                <w:sz w:val="20"/>
                <w:szCs w:val="20"/>
              </w:rPr>
            </w:pPr>
            <w:r w:rsidRPr="004624FC">
              <w:rPr>
                <w:sz w:val="20"/>
                <w:szCs w:val="20"/>
              </w:rPr>
              <w:t>26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5DF26FF3" w14:textId="77777777" w:rsidR="001E4614" w:rsidRPr="004624FC" w:rsidRDefault="001E4614" w:rsidP="005C2183">
            <w:pPr>
              <w:widowControl w:val="0"/>
              <w:jc w:val="both"/>
              <w:rPr>
                <w:b/>
                <w:sz w:val="20"/>
                <w:szCs w:val="20"/>
              </w:rPr>
            </w:pPr>
            <w:r w:rsidRPr="004624FC">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38BDAF05" w14:textId="77777777" w:rsidR="001E4614" w:rsidRPr="004624FC" w:rsidRDefault="001E4614" w:rsidP="005C2183">
            <w:pPr>
              <w:widowControl w:val="0"/>
              <w:jc w:val="both"/>
              <w:rPr>
                <w:sz w:val="20"/>
                <w:szCs w:val="20"/>
              </w:rPr>
            </w:pPr>
            <w:r w:rsidRPr="004624FC">
              <w:rPr>
                <w:sz w:val="20"/>
                <w:szCs w:val="20"/>
              </w:rPr>
              <w:t>2</w:t>
            </w:r>
          </w:p>
        </w:tc>
      </w:tr>
      <w:tr w:rsidR="001E4614" w:rsidRPr="00344775" w14:paraId="40161EE6"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A614C8D" w14:textId="77777777" w:rsidR="001E4614" w:rsidRPr="004624FC" w:rsidRDefault="001E4614" w:rsidP="005C2183">
            <w:pPr>
              <w:widowControl w:val="0"/>
              <w:rPr>
                <w:b/>
                <w:sz w:val="20"/>
                <w:szCs w:val="20"/>
              </w:rPr>
            </w:pPr>
            <w:r w:rsidRPr="004624FC">
              <w:rPr>
                <w:b/>
                <w:sz w:val="20"/>
                <w:szCs w:val="20"/>
              </w:rPr>
              <w:t xml:space="preserve">Prerekvizity, </w:t>
            </w:r>
            <w:proofErr w:type="spellStart"/>
            <w:r w:rsidRPr="004624FC">
              <w:rPr>
                <w:b/>
                <w:sz w:val="20"/>
                <w:szCs w:val="20"/>
              </w:rPr>
              <w:t>korekvizity</w:t>
            </w:r>
            <w:proofErr w:type="spellEnd"/>
            <w:r w:rsidRPr="004624FC">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21C28FDF" w14:textId="77777777" w:rsidR="001E4614" w:rsidRPr="004624FC" w:rsidRDefault="001E4614" w:rsidP="005C2183">
            <w:pPr>
              <w:widowControl w:val="0"/>
              <w:jc w:val="both"/>
              <w:rPr>
                <w:sz w:val="20"/>
                <w:szCs w:val="20"/>
              </w:rPr>
            </w:pPr>
          </w:p>
        </w:tc>
      </w:tr>
      <w:tr w:rsidR="001E4614" w:rsidRPr="00344775" w14:paraId="2618B9FB"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BAC42EF" w14:textId="77777777" w:rsidR="001E4614" w:rsidRPr="004624FC" w:rsidRDefault="001E4614" w:rsidP="005C2183">
            <w:pPr>
              <w:widowControl w:val="0"/>
              <w:rPr>
                <w:b/>
                <w:sz w:val="20"/>
                <w:szCs w:val="20"/>
              </w:rPr>
            </w:pPr>
            <w:r w:rsidRPr="004624FC">
              <w:rPr>
                <w:b/>
                <w:sz w:val="20"/>
                <w:szCs w:val="20"/>
              </w:rPr>
              <w:t>Způsob ověření studijních výsledků</w:t>
            </w:r>
          </w:p>
        </w:tc>
        <w:tc>
          <w:tcPr>
            <w:tcW w:w="3407" w:type="dxa"/>
            <w:gridSpan w:val="4"/>
            <w:tcBorders>
              <w:top w:val="single" w:sz="4" w:space="0" w:color="000000"/>
              <w:left w:val="single" w:sz="4" w:space="0" w:color="000000"/>
              <w:bottom w:val="single" w:sz="4" w:space="0" w:color="000000"/>
              <w:right w:val="single" w:sz="4" w:space="0" w:color="000000"/>
            </w:tcBorders>
          </w:tcPr>
          <w:p w14:paraId="0A909B73" w14:textId="77777777" w:rsidR="001E4614" w:rsidRPr="004624FC" w:rsidRDefault="001E4614" w:rsidP="005C2183">
            <w:pPr>
              <w:widowControl w:val="0"/>
              <w:jc w:val="both"/>
              <w:rPr>
                <w:sz w:val="20"/>
                <w:szCs w:val="20"/>
              </w:rPr>
            </w:pPr>
            <w:r w:rsidRPr="004624FC">
              <w:rPr>
                <w:sz w:val="20"/>
                <w:szCs w:val="20"/>
              </w:rP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68A84F56" w14:textId="77777777" w:rsidR="001E4614" w:rsidRPr="004624FC" w:rsidRDefault="001E4614" w:rsidP="005C2183">
            <w:pPr>
              <w:widowControl w:val="0"/>
              <w:jc w:val="both"/>
              <w:rPr>
                <w:b/>
                <w:sz w:val="20"/>
                <w:szCs w:val="20"/>
              </w:rPr>
            </w:pPr>
            <w:r w:rsidRPr="004624FC">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1BF877CD" w14:textId="77777777" w:rsidR="001E4614" w:rsidRPr="004624FC" w:rsidRDefault="001E4614" w:rsidP="005C2183">
            <w:pPr>
              <w:widowControl w:val="0"/>
              <w:jc w:val="both"/>
              <w:rPr>
                <w:sz w:val="20"/>
                <w:szCs w:val="20"/>
              </w:rPr>
            </w:pPr>
            <w:r w:rsidRPr="004624FC">
              <w:rPr>
                <w:sz w:val="20"/>
                <w:szCs w:val="20"/>
              </w:rPr>
              <w:t>plenér</w:t>
            </w:r>
          </w:p>
        </w:tc>
      </w:tr>
      <w:tr w:rsidR="001E4614" w:rsidRPr="00344775" w14:paraId="1B16E9DA"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DA3A91A" w14:textId="77777777" w:rsidR="001E4614" w:rsidRPr="004624FC" w:rsidRDefault="001E4614" w:rsidP="005C2183">
            <w:pPr>
              <w:widowControl w:val="0"/>
              <w:rPr>
                <w:b/>
                <w:sz w:val="20"/>
                <w:szCs w:val="20"/>
              </w:rPr>
            </w:pPr>
            <w:r w:rsidRPr="004624FC">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2A9B18E6" w14:textId="02431138" w:rsidR="001E4614" w:rsidRPr="004624FC" w:rsidRDefault="001E4614" w:rsidP="00F05B61">
            <w:pPr>
              <w:widowControl w:val="0"/>
              <w:jc w:val="both"/>
              <w:rPr>
                <w:sz w:val="20"/>
                <w:szCs w:val="20"/>
              </w:rPr>
            </w:pPr>
            <w:r w:rsidRPr="004624FC">
              <w:rPr>
                <w:color w:val="000000" w:themeColor="text1"/>
                <w:sz w:val="20"/>
                <w:szCs w:val="20"/>
              </w:rPr>
              <w:t>K úspěšnému absolvování předmětu je nutná účast, jedná se o výjezd mimo fakultu po dobu 3 dnů a následné 2 dny na fakultě. K zápočtu je také nutné odevzdání prací k výstavě.</w:t>
            </w:r>
          </w:p>
        </w:tc>
      </w:tr>
      <w:tr w:rsidR="001E4614" w:rsidRPr="00344775" w14:paraId="3E695A35" w14:textId="77777777" w:rsidTr="0062056D">
        <w:trPr>
          <w:trHeight w:val="62"/>
        </w:trPr>
        <w:tc>
          <w:tcPr>
            <w:tcW w:w="9855" w:type="dxa"/>
            <w:gridSpan w:val="8"/>
            <w:tcBorders>
              <w:left w:val="single" w:sz="4" w:space="0" w:color="000000"/>
              <w:bottom w:val="single" w:sz="4" w:space="0" w:color="000000"/>
              <w:right w:val="single" w:sz="4" w:space="0" w:color="000000"/>
            </w:tcBorders>
          </w:tcPr>
          <w:p w14:paraId="59160FCF" w14:textId="77777777" w:rsidR="001E4614" w:rsidRPr="004624FC" w:rsidRDefault="001E4614" w:rsidP="005C2183">
            <w:pPr>
              <w:widowControl w:val="0"/>
              <w:rPr>
                <w:sz w:val="20"/>
                <w:szCs w:val="20"/>
              </w:rPr>
            </w:pPr>
          </w:p>
        </w:tc>
      </w:tr>
      <w:tr w:rsidR="001E4614" w:rsidRPr="00344775" w14:paraId="540FCBE5"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6AB66D35" w14:textId="77777777" w:rsidR="001E4614" w:rsidRPr="004624FC" w:rsidRDefault="001E4614" w:rsidP="005C2183">
            <w:pPr>
              <w:widowControl w:val="0"/>
              <w:rPr>
                <w:b/>
                <w:sz w:val="20"/>
                <w:szCs w:val="20"/>
              </w:rPr>
            </w:pPr>
            <w:r w:rsidRPr="004624FC">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73886ECE" w14:textId="77777777" w:rsidR="001E4614" w:rsidRPr="004624FC" w:rsidRDefault="001E4614" w:rsidP="005C2183">
            <w:pPr>
              <w:widowControl w:val="0"/>
              <w:jc w:val="both"/>
              <w:rPr>
                <w:sz w:val="20"/>
                <w:szCs w:val="20"/>
              </w:rPr>
            </w:pPr>
            <w:r w:rsidRPr="004624FC">
              <w:rPr>
                <w:sz w:val="20"/>
                <w:szCs w:val="20"/>
              </w:rPr>
              <w:t>MgA. Martin Kukal</w:t>
            </w:r>
          </w:p>
        </w:tc>
      </w:tr>
      <w:tr w:rsidR="001E4614" w:rsidRPr="00344775" w14:paraId="441265F3"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7D0E0227" w14:textId="77777777" w:rsidR="001E4614" w:rsidRPr="004624FC" w:rsidRDefault="001E4614" w:rsidP="005C2183">
            <w:pPr>
              <w:widowControl w:val="0"/>
              <w:rPr>
                <w:b/>
                <w:sz w:val="20"/>
                <w:szCs w:val="20"/>
              </w:rPr>
            </w:pPr>
            <w:r w:rsidRPr="004624FC">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1D759CF0" w14:textId="71D9B800" w:rsidR="001E4614" w:rsidRPr="004624FC" w:rsidRDefault="001E4614" w:rsidP="005C2183">
            <w:pPr>
              <w:widowControl w:val="0"/>
              <w:jc w:val="both"/>
              <w:rPr>
                <w:sz w:val="20"/>
                <w:szCs w:val="20"/>
              </w:rPr>
            </w:pPr>
            <w:r w:rsidRPr="004624FC">
              <w:rPr>
                <w:sz w:val="20"/>
                <w:szCs w:val="20"/>
              </w:rPr>
              <w:t>100</w:t>
            </w:r>
            <w:r w:rsidR="0062056D">
              <w:rPr>
                <w:sz w:val="20"/>
                <w:szCs w:val="20"/>
              </w:rPr>
              <w:t xml:space="preserve"> </w:t>
            </w:r>
            <w:r w:rsidRPr="004624FC">
              <w:rPr>
                <w:sz w:val="20"/>
                <w:szCs w:val="20"/>
              </w:rPr>
              <w:t xml:space="preserve">% </w:t>
            </w:r>
          </w:p>
        </w:tc>
      </w:tr>
      <w:tr w:rsidR="001E4614" w:rsidRPr="00344775" w14:paraId="052BA64A"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0DDEF0D" w14:textId="77777777" w:rsidR="001E4614" w:rsidRPr="004624FC" w:rsidRDefault="001E4614" w:rsidP="005C2183">
            <w:pPr>
              <w:widowControl w:val="0"/>
              <w:rPr>
                <w:b/>
                <w:sz w:val="20"/>
                <w:szCs w:val="20"/>
              </w:rPr>
            </w:pPr>
            <w:r w:rsidRPr="004624FC">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2D287C0C" w14:textId="6DEF6787" w:rsidR="001E4614" w:rsidRPr="004624FC" w:rsidRDefault="001E4614" w:rsidP="005C2183">
            <w:pPr>
              <w:widowControl w:val="0"/>
              <w:jc w:val="both"/>
              <w:rPr>
                <w:sz w:val="20"/>
                <w:szCs w:val="20"/>
              </w:rPr>
            </w:pPr>
            <w:r w:rsidRPr="004624FC">
              <w:rPr>
                <w:sz w:val="20"/>
                <w:szCs w:val="20"/>
              </w:rPr>
              <w:t xml:space="preserve">MgA. Martin Kukal </w:t>
            </w:r>
          </w:p>
        </w:tc>
      </w:tr>
      <w:tr w:rsidR="001E4614" w:rsidRPr="00344775" w14:paraId="1D04594E" w14:textId="77777777" w:rsidTr="0062056D">
        <w:trPr>
          <w:trHeight w:val="118"/>
        </w:trPr>
        <w:tc>
          <w:tcPr>
            <w:tcW w:w="9855" w:type="dxa"/>
            <w:gridSpan w:val="8"/>
            <w:tcBorders>
              <w:left w:val="single" w:sz="4" w:space="0" w:color="000000"/>
              <w:bottom w:val="single" w:sz="4" w:space="0" w:color="000000"/>
              <w:right w:val="single" w:sz="4" w:space="0" w:color="000000"/>
            </w:tcBorders>
          </w:tcPr>
          <w:p w14:paraId="769714C2" w14:textId="77777777" w:rsidR="001E4614" w:rsidRPr="004624FC" w:rsidRDefault="001E4614" w:rsidP="005C2183">
            <w:pPr>
              <w:widowControl w:val="0"/>
              <w:jc w:val="both"/>
              <w:rPr>
                <w:sz w:val="20"/>
                <w:szCs w:val="20"/>
              </w:rPr>
            </w:pPr>
          </w:p>
        </w:tc>
      </w:tr>
      <w:tr w:rsidR="001E4614" w:rsidRPr="00344775" w14:paraId="3460A7E1"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AE2BE82" w14:textId="77777777" w:rsidR="001E4614" w:rsidRPr="004624FC" w:rsidRDefault="001E4614" w:rsidP="0062056D">
            <w:pPr>
              <w:widowControl w:val="0"/>
              <w:jc w:val="both"/>
              <w:rPr>
                <w:b/>
                <w:sz w:val="20"/>
                <w:szCs w:val="20"/>
              </w:rPr>
            </w:pPr>
            <w:r w:rsidRPr="004624FC">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77B34B67" w14:textId="77777777" w:rsidR="001E4614" w:rsidRPr="004624FC" w:rsidRDefault="001E4614" w:rsidP="005C2183">
            <w:pPr>
              <w:widowControl w:val="0"/>
              <w:jc w:val="both"/>
              <w:rPr>
                <w:sz w:val="20"/>
                <w:szCs w:val="20"/>
              </w:rPr>
            </w:pPr>
          </w:p>
        </w:tc>
      </w:tr>
      <w:tr w:rsidR="001E4614" w:rsidRPr="00344775" w14:paraId="4FA36955" w14:textId="77777777" w:rsidTr="000275B5">
        <w:trPr>
          <w:trHeight w:val="2478"/>
        </w:trPr>
        <w:tc>
          <w:tcPr>
            <w:tcW w:w="9855" w:type="dxa"/>
            <w:gridSpan w:val="8"/>
            <w:tcBorders>
              <w:left w:val="single" w:sz="4" w:space="0" w:color="000000"/>
              <w:bottom w:val="single" w:sz="12" w:space="0" w:color="000000"/>
              <w:right w:val="single" w:sz="4" w:space="0" w:color="000000"/>
            </w:tcBorders>
          </w:tcPr>
          <w:p w14:paraId="03A57094" w14:textId="068BD28C" w:rsidR="001E4614" w:rsidRPr="0062056D" w:rsidRDefault="001E4614" w:rsidP="00A557B0">
            <w:pPr>
              <w:spacing w:after="120"/>
              <w:jc w:val="both"/>
              <w:rPr>
                <w:color w:val="000000" w:themeColor="text1"/>
                <w:sz w:val="20"/>
                <w:szCs w:val="20"/>
              </w:rPr>
            </w:pPr>
            <w:r w:rsidRPr="004624FC">
              <w:rPr>
                <w:color w:val="000000" w:themeColor="text1"/>
                <w:sz w:val="20"/>
                <w:szCs w:val="20"/>
              </w:rPr>
              <w:t>Studenti výtvarně tvoří převážně v exteriéru. Experimentují s formou i obsahem, užívají obrazové řeči. Pracují na zadané téma, přičemž vytvářejí cyklus autorských prací, sepisují textový doprovod a na konec realizují krátkou animaci.</w:t>
            </w:r>
            <w:r w:rsidR="0062056D">
              <w:rPr>
                <w:color w:val="000000" w:themeColor="text1"/>
                <w:sz w:val="20"/>
                <w:szCs w:val="20"/>
              </w:rPr>
              <w:t xml:space="preserve"> </w:t>
            </w:r>
            <w:r w:rsidRPr="004624FC">
              <w:rPr>
                <w:color w:val="000000" w:themeColor="text1"/>
                <w:sz w:val="20"/>
                <w:szCs w:val="20"/>
              </w:rPr>
              <w:t>Plenér je ukončený společnou výstavou v budově školy.</w:t>
            </w:r>
          </w:p>
          <w:p w14:paraId="7CDC93DC" w14:textId="1525FC69" w:rsidR="001E4614" w:rsidRPr="00011DEC" w:rsidRDefault="001E4614" w:rsidP="00B455D4">
            <w:pPr>
              <w:pStyle w:val="Odstavecseseznamem"/>
              <w:numPr>
                <w:ilvl w:val="0"/>
                <w:numId w:val="55"/>
              </w:numPr>
              <w:jc w:val="both"/>
            </w:pPr>
            <w:r w:rsidRPr="00B455D4">
              <w:rPr>
                <w:color w:val="000000" w:themeColor="text1"/>
              </w:rPr>
              <w:t>představení téma plenéru</w:t>
            </w:r>
          </w:p>
          <w:p w14:paraId="352164AB" w14:textId="6D510249" w:rsidR="001E4614" w:rsidRPr="00B455D4" w:rsidRDefault="001E4614" w:rsidP="00B455D4">
            <w:pPr>
              <w:pStyle w:val="Odstavecseseznamem"/>
              <w:numPr>
                <w:ilvl w:val="0"/>
                <w:numId w:val="55"/>
              </w:numPr>
              <w:rPr>
                <w:color w:val="000000" w:themeColor="text1"/>
              </w:rPr>
            </w:pPr>
            <w:r w:rsidRPr="00B455D4">
              <w:rPr>
                <w:color w:val="000000" w:themeColor="text1"/>
              </w:rPr>
              <w:t>kresba/malba a jiné techniky, tvorba v plenéru</w:t>
            </w:r>
          </w:p>
          <w:p w14:paraId="5D1FD6CD" w14:textId="57D1A8EC" w:rsidR="001E4614" w:rsidRPr="00B455D4" w:rsidRDefault="001E4614" w:rsidP="00B455D4">
            <w:pPr>
              <w:pStyle w:val="Odstavecseseznamem"/>
              <w:numPr>
                <w:ilvl w:val="0"/>
                <w:numId w:val="55"/>
              </w:numPr>
              <w:rPr>
                <w:color w:val="000000" w:themeColor="text1"/>
              </w:rPr>
            </w:pPr>
            <w:r w:rsidRPr="00B455D4">
              <w:rPr>
                <w:color w:val="000000" w:themeColor="text1"/>
              </w:rPr>
              <w:t>příprava a tvorba animace vycházející z vybraných prací</w:t>
            </w:r>
            <w:r w:rsidRPr="00011DEC">
              <w:br/>
            </w:r>
            <w:r w:rsidRPr="00B455D4">
              <w:rPr>
                <w:color w:val="000000" w:themeColor="text1"/>
              </w:rPr>
              <w:t>- konzultace s vyučujícími</w:t>
            </w:r>
          </w:p>
          <w:p w14:paraId="0947BD47" w14:textId="214A500F" w:rsidR="00A557B0" w:rsidRPr="00B455D4" w:rsidRDefault="001E4614" w:rsidP="00B455D4">
            <w:pPr>
              <w:pStyle w:val="Odstavecseseznamem"/>
              <w:numPr>
                <w:ilvl w:val="0"/>
                <w:numId w:val="55"/>
              </w:numPr>
              <w:spacing w:after="120"/>
              <w:rPr>
                <w:color w:val="000000" w:themeColor="text1"/>
              </w:rPr>
            </w:pPr>
            <w:r w:rsidRPr="00B455D4">
              <w:rPr>
                <w:color w:val="000000" w:themeColor="text1"/>
              </w:rPr>
              <w:t>příprava výstavy (skenování, psaní textů)</w:t>
            </w:r>
          </w:p>
          <w:p w14:paraId="3BDAB01F" w14:textId="783B2F7F" w:rsidR="001E4614" w:rsidRPr="008D0E35" w:rsidRDefault="001E4614" w:rsidP="000275B5">
            <w:pPr>
              <w:jc w:val="both"/>
              <w:rPr>
                <w:color w:val="000000" w:themeColor="text1"/>
                <w:sz w:val="20"/>
                <w:szCs w:val="20"/>
              </w:rPr>
            </w:pPr>
            <w:r w:rsidRPr="004624FC">
              <w:rPr>
                <w:color w:val="000000" w:themeColor="text1"/>
                <w:sz w:val="20"/>
                <w:szCs w:val="20"/>
              </w:rPr>
              <w:t xml:space="preserve">Student vytvoří svou část expozice výstavy, autorský a tematicky uzavřený cyklus prací, vyjadřující se na dané téma </w:t>
            </w:r>
            <w:r w:rsidR="000275B5">
              <w:rPr>
                <w:color w:val="000000" w:themeColor="text1"/>
                <w:sz w:val="20"/>
                <w:szCs w:val="20"/>
              </w:rPr>
              <w:br/>
            </w:r>
            <w:r w:rsidRPr="004624FC">
              <w:rPr>
                <w:color w:val="000000" w:themeColor="text1"/>
                <w:sz w:val="20"/>
                <w:szCs w:val="20"/>
              </w:rPr>
              <w:t>v různých médiích.</w:t>
            </w:r>
          </w:p>
        </w:tc>
      </w:tr>
      <w:tr w:rsidR="001E4614" w:rsidRPr="00344775" w14:paraId="5FA4977E" w14:textId="77777777" w:rsidTr="005C2183">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B0CB413" w14:textId="77777777" w:rsidR="001E4614" w:rsidRPr="004624FC" w:rsidRDefault="001E4614" w:rsidP="005C2183">
            <w:pPr>
              <w:widowControl w:val="0"/>
              <w:jc w:val="both"/>
              <w:rPr>
                <w:sz w:val="20"/>
                <w:szCs w:val="20"/>
              </w:rPr>
            </w:pPr>
            <w:r w:rsidRPr="004624FC">
              <w:rPr>
                <w:b/>
                <w:sz w:val="20"/>
                <w:szCs w:val="20"/>
              </w:rPr>
              <w:t>Studijní literatura a studijní pomůcky</w:t>
            </w:r>
          </w:p>
        </w:tc>
        <w:tc>
          <w:tcPr>
            <w:tcW w:w="6201" w:type="dxa"/>
            <w:gridSpan w:val="6"/>
            <w:tcBorders>
              <w:left w:val="single" w:sz="4" w:space="0" w:color="000000"/>
              <w:right w:val="single" w:sz="4" w:space="0" w:color="000000"/>
            </w:tcBorders>
          </w:tcPr>
          <w:p w14:paraId="416520B5" w14:textId="77777777" w:rsidR="001E4614" w:rsidRPr="004624FC" w:rsidRDefault="001E4614" w:rsidP="005C2183">
            <w:pPr>
              <w:widowControl w:val="0"/>
              <w:jc w:val="both"/>
              <w:rPr>
                <w:sz w:val="20"/>
                <w:szCs w:val="20"/>
              </w:rPr>
            </w:pPr>
          </w:p>
        </w:tc>
      </w:tr>
      <w:tr w:rsidR="001E4614" w:rsidRPr="00344775" w14:paraId="72D864B0"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73C6CC74" w14:textId="77777777" w:rsidR="0062056D" w:rsidRPr="004624FC" w:rsidRDefault="0062056D" w:rsidP="0062056D">
            <w:pPr>
              <w:rPr>
                <w:b/>
                <w:bCs/>
                <w:sz w:val="20"/>
                <w:szCs w:val="20"/>
              </w:rPr>
            </w:pPr>
            <w:r w:rsidRPr="004624FC">
              <w:rPr>
                <w:b/>
                <w:bCs/>
                <w:sz w:val="20"/>
                <w:szCs w:val="20"/>
              </w:rPr>
              <w:t>Povinná:</w:t>
            </w:r>
          </w:p>
          <w:p w14:paraId="2C9E6C36" w14:textId="77777777" w:rsidR="0062056D" w:rsidRPr="004624FC" w:rsidRDefault="0062056D" w:rsidP="0062056D">
            <w:pPr>
              <w:rPr>
                <w:b/>
                <w:bCs/>
                <w:sz w:val="20"/>
                <w:szCs w:val="20"/>
              </w:rPr>
            </w:pPr>
            <w:r w:rsidRPr="004624FC">
              <w:rPr>
                <w:rFonts w:eastAsia="Arial Unicode MS"/>
                <w:sz w:val="20"/>
                <w:szCs w:val="20"/>
              </w:rPr>
              <w:t xml:space="preserve">CÉZANNE, Paul, KOLÍBAL, Stanislav, </w:t>
            </w:r>
            <w:proofErr w:type="spellStart"/>
            <w:r w:rsidRPr="004624FC">
              <w:rPr>
                <w:rFonts w:eastAsia="Arial Unicode MS"/>
                <w:sz w:val="20"/>
                <w:szCs w:val="20"/>
              </w:rPr>
              <w:t>ed</w:t>
            </w:r>
            <w:proofErr w:type="spellEnd"/>
            <w:r w:rsidRPr="004624FC">
              <w:rPr>
                <w:rFonts w:eastAsia="Arial Unicode MS"/>
                <w:sz w:val="20"/>
                <w:szCs w:val="20"/>
              </w:rPr>
              <w:t xml:space="preserve">. Číst přírodu. Přeložil Jitka HAMZOVÁ. Praha: </w:t>
            </w:r>
            <w:proofErr w:type="spellStart"/>
            <w:r w:rsidRPr="004624FC">
              <w:rPr>
                <w:rFonts w:eastAsia="Arial Unicode MS"/>
                <w:sz w:val="20"/>
                <w:szCs w:val="20"/>
              </w:rPr>
              <w:t>Arbor</w:t>
            </w:r>
            <w:proofErr w:type="spellEnd"/>
            <w:r w:rsidRPr="004624FC">
              <w:rPr>
                <w:rFonts w:eastAsia="Arial Unicode MS"/>
                <w:sz w:val="20"/>
                <w:szCs w:val="20"/>
              </w:rPr>
              <w:t xml:space="preserve"> vitae, 2000. De </w:t>
            </w:r>
            <w:proofErr w:type="spellStart"/>
            <w:r w:rsidRPr="004624FC">
              <w:rPr>
                <w:rFonts w:eastAsia="Arial Unicode MS"/>
                <w:sz w:val="20"/>
                <w:szCs w:val="20"/>
              </w:rPr>
              <w:t>arte</w:t>
            </w:r>
            <w:proofErr w:type="spellEnd"/>
            <w:r w:rsidRPr="004624FC">
              <w:rPr>
                <w:rFonts w:eastAsia="Arial Unicode MS"/>
                <w:sz w:val="20"/>
                <w:szCs w:val="20"/>
              </w:rPr>
              <w:t xml:space="preserve">. ISBN 80-86300-08-0.  </w:t>
            </w:r>
          </w:p>
          <w:p w14:paraId="54AA2703" w14:textId="77777777" w:rsidR="0062056D" w:rsidRPr="004624FC" w:rsidRDefault="0062056D" w:rsidP="0062056D">
            <w:pPr>
              <w:rPr>
                <w:b/>
                <w:bCs/>
                <w:sz w:val="20"/>
                <w:szCs w:val="20"/>
              </w:rPr>
            </w:pPr>
            <w:r w:rsidRPr="004624FC">
              <w:rPr>
                <w:b/>
                <w:bCs/>
                <w:sz w:val="20"/>
                <w:szCs w:val="20"/>
              </w:rPr>
              <w:t>Doporučená:</w:t>
            </w:r>
          </w:p>
          <w:p w14:paraId="1EA77E4D" w14:textId="77777777" w:rsidR="0062056D" w:rsidRPr="004624FC" w:rsidRDefault="0062056D" w:rsidP="0062056D">
            <w:pPr>
              <w:rPr>
                <w:color w:val="212529"/>
                <w:sz w:val="20"/>
                <w:szCs w:val="20"/>
              </w:rPr>
            </w:pPr>
            <w:r w:rsidRPr="004624FC">
              <w:rPr>
                <w:color w:val="212529"/>
                <w:sz w:val="20"/>
                <w:szCs w:val="20"/>
              </w:rPr>
              <w:t xml:space="preserve">BACHELARD, Gaston. </w:t>
            </w:r>
            <w:r w:rsidRPr="004624FC">
              <w:rPr>
                <w:i/>
                <w:iCs/>
                <w:color w:val="212529"/>
                <w:sz w:val="20"/>
                <w:szCs w:val="20"/>
              </w:rPr>
              <w:t>Poetika prostoru</w:t>
            </w:r>
            <w:r w:rsidRPr="004624FC">
              <w:rPr>
                <w:color w:val="212529"/>
                <w:sz w:val="20"/>
                <w:szCs w:val="20"/>
              </w:rPr>
              <w:t xml:space="preserve">. Praha: </w:t>
            </w:r>
            <w:proofErr w:type="spellStart"/>
            <w:r w:rsidRPr="004624FC">
              <w:rPr>
                <w:color w:val="212529"/>
                <w:sz w:val="20"/>
                <w:szCs w:val="20"/>
              </w:rPr>
              <w:t>Malvern</w:t>
            </w:r>
            <w:proofErr w:type="spellEnd"/>
            <w:r w:rsidRPr="004624FC">
              <w:rPr>
                <w:color w:val="212529"/>
                <w:sz w:val="20"/>
                <w:szCs w:val="20"/>
              </w:rPr>
              <w:t>, 2009. ISBN 978-80-86702-61-2.</w:t>
            </w:r>
          </w:p>
          <w:p w14:paraId="1AA50C25" w14:textId="77777777" w:rsidR="0062056D" w:rsidRPr="004624FC" w:rsidRDefault="0062056D" w:rsidP="0062056D">
            <w:pPr>
              <w:rPr>
                <w:color w:val="212529"/>
                <w:sz w:val="20"/>
                <w:szCs w:val="20"/>
              </w:rPr>
            </w:pPr>
            <w:r w:rsidRPr="004624FC">
              <w:rPr>
                <w:color w:val="212529"/>
                <w:sz w:val="20"/>
                <w:szCs w:val="20"/>
              </w:rPr>
              <w:t xml:space="preserve">BELL, Julian, Julia BALCHIN a Claudia TOBIN. </w:t>
            </w:r>
            <w:proofErr w:type="spellStart"/>
            <w:r w:rsidRPr="004624FC">
              <w:rPr>
                <w:i/>
                <w:iCs/>
                <w:color w:val="212529"/>
                <w:sz w:val="20"/>
                <w:szCs w:val="20"/>
              </w:rPr>
              <w:t>Ways</w:t>
            </w:r>
            <w:proofErr w:type="spellEnd"/>
            <w:r w:rsidRPr="004624FC">
              <w:rPr>
                <w:i/>
                <w:iCs/>
                <w:color w:val="212529"/>
                <w:sz w:val="20"/>
                <w:szCs w:val="20"/>
              </w:rPr>
              <w:t xml:space="preserve"> </w:t>
            </w:r>
            <w:proofErr w:type="spellStart"/>
            <w:r w:rsidRPr="004624FC">
              <w:rPr>
                <w:i/>
                <w:iCs/>
                <w:color w:val="212529"/>
                <w:sz w:val="20"/>
                <w:szCs w:val="20"/>
              </w:rPr>
              <w:t>of</w:t>
            </w:r>
            <w:proofErr w:type="spellEnd"/>
            <w:r w:rsidRPr="004624FC">
              <w:rPr>
                <w:i/>
                <w:iCs/>
                <w:color w:val="212529"/>
                <w:sz w:val="20"/>
                <w:szCs w:val="20"/>
              </w:rPr>
              <w:t xml:space="preserve"> </w:t>
            </w:r>
            <w:proofErr w:type="spellStart"/>
            <w:r w:rsidRPr="004624FC">
              <w:rPr>
                <w:i/>
                <w:iCs/>
                <w:color w:val="212529"/>
                <w:sz w:val="20"/>
                <w:szCs w:val="20"/>
              </w:rPr>
              <w:t>drawing</w:t>
            </w:r>
            <w:proofErr w:type="spellEnd"/>
            <w:r w:rsidRPr="004624FC">
              <w:rPr>
                <w:i/>
                <w:iCs/>
                <w:color w:val="212529"/>
                <w:sz w:val="20"/>
                <w:szCs w:val="20"/>
              </w:rPr>
              <w:t xml:space="preserve">: </w:t>
            </w:r>
            <w:proofErr w:type="spellStart"/>
            <w:r w:rsidRPr="004624FC">
              <w:rPr>
                <w:i/>
                <w:iCs/>
                <w:color w:val="212529"/>
                <w:sz w:val="20"/>
                <w:szCs w:val="20"/>
              </w:rPr>
              <w:t>artists</w:t>
            </w:r>
            <w:proofErr w:type="spellEnd"/>
            <w:r w:rsidRPr="004624FC">
              <w:rPr>
                <w:i/>
                <w:iCs/>
                <w:color w:val="212529"/>
                <w:sz w:val="20"/>
                <w:szCs w:val="20"/>
              </w:rPr>
              <w:t xml:space="preserve">' </w:t>
            </w:r>
            <w:proofErr w:type="spellStart"/>
            <w:r w:rsidRPr="004624FC">
              <w:rPr>
                <w:i/>
                <w:iCs/>
                <w:color w:val="212529"/>
                <w:sz w:val="20"/>
                <w:szCs w:val="20"/>
              </w:rPr>
              <w:t>perspectives</w:t>
            </w:r>
            <w:proofErr w:type="spellEnd"/>
            <w:r w:rsidRPr="004624FC">
              <w:rPr>
                <w:i/>
                <w:iCs/>
                <w:color w:val="212529"/>
                <w:sz w:val="20"/>
                <w:szCs w:val="20"/>
              </w:rPr>
              <w:t xml:space="preserve"> and </w:t>
            </w:r>
            <w:proofErr w:type="spellStart"/>
            <w:r w:rsidRPr="004624FC">
              <w:rPr>
                <w:i/>
                <w:iCs/>
                <w:color w:val="212529"/>
                <w:sz w:val="20"/>
                <w:szCs w:val="20"/>
              </w:rPr>
              <w:t>practices</w:t>
            </w:r>
            <w:proofErr w:type="spellEnd"/>
            <w:r w:rsidRPr="004624FC">
              <w:rPr>
                <w:color w:val="212529"/>
                <w:sz w:val="20"/>
                <w:szCs w:val="20"/>
              </w:rPr>
              <w:t xml:space="preserve">. London: in </w:t>
            </w:r>
            <w:proofErr w:type="spellStart"/>
            <w:r w:rsidRPr="004624FC">
              <w:rPr>
                <w:color w:val="212529"/>
                <w:sz w:val="20"/>
                <w:szCs w:val="20"/>
              </w:rPr>
              <w:t>collaboration</w:t>
            </w:r>
            <w:proofErr w:type="spellEnd"/>
            <w:r w:rsidRPr="004624FC">
              <w:rPr>
                <w:color w:val="212529"/>
                <w:sz w:val="20"/>
                <w:szCs w:val="20"/>
              </w:rPr>
              <w:t xml:space="preserve"> </w:t>
            </w:r>
            <w:proofErr w:type="spellStart"/>
            <w:r w:rsidRPr="004624FC">
              <w:rPr>
                <w:color w:val="212529"/>
                <w:sz w:val="20"/>
                <w:szCs w:val="20"/>
              </w:rPr>
              <w:t>with</w:t>
            </w:r>
            <w:proofErr w:type="spellEnd"/>
            <w:r w:rsidRPr="004624FC">
              <w:rPr>
                <w:color w:val="212529"/>
                <w:sz w:val="20"/>
                <w:szCs w:val="20"/>
              </w:rPr>
              <w:t xml:space="preserve"> </w:t>
            </w:r>
            <w:proofErr w:type="spellStart"/>
            <w:r w:rsidRPr="004624FC">
              <w:rPr>
                <w:color w:val="212529"/>
                <w:sz w:val="20"/>
                <w:szCs w:val="20"/>
              </w:rPr>
              <w:t>the</w:t>
            </w:r>
            <w:proofErr w:type="spellEnd"/>
            <w:r w:rsidRPr="004624FC">
              <w:rPr>
                <w:color w:val="212529"/>
                <w:sz w:val="20"/>
                <w:szCs w:val="20"/>
              </w:rPr>
              <w:t xml:space="preserve"> </w:t>
            </w:r>
            <w:proofErr w:type="spellStart"/>
            <w:r w:rsidRPr="004624FC">
              <w:rPr>
                <w:color w:val="212529"/>
                <w:sz w:val="20"/>
                <w:szCs w:val="20"/>
              </w:rPr>
              <w:t>Royal</w:t>
            </w:r>
            <w:proofErr w:type="spellEnd"/>
            <w:r w:rsidRPr="004624FC">
              <w:rPr>
                <w:color w:val="212529"/>
                <w:sz w:val="20"/>
                <w:szCs w:val="20"/>
              </w:rPr>
              <w:t xml:space="preserve"> </w:t>
            </w:r>
            <w:proofErr w:type="spellStart"/>
            <w:r w:rsidRPr="004624FC">
              <w:rPr>
                <w:color w:val="212529"/>
                <w:sz w:val="20"/>
                <w:szCs w:val="20"/>
              </w:rPr>
              <w:t>Drawing</w:t>
            </w:r>
            <w:proofErr w:type="spellEnd"/>
            <w:r w:rsidRPr="004624FC">
              <w:rPr>
                <w:color w:val="212529"/>
                <w:sz w:val="20"/>
                <w:szCs w:val="20"/>
              </w:rPr>
              <w:t xml:space="preserve"> </w:t>
            </w:r>
            <w:proofErr w:type="spellStart"/>
            <w:r w:rsidRPr="004624FC">
              <w:rPr>
                <w:color w:val="212529"/>
                <w:sz w:val="20"/>
                <w:szCs w:val="20"/>
              </w:rPr>
              <w:t>School</w:t>
            </w:r>
            <w:proofErr w:type="spellEnd"/>
            <w:r w:rsidRPr="004624FC">
              <w:rPr>
                <w:color w:val="212529"/>
                <w:sz w:val="20"/>
                <w:szCs w:val="20"/>
              </w:rPr>
              <w:t>, 2019. ISBN 0500021902.</w:t>
            </w:r>
          </w:p>
          <w:p w14:paraId="48CF9572" w14:textId="77777777" w:rsidR="0062056D" w:rsidRPr="004624FC" w:rsidRDefault="0062056D" w:rsidP="0062056D">
            <w:pPr>
              <w:rPr>
                <w:color w:val="212529"/>
                <w:sz w:val="20"/>
                <w:szCs w:val="20"/>
              </w:rPr>
            </w:pPr>
            <w:r w:rsidRPr="004624FC">
              <w:rPr>
                <w:color w:val="212529"/>
                <w:sz w:val="20"/>
                <w:szCs w:val="20"/>
              </w:rPr>
              <w:t xml:space="preserve">KROUTVOR, Josef. </w:t>
            </w:r>
            <w:proofErr w:type="spellStart"/>
            <w:r w:rsidRPr="004624FC">
              <w:rPr>
                <w:i/>
                <w:iCs/>
                <w:color w:val="212529"/>
                <w:sz w:val="20"/>
                <w:szCs w:val="20"/>
              </w:rPr>
              <w:t>Živly</w:t>
            </w:r>
            <w:proofErr w:type="spellEnd"/>
            <w:r w:rsidRPr="004624FC">
              <w:rPr>
                <w:color w:val="212529"/>
                <w:sz w:val="20"/>
                <w:szCs w:val="20"/>
              </w:rPr>
              <w:t xml:space="preserve">. [Prague]: </w:t>
            </w:r>
            <w:proofErr w:type="spellStart"/>
            <w:r w:rsidRPr="004624FC">
              <w:rPr>
                <w:color w:val="212529"/>
                <w:sz w:val="20"/>
                <w:szCs w:val="20"/>
              </w:rPr>
              <w:t>Herrmann</w:t>
            </w:r>
            <w:proofErr w:type="spellEnd"/>
            <w:r w:rsidRPr="004624FC">
              <w:rPr>
                <w:color w:val="212529"/>
                <w:sz w:val="20"/>
                <w:szCs w:val="20"/>
              </w:rPr>
              <w:t xml:space="preserve"> &amp; </w:t>
            </w:r>
            <w:proofErr w:type="spellStart"/>
            <w:r w:rsidRPr="004624FC">
              <w:rPr>
                <w:color w:val="212529"/>
                <w:sz w:val="20"/>
                <w:szCs w:val="20"/>
              </w:rPr>
              <w:t>synove</w:t>
            </w:r>
            <w:proofErr w:type="spellEnd"/>
            <w:r w:rsidRPr="004624FC">
              <w:rPr>
                <w:color w:val="212529"/>
                <w:sz w:val="20"/>
                <w:szCs w:val="20"/>
              </w:rPr>
              <w:t>́, 1997. ISBN 8023820516.</w:t>
            </w:r>
          </w:p>
          <w:p w14:paraId="5AC5D710" w14:textId="5EA5247B" w:rsidR="001E4614" w:rsidRPr="004624FC" w:rsidRDefault="0062056D" w:rsidP="0062056D">
            <w:pPr>
              <w:jc w:val="both"/>
              <w:rPr>
                <w:color w:val="000000"/>
                <w:sz w:val="20"/>
                <w:szCs w:val="20"/>
              </w:rPr>
            </w:pPr>
            <w:r w:rsidRPr="004624FC">
              <w:rPr>
                <w:color w:val="212529"/>
                <w:sz w:val="20"/>
                <w:szCs w:val="20"/>
              </w:rPr>
              <w:t xml:space="preserve">KROUTVOR, Josef. </w:t>
            </w:r>
            <w:r w:rsidRPr="004624FC">
              <w:rPr>
                <w:i/>
                <w:iCs/>
                <w:color w:val="212529"/>
                <w:sz w:val="20"/>
                <w:szCs w:val="20"/>
              </w:rPr>
              <w:t xml:space="preserve">Chvály, pocty i rozpaky: úvahy o řemesle, obyčejných věcech a </w:t>
            </w:r>
            <w:proofErr w:type="spellStart"/>
            <w:r w:rsidRPr="004624FC">
              <w:rPr>
                <w:i/>
                <w:iCs/>
                <w:color w:val="212529"/>
                <w:sz w:val="20"/>
                <w:szCs w:val="20"/>
              </w:rPr>
              <w:t>kraině</w:t>
            </w:r>
            <w:proofErr w:type="spellEnd"/>
            <w:r w:rsidRPr="004624FC">
              <w:rPr>
                <w:color w:val="212529"/>
                <w:sz w:val="20"/>
                <w:szCs w:val="20"/>
              </w:rPr>
              <w:t xml:space="preserve">. Praha: </w:t>
            </w:r>
            <w:proofErr w:type="spellStart"/>
            <w:r w:rsidRPr="004624FC">
              <w:rPr>
                <w:color w:val="212529"/>
                <w:sz w:val="20"/>
                <w:szCs w:val="20"/>
              </w:rPr>
              <w:t>Pulchra</w:t>
            </w:r>
            <w:proofErr w:type="spellEnd"/>
            <w:r w:rsidRPr="004624FC">
              <w:rPr>
                <w:color w:val="212529"/>
                <w:sz w:val="20"/>
                <w:szCs w:val="20"/>
              </w:rPr>
              <w:t>, 2015. Eseje (</w:t>
            </w:r>
            <w:proofErr w:type="spellStart"/>
            <w:r w:rsidRPr="004624FC">
              <w:rPr>
                <w:color w:val="212529"/>
                <w:sz w:val="20"/>
                <w:szCs w:val="20"/>
              </w:rPr>
              <w:t>Pulchra</w:t>
            </w:r>
            <w:proofErr w:type="spellEnd"/>
            <w:r w:rsidRPr="004624FC">
              <w:rPr>
                <w:color w:val="212529"/>
                <w:sz w:val="20"/>
                <w:szCs w:val="20"/>
              </w:rPr>
              <w:t>). ISBN 978-80-87377-66-6.</w:t>
            </w:r>
          </w:p>
        </w:tc>
      </w:tr>
    </w:tbl>
    <w:p w14:paraId="4344B234" w14:textId="024506B3" w:rsidR="009D2928" w:rsidRDefault="009C0703">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6"/>
        <w:gridCol w:w="568"/>
        <w:gridCol w:w="1133"/>
        <w:gridCol w:w="890"/>
        <w:gridCol w:w="816"/>
        <w:gridCol w:w="2155"/>
        <w:gridCol w:w="539"/>
        <w:gridCol w:w="668"/>
      </w:tblGrid>
      <w:tr w:rsidR="009C0703" w:rsidRPr="00E7090C" w14:paraId="0D2388F2" w14:textId="77777777" w:rsidTr="005C2183">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17CD5D0" w14:textId="77777777" w:rsidR="009C0703" w:rsidRPr="00E7090C" w:rsidRDefault="009C0703" w:rsidP="005C2183">
            <w:pPr>
              <w:widowControl w:val="0"/>
              <w:jc w:val="both"/>
              <w:rPr>
                <w:b/>
              </w:rPr>
            </w:pPr>
            <w:r w:rsidRPr="00E7090C">
              <w:rPr>
                <w:b/>
              </w:rPr>
              <w:lastRenderedPageBreak/>
              <w:t>B-III – Charakteristika studijního předmětu</w:t>
            </w:r>
          </w:p>
        </w:tc>
      </w:tr>
      <w:tr w:rsidR="009C0703" w:rsidRPr="00E7090C" w14:paraId="6B302116" w14:textId="77777777" w:rsidTr="005C2183">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27497379" w14:textId="77777777" w:rsidR="009C0703" w:rsidRPr="009C0703" w:rsidRDefault="009C0703" w:rsidP="005C2183">
            <w:pPr>
              <w:widowControl w:val="0"/>
              <w:rPr>
                <w:b/>
                <w:sz w:val="20"/>
                <w:szCs w:val="20"/>
              </w:rPr>
            </w:pPr>
            <w:r w:rsidRPr="009C0703">
              <w:rPr>
                <w:b/>
                <w:sz w:val="20"/>
                <w:szCs w:val="20"/>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tcPr>
          <w:p w14:paraId="47DFAE57" w14:textId="77777777" w:rsidR="009C0703" w:rsidRPr="009C0703" w:rsidRDefault="009C0703" w:rsidP="005C2183">
            <w:pPr>
              <w:widowControl w:val="0"/>
              <w:jc w:val="both"/>
              <w:rPr>
                <w:sz w:val="20"/>
                <w:szCs w:val="20"/>
              </w:rPr>
            </w:pPr>
            <w:r w:rsidRPr="009C0703">
              <w:rPr>
                <w:sz w:val="20"/>
                <w:szCs w:val="20"/>
              </w:rPr>
              <w:t>Preprodukce bakalářského projektu</w:t>
            </w:r>
          </w:p>
        </w:tc>
      </w:tr>
      <w:tr w:rsidR="009C0703" w:rsidRPr="00E7090C" w14:paraId="01CDE401"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0722EE5" w14:textId="77777777" w:rsidR="009C0703" w:rsidRPr="009C0703" w:rsidRDefault="009C0703" w:rsidP="005C2183">
            <w:pPr>
              <w:widowControl w:val="0"/>
              <w:rPr>
                <w:b/>
                <w:sz w:val="20"/>
                <w:szCs w:val="20"/>
              </w:rPr>
            </w:pPr>
            <w:r w:rsidRPr="009C0703">
              <w:rPr>
                <w:b/>
                <w:sz w:val="20"/>
                <w:szCs w:val="20"/>
              </w:rPr>
              <w:t>Typ předmětu</w:t>
            </w:r>
          </w:p>
        </w:tc>
        <w:tc>
          <w:tcPr>
            <w:tcW w:w="3407" w:type="dxa"/>
            <w:gridSpan w:val="4"/>
            <w:tcBorders>
              <w:top w:val="single" w:sz="4" w:space="0" w:color="000000"/>
              <w:left w:val="single" w:sz="4" w:space="0" w:color="000000"/>
              <w:bottom w:val="single" w:sz="4" w:space="0" w:color="000000"/>
              <w:right w:val="single" w:sz="4" w:space="0" w:color="000000"/>
            </w:tcBorders>
          </w:tcPr>
          <w:p w14:paraId="277DE23B" w14:textId="6B99D70B" w:rsidR="009C0703" w:rsidRPr="009C0703" w:rsidRDefault="00555EDF" w:rsidP="005C2183">
            <w:pPr>
              <w:widowControl w:val="0"/>
              <w:jc w:val="both"/>
              <w:rPr>
                <w:sz w:val="20"/>
                <w:szCs w:val="20"/>
              </w:rPr>
            </w:pPr>
            <w:r>
              <w:rPr>
                <w:sz w:val="20"/>
                <w:szCs w:val="20"/>
              </w:rPr>
              <w:t>p</w:t>
            </w:r>
            <w:r w:rsidR="009C0703" w:rsidRPr="009C0703">
              <w:rPr>
                <w:sz w:val="20"/>
                <w:szCs w:val="20"/>
              </w:rPr>
              <w:t>ovinný</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235CBF83" w14:textId="77777777" w:rsidR="009C0703" w:rsidRPr="009C0703" w:rsidRDefault="009C0703" w:rsidP="005C2183">
            <w:pPr>
              <w:widowControl w:val="0"/>
              <w:jc w:val="both"/>
              <w:rPr>
                <w:sz w:val="20"/>
                <w:szCs w:val="20"/>
              </w:rPr>
            </w:pPr>
            <w:r w:rsidRPr="009C0703">
              <w:rPr>
                <w:b/>
                <w:sz w:val="20"/>
                <w:szCs w:val="20"/>
              </w:rPr>
              <w:t>doporučený ročník / semestr</w:t>
            </w:r>
          </w:p>
        </w:tc>
        <w:tc>
          <w:tcPr>
            <w:tcW w:w="668" w:type="dxa"/>
            <w:tcBorders>
              <w:top w:val="single" w:sz="4" w:space="0" w:color="000000"/>
              <w:left w:val="single" w:sz="4" w:space="0" w:color="000000"/>
              <w:bottom w:val="single" w:sz="4" w:space="0" w:color="000000"/>
              <w:right w:val="single" w:sz="4" w:space="0" w:color="000000"/>
            </w:tcBorders>
          </w:tcPr>
          <w:p w14:paraId="382BC268" w14:textId="77777777" w:rsidR="009C0703" w:rsidRPr="009C0703" w:rsidRDefault="009C0703" w:rsidP="005C2183">
            <w:pPr>
              <w:widowControl w:val="0"/>
              <w:jc w:val="both"/>
              <w:rPr>
                <w:sz w:val="20"/>
                <w:szCs w:val="20"/>
              </w:rPr>
            </w:pPr>
            <w:r w:rsidRPr="009C0703">
              <w:rPr>
                <w:sz w:val="20"/>
                <w:szCs w:val="20"/>
              </w:rPr>
              <w:t>4/ZS</w:t>
            </w:r>
          </w:p>
        </w:tc>
      </w:tr>
      <w:tr w:rsidR="009C0703" w:rsidRPr="00E7090C" w14:paraId="46BCC550"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B0B422" w14:textId="77777777" w:rsidR="009C0703" w:rsidRPr="009C0703" w:rsidRDefault="009C0703" w:rsidP="005C2183">
            <w:pPr>
              <w:widowControl w:val="0"/>
              <w:rPr>
                <w:b/>
                <w:sz w:val="20"/>
                <w:szCs w:val="20"/>
              </w:rPr>
            </w:pPr>
            <w:r w:rsidRPr="009C0703">
              <w:rPr>
                <w:b/>
                <w:sz w:val="20"/>
                <w:szCs w:val="20"/>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FFB57EA" w14:textId="77777777" w:rsidR="009C0703" w:rsidRPr="009C0703" w:rsidRDefault="009C0703" w:rsidP="005C2183">
            <w:pPr>
              <w:widowControl w:val="0"/>
              <w:jc w:val="both"/>
              <w:rPr>
                <w:sz w:val="20"/>
                <w:szCs w:val="20"/>
              </w:rPr>
            </w:pPr>
            <w:r w:rsidRPr="009C0703">
              <w:rPr>
                <w:sz w:val="20"/>
                <w:szCs w:val="20"/>
              </w:rPr>
              <w:t>78c</w:t>
            </w:r>
          </w:p>
        </w:tc>
        <w:tc>
          <w:tcPr>
            <w:tcW w:w="890" w:type="dxa"/>
            <w:tcBorders>
              <w:top w:val="single" w:sz="4" w:space="0" w:color="000000"/>
              <w:left w:val="single" w:sz="4" w:space="0" w:color="000000"/>
              <w:bottom w:val="single" w:sz="4" w:space="0" w:color="000000"/>
              <w:right w:val="single" w:sz="4" w:space="0" w:color="000000"/>
            </w:tcBorders>
            <w:shd w:val="clear" w:color="auto" w:fill="F7CAAC"/>
          </w:tcPr>
          <w:p w14:paraId="48689B80" w14:textId="77777777" w:rsidR="009C0703" w:rsidRPr="009C0703" w:rsidRDefault="009C0703" w:rsidP="005C2183">
            <w:pPr>
              <w:widowControl w:val="0"/>
              <w:jc w:val="both"/>
              <w:rPr>
                <w:b/>
                <w:sz w:val="20"/>
                <w:szCs w:val="20"/>
              </w:rPr>
            </w:pPr>
            <w:r w:rsidRPr="009C0703">
              <w:rPr>
                <w:b/>
                <w:sz w:val="20"/>
                <w:szCs w:val="20"/>
              </w:rPr>
              <w:t xml:space="preserve">hod. </w:t>
            </w:r>
          </w:p>
        </w:tc>
        <w:tc>
          <w:tcPr>
            <w:tcW w:w="816" w:type="dxa"/>
            <w:tcBorders>
              <w:top w:val="single" w:sz="4" w:space="0" w:color="000000"/>
              <w:left w:val="single" w:sz="4" w:space="0" w:color="000000"/>
              <w:bottom w:val="single" w:sz="4" w:space="0" w:color="000000"/>
              <w:right w:val="single" w:sz="4" w:space="0" w:color="000000"/>
            </w:tcBorders>
          </w:tcPr>
          <w:p w14:paraId="70226220" w14:textId="77777777" w:rsidR="009C0703" w:rsidRPr="009C0703" w:rsidRDefault="009C0703" w:rsidP="005C2183">
            <w:pPr>
              <w:widowControl w:val="0"/>
              <w:jc w:val="both"/>
              <w:rPr>
                <w:sz w:val="20"/>
                <w:szCs w:val="20"/>
              </w:rPr>
            </w:pPr>
            <w:r w:rsidRPr="009C0703">
              <w:rPr>
                <w:sz w:val="20"/>
                <w:szCs w:val="20"/>
              </w:rPr>
              <w:t>78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721B63A7" w14:textId="77777777" w:rsidR="009C0703" w:rsidRPr="009C0703" w:rsidRDefault="009C0703" w:rsidP="005C2183">
            <w:pPr>
              <w:widowControl w:val="0"/>
              <w:jc w:val="both"/>
              <w:rPr>
                <w:b/>
                <w:sz w:val="20"/>
                <w:szCs w:val="20"/>
              </w:rPr>
            </w:pPr>
            <w:r w:rsidRPr="009C0703">
              <w:rPr>
                <w:b/>
                <w:sz w:val="20"/>
                <w:szCs w:val="20"/>
              </w:rPr>
              <w:t>kreditů</w:t>
            </w:r>
          </w:p>
        </w:tc>
        <w:tc>
          <w:tcPr>
            <w:tcW w:w="1207" w:type="dxa"/>
            <w:gridSpan w:val="2"/>
            <w:tcBorders>
              <w:top w:val="single" w:sz="4" w:space="0" w:color="000000"/>
              <w:left w:val="single" w:sz="4" w:space="0" w:color="000000"/>
              <w:bottom w:val="single" w:sz="4" w:space="0" w:color="000000"/>
              <w:right w:val="single" w:sz="4" w:space="0" w:color="000000"/>
            </w:tcBorders>
          </w:tcPr>
          <w:p w14:paraId="1FCAEB97" w14:textId="77777777" w:rsidR="009C0703" w:rsidRPr="009C0703" w:rsidRDefault="009C0703" w:rsidP="005C2183">
            <w:pPr>
              <w:widowControl w:val="0"/>
              <w:jc w:val="both"/>
              <w:rPr>
                <w:sz w:val="20"/>
                <w:szCs w:val="20"/>
              </w:rPr>
            </w:pPr>
            <w:r w:rsidRPr="009C0703">
              <w:rPr>
                <w:sz w:val="20"/>
                <w:szCs w:val="20"/>
              </w:rPr>
              <w:t>7</w:t>
            </w:r>
          </w:p>
        </w:tc>
      </w:tr>
      <w:tr w:rsidR="009C0703" w:rsidRPr="00E7090C" w14:paraId="069154EE"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EA7683" w14:textId="77777777" w:rsidR="009C0703" w:rsidRPr="009C0703" w:rsidRDefault="009C0703" w:rsidP="005C2183">
            <w:pPr>
              <w:widowControl w:val="0"/>
              <w:rPr>
                <w:b/>
                <w:sz w:val="20"/>
                <w:szCs w:val="20"/>
              </w:rPr>
            </w:pPr>
            <w:r w:rsidRPr="009C0703">
              <w:rPr>
                <w:b/>
                <w:sz w:val="20"/>
                <w:szCs w:val="20"/>
              </w:rPr>
              <w:t xml:space="preserve">Prerekvizity, </w:t>
            </w:r>
            <w:proofErr w:type="spellStart"/>
            <w:r w:rsidRPr="009C0703">
              <w:rPr>
                <w:b/>
                <w:sz w:val="20"/>
                <w:szCs w:val="20"/>
              </w:rPr>
              <w:t>korekvizity</w:t>
            </w:r>
            <w:proofErr w:type="spellEnd"/>
            <w:r w:rsidRPr="009C0703">
              <w:rPr>
                <w:b/>
                <w:sz w:val="20"/>
                <w:szCs w:val="20"/>
              </w:rPr>
              <w:t>, ekvivalence</w:t>
            </w:r>
          </w:p>
        </w:tc>
        <w:tc>
          <w:tcPr>
            <w:tcW w:w="6769" w:type="dxa"/>
            <w:gridSpan w:val="7"/>
            <w:tcBorders>
              <w:top w:val="single" w:sz="4" w:space="0" w:color="000000"/>
              <w:left w:val="single" w:sz="4" w:space="0" w:color="000000"/>
              <w:bottom w:val="single" w:sz="4" w:space="0" w:color="000000"/>
              <w:right w:val="single" w:sz="4" w:space="0" w:color="000000"/>
            </w:tcBorders>
          </w:tcPr>
          <w:p w14:paraId="07D16160" w14:textId="77777777" w:rsidR="009C0703" w:rsidRPr="009C0703" w:rsidRDefault="009C0703" w:rsidP="005C2183">
            <w:pPr>
              <w:widowControl w:val="0"/>
              <w:jc w:val="both"/>
              <w:rPr>
                <w:sz w:val="20"/>
                <w:szCs w:val="20"/>
              </w:rPr>
            </w:pPr>
          </w:p>
        </w:tc>
      </w:tr>
      <w:tr w:rsidR="009C0703" w:rsidRPr="00E7090C" w14:paraId="1CABB45D"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073D2A8" w14:textId="77777777" w:rsidR="009C0703" w:rsidRPr="009C0703" w:rsidRDefault="009C0703" w:rsidP="005C2183">
            <w:pPr>
              <w:widowControl w:val="0"/>
              <w:rPr>
                <w:b/>
                <w:sz w:val="20"/>
                <w:szCs w:val="20"/>
              </w:rPr>
            </w:pPr>
            <w:r w:rsidRPr="009C0703">
              <w:rPr>
                <w:b/>
                <w:sz w:val="20"/>
                <w:szCs w:val="20"/>
              </w:rPr>
              <w:t>Způsob ověření studijních výsledků</w:t>
            </w:r>
          </w:p>
        </w:tc>
        <w:tc>
          <w:tcPr>
            <w:tcW w:w="3407" w:type="dxa"/>
            <w:gridSpan w:val="4"/>
            <w:tcBorders>
              <w:top w:val="single" w:sz="4" w:space="0" w:color="000000"/>
              <w:left w:val="single" w:sz="4" w:space="0" w:color="000000"/>
              <w:bottom w:val="single" w:sz="4" w:space="0" w:color="000000"/>
              <w:right w:val="single" w:sz="4" w:space="0" w:color="000000"/>
            </w:tcBorders>
          </w:tcPr>
          <w:p w14:paraId="4665203E" w14:textId="77777777" w:rsidR="009C0703" w:rsidRPr="009C0703" w:rsidRDefault="009C0703" w:rsidP="005C2183">
            <w:pPr>
              <w:widowControl w:val="0"/>
              <w:jc w:val="both"/>
              <w:rPr>
                <w:sz w:val="20"/>
                <w:szCs w:val="20"/>
              </w:rPr>
            </w:pPr>
            <w:r w:rsidRPr="009C0703">
              <w:rPr>
                <w:sz w:val="20"/>
                <w:szCs w:val="20"/>
              </w:rPr>
              <w:t>klasifikovaný 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3092C09E" w14:textId="77777777" w:rsidR="009C0703" w:rsidRPr="009C0703" w:rsidRDefault="009C0703" w:rsidP="005C2183">
            <w:pPr>
              <w:widowControl w:val="0"/>
              <w:jc w:val="both"/>
              <w:rPr>
                <w:b/>
                <w:sz w:val="20"/>
                <w:szCs w:val="20"/>
              </w:rPr>
            </w:pPr>
            <w:r w:rsidRPr="009C0703">
              <w:rPr>
                <w:b/>
                <w:sz w:val="20"/>
                <w:szCs w:val="20"/>
              </w:rPr>
              <w:t>Forma výuky</w:t>
            </w:r>
          </w:p>
        </w:tc>
        <w:tc>
          <w:tcPr>
            <w:tcW w:w="1207" w:type="dxa"/>
            <w:gridSpan w:val="2"/>
            <w:tcBorders>
              <w:top w:val="single" w:sz="4" w:space="0" w:color="000000"/>
              <w:left w:val="single" w:sz="4" w:space="0" w:color="000000"/>
              <w:bottom w:val="single" w:sz="4" w:space="0" w:color="000000"/>
              <w:right w:val="single" w:sz="4" w:space="0" w:color="000000"/>
            </w:tcBorders>
          </w:tcPr>
          <w:p w14:paraId="08F43BED" w14:textId="77777777" w:rsidR="009C0703" w:rsidRPr="009C0703" w:rsidRDefault="009C0703" w:rsidP="005C2183">
            <w:pPr>
              <w:widowControl w:val="0"/>
              <w:jc w:val="both"/>
              <w:rPr>
                <w:sz w:val="20"/>
                <w:szCs w:val="20"/>
              </w:rPr>
            </w:pPr>
            <w:r w:rsidRPr="009C0703">
              <w:rPr>
                <w:sz w:val="20"/>
                <w:szCs w:val="20"/>
              </w:rPr>
              <w:t>cvičení</w:t>
            </w:r>
          </w:p>
        </w:tc>
      </w:tr>
      <w:tr w:rsidR="009C0703" w:rsidRPr="00E7090C" w14:paraId="0DACF9C9"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2330F48" w14:textId="77777777" w:rsidR="009C0703" w:rsidRPr="009C0703" w:rsidRDefault="009C0703" w:rsidP="005C2183">
            <w:pPr>
              <w:widowControl w:val="0"/>
              <w:rPr>
                <w:b/>
                <w:sz w:val="20"/>
                <w:szCs w:val="20"/>
              </w:rPr>
            </w:pPr>
            <w:r w:rsidRPr="009C0703">
              <w:rPr>
                <w:b/>
                <w:sz w:val="20"/>
                <w:szCs w:val="20"/>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tcPr>
          <w:p w14:paraId="7BDDF92C" w14:textId="77777777" w:rsidR="009C0703" w:rsidRPr="009C0703" w:rsidRDefault="009C0703" w:rsidP="005C2183">
            <w:pPr>
              <w:widowControl w:val="0"/>
              <w:jc w:val="both"/>
              <w:rPr>
                <w:sz w:val="20"/>
                <w:szCs w:val="20"/>
              </w:rPr>
            </w:pPr>
            <w:r w:rsidRPr="009C0703">
              <w:rPr>
                <w:sz w:val="20"/>
                <w:szCs w:val="20"/>
              </w:rPr>
              <w:t>Minimálně 75% aktivní účast, plnění průběžných zadání, v závěru tvorba semestrálního projektu a jeho prezentace.</w:t>
            </w:r>
          </w:p>
        </w:tc>
      </w:tr>
      <w:tr w:rsidR="009C0703" w:rsidRPr="00E7090C" w14:paraId="0E788E0D" w14:textId="77777777" w:rsidTr="00FF10CE">
        <w:trPr>
          <w:trHeight w:val="62"/>
        </w:trPr>
        <w:tc>
          <w:tcPr>
            <w:tcW w:w="9855" w:type="dxa"/>
            <w:gridSpan w:val="8"/>
            <w:tcBorders>
              <w:left w:val="single" w:sz="4" w:space="0" w:color="000000"/>
              <w:bottom w:val="single" w:sz="4" w:space="0" w:color="000000"/>
              <w:right w:val="single" w:sz="4" w:space="0" w:color="000000"/>
            </w:tcBorders>
          </w:tcPr>
          <w:p w14:paraId="3FF754AF" w14:textId="77777777" w:rsidR="009C0703" w:rsidRPr="009C0703" w:rsidRDefault="009C0703" w:rsidP="005C2183">
            <w:pPr>
              <w:widowControl w:val="0"/>
              <w:rPr>
                <w:sz w:val="20"/>
                <w:szCs w:val="20"/>
              </w:rPr>
            </w:pPr>
          </w:p>
        </w:tc>
      </w:tr>
      <w:tr w:rsidR="009C0703" w:rsidRPr="00E7090C" w14:paraId="7CEDD752" w14:textId="77777777" w:rsidTr="005C2183">
        <w:trPr>
          <w:trHeight w:val="197"/>
        </w:trPr>
        <w:tc>
          <w:tcPr>
            <w:tcW w:w="3086" w:type="dxa"/>
            <w:tcBorders>
              <w:left w:val="single" w:sz="4" w:space="0" w:color="000000"/>
              <w:bottom w:val="single" w:sz="4" w:space="0" w:color="000000"/>
              <w:right w:val="single" w:sz="4" w:space="0" w:color="000000"/>
            </w:tcBorders>
            <w:shd w:val="clear" w:color="auto" w:fill="F7CAAC"/>
          </w:tcPr>
          <w:p w14:paraId="41EE3F58" w14:textId="77777777" w:rsidR="009C0703" w:rsidRPr="009C0703" w:rsidRDefault="009C0703" w:rsidP="005C2183">
            <w:pPr>
              <w:widowControl w:val="0"/>
              <w:rPr>
                <w:b/>
                <w:sz w:val="20"/>
                <w:szCs w:val="20"/>
              </w:rPr>
            </w:pPr>
            <w:r w:rsidRPr="009C0703">
              <w:rPr>
                <w:b/>
                <w:sz w:val="20"/>
                <w:szCs w:val="20"/>
              </w:rPr>
              <w:t>Garant předmětu</w:t>
            </w:r>
          </w:p>
        </w:tc>
        <w:tc>
          <w:tcPr>
            <w:tcW w:w="6769" w:type="dxa"/>
            <w:gridSpan w:val="7"/>
            <w:tcBorders>
              <w:left w:val="single" w:sz="4" w:space="0" w:color="000000"/>
              <w:bottom w:val="single" w:sz="4" w:space="0" w:color="000000"/>
              <w:right w:val="single" w:sz="4" w:space="0" w:color="000000"/>
            </w:tcBorders>
          </w:tcPr>
          <w:p w14:paraId="6C00FCC4" w14:textId="77777777" w:rsidR="009C0703" w:rsidRPr="009C0703" w:rsidRDefault="009C0703" w:rsidP="005C2183">
            <w:pPr>
              <w:widowControl w:val="0"/>
              <w:jc w:val="both"/>
              <w:rPr>
                <w:sz w:val="20"/>
                <w:szCs w:val="20"/>
              </w:rPr>
            </w:pPr>
            <w:r w:rsidRPr="009C0703">
              <w:rPr>
                <w:sz w:val="20"/>
                <w:szCs w:val="20"/>
              </w:rPr>
              <w:t>MgA. Eliška Chytková</w:t>
            </w:r>
          </w:p>
        </w:tc>
      </w:tr>
      <w:tr w:rsidR="009C0703" w:rsidRPr="00E7090C" w14:paraId="07D9680E" w14:textId="77777777" w:rsidTr="005C2183">
        <w:trPr>
          <w:trHeight w:val="243"/>
        </w:trPr>
        <w:tc>
          <w:tcPr>
            <w:tcW w:w="3086" w:type="dxa"/>
            <w:tcBorders>
              <w:left w:val="single" w:sz="4" w:space="0" w:color="000000"/>
              <w:bottom w:val="single" w:sz="4" w:space="0" w:color="000000"/>
              <w:right w:val="single" w:sz="4" w:space="0" w:color="000000"/>
            </w:tcBorders>
            <w:shd w:val="clear" w:color="auto" w:fill="F7CAAC"/>
          </w:tcPr>
          <w:p w14:paraId="4B6A6930" w14:textId="77777777" w:rsidR="009C0703" w:rsidRPr="009C0703" w:rsidRDefault="009C0703" w:rsidP="005C2183">
            <w:pPr>
              <w:widowControl w:val="0"/>
              <w:rPr>
                <w:b/>
                <w:sz w:val="20"/>
                <w:szCs w:val="20"/>
              </w:rPr>
            </w:pPr>
            <w:r w:rsidRPr="009C0703">
              <w:rPr>
                <w:b/>
                <w:sz w:val="20"/>
                <w:szCs w:val="20"/>
              </w:rPr>
              <w:t>Zapojení garanta do výuky předmětu</w:t>
            </w:r>
          </w:p>
        </w:tc>
        <w:tc>
          <w:tcPr>
            <w:tcW w:w="6769" w:type="dxa"/>
            <w:gridSpan w:val="7"/>
            <w:tcBorders>
              <w:left w:val="single" w:sz="4" w:space="0" w:color="000000"/>
              <w:bottom w:val="single" w:sz="4" w:space="0" w:color="000000"/>
              <w:right w:val="single" w:sz="4" w:space="0" w:color="000000"/>
            </w:tcBorders>
          </w:tcPr>
          <w:p w14:paraId="4C522EC7" w14:textId="388B22AA" w:rsidR="009C0703" w:rsidRPr="009C0703" w:rsidRDefault="0031270A" w:rsidP="005C2183">
            <w:pPr>
              <w:widowControl w:val="0"/>
              <w:jc w:val="both"/>
              <w:rPr>
                <w:sz w:val="20"/>
                <w:szCs w:val="20"/>
              </w:rPr>
            </w:pPr>
            <w:r w:rsidRPr="009C0703">
              <w:rPr>
                <w:sz w:val="20"/>
                <w:szCs w:val="20"/>
              </w:rPr>
              <w:t>garant se podílí na výuce předmětu v rozsahu 70</w:t>
            </w:r>
            <w:r>
              <w:rPr>
                <w:sz w:val="20"/>
                <w:szCs w:val="20"/>
              </w:rPr>
              <w:t xml:space="preserve"> </w:t>
            </w:r>
            <w:r w:rsidRPr="009C0703">
              <w:rPr>
                <w:sz w:val="20"/>
                <w:szCs w:val="20"/>
              </w:rPr>
              <w:t>%</w:t>
            </w:r>
            <w:r>
              <w:rPr>
                <w:sz w:val="20"/>
                <w:szCs w:val="20"/>
              </w:rPr>
              <w:t>,</w:t>
            </w:r>
            <w:r w:rsidRPr="009C0703">
              <w:rPr>
                <w:sz w:val="20"/>
                <w:szCs w:val="20"/>
              </w:rPr>
              <w:t xml:space="preserve"> stanovuje koncepci cvičení</w:t>
            </w:r>
          </w:p>
        </w:tc>
      </w:tr>
      <w:tr w:rsidR="009C0703" w:rsidRPr="00E7090C" w14:paraId="50A97648"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A7999CF" w14:textId="77777777" w:rsidR="009C0703" w:rsidRPr="009C0703" w:rsidRDefault="009C0703" w:rsidP="005C2183">
            <w:pPr>
              <w:widowControl w:val="0"/>
              <w:rPr>
                <w:b/>
                <w:sz w:val="20"/>
                <w:szCs w:val="20"/>
              </w:rPr>
            </w:pPr>
            <w:r w:rsidRPr="009C0703">
              <w:rPr>
                <w:b/>
                <w:sz w:val="20"/>
                <w:szCs w:val="20"/>
              </w:rPr>
              <w:t>Vyučující</w:t>
            </w:r>
          </w:p>
        </w:tc>
        <w:tc>
          <w:tcPr>
            <w:tcW w:w="6769" w:type="dxa"/>
            <w:gridSpan w:val="7"/>
            <w:tcBorders>
              <w:top w:val="single" w:sz="4" w:space="0" w:color="000000"/>
              <w:left w:val="single" w:sz="4" w:space="0" w:color="000000"/>
              <w:right w:val="single" w:sz="4" w:space="0" w:color="000000"/>
            </w:tcBorders>
          </w:tcPr>
          <w:p w14:paraId="660E60EE" w14:textId="7C3FAFEB" w:rsidR="009C0703" w:rsidRPr="009C0703" w:rsidRDefault="009C0703" w:rsidP="005C2183">
            <w:pPr>
              <w:widowControl w:val="0"/>
              <w:jc w:val="both"/>
              <w:rPr>
                <w:sz w:val="20"/>
                <w:szCs w:val="20"/>
              </w:rPr>
            </w:pPr>
            <w:r w:rsidRPr="009C0703">
              <w:rPr>
                <w:sz w:val="20"/>
                <w:szCs w:val="20"/>
              </w:rPr>
              <w:t>MgA. Eliška Chytková 70</w:t>
            </w:r>
            <w:r w:rsidR="00FF10CE">
              <w:rPr>
                <w:sz w:val="20"/>
                <w:szCs w:val="20"/>
              </w:rPr>
              <w:t xml:space="preserve"> </w:t>
            </w:r>
            <w:r w:rsidRPr="009C0703">
              <w:rPr>
                <w:sz w:val="20"/>
                <w:szCs w:val="20"/>
              </w:rPr>
              <w:t>%, MgA. Martin Kukal 30</w:t>
            </w:r>
            <w:r w:rsidR="00FF10CE">
              <w:rPr>
                <w:sz w:val="20"/>
                <w:szCs w:val="20"/>
              </w:rPr>
              <w:t xml:space="preserve"> </w:t>
            </w:r>
            <w:r w:rsidRPr="009C0703">
              <w:rPr>
                <w:sz w:val="20"/>
                <w:szCs w:val="20"/>
              </w:rPr>
              <w:t>%</w:t>
            </w:r>
          </w:p>
        </w:tc>
      </w:tr>
      <w:tr w:rsidR="009C0703" w:rsidRPr="00E7090C" w14:paraId="72576C16" w14:textId="77777777" w:rsidTr="00FF10CE">
        <w:trPr>
          <w:trHeight w:val="62"/>
        </w:trPr>
        <w:tc>
          <w:tcPr>
            <w:tcW w:w="9855" w:type="dxa"/>
            <w:gridSpan w:val="8"/>
            <w:tcBorders>
              <w:left w:val="single" w:sz="4" w:space="0" w:color="000000"/>
              <w:bottom w:val="single" w:sz="4" w:space="0" w:color="000000"/>
              <w:right w:val="single" w:sz="4" w:space="0" w:color="000000"/>
            </w:tcBorders>
          </w:tcPr>
          <w:p w14:paraId="102B909C" w14:textId="77777777" w:rsidR="009C0703" w:rsidRPr="009C0703" w:rsidRDefault="009C0703" w:rsidP="005C2183">
            <w:pPr>
              <w:widowControl w:val="0"/>
              <w:jc w:val="both"/>
              <w:rPr>
                <w:color w:val="000000"/>
                <w:sz w:val="20"/>
                <w:szCs w:val="20"/>
              </w:rPr>
            </w:pPr>
          </w:p>
        </w:tc>
      </w:tr>
      <w:tr w:rsidR="009C0703" w:rsidRPr="00E7090C" w14:paraId="090B15D7" w14:textId="77777777" w:rsidTr="005C218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EDA89C5" w14:textId="77777777" w:rsidR="009C0703" w:rsidRPr="009C0703" w:rsidRDefault="009C0703" w:rsidP="005C2183">
            <w:pPr>
              <w:widowControl w:val="0"/>
              <w:jc w:val="both"/>
              <w:rPr>
                <w:b/>
                <w:sz w:val="20"/>
                <w:szCs w:val="20"/>
              </w:rPr>
            </w:pPr>
            <w:r w:rsidRPr="009C0703">
              <w:rPr>
                <w:b/>
                <w:sz w:val="20"/>
                <w:szCs w:val="20"/>
              </w:rPr>
              <w:t>Stručná anotace předmětu</w:t>
            </w:r>
          </w:p>
        </w:tc>
        <w:tc>
          <w:tcPr>
            <w:tcW w:w="6769" w:type="dxa"/>
            <w:gridSpan w:val="7"/>
            <w:tcBorders>
              <w:top w:val="single" w:sz="4" w:space="0" w:color="000000"/>
              <w:left w:val="single" w:sz="4" w:space="0" w:color="000000"/>
              <w:right w:val="single" w:sz="4" w:space="0" w:color="000000"/>
            </w:tcBorders>
          </w:tcPr>
          <w:p w14:paraId="40E4151F" w14:textId="77777777" w:rsidR="009C0703" w:rsidRPr="009C0703" w:rsidRDefault="009C0703" w:rsidP="005C2183">
            <w:pPr>
              <w:widowControl w:val="0"/>
              <w:jc w:val="both"/>
              <w:rPr>
                <w:sz w:val="20"/>
                <w:szCs w:val="20"/>
              </w:rPr>
            </w:pPr>
          </w:p>
        </w:tc>
      </w:tr>
      <w:tr w:rsidR="009C0703" w:rsidRPr="00E7090C" w14:paraId="335E438D" w14:textId="77777777" w:rsidTr="00FF10CE">
        <w:trPr>
          <w:trHeight w:val="2903"/>
        </w:trPr>
        <w:tc>
          <w:tcPr>
            <w:tcW w:w="9855" w:type="dxa"/>
            <w:gridSpan w:val="8"/>
            <w:tcBorders>
              <w:left w:val="single" w:sz="4" w:space="0" w:color="000000"/>
              <w:bottom w:val="single" w:sz="12" w:space="0" w:color="000000"/>
              <w:right w:val="single" w:sz="4" w:space="0" w:color="000000"/>
            </w:tcBorders>
          </w:tcPr>
          <w:p w14:paraId="1E104055" w14:textId="2733E978" w:rsidR="009C0703" w:rsidRPr="00FF10CE" w:rsidRDefault="009C0703" w:rsidP="00FF10CE">
            <w:pPr>
              <w:widowControl w:val="0"/>
              <w:spacing w:after="120"/>
              <w:jc w:val="both"/>
              <w:rPr>
                <w:color w:val="000000"/>
                <w:sz w:val="20"/>
                <w:szCs w:val="20"/>
              </w:rPr>
            </w:pPr>
            <w:r w:rsidRPr="009C0703">
              <w:rPr>
                <w:bCs/>
                <w:color w:val="000000"/>
                <w:sz w:val="20"/>
                <w:szCs w:val="20"/>
                <w:shd w:val="clear" w:color="auto" w:fill="FFFFFF"/>
              </w:rPr>
              <w:t>Cílem předmětu je postupná příprava a vývoj bakalářského projektu.</w:t>
            </w:r>
            <w:r w:rsidRPr="009C0703">
              <w:rPr>
                <w:b/>
                <w:bCs/>
                <w:color w:val="000000"/>
                <w:sz w:val="20"/>
                <w:szCs w:val="20"/>
                <w:shd w:val="clear" w:color="auto" w:fill="FFFFFF"/>
              </w:rPr>
              <w:t xml:space="preserve"> </w:t>
            </w:r>
            <w:r w:rsidRPr="009C0703">
              <w:rPr>
                <w:bCs/>
                <w:color w:val="000000"/>
                <w:sz w:val="20"/>
                <w:szCs w:val="20"/>
                <w:shd w:val="clear" w:color="auto" w:fill="FFFFFF"/>
              </w:rPr>
              <w:t>Podmínkou pro splnění předmětu jsou pravidelné konzultace s pedagogy, vyhodnocení dílčích úkolů a obhájení závěrečného projektu. Část konzultací může probíhat</w:t>
            </w:r>
            <w:r w:rsidR="00FF10CE">
              <w:rPr>
                <w:bCs/>
                <w:color w:val="000000"/>
                <w:sz w:val="20"/>
                <w:szCs w:val="20"/>
                <w:shd w:val="clear" w:color="auto" w:fill="FFFFFF"/>
              </w:rPr>
              <w:t xml:space="preserve"> </w:t>
            </w:r>
            <w:r w:rsidRPr="009C0703">
              <w:rPr>
                <w:bCs/>
                <w:color w:val="000000"/>
                <w:sz w:val="20"/>
                <w:szCs w:val="20"/>
                <w:shd w:val="clear" w:color="auto" w:fill="FFFFFF"/>
              </w:rPr>
              <w:t>online.</w:t>
            </w:r>
            <w:r w:rsidRPr="009C0703">
              <w:rPr>
                <w:b/>
                <w:bCs/>
                <w:color w:val="000000"/>
                <w:sz w:val="20"/>
                <w:szCs w:val="20"/>
                <w:shd w:val="clear" w:color="auto" w:fill="FFFFFF"/>
              </w:rPr>
              <w:t xml:space="preserve"> </w:t>
            </w:r>
          </w:p>
          <w:p w14:paraId="186C6014" w14:textId="77777777" w:rsidR="000C0AE7" w:rsidRPr="000C0AE7" w:rsidRDefault="009C0703" w:rsidP="00CE41A2">
            <w:pPr>
              <w:pStyle w:val="Odstavecseseznamem"/>
              <w:widowControl w:val="0"/>
              <w:numPr>
                <w:ilvl w:val="0"/>
                <w:numId w:val="40"/>
              </w:numPr>
              <w:ind w:left="811" w:hanging="425"/>
              <w:rPr>
                <w:color w:val="000000"/>
              </w:rPr>
            </w:pPr>
            <w:r w:rsidRPr="000C0AE7">
              <w:rPr>
                <w:bCs/>
                <w:color w:val="000000"/>
                <w:shd w:val="clear" w:color="auto" w:fill="FFFFFF"/>
              </w:rPr>
              <w:t xml:space="preserve">Námět, synopse, </w:t>
            </w:r>
            <w:proofErr w:type="spellStart"/>
            <w:r w:rsidRPr="000C0AE7">
              <w:rPr>
                <w:bCs/>
                <w:color w:val="000000"/>
                <w:shd w:val="clear" w:color="auto" w:fill="FFFFFF"/>
              </w:rPr>
              <w:t>treatment</w:t>
            </w:r>
            <w:proofErr w:type="spellEnd"/>
          </w:p>
          <w:p w14:paraId="199BED23" w14:textId="77777777" w:rsidR="000C0AE7" w:rsidRPr="000C0AE7" w:rsidRDefault="009C0703" w:rsidP="00CE41A2">
            <w:pPr>
              <w:pStyle w:val="Odstavecseseznamem"/>
              <w:widowControl w:val="0"/>
              <w:numPr>
                <w:ilvl w:val="0"/>
                <w:numId w:val="40"/>
              </w:numPr>
              <w:ind w:left="811" w:hanging="425"/>
              <w:rPr>
                <w:color w:val="000000"/>
              </w:rPr>
            </w:pPr>
            <w:r w:rsidRPr="000C0AE7">
              <w:rPr>
                <w:bCs/>
                <w:color w:val="000000"/>
                <w:shd w:val="clear" w:color="auto" w:fill="FFFFFF"/>
              </w:rPr>
              <w:t>Harmonogram výroby</w:t>
            </w:r>
          </w:p>
          <w:p w14:paraId="2C93E029" w14:textId="77777777" w:rsidR="000C0AE7" w:rsidRPr="000C0AE7" w:rsidRDefault="009C0703" w:rsidP="00CE41A2">
            <w:pPr>
              <w:pStyle w:val="Odstavecseseznamem"/>
              <w:widowControl w:val="0"/>
              <w:numPr>
                <w:ilvl w:val="0"/>
                <w:numId w:val="40"/>
              </w:numPr>
              <w:ind w:left="811" w:hanging="425"/>
              <w:rPr>
                <w:color w:val="000000"/>
              </w:rPr>
            </w:pPr>
            <w:r w:rsidRPr="000C0AE7">
              <w:rPr>
                <w:bCs/>
                <w:color w:val="000000"/>
                <w:shd w:val="clear" w:color="auto" w:fill="FFFFFF"/>
              </w:rPr>
              <w:t>Scénář</w:t>
            </w:r>
          </w:p>
          <w:p w14:paraId="2CD21857" w14:textId="77777777" w:rsidR="000C0AE7" w:rsidRPr="000C0AE7" w:rsidRDefault="009C0703" w:rsidP="00CE41A2">
            <w:pPr>
              <w:pStyle w:val="Odstavecseseznamem"/>
              <w:widowControl w:val="0"/>
              <w:numPr>
                <w:ilvl w:val="0"/>
                <w:numId w:val="40"/>
              </w:numPr>
              <w:ind w:left="811" w:hanging="425"/>
              <w:rPr>
                <w:color w:val="000000"/>
              </w:rPr>
            </w:pPr>
            <w:proofErr w:type="spellStart"/>
            <w:r w:rsidRPr="000C0AE7">
              <w:rPr>
                <w:bCs/>
                <w:color w:val="000000"/>
                <w:shd w:val="clear" w:color="auto" w:fill="FFFFFF"/>
              </w:rPr>
              <w:t>Storyboard</w:t>
            </w:r>
            <w:proofErr w:type="spellEnd"/>
            <w:r w:rsidRPr="000C0AE7">
              <w:rPr>
                <w:bCs/>
                <w:color w:val="000000"/>
                <w:shd w:val="clear" w:color="auto" w:fill="FFFFFF"/>
              </w:rPr>
              <w:t>, technický scénář</w:t>
            </w:r>
          </w:p>
          <w:p w14:paraId="0606C343" w14:textId="77777777" w:rsidR="000C0AE7" w:rsidRPr="000C0AE7" w:rsidRDefault="009C0703" w:rsidP="00CE41A2">
            <w:pPr>
              <w:pStyle w:val="Odstavecseseznamem"/>
              <w:widowControl w:val="0"/>
              <w:numPr>
                <w:ilvl w:val="0"/>
                <w:numId w:val="40"/>
              </w:numPr>
              <w:ind w:left="811" w:hanging="425"/>
              <w:rPr>
                <w:color w:val="000000"/>
              </w:rPr>
            </w:pPr>
            <w:r w:rsidRPr="000C0AE7">
              <w:rPr>
                <w:bCs/>
                <w:color w:val="000000"/>
                <w:shd w:val="clear" w:color="auto" w:fill="FFFFFF"/>
              </w:rPr>
              <w:t>Výtvarné návrhy</w:t>
            </w:r>
          </w:p>
          <w:p w14:paraId="152DF6E5" w14:textId="74E4E772" w:rsidR="009C0703" w:rsidRPr="000C0AE7" w:rsidRDefault="009C0703" w:rsidP="00CE41A2">
            <w:pPr>
              <w:pStyle w:val="Odstavecseseznamem"/>
              <w:widowControl w:val="0"/>
              <w:numPr>
                <w:ilvl w:val="0"/>
                <w:numId w:val="40"/>
              </w:numPr>
              <w:ind w:left="811" w:hanging="425"/>
              <w:rPr>
                <w:color w:val="000000"/>
              </w:rPr>
            </w:pPr>
            <w:proofErr w:type="spellStart"/>
            <w:r w:rsidRPr="000C0AE7">
              <w:rPr>
                <w:bCs/>
                <w:color w:val="000000"/>
                <w:shd w:val="clear" w:color="auto" w:fill="FFFFFF"/>
              </w:rPr>
              <w:t>Animatik</w:t>
            </w:r>
            <w:proofErr w:type="spellEnd"/>
            <w:r w:rsidRPr="000C0AE7">
              <w:rPr>
                <w:bCs/>
                <w:color w:val="000000"/>
                <w:shd w:val="clear" w:color="auto" w:fill="FFFFFF"/>
              </w:rPr>
              <w:t>, animační test</w:t>
            </w:r>
            <w:r w:rsidRPr="000C0AE7">
              <w:rPr>
                <w:b/>
                <w:bCs/>
                <w:color w:val="000000"/>
                <w:shd w:val="clear" w:color="auto" w:fill="FFFFFF"/>
              </w:rPr>
              <w:t xml:space="preserve"> </w:t>
            </w:r>
          </w:p>
          <w:p w14:paraId="53425907" w14:textId="5A7F1F61" w:rsidR="009C0703" w:rsidRPr="00FF10CE" w:rsidRDefault="009C0703" w:rsidP="00FF10CE">
            <w:pPr>
              <w:widowControl w:val="0"/>
              <w:spacing w:before="120"/>
              <w:jc w:val="both"/>
              <w:rPr>
                <w:color w:val="000000"/>
                <w:sz w:val="20"/>
                <w:szCs w:val="20"/>
                <w:shd w:val="clear" w:color="auto" w:fill="FFFFFF"/>
              </w:rPr>
            </w:pPr>
            <w:r w:rsidRPr="009C0703">
              <w:rPr>
                <w:color w:val="000000"/>
                <w:sz w:val="20"/>
                <w:szCs w:val="20"/>
                <w:shd w:val="clear" w:color="auto" w:fill="FFFFFF"/>
              </w:rPr>
              <w:t xml:space="preserve">V rámci semestru student projde všemi základními fázemi preprodukce, přičemž každou z nich musí nejen řádně prokonzultovat, ale také mít od vedoucího práce schválenou, aby mohl postoupit do další fáze vývoje. Součástí semináře je kromě konzultací průběžné práce také prezentace a obhajoba finálního tvaru preprodukce projektu (výtvarné návrhy, </w:t>
            </w:r>
            <w:proofErr w:type="spellStart"/>
            <w:r w:rsidRPr="009C0703">
              <w:rPr>
                <w:color w:val="000000"/>
                <w:sz w:val="20"/>
                <w:szCs w:val="20"/>
                <w:shd w:val="clear" w:color="auto" w:fill="FFFFFF"/>
              </w:rPr>
              <w:t>animatik</w:t>
            </w:r>
            <w:proofErr w:type="spellEnd"/>
            <w:r w:rsidRPr="009C0703">
              <w:rPr>
                <w:color w:val="000000"/>
                <w:sz w:val="20"/>
                <w:szCs w:val="20"/>
                <w:shd w:val="clear" w:color="auto" w:fill="FFFFFF"/>
              </w:rPr>
              <w:t xml:space="preserve"> a animační test). </w:t>
            </w:r>
          </w:p>
        </w:tc>
      </w:tr>
      <w:tr w:rsidR="009C0703" w:rsidRPr="00E7090C" w14:paraId="66AD1A9D" w14:textId="77777777" w:rsidTr="005C2183">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252422D" w14:textId="77777777" w:rsidR="009C0703" w:rsidRPr="009C0703" w:rsidRDefault="009C0703" w:rsidP="005C2183">
            <w:pPr>
              <w:widowControl w:val="0"/>
              <w:jc w:val="both"/>
              <w:rPr>
                <w:sz w:val="20"/>
                <w:szCs w:val="20"/>
              </w:rPr>
            </w:pPr>
            <w:r w:rsidRPr="009C0703">
              <w:rPr>
                <w:b/>
                <w:sz w:val="20"/>
                <w:szCs w:val="20"/>
              </w:rPr>
              <w:t>Studijní literatura a studijní pomůcky</w:t>
            </w:r>
          </w:p>
        </w:tc>
        <w:tc>
          <w:tcPr>
            <w:tcW w:w="6201" w:type="dxa"/>
            <w:gridSpan w:val="6"/>
            <w:tcBorders>
              <w:left w:val="single" w:sz="4" w:space="0" w:color="000000"/>
              <w:right w:val="single" w:sz="4" w:space="0" w:color="000000"/>
            </w:tcBorders>
          </w:tcPr>
          <w:p w14:paraId="68C19CE6" w14:textId="77777777" w:rsidR="009C0703" w:rsidRPr="009C0703" w:rsidRDefault="009C0703" w:rsidP="005C2183">
            <w:pPr>
              <w:widowControl w:val="0"/>
              <w:jc w:val="both"/>
              <w:rPr>
                <w:sz w:val="20"/>
                <w:szCs w:val="20"/>
              </w:rPr>
            </w:pPr>
          </w:p>
        </w:tc>
      </w:tr>
      <w:tr w:rsidR="009C0703" w:rsidRPr="00E7090C" w14:paraId="453903AF" w14:textId="77777777" w:rsidTr="005C2183">
        <w:trPr>
          <w:trHeight w:val="1497"/>
        </w:trPr>
        <w:tc>
          <w:tcPr>
            <w:tcW w:w="9855" w:type="dxa"/>
            <w:gridSpan w:val="8"/>
            <w:tcBorders>
              <w:left w:val="single" w:sz="4" w:space="0" w:color="000000"/>
              <w:bottom w:val="single" w:sz="4" w:space="0" w:color="000000"/>
              <w:right w:val="single" w:sz="4" w:space="0" w:color="000000"/>
            </w:tcBorders>
          </w:tcPr>
          <w:p w14:paraId="19E2EAEE" w14:textId="77777777" w:rsidR="009C0703" w:rsidRPr="009C0703" w:rsidRDefault="009C0703" w:rsidP="004646A5">
            <w:pPr>
              <w:rPr>
                <w:rFonts w:eastAsia="OpenSymbol"/>
                <w:b/>
                <w:bCs/>
                <w:sz w:val="20"/>
                <w:szCs w:val="20"/>
              </w:rPr>
            </w:pPr>
            <w:r w:rsidRPr="009C0703">
              <w:rPr>
                <w:rFonts w:eastAsia="OpenSymbol"/>
                <w:b/>
                <w:bCs/>
                <w:sz w:val="20"/>
                <w:szCs w:val="20"/>
              </w:rPr>
              <w:t>Povinná: </w:t>
            </w:r>
          </w:p>
          <w:p w14:paraId="315B6389" w14:textId="77777777" w:rsidR="009C0703" w:rsidRPr="009C0703" w:rsidRDefault="009C0703" w:rsidP="004646A5">
            <w:pPr>
              <w:rPr>
                <w:sz w:val="20"/>
                <w:szCs w:val="20"/>
              </w:rPr>
            </w:pPr>
            <w:r w:rsidRPr="009C0703">
              <w:rPr>
                <w:sz w:val="20"/>
                <w:szCs w:val="20"/>
              </w:rPr>
              <w:t xml:space="preserve">RALL, </w:t>
            </w:r>
            <w:proofErr w:type="spellStart"/>
            <w:r w:rsidRPr="009C0703">
              <w:rPr>
                <w:sz w:val="20"/>
                <w:szCs w:val="20"/>
              </w:rPr>
              <w:t>Hannes</w:t>
            </w:r>
            <w:proofErr w:type="spellEnd"/>
            <w:r w:rsidRPr="009C0703">
              <w:rPr>
                <w:sz w:val="20"/>
                <w:szCs w:val="20"/>
              </w:rPr>
              <w:t>. </w:t>
            </w:r>
            <w:proofErr w:type="spellStart"/>
            <w:r w:rsidRPr="009C0703">
              <w:rPr>
                <w:i/>
                <w:iCs/>
                <w:sz w:val="20"/>
                <w:szCs w:val="20"/>
              </w:rPr>
              <w:t>Animation</w:t>
            </w:r>
            <w:proofErr w:type="spellEnd"/>
            <w:r w:rsidRPr="009C0703">
              <w:rPr>
                <w:i/>
                <w:iCs/>
                <w:sz w:val="20"/>
                <w:szCs w:val="20"/>
              </w:rPr>
              <w:t xml:space="preserve">: </w:t>
            </w:r>
            <w:proofErr w:type="spellStart"/>
            <w:r w:rsidRPr="009C0703">
              <w:rPr>
                <w:i/>
                <w:iCs/>
                <w:sz w:val="20"/>
                <w:szCs w:val="20"/>
              </w:rPr>
              <w:t>from</w:t>
            </w:r>
            <w:proofErr w:type="spellEnd"/>
            <w:r w:rsidRPr="009C0703">
              <w:rPr>
                <w:i/>
                <w:iCs/>
                <w:sz w:val="20"/>
                <w:szCs w:val="20"/>
              </w:rPr>
              <w:t xml:space="preserve"> </w:t>
            </w:r>
            <w:proofErr w:type="spellStart"/>
            <w:r w:rsidRPr="009C0703">
              <w:rPr>
                <w:i/>
                <w:iCs/>
                <w:sz w:val="20"/>
                <w:szCs w:val="20"/>
              </w:rPr>
              <w:t>concept</w:t>
            </w:r>
            <w:proofErr w:type="spellEnd"/>
            <w:r w:rsidRPr="009C0703">
              <w:rPr>
                <w:i/>
                <w:iCs/>
                <w:sz w:val="20"/>
                <w:szCs w:val="20"/>
              </w:rPr>
              <w:t xml:space="preserve"> to </w:t>
            </w:r>
            <w:proofErr w:type="spellStart"/>
            <w:r w:rsidRPr="009C0703">
              <w:rPr>
                <w:i/>
                <w:iCs/>
                <w:sz w:val="20"/>
                <w:szCs w:val="20"/>
              </w:rPr>
              <w:t>production</w:t>
            </w:r>
            <w:proofErr w:type="spellEnd"/>
            <w:r w:rsidRPr="009C0703">
              <w:rPr>
                <w:sz w:val="20"/>
                <w:szCs w:val="20"/>
              </w:rPr>
              <w:t xml:space="preserve">. </w:t>
            </w:r>
            <w:proofErr w:type="spellStart"/>
            <w:r w:rsidRPr="009C0703">
              <w:rPr>
                <w:sz w:val="20"/>
                <w:szCs w:val="20"/>
              </w:rPr>
              <w:t>Boca</w:t>
            </w:r>
            <w:proofErr w:type="spellEnd"/>
            <w:r w:rsidRPr="009C0703">
              <w:rPr>
                <w:sz w:val="20"/>
                <w:szCs w:val="20"/>
              </w:rPr>
              <w:t xml:space="preserve"> </w:t>
            </w:r>
            <w:proofErr w:type="spellStart"/>
            <w:r w:rsidRPr="009C0703">
              <w:rPr>
                <w:sz w:val="20"/>
                <w:szCs w:val="20"/>
              </w:rPr>
              <w:t>Raton</w:t>
            </w:r>
            <w:proofErr w:type="spellEnd"/>
            <w:r w:rsidRPr="009C0703">
              <w:rPr>
                <w:sz w:val="20"/>
                <w:szCs w:val="20"/>
              </w:rPr>
              <w:t xml:space="preserve">: CRC </w:t>
            </w:r>
            <w:proofErr w:type="spellStart"/>
            <w:r w:rsidRPr="009C0703">
              <w:rPr>
                <w:sz w:val="20"/>
                <w:szCs w:val="20"/>
              </w:rPr>
              <w:t>Press</w:t>
            </w:r>
            <w:proofErr w:type="spellEnd"/>
            <w:r w:rsidRPr="009C0703">
              <w:rPr>
                <w:sz w:val="20"/>
                <w:szCs w:val="20"/>
              </w:rPr>
              <w:t xml:space="preserve">, Taylor &amp; Francis Group, 2018. </w:t>
            </w:r>
          </w:p>
          <w:p w14:paraId="1A0645A8" w14:textId="77777777" w:rsidR="009C0703" w:rsidRPr="009C0703" w:rsidRDefault="009C0703" w:rsidP="004646A5">
            <w:pPr>
              <w:rPr>
                <w:sz w:val="20"/>
                <w:szCs w:val="20"/>
              </w:rPr>
            </w:pPr>
            <w:r w:rsidRPr="009C0703">
              <w:rPr>
                <w:sz w:val="20"/>
                <w:szCs w:val="20"/>
              </w:rPr>
              <w:t>ISBN 9781138041196.</w:t>
            </w:r>
          </w:p>
          <w:p w14:paraId="7DAAEB0F" w14:textId="77777777" w:rsidR="009C0703" w:rsidRPr="009C0703" w:rsidRDefault="009C0703" w:rsidP="004646A5">
            <w:pPr>
              <w:rPr>
                <w:sz w:val="20"/>
                <w:szCs w:val="20"/>
              </w:rPr>
            </w:pPr>
            <w:r w:rsidRPr="009C0703">
              <w:rPr>
                <w:sz w:val="20"/>
                <w:szCs w:val="20"/>
              </w:rPr>
              <w:t xml:space="preserve">ARONSONOVÁ, Linda. Scénář pro 21. století. Nakladatelství Akademie múzických umění v Praze, 2014. </w:t>
            </w:r>
          </w:p>
          <w:p w14:paraId="2108A506" w14:textId="727117A3" w:rsidR="009C0703" w:rsidRPr="009C0703" w:rsidRDefault="009C0703" w:rsidP="004646A5">
            <w:pPr>
              <w:rPr>
                <w:sz w:val="20"/>
                <w:szCs w:val="20"/>
              </w:rPr>
            </w:pPr>
            <w:r w:rsidRPr="009C0703">
              <w:rPr>
                <w:sz w:val="20"/>
                <w:szCs w:val="20"/>
              </w:rPr>
              <w:t>ISBN 978-80-7331-314-2</w:t>
            </w:r>
            <w:r w:rsidR="00A763BC">
              <w:rPr>
                <w:sz w:val="20"/>
                <w:szCs w:val="20"/>
              </w:rPr>
              <w:t>.</w:t>
            </w:r>
          </w:p>
          <w:p w14:paraId="63AF9358" w14:textId="4426C8E5" w:rsidR="009C0703" w:rsidRPr="009C0703" w:rsidRDefault="009C0703" w:rsidP="004646A5">
            <w:pPr>
              <w:rPr>
                <w:sz w:val="20"/>
                <w:szCs w:val="20"/>
              </w:rPr>
            </w:pPr>
            <w:r w:rsidRPr="009C0703">
              <w:rPr>
                <w:sz w:val="20"/>
                <w:szCs w:val="20"/>
              </w:rPr>
              <w:t xml:space="preserve">KURZOVÁ, </w:t>
            </w:r>
            <w:proofErr w:type="spellStart"/>
            <w:r w:rsidRPr="009C0703">
              <w:rPr>
                <w:sz w:val="20"/>
                <w:szCs w:val="20"/>
              </w:rPr>
              <w:t>Sibylle</w:t>
            </w:r>
            <w:proofErr w:type="spellEnd"/>
            <w:r w:rsidRPr="009C0703">
              <w:rPr>
                <w:sz w:val="20"/>
                <w:szCs w:val="20"/>
              </w:rPr>
              <w:t xml:space="preserve">. </w:t>
            </w:r>
            <w:proofErr w:type="spellStart"/>
            <w:r w:rsidRPr="009C0703">
              <w:rPr>
                <w:sz w:val="20"/>
                <w:szCs w:val="20"/>
              </w:rPr>
              <w:t>Pitch</w:t>
            </w:r>
            <w:proofErr w:type="spellEnd"/>
            <w:r w:rsidRPr="009C0703">
              <w:rPr>
                <w:sz w:val="20"/>
                <w:szCs w:val="20"/>
              </w:rPr>
              <w:t xml:space="preserve"> </w:t>
            </w:r>
            <w:proofErr w:type="spellStart"/>
            <w:r w:rsidRPr="009C0703">
              <w:rPr>
                <w:sz w:val="20"/>
                <w:szCs w:val="20"/>
              </w:rPr>
              <w:t>it!</w:t>
            </w:r>
            <w:proofErr w:type="spellEnd"/>
            <w:r w:rsidRPr="009C0703">
              <w:rPr>
                <w:sz w:val="20"/>
                <w:szCs w:val="20"/>
              </w:rPr>
              <w:t xml:space="preserve"> Nakladatelství Akademie múzických umění v Praze, 2013. ISBN 978-80-7331-284-8</w:t>
            </w:r>
            <w:r w:rsidR="00A763BC">
              <w:rPr>
                <w:sz w:val="20"/>
                <w:szCs w:val="20"/>
              </w:rPr>
              <w:t>.</w:t>
            </w:r>
          </w:p>
          <w:p w14:paraId="61B491B3" w14:textId="77777777" w:rsidR="009C0703" w:rsidRPr="009C0703" w:rsidRDefault="009C0703" w:rsidP="004646A5">
            <w:pPr>
              <w:rPr>
                <w:rFonts w:eastAsia="OpenSymbol"/>
                <w:b/>
                <w:bCs/>
                <w:sz w:val="20"/>
                <w:szCs w:val="20"/>
              </w:rPr>
            </w:pPr>
            <w:r w:rsidRPr="009C0703">
              <w:rPr>
                <w:rFonts w:eastAsia="OpenSymbol"/>
                <w:b/>
                <w:bCs/>
                <w:sz w:val="20"/>
                <w:szCs w:val="20"/>
              </w:rPr>
              <w:t>Doporučená: </w:t>
            </w:r>
          </w:p>
          <w:p w14:paraId="67466E18" w14:textId="77777777" w:rsidR="009C0703" w:rsidRPr="009C0703" w:rsidRDefault="009C0703" w:rsidP="004646A5">
            <w:pPr>
              <w:rPr>
                <w:sz w:val="20"/>
                <w:szCs w:val="20"/>
              </w:rPr>
            </w:pPr>
            <w:r w:rsidRPr="009C0703">
              <w:rPr>
                <w:sz w:val="20"/>
                <w:szCs w:val="20"/>
              </w:rPr>
              <w:t>MITCHELL, Ben. </w:t>
            </w:r>
            <w:r w:rsidRPr="009C0703">
              <w:rPr>
                <w:i/>
                <w:iCs/>
                <w:sz w:val="20"/>
                <w:szCs w:val="20"/>
              </w:rPr>
              <w:t xml:space="preserve">Independent </w:t>
            </w:r>
            <w:proofErr w:type="spellStart"/>
            <w:r w:rsidRPr="009C0703">
              <w:rPr>
                <w:i/>
                <w:iCs/>
                <w:sz w:val="20"/>
                <w:szCs w:val="20"/>
              </w:rPr>
              <w:t>animation</w:t>
            </w:r>
            <w:proofErr w:type="spellEnd"/>
            <w:r w:rsidRPr="009C0703">
              <w:rPr>
                <w:i/>
                <w:iCs/>
                <w:sz w:val="20"/>
                <w:szCs w:val="20"/>
              </w:rPr>
              <w:t xml:space="preserve">: </w:t>
            </w:r>
            <w:proofErr w:type="spellStart"/>
            <w:r w:rsidRPr="009C0703">
              <w:rPr>
                <w:i/>
                <w:iCs/>
                <w:sz w:val="20"/>
                <w:szCs w:val="20"/>
              </w:rPr>
              <w:t>developing</w:t>
            </w:r>
            <w:proofErr w:type="spellEnd"/>
            <w:r w:rsidRPr="009C0703">
              <w:rPr>
                <w:i/>
                <w:iCs/>
                <w:sz w:val="20"/>
                <w:szCs w:val="20"/>
              </w:rPr>
              <w:t xml:space="preserve">, </w:t>
            </w:r>
            <w:proofErr w:type="spellStart"/>
            <w:r w:rsidRPr="009C0703">
              <w:rPr>
                <w:i/>
                <w:iCs/>
                <w:sz w:val="20"/>
                <w:szCs w:val="20"/>
              </w:rPr>
              <w:t>producing</w:t>
            </w:r>
            <w:proofErr w:type="spellEnd"/>
            <w:r w:rsidRPr="009C0703">
              <w:rPr>
                <w:i/>
                <w:iCs/>
                <w:sz w:val="20"/>
                <w:szCs w:val="20"/>
              </w:rPr>
              <w:t xml:space="preserve"> and </w:t>
            </w:r>
            <w:proofErr w:type="spellStart"/>
            <w:r w:rsidRPr="009C0703">
              <w:rPr>
                <w:i/>
                <w:iCs/>
                <w:sz w:val="20"/>
                <w:szCs w:val="20"/>
              </w:rPr>
              <w:t>distributing</w:t>
            </w:r>
            <w:proofErr w:type="spellEnd"/>
            <w:r w:rsidRPr="009C0703">
              <w:rPr>
                <w:i/>
                <w:iCs/>
                <w:sz w:val="20"/>
                <w:szCs w:val="20"/>
              </w:rPr>
              <w:t xml:space="preserve"> </w:t>
            </w:r>
            <w:proofErr w:type="spellStart"/>
            <w:r w:rsidRPr="009C0703">
              <w:rPr>
                <w:i/>
                <w:iCs/>
                <w:sz w:val="20"/>
                <w:szCs w:val="20"/>
              </w:rPr>
              <w:t>your</w:t>
            </w:r>
            <w:proofErr w:type="spellEnd"/>
            <w:r w:rsidRPr="009C0703">
              <w:rPr>
                <w:i/>
                <w:iCs/>
                <w:sz w:val="20"/>
                <w:szCs w:val="20"/>
              </w:rPr>
              <w:t xml:space="preserve"> </w:t>
            </w:r>
            <w:proofErr w:type="spellStart"/>
            <w:r w:rsidRPr="009C0703">
              <w:rPr>
                <w:i/>
                <w:iCs/>
                <w:sz w:val="20"/>
                <w:szCs w:val="20"/>
              </w:rPr>
              <w:t>animated</w:t>
            </w:r>
            <w:proofErr w:type="spellEnd"/>
            <w:r w:rsidRPr="009C0703">
              <w:rPr>
                <w:i/>
                <w:iCs/>
                <w:sz w:val="20"/>
                <w:szCs w:val="20"/>
              </w:rPr>
              <w:t xml:space="preserve"> </w:t>
            </w:r>
            <w:proofErr w:type="spellStart"/>
            <w:r w:rsidRPr="009C0703">
              <w:rPr>
                <w:i/>
                <w:iCs/>
                <w:sz w:val="20"/>
                <w:szCs w:val="20"/>
              </w:rPr>
              <w:t>films</w:t>
            </w:r>
            <w:proofErr w:type="spellEnd"/>
            <w:r w:rsidRPr="009C0703">
              <w:rPr>
                <w:sz w:val="20"/>
                <w:szCs w:val="20"/>
              </w:rPr>
              <w:t xml:space="preserve">. </w:t>
            </w:r>
            <w:proofErr w:type="spellStart"/>
            <w:r w:rsidRPr="009C0703">
              <w:rPr>
                <w:sz w:val="20"/>
                <w:szCs w:val="20"/>
              </w:rPr>
              <w:t>Boca</w:t>
            </w:r>
            <w:proofErr w:type="spellEnd"/>
            <w:r w:rsidRPr="009C0703">
              <w:rPr>
                <w:sz w:val="20"/>
                <w:szCs w:val="20"/>
              </w:rPr>
              <w:t xml:space="preserve"> </w:t>
            </w:r>
            <w:proofErr w:type="spellStart"/>
            <w:r w:rsidRPr="009C0703">
              <w:rPr>
                <w:sz w:val="20"/>
                <w:szCs w:val="20"/>
              </w:rPr>
              <w:t>Raton</w:t>
            </w:r>
            <w:proofErr w:type="spellEnd"/>
            <w:r w:rsidRPr="009C0703">
              <w:rPr>
                <w:sz w:val="20"/>
                <w:szCs w:val="20"/>
              </w:rPr>
              <w:t xml:space="preserve">: CRC </w:t>
            </w:r>
            <w:proofErr w:type="spellStart"/>
            <w:r w:rsidRPr="009C0703">
              <w:rPr>
                <w:sz w:val="20"/>
                <w:szCs w:val="20"/>
              </w:rPr>
              <w:t>Press</w:t>
            </w:r>
            <w:proofErr w:type="spellEnd"/>
            <w:r w:rsidRPr="009C0703">
              <w:rPr>
                <w:sz w:val="20"/>
                <w:szCs w:val="20"/>
              </w:rPr>
              <w:t>, Taylor &amp; Francis Group, 2017. ISBN 978-1-1388-5572-4.</w:t>
            </w:r>
          </w:p>
          <w:p w14:paraId="13FA8868" w14:textId="77777777" w:rsidR="009C0703" w:rsidRPr="009C0703" w:rsidRDefault="009C0703" w:rsidP="004646A5">
            <w:pPr>
              <w:rPr>
                <w:sz w:val="20"/>
                <w:szCs w:val="20"/>
              </w:rPr>
            </w:pPr>
            <w:r w:rsidRPr="009C0703">
              <w:rPr>
                <w:sz w:val="20"/>
                <w:szCs w:val="20"/>
              </w:rPr>
              <w:t>WINDER, Catherine. </w:t>
            </w:r>
            <w:proofErr w:type="spellStart"/>
            <w:r w:rsidRPr="009C0703">
              <w:rPr>
                <w:i/>
                <w:iCs/>
                <w:sz w:val="20"/>
                <w:szCs w:val="20"/>
              </w:rPr>
              <w:t>Producing</w:t>
            </w:r>
            <w:proofErr w:type="spellEnd"/>
            <w:r w:rsidRPr="009C0703">
              <w:rPr>
                <w:i/>
                <w:iCs/>
                <w:sz w:val="20"/>
                <w:szCs w:val="20"/>
              </w:rPr>
              <w:t xml:space="preserve"> </w:t>
            </w:r>
            <w:proofErr w:type="spellStart"/>
            <w:r w:rsidRPr="009C0703">
              <w:rPr>
                <w:i/>
                <w:iCs/>
                <w:sz w:val="20"/>
                <w:szCs w:val="20"/>
              </w:rPr>
              <w:t>animation</w:t>
            </w:r>
            <w:proofErr w:type="spellEnd"/>
            <w:r w:rsidRPr="009C0703">
              <w:rPr>
                <w:sz w:val="20"/>
                <w:szCs w:val="20"/>
              </w:rPr>
              <w:t xml:space="preserve">. </w:t>
            </w:r>
            <w:proofErr w:type="spellStart"/>
            <w:r w:rsidRPr="009C0703">
              <w:rPr>
                <w:sz w:val="20"/>
                <w:szCs w:val="20"/>
              </w:rPr>
              <w:t>Boca</w:t>
            </w:r>
            <w:proofErr w:type="spellEnd"/>
            <w:r w:rsidRPr="009C0703">
              <w:rPr>
                <w:sz w:val="20"/>
                <w:szCs w:val="20"/>
              </w:rPr>
              <w:t xml:space="preserve"> </w:t>
            </w:r>
            <w:proofErr w:type="spellStart"/>
            <w:r w:rsidRPr="009C0703">
              <w:rPr>
                <w:sz w:val="20"/>
                <w:szCs w:val="20"/>
              </w:rPr>
              <w:t>Raton</w:t>
            </w:r>
            <w:proofErr w:type="spellEnd"/>
            <w:r w:rsidRPr="009C0703">
              <w:rPr>
                <w:sz w:val="20"/>
                <w:szCs w:val="20"/>
              </w:rPr>
              <w:t xml:space="preserve">: CRC </w:t>
            </w:r>
            <w:proofErr w:type="spellStart"/>
            <w:r w:rsidRPr="009C0703">
              <w:rPr>
                <w:sz w:val="20"/>
                <w:szCs w:val="20"/>
              </w:rPr>
              <w:t>Press</w:t>
            </w:r>
            <w:proofErr w:type="spellEnd"/>
            <w:r w:rsidRPr="009C0703">
              <w:rPr>
                <w:sz w:val="20"/>
                <w:szCs w:val="20"/>
              </w:rPr>
              <w:t xml:space="preserve">, Taylor &amp; Francis Group, 2011. </w:t>
            </w:r>
          </w:p>
          <w:p w14:paraId="0D4FB0A9" w14:textId="77777777" w:rsidR="009C0703" w:rsidRPr="009C0703" w:rsidRDefault="009C0703" w:rsidP="004646A5">
            <w:pPr>
              <w:rPr>
                <w:sz w:val="20"/>
                <w:szCs w:val="20"/>
              </w:rPr>
            </w:pPr>
            <w:r w:rsidRPr="009C0703">
              <w:rPr>
                <w:sz w:val="20"/>
                <w:szCs w:val="20"/>
              </w:rPr>
              <w:t xml:space="preserve">ISBN 978-0-240-81535-0. </w:t>
            </w:r>
          </w:p>
        </w:tc>
      </w:tr>
    </w:tbl>
    <w:p w14:paraId="77387D8B" w14:textId="4C788CA4" w:rsidR="00BC0B03" w:rsidRDefault="00BC0B03"/>
    <w:p w14:paraId="3B70FFFB" w14:textId="77777777" w:rsidR="00795E49" w:rsidRDefault="00E53E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5E49" w14:paraId="544FDB1C" w14:textId="77777777" w:rsidTr="00795E49">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79192290" w14:textId="77777777" w:rsidR="00795E49" w:rsidRPr="00795E49" w:rsidRDefault="00795E49" w:rsidP="005C2183">
            <w:pPr>
              <w:jc w:val="both"/>
              <w:rPr>
                <w:b/>
                <w:bCs/>
                <w:sz w:val="28"/>
                <w:szCs w:val="28"/>
              </w:rPr>
            </w:pPr>
            <w:r>
              <w:lastRenderedPageBreak/>
              <w:br w:type="page"/>
            </w:r>
            <w:r w:rsidRPr="00795E49">
              <w:rPr>
                <w:b/>
                <w:bCs/>
                <w:sz w:val="28"/>
                <w:szCs w:val="28"/>
              </w:rPr>
              <w:t>B-III – Charakteristika studijního předmětu</w:t>
            </w:r>
          </w:p>
        </w:tc>
      </w:tr>
      <w:tr w:rsidR="00795E49" w:rsidRPr="00D62119" w14:paraId="5EAADFA9" w14:textId="77777777" w:rsidTr="005C2183">
        <w:tc>
          <w:tcPr>
            <w:tcW w:w="3086" w:type="dxa"/>
            <w:tcBorders>
              <w:top w:val="double" w:sz="4" w:space="0" w:color="auto"/>
            </w:tcBorders>
            <w:shd w:val="clear" w:color="auto" w:fill="F7CAAC"/>
          </w:tcPr>
          <w:p w14:paraId="16959120" w14:textId="77777777" w:rsidR="00795E49" w:rsidRPr="00D62119" w:rsidRDefault="00795E49" w:rsidP="005C2183">
            <w:pPr>
              <w:rPr>
                <w:b/>
                <w:sz w:val="20"/>
                <w:szCs w:val="20"/>
              </w:rPr>
            </w:pPr>
            <w:r w:rsidRPr="00D62119">
              <w:rPr>
                <w:b/>
                <w:sz w:val="20"/>
                <w:szCs w:val="20"/>
              </w:rPr>
              <w:t>Název studijního předmětu</w:t>
            </w:r>
          </w:p>
        </w:tc>
        <w:tc>
          <w:tcPr>
            <w:tcW w:w="6769" w:type="dxa"/>
            <w:gridSpan w:val="7"/>
            <w:tcBorders>
              <w:top w:val="double" w:sz="4" w:space="0" w:color="auto"/>
            </w:tcBorders>
          </w:tcPr>
          <w:p w14:paraId="02ED24D6" w14:textId="77777777" w:rsidR="00795E49" w:rsidRPr="00D62119" w:rsidRDefault="00795E49" w:rsidP="005C2183">
            <w:pPr>
              <w:jc w:val="both"/>
              <w:rPr>
                <w:sz w:val="20"/>
                <w:szCs w:val="20"/>
              </w:rPr>
            </w:pPr>
            <w:r w:rsidRPr="00D62119">
              <w:rPr>
                <w:sz w:val="20"/>
                <w:szCs w:val="20"/>
              </w:rPr>
              <w:t>Prezentace projektu 1</w:t>
            </w:r>
          </w:p>
        </w:tc>
      </w:tr>
      <w:tr w:rsidR="00795E49" w:rsidRPr="00D62119" w14:paraId="1BFAE198" w14:textId="77777777" w:rsidTr="005C2183">
        <w:tc>
          <w:tcPr>
            <w:tcW w:w="3086" w:type="dxa"/>
            <w:shd w:val="clear" w:color="auto" w:fill="F7CAAC"/>
          </w:tcPr>
          <w:p w14:paraId="5C533FE5" w14:textId="77777777" w:rsidR="00795E49" w:rsidRPr="00D62119" w:rsidRDefault="00795E49" w:rsidP="005C2183">
            <w:pPr>
              <w:rPr>
                <w:b/>
                <w:sz w:val="20"/>
                <w:szCs w:val="20"/>
              </w:rPr>
            </w:pPr>
            <w:r w:rsidRPr="00D62119">
              <w:rPr>
                <w:b/>
                <w:sz w:val="20"/>
                <w:szCs w:val="20"/>
              </w:rPr>
              <w:t>Typ předmětu</w:t>
            </w:r>
          </w:p>
        </w:tc>
        <w:tc>
          <w:tcPr>
            <w:tcW w:w="3406" w:type="dxa"/>
            <w:gridSpan w:val="4"/>
          </w:tcPr>
          <w:p w14:paraId="00C71B72" w14:textId="77777777" w:rsidR="00795E49" w:rsidRPr="00D62119" w:rsidRDefault="00795E49" w:rsidP="005C2183">
            <w:pPr>
              <w:jc w:val="both"/>
              <w:rPr>
                <w:sz w:val="20"/>
                <w:szCs w:val="20"/>
              </w:rPr>
            </w:pPr>
            <w:r w:rsidRPr="00D62119">
              <w:rPr>
                <w:sz w:val="20"/>
                <w:szCs w:val="20"/>
              </w:rPr>
              <w:t>povinný</w:t>
            </w:r>
          </w:p>
        </w:tc>
        <w:tc>
          <w:tcPr>
            <w:tcW w:w="2695" w:type="dxa"/>
            <w:gridSpan w:val="2"/>
            <w:shd w:val="clear" w:color="auto" w:fill="F7CAAC"/>
          </w:tcPr>
          <w:p w14:paraId="7174A36D" w14:textId="77777777" w:rsidR="00795E49" w:rsidRPr="00D62119" w:rsidRDefault="00795E49" w:rsidP="005C2183">
            <w:pPr>
              <w:jc w:val="both"/>
              <w:rPr>
                <w:sz w:val="20"/>
                <w:szCs w:val="20"/>
              </w:rPr>
            </w:pPr>
            <w:r w:rsidRPr="00D62119">
              <w:rPr>
                <w:b/>
                <w:sz w:val="20"/>
                <w:szCs w:val="20"/>
              </w:rPr>
              <w:t>doporučený ročník / semestr</w:t>
            </w:r>
          </w:p>
        </w:tc>
        <w:tc>
          <w:tcPr>
            <w:tcW w:w="668" w:type="dxa"/>
          </w:tcPr>
          <w:p w14:paraId="22AE8396" w14:textId="77777777" w:rsidR="00795E49" w:rsidRPr="00D62119" w:rsidRDefault="00795E49" w:rsidP="005C2183">
            <w:pPr>
              <w:jc w:val="both"/>
              <w:rPr>
                <w:sz w:val="20"/>
                <w:szCs w:val="20"/>
              </w:rPr>
            </w:pPr>
            <w:r w:rsidRPr="00D62119">
              <w:rPr>
                <w:sz w:val="20"/>
                <w:szCs w:val="20"/>
              </w:rPr>
              <w:t>4/ZS</w:t>
            </w:r>
          </w:p>
        </w:tc>
      </w:tr>
      <w:tr w:rsidR="00795E49" w:rsidRPr="00D62119" w14:paraId="323314A0" w14:textId="77777777" w:rsidTr="005C2183">
        <w:tc>
          <w:tcPr>
            <w:tcW w:w="3086" w:type="dxa"/>
            <w:shd w:val="clear" w:color="auto" w:fill="F7CAAC"/>
          </w:tcPr>
          <w:p w14:paraId="02AD3E5E" w14:textId="77777777" w:rsidR="00795E49" w:rsidRPr="00D62119" w:rsidRDefault="00795E49" w:rsidP="005C2183">
            <w:pPr>
              <w:rPr>
                <w:b/>
                <w:sz w:val="20"/>
                <w:szCs w:val="20"/>
              </w:rPr>
            </w:pPr>
            <w:r w:rsidRPr="00D62119">
              <w:rPr>
                <w:b/>
                <w:sz w:val="20"/>
                <w:szCs w:val="20"/>
              </w:rPr>
              <w:t>Rozsah studijního předmětu</w:t>
            </w:r>
          </w:p>
        </w:tc>
        <w:tc>
          <w:tcPr>
            <w:tcW w:w="1701" w:type="dxa"/>
            <w:gridSpan w:val="2"/>
          </w:tcPr>
          <w:p w14:paraId="4B3E4DD3" w14:textId="77777777" w:rsidR="00795E49" w:rsidRPr="00D62119" w:rsidRDefault="00795E49" w:rsidP="005C2183">
            <w:pPr>
              <w:jc w:val="both"/>
              <w:rPr>
                <w:sz w:val="20"/>
                <w:szCs w:val="20"/>
              </w:rPr>
            </w:pPr>
            <w:proofErr w:type="gramStart"/>
            <w:r w:rsidRPr="00D62119">
              <w:rPr>
                <w:sz w:val="20"/>
                <w:szCs w:val="20"/>
              </w:rPr>
              <w:t>13s</w:t>
            </w:r>
            <w:proofErr w:type="gramEnd"/>
          </w:p>
        </w:tc>
        <w:tc>
          <w:tcPr>
            <w:tcW w:w="889" w:type="dxa"/>
            <w:shd w:val="clear" w:color="auto" w:fill="F7CAAC"/>
          </w:tcPr>
          <w:p w14:paraId="303C81E7" w14:textId="77777777" w:rsidR="00795E49" w:rsidRPr="00D62119" w:rsidRDefault="00795E49" w:rsidP="005C2183">
            <w:pPr>
              <w:jc w:val="both"/>
              <w:rPr>
                <w:b/>
                <w:sz w:val="20"/>
                <w:szCs w:val="20"/>
              </w:rPr>
            </w:pPr>
            <w:r w:rsidRPr="00D62119">
              <w:rPr>
                <w:b/>
                <w:sz w:val="20"/>
                <w:szCs w:val="20"/>
              </w:rPr>
              <w:t xml:space="preserve">hod. </w:t>
            </w:r>
          </w:p>
        </w:tc>
        <w:tc>
          <w:tcPr>
            <w:tcW w:w="816" w:type="dxa"/>
          </w:tcPr>
          <w:p w14:paraId="1C505B21" w14:textId="77777777" w:rsidR="00795E49" w:rsidRPr="00D62119" w:rsidRDefault="00795E49" w:rsidP="005C2183">
            <w:pPr>
              <w:jc w:val="both"/>
              <w:rPr>
                <w:sz w:val="20"/>
                <w:szCs w:val="20"/>
              </w:rPr>
            </w:pPr>
            <w:r w:rsidRPr="00D62119">
              <w:rPr>
                <w:sz w:val="20"/>
                <w:szCs w:val="20"/>
              </w:rPr>
              <w:t>13</w:t>
            </w:r>
          </w:p>
        </w:tc>
        <w:tc>
          <w:tcPr>
            <w:tcW w:w="2156" w:type="dxa"/>
            <w:shd w:val="clear" w:color="auto" w:fill="F7CAAC"/>
          </w:tcPr>
          <w:p w14:paraId="51C4BD28" w14:textId="77777777" w:rsidR="00795E49" w:rsidRPr="00D62119" w:rsidRDefault="00795E49" w:rsidP="005C2183">
            <w:pPr>
              <w:jc w:val="both"/>
              <w:rPr>
                <w:b/>
                <w:sz w:val="20"/>
                <w:szCs w:val="20"/>
              </w:rPr>
            </w:pPr>
            <w:r w:rsidRPr="00D62119">
              <w:rPr>
                <w:b/>
                <w:sz w:val="20"/>
                <w:szCs w:val="20"/>
              </w:rPr>
              <w:t>kreditů</w:t>
            </w:r>
          </w:p>
        </w:tc>
        <w:tc>
          <w:tcPr>
            <w:tcW w:w="1207" w:type="dxa"/>
            <w:gridSpan w:val="2"/>
          </w:tcPr>
          <w:p w14:paraId="03997BE8" w14:textId="77777777" w:rsidR="00795E49" w:rsidRPr="00D62119" w:rsidRDefault="00795E49" w:rsidP="005C2183">
            <w:pPr>
              <w:jc w:val="both"/>
              <w:rPr>
                <w:sz w:val="20"/>
                <w:szCs w:val="20"/>
              </w:rPr>
            </w:pPr>
            <w:r w:rsidRPr="00D62119">
              <w:rPr>
                <w:sz w:val="20"/>
                <w:szCs w:val="20"/>
              </w:rPr>
              <w:t>2</w:t>
            </w:r>
          </w:p>
        </w:tc>
      </w:tr>
      <w:tr w:rsidR="00795E49" w:rsidRPr="00D62119" w14:paraId="3336BC65" w14:textId="77777777" w:rsidTr="005C2183">
        <w:tc>
          <w:tcPr>
            <w:tcW w:w="3086" w:type="dxa"/>
            <w:shd w:val="clear" w:color="auto" w:fill="F7CAAC"/>
          </w:tcPr>
          <w:p w14:paraId="6CAB1171" w14:textId="77777777" w:rsidR="00795E49" w:rsidRPr="00D62119" w:rsidRDefault="00795E49" w:rsidP="005C2183">
            <w:pPr>
              <w:rPr>
                <w:b/>
                <w:sz w:val="20"/>
                <w:szCs w:val="20"/>
              </w:rPr>
            </w:pPr>
            <w:r w:rsidRPr="00D62119">
              <w:rPr>
                <w:b/>
                <w:sz w:val="20"/>
                <w:szCs w:val="20"/>
              </w:rPr>
              <w:t xml:space="preserve">Prerekvizity, </w:t>
            </w:r>
            <w:proofErr w:type="spellStart"/>
            <w:r w:rsidRPr="00D62119">
              <w:rPr>
                <w:b/>
                <w:sz w:val="20"/>
                <w:szCs w:val="20"/>
              </w:rPr>
              <w:t>korekvizity</w:t>
            </w:r>
            <w:proofErr w:type="spellEnd"/>
            <w:r w:rsidRPr="00D62119">
              <w:rPr>
                <w:b/>
                <w:sz w:val="20"/>
                <w:szCs w:val="20"/>
              </w:rPr>
              <w:t>, ekvivalence</w:t>
            </w:r>
          </w:p>
        </w:tc>
        <w:tc>
          <w:tcPr>
            <w:tcW w:w="6769" w:type="dxa"/>
            <w:gridSpan w:val="7"/>
          </w:tcPr>
          <w:p w14:paraId="79C91BA7" w14:textId="77777777" w:rsidR="00795E49" w:rsidRPr="00D62119" w:rsidRDefault="00795E49" w:rsidP="005C2183">
            <w:pPr>
              <w:jc w:val="both"/>
              <w:rPr>
                <w:sz w:val="20"/>
                <w:szCs w:val="20"/>
              </w:rPr>
            </w:pPr>
          </w:p>
        </w:tc>
      </w:tr>
      <w:tr w:rsidR="00795E49" w:rsidRPr="00D62119" w14:paraId="67949394" w14:textId="77777777" w:rsidTr="005C2183">
        <w:tc>
          <w:tcPr>
            <w:tcW w:w="3086" w:type="dxa"/>
            <w:shd w:val="clear" w:color="auto" w:fill="F7CAAC"/>
          </w:tcPr>
          <w:p w14:paraId="55E649BA" w14:textId="77777777" w:rsidR="00795E49" w:rsidRPr="00D62119" w:rsidRDefault="00795E49" w:rsidP="005C2183">
            <w:pPr>
              <w:rPr>
                <w:b/>
                <w:sz w:val="20"/>
                <w:szCs w:val="20"/>
              </w:rPr>
            </w:pPr>
            <w:r w:rsidRPr="00D62119">
              <w:rPr>
                <w:b/>
                <w:sz w:val="20"/>
                <w:szCs w:val="20"/>
              </w:rPr>
              <w:t>Způsob ověření studijních výsledků</w:t>
            </w:r>
          </w:p>
        </w:tc>
        <w:tc>
          <w:tcPr>
            <w:tcW w:w="3406" w:type="dxa"/>
            <w:gridSpan w:val="4"/>
          </w:tcPr>
          <w:p w14:paraId="7EA75901" w14:textId="77777777" w:rsidR="00795E49" w:rsidRPr="00D62119" w:rsidRDefault="00795E49" w:rsidP="005C2183">
            <w:pPr>
              <w:jc w:val="both"/>
              <w:rPr>
                <w:sz w:val="20"/>
                <w:szCs w:val="20"/>
              </w:rPr>
            </w:pPr>
            <w:r w:rsidRPr="00D62119">
              <w:rPr>
                <w:sz w:val="20"/>
                <w:szCs w:val="20"/>
              </w:rPr>
              <w:t>zápočet</w:t>
            </w:r>
          </w:p>
        </w:tc>
        <w:tc>
          <w:tcPr>
            <w:tcW w:w="2156" w:type="dxa"/>
            <w:shd w:val="clear" w:color="auto" w:fill="F7CAAC"/>
          </w:tcPr>
          <w:p w14:paraId="750E85E7" w14:textId="77777777" w:rsidR="00795E49" w:rsidRPr="00D62119" w:rsidRDefault="00795E49" w:rsidP="005C2183">
            <w:pPr>
              <w:jc w:val="both"/>
              <w:rPr>
                <w:b/>
                <w:sz w:val="20"/>
                <w:szCs w:val="20"/>
              </w:rPr>
            </w:pPr>
            <w:r w:rsidRPr="00D62119">
              <w:rPr>
                <w:b/>
                <w:sz w:val="20"/>
                <w:szCs w:val="20"/>
              </w:rPr>
              <w:t>Forma výuky</w:t>
            </w:r>
          </w:p>
        </w:tc>
        <w:tc>
          <w:tcPr>
            <w:tcW w:w="1207" w:type="dxa"/>
            <w:gridSpan w:val="2"/>
          </w:tcPr>
          <w:p w14:paraId="4933E993" w14:textId="795589F1" w:rsidR="00795E49" w:rsidRPr="00D62119" w:rsidRDefault="00F05B61" w:rsidP="005C2183">
            <w:pPr>
              <w:jc w:val="both"/>
              <w:rPr>
                <w:sz w:val="20"/>
                <w:szCs w:val="20"/>
              </w:rPr>
            </w:pPr>
            <w:r>
              <w:rPr>
                <w:sz w:val="20"/>
                <w:szCs w:val="20"/>
              </w:rPr>
              <w:t>seminář</w:t>
            </w:r>
          </w:p>
        </w:tc>
      </w:tr>
      <w:tr w:rsidR="00795E49" w:rsidRPr="00D62119" w14:paraId="452E98FF" w14:textId="77777777" w:rsidTr="005C2183">
        <w:tc>
          <w:tcPr>
            <w:tcW w:w="3086" w:type="dxa"/>
            <w:shd w:val="clear" w:color="auto" w:fill="F7CAAC"/>
          </w:tcPr>
          <w:p w14:paraId="49EE732D" w14:textId="77777777" w:rsidR="00795E49" w:rsidRPr="00D62119" w:rsidRDefault="00795E49" w:rsidP="005C2183">
            <w:pPr>
              <w:rPr>
                <w:b/>
                <w:sz w:val="20"/>
                <w:szCs w:val="20"/>
              </w:rPr>
            </w:pPr>
            <w:r w:rsidRPr="00D62119">
              <w:rPr>
                <w:b/>
                <w:sz w:val="20"/>
                <w:szCs w:val="20"/>
              </w:rPr>
              <w:t>Forma způsobu ověření studijních výsledků a další požadavky na studenta</w:t>
            </w:r>
          </w:p>
        </w:tc>
        <w:tc>
          <w:tcPr>
            <w:tcW w:w="6769" w:type="dxa"/>
            <w:gridSpan w:val="7"/>
            <w:tcBorders>
              <w:bottom w:val="nil"/>
            </w:tcBorders>
          </w:tcPr>
          <w:p w14:paraId="5BC55A17" w14:textId="77777777" w:rsidR="00795E49" w:rsidRPr="00D62119" w:rsidRDefault="00795E49" w:rsidP="005C2183">
            <w:pPr>
              <w:jc w:val="both"/>
              <w:rPr>
                <w:sz w:val="20"/>
                <w:szCs w:val="20"/>
              </w:rPr>
            </w:pPr>
            <w:r w:rsidRPr="00D62119">
              <w:rPr>
                <w:sz w:val="20"/>
                <w:szCs w:val="20"/>
              </w:rPr>
              <w:t>ústní,</w:t>
            </w:r>
          </w:p>
          <w:p w14:paraId="3D1E0EE7" w14:textId="77777777" w:rsidR="00795E49" w:rsidRPr="00D62119" w:rsidRDefault="00795E49" w:rsidP="005C2183">
            <w:pPr>
              <w:jc w:val="both"/>
              <w:rPr>
                <w:sz w:val="20"/>
                <w:szCs w:val="20"/>
              </w:rPr>
            </w:pPr>
            <w:r w:rsidRPr="00D62119">
              <w:rPr>
                <w:sz w:val="20"/>
                <w:szCs w:val="20"/>
              </w:rPr>
              <w:t>80% aktivní účast na semináři, zpracování a přednesení prezentace</w:t>
            </w:r>
          </w:p>
        </w:tc>
      </w:tr>
      <w:tr w:rsidR="00795E49" w:rsidRPr="00D62119" w14:paraId="310A1FCB" w14:textId="77777777" w:rsidTr="00795E49">
        <w:trPr>
          <w:trHeight w:val="130"/>
        </w:trPr>
        <w:tc>
          <w:tcPr>
            <w:tcW w:w="9855" w:type="dxa"/>
            <w:gridSpan w:val="8"/>
            <w:tcBorders>
              <w:top w:val="nil"/>
            </w:tcBorders>
          </w:tcPr>
          <w:p w14:paraId="27B049C0" w14:textId="77777777" w:rsidR="00795E49" w:rsidRPr="00D62119" w:rsidRDefault="00795E49" w:rsidP="005C2183">
            <w:pPr>
              <w:rPr>
                <w:sz w:val="20"/>
                <w:szCs w:val="20"/>
              </w:rPr>
            </w:pPr>
          </w:p>
        </w:tc>
      </w:tr>
      <w:tr w:rsidR="00795E49" w:rsidRPr="00D62119" w14:paraId="2156DDA6" w14:textId="77777777" w:rsidTr="005C2183">
        <w:trPr>
          <w:trHeight w:val="197"/>
        </w:trPr>
        <w:tc>
          <w:tcPr>
            <w:tcW w:w="3086" w:type="dxa"/>
            <w:tcBorders>
              <w:top w:val="nil"/>
            </w:tcBorders>
            <w:shd w:val="clear" w:color="auto" w:fill="F7CAAC"/>
          </w:tcPr>
          <w:p w14:paraId="6C728ECD" w14:textId="77777777" w:rsidR="00795E49" w:rsidRPr="00D62119" w:rsidRDefault="00795E49" w:rsidP="005C2183">
            <w:pPr>
              <w:rPr>
                <w:b/>
                <w:sz w:val="20"/>
                <w:szCs w:val="20"/>
              </w:rPr>
            </w:pPr>
            <w:r w:rsidRPr="00D62119">
              <w:rPr>
                <w:b/>
                <w:sz w:val="20"/>
                <w:szCs w:val="20"/>
              </w:rPr>
              <w:t>Garant předmětu</w:t>
            </w:r>
          </w:p>
        </w:tc>
        <w:tc>
          <w:tcPr>
            <w:tcW w:w="6769" w:type="dxa"/>
            <w:gridSpan w:val="7"/>
            <w:tcBorders>
              <w:top w:val="nil"/>
            </w:tcBorders>
          </w:tcPr>
          <w:p w14:paraId="01DD496F" w14:textId="77777777" w:rsidR="00795E49" w:rsidRPr="00D62119" w:rsidRDefault="00795E49" w:rsidP="005C2183">
            <w:pPr>
              <w:jc w:val="both"/>
              <w:rPr>
                <w:sz w:val="20"/>
                <w:szCs w:val="20"/>
              </w:rPr>
            </w:pPr>
            <w:r w:rsidRPr="00D62119">
              <w:rPr>
                <w:sz w:val="20"/>
                <w:szCs w:val="20"/>
              </w:rPr>
              <w:t>MgA. Martin Kotík</w:t>
            </w:r>
          </w:p>
        </w:tc>
      </w:tr>
      <w:tr w:rsidR="00795E49" w:rsidRPr="00D62119" w14:paraId="4B8D099B" w14:textId="77777777" w:rsidTr="005C2183">
        <w:trPr>
          <w:trHeight w:val="243"/>
        </w:trPr>
        <w:tc>
          <w:tcPr>
            <w:tcW w:w="3086" w:type="dxa"/>
            <w:tcBorders>
              <w:top w:val="nil"/>
            </w:tcBorders>
            <w:shd w:val="clear" w:color="auto" w:fill="F7CAAC"/>
          </w:tcPr>
          <w:p w14:paraId="1C81F73C" w14:textId="77777777" w:rsidR="00795E49" w:rsidRPr="00D62119" w:rsidRDefault="00795E49" w:rsidP="005C2183">
            <w:pPr>
              <w:rPr>
                <w:b/>
                <w:sz w:val="20"/>
                <w:szCs w:val="20"/>
              </w:rPr>
            </w:pPr>
            <w:r w:rsidRPr="00D62119">
              <w:rPr>
                <w:b/>
                <w:sz w:val="20"/>
                <w:szCs w:val="20"/>
              </w:rPr>
              <w:t>Zapojení garanta do výuky předmětu</w:t>
            </w:r>
          </w:p>
        </w:tc>
        <w:tc>
          <w:tcPr>
            <w:tcW w:w="6769" w:type="dxa"/>
            <w:gridSpan w:val="7"/>
            <w:tcBorders>
              <w:top w:val="nil"/>
            </w:tcBorders>
          </w:tcPr>
          <w:p w14:paraId="40F67FAE" w14:textId="37B7B5BE" w:rsidR="00795E49" w:rsidRPr="00D62119" w:rsidRDefault="00795E49" w:rsidP="005C2183">
            <w:pPr>
              <w:jc w:val="both"/>
              <w:rPr>
                <w:sz w:val="20"/>
                <w:szCs w:val="20"/>
              </w:rPr>
            </w:pPr>
            <w:r w:rsidRPr="00D62119">
              <w:rPr>
                <w:sz w:val="20"/>
                <w:szCs w:val="20"/>
              </w:rPr>
              <w:t>100 %</w:t>
            </w:r>
          </w:p>
        </w:tc>
      </w:tr>
      <w:tr w:rsidR="00795E49" w:rsidRPr="00D62119" w14:paraId="3F8CC27E" w14:textId="77777777" w:rsidTr="005C2183">
        <w:tc>
          <w:tcPr>
            <w:tcW w:w="3086" w:type="dxa"/>
            <w:shd w:val="clear" w:color="auto" w:fill="F7CAAC"/>
          </w:tcPr>
          <w:p w14:paraId="7CB65F83" w14:textId="77777777" w:rsidR="00795E49" w:rsidRPr="00D62119" w:rsidRDefault="00795E49" w:rsidP="005C2183">
            <w:pPr>
              <w:rPr>
                <w:b/>
                <w:sz w:val="20"/>
                <w:szCs w:val="20"/>
              </w:rPr>
            </w:pPr>
            <w:r w:rsidRPr="00D62119">
              <w:rPr>
                <w:b/>
                <w:sz w:val="20"/>
                <w:szCs w:val="20"/>
              </w:rPr>
              <w:t>Vyučující</w:t>
            </w:r>
          </w:p>
        </w:tc>
        <w:tc>
          <w:tcPr>
            <w:tcW w:w="6769" w:type="dxa"/>
            <w:gridSpan w:val="7"/>
            <w:tcBorders>
              <w:bottom w:val="nil"/>
            </w:tcBorders>
          </w:tcPr>
          <w:p w14:paraId="7B7B2D7B" w14:textId="1DC41D02" w:rsidR="00795E49" w:rsidRPr="00D62119" w:rsidRDefault="00795E49" w:rsidP="005C2183">
            <w:pPr>
              <w:jc w:val="both"/>
              <w:rPr>
                <w:sz w:val="20"/>
                <w:szCs w:val="20"/>
              </w:rPr>
            </w:pPr>
            <w:r w:rsidRPr="00D62119">
              <w:rPr>
                <w:sz w:val="20"/>
                <w:szCs w:val="20"/>
              </w:rPr>
              <w:t xml:space="preserve">MgA. Martin Kotík </w:t>
            </w:r>
          </w:p>
        </w:tc>
      </w:tr>
      <w:tr w:rsidR="00795E49" w:rsidRPr="00D62119" w14:paraId="38822CD9" w14:textId="77777777" w:rsidTr="003B6D25">
        <w:trPr>
          <w:trHeight w:val="62"/>
        </w:trPr>
        <w:tc>
          <w:tcPr>
            <w:tcW w:w="9855" w:type="dxa"/>
            <w:gridSpan w:val="8"/>
            <w:tcBorders>
              <w:top w:val="nil"/>
            </w:tcBorders>
          </w:tcPr>
          <w:p w14:paraId="160E2A87" w14:textId="77777777" w:rsidR="00795E49" w:rsidRPr="00D62119" w:rsidRDefault="00795E49" w:rsidP="005C2183">
            <w:pPr>
              <w:jc w:val="both"/>
              <w:rPr>
                <w:sz w:val="20"/>
                <w:szCs w:val="20"/>
              </w:rPr>
            </w:pPr>
          </w:p>
        </w:tc>
      </w:tr>
      <w:tr w:rsidR="00795E49" w:rsidRPr="00D62119" w14:paraId="3EA3BC43" w14:textId="77777777" w:rsidTr="005C2183">
        <w:tc>
          <w:tcPr>
            <w:tcW w:w="3086" w:type="dxa"/>
            <w:shd w:val="clear" w:color="auto" w:fill="F7CAAC"/>
          </w:tcPr>
          <w:p w14:paraId="74FF5653" w14:textId="77777777" w:rsidR="00795E49" w:rsidRPr="00D62119" w:rsidRDefault="00795E49" w:rsidP="005C2183">
            <w:pPr>
              <w:jc w:val="both"/>
              <w:rPr>
                <w:b/>
                <w:sz w:val="20"/>
                <w:szCs w:val="20"/>
              </w:rPr>
            </w:pPr>
            <w:r w:rsidRPr="00D62119">
              <w:rPr>
                <w:b/>
                <w:sz w:val="20"/>
                <w:szCs w:val="20"/>
              </w:rPr>
              <w:t>Stručná anotace předmětu</w:t>
            </w:r>
          </w:p>
        </w:tc>
        <w:tc>
          <w:tcPr>
            <w:tcW w:w="6769" w:type="dxa"/>
            <w:gridSpan w:val="7"/>
            <w:tcBorders>
              <w:bottom w:val="nil"/>
            </w:tcBorders>
          </w:tcPr>
          <w:p w14:paraId="029F91A9" w14:textId="77777777" w:rsidR="00795E49" w:rsidRPr="00D62119" w:rsidRDefault="00795E49" w:rsidP="005C2183">
            <w:pPr>
              <w:jc w:val="both"/>
              <w:rPr>
                <w:sz w:val="20"/>
                <w:szCs w:val="20"/>
              </w:rPr>
            </w:pPr>
          </w:p>
        </w:tc>
      </w:tr>
      <w:tr w:rsidR="00795E49" w:rsidRPr="00D62119" w14:paraId="04D33912" w14:textId="77777777" w:rsidTr="003B6D25">
        <w:trPr>
          <w:trHeight w:val="2564"/>
        </w:trPr>
        <w:tc>
          <w:tcPr>
            <w:tcW w:w="9855" w:type="dxa"/>
            <w:gridSpan w:val="8"/>
            <w:tcBorders>
              <w:top w:val="nil"/>
              <w:bottom w:val="single" w:sz="12" w:space="0" w:color="auto"/>
            </w:tcBorders>
          </w:tcPr>
          <w:p w14:paraId="1D8885F7" w14:textId="5D871DD8" w:rsidR="00795E49" w:rsidRPr="003B6D25" w:rsidRDefault="00795E49" w:rsidP="003B6D25">
            <w:pPr>
              <w:spacing w:after="120"/>
              <w:jc w:val="both"/>
              <w:rPr>
                <w:sz w:val="20"/>
                <w:szCs w:val="20"/>
              </w:rPr>
            </w:pPr>
            <w:r w:rsidRPr="00D62119">
              <w:rPr>
                <w:sz w:val="20"/>
                <w:szCs w:val="20"/>
              </w:rPr>
              <w:t xml:space="preserve">Cíl předmětu spočívá v přípravě na profesionální prezentaci v oblasti animačního průmyslu. Předmět se opírá o přípravu závěrečné, absolventské práce, v závěru semestru bude před studenty, pedagogy a pozvanými odborníky z praxe student prezentovat </w:t>
            </w:r>
            <w:proofErr w:type="spellStart"/>
            <w:r w:rsidRPr="00D62119">
              <w:rPr>
                <w:sz w:val="20"/>
                <w:szCs w:val="20"/>
              </w:rPr>
              <w:t>preprodukční</w:t>
            </w:r>
            <w:proofErr w:type="spellEnd"/>
            <w:r w:rsidRPr="00D62119">
              <w:rPr>
                <w:sz w:val="20"/>
                <w:szCs w:val="20"/>
              </w:rPr>
              <w:t xml:space="preserve"> fázi svého projektu se zaměřením na prezentaci literární, výtvarné a technické přípravy, animačního testu a </w:t>
            </w:r>
            <w:proofErr w:type="spellStart"/>
            <w:r w:rsidRPr="00D62119">
              <w:rPr>
                <w:sz w:val="20"/>
                <w:szCs w:val="20"/>
              </w:rPr>
              <w:t>animatiku</w:t>
            </w:r>
            <w:proofErr w:type="spellEnd"/>
            <w:r w:rsidRPr="00D62119">
              <w:rPr>
                <w:sz w:val="20"/>
                <w:szCs w:val="20"/>
              </w:rPr>
              <w:t>.</w:t>
            </w:r>
          </w:p>
          <w:p w14:paraId="14D4B23A" w14:textId="77777777" w:rsidR="00795E49" w:rsidRPr="00D62119" w:rsidRDefault="00795E49" w:rsidP="00CE41A2">
            <w:pPr>
              <w:pStyle w:val="Odstavecseseznamem"/>
              <w:numPr>
                <w:ilvl w:val="0"/>
                <w:numId w:val="11"/>
              </w:numPr>
              <w:spacing w:after="160" w:line="259" w:lineRule="auto"/>
              <w:jc w:val="both"/>
            </w:pPr>
            <w:r w:rsidRPr="00D62119">
              <w:t>Základy profesionální prezentace v oblasti audiovize</w:t>
            </w:r>
          </w:p>
          <w:p w14:paraId="3EC6209B" w14:textId="77777777" w:rsidR="00795E49" w:rsidRPr="00D62119" w:rsidRDefault="00795E49" w:rsidP="00CE41A2">
            <w:pPr>
              <w:pStyle w:val="Odstavecseseznamem"/>
              <w:numPr>
                <w:ilvl w:val="0"/>
                <w:numId w:val="11"/>
              </w:numPr>
              <w:spacing w:after="160" w:line="259" w:lineRule="auto"/>
              <w:jc w:val="both"/>
            </w:pPr>
            <w:r w:rsidRPr="00D62119">
              <w:t>Příprava podkladů</w:t>
            </w:r>
          </w:p>
          <w:p w14:paraId="51DDA35D" w14:textId="77777777" w:rsidR="00795E49" w:rsidRPr="00D62119" w:rsidRDefault="00795E49" w:rsidP="00CE41A2">
            <w:pPr>
              <w:pStyle w:val="Odstavecseseznamem"/>
              <w:numPr>
                <w:ilvl w:val="0"/>
                <w:numId w:val="11"/>
              </w:numPr>
              <w:spacing w:after="160" w:line="259" w:lineRule="auto"/>
              <w:jc w:val="both"/>
            </w:pPr>
            <w:r w:rsidRPr="00D62119">
              <w:t>Struktura prezentace</w:t>
            </w:r>
          </w:p>
          <w:p w14:paraId="3ED10472" w14:textId="77777777" w:rsidR="00795E49" w:rsidRPr="00D62119" w:rsidRDefault="00795E49" w:rsidP="00CE41A2">
            <w:pPr>
              <w:pStyle w:val="Odstavecseseznamem"/>
              <w:numPr>
                <w:ilvl w:val="0"/>
                <w:numId w:val="11"/>
              </w:numPr>
              <w:spacing w:after="120"/>
              <w:ind w:left="714" w:hanging="357"/>
              <w:contextualSpacing w:val="0"/>
              <w:jc w:val="both"/>
            </w:pPr>
            <w:r w:rsidRPr="00D62119">
              <w:t xml:space="preserve">Tvorba prezentace </w:t>
            </w:r>
            <w:proofErr w:type="spellStart"/>
            <w:r w:rsidRPr="00D62119">
              <w:t>preprodukční</w:t>
            </w:r>
            <w:proofErr w:type="spellEnd"/>
            <w:r w:rsidRPr="00D62119">
              <w:t xml:space="preserve"> fáze animovaného díla</w:t>
            </w:r>
          </w:p>
          <w:p w14:paraId="04CB42ED" w14:textId="77777777" w:rsidR="00795E49" w:rsidRPr="00D62119" w:rsidRDefault="00795E49" w:rsidP="003B6D25">
            <w:pPr>
              <w:jc w:val="both"/>
              <w:rPr>
                <w:sz w:val="20"/>
                <w:szCs w:val="20"/>
              </w:rPr>
            </w:pPr>
            <w:r w:rsidRPr="00D62119">
              <w:rPr>
                <w:sz w:val="20"/>
                <w:szCs w:val="20"/>
              </w:rPr>
              <w:t>Student získá základní vhled do způsobu prezentace rozpracovaných audiovizuálních/animovaných děl. Naučí se připravit profesionální prezentaci za užití patřičných softwarových nástrojů, osvojí si klíčové schopnosti při prezentování.</w:t>
            </w:r>
          </w:p>
        </w:tc>
      </w:tr>
      <w:tr w:rsidR="00795E49" w:rsidRPr="00D62119" w14:paraId="77005FBF" w14:textId="77777777" w:rsidTr="005C2183">
        <w:trPr>
          <w:trHeight w:val="265"/>
        </w:trPr>
        <w:tc>
          <w:tcPr>
            <w:tcW w:w="3653" w:type="dxa"/>
            <w:gridSpan w:val="2"/>
            <w:tcBorders>
              <w:top w:val="nil"/>
            </w:tcBorders>
            <w:shd w:val="clear" w:color="auto" w:fill="F7CAAC"/>
          </w:tcPr>
          <w:p w14:paraId="36411924" w14:textId="77777777" w:rsidR="00795E49" w:rsidRPr="00D62119" w:rsidRDefault="00795E49" w:rsidP="005C2183">
            <w:pPr>
              <w:jc w:val="both"/>
              <w:rPr>
                <w:sz w:val="20"/>
                <w:szCs w:val="20"/>
              </w:rPr>
            </w:pPr>
            <w:r w:rsidRPr="00D62119">
              <w:rPr>
                <w:b/>
                <w:sz w:val="20"/>
                <w:szCs w:val="20"/>
              </w:rPr>
              <w:t>Studijní literatura a studijní pomůcky</w:t>
            </w:r>
          </w:p>
        </w:tc>
        <w:tc>
          <w:tcPr>
            <w:tcW w:w="6202" w:type="dxa"/>
            <w:gridSpan w:val="6"/>
            <w:tcBorders>
              <w:top w:val="nil"/>
              <w:bottom w:val="nil"/>
            </w:tcBorders>
          </w:tcPr>
          <w:p w14:paraId="7A6E5D5B" w14:textId="77777777" w:rsidR="00795E49" w:rsidRPr="00D62119" w:rsidRDefault="00795E49" w:rsidP="005C2183">
            <w:pPr>
              <w:jc w:val="both"/>
              <w:rPr>
                <w:sz w:val="20"/>
                <w:szCs w:val="20"/>
              </w:rPr>
            </w:pPr>
          </w:p>
        </w:tc>
      </w:tr>
      <w:tr w:rsidR="00795E49" w:rsidRPr="00D62119" w14:paraId="01BA885E" w14:textId="77777777" w:rsidTr="00AD4A68">
        <w:trPr>
          <w:trHeight w:val="1372"/>
        </w:trPr>
        <w:tc>
          <w:tcPr>
            <w:tcW w:w="9855" w:type="dxa"/>
            <w:gridSpan w:val="8"/>
            <w:tcBorders>
              <w:top w:val="nil"/>
            </w:tcBorders>
          </w:tcPr>
          <w:p w14:paraId="64660D9B" w14:textId="77777777" w:rsidR="00795E49" w:rsidRPr="00D62119" w:rsidRDefault="00795E49" w:rsidP="005C2183">
            <w:pPr>
              <w:jc w:val="both"/>
              <w:rPr>
                <w:b/>
                <w:color w:val="000000" w:themeColor="text1"/>
                <w:sz w:val="20"/>
                <w:szCs w:val="20"/>
              </w:rPr>
            </w:pPr>
            <w:r w:rsidRPr="00D62119">
              <w:rPr>
                <w:b/>
                <w:color w:val="000000" w:themeColor="text1"/>
                <w:sz w:val="20"/>
                <w:szCs w:val="20"/>
              </w:rPr>
              <w:t>Povinná:</w:t>
            </w:r>
          </w:p>
          <w:p w14:paraId="3A24F0D0" w14:textId="2F2B41FF" w:rsidR="00795E49" w:rsidRPr="00D62119" w:rsidRDefault="00795E49" w:rsidP="005C2183">
            <w:pPr>
              <w:jc w:val="both"/>
              <w:rPr>
                <w:color w:val="000000" w:themeColor="text1"/>
                <w:sz w:val="20"/>
                <w:szCs w:val="20"/>
              </w:rPr>
            </w:pPr>
            <w:r w:rsidRPr="00D62119">
              <w:rPr>
                <w:color w:val="000000" w:themeColor="text1"/>
                <w:sz w:val="20"/>
                <w:szCs w:val="20"/>
              </w:rPr>
              <w:t xml:space="preserve">KURZ, </w:t>
            </w:r>
            <w:proofErr w:type="spellStart"/>
            <w:r w:rsidRPr="00D62119">
              <w:rPr>
                <w:color w:val="000000" w:themeColor="text1"/>
                <w:sz w:val="20"/>
                <w:szCs w:val="20"/>
              </w:rPr>
              <w:t>Sibylle</w:t>
            </w:r>
            <w:proofErr w:type="spellEnd"/>
            <w:r w:rsidRPr="00D62119">
              <w:rPr>
                <w:color w:val="000000" w:themeColor="text1"/>
                <w:sz w:val="20"/>
                <w:szCs w:val="20"/>
              </w:rPr>
              <w:t xml:space="preserve">. </w:t>
            </w:r>
            <w:proofErr w:type="spellStart"/>
            <w:r w:rsidRPr="00D62119">
              <w:rPr>
                <w:i/>
                <w:iCs/>
                <w:color w:val="000000" w:themeColor="text1"/>
                <w:sz w:val="20"/>
                <w:szCs w:val="20"/>
              </w:rPr>
              <w:t>Pitch</w:t>
            </w:r>
            <w:proofErr w:type="spellEnd"/>
            <w:r w:rsidRPr="00D62119">
              <w:rPr>
                <w:i/>
                <w:iCs/>
                <w:color w:val="000000" w:themeColor="text1"/>
                <w:sz w:val="20"/>
                <w:szCs w:val="20"/>
              </w:rPr>
              <w:t xml:space="preserve"> </w:t>
            </w:r>
            <w:proofErr w:type="spellStart"/>
            <w:r w:rsidRPr="00D62119">
              <w:rPr>
                <w:i/>
                <w:iCs/>
                <w:color w:val="000000" w:themeColor="text1"/>
                <w:sz w:val="20"/>
                <w:szCs w:val="20"/>
              </w:rPr>
              <w:t>it!</w:t>
            </w:r>
            <w:proofErr w:type="spellEnd"/>
            <w:r w:rsidRPr="00D62119">
              <w:rPr>
                <w:color w:val="000000" w:themeColor="text1"/>
                <w:sz w:val="20"/>
                <w:szCs w:val="20"/>
              </w:rPr>
              <w:t xml:space="preserve"> Akademie múzických umění, 2013. ISBN </w:t>
            </w:r>
            <w:r w:rsidRPr="00D62119">
              <w:rPr>
                <w:color w:val="000000" w:themeColor="text1"/>
                <w:sz w:val="20"/>
                <w:szCs w:val="20"/>
                <w:shd w:val="clear" w:color="auto" w:fill="FFFFFF"/>
              </w:rPr>
              <w:t>9788073312848</w:t>
            </w:r>
            <w:r w:rsidRPr="00D62119">
              <w:rPr>
                <w:color w:val="000000" w:themeColor="text1"/>
                <w:sz w:val="20"/>
                <w:szCs w:val="20"/>
              </w:rPr>
              <w:t>.</w:t>
            </w:r>
          </w:p>
          <w:p w14:paraId="36373EEB" w14:textId="77777777" w:rsidR="00795E49" w:rsidRPr="00D62119" w:rsidRDefault="00795E49" w:rsidP="005C2183">
            <w:pPr>
              <w:jc w:val="both"/>
              <w:rPr>
                <w:b/>
                <w:color w:val="000000" w:themeColor="text1"/>
                <w:sz w:val="20"/>
                <w:szCs w:val="20"/>
              </w:rPr>
            </w:pPr>
            <w:r w:rsidRPr="00D62119">
              <w:rPr>
                <w:b/>
                <w:color w:val="000000" w:themeColor="text1"/>
                <w:sz w:val="20"/>
                <w:szCs w:val="20"/>
              </w:rPr>
              <w:t>Doporučená:</w:t>
            </w:r>
          </w:p>
          <w:p w14:paraId="007591AB" w14:textId="7EFC0321" w:rsidR="00795E49" w:rsidRPr="0028648D" w:rsidRDefault="00795E49" w:rsidP="005C2183">
            <w:pPr>
              <w:jc w:val="both"/>
              <w:rPr>
                <w:b/>
                <w:color w:val="000000" w:themeColor="text1"/>
                <w:sz w:val="20"/>
                <w:szCs w:val="20"/>
              </w:rPr>
            </w:pPr>
            <w:r w:rsidRPr="0028648D">
              <w:rPr>
                <w:color w:val="000000" w:themeColor="text1"/>
                <w:sz w:val="20"/>
                <w:szCs w:val="20"/>
                <w:shd w:val="clear" w:color="auto" w:fill="FFFFFF"/>
              </w:rPr>
              <w:t>DUARTE, Nancy.</w:t>
            </w:r>
            <w:r w:rsidRPr="0028648D">
              <w:rPr>
                <w:rStyle w:val="apple-converted-space"/>
                <w:color w:val="000000" w:themeColor="text1"/>
                <w:sz w:val="20"/>
                <w:szCs w:val="20"/>
                <w:shd w:val="clear" w:color="auto" w:fill="FFFFFF"/>
              </w:rPr>
              <w:t> </w:t>
            </w:r>
            <w:proofErr w:type="spellStart"/>
            <w:r w:rsidRPr="0028648D">
              <w:rPr>
                <w:i/>
                <w:iCs/>
                <w:color w:val="000000" w:themeColor="text1"/>
                <w:sz w:val="20"/>
                <w:szCs w:val="20"/>
              </w:rPr>
              <w:t>Slajdologie</w:t>
            </w:r>
            <w:proofErr w:type="spellEnd"/>
            <w:r w:rsidRPr="0028648D">
              <w:rPr>
                <w:i/>
                <w:iCs/>
                <w:color w:val="000000" w:themeColor="text1"/>
                <w:sz w:val="20"/>
                <w:szCs w:val="20"/>
              </w:rPr>
              <w:t>: tajemství tvorby skvělých prezentací</w:t>
            </w:r>
            <w:r w:rsidRPr="0028648D">
              <w:rPr>
                <w:color w:val="000000" w:themeColor="text1"/>
                <w:sz w:val="20"/>
                <w:szCs w:val="20"/>
                <w:shd w:val="clear" w:color="auto" w:fill="FFFFFF"/>
              </w:rPr>
              <w:t xml:space="preserve">. Brno: </w:t>
            </w:r>
            <w:proofErr w:type="spellStart"/>
            <w:r w:rsidRPr="0028648D">
              <w:rPr>
                <w:color w:val="000000" w:themeColor="text1"/>
                <w:sz w:val="20"/>
                <w:szCs w:val="20"/>
                <w:shd w:val="clear" w:color="auto" w:fill="FFFFFF"/>
              </w:rPr>
              <w:t>BizBooks</w:t>
            </w:r>
            <w:proofErr w:type="spellEnd"/>
            <w:r w:rsidRPr="0028648D">
              <w:rPr>
                <w:color w:val="000000" w:themeColor="text1"/>
                <w:sz w:val="20"/>
                <w:szCs w:val="20"/>
                <w:shd w:val="clear" w:color="auto" w:fill="FFFFFF"/>
              </w:rPr>
              <w:t>, 2012. ISBN 978-80-265-0009-4.</w:t>
            </w:r>
          </w:p>
          <w:p w14:paraId="6D0E9A5E" w14:textId="77777777" w:rsidR="0028648D" w:rsidRPr="0028648D" w:rsidRDefault="0028648D" w:rsidP="0028648D">
            <w:pPr>
              <w:numPr>
                <w:ilvl w:val="0"/>
                <w:numId w:val="74"/>
              </w:numPr>
              <w:ind w:left="0"/>
              <w:rPr>
                <w:ins w:id="26" w:author="Hana Ponížilová" w:date="2023-05-26T12:22:00Z"/>
                <w:bCs/>
                <w:kern w:val="36"/>
                <w:sz w:val="20"/>
                <w:szCs w:val="20"/>
                <w:lang w:val="en-US"/>
              </w:rPr>
            </w:pPr>
            <w:ins w:id="27" w:author="Hana Ponížilová" w:date="2023-05-26T12:22:00Z">
              <w:r w:rsidRPr="0028648D">
                <w:rPr>
                  <w:bCs/>
                  <w:kern w:val="36"/>
                  <w:sz w:val="20"/>
                  <w:szCs w:val="20"/>
                  <w:lang w:val="en-US"/>
                </w:rPr>
                <w:t>CHEN WANG. </w:t>
              </w:r>
              <w:r w:rsidRPr="0028648D">
                <w:rPr>
                  <w:bCs/>
                  <w:i/>
                  <w:iCs/>
                  <w:kern w:val="36"/>
                  <w:sz w:val="20"/>
                  <w:szCs w:val="20"/>
                  <w:lang w:val="en-US"/>
                </w:rPr>
                <w:t>Interactive Installation Art &amp; Design</w:t>
              </w:r>
              <w:r w:rsidRPr="0028648D">
                <w:rPr>
                  <w:bCs/>
                  <w:kern w:val="36"/>
                  <w:sz w:val="20"/>
                  <w:szCs w:val="20"/>
                  <w:lang w:val="en-US"/>
                </w:rPr>
                <w:t>. Hong Kong, 2020. ISBN 9881998581.</w:t>
              </w:r>
            </w:ins>
          </w:p>
          <w:p w14:paraId="39620DDC" w14:textId="03D7F03C" w:rsidR="00795E49" w:rsidRPr="00D62119" w:rsidRDefault="00795E49" w:rsidP="005C2183">
            <w:pPr>
              <w:jc w:val="both"/>
              <w:rPr>
                <w:sz w:val="20"/>
                <w:szCs w:val="20"/>
              </w:rPr>
            </w:pPr>
            <w:r w:rsidRPr="0028648D">
              <w:rPr>
                <w:color w:val="000000" w:themeColor="text1"/>
                <w:sz w:val="20"/>
                <w:szCs w:val="20"/>
                <w:shd w:val="clear" w:color="auto" w:fill="FFFFFF"/>
              </w:rPr>
              <w:t>REYNOLDS</w:t>
            </w:r>
            <w:r w:rsidRPr="00D62119">
              <w:rPr>
                <w:color w:val="000000" w:themeColor="text1"/>
                <w:sz w:val="20"/>
                <w:szCs w:val="20"/>
                <w:shd w:val="clear" w:color="auto" w:fill="FFFFFF"/>
              </w:rPr>
              <w:t xml:space="preserve">, </w:t>
            </w:r>
            <w:proofErr w:type="spellStart"/>
            <w:r w:rsidRPr="00D62119">
              <w:rPr>
                <w:color w:val="000000" w:themeColor="text1"/>
                <w:sz w:val="20"/>
                <w:szCs w:val="20"/>
                <w:shd w:val="clear" w:color="auto" w:fill="FFFFFF"/>
              </w:rPr>
              <w:t>Garr</w:t>
            </w:r>
            <w:proofErr w:type="spellEnd"/>
            <w:r w:rsidRPr="00D62119">
              <w:rPr>
                <w:color w:val="000000" w:themeColor="text1"/>
                <w:sz w:val="20"/>
                <w:szCs w:val="20"/>
                <w:shd w:val="clear" w:color="auto" w:fill="FFFFFF"/>
              </w:rPr>
              <w:t>.</w:t>
            </w:r>
            <w:r w:rsidRPr="00D62119">
              <w:rPr>
                <w:rStyle w:val="apple-converted-space"/>
                <w:color w:val="000000" w:themeColor="text1"/>
                <w:sz w:val="20"/>
                <w:szCs w:val="20"/>
                <w:shd w:val="clear" w:color="auto" w:fill="FFFFFF"/>
              </w:rPr>
              <w:t> </w:t>
            </w:r>
            <w:r w:rsidRPr="00D62119">
              <w:rPr>
                <w:i/>
                <w:iCs/>
                <w:color w:val="000000" w:themeColor="text1"/>
                <w:sz w:val="20"/>
                <w:szCs w:val="20"/>
              </w:rPr>
              <w:t>Prezentace a zen: jednoduše a srozumitelně o designu prezentací a jejich předvádění</w:t>
            </w:r>
            <w:r w:rsidRPr="00D62119">
              <w:rPr>
                <w:color w:val="000000" w:themeColor="text1"/>
                <w:sz w:val="20"/>
                <w:szCs w:val="20"/>
                <w:shd w:val="clear" w:color="auto" w:fill="FFFFFF"/>
              </w:rPr>
              <w:t xml:space="preserve">. Brno: </w:t>
            </w:r>
            <w:proofErr w:type="spellStart"/>
            <w:r w:rsidRPr="00D62119">
              <w:rPr>
                <w:color w:val="000000" w:themeColor="text1"/>
                <w:sz w:val="20"/>
                <w:szCs w:val="20"/>
                <w:shd w:val="clear" w:color="auto" w:fill="FFFFFF"/>
              </w:rPr>
              <w:t>Zoner</w:t>
            </w:r>
            <w:proofErr w:type="spellEnd"/>
            <w:r w:rsidRPr="00D62119">
              <w:rPr>
                <w:color w:val="000000" w:themeColor="text1"/>
                <w:sz w:val="20"/>
                <w:szCs w:val="20"/>
                <w:shd w:val="clear" w:color="auto" w:fill="FFFFFF"/>
              </w:rPr>
              <w:t xml:space="preserve"> </w:t>
            </w:r>
            <w:proofErr w:type="spellStart"/>
            <w:r w:rsidRPr="00D62119">
              <w:rPr>
                <w:color w:val="000000" w:themeColor="text1"/>
                <w:sz w:val="20"/>
                <w:szCs w:val="20"/>
                <w:shd w:val="clear" w:color="auto" w:fill="FFFFFF"/>
              </w:rPr>
              <w:t>Press</w:t>
            </w:r>
            <w:proofErr w:type="spellEnd"/>
            <w:r w:rsidRPr="00D62119">
              <w:rPr>
                <w:color w:val="000000" w:themeColor="text1"/>
                <w:sz w:val="20"/>
                <w:szCs w:val="20"/>
                <w:shd w:val="clear" w:color="auto" w:fill="FFFFFF"/>
              </w:rPr>
              <w:t>, 2009. ISBN 978-80-7413-047-2.</w:t>
            </w:r>
          </w:p>
        </w:tc>
      </w:tr>
    </w:tbl>
    <w:p w14:paraId="2E45DB47" w14:textId="77777777" w:rsidR="0091320B" w:rsidRDefault="0091320B"/>
    <w:p w14:paraId="733F7604" w14:textId="77777777" w:rsidR="0091320B" w:rsidRDefault="009132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20B" w14:paraId="3C338F7B" w14:textId="77777777" w:rsidTr="005C2183">
        <w:tc>
          <w:tcPr>
            <w:tcW w:w="9855" w:type="dxa"/>
            <w:gridSpan w:val="8"/>
            <w:tcBorders>
              <w:bottom w:val="double" w:sz="4" w:space="0" w:color="auto"/>
            </w:tcBorders>
            <w:shd w:val="clear" w:color="auto" w:fill="BDD6EE"/>
          </w:tcPr>
          <w:p w14:paraId="48FA0F8E" w14:textId="66CA2021" w:rsidR="0091320B" w:rsidRDefault="0091320B" w:rsidP="005C2183">
            <w:pPr>
              <w:jc w:val="both"/>
              <w:rPr>
                <w:b/>
                <w:sz w:val="28"/>
              </w:rPr>
            </w:pPr>
            <w:r>
              <w:lastRenderedPageBreak/>
              <w:br w:type="page"/>
            </w:r>
            <w:r>
              <w:br w:type="page"/>
            </w:r>
            <w:r>
              <w:rPr>
                <w:b/>
                <w:sz w:val="28"/>
              </w:rPr>
              <w:t>B-III – Charakteristika studijního předmětu</w:t>
            </w:r>
          </w:p>
        </w:tc>
      </w:tr>
      <w:tr w:rsidR="0091320B" w:rsidRPr="00A4490C" w14:paraId="674E9C58" w14:textId="77777777" w:rsidTr="005C2183">
        <w:tc>
          <w:tcPr>
            <w:tcW w:w="3086" w:type="dxa"/>
            <w:tcBorders>
              <w:top w:val="double" w:sz="4" w:space="0" w:color="auto"/>
            </w:tcBorders>
            <w:shd w:val="clear" w:color="auto" w:fill="F7CAAC"/>
          </w:tcPr>
          <w:p w14:paraId="211433CF" w14:textId="77777777" w:rsidR="0091320B" w:rsidRPr="00A4490C" w:rsidRDefault="0091320B" w:rsidP="005C2183">
            <w:pPr>
              <w:rPr>
                <w:b/>
                <w:sz w:val="20"/>
                <w:szCs w:val="20"/>
              </w:rPr>
            </w:pPr>
            <w:r w:rsidRPr="00A4490C">
              <w:rPr>
                <w:b/>
                <w:sz w:val="20"/>
                <w:szCs w:val="20"/>
              </w:rPr>
              <w:t>Název studijního předmětu</w:t>
            </w:r>
          </w:p>
        </w:tc>
        <w:tc>
          <w:tcPr>
            <w:tcW w:w="6769" w:type="dxa"/>
            <w:gridSpan w:val="7"/>
            <w:tcBorders>
              <w:top w:val="double" w:sz="4" w:space="0" w:color="auto"/>
            </w:tcBorders>
          </w:tcPr>
          <w:p w14:paraId="1F1442AD" w14:textId="77777777" w:rsidR="0091320B" w:rsidRPr="00A4490C" w:rsidRDefault="0091320B" w:rsidP="005C2183">
            <w:pPr>
              <w:jc w:val="both"/>
              <w:rPr>
                <w:sz w:val="20"/>
                <w:szCs w:val="20"/>
              </w:rPr>
            </w:pPr>
            <w:r w:rsidRPr="00A4490C">
              <w:rPr>
                <w:sz w:val="20"/>
                <w:szCs w:val="20"/>
              </w:rPr>
              <w:t>Prezentace projektu 2</w:t>
            </w:r>
          </w:p>
        </w:tc>
      </w:tr>
      <w:tr w:rsidR="0091320B" w:rsidRPr="00A4490C" w14:paraId="54A8D651" w14:textId="77777777" w:rsidTr="005C2183">
        <w:tc>
          <w:tcPr>
            <w:tcW w:w="3086" w:type="dxa"/>
            <w:shd w:val="clear" w:color="auto" w:fill="F7CAAC"/>
          </w:tcPr>
          <w:p w14:paraId="4DD0D055" w14:textId="77777777" w:rsidR="0091320B" w:rsidRPr="00A4490C" w:rsidRDefault="0091320B" w:rsidP="005C2183">
            <w:pPr>
              <w:rPr>
                <w:b/>
                <w:sz w:val="20"/>
                <w:szCs w:val="20"/>
              </w:rPr>
            </w:pPr>
            <w:r w:rsidRPr="00A4490C">
              <w:rPr>
                <w:b/>
                <w:sz w:val="20"/>
                <w:szCs w:val="20"/>
              </w:rPr>
              <w:t>Typ předmětu</w:t>
            </w:r>
          </w:p>
        </w:tc>
        <w:tc>
          <w:tcPr>
            <w:tcW w:w="3406" w:type="dxa"/>
            <w:gridSpan w:val="4"/>
          </w:tcPr>
          <w:p w14:paraId="5ED52A17" w14:textId="77777777" w:rsidR="0091320B" w:rsidRPr="00A4490C" w:rsidRDefault="0091320B" w:rsidP="005C2183">
            <w:pPr>
              <w:jc w:val="both"/>
              <w:rPr>
                <w:sz w:val="20"/>
                <w:szCs w:val="20"/>
              </w:rPr>
            </w:pPr>
            <w:r w:rsidRPr="00A4490C">
              <w:rPr>
                <w:sz w:val="20"/>
                <w:szCs w:val="20"/>
              </w:rPr>
              <w:t>povinný</w:t>
            </w:r>
          </w:p>
        </w:tc>
        <w:tc>
          <w:tcPr>
            <w:tcW w:w="2695" w:type="dxa"/>
            <w:gridSpan w:val="2"/>
            <w:shd w:val="clear" w:color="auto" w:fill="F7CAAC"/>
          </w:tcPr>
          <w:p w14:paraId="32BC8CB2" w14:textId="77777777" w:rsidR="0091320B" w:rsidRPr="00A4490C" w:rsidRDefault="0091320B" w:rsidP="005C2183">
            <w:pPr>
              <w:jc w:val="both"/>
              <w:rPr>
                <w:sz w:val="20"/>
                <w:szCs w:val="20"/>
              </w:rPr>
            </w:pPr>
            <w:r w:rsidRPr="00A4490C">
              <w:rPr>
                <w:b/>
                <w:sz w:val="20"/>
                <w:szCs w:val="20"/>
              </w:rPr>
              <w:t>doporučený ročník / semestr</w:t>
            </w:r>
          </w:p>
        </w:tc>
        <w:tc>
          <w:tcPr>
            <w:tcW w:w="668" w:type="dxa"/>
          </w:tcPr>
          <w:p w14:paraId="066E686D" w14:textId="77777777" w:rsidR="0091320B" w:rsidRPr="00A4490C" w:rsidRDefault="0091320B" w:rsidP="005C2183">
            <w:pPr>
              <w:jc w:val="both"/>
              <w:rPr>
                <w:sz w:val="20"/>
                <w:szCs w:val="20"/>
              </w:rPr>
            </w:pPr>
            <w:r w:rsidRPr="00A4490C">
              <w:rPr>
                <w:sz w:val="20"/>
                <w:szCs w:val="20"/>
              </w:rPr>
              <w:t>4/LS</w:t>
            </w:r>
          </w:p>
        </w:tc>
      </w:tr>
      <w:tr w:rsidR="0091320B" w:rsidRPr="00A4490C" w14:paraId="774DEAE9" w14:textId="77777777" w:rsidTr="005C2183">
        <w:tc>
          <w:tcPr>
            <w:tcW w:w="3086" w:type="dxa"/>
            <w:shd w:val="clear" w:color="auto" w:fill="F7CAAC"/>
          </w:tcPr>
          <w:p w14:paraId="6C32CE85" w14:textId="77777777" w:rsidR="0091320B" w:rsidRPr="00A4490C" w:rsidRDefault="0091320B" w:rsidP="005C2183">
            <w:pPr>
              <w:rPr>
                <w:b/>
                <w:sz w:val="20"/>
                <w:szCs w:val="20"/>
              </w:rPr>
            </w:pPr>
            <w:r w:rsidRPr="00A4490C">
              <w:rPr>
                <w:b/>
                <w:sz w:val="20"/>
                <w:szCs w:val="20"/>
              </w:rPr>
              <w:t>Rozsah studijního předmětu</w:t>
            </w:r>
          </w:p>
        </w:tc>
        <w:tc>
          <w:tcPr>
            <w:tcW w:w="1701" w:type="dxa"/>
            <w:gridSpan w:val="2"/>
          </w:tcPr>
          <w:p w14:paraId="7429B023" w14:textId="77777777" w:rsidR="0091320B" w:rsidRPr="00A4490C" w:rsidRDefault="0091320B" w:rsidP="005C2183">
            <w:pPr>
              <w:jc w:val="both"/>
              <w:rPr>
                <w:sz w:val="20"/>
                <w:szCs w:val="20"/>
              </w:rPr>
            </w:pPr>
            <w:proofErr w:type="gramStart"/>
            <w:r w:rsidRPr="00A4490C">
              <w:rPr>
                <w:sz w:val="20"/>
                <w:szCs w:val="20"/>
              </w:rPr>
              <w:t>10s</w:t>
            </w:r>
            <w:proofErr w:type="gramEnd"/>
          </w:p>
        </w:tc>
        <w:tc>
          <w:tcPr>
            <w:tcW w:w="889" w:type="dxa"/>
            <w:shd w:val="clear" w:color="auto" w:fill="F7CAAC"/>
          </w:tcPr>
          <w:p w14:paraId="7E57173D" w14:textId="77777777" w:rsidR="0091320B" w:rsidRPr="00A4490C" w:rsidRDefault="0091320B" w:rsidP="005C2183">
            <w:pPr>
              <w:jc w:val="both"/>
              <w:rPr>
                <w:b/>
                <w:sz w:val="20"/>
                <w:szCs w:val="20"/>
              </w:rPr>
            </w:pPr>
            <w:r w:rsidRPr="00A4490C">
              <w:rPr>
                <w:b/>
                <w:sz w:val="20"/>
                <w:szCs w:val="20"/>
              </w:rPr>
              <w:t xml:space="preserve">hod. </w:t>
            </w:r>
          </w:p>
        </w:tc>
        <w:tc>
          <w:tcPr>
            <w:tcW w:w="816" w:type="dxa"/>
          </w:tcPr>
          <w:p w14:paraId="6E2367FB" w14:textId="77777777" w:rsidR="0091320B" w:rsidRPr="00A4490C" w:rsidRDefault="0091320B" w:rsidP="005C2183">
            <w:pPr>
              <w:jc w:val="both"/>
              <w:rPr>
                <w:sz w:val="20"/>
                <w:szCs w:val="20"/>
              </w:rPr>
            </w:pPr>
            <w:r w:rsidRPr="00A4490C">
              <w:rPr>
                <w:sz w:val="20"/>
                <w:szCs w:val="20"/>
              </w:rPr>
              <w:t>10</w:t>
            </w:r>
          </w:p>
        </w:tc>
        <w:tc>
          <w:tcPr>
            <w:tcW w:w="2156" w:type="dxa"/>
            <w:shd w:val="clear" w:color="auto" w:fill="F7CAAC"/>
          </w:tcPr>
          <w:p w14:paraId="5F590CE1" w14:textId="77777777" w:rsidR="0091320B" w:rsidRPr="00A4490C" w:rsidRDefault="0091320B" w:rsidP="005C2183">
            <w:pPr>
              <w:jc w:val="both"/>
              <w:rPr>
                <w:b/>
                <w:sz w:val="20"/>
                <w:szCs w:val="20"/>
              </w:rPr>
            </w:pPr>
            <w:r w:rsidRPr="00A4490C">
              <w:rPr>
                <w:b/>
                <w:sz w:val="20"/>
                <w:szCs w:val="20"/>
              </w:rPr>
              <w:t>kreditů</w:t>
            </w:r>
          </w:p>
        </w:tc>
        <w:tc>
          <w:tcPr>
            <w:tcW w:w="1207" w:type="dxa"/>
            <w:gridSpan w:val="2"/>
          </w:tcPr>
          <w:p w14:paraId="765007F3" w14:textId="77777777" w:rsidR="0091320B" w:rsidRPr="00A4490C" w:rsidRDefault="0091320B" w:rsidP="005C2183">
            <w:pPr>
              <w:jc w:val="both"/>
              <w:rPr>
                <w:sz w:val="20"/>
                <w:szCs w:val="20"/>
              </w:rPr>
            </w:pPr>
            <w:r w:rsidRPr="00A4490C">
              <w:rPr>
                <w:sz w:val="20"/>
                <w:szCs w:val="20"/>
              </w:rPr>
              <w:t>2</w:t>
            </w:r>
          </w:p>
        </w:tc>
      </w:tr>
      <w:tr w:rsidR="0091320B" w:rsidRPr="00A4490C" w14:paraId="3663A611" w14:textId="77777777" w:rsidTr="005C2183">
        <w:tc>
          <w:tcPr>
            <w:tcW w:w="3086" w:type="dxa"/>
            <w:shd w:val="clear" w:color="auto" w:fill="F7CAAC"/>
          </w:tcPr>
          <w:p w14:paraId="0339F3BF" w14:textId="77777777" w:rsidR="0091320B" w:rsidRPr="00A4490C" w:rsidRDefault="0091320B" w:rsidP="005C2183">
            <w:pPr>
              <w:rPr>
                <w:b/>
                <w:sz w:val="20"/>
                <w:szCs w:val="20"/>
              </w:rPr>
            </w:pPr>
            <w:r w:rsidRPr="00A4490C">
              <w:rPr>
                <w:b/>
                <w:sz w:val="20"/>
                <w:szCs w:val="20"/>
              </w:rPr>
              <w:t xml:space="preserve">Prerekvizity, </w:t>
            </w:r>
            <w:proofErr w:type="spellStart"/>
            <w:r w:rsidRPr="00A4490C">
              <w:rPr>
                <w:b/>
                <w:sz w:val="20"/>
                <w:szCs w:val="20"/>
              </w:rPr>
              <w:t>korekvizity</w:t>
            </w:r>
            <w:proofErr w:type="spellEnd"/>
            <w:r w:rsidRPr="00A4490C">
              <w:rPr>
                <w:b/>
                <w:sz w:val="20"/>
                <w:szCs w:val="20"/>
              </w:rPr>
              <w:t>, ekvivalence</w:t>
            </w:r>
          </w:p>
        </w:tc>
        <w:tc>
          <w:tcPr>
            <w:tcW w:w="6769" w:type="dxa"/>
            <w:gridSpan w:val="7"/>
          </w:tcPr>
          <w:p w14:paraId="614886AE" w14:textId="77777777" w:rsidR="0091320B" w:rsidRPr="00A4490C" w:rsidRDefault="0091320B" w:rsidP="005C2183">
            <w:pPr>
              <w:jc w:val="both"/>
              <w:rPr>
                <w:sz w:val="20"/>
                <w:szCs w:val="20"/>
              </w:rPr>
            </w:pPr>
          </w:p>
        </w:tc>
      </w:tr>
      <w:tr w:rsidR="0091320B" w:rsidRPr="00A4490C" w14:paraId="12E0BD92" w14:textId="77777777" w:rsidTr="005C2183">
        <w:tc>
          <w:tcPr>
            <w:tcW w:w="3086" w:type="dxa"/>
            <w:shd w:val="clear" w:color="auto" w:fill="F7CAAC"/>
          </w:tcPr>
          <w:p w14:paraId="27E6B763" w14:textId="77777777" w:rsidR="0091320B" w:rsidRPr="00A4490C" w:rsidRDefault="0091320B" w:rsidP="005C2183">
            <w:pPr>
              <w:rPr>
                <w:b/>
                <w:sz w:val="20"/>
                <w:szCs w:val="20"/>
              </w:rPr>
            </w:pPr>
            <w:r w:rsidRPr="00A4490C">
              <w:rPr>
                <w:b/>
                <w:sz w:val="20"/>
                <w:szCs w:val="20"/>
              </w:rPr>
              <w:t>Způsob ověření studijních výsledků</w:t>
            </w:r>
          </w:p>
        </w:tc>
        <w:tc>
          <w:tcPr>
            <w:tcW w:w="3406" w:type="dxa"/>
            <w:gridSpan w:val="4"/>
          </w:tcPr>
          <w:p w14:paraId="5916294E" w14:textId="77777777" w:rsidR="0091320B" w:rsidRPr="00A4490C" w:rsidRDefault="0091320B" w:rsidP="005C2183">
            <w:pPr>
              <w:jc w:val="both"/>
              <w:rPr>
                <w:sz w:val="20"/>
                <w:szCs w:val="20"/>
              </w:rPr>
            </w:pPr>
            <w:r w:rsidRPr="00A4490C">
              <w:rPr>
                <w:sz w:val="20"/>
                <w:szCs w:val="20"/>
              </w:rPr>
              <w:t>zápočet</w:t>
            </w:r>
          </w:p>
        </w:tc>
        <w:tc>
          <w:tcPr>
            <w:tcW w:w="2156" w:type="dxa"/>
            <w:shd w:val="clear" w:color="auto" w:fill="F7CAAC"/>
          </w:tcPr>
          <w:p w14:paraId="423B7518" w14:textId="77777777" w:rsidR="0091320B" w:rsidRPr="00A4490C" w:rsidRDefault="0091320B" w:rsidP="005C2183">
            <w:pPr>
              <w:jc w:val="both"/>
              <w:rPr>
                <w:b/>
                <w:sz w:val="20"/>
                <w:szCs w:val="20"/>
              </w:rPr>
            </w:pPr>
            <w:r w:rsidRPr="00A4490C">
              <w:rPr>
                <w:b/>
                <w:sz w:val="20"/>
                <w:szCs w:val="20"/>
              </w:rPr>
              <w:t>Forma výuky</w:t>
            </w:r>
          </w:p>
        </w:tc>
        <w:tc>
          <w:tcPr>
            <w:tcW w:w="1207" w:type="dxa"/>
            <w:gridSpan w:val="2"/>
          </w:tcPr>
          <w:p w14:paraId="7E07F8CD" w14:textId="6315431C" w:rsidR="0091320B" w:rsidRPr="00A4490C" w:rsidRDefault="00F05B61" w:rsidP="005C2183">
            <w:pPr>
              <w:jc w:val="both"/>
              <w:rPr>
                <w:sz w:val="20"/>
                <w:szCs w:val="20"/>
              </w:rPr>
            </w:pPr>
            <w:r>
              <w:rPr>
                <w:sz w:val="20"/>
                <w:szCs w:val="20"/>
              </w:rPr>
              <w:t>seminář</w:t>
            </w:r>
          </w:p>
        </w:tc>
      </w:tr>
      <w:tr w:rsidR="0091320B" w:rsidRPr="00A4490C" w14:paraId="07BDBFD9" w14:textId="77777777" w:rsidTr="005C2183">
        <w:tc>
          <w:tcPr>
            <w:tcW w:w="3086" w:type="dxa"/>
            <w:shd w:val="clear" w:color="auto" w:fill="F7CAAC"/>
          </w:tcPr>
          <w:p w14:paraId="52D54F7F" w14:textId="77777777" w:rsidR="0091320B" w:rsidRPr="00A4490C" w:rsidRDefault="0091320B" w:rsidP="005C2183">
            <w:pPr>
              <w:rPr>
                <w:b/>
                <w:sz w:val="20"/>
                <w:szCs w:val="20"/>
              </w:rPr>
            </w:pPr>
            <w:r w:rsidRPr="00A4490C">
              <w:rPr>
                <w:b/>
                <w:sz w:val="20"/>
                <w:szCs w:val="20"/>
              </w:rPr>
              <w:t>Forma způsobu ověření studijních výsledků a další požadavky na studenta</w:t>
            </w:r>
          </w:p>
        </w:tc>
        <w:tc>
          <w:tcPr>
            <w:tcW w:w="6769" w:type="dxa"/>
            <w:gridSpan w:val="7"/>
            <w:tcBorders>
              <w:bottom w:val="nil"/>
            </w:tcBorders>
          </w:tcPr>
          <w:p w14:paraId="5C57A396" w14:textId="77777777" w:rsidR="0091320B" w:rsidRPr="00A4490C" w:rsidRDefault="0091320B" w:rsidP="005C2183">
            <w:pPr>
              <w:jc w:val="both"/>
              <w:rPr>
                <w:sz w:val="20"/>
                <w:szCs w:val="20"/>
              </w:rPr>
            </w:pPr>
            <w:r w:rsidRPr="00A4490C">
              <w:rPr>
                <w:sz w:val="20"/>
                <w:szCs w:val="20"/>
              </w:rPr>
              <w:t>ústní,</w:t>
            </w:r>
          </w:p>
          <w:p w14:paraId="292B9346" w14:textId="77777777" w:rsidR="0091320B" w:rsidRPr="00A4490C" w:rsidRDefault="0091320B" w:rsidP="005C2183">
            <w:pPr>
              <w:jc w:val="both"/>
              <w:rPr>
                <w:sz w:val="20"/>
                <w:szCs w:val="20"/>
              </w:rPr>
            </w:pPr>
            <w:r w:rsidRPr="00A4490C">
              <w:rPr>
                <w:sz w:val="20"/>
                <w:szCs w:val="20"/>
              </w:rPr>
              <w:t>80% aktivní účast na semináři, zpracování a přednesení prezentace</w:t>
            </w:r>
          </w:p>
        </w:tc>
      </w:tr>
      <w:tr w:rsidR="0091320B" w:rsidRPr="00A4490C" w14:paraId="598991C1" w14:textId="77777777" w:rsidTr="0093324A">
        <w:trPr>
          <w:trHeight w:val="62"/>
        </w:trPr>
        <w:tc>
          <w:tcPr>
            <w:tcW w:w="9855" w:type="dxa"/>
            <w:gridSpan w:val="8"/>
            <w:tcBorders>
              <w:top w:val="nil"/>
            </w:tcBorders>
          </w:tcPr>
          <w:p w14:paraId="15758C06" w14:textId="77777777" w:rsidR="0091320B" w:rsidRPr="00A4490C" w:rsidRDefault="0091320B" w:rsidP="005C2183">
            <w:pPr>
              <w:rPr>
                <w:sz w:val="20"/>
                <w:szCs w:val="20"/>
              </w:rPr>
            </w:pPr>
          </w:p>
        </w:tc>
      </w:tr>
      <w:tr w:rsidR="0091320B" w:rsidRPr="00A4490C" w14:paraId="280943EC" w14:textId="77777777" w:rsidTr="005C2183">
        <w:trPr>
          <w:trHeight w:val="197"/>
        </w:trPr>
        <w:tc>
          <w:tcPr>
            <w:tcW w:w="3086" w:type="dxa"/>
            <w:tcBorders>
              <w:top w:val="nil"/>
            </w:tcBorders>
            <w:shd w:val="clear" w:color="auto" w:fill="F7CAAC"/>
          </w:tcPr>
          <w:p w14:paraId="0DA96F36" w14:textId="77777777" w:rsidR="0091320B" w:rsidRPr="00A4490C" w:rsidRDefault="0091320B" w:rsidP="005C2183">
            <w:pPr>
              <w:rPr>
                <w:b/>
                <w:sz w:val="20"/>
                <w:szCs w:val="20"/>
              </w:rPr>
            </w:pPr>
            <w:r w:rsidRPr="00A4490C">
              <w:rPr>
                <w:b/>
                <w:sz w:val="20"/>
                <w:szCs w:val="20"/>
              </w:rPr>
              <w:t>Garant předmětu</w:t>
            </w:r>
          </w:p>
        </w:tc>
        <w:tc>
          <w:tcPr>
            <w:tcW w:w="6769" w:type="dxa"/>
            <w:gridSpan w:val="7"/>
            <w:tcBorders>
              <w:top w:val="nil"/>
            </w:tcBorders>
          </w:tcPr>
          <w:p w14:paraId="381C12C8" w14:textId="77777777" w:rsidR="0091320B" w:rsidRPr="00A4490C" w:rsidRDefault="0091320B" w:rsidP="005C2183">
            <w:pPr>
              <w:jc w:val="both"/>
              <w:rPr>
                <w:sz w:val="20"/>
                <w:szCs w:val="20"/>
              </w:rPr>
            </w:pPr>
            <w:r w:rsidRPr="00A4490C">
              <w:rPr>
                <w:sz w:val="20"/>
                <w:szCs w:val="20"/>
              </w:rPr>
              <w:t>MgA. Martin Kotík</w:t>
            </w:r>
          </w:p>
        </w:tc>
      </w:tr>
      <w:tr w:rsidR="0091320B" w:rsidRPr="00A4490C" w14:paraId="65857F92" w14:textId="77777777" w:rsidTr="005C2183">
        <w:trPr>
          <w:trHeight w:val="243"/>
        </w:trPr>
        <w:tc>
          <w:tcPr>
            <w:tcW w:w="3086" w:type="dxa"/>
            <w:tcBorders>
              <w:top w:val="nil"/>
            </w:tcBorders>
            <w:shd w:val="clear" w:color="auto" w:fill="F7CAAC"/>
          </w:tcPr>
          <w:p w14:paraId="067F703B" w14:textId="77777777" w:rsidR="0091320B" w:rsidRPr="00A4490C" w:rsidRDefault="0091320B" w:rsidP="005C2183">
            <w:pPr>
              <w:rPr>
                <w:b/>
                <w:sz w:val="20"/>
                <w:szCs w:val="20"/>
              </w:rPr>
            </w:pPr>
            <w:r w:rsidRPr="00A4490C">
              <w:rPr>
                <w:b/>
                <w:sz w:val="20"/>
                <w:szCs w:val="20"/>
              </w:rPr>
              <w:t>Zapojení garanta do výuky předmětu</w:t>
            </w:r>
          </w:p>
        </w:tc>
        <w:tc>
          <w:tcPr>
            <w:tcW w:w="6769" w:type="dxa"/>
            <w:gridSpan w:val="7"/>
            <w:tcBorders>
              <w:top w:val="nil"/>
            </w:tcBorders>
          </w:tcPr>
          <w:p w14:paraId="62014373" w14:textId="212B389E" w:rsidR="0091320B" w:rsidRPr="00A4490C" w:rsidRDefault="0091320B" w:rsidP="005C2183">
            <w:pPr>
              <w:jc w:val="both"/>
              <w:rPr>
                <w:sz w:val="20"/>
                <w:szCs w:val="20"/>
              </w:rPr>
            </w:pPr>
            <w:r w:rsidRPr="00A4490C">
              <w:rPr>
                <w:sz w:val="20"/>
                <w:szCs w:val="20"/>
              </w:rPr>
              <w:t>100 %</w:t>
            </w:r>
          </w:p>
        </w:tc>
      </w:tr>
      <w:tr w:rsidR="0091320B" w:rsidRPr="00A4490C" w14:paraId="3F490DFD" w14:textId="77777777" w:rsidTr="005C2183">
        <w:tc>
          <w:tcPr>
            <w:tcW w:w="3086" w:type="dxa"/>
            <w:shd w:val="clear" w:color="auto" w:fill="F7CAAC"/>
          </w:tcPr>
          <w:p w14:paraId="4D7BFA5A" w14:textId="77777777" w:rsidR="0091320B" w:rsidRPr="00A4490C" w:rsidRDefault="0091320B" w:rsidP="005C2183">
            <w:pPr>
              <w:rPr>
                <w:b/>
                <w:sz w:val="20"/>
                <w:szCs w:val="20"/>
              </w:rPr>
            </w:pPr>
            <w:r w:rsidRPr="00A4490C">
              <w:rPr>
                <w:b/>
                <w:sz w:val="20"/>
                <w:szCs w:val="20"/>
              </w:rPr>
              <w:t>Vyučující</w:t>
            </w:r>
          </w:p>
        </w:tc>
        <w:tc>
          <w:tcPr>
            <w:tcW w:w="6769" w:type="dxa"/>
            <w:gridSpan w:val="7"/>
            <w:tcBorders>
              <w:bottom w:val="nil"/>
            </w:tcBorders>
          </w:tcPr>
          <w:p w14:paraId="28402145" w14:textId="688C994F" w:rsidR="0091320B" w:rsidRPr="00A4490C" w:rsidRDefault="0091320B" w:rsidP="005C2183">
            <w:pPr>
              <w:jc w:val="both"/>
              <w:rPr>
                <w:sz w:val="20"/>
                <w:szCs w:val="20"/>
              </w:rPr>
            </w:pPr>
            <w:r w:rsidRPr="00A4490C">
              <w:rPr>
                <w:sz w:val="20"/>
                <w:szCs w:val="20"/>
              </w:rPr>
              <w:t xml:space="preserve">MgA. Martin Kotík </w:t>
            </w:r>
          </w:p>
        </w:tc>
      </w:tr>
      <w:tr w:rsidR="0091320B" w:rsidRPr="00A4490C" w14:paraId="5419AA9B" w14:textId="77777777" w:rsidTr="0093324A">
        <w:trPr>
          <w:trHeight w:val="62"/>
        </w:trPr>
        <w:tc>
          <w:tcPr>
            <w:tcW w:w="9855" w:type="dxa"/>
            <w:gridSpan w:val="8"/>
            <w:tcBorders>
              <w:top w:val="nil"/>
            </w:tcBorders>
          </w:tcPr>
          <w:p w14:paraId="70AA660B" w14:textId="77777777" w:rsidR="0091320B" w:rsidRPr="00A4490C" w:rsidRDefault="0091320B" w:rsidP="005C2183">
            <w:pPr>
              <w:jc w:val="both"/>
              <w:rPr>
                <w:sz w:val="20"/>
                <w:szCs w:val="20"/>
              </w:rPr>
            </w:pPr>
          </w:p>
        </w:tc>
      </w:tr>
      <w:tr w:rsidR="0091320B" w:rsidRPr="00A4490C" w14:paraId="419CE8AF" w14:textId="77777777" w:rsidTr="005C2183">
        <w:tc>
          <w:tcPr>
            <w:tcW w:w="3086" w:type="dxa"/>
            <w:shd w:val="clear" w:color="auto" w:fill="F7CAAC"/>
          </w:tcPr>
          <w:p w14:paraId="77B2EAD3" w14:textId="77777777" w:rsidR="0091320B" w:rsidRPr="00A4490C" w:rsidRDefault="0091320B" w:rsidP="005C2183">
            <w:pPr>
              <w:jc w:val="both"/>
              <w:rPr>
                <w:b/>
                <w:sz w:val="20"/>
                <w:szCs w:val="20"/>
              </w:rPr>
            </w:pPr>
            <w:r w:rsidRPr="00A4490C">
              <w:rPr>
                <w:b/>
                <w:sz w:val="20"/>
                <w:szCs w:val="20"/>
              </w:rPr>
              <w:t>Stručná anotace předmětu</w:t>
            </w:r>
          </w:p>
        </w:tc>
        <w:tc>
          <w:tcPr>
            <w:tcW w:w="6769" w:type="dxa"/>
            <w:gridSpan w:val="7"/>
            <w:tcBorders>
              <w:bottom w:val="nil"/>
            </w:tcBorders>
          </w:tcPr>
          <w:p w14:paraId="25E79DC9" w14:textId="77777777" w:rsidR="0091320B" w:rsidRPr="00A4490C" w:rsidRDefault="0091320B" w:rsidP="005C2183">
            <w:pPr>
              <w:jc w:val="both"/>
              <w:rPr>
                <w:sz w:val="20"/>
                <w:szCs w:val="20"/>
              </w:rPr>
            </w:pPr>
          </w:p>
        </w:tc>
      </w:tr>
      <w:tr w:rsidR="0091320B" w:rsidRPr="00A4490C" w14:paraId="05BABB2F" w14:textId="77777777" w:rsidTr="0093324A">
        <w:trPr>
          <w:trHeight w:val="2138"/>
        </w:trPr>
        <w:tc>
          <w:tcPr>
            <w:tcW w:w="9855" w:type="dxa"/>
            <w:gridSpan w:val="8"/>
            <w:tcBorders>
              <w:top w:val="nil"/>
              <w:bottom w:val="single" w:sz="12" w:space="0" w:color="auto"/>
            </w:tcBorders>
          </w:tcPr>
          <w:p w14:paraId="4BDCE0C4" w14:textId="4C1FB178" w:rsidR="0091320B" w:rsidRPr="0093324A" w:rsidRDefault="0091320B" w:rsidP="0093324A">
            <w:pPr>
              <w:spacing w:after="120"/>
              <w:jc w:val="both"/>
              <w:rPr>
                <w:sz w:val="20"/>
                <w:szCs w:val="20"/>
              </w:rPr>
            </w:pPr>
            <w:r w:rsidRPr="00A4490C">
              <w:rPr>
                <w:sz w:val="20"/>
                <w:szCs w:val="20"/>
              </w:rPr>
              <w:t>Cíl předmětu spočívá v přípravě na profesionální prezentaci v oblasti animačního průmyslu. Předmět se opírá o přípravu závěrečné, absolventské práce, v závěru semestru bude před studenty, pedagogy a pozvanými odborníky z praxe student prezentovat výrobní fázi svého projektu se zaměřením na prezentaci tématu, vizuálního a technického řešení.</w:t>
            </w:r>
          </w:p>
          <w:p w14:paraId="02646D1E" w14:textId="77777777" w:rsidR="0091320B" w:rsidRPr="00A4490C" w:rsidRDefault="0091320B" w:rsidP="00CE41A2">
            <w:pPr>
              <w:pStyle w:val="Odstavecseseznamem"/>
              <w:numPr>
                <w:ilvl w:val="0"/>
                <w:numId w:val="12"/>
              </w:numPr>
              <w:spacing w:after="160" w:line="259" w:lineRule="auto"/>
              <w:jc w:val="both"/>
            </w:pPr>
            <w:r w:rsidRPr="00A4490C">
              <w:t>Příprava podkladů</w:t>
            </w:r>
          </w:p>
          <w:p w14:paraId="61BAC2FB" w14:textId="77777777" w:rsidR="0091320B" w:rsidRPr="00A4490C" w:rsidRDefault="0091320B" w:rsidP="00CE41A2">
            <w:pPr>
              <w:pStyle w:val="Odstavecseseznamem"/>
              <w:numPr>
                <w:ilvl w:val="0"/>
                <w:numId w:val="12"/>
              </w:numPr>
              <w:spacing w:after="160" w:line="259" w:lineRule="auto"/>
              <w:jc w:val="both"/>
            </w:pPr>
            <w:r w:rsidRPr="00A4490C">
              <w:t>Struktura prezentace</w:t>
            </w:r>
          </w:p>
          <w:p w14:paraId="54D70208" w14:textId="77777777" w:rsidR="0091320B" w:rsidRPr="00A4490C" w:rsidRDefault="0091320B" w:rsidP="00CE41A2">
            <w:pPr>
              <w:pStyle w:val="Odstavecseseznamem"/>
              <w:numPr>
                <w:ilvl w:val="0"/>
                <w:numId w:val="12"/>
              </w:numPr>
              <w:spacing w:after="120"/>
              <w:contextualSpacing w:val="0"/>
              <w:jc w:val="both"/>
            </w:pPr>
            <w:r w:rsidRPr="00A4490C">
              <w:t>Tvorba prezentace finální fáze animovaného díla</w:t>
            </w:r>
          </w:p>
          <w:p w14:paraId="5FE59610" w14:textId="77777777" w:rsidR="0091320B" w:rsidRPr="00A4490C" w:rsidRDefault="0091320B" w:rsidP="0093324A">
            <w:pPr>
              <w:jc w:val="both"/>
              <w:rPr>
                <w:sz w:val="20"/>
                <w:szCs w:val="20"/>
              </w:rPr>
            </w:pPr>
            <w:r w:rsidRPr="00A4490C">
              <w:rPr>
                <w:sz w:val="20"/>
                <w:szCs w:val="20"/>
              </w:rPr>
              <w:t>Student získá základní vhled do způsobu prezentace rozpracovaných audiovizuálních/animovaných děl. Naučí se připravit profesionální prezentaci za užití patřičných softwarových nástrojů, osvojí si klíčové schopnosti při prezentování.</w:t>
            </w:r>
          </w:p>
        </w:tc>
      </w:tr>
      <w:tr w:rsidR="0091320B" w:rsidRPr="00A4490C" w14:paraId="0ECC112D" w14:textId="77777777" w:rsidTr="005C2183">
        <w:trPr>
          <w:trHeight w:val="265"/>
        </w:trPr>
        <w:tc>
          <w:tcPr>
            <w:tcW w:w="3653" w:type="dxa"/>
            <w:gridSpan w:val="2"/>
            <w:tcBorders>
              <w:top w:val="nil"/>
            </w:tcBorders>
            <w:shd w:val="clear" w:color="auto" w:fill="F7CAAC"/>
          </w:tcPr>
          <w:p w14:paraId="67ABA59B" w14:textId="77777777" w:rsidR="0091320B" w:rsidRPr="00A4490C" w:rsidRDefault="0091320B" w:rsidP="005C2183">
            <w:pPr>
              <w:jc w:val="both"/>
              <w:rPr>
                <w:sz w:val="20"/>
                <w:szCs w:val="20"/>
              </w:rPr>
            </w:pPr>
            <w:r w:rsidRPr="00A4490C">
              <w:rPr>
                <w:b/>
                <w:sz w:val="20"/>
                <w:szCs w:val="20"/>
              </w:rPr>
              <w:t>Studijní literatura a studijní pomůcky</w:t>
            </w:r>
          </w:p>
        </w:tc>
        <w:tc>
          <w:tcPr>
            <w:tcW w:w="6202" w:type="dxa"/>
            <w:gridSpan w:val="6"/>
            <w:tcBorders>
              <w:top w:val="nil"/>
              <w:bottom w:val="nil"/>
            </w:tcBorders>
          </w:tcPr>
          <w:p w14:paraId="3EFD199A" w14:textId="77777777" w:rsidR="0091320B" w:rsidRPr="00A4490C" w:rsidRDefault="0091320B" w:rsidP="005C2183">
            <w:pPr>
              <w:jc w:val="both"/>
              <w:rPr>
                <w:sz w:val="20"/>
                <w:szCs w:val="20"/>
              </w:rPr>
            </w:pPr>
          </w:p>
        </w:tc>
      </w:tr>
      <w:tr w:rsidR="0091320B" w:rsidRPr="00A4490C" w14:paraId="4DFFBB88" w14:textId="77777777" w:rsidTr="0093324A">
        <w:trPr>
          <w:trHeight w:val="1266"/>
        </w:trPr>
        <w:tc>
          <w:tcPr>
            <w:tcW w:w="9855" w:type="dxa"/>
            <w:gridSpan w:val="8"/>
            <w:tcBorders>
              <w:top w:val="nil"/>
            </w:tcBorders>
          </w:tcPr>
          <w:p w14:paraId="07A04A9A" w14:textId="77777777" w:rsidR="0093324A" w:rsidRPr="00D62119" w:rsidRDefault="0093324A" w:rsidP="0093324A">
            <w:pPr>
              <w:jc w:val="both"/>
              <w:rPr>
                <w:b/>
                <w:color w:val="000000" w:themeColor="text1"/>
                <w:sz w:val="20"/>
                <w:szCs w:val="20"/>
              </w:rPr>
            </w:pPr>
            <w:r w:rsidRPr="00D62119">
              <w:rPr>
                <w:b/>
                <w:color w:val="000000" w:themeColor="text1"/>
                <w:sz w:val="20"/>
                <w:szCs w:val="20"/>
              </w:rPr>
              <w:t>Povinná:</w:t>
            </w:r>
          </w:p>
          <w:p w14:paraId="2B5AB9D5" w14:textId="77777777" w:rsidR="0093324A" w:rsidRPr="00D62119" w:rsidRDefault="0093324A" w:rsidP="0093324A">
            <w:pPr>
              <w:jc w:val="both"/>
              <w:rPr>
                <w:color w:val="000000" w:themeColor="text1"/>
                <w:sz w:val="20"/>
                <w:szCs w:val="20"/>
              </w:rPr>
            </w:pPr>
            <w:r w:rsidRPr="00D62119">
              <w:rPr>
                <w:color w:val="000000" w:themeColor="text1"/>
                <w:sz w:val="20"/>
                <w:szCs w:val="20"/>
              </w:rPr>
              <w:t xml:space="preserve">KURZ, </w:t>
            </w:r>
            <w:proofErr w:type="spellStart"/>
            <w:r w:rsidRPr="00D62119">
              <w:rPr>
                <w:color w:val="000000" w:themeColor="text1"/>
                <w:sz w:val="20"/>
                <w:szCs w:val="20"/>
              </w:rPr>
              <w:t>Sibylle</w:t>
            </w:r>
            <w:proofErr w:type="spellEnd"/>
            <w:r w:rsidRPr="00D62119">
              <w:rPr>
                <w:color w:val="000000" w:themeColor="text1"/>
                <w:sz w:val="20"/>
                <w:szCs w:val="20"/>
              </w:rPr>
              <w:t xml:space="preserve">. </w:t>
            </w:r>
            <w:proofErr w:type="spellStart"/>
            <w:r w:rsidRPr="00D62119">
              <w:rPr>
                <w:i/>
                <w:iCs/>
                <w:color w:val="000000" w:themeColor="text1"/>
                <w:sz w:val="20"/>
                <w:szCs w:val="20"/>
              </w:rPr>
              <w:t>Pitch</w:t>
            </w:r>
            <w:proofErr w:type="spellEnd"/>
            <w:r w:rsidRPr="00D62119">
              <w:rPr>
                <w:i/>
                <w:iCs/>
                <w:color w:val="000000" w:themeColor="text1"/>
                <w:sz w:val="20"/>
                <w:szCs w:val="20"/>
              </w:rPr>
              <w:t xml:space="preserve"> </w:t>
            </w:r>
            <w:proofErr w:type="spellStart"/>
            <w:r w:rsidRPr="00D62119">
              <w:rPr>
                <w:i/>
                <w:iCs/>
                <w:color w:val="000000" w:themeColor="text1"/>
                <w:sz w:val="20"/>
                <w:szCs w:val="20"/>
              </w:rPr>
              <w:t>it!</w:t>
            </w:r>
            <w:proofErr w:type="spellEnd"/>
            <w:r w:rsidRPr="00D62119">
              <w:rPr>
                <w:color w:val="000000" w:themeColor="text1"/>
                <w:sz w:val="20"/>
                <w:szCs w:val="20"/>
              </w:rPr>
              <w:t xml:space="preserve"> Akademie múzických umění, 2013. ISBN </w:t>
            </w:r>
            <w:r w:rsidRPr="00D62119">
              <w:rPr>
                <w:color w:val="000000" w:themeColor="text1"/>
                <w:sz w:val="20"/>
                <w:szCs w:val="20"/>
                <w:shd w:val="clear" w:color="auto" w:fill="FFFFFF"/>
              </w:rPr>
              <w:t>9788073312848</w:t>
            </w:r>
            <w:r w:rsidRPr="00D62119">
              <w:rPr>
                <w:color w:val="000000" w:themeColor="text1"/>
                <w:sz w:val="20"/>
                <w:szCs w:val="20"/>
              </w:rPr>
              <w:t>.</w:t>
            </w:r>
          </w:p>
          <w:p w14:paraId="5297E995" w14:textId="77777777" w:rsidR="0093324A" w:rsidRPr="00D62119" w:rsidRDefault="0093324A" w:rsidP="0093324A">
            <w:pPr>
              <w:jc w:val="both"/>
              <w:rPr>
                <w:b/>
                <w:color w:val="000000" w:themeColor="text1"/>
                <w:sz w:val="20"/>
                <w:szCs w:val="20"/>
              </w:rPr>
            </w:pPr>
            <w:r w:rsidRPr="00D62119">
              <w:rPr>
                <w:b/>
                <w:color w:val="000000" w:themeColor="text1"/>
                <w:sz w:val="20"/>
                <w:szCs w:val="20"/>
              </w:rPr>
              <w:t>Doporučená:</w:t>
            </w:r>
          </w:p>
          <w:p w14:paraId="28E8E4BA" w14:textId="77777777" w:rsidR="0093324A" w:rsidRPr="00D62119" w:rsidRDefault="0093324A" w:rsidP="0093324A">
            <w:pPr>
              <w:jc w:val="both"/>
              <w:rPr>
                <w:b/>
                <w:color w:val="000000" w:themeColor="text1"/>
                <w:sz w:val="20"/>
                <w:szCs w:val="20"/>
              </w:rPr>
            </w:pPr>
            <w:r w:rsidRPr="00D62119">
              <w:rPr>
                <w:color w:val="000000" w:themeColor="text1"/>
                <w:sz w:val="20"/>
                <w:szCs w:val="20"/>
                <w:shd w:val="clear" w:color="auto" w:fill="FFFFFF"/>
              </w:rPr>
              <w:t>DUARTE, Nancy.</w:t>
            </w:r>
            <w:r w:rsidRPr="00D62119">
              <w:rPr>
                <w:rStyle w:val="apple-converted-space"/>
                <w:color w:val="000000" w:themeColor="text1"/>
                <w:sz w:val="20"/>
                <w:szCs w:val="20"/>
                <w:shd w:val="clear" w:color="auto" w:fill="FFFFFF"/>
              </w:rPr>
              <w:t> </w:t>
            </w:r>
            <w:proofErr w:type="spellStart"/>
            <w:r w:rsidRPr="00D62119">
              <w:rPr>
                <w:i/>
                <w:iCs/>
                <w:color w:val="000000" w:themeColor="text1"/>
                <w:sz w:val="20"/>
                <w:szCs w:val="20"/>
              </w:rPr>
              <w:t>Slajdologie</w:t>
            </w:r>
            <w:proofErr w:type="spellEnd"/>
            <w:r w:rsidRPr="00D62119">
              <w:rPr>
                <w:i/>
                <w:iCs/>
                <w:color w:val="000000" w:themeColor="text1"/>
                <w:sz w:val="20"/>
                <w:szCs w:val="20"/>
              </w:rPr>
              <w:t>: tajemství tvorby skvělých prezentací</w:t>
            </w:r>
            <w:r w:rsidRPr="00D62119">
              <w:rPr>
                <w:color w:val="000000" w:themeColor="text1"/>
                <w:sz w:val="20"/>
                <w:szCs w:val="20"/>
                <w:shd w:val="clear" w:color="auto" w:fill="FFFFFF"/>
              </w:rPr>
              <w:t xml:space="preserve">. Brno: </w:t>
            </w:r>
            <w:proofErr w:type="spellStart"/>
            <w:r w:rsidRPr="00D62119">
              <w:rPr>
                <w:color w:val="000000" w:themeColor="text1"/>
                <w:sz w:val="20"/>
                <w:szCs w:val="20"/>
                <w:shd w:val="clear" w:color="auto" w:fill="FFFFFF"/>
              </w:rPr>
              <w:t>BizBooks</w:t>
            </w:r>
            <w:proofErr w:type="spellEnd"/>
            <w:r w:rsidRPr="00D62119">
              <w:rPr>
                <w:color w:val="000000" w:themeColor="text1"/>
                <w:sz w:val="20"/>
                <w:szCs w:val="20"/>
                <w:shd w:val="clear" w:color="auto" w:fill="FFFFFF"/>
              </w:rPr>
              <w:t>, 2012. ISBN 978-80-265-0009-4.</w:t>
            </w:r>
          </w:p>
          <w:p w14:paraId="7B97601A" w14:textId="77777777" w:rsidR="0028648D" w:rsidRPr="0028648D" w:rsidRDefault="0028648D" w:rsidP="0028648D">
            <w:pPr>
              <w:numPr>
                <w:ilvl w:val="0"/>
                <w:numId w:val="74"/>
              </w:numPr>
              <w:ind w:left="0"/>
              <w:rPr>
                <w:ins w:id="28" w:author="Hana Ponížilová" w:date="2023-05-26T12:23:00Z"/>
                <w:bCs/>
                <w:kern w:val="36"/>
                <w:sz w:val="20"/>
                <w:szCs w:val="20"/>
                <w:lang w:val="en-US"/>
              </w:rPr>
            </w:pPr>
            <w:ins w:id="29" w:author="Hana Ponížilová" w:date="2023-05-26T12:23:00Z">
              <w:r w:rsidRPr="0028648D">
                <w:rPr>
                  <w:bCs/>
                  <w:kern w:val="36"/>
                  <w:sz w:val="20"/>
                  <w:szCs w:val="20"/>
                  <w:lang w:val="en-US"/>
                </w:rPr>
                <w:t>CHEN WANG. </w:t>
              </w:r>
              <w:r w:rsidRPr="0028648D">
                <w:rPr>
                  <w:bCs/>
                  <w:i/>
                  <w:iCs/>
                  <w:kern w:val="36"/>
                  <w:sz w:val="20"/>
                  <w:szCs w:val="20"/>
                  <w:lang w:val="en-US"/>
                </w:rPr>
                <w:t>Interactive Installation Art &amp; Design</w:t>
              </w:r>
              <w:r w:rsidRPr="0028648D">
                <w:rPr>
                  <w:bCs/>
                  <w:kern w:val="36"/>
                  <w:sz w:val="20"/>
                  <w:szCs w:val="20"/>
                  <w:lang w:val="en-US"/>
                </w:rPr>
                <w:t>. Hong Kong, 2020. ISBN 9881998581.</w:t>
              </w:r>
            </w:ins>
          </w:p>
          <w:p w14:paraId="1C965320" w14:textId="099B871E" w:rsidR="0091320B" w:rsidRPr="00A4490C" w:rsidRDefault="0093324A" w:rsidP="0093324A">
            <w:pPr>
              <w:jc w:val="both"/>
              <w:rPr>
                <w:sz w:val="20"/>
                <w:szCs w:val="20"/>
              </w:rPr>
            </w:pPr>
            <w:r w:rsidRPr="00D62119">
              <w:rPr>
                <w:color w:val="000000" w:themeColor="text1"/>
                <w:sz w:val="20"/>
                <w:szCs w:val="20"/>
                <w:shd w:val="clear" w:color="auto" w:fill="FFFFFF"/>
              </w:rPr>
              <w:t xml:space="preserve">REYNOLDS, </w:t>
            </w:r>
            <w:proofErr w:type="spellStart"/>
            <w:r w:rsidRPr="00D62119">
              <w:rPr>
                <w:color w:val="000000" w:themeColor="text1"/>
                <w:sz w:val="20"/>
                <w:szCs w:val="20"/>
                <w:shd w:val="clear" w:color="auto" w:fill="FFFFFF"/>
              </w:rPr>
              <w:t>Garr</w:t>
            </w:r>
            <w:proofErr w:type="spellEnd"/>
            <w:r w:rsidRPr="00D62119">
              <w:rPr>
                <w:color w:val="000000" w:themeColor="text1"/>
                <w:sz w:val="20"/>
                <w:szCs w:val="20"/>
                <w:shd w:val="clear" w:color="auto" w:fill="FFFFFF"/>
              </w:rPr>
              <w:t>.</w:t>
            </w:r>
            <w:r w:rsidRPr="00D62119">
              <w:rPr>
                <w:rStyle w:val="apple-converted-space"/>
                <w:color w:val="000000" w:themeColor="text1"/>
                <w:sz w:val="20"/>
                <w:szCs w:val="20"/>
                <w:shd w:val="clear" w:color="auto" w:fill="FFFFFF"/>
              </w:rPr>
              <w:t> </w:t>
            </w:r>
            <w:r w:rsidRPr="00D62119">
              <w:rPr>
                <w:i/>
                <w:iCs/>
                <w:color w:val="000000" w:themeColor="text1"/>
                <w:sz w:val="20"/>
                <w:szCs w:val="20"/>
              </w:rPr>
              <w:t>Prezentace a zen: jednoduše a srozumitelně o designu prezentací a jejich předvádění</w:t>
            </w:r>
            <w:r w:rsidRPr="00D62119">
              <w:rPr>
                <w:color w:val="000000" w:themeColor="text1"/>
                <w:sz w:val="20"/>
                <w:szCs w:val="20"/>
                <w:shd w:val="clear" w:color="auto" w:fill="FFFFFF"/>
              </w:rPr>
              <w:t xml:space="preserve">. Brno: </w:t>
            </w:r>
            <w:proofErr w:type="spellStart"/>
            <w:r w:rsidRPr="00D62119">
              <w:rPr>
                <w:color w:val="000000" w:themeColor="text1"/>
                <w:sz w:val="20"/>
                <w:szCs w:val="20"/>
                <w:shd w:val="clear" w:color="auto" w:fill="FFFFFF"/>
              </w:rPr>
              <w:t>Zoner</w:t>
            </w:r>
            <w:proofErr w:type="spellEnd"/>
            <w:r w:rsidRPr="00D62119">
              <w:rPr>
                <w:color w:val="000000" w:themeColor="text1"/>
                <w:sz w:val="20"/>
                <w:szCs w:val="20"/>
                <w:shd w:val="clear" w:color="auto" w:fill="FFFFFF"/>
              </w:rPr>
              <w:t xml:space="preserve"> </w:t>
            </w:r>
            <w:proofErr w:type="spellStart"/>
            <w:r w:rsidRPr="00D62119">
              <w:rPr>
                <w:color w:val="000000" w:themeColor="text1"/>
                <w:sz w:val="20"/>
                <w:szCs w:val="20"/>
                <w:shd w:val="clear" w:color="auto" w:fill="FFFFFF"/>
              </w:rPr>
              <w:t>Press</w:t>
            </w:r>
            <w:proofErr w:type="spellEnd"/>
            <w:r w:rsidRPr="00D62119">
              <w:rPr>
                <w:color w:val="000000" w:themeColor="text1"/>
                <w:sz w:val="20"/>
                <w:szCs w:val="20"/>
                <w:shd w:val="clear" w:color="auto" w:fill="FFFFFF"/>
              </w:rPr>
              <w:t>, 2009. ISBN 978-80-7413-047-2.</w:t>
            </w:r>
          </w:p>
        </w:tc>
      </w:tr>
    </w:tbl>
    <w:p w14:paraId="2B89D48D" w14:textId="77777777" w:rsidR="00CB0A2D" w:rsidRDefault="00CB0A2D"/>
    <w:p w14:paraId="6AA69228" w14:textId="77777777" w:rsidR="00E6068D" w:rsidRDefault="00E606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B0A2D" w14:paraId="1D39E7F0" w14:textId="77777777" w:rsidTr="005C2183">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61ABF744" w14:textId="7C768A5A" w:rsidR="00CB0A2D" w:rsidRPr="00AE582A" w:rsidRDefault="00CB0A2D" w:rsidP="005C2183">
            <w:pPr>
              <w:jc w:val="both"/>
              <w:rPr>
                <w:b/>
                <w:bCs/>
                <w:sz w:val="28"/>
                <w:szCs w:val="28"/>
              </w:rPr>
            </w:pPr>
            <w:r>
              <w:lastRenderedPageBreak/>
              <w:br w:type="page"/>
            </w:r>
            <w:r>
              <w:br w:type="page"/>
            </w:r>
            <w:r w:rsidRPr="00AE582A">
              <w:rPr>
                <w:b/>
                <w:bCs/>
                <w:sz w:val="28"/>
                <w:szCs w:val="28"/>
              </w:rPr>
              <w:t>B-III – Charakteristika studijního předmětu</w:t>
            </w:r>
          </w:p>
        </w:tc>
      </w:tr>
      <w:tr w:rsidR="00CB0A2D" w:rsidRPr="00A05F84" w14:paraId="4A077C62" w14:textId="77777777" w:rsidTr="005C2183">
        <w:tc>
          <w:tcPr>
            <w:tcW w:w="3086" w:type="dxa"/>
            <w:tcBorders>
              <w:top w:val="double" w:sz="4" w:space="0" w:color="auto"/>
            </w:tcBorders>
            <w:shd w:val="clear" w:color="auto" w:fill="F7CAAC"/>
          </w:tcPr>
          <w:p w14:paraId="51839BCE" w14:textId="77777777" w:rsidR="00CB0A2D" w:rsidRPr="00A05F84" w:rsidRDefault="00CB0A2D" w:rsidP="00DC510A">
            <w:pPr>
              <w:rPr>
                <w:b/>
                <w:sz w:val="20"/>
                <w:szCs w:val="20"/>
              </w:rPr>
            </w:pPr>
            <w:r w:rsidRPr="00A05F84">
              <w:rPr>
                <w:b/>
                <w:sz w:val="20"/>
                <w:szCs w:val="20"/>
              </w:rPr>
              <w:t>Název studijního předmětu</w:t>
            </w:r>
          </w:p>
        </w:tc>
        <w:tc>
          <w:tcPr>
            <w:tcW w:w="6769" w:type="dxa"/>
            <w:gridSpan w:val="7"/>
            <w:tcBorders>
              <w:top w:val="double" w:sz="4" w:space="0" w:color="auto"/>
            </w:tcBorders>
          </w:tcPr>
          <w:p w14:paraId="40FD21D3" w14:textId="77777777" w:rsidR="00CB0A2D" w:rsidRPr="00A05F84" w:rsidRDefault="00CB0A2D" w:rsidP="005C2183">
            <w:pPr>
              <w:jc w:val="both"/>
              <w:rPr>
                <w:sz w:val="20"/>
                <w:szCs w:val="20"/>
              </w:rPr>
            </w:pPr>
            <w:r w:rsidRPr="00A05F84">
              <w:rPr>
                <w:sz w:val="20"/>
                <w:szCs w:val="20"/>
              </w:rPr>
              <w:t>Seminář k bakalářské práci</w:t>
            </w:r>
          </w:p>
        </w:tc>
      </w:tr>
      <w:tr w:rsidR="00CB0A2D" w:rsidRPr="00A05F84" w14:paraId="3EF04E0C" w14:textId="77777777" w:rsidTr="005C2183">
        <w:tc>
          <w:tcPr>
            <w:tcW w:w="3086" w:type="dxa"/>
            <w:shd w:val="clear" w:color="auto" w:fill="F7CAAC"/>
          </w:tcPr>
          <w:p w14:paraId="1C3BA88D" w14:textId="77777777" w:rsidR="00CB0A2D" w:rsidRPr="00A05F84" w:rsidRDefault="00CB0A2D" w:rsidP="00DC510A">
            <w:pPr>
              <w:rPr>
                <w:b/>
                <w:sz w:val="20"/>
                <w:szCs w:val="20"/>
              </w:rPr>
            </w:pPr>
            <w:r w:rsidRPr="00A05F84">
              <w:rPr>
                <w:b/>
                <w:sz w:val="20"/>
                <w:szCs w:val="20"/>
              </w:rPr>
              <w:t>Typ předmětu</w:t>
            </w:r>
          </w:p>
        </w:tc>
        <w:tc>
          <w:tcPr>
            <w:tcW w:w="3406" w:type="dxa"/>
            <w:gridSpan w:val="4"/>
          </w:tcPr>
          <w:p w14:paraId="37BDE0BF" w14:textId="3887DDF2" w:rsidR="00CB0A2D" w:rsidRPr="00A05F84" w:rsidRDefault="00CB0A2D" w:rsidP="005C2183">
            <w:pPr>
              <w:jc w:val="both"/>
              <w:rPr>
                <w:sz w:val="20"/>
                <w:szCs w:val="20"/>
              </w:rPr>
            </w:pPr>
            <w:r w:rsidRPr="00A05F84">
              <w:rPr>
                <w:sz w:val="20"/>
                <w:szCs w:val="20"/>
              </w:rPr>
              <w:t>povinný</w:t>
            </w:r>
          </w:p>
        </w:tc>
        <w:tc>
          <w:tcPr>
            <w:tcW w:w="2695" w:type="dxa"/>
            <w:gridSpan w:val="2"/>
            <w:shd w:val="clear" w:color="auto" w:fill="F7CAAC"/>
          </w:tcPr>
          <w:p w14:paraId="0A63C9B8" w14:textId="77777777" w:rsidR="00CB0A2D" w:rsidRPr="00A05F84" w:rsidRDefault="00CB0A2D" w:rsidP="005C2183">
            <w:pPr>
              <w:jc w:val="both"/>
              <w:rPr>
                <w:sz w:val="20"/>
                <w:szCs w:val="20"/>
              </w:rPr>
            </w:pPr>
            <w:r w:rsidRPr="00A05F84">
              <w:rPr>
                <w:b/>
                <w:sz w:val="20"/>
                <w:szCs w:val="20"/>
              </w:rPr>
              <w:t>doporučený ročník / semestr</w:t>
            </w:r>
          </w:p>
        </w:tc>
        <w:tc>
          <w:tcPr>
            <w:tcW w:w="668" w:type="dxa"/>
          </w:tcPr>
          <w:p w14:paraId="313E5284" w14:textId="77777777" w:rsidR="00CB0A2D" w:rsidRPr="00A05F84" w:rsidRDefault="00CB0A2D" w:rsidP="005C2183">
            <w:pPr>
              <w:jc w:val="both"/>
              <w:rPr>
                <w:sz w:val="20"/>
                <w:szCs w:val="20"/>
              </w:rPr>
            </w:pPr>
            <w:r w:rsidRPr="00A05F84">
              <w:rPr>
                <w:sz w:val="20"/>
                <w:szCs w:val="20"/>
              </w:rPr>
              <w:t>4/ZS</w:t>
            </w:r>
          </w:p>
        </w:tc>
      </w:tr>
      <w:tr w:rsidR="00CB0A2D" w:rsidRPr="00A05F84" w14:paraId="361D7F96" w14:textId="77777777" w:rsidTr="005C2183">
        <w:tc>
          <w:tcPr>
            <w:tcW w:w="3086" w:type="dxa"/>
            <w:shd w:val="clear" w:color="auto" w:fill="F7CAAC"/>
          </w:tcPr>
          <w:p w14:paraId="23EEEFC3" w14:textId="77777777" w:rsidR="00CB0A2D" w:rsidRPr="00A05F84" w:rsidRDefault="00CB0A2D" w:rsidP="00DC510A">
            <w:pPr>
              <w:rPr>
                <w:b/>
                <w:sz w:val="20"/>
                <w:szCs w:val="20"/>
              </w:rPr>
            </w:pPr>
            <w:r w:rsidRPr="00A05F84">
              <w:rPr>
                <w:b/>
                <w:sz w:val="20"/>
                <w:szCs w:val="20"/>
              </w:rPr>
              <w:t>Rozsah studijního předmětu</w:t>
            </w:r>
          </w:p>
        </w:tc>
        <w:tc>
          <w:tcPr>
            <w:tcW w:w="1701" w:type="dxa"/>
            <w:gridSpan w:val="2"/>
          </w:tcPr>
          <w:p w14:paraId="2070D7AB" w14:textId="77777777" w:rsidR="00CB0A2D" w:rsidRPr="00A05F84" w:rsidRDefault="00CB0A2D" w:rsidP="005C2183">
            <w:pPr>
              <w:jc w:val="both"/>
              <w:rPr>
                <w:sz w:val="20"/>
                <w:szCs w:val="20"/>
              </w:rPr>
            </w:pPr>
            <w:proofErr w:type="gramStart"/>
            <w:r w:rsidRPr="00A05F84">
              <w:rPr>
                <w:sz w:val="20"/>
                <w:szCs w:val="20"/>
              </w:rPr>
              <w:t>13s</w:t>
            </w:r>
            <w:proofErr w:type="gramEnd"/>
          </w:p>
        </w:tc>
        <w:tc>
          <w:tcPr>
            <w:tcW w:w="889" w:type="dxa"/>
            <w:shd w:val="clear" w:color="auto" w:fill="F7CAAC"/>
          </w:tcPr>
          <w:p w14:paraId="240E8E12" w14:textId="77777777" w:rsidR="00CB0A2D" w:rsidRPr="00A05F84" w:rsidRDefault="00CB0A2D" w:rsidP="005C2183">
            <w:pPr>
              <w:jc w:val="both"/>
              <w:rPr>
                <w:b/>
                <w:sz w:val="20"/>
                <w:szCs w:val="20"/>
              </w:rPr>
            </w:pPr>
            <w:r w:rsidRPr="00A05F84">
              <w:rPr>
                <w:b/>
                <w:sz w:val="20"/>
                <w:szCs w:val="20"/>
              </w:rPr>
              <w:t xml:space="preserve">hod. </w:t>
            </w:r>
          </w:p>
        </w:tc>
        <w:tc>
          <w:tcPr>
            <w:tcW w:w="816" w:type="dxa"/>
          </w:tcPr>
          <w:p w14:paraId="5D6CFEEF" w14:textId="77777777" w:rsidR="00CB0A2D" w:rsidRPr="00A05F84" w:rsidRDefault="00CB0A2D" w:rsidP="005C2183">
            <w:pPr>
              <w:jc w:val="both"/>
              <w:rPr>
                <w:sz w:val="20"/>
                <w:szCs w:val="20"/>
              </w:rPr>
            </w:pPr>
            <w:r w:rsidRPr="00A05F84">
              <w:rPr>
                <w:sz w:val="20"/>
                <w:szCs w:val="20"/>
              </w:rPr>
              <w:t>13</w:t>
            </w:r>
          </w:p>
        </w:tc>
        <w:tc>
          <w:tcPr>
            <w:tcW w:w="2156" w:type="dxa"/>
            <w:shd w:val="clear" w:color="auto" w:fill="F7CAAC"/>
          </w:tcPr>
          <w:p w14:paraId="397D1215" w14:textId="77777777" w:rsidR="00CB0A2D" w:rsidRPr="00A05F84" w:rsidRDefault="00CB0A2D" w:rsidP="005C2183">
            <w:pPr>
              <w:jc w:val="both"/>
              <w:rPr>
                <w:b/>
                <w:sz w:val="20"/>
                <w:szCs w:val="20"/>
              </w:rPr>
            </w:pPr>
            <w:r w:rsidRPr="00A05F84">
              <w:rPr>
                <w:b/>
                <w:sz w:val="20"/>
                <w:szCs w:val="20"/>
              </w:rPr>
              <w:t>kreditů</w:t>
            </w:r>
          </w:p>
        </w:tc>
        <w:tc>
          <w:tcPr>
            <w:tcW w:w="1207" w:type="dxa"/>
            <w:gridSpan w:val="2"/>
          </w:tcPr>
          <w:p w14:paraId="0E2B81C1" w14:textId="77777777" w:rsidR="00CB0A2D" w:rsidRPr="00A05F84" w:rsidRDefault="00CB0A2D" w:rsidP="005C2183">
            <w:pPr>
              <w:jc w:val="both"/>
              <w:rPr>
                <w:sz w:val="20"/>
                <w:szCs w:val="20"/>
              </w:rPr>
            </w:pPr>
            <w:r w:rsidRPr="00A05F84">
              <w:rPr>
                <w:sz w:val="20"/>
                <w:szCs w:val="20"/>
              </w:rPr>
              <w:t>2</w:t>
            </w:r>
          </w:p>
        </w:tc>
      </w:tr>
      <w:tr w:rsidR="00CB0A2D" w:rsidRPr="00A05F84" w14:paraId="36782AA9" w14:textId="77777777" w:rsidTr="005C2183">
        <w:tc>
          <w:tcPr>
            <w:tcW w:w="3086" w:type="dxa"/>
            <w:shd w:val="clear" w:color="auto" w:fill="F7CAAC"/>
          </w:tcPr>
          <w:p w14:paraId="24B4795B" w14:textId="77777777" w:rsidR="00CB0A2D" w:rsidRPr="00A05F84" w:rsidRDefault="00CB0A2D" w:rsidP="00DC510A">
            <w:pPr>
              <w:rPr>
                <w:b/>
                <w:sz w:val="20"/>
                <w:szCs w:val="20"/>
              </w:rPr>
            </w:pPr>
            <w:r w:rsidRPr="00A05F84">
              <w:rPr>
                <w:b/>
                <w:sz w:val="20"/>
                <w:szCs w:val="20"/>
              </w:rPr>
              <w:t xml:space="preserve">Prerekvizity, </w:t>
            </w:r>
            <w:proofErr w:type="spellStart"/>
            <w:r w:rsidRPr="00A05F84">
              <w:rPr>
                <w:b/>
                <w:sz w:val="20"/>
                <w:szCs w:val="20"/>
              </w:rPr>
              <w:t>korekvizity</w:t>
            </w:r>
            <w:proofErr w:type="spellEnd"/>
            <w:r w:rsidRPr="00A05F84">
              <w:rPr>
                <w:b/>
                <w:sz w:val="20"/>
                <w:szCs w:val="20"/>
              </w:rPr>
              <w:t>, ekvivalence</w:t>
            </w:r>
          </w:p>
        </w:tc>
        <w:tc>
          <w:tcPr>
            <w:tcW w:w="6769" w:type="dxa"/>
            <w:gridSpan w:val="7"/>
          </w:tcPr>
          <w:p w14:paraId="3AA0660F" w14:textId="77777777" w:rsidR="00CB0A2D" w:rsidRPr="00A05F84" w:rsidRDefault="00CB0A2D" w:rsidP="005C2183">
            <w:pPr>
              <w:jc w:val="both"/>
              <w:rPr>
                <w:sz w:val="20"/>
                <w:szCs w:val="20"/>
              </w:rPr>
            </w:pPr>
          </w:p>
        </w:tc>
      </w:tr>
      <w:tr w:rsidR="00CB0A2D" w:rsidRPr="00A05F84" w14:paraId="3FBB4F2C" w14:textId="77777777" w:rsidTr="005C2183">
        <w:tc>
          <w:tcPr>
            <w:tcW w:w="3086" w:type="dxa"/>
            <w:shd w:val="clear" w:color="auto" w:fill="F7CAAC"/>
          </w:tcPr>
          <w:p w14:paraId="3B096DBC" w14:textId="77777777" w:rsidR="00CB0A2D" w:rsidRPr="00A05F84" w:rsidRDefault="00CB0A2D" w:rsidP="00DC510A">
            <w:pPr>
              <w:rPr>
                <w:b/>
                <w:sz w:val="20"/>
                <w:szCs w:val="20"/>
              </w:rPr>
            </w:pPr>
            <w:r w:rsidRPr="00A05F84">
              <w:rPr>
                <w:b/>
                <w:sz w:val="20"/>
                <w:szCs w:val="20"/>
              </w:rPr>
              <w:t>Způsob ověření studijních výsledků</w:t>
            </w:r>
          </w:p>
        </w:tc>
        <w:tc>
          <w:tcPr>
            <w:tcW w:w="3406" w:type="dxa"/>
            <w:gridSpan w:val="4"/>
          </w:tcPr>
          <w:p w14:paraId="73C3A50D" w14:textId="77777777" w:rsidR="00CB0A2D" w:rsidRPr="00A05F84" w:rsidRDefault="00CB0A2D" w:rsidP="005C2183">
            <w:pPr>
              <w:jc w:val="both"/>
              <w:rPr>
                <w:sz w:val="20"/>
                <w:szCs w:val="20"/>
              </w:rPr>
            </w:pPr>
            <w:r w:rsidRPr="00A05F84">
              <w:rPr>
                <w:sz w:val="20"/>
                <w:szCs w:val="20"/>
              </w:rPr>
              <w:t>zápočet</w:t>
            </w:r>
          </w:p>
        </w:tc>
        <w:tc>
          <w:tcPr>
            <w:tcW w:w="2156" w:type="dxa"/>
            <w:shd w:val="clear" w:color="auto" w:fill="F7CAAC"/>
          </w:tcPr>
          <w:p w14:paraId="339FE92C" w14:textId="77777777" w:rsidR="00CB0A2D" w:rsidRPr="00A05F84" w:rsidRDefault="00CB0A2D" w:rsidP="005C2183">
            <w:pPr>
              <w:jc w:val="both"/>
              <w:rPr>
                <w:b/>
                <w:sz w:val="20"/>
                <w:szCs w:val="20"/>
              </w:rPr>
            </w:pPr>
            <w:r w:rsidRPr="00A05F84">
              <w:rPr>
                <w:b/>
                <w:sz w:val="20"/>
                <w:szCs w:val="20"/>
              </w:rPr>
              <w:t>Forma výuky</w:t>
            </w:r>
          </w:p>
        </w:tc>
        <w:tc>
          <w:tcPr>
            <w:tcW w:w="1207" w:type="dxa"/>
            <w:gridSpan w:val="2"/>
          </w:tcPr>
          <w:p w14:paraId="18C103CB" w14:textId="77777777" w:rsidR="00CB0A2D" w:rsidRPr="00A05F84" w:rsidRDefault="00CB0A2D" w:rsidP="005C2183">
            <w:pPr>
              <w:jc w:val="both"/>
              <w:rPr>
                <w:sz w:val="20"/>
                <w:szCs w:val="20"/>
              </w:rPr>
            </w:pPr>
            <w:r w:rsidRPr="00A05F84">
              <w:rPr>
                <w:sz w:val="20"/>
                <w:szCs w:val="20"/>
              </w:rPr>
              <w:t>seminář</w:t>
            </w:r>
          </w:p>
        </w:tc>
      </w:tr>
      <w:tr w:rsidR="00CB0A2D" w:rsidRPr="00A05F84" w14:paraId="7E71263B" w14:textId="77777777" w:rsidTr="005C2183">
        <w:tc>
          <w:tcPr>
            <w:tcW w:w="3086" w:type="dxa"/>
            <w:shd w:val="clear" w:color="auto" w:fill="F7CAAC"/>
          </w:tcPr>
          <w:p w14:paraId="0FD92F51" w14:textId="77777777" w:rsidR="00CB0A2D" w:rsidRPr="00A05F84" w:rsidRDefault="00CB0A2D" w:rsidP="00DC510A">
            <w:pPr>
              <w:rPr>
                <w:b/>
                <w:sz w:val="20"/>
                <w:szCs w:val="20"/>
              </w:rPr>
            </w:pPr>
            <w:r w:rsidRPr="00A05F84">
              <w:rPr>
                <w:b/>
                <w:sz w:val="20"/>
                <w:szCs w:val="20"/>
              </w:rPr>
              <w:t>Forma způsobu ověření studijních výsledků a další požadavky na studenta</w:t>
            </w:r>
          </w:p>
        </w:tc>
        <w:tc>
          <w:tcPr>
            <w:tcW w:w="6769" w:type="dxa"/>
            <w:gridSpan w:val="7"/>
            <w:tcBorders>
              <w:bottom w:val="nil"/>
            </w:tcBorders>
          </w:tcPr>
          <w:p w14:paraId="19F8F239" w14:textId="4916AA54" w:rsidR="00CB0A2D" w:rsidRPr="00A05F84" w:rsidRDefault="00CB0A2D" w:rsidP="00EF2A6B">
            <w:pPr>
              <w:jc w:val="both"/>
              <w:rPr>
                <w:sz w:val="20"/>
                <w:szCs w:val="20"/>
              </w:rPr>
            </w:pPr>
            <w:r w:rsidRPr="00A05F84">
              <w:rPr>
                <w:sz w:val="20"/>
                <w:szCs w:val="20"/>
              </w:rPr>
              <w:t xml:space="preserve">Student je povinen prokazatelně konzultovat teoretickou část bakalářské práce se svým vedoucím. O konzultacích si student vede záznam. Konzultace musí proběhnout s vedoucím práce minimálně třikrát, na základě záznamu </w:t>
            </w:r>
            <w:r w:rsidR="00EF2A6B">
              <w:rPr>
                <w:sz w:val="20"/>
                <w:szCs w:val="20"/>
              </w:rPr>
              <w:br/>
            </w:r>
            <w:r w:rsidRPr="00A05F84">
              <w:rPr>
                <w:sz w:val="20"/>
                <w:szCs w:val="20"/>
              </w:rPr>
              <w:t>o proběhnutých konzultacích je studentu předmět zapsán vedoucím</w:t>
            </w:r>
            <w:r w:rsidR="00EF2A6B">
              <w:rPr>
                <w:sz w:val="20"/>
                <w:szCs w:val="20"/>
              </w:rPr>
              <w:t xml:space="preserve"> </w:t>
            </w:r>
            <w:r w:rsidRPr="00A05F84">
              <w:rPr>
                <w:sz w:val="20"/>
                <w:szCs w:val="20"/>
              </w:rPr>
              <w:t>ateliéru. Student musí absolvovat seminář alespoň s </w:t>
            </w:r>
            <w:proofErr w:type="gramStart"/>
            <w:r w:rsidRPr="00A05F84">
              <w:rPr>
                <w:sz w:val="20"/>
                <w:szCs w:val="20"/>
              </w:rPr>
              <w:t>80%</w:t>
            </w:r>
            <w:proofErr w:type="gramEnd"/>
            <w:r w:rsidRPr="00A05F84">
              <w:rPr>
                <w:sz w:val="20"/>
                <w:szCs w:val="20"/>
              </w:rPr>
              <w:t xml:space="preserve"> docházkou a odevzdat rozpracovanou část teoretické práce.</w:t>
            </w:r>
          </w:p>
        </w:tc>
      </w:tr>
      <w:tr w:rsidR="00CB0A2D" w:rsidRPr="00A05F84" w14:paraId="5A420B9E" w14:textId="77777777" w:rsidTr="005E367C">
        <w:trPr>
          <w:trHeight w:val="62"/>
        </w:trPr>
        <w:tc>
          <w:tcPr>
            <w:tcW w:w="9855" w:type="dxa"/>
            <w:gridSpan w:val="8"/>
            <w:tcBorders>
              <w:top w:val="nil"/>
            </w:tcBorders>
          </w:tcPr>
          <w:p w14:paraId="55D4A81C" w14:textId="77777777" w:rsidR="00CB0A2D" w:rsidRPr="00A05F84" w:rsidRDefault="00CB0A2D" w:rsidP="00DC510A">
            <w:pPr>
              <w:rPr>
                <w:sz w:val="20"/>
                <w:szCs w:val="20"/>
              </w:rPr>
            </w:pPr>
          </w:p>
        </w:tc>
      </w:tr>
      <w:tr w:rsidR="00CB0A2D" w:rsidRPr="00A05F84" w14:paraId="6A2FE0F2" w14:textId="77777777" w:rsidTr="005C2183">
        <w:trPr>
          <w:trHeight w:val="197"/>
        </w:trPr>
        <w:tc>
          <w:tcPr>
            <w:tcW w:w="3086" w:type="dxa"/>
            <w:tcBorders>
              <w:top w:val="nil"/>
            </w:tcBorders>
            <w:shd w:val="clear" w:color="auto" w:fill="F7CAAC"/>
          </w:tcPr>
          <w:p w14:paraId="32C4973F" w14:textId="77777777" w:rsidR="00CB0A2D" w:rsidRPr="00A05F84" w:rsidRDefault="00CB0A2D" w:rsidP="00DC510A">
            <w:pPr>
              <w:rPr>
                <w:b/>
                <w:sz w:val="20"/>
                <w:szCs w:val="20"/>
              </w:rPr>
            </w:pPr>
            <w:r w:rsidRPr="00A05F84">
              <w:rPr>
                <w:b/>
                <w:sz w:val="20"/>
                <w:szCs w:val="20"/>
              </w:rPr>
              <w:t>Garant předmětu</w:t>
            </w:r>
          </w:p>
        </w:tc>
        <w:tc>
          <w:tcPr>
            <w:tcW w:w="6769" w:type="dxa"/>
            <w:gridSpan w:val="7"/>
            <w:tcBorders>
              <w:top w:val="nil"/>
            </w:tcBorders>
          </w:tcPr>
          <w:p w14:paraId="3AEB267A" w14:textId="1A3E1F73" w:rsidR="00CB0A2D" w:rsidRPr="00A05F84" w:rsidRDefault="0022180C" w:rsidP="005C2183">
            <w:pPr>
              <w:jc w:val="both"/>
              <w:rPr>
                <w:sz w:val="20"/>
                <w:szCs w:val="20"/>
              </w:rPr>
            </w:pPr>
            <w:r w:rsidRPr="0022180C">
              <w:rPr>
                <w:sz w:val="20"/>
                <w:szCs w:val="20"/>
              </w:rPr>
              <w:t>MgA. Eliška Chytková</w:t>
            </w:r>
          </w:p>
        </w:tc>
      </w:tr>
      <w:tr w:rsidR="00CB0A2D" w:rsidRPr="00A05F84" w14:paraId="1D045B3E" w14:textId="77777777" w:rsidTr="005C2183">
        <w:trPr>
          <w:trHeight w:val="243"/>
        </w:trPr>
        <w:tc>
          <w:tcPr>
            <w:tcW w:w="3086" w:type="dxa"/>
            <w:tcBorders>
              <w:top w:val="nil"/>
            </w:tcBorders>
            <w:shd w:val="clear" w:color="auto" w:fill="F7CAAC"/>
          </w:tcPr>
          <w:p w14:paraId="49D5A0D2" w14:textId="77777777" w:rsidR="00CB0A2D" w:rsidRPr="00A05F84" w:rsidRDefault="00CB0A2D" w:rsidP="00DC510A">
            <w:pPr>
              <w:rPr>
                <w:b/>
                <w:sz w:val="20"/>
                <w:szCs w:val="20"/>
              </w:rPr>
            </w:pPr>
            <w:r w:rsidRPr="00A05F84">
              <w:rPr>
                <w:b/>
                <w:sz w:val="20"/>
                <w:szCs w:val="20"/>
              </w:rPr>
              <w:t>Zapojení garanta do výuky předmětu</w:t>
            </w:r>
          </w:p>
        </w:tc>
        <w:tc>
          <w:tcPr>
            <w:tcW w:w="6769" w:type="dxa"/>
            <w:gridSpan w:val="7"/>
            <w:tcBorders>
              <w:top w:val="nil"/>
            </w:tcBorders>
          </w:tcPr>
          <w:p w14:paraId="23876A43" w14:textId="77777777" w:rsidR="00CB0A2D" w:rsidRPr="00A05F84" w:rsidRDefault="00CB0A2D" w:rsidP="005C2183">
            <w:pPr>
              <w:jc w:val="both"/>
              <w:rPr>
                <w:sz w:val="20"/>
                <w:szCs w:val="20"/>
              </w:rPr>
            </w:pPr>
            <w:r w:rsidRPr="00A05F84">
              <w:rPr>
                <w:sz w:val="20"/>
                <w:szCs w:val="20"/>
              </w:rPr>
              <w:t>100 %</w:t>
            </w:r>
          </w:p>
        </w:tc>
      </w:tr>
      <w:tr w:rsidR="00CB0A2D" w:rsidRPr="00A05F84" w14:paraId="557B6CE5" w14:textId="77777777" w:rsidTr="005C2183">
        <w:tc>
          <w:tcPr>
            <w:tcW w:w="3086" w:type="dxa"/>
            <w:shd w:val="clear" w:color="auto" w:fill="F7CAAC"/>
          </w:tcPr>
          <w:p w14:paraId="4B2D1744" w14:textId="77777777" w:rsidR="00CB0A2D" w:rsidRPr="00A05F84" w:rsidRDefault="00CB0A2D" w:rsidP="00DC510A">
            <w:pPr>
              <w:rPr>
                <w:b/>
                <w:sz w:val="20"/>
                <w:szCs w:val="20"/>
              </w:rPr>
            </w:pPr>
            <w:r w:rsidRPr="00A05F84">
              <w:rPr>
                <w:b/>
                <w:sz w:val="20"/>
                <w:szCs w:val="20"/>
              </w:rPr>
              <w:t>Vyučující</w:t>
            </w:r>
          </w:p>
        </w:tc>
        <w:tc>
          <w:tcPr>
            <w:tcW w:w="6769" w:type="dxa"/>
            <w:gridSpan w:val="7"/>
            <w:tcBorders>
              <w:bottom w:val="nil"/>
            </w:tcBorders>
          </w:tcPr>
          <w:p w14:paraId="1BE258F5" w14:textId="5C494C07" w:rsidR="00CB0A2D" w:rsidRPr="00A05F84" w:rsidRDefault="0022180C" w:rsidP="005C2183">
            <w:pPr>
              <w:jc w:val="both"/>
              <w:rPr>
                <w:sz w:val="20"/>
                <w:szCs w:val="20"/>
              </w:rPr>
            </w:pPr>
            <w:r w:rsidRPr="0022180C">
              <w:rPr>
                <w:sz w:val="20"/>
                <w:szCs w:val="20"/>
              </w:rPr>
              <w:t>MgA. Eliška Chytková</w:t>
            </w:r>
          </w:p>
        </w:tc>
      </w:tr>
      <w:tr w:rsidR="00CB0A2D" w:rsidRPr="00A05F84" w14:paraId="4C6A2D40" w14:textId="77777777" w:rsidTr="005E367C">
        <w:trPr>
          <w:trHeight w:val="62"/>
        </w:trPr>
        <w:tc>
          <w:tcPr>
            <w:tcW w:w="9855" w:type="dxa"/>
            <w:gridSpan w:val="8"/>
            <w:tcBorders>
              <w:top w:val="nil"/>
            </w:tcBorders>
          </w:tcPr>
          <w:p w14:paraId="7B0D6860" w14:textId="77777777" w:rsidR="00CB0A2D" w:rsidRPr="00A05F84" w:rsidRDefault="00CB0A2D" w:rsidP="005C2183">
            <w:pPr>
              <w:jc w:val="both"/>
              <w:rPr>
                <w:sz w:val="20"/>
                <w:szCs w:val="20"/>
              </w:rPr>
            </w:pPr>
          </w:p>
        </w:tc>
      </w:tr>
      <w:tr w:rsidR="00CB0A2D" w:rsidRPr="00A05F84" w14:paraId="1708C8E0" w14:textId="77777777" w:rsidTr="005C2183">
        <w:tc>
          <w:tcPr>
            <w:tcW w:w="3086" w:type="dxa"/>
            <w:shd w:val="clear" w:color="auto" w:fill="F7CAAC"/>
          </w:tcPr>
          <w:p w14:paraId="2056CC30" w14:textId="77777777" w:rsidR="00CB0A2D" w:rsidRPr="00A05F84" w:rsidRDefault="00CB0A2D" w:rsidP="005C2183">
            <w:pPr>
              <w:jc w:val="both"/>
              <w:rPr>
                <w:b/>
                <w:sz w:val="20"/>
                <w:szCs w:val="20"/>
              </w:rPr>
            </w:pPr>
            <w:r w:rsidRPr="00A05F84">
              <w:rPr>
                <w:b/>
                <w:sz w:val="20"/>
                <w:szCs w:val="20"/>
              </w:rPr>
              <w:t>Stručná anotace předmětu</w:t>
            </w:r>
          </w:p>
        </w:tc>
        <w:tc>
          <w:tcPr>
            <w:tcW w:w="6769" w:type="dxa"/>
            <w:gridSpan w:val="7"/>
            <w:tcBorders>
              <w:bottom w:val="nil"/>
            </w:tcBorders>
          </w:tcPr>
          <w:p w14:paraId="3CE42268" w14:textId="77777777" w:rsidR="00CB0A2D" w:rsidRPr="00A05F84" w:rsidRDefault="00CB0A2D" w:rsidP="005C2183">
            <w:pPr>
              <w:jc w:val="both"/>
              <w:rPr>
                <w:sz w:val="20"/>
                <w:szCs w:val="20"/>
              </w:rPr>
            </w:pPr>
          </w:p>
        </w:tc>
      </w:tr>
      <w:tr w:rsidR="00CB0A2D" w:rsidRPr="00A05F84" w14:paraId="5029F001" w14:textId="77777777" w:rsidTr="005E367C">
        <w:trPr>
          <w:trHeight w:val="3154"/>
        </w:trPr>
        <w:tc>
          <w:tcPr>
            <w:tcW w:w="9855" w:type="dxa"/>
            <w:gridSpan w:val="8"/>
            <w:tcBorders>
              <w:top w:val="nil"/>
              <w:bottom w:val="single" w:sz="12" w:space="0" w:color="auto"/>
            </w:tcBorders>
          </w:tcPr>
          <w:p w14:paraId="22761ACF" w14:textId="447D9167" w:rsidR="00CB0A2D" w:rsidRPr="00A05F84" w:rsidRDefault="00CB0A2D" w:rsidP="005E367C">
            <w:pPr>
              <w:spacing w:after="120"/>
              <w:jc w:val="both"/>
              <w:rPr>
                <w:sz w:val="20"/>
                <w:szCs w:val="20"/>
              </w:rPr>
            </w:pPr>
            <w:r w:rsidRPr="00A05F84">
              <w:rPr>
                <w:sz w:val="20"/>
                <w:szCs w:val="20"/>
              </w:rPr>
              <w:t xml:space="preserve">Cílem předmětu je směrovat studenta k samostatnému a plnohodnotnému vypracování bakalářské práce, respektive její teoretické části. Zaměřuje se na schopnost mít jasně zformulovaný záměr, připravenou organizaci a harmonogram, na </w:t>
            </w:r>
            <w:proofErr w:type="gramStart"/>
            <w:r w:rsidRPr="00A05F84">
              <w:rPr>
                <w:sz w:val="20"/>
                <w:szCs w:val="20"/>
              </w:rPr>
              <w:t>základě</w:t>
            </w:r>
            <w:proofErr w:type="gramEnd"/>
            <w:r w:rsidRPr="00A05F84">
              <w:rPr>
                <w:sz w:val="20"/>
                <w:szCs w:val="20"/>
              </w:rPr>
              <w:t xml:space="preserve"> něhož bude student postupovat s tvorbou textu. </w:t>
            </w:r>
          </w:p>
          <w:p w14:paraId="20B778D2" w14:textId="77777777" w:rsidR="00CB0A2D" w:rsidRPr="00A05F84" w:rsidRDefault="00CB0A2D" w:rsidP="00CE41A2">
            <w:pPr>
              <w:pStyle w:val="Odstavecseseznamem"/>
              <w:numPr>
                <w:ilvl w:val="0"/>
                <w:numId w:val="21"/>
              </w:numPr>
            </w:pPr>
            <w:r w:rsidRPr="00A05F84">
              <w:t>Příprava rešerše na dané téma teoretické části</w:t>
            </w:r>
          </w:p>
          <w:p w14:paraId="39A2C424" w14:textId="77777777" w:rsidR="00CB0A2D" w:rsidRPr="00A05F84" w:rsidRDefault="00CB0A2D" w:rsidP="00CE41A2">
            <w:pPr>
              <w:pStyle w:val="Odstavecseseznamem"/>
              <w:numPr>
                <w:ilvl w:val="0"/>
                <w:numId w:val="21"/>
              </w:numPr>
            </w:pPr>
            <w:r w:rsidRPr="00A05F84">
              <w:t>Možné zdroje a jejich používání </w:t>
            </w:r>
          </w:p>
          <w:p w14:paraId="344B673B" w14:textId="77777777" w:rsidR="00CB0A2D" w:rsidRPr="00A05F84" w:rsidRDefault="00CB0A2D" w:rsidP="00CE41A2">
            <w:pPr>
              <w:pStyle w:val="Odstavecseseznamem"/>
              <w:numPr>
                <w:ilvl w:val="0"/>
                <w:numId w:val="21"/>
              </w:numPr>
            </w:pPr>
            <w:r w:rsidRPr="00A05F84">
              <w:t>Způsob zpracování dat </w:t>
            </w:r>
          </w:p>
          <w:p w14:paraId="4BC40738" w14:textId="77777777" w:rsidR="00CB0A2D" w:rsidRPr="00A05F84" w:rsidRDefault="00CB0A2D" w:rsidP="00CE41A2">
            <w:pPr>
              <w:pStyle w:val="Odstavecseseznamem"/>
              <w:numPr>
                <w:ilvl w:val="0"/>
                <w:numId w:val="21"/>
              </w:numPr>
            </w:pPr>
            <w:r w:rsidRPr="00A05F84">
              <w:t>Způsoby citace literárních zdrojů </w:t>
            </w:r>
          </w:p>
          <w:p w14:paraId="3A55BF71" w14:textId="77777777" w:rsidR="00CB0A2D" w:rsidRPr="00A05F84" w:rsidRDefault="00CB0A2D" w:rsidP="00CE41A2">
            <w:pPr>
              <w:pStyle w:val="Odstavecseseznamem"/>
              <w:numPr>
                <w:ilvl w:val="0"/>
                <w:numId w:val="21"/>
              </w:numPr>
            </w:pPr>
            <w:r w:rsidRPr="00A05F84">
              <w:t>Formátování </w:t>
            </w:r>
          </w:p>
          <w:p w14:paraId="069E3290" w14:textId="77777777" w:rsidR="00CB0A2D" w:rsidRPr="00A05F84" w:rsidRDefault="00CB0A2D" w:rsidP="00CE41A2">
            <w:pPr>
              <w:pStyle w:val="Odstavecseseznamem"/>
              <w:numPr>
                <w:ilvl w:val="0"/>
                <w:numId w:val="21"/>
              </w:numPr>
            </w:pPr>
            <w:r w:rsidRPr="00A05F84">
              <w:t>Skladba a obsah teoretické části </w:t>
            </w:r>
          </w:p>
          <w:p w14:paraId="7E066FFD" w14:textId="77777777" w:rsidR="00CB0A2D" w:rsidRPr="00A05F84" w:rsidRDefault="00CB0A2D" w:rsidP="00CE41A2">
            <w:pPr>
              <w:pStyle w:val="Odstavecseseznamem"/>
              <w:numPr>
                <w:ilvl w:val="0"/>
                <w:numId w:val="21"/>
              </w:numPr>
            </w:pPr>
            <w:r w:rsidRPr="00A05F84">
              <w:t>Praktická část a její obsah </w:t>
            </w:r>
          </w:p>
          <w:p w14:paraId="0C021941" w14:textId="42B32AE5" w:rsidR="00CB0A2D" w:rsidRPr="005E367C" w:rsidRDefault="00CB0A2D" w:rsidP="00CE41A2">
            <w:pPr>
              <w:pStyle w:val="Odstavecseseznamem"/>
              <w:numPr>
                <w:ilvl w:val="0"/>
                <w:numId w:val="21"/>
              </w:numPr>
              <w:spacing w:after="120"/>
              <w:ind w:left="714" w:hanging="357"/>
              <w:contextualSpacing w:val="0"/>
            </w:pPr>
            <w:r w:rsidRPr="00A05F84">
              <w:t>Revize </w:t>
            </w:r>
          </w:p>
          <w:p w14:paraId="2331FFAA" w14:textId="29997F10" w:rsidR="00CB0A2D" w:rsidRPr="00A05F84" w:rsidRDefault="00CB0A2D" w:rsidP="005C2183">
            <w:pPr>
              <w:jc w:val="both"/>
              <w:rPr>
                <w:sz w:val="20"/>
                <w:szCs w:val="20"/>
              </w:rPr>
            </w:pPr>
            <w:r w:rsidRPr="00A05F84">
              <w:rPr>
                <w:sz w:val="20"/>
                <w:szCs w:val="20"/>
              </w:rPr>
              <w:t>Student se obeznámí se základy práce s odbornou literaturou a dalšími zdroji. Naučí se ovládat základní (mezinárodní) databáze zdrojů a také kancelářské nástroje pro práci se zdroji, literaturou a při samotném psaní práce.</w:t>
            </w:r>
          </w:p>
        </w:tc>
      </w:tr>
      <w:tr w:rsidR="00CB0A2D" w:rsidRPr="00A05F84" w14:paraId="798602D1" w14:textId="77777777" w:rsidTr="005C2183">
        <w:trPr>
          <w:trHeight w:val="265"/>
        </w:trPr>
        <w:tc>
          <w:tcPr>
            <w:tcW w:w="3653" w:type="dxa"/>
            <w:gridSpan w:val="2"/>
            <w:tcBorders>
              <w:top w:val="nil"/>
            </w:tcBorders>
            <w:shd w:val="clear" w:color="auto" w:fill="F7CAAC"/>
          </w:tcPr>
          <w:p w14:paraId="73E928A2" w14:textId="77777777" w:rsidR="00CB0A2D" w:rsidRPr="00A05F84" w:rsidRDefault="00CB0A2D" w:rsidP="005C2183">
            <w:pPr>
              <w:jc w:val="both"/>
              <w:rPr>
                <w:sz w:val="20"/>
                <w:szCs w:val="20"/>
              </w:rPr>
            </w:pPr>
            <w:r w:rsidRPr="00A05F84">
              <w:rPr>
                <w:b/>
                <w:sz w:val="20"/>
                <w:szCs w:val="20"/>
              </w:rPr>
              <w:t>Studijní literatura a studijní pomůcky</w:t>
            </w:r>
          </w:p>
        </w:tc>
        <w:tc>
          <w:tcPr>
            <w:tcW w:w="6202" w:type="dxa"/>
            <w:gridSpan w:val="6"/>
            <w:tcBorders>
              <w:top w:val="nil"/>
              <w:bottom w:val="nil"/>
            </w:tcBorders>
          </w:tcPr>
          <w:p w14:paraId="52C8B9A0" w14:textId="77777777" w:rsidR="00CB0A2D" w:rsidRPr="00A05F84" w:rsidRDefault="00CB0A2D" w:rsidP="005C2183">
            <w:pPr>
              <w:jc w:val="both"/>
              <w:rPr>
                <w:sz w:val="20"/>
                <w:szCs w:val="20"/>
              </w:rPr>
            </w:pPr>
          </w:p>
        </w:tc>
      </w:tr>
      <w:tr w:rsidR="00CB0A2D" w:rsidRPr="00A05F84" w14:paraId="495A76FE" w14:textId="77777777" w:rsidTr="005C2183">
        <w:trPr>
          <w:trHeight w:val="1497"/>
        </w:trPr>
        <w:tc>
          <w:tcPr>
            <w:tcW w:w="9855" w:type="dxa"/>
            <w:gridSpan w:val="8"/>
            <w:tcBorders>
              <w:top w:val="nil"/>
            </w:tcBorders>
          </w:tcPr>
          <w:p w14:paraId="656B06C5" w14:textId="77777777" w:rsidR="00CB0A2D" w:rsidRPr="00A05F84" w:rsidRDefault="00CB0A2D" w:rsidP="00FA5DB4">
            <w:pPr>
              <w:rPr>
                <w:b/>
                <w:bCs/>
                <w:sz w:val="20"/>
                <w:szCs w:val="20"/>
              </w:rPr>
            </w:pPr>
            <w:r w:rsidRPr="00A05F84">
              <w:rPr>
                <w:b/>
                <w:bCs/>
                <w:sz w:val="20"/>
                <w:szCs w:val="20"/>
              </w:rPr>
              <w:t>Povinná</w:t>
            </w:r>
          </w:p>
          <w:p w14:paraId="55EFAFCC" w14:textId="4B142D64" w:rsidR="00CB0A2D" w:rsidRPr="00A05F84" w:rsidRDefault="00CB0A2D" w:rsidP="00FA5DB4">
            <w:pPr>
              <w:rPr>
                <w:sz w:val="20"/>
                <w:szCs w:val="20"/>
              </w:rPr>
            </w:pPr>
            <w:r w:rsidRPr="00A05F84">
              <w:rPr>
                <w:sz w:val="20"/>
                <w:szCs w:val="20"/>
              </w:rPr>
              <w:t>TAUFER, Ivan, Josef KOTYK a Milan JAVŮREK. </w:t>
            </w:r>
            <w:r w:rsidRPr="00A05F84">
              <w:rPr>
                <w:i/>
                <w:iCs/>
                <w:sz w:val="20"/>
                <w:szCs w:val="20"/>
              </w:rPr>
              <w:t>Jak psát a obhajovat závěrečnou práci: bakalářskou, diplomovou, rigorózní, disertační, habilitační.</w:t>
            </w:r>
            <w:r w:rsidRPr="00A05F84">
              <w:rPr>
                <w:sz w:val="20"/>
                <w:szCs w:val="20"/>
              </w:rPr>
              <w:t xml:space="preserve"> Pardubice: Univerzita Pardubice, 2009. ISBN 978-80-7395-157-3.</w:t>
            </w:r>
          </w:p>
          <w:p w14:paraId="6B283758" w14:textId="77777777" w:rsidR="00CB0A2D" w:rsidRPr="00A05F84" w:rsidRDefault="00CB0A2D" w:rsidP="00FA5DB4">
            <w:pPr>
              <w:rPr>
                <w:b/>
                <w:bCs/>
                <w:sz w:val="20"/>
                <w:szCs w:val="20"/>
              </w:rPr>
            </w:pPr>
            <w:r w:rsidRPr="00A05F84">
              <w:rPr>
                <w:b/>
                <w:bCs/>
                <w:sz w:val="20"/>
                <w:szCs w:val="20"/>
              </w:rPr>
              <w:t>Doporučená</w:t>
            </w:r>
          </w:p>
          <w:p w14:paraId="00E00BB5" w14:textId="76C45D27" w:rsidR="00CB0A2D" w:rsidRPr="00A05F84" w:rsidRDefault="00CB0A2D" w:rsidP="00FA5DB4">
            <w:pPr>
              <w:rPr>
                <w:sz w:val="20"/>
                <w:szCs w:val="20"/>
              </w:rPr>
            </w:pPr>
            <w:r w:rsidRPr="00A05F84">
              <w:rPr>
                <w:sz w:val="20"/>
                <w:szCs w:val="20"/>
              </w:rPr>
              <w:t>FILKA, Jaroslav. </w:t>
            </w:r>
            <w:r w:rsidRPr="00A05F84">
              <w:rPr>
                <w:i/>
                <w:iCs/>
                <w:sz w:val="20"/>
                <w:szCs w:val="20"/>
              </w:rPr>
              <w:t>Metodika tvorby diplomové práce: praktická pomůcka pro studenty vysokých škol</w:t>
            </w:r>
            <w:r w:rsidRPr="00A05F84">
              <w:rPr>
                <w:sz w:val="20"/>
                <w:szCs w:val="20"/>
              </w:rPr>
              <w:t>. Brno: Knihař, 2002. ISBN 80-86292-05-3.</w:t>
            </w:r>
          </w:p>
          <w:p w14:paraId="2E2DBF0D" w14:textId="7185C752" w:rsidR="00CB0A2D" w:rsidRPr="00A05F84" w:rsidRDefault="00CB0A2D" w:rsidP="00FA5DB4">
            <w:pPr>
              <w:rPr>
                <w:sz w:val="20"/>
                <w:szCs w:val="20"/>
              </w:rPr>
            </w:pPr>
            <w:r w:rsidRPr="00A05F84">
              <w:rPr>
                <w:sz w:val="20"/>
                <w:szCs w:val="20"/>
              </w:rPr>
              <w:t>FISHER, Elizabeth a Richard THOMPSON. </w:t>
            </w:r>
            <w:proofErr w:type="spellStart"/>
            <w:r w:rsidRPr="00A05F84">
              <w:rPr>
                <w:i/>
                <w:iCs/>
                <w:sz w:val="20"/>
                <w:szCs w:val="20"/>
              </w:rPr>
              <w:t>Enjoy</w:t>
            </w:r>
            <w:proofErr w:type="spellEnd"/>
            <w:r w:rsidRPr="00A05F84">
              <w:rPr>
                <w:i/>
                <w:iCs/>
                <w:sz w:val="20"/>
                <w:szCs w:val="20"/>
              </w:rPr>
              <w:t xml:space="preserve"> </w:t>
            </w:r>
            <w:proofErr w:type="spellStart"/>
            <w:r w:rsidRPr="00A05F84">
              <w:rPr>
                <w:i/>
                <w:iCs/>
                <w:sz w:val="20"/>
                <w:szCs w:val="20"/>
              </w:rPr>
              <w:t>writing</w:t>
            </w:r>
            <w:proofErr w:type="spellEnd"/>
            <w:r w:rsidRPr="00A05F84">
              <w:rPr>
                <w:i/>
                <w:iCs/>
                <w:sz w:val="20"/>
                <w:szCs w:val="20"/>
              </w:rPr>
              <w:t xml:space="preserve"> </w:t>
            </w:r>
            <w:proofErr w:type="spellStart"/>
            <w:r w:rsidRPr="00A05F84">
              <w:rPr>
                <w:i/>
                <w:iCs/>
                <w:sz w:val="20"/>
                <w:szCs w:val="20"/>
              </w:rPr>
              <w:t>your</w:t>
            </w:r>
            <w:proofErr w:type="spellEnd"/>
            <w:r w:rsidRPr="00A05F84">
              <w:rPr>
                <w:i/>
                <w:iCs/>
                <w:sz w:val="20"/>
                <w:szCs w:val="20"/>
              </w:rPr>
              <w:t xml:space="preserve"> science thesis </w:t>
            </w:r>
            <w:proofErr w:type="spellStart"/>
            <w:r w:rsidRPr="00A05F84">
              <w:rPr>
                <w:i/>
                <w:iCs/>
                <w:sz w:val="20"/>
                <w:szCs w:val="20"/>
              </w:rPr>
              <w:t>or</w:t>
            </w:r>
            <w:proofErr w:type="spellEnd"/>
            <w:r w:rsidRPr="00A05F84">
              <w:rPr>
                <w:i/>
                <w:iCs/>
                <w:sz w:val="20"/>
                <w:szCs w:val="20"/>
              </w:rPr>
              <w:t xml:space="preserve"> </w:t>
            </w:r>
            <w:proofErr w:type="spellStart"/>
            <w:proofErr w:type="gramStart"/>
            <w:r w:rsidRPr="00A05F84">
              <w:rPr>
                <w:i/>
                <w:iCs/>
                <w:sz w:val="20"/>
                <w:szCs w:val="20"/>
              </w:rPr>
              <w:t>dissertation</w:t>
            </w:r>
            <w:proofErr w:type="spellEnd"/>
            <w:r w:rsidRPr="00A05F84">
              <w:rPr>
                <w:i/>
                <w:iCs/>
                <w:sz w:val="20"/>
                <w:szCs w:val="20"/>
              </w:rPr>
              <w:t>!:</w:t>
            </w:r>
            <w:proofErr w:type="gramEnd"/>
            <w:r w:rsidRPr="00A05F84">
              <w:rPr>
                <w:i/>
                <w:iCs/>
                <w:sz w:val="20"/>
                <w:szCs w:val="20"/>
              </w:rPr>
              <w:t xml:space="preserve"> a step-by-step </w:t>
            </w:r>
            <w:proofErr w:type="spellStart"/>
            <w:r w:rsidRPr="00A05F84">
              <w:rPr>
                <w:i/>
                <w:iCs/>
                <w:sz w:val="20"/>
                <w:szCs w:val="20"/>
              </w:rPr>
              <w:t>guide</w:t>
            </w:r>
            <w:proofErr w:type="spellEnd"/>
            <w:r w:rsidRPr="00A05F84">
              <w:rPr>
                <w:i/>
                <w:iCs/>
                <w:sz w:val="20"/>
                <w:szCs w:val="20"/>
              </w:rPr>
              <w:t xml:space="preserve"> to </w:t>
            </w:r>
            <w:proofErr w:type="spellStart"/>
            <w:r w:rsidRPr="00A05F84">
              <w:rPr>
                <w:i/>
                <w:iCs/>
                <w:sz w:val="20"/>
                <w:szCs w:val="20"/>
              </w:rPr>
              <w:t>planning</w:t>
            </w:r>
            <w:proofErr w:type="spellEnd"/>
            <w:r w:rsidRPr="00A05F84">
              <w:rPr>
                <w:i/>
                <w:iCs/>
                <w:sz w:val="20"/>
                <w:szCs w:val="20"/>
              </w:rPr>
              <w:t xml:space="preserve"> and </w:t>
            </w:r>
            <w:proofErr w:type="spellStart"/>
            <w:r w:rsidRPr="00A05F84">
              <w:rPr>
                <w:i/>
                <w:iCs/>
                <w:sz w:val="20"/>
                <w:szCs w:val="20"/>
              </w:rPr>
              <w:t>writing</w:t>
            </w:r>
            <w:proofErr w:type="spellEnd"/>
            <w:r w:rsidRPr="00A05F84">
              <w:rPr>
                <w:i/>
                <w:iCs/>
                <w:sz w:val="20"/>
                <w:szCs w:val="20"/>
              </w:rPr>
              <w:t xml:space="preserve"> a thesis </w:t>
            </w:r>
            <w:proofErr w:type="spellStart"/>
            <w:r w:rsidRPr="00A05F84">
              <w:rPr>
                <w:i/>
                <w:iCs/>
                <w:sz w:val="20"/>
                <w:szCs w:val="20"/>
              </w:rPr>
              <w:t>or</w:t>
            </w:r>
            <w:proofErr w:type="spellEnd"/>
            <w:r w:rsidRPr="00A05F84">
              <w:rPr>
                <w:i/>
                <w:iCs/>
                <w:sz w:val="20"/>
                <w:szCs w:val="20"/>
              </w:rPr>
              <w:t xml:space="preserve"> </w:t>
            </w:r>
            <w:proofErr w:type="spellStart"/>
            <w:r w:rsidRPr="00A05F84">
              <w:rPr>
                <w:i/>
                <w:iCs/>
                <w:sz w:val="20"/>
                <w:szCs w:val="20"/>
              </w:rPr>
              <w:t>dissertation</w:t>
            </w:r>
            <w:proofErr w:type="spellEnd"/>
            <w:r w:rsidRPr="00A05F84">
              <w:rPr>
                <w:i/>
                <w:iCs/>
                <w:sz w:val="20"/>
                <w:szCs w:val="20"/>
              </w:rPr>
              <w:t xml:space="preserve"> </w:t>
            </w:r>
            <w:proofErr w:type="spellStart"/>
            <w:r w:rsidRPr="00A05F84">
              <w:rPr>
                <w:i/>
                <w:iCs/>
                <w:sz w:val="20"/>
                <w:szCs w:val="20"/>
              </w:rPr>
              <w:t>for</w:t>
            </w:r>
            <w:proofErr w:type="spellEnd"/>
            <w:r w:rsidRPr="00A05F84">
              <w:rPr>
                <w:i/>
                <w:iCs/>
                <w:sz w:val="20"/>
                <w:szCs w:val="20"/>
              </w:rPr>
              <w:t xml:space="preserve"> </w:t>
            </w:r>
            <w:proofErr w:type="spellStart"/>
            <w:r w:rsidRPr="00A05F84">
              <w:rPr>
                <w:i/>
                <w:iCs/>
                <w:sz w:val="20"/>
                <w:szCs w:val="20"/>
              </w:rPr>
              <w:t>undergraduate</w:t>
            </w:r>
            <w:proofErr w:type="spellEnd"/>
            <w:r w:rsidRPr="00A05F84">
              <w:rPr>
                <w:i/>
                <w:iCs/>
                <w:sz w:val="20"/>
                <w:szCs w:val="20"/>
              </w:rPr>
              <w:t xml:space="preserve"> and </w:t>
            </w:r>
            <w:proofErr w:type="spellStart"/>
            <w:r w:rsidRPr="00A05F84">
              <w:rPr>
                <w:i/>
                <w:iCs/>
                <w:sz w:val="20"/>
                <w:szCs w:val="20"/>
              </w:rPr>
              <w:t>graduate</w:t>
            </w:r>
            <w:proofErr w:type="spellEnd"/>
            <w:r w:rsidRPr="00A05F84">
              <w:rPr>
                <w:i/>
                <w:iCs/>
                <w:sz w:val="20"/>
                <w:szCs w:val="20"/>
              </w:rPr>
              <w:t xml:space="preserve"> science </w:t>
            </w:r>
            <w:proofErr w:type="spellStart"/>
            <w:r w:rsidRPr="00A05F84">
              <w:rPr>
                <w:i/>
                <w:iCs/>
                <w:sz w:val="20"/>
                <w:szCs w:val="20"/>
              </w:rPr>
              <w:t>students</w:t>
            </w:r>
            <w:proofErr w:type="spellEnd"/>
            <w:r w:rsidRPr="00A05F84">
              <w:rPr>
                <w:sz w:val="20"/>
                <w:szCs w:val="20"/>
              </w:rPr>
              <w:t xml:space="preserve">. 2nd </w:t>
            </w:r>
            <w:proofErr w:type="spellStart"/>
            <w:r w:rsidRPr="00A05F84">
              <w:rPr>
                <w:sz w:val="20"/>
                <w:szCs w:val="20"/>
              </w:rPr>
              <w:t>edition</w:t>
            </w:r>
            <w:proofErr w:type="spellEnd"/>
            <w:r w:rsidRPr="00A05F84">
              <w:rPr>
                <w:sz w:val="20"/>
                <w:szCs w:val="20"/>
              </w:rPr>
              <w:t xml:space="preserve">. London: Imperial </w:t>
            </w:r>
            <w:proofErr w:type="spellStart"/>
            <w:r w:rsidRPr="00A05F84">
              <w:rPr>
                <w:sz w:val="20"/>
                <w:szCs w:val="20"/>
              </w:rPr>
              <w:t>College</w:t>
            </w:r>
            <w:proofErr w:type="spellEnd"/>
            <w:r w:rsidRPr="00A05F84">
              <w:rPr>
                <w:sz w:val="20"/>
                <w:szCs w:val="20"/>
              </w:rPr>
              <w:t xml:space="preserve"> </w:t>
            </w:r>
            <w:proofErr w:type="spellStart"/>
            <w:r w:rsidRPr="00A05F84">
              <w:rPr>
                <w:sz w:val="20"/>
                <w:szCs w:val="20"/>
              </w:rPr>
              <w:t>Press</w:t>
            </w:r>
            <w:proofErr w:type="spellEnd"/>
            <w:r w:rsidRPr="00A05F84">
              <w:rPr>
                <w:sz w:val="20"/>
                <w:szCs w:val="20"/>
              </w:rPr>
              <w:t>, 2014. ISBN 978-1-78326-421-6.</w:t>
            </w:r>
          </w:p>
          <w:p w14:paraId="269F53B1" w14:textId="50C4820C" w:rsidR="00CB0A2D" w:rsidRPr="00FA5DB4" w:rsidRDefault="00CB0A2D" w:rsidP="00FA5DB4">
            <w:pPr>
              <w:rPr>
                <w:sz w:val="20"/>
                <w:szCs w:val="20"/>
              </w:rPr>
            </w:pPr>
            <w:r w:rsidRPr="00A05F84">
              <w:rPr>
                <w:sz w:val="20"/>
                <w:szCs w:val="20"/>
              </w:rPr>
              <w:t>GLOGAR, Alois. </w:t>
            </w:r>
            <w:r w:rsidRPr="00A05F84">
              <w:rPr>
                <w:i/>
                <w:iCs/>
                <w:sz w:val="20"/>
                <w:szCs w:val="20"/>
              </w:rPr>
              <w:t>Metodický manuál pro vypracování bakalářské a diplomové práce</w:t>
            </w:r>
            <w:r w:rsidRPr="00A05F84">
              <w:rPr>
                <w:sz w:val="20"/>
                <w:szCs w:val="20"/>
              </w:rPr>
              <w:t xml:space="preserve">. Vyd. 3. </w:t>
            </w:r>
            <w:proofErr w:type="spellStart"/>
            <w:r w:rsidRPr="00A05F84">
              <w:rPr>
                <w:sz w:val="20"/>
                <w:szCs w:val="20"/>
              </w:rPr>
              <w:t>nezměn</w:t>
            </w:r>
            <w:proofErr w:type="spellEnd"/>
            <w:r w:rsidRPr="00A05F84">
              <w:rPr>
                <w:sz w:val="20"/>
                <w:szCs w:val="20"/>
              </w:rPr>
              <w:t>. Zlín: Univerzita Tomáše Bati ve Zlíně, 2004. ISBN 8073181681.</w:t>
            </w:r>
          </w:p>
        </w:tc>
      </w:tr>
    </w:tbl>
    <w:p w14:paraId="2E93CD9F" w14:textId="77777777" w:rsidR="00CB0A2D" w:rsidRDefault="00CB0A2D" w:rsidP="00CB0A2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B0A2D" w14:paraId="0A75EB8C" w14:textId="77777777" w:rsidTr="005C2183">
        <w:tc>
          <w:tcPr>
            <w:tcW w:w="9855" w:type="dxa"/>
            <w:gridSpan w:val="8"/>
            <w:tcBorders>
              <w:bottom w:val="double" w:sz="4" w:space="0" w:color="auto"/>
            </w:tcBorders>
            <w:shd w:val="clear" w:color="auto" w:fill="BDD6EE"/>
          </w:tcPr>
          <w:p w14:paraId="774418BC" w14:textId="77777777" w:rsidR="00CB0A2D" w:rsidRDefault="00CB0A2D" w:rsidP="005C2183">
            <w:pPr>
              <w:jc w:val="both"/>
              <w:rPr>
                <w:b/>
                <w:sz w:val="28"/>
              </w:rPr>
            </w:pPr>
            <w:r>
              <w:lastRenderedPageBreak/>
              <w:br w:type="page"/>
            </w:r>
            <w:r>
              <w:rPr>
                <w:b/>
                <w:sz w:val="28"/>
              </w:rPr>
              <w:t>B-III – Charakteristika studijního předmětu</w:t>
            </w:r>
          </w:p>
        </w:tc>
      </w:tr>
      <w:tr w:rsidR="00CB0A2D" w14:paraId="1ECA8F0E" w14:textId="77777777" w:rsidTr="005C2183">
        <w:tc>
          <w:tcPr>
            <w:tcW w:w="3086" w:type="dxa"/>
            <w:tcBorders>
              <w:top w:val="double" w:sz="4" w:space="0" w:color="auto"/>
            </w:tcBorders>
            <w:shd w:val="clear" w:color="auto" w:fill="F7CAAC"/>
          </w:tcPr>
          <w:p w14:paraId="68DA0817" w14:textId="77777777" w:rsidR="00CB0A2D" w:rsidRPr="007E20F5" w:rsidRDefault="00CB0A2D" w:rsidP="005C2183">
            <w:pPr>
              <w:rPr>
                <w:b/>
                <w:sz w:val="20"/>
                <w:szCs w:val="20"/>
              </w:rPr>
            </w:pPr>
            <w:r w:rsidRPr="007E20F5">
              <w:rPr>
                <w:b/>
                <w:sz w:val="20"/>
                <w:szCs w:val="20"/>
              </w:rPr>
              <w:t>Název studijního předmětu</w:t>
            </w:r>
          </w:p>
        </w:tc>
        <w:tc>
          <w:tcPr>
            <w:tcW w:w="6769" w:type="dxa"/>
            <w:gridSpan w:val="7"/>
            <w:tcBorders>
              <w:top w:val="double" w:sz="4" w:space="0" w:color="auto"/>
            </w:tcBorders>
          </w:tcPr>
          <w:p w14:paraId="0F7536F8" w14:textId="77777777" w:rsidR="00CB0A2D" w:rsidRPr="007E20F5" w:rsidRDefault="00CB0A2D" w:rsidP="005C2183">
            <w:pPr>
              <w:jc w:val="both"/>
              <w:rPr>
                <w:sz w:val="20"/>
                <w:szCs w:val="20"/>
              </w:rPr>
            </w:pPr>
            <w:proofErr w:type="spellStart"/>
            <w:r w:rsidRPr="007E20F5">
              <w:rPr>
                <w:sz w:val="20"/>
                <w:szCs w:val="20"/>
              </w:rPr>
              <w:t>Storytelling</w:t>
            </w:r>
            <w:proofErr w:type="spellEnd"/>
          </w:p>
        </w:tc>
      </w:tr>
      <w:tr w:rsidR="00CB0A2D" w14:paraId="28A786D8" w14:textId="77777777" w:rsidTr="005C2183">
        <w:tc>
          <w:tcPr>
            <w:tcW w:w="3086" w:type="dxa"/>
            <w:shd w:val="clear" w:color="auto" w:fill="F7CAAC"/>
          </w:tcPr>
          <w:p w14:paraId="5BDEC016" w14:textId="77777777" w:rsidR="00CB0A2D" w:rsidRPr="007E20F5" w:rsidRDefault="00CB0A2D" w:rsidP="005C2183">
            <w:pPr>
              <w:rPr>
                <w:b/>
                <w:sz w:val="20"/>
                <w:szCs w:val="20"/>
              </w:rPr>
            </w:pPr>
            <w:r w:rsidRPr="007E20F5">
              <w:rPr>
                <w:b/>
                <w:sz w:val="20"/>
                <w:szCs w:val="20"/>
              </w:rPr>
              <w:t>Typ předmětu</w:t>
            </w:r>
          </w:p>
        </w:tc>
        <w:tc>
          <w:tcPr>
            <w:tcW w:w="3406" w:type="dxa"/>
            <w:gridSpan w:val="4"/>
          </w:tcPr>
          <w:p w14:paraId="0B7BE815" w14:textId="77777777" w:rsidR="00CB0A2D" w:rsidRPr="007E20F5" w:rsidRDefault="00CB0A2D" w:rsidP="005C2183">
            <w:pPr>
              <w:jc w:val="both"/>
              <w:rPr>
                <w:sz w:val="20"/>
                <w:szCs w:val="20"/>
              </w:rPr>
            </w:pPr>
            <w:r w:rsidRPr="007E20F5">
              <w:rPr>
                <w:sz w:val="20"/>
                <w:szCs w:val="20"/>
              </w:rPr>
              <w:t>povinný</w:t>
            </w:r>
          </w:p>
        </w:tc>
        <w:tc>
          <w:tcPr>
            <w:tcW w:w="2695" w:type="dxa"/>
            <w:gridSpan w:val="2"/>
            <w:shd w:val="clear" w:color="auto" w:fill="F7CAAC"/>
          </w:tcPr>
          <w:p w14:paraId="2B832A2C" w14:textId="77777777" w:rsidR="00CB0A2D" w:rsidRPr="007E20F5" w:rsidRDefault="00CB0A2D" w:rsidP="005C2183">
            <w:pPr>
              <w:jc w:val="both"/>
              <w:rPr>
                <w:sz w:val="20"/>
                <w:szCs w:val="20"/>
              </w:rPr>
            </w:pPr>
            <w:r w:rsidRPr="007E20F5">
              <w:rPr>
                <w:b/>
                <w:sz w:val="20"/>
                <w:szCs w:val="20"/>
              </w:rPr>
              <w:t>doporučený ročník / semestr</w:t>
            </w:r>
          </w:p>
        </w:tc>
        <w:tc>
          <w:tcPr>
            <w:tcW w:w="668" w:type="dxa"/>
          </w:tcPr>
          <w:p w14:paraId="61F5AAD5" w14:textId="77777777" w:rsidR="00CB0A2D" w:rsidRPr="007E20F5" w:rsidRDefault="00CB0A2D" w:rsidP="005C2183">
            <w:pPr>
              <w:jc w:val="both"/>
              <w:rPr>
                <w:sz w:val="20"/>
                <w:szCs w:val="20"/>
              </w:rPr>
            </w:pPr>
            <w:r w:rsidRPr="007E20F5">
              <w:rPr>
                <w:sz w:val="20"/>
                <w:szCs w:val="20"/>
              </w:rPr>
              <w:t>2/LS</w:t>
            </w:r>
          </w:p>
        </w:tc>
      </w:tr>
      <w:tr w:rsidR="00CB0A2D" w14:paraId="7F1A2C61" w14:textId="77777777" w:rsidTr="005C2183">
        <w:tc>
          <w:tcPr>
            <w:tcW w:w="3086" w:type="dxa"/>
            <w:shd w:val="clear" w:color="auto" w:fill="F7CAAC"/>
          </w:tcPr>
          <w:p w14:paraId="3DECE1AA" w14:textId="77777777" w:rsidR="00CB0A2D" w:rsidRPr="007E20F5" w:rsidRDefault="00CB0A2D" w:rsidP="005C2183">
            <w:pPr>
              <w:rPr>
                <w:b/>
                <w:sz w:val="20"/>
                <w:szCs w:val="20"/>
              </w:rPr>
            </w:pPr>
            <w:r w:rsidRPr="007E20F5">
              <w:rPr>
                <w:b/>
                <w:sz w:val="20"/>
                <w:szCs w:val="20"/>
              </w:rPr>
              <w:t>Rozsah studijního předmětu</w:t>
            </w:r>
          </w:p>
        </w:tc>
        <w:tc>
          <w:tcPr>
            <w:tcW w:w="1701" w:type="dxa"/>
            <w:gridSpan w:val="2"/>
          </w:tcPr>
          <w:p w14:paraId="4399FE64" w14:textId="77777777" w:rsidR="00CB0A2D" w:rsidRPr="007E20F5" w:rsidRDefault="00CB0A2D" w:rsidP="005C2183">
            <w:pPr>
              <w:jc w:val="both"/>
              <w:rPr>
                <w:sz w:val="20"/>
                <w:szCs w:val="20"/>
              </w:rPr>
            </w:pPr>
            <w:r w:rsidRPr="007E20F5">
              <w:rPr>
                <w:sz w:val="20"/>
                <w:szCs w:val="20"/>
              </w:rPr>
              <w:t>26c</w:t>
            </w:r>
          </w:p>
        </w:tc>
        <w:tc>
          <w:tcPr>
            <w:tcW w:w="889" w:type="dxa"/>
            <w:shd w:val="clear" w:color="auto" w:fill="F7CAAC"/>
          </w:tcPr>
          <w:p w14:paraId="05C10EAF" w14:textId="77777777" w:rsidR="00CB0A2D" w:rsidRPr="007E20F5" w:rsidRDefault="00CB0A2D" w:rsidP="005C2183">
            <w:pPr>
              <w:jc w:val="both"/>
              <w:rPr>
                <w:b/>
                <w:sz w:val="20"/>
                <w:szCs w:val="20"/>
              </w:rPr>
            </w:pPr>
            <w:r w:rsidRPr="007E20F5">
              <w:rPr>
                <w:b/>
                <w:sz w:val="20"/>
                <w:szCs w:val="20"/>
              </w:rPr>
              <w:t xml:space="preserve">hod. </w:t>
            </w:r>
          </w:p>
        </w:tc>
        <w:tc>
          <w:tcPr>
            <w:tcW w:w="816" w:type="dxa"/>
          </w:tcPr>
          <w:p w14:paraId="5A5D0692" w14:textId="77777777" w:rsidR="00CB0A2D" w:rsidRPr="007E20F5" w:rsidRDefault="00CB0A2D" w:rsidP="005C2183">
            <w:pPr>
              <w:jc w:val="both"/>
              <w:rPr>
                <w:sz w:val="20"/>
                <w:szCs w:val="20"/>
              </w:rPr>
            </w:pPr>
            <w:r w:rsidRPr="007E20F5">
              <w:rPr>
                <w:sz w:val="20"/>
                <w:szCs w:val="20"/>
              </w:rPr>
              <w:t>26</w:t>
            </w:r>
          </w:p>
        </w:tc>
        <w:tc>
          <w:tcPr>
            <w:tcW w:w="2156" w:type="dxa"/>
            <w:shd w:val="clear" w:color="auto" w:fill="F7CAAC"/>
          </w:tcPr>
          <w:p w14:paraId="3DD1F551" w14:textId="77777777" w:rsidR="00CB0A2D" w:rsidRPr="007E20F5" w:rsidRDefault="00CB0A2D" w:rsidP="005C2183">
            <w:pPr>
              <w:jc w:val="both"/>
              <w:rPr>
                <w:b/>
                <w:sz w:val="20"/>
                <w:szCs w:val="20"/>
              </w:rPr>
            </w:pPr>
            <w:r w:rsidRPr="007E20F5">
              <w:rPr>
                <w:b/>
                <w:sz w:val="20"/>
                <w:szCs w:val="20"/>
              </w:rPr>
              <w:t>kreditů</w:t>
            </w:r>
          </w:p>
        </w:tc>
        <w:tc>
          <w:tcPr>
            <w:tcW w:w="1207" w:type="dxa"/>
            <w:gridSpan w:val="2"/>
          </w:tcPr>
          <w:p w14:paraId="3ABCFBF1" w14:textId="77777777" w:rsidR="00CB0A2D" w:rsidRPr="007E20F5" w:rsidRDefault="00CB0A2D" w:rsidP="005C2183">
            <w:pPr>
              <w:jc w:val="both"/>
              <w:rPr>
                <w:sz w:val="20"/>
                <w:szCs w:val="20"/>
              </w:rPr>
            </w:pPr>
            <w:r w:rsidRPr="007E20F5">
              <w:rPr>
                <w:sz w:val="20"/>
                <w:szCs w:val="20"/>
              </w:rPr>
              <w:t>2</w:t>
            </w:r>
          </w:p>
        </w:tc>
      </w:tr>
      <w:tr w:rsidR="00CB0A2D" w14:paraId="1BF8EB85" w14:textId="77777777" w:rsidTr="005C2183">
        <w:tc>
          <w:tcPr>
            <w:tcW w:w="3086" w:type="dxa"/>
            <w:shd w:val="clear" w:color="auto" w:fill="F7CAAC"/>
          </w:tcPr>
          <w:p w14:paraId="2A2591A8" w14:textId="77777777" w:rsidR="00CB0A2D" w:rsidRPr="007E20F5" w:rsidRDefault="00CB0A2D" w:rsidP="005C2183">
            <w:pPr>
              <w:rPr>
                <w:b/>
                <w:sz w:val="20"/>
                <w:szCs w:val="20"/>
              </w:rPr>
            </w:pPr>
            <w:r w:rsidRPr="007E20F5">
              <w:rPr>
                <w:b/>
                <w:sz w:val="20"/>
                <w:szCs w:val="20"/>
              </w:rPr>
              <w:t xml:space="preserve">Prerekvizity, </w:t>
            </w:r>
            <w:proofErr w:type="spellStart"/>
            <w:r w:rsidRPr="007E20F5">
              <w:rPr>
                <w:b/>
                <w:sz w:val="20"/>
                <w:szCs w:val="20"/>
              </w:rPr>
              <w:t>korekvizity</w:t>
            </w:r>
            <w:proofErr w:type="spellEnd"/>
            <w:r w:rsidRPr="007E20F5">
              <w:rPr>
                <w:b/>
                <w:sz w:val="20"/>
                <w:szCs w:val="20"/>
              </w:rPr>
              <w:t>, ekvivalence</w:t>
            </w:r>
          </w:p>
        </w:tc>
        <w:tc>
          <w:tcPr>
            <w:tcW w:w="6769" w:type="dxa"/>
            <w:gridSpan w:val="7"/>
          </w:tcPr>
          <w:p w14:paraId="7E519CCA" w14:textId="77777777" w:rsidR="00CB0A2D" w:rsidRPr="007E20F5" w:rsidRDefault="00CB0A2D" w:rsidP="005C2183">
            <w:pPr>
              <w:jc w:val="both"/>
              <w:rPr>
                <w:sz w:val="20"/>
                <w:szCs w:val="20"/>
              </w:rPr>
            </w:pPr>
          </w:p>
        </w:tc>
      </w:tr>
      <w:tr w:rsidR="00CB0A2D" w14:paraId="03184831" w14:textId="77777777" w:rsidTr="005C2183">
        <w:tc>
          <w:tcPr>
            <w:tcW w:w="3086" w:type="dxa"/>
            <w:shd w:val="clear" w:color="auto" w:fill="F7CAAC"/>
          </w:tcPr>
          <w:p w14:paraId="377003CA" w14:textId="77777777" w:rsidR="00CB0A2D" w:rsidRPr="007E20F5" w:rsidRDefault="00CB0A2D" w:rsidP="005C2183">
            <w:pPr>
              <w:rPr>
                <w:b/>
                <w:sz w:val="20"/>
                <w:szCs w:val="20"/>
              </w:rPr>
            </w:pPr>
            <w:r w:rsidRPr="007E20F5">
              <w:rPr>
                <w:b/>
                <w:sz w:val="20"/>
                <w:szCs w:val="20"/>
              </w:rPr>
              <w:t>Způsob ověření studijních výsledků</w:t>
            </w:r>
          </w:p>
        </w:tc>
        <w:tc>
          <w:tcPr>
            <w:tcW w:w="3406" w:type="dxa"/>
            <w:gridSpan w:val="4"/>
          </w:tcPr>
          <w:p w14:paraId="5F4E383E" w14:textId="77777777" w:rsidR="00CB0A2D" w:rsidRPr="007E20F5" w:rsidRDefault="00CB0A2D" w:rsidP="005C2183">
            <w:pPr>
              <w:jc w:val="both"/>
              <w:rPr>
                <w:sz w:val="20"/>
                <w:szCs w:val="20"/>
              </w:rPr>
            </w:pPr>
            <w:r w:rsidRPr="007E20F5">
              <w:rPr>
                <w:sz w:val="20"/>
                <w:szCs w:val="20"/>
              </w:rPr>
              <w:t>zápočet</w:t>
            </w:r>
          </w:p>
        </w:tc>
        <w:tc>
          <w:tcPr>
            <w:tcW w:w="2156" w:type="dxa"/>
            <w:shd w:val="clear" w:color="auto" w:fill="F7CAAC"/>
          </w:tcPr>
          <w:p w14:paraId="56D096E3" w14:textId="77777777" w:rsidR="00CB0A2D" w:rsidRPr="007E20F5" w:rsidRDefault="00CB0A2D" w:rsidP="005C2183">
            <w:pPr>
              <w:jc w:val="both"/>
              <w:rPr>
                <w:b/>
                <w:sz w:val="20"/>
                <w:szCs w:val="20"/>
              </w:rPr>
            </w:pPr>
            <w:r w:rsidRPr="007E20F5">
              <w:rPr>
                <w:b/>
                <w:sz w:val="20"/>
                <w:szCs w:val="20"/>
              </w:rPr>
              <w:t>Forma výuky</w:t>
            </w:r>
          </w:p>
        </w:tc>
        <w:tc>
          <w:tcPr>
            <w:tcW w:w="1207" w:type="dxa"/>
            <w:gridSpan w:val="2"/>
          </w:tcPr>
          <w:p w14:paraId="1B395FAE" w14:textId="77777777" w:rsidR="00CB0A2D" w:rsidRPr="007E20F5" w:rsidRDefault="00CB0A2D" w:rsidP="005C2183">
            <w:pPr>
              <w:jc w:val="both"/>
              <w:rPr>
                <w:sz w:val="20"/>
                <w:szCs w:val="20"/>
              </w:rPr>
            </w:pPr>
            <w:r w:rsidRPr="007E20F5">
              <w:rPr>
                <w:sz w:val="20"/>
                <w:szCs w:val="20"/>
              </w:rPr>
              <w:t>cvičení</w:t>
            </w:r>
          </w:p>
        </w:tc>
      </w:tr>
      <w:tr w:rsidR="00CB0A2D" w14:paraId="79AFEC60" w14:textId="77777777" w:rsidTr="005C2183">
        <w:tc>
          <w:tcPr>
            <w:tcW w:w="3086" w:type="dxa"/>
            <w:shd w:val="clear" w:color="auto" w:fill="F7CAAC"/>
          </w:tcPr>
          <w:p w14:paraId="55963932" w14:textId="77777777" w:rsidR="00CB0A2D" w:rsidRPr="007E20F5" w:rsidRDefault="00CB0A2D" w:rsidP="005C2183">
            <w:pPr>
              <w:rPr>
                <w:b/>
                <w:sz w:val="20"/>
                <w:szCs w:val="20"/>
              </w:rPr>
            </w:pPr>
            <w:r w:rsidRPr="007E20F5">
              <w:rPr>
                <w:b/>
                <w:sz w:val="20"/>
                <w:szCs w:val="20"/>
              </w:rPr>
              <w:t>Forma způsobu ověření studijních výsledků a další požadavky na studenta</w:t>
            </w:r>
          </w:p>
        </w:tc>
        <w:tc>
          <w:tcPr>
            <w:tcW w:w="6769" w:type="dxa"/>
            <w:gridSpan w:val="7"/>
            <w:tcBorders>
              <w:bottom w:val="nil"/>
            </w:tcBorders>
          </w:tcPr>
          <w:p w14:paraId="7F1D123F" w14:textId="77777777" w:rsidR="00CB0A2D" w:rsidRPr="007E20F5" w:rsidRDefault="00CB0A2D" w:rsidP="005C2183">
            <w:pPr>
              <w:jc w:val="both"/>
              <w:rPr>
                <w:sz w:val="20"/>
                <w:szCs w:val="20"/>
              </w:rPr>
            </w:pPr>
            <w:r w:rsidRPr="007E20F5">
              <w:rPr>
                <w:sz w:val="20"/>
                <w:szCs w:val="20"/>
              </w:rPr>
              <w:t>ústní,</w:t>
            </w:r>
          </w:p>
          <w:p w14:paraId="1951FEFD" w14:textId="77777777" w:rsidR="00CB0A2D" w:rsidRPr="007E20F5" w:rsidRDefault="00CB0A2D" w:rsidP="005C2183">
            <w:pPr>
              <w:jc w:val="both"/>
              <w:rPr>
                <w:sz w:val="20"/>
                <w:szCs w:val="20"/>
              </w:rPr>
            </w:pPr>
            <w:r w:rsidRPr="007E20F5">
              <w:rPr>
                <w:sz w:val="20"/>
                <w:szCs w:val="20"/>
              </w:rPr>
              <w:t>80% aktivní účast na cvičeních, zpracování praktického úkolu a prezentace</w:t>
            </w:r>
          </w:p>
        </w:tc>
      </w:tr>
      <w:tr w:rsidR="00CB0A2D" w14:paraId="02ACCFA3" w14:textId="77777777" w:rsidTr="009D4799">
        <w:trPr>
          <w:trHeight w:val="62"/>
        </w:trPr>
        <w:tc>
          <w:tcPr>
            <w:tcW w:w="9855" w:type="dxa"/>
            <w:gridSpan w:val="8"/>
            <w:tcBorders>
              <w:top w:val="nil"/>
            </w:tcBorders>
          </w:tcPr>
          <w:p w14:paraId="6D0C0F1D" w14:textId="77777777" w:rsidR="00CB0A2D" w:rsidRPr="007E20F5" w:rsidRDefault="00CB0A2D" w:rsidP="005C2183">
            <w:pPr>
              <w:rPr>
                <w:sz w:val="20"/>
                <w:szCs w:val="20"/>
              </w:rPr>
            </w:pPr>
          </w:p>
        </w:tc>
      </w:tr>
      <w:tr w:rsidR="00CB0A2D" w14:paraId="4546A9BB" w14:textId="77777777" w:rsidTr="005C2183">
        <w:trPr>
          <w:trHeight w:val="197"/>
        </w:trPr>
        <w:tc>
          <w:tcPr>
            <w:tcW w:w="3086" w:type="dxa"/>
            <w:tcBorders>
              <w:top w:val="nil"/>
            </w:tcBorders>
            <w:shd w:val="clear" w:color="auto" w:fill="F7CAAC"/>
          </w:tcPr>
          <w:p w14:paraId="3AA65CAF" w14:textId="77777777" w:rsidR="00CB0A2D" w:rsidRPr="007E20F5" w:rsidRDefault="00CB0A2D" w:rsidP="005C2183">
            <w:pPr>
              <w:rPr>
                <w:b/>
                <w:sz w:val="20"/>
                <w:szCs w:val="20"/>
              </w:rPr>
            </w:pPr>
            <w:r w:rsidRPr="007E20F5">
              <w:rPr>
                <w:b/>
                <w:sz w:val="20"/>
                <w:szCs w:val="20"/>
              </w:rPr>
              <w:t>Garant předmětu</w:t>
            </w:r>
          </w:p>
        </w:tc>
        <w:tc>
          <w:tcPr>
            <w:tcW w:w="6769" w:type="dxa"/>
            <w:gridSpan w:val="7"/>
            <w:tcBorders>
              <w:top w:val="nil"/>
            </w:tcBorders>
          </w:tcPr>
          <w:p w14:paraId="1B3E6F75" w14:textId="77777777" w:rsidR="00CB0A2D" w:rsidRPr="007E20F5" w:rsidRDefault="00CB0A2D" w:rsidP="005C2183">
            <w:pPr>
              <w:jc w:val="both"/>
              <w:rPr>
                <w:sz w:val="20"/>
                <w:szCs w:val="20"/>
              </w:rPr>
            </w:pPr>
            <w:r w:rsidRPr="007E20F5">
              <w:rPr>
                <w:sz w:val="20"/>
                <w:szCs w:val="20"/>
              </w:rPr>
              <w:t>Roberte Lence</w:t>
            </w:r>
          </w:p>
        </w:tc>
      </w:tr>
      <w:tr w:rsidR="00CB0A2D" w14:paraId="068EF6E5" w14:textId="77777777" w:rsidTr="005C2183">
        <w:trPr>
          <w:trHeight w:val="243"/>
        </w:trPr>
        <w:tc>
          <w:tcPr>
            <w:tcW w:w="3086" w:type="dxa"/>
            <w:tcBorders>
              <w:top w:val="nil"/>
            </w:tcBorders>
            <w:shd w:val="clear" w:color="auto" w:fill="F7CAAC"/>
          </w:tcPr>
          <w:p w14:paraId="42EA36B0" w14:textId="77777777" w:rsidR="00CB0A2D" w:rsidRPr="007E20F5" w:rsidRDefault="00CB0A2D" w:rsidP="005C2183">
            <w:pPr>
              <w:rPr>
                <w:b/>
                <w:sz w:val="20"/>
                <w:szCs w:val="20"/>
              </w:rPr>
            </w:pPr>
            <w:r w:rsidRPr="007E20F5">
              <w:rPr>
                <w:b/>
                <w:sz w:val="20"/>
                <w:szCs w:val="20"/>
              </w:rPr>
              <w:t>Zapojení garanta do výuky předmětu</w:t>
            </w:r>
          </w:p>
        </w:tc>
        <w:tc>
          <w:tcPr>
            <w:tcW w:w="6769" w:type="dxa"/>
            <w:gridSpan w:val="7"/>
            <w:tcBorders>
              <w:top w:val="nil"/>
            </w:tcBorders>
          </w:tcPr>
          <w:p w14:paraId="2E40C9EB" w14:textId="3B6F7714" w:rsidR="00CB0A2D" w:rsidRPr="007E20F5" w:rsidRDefault="00CB0A2D" w:rsidP="005C2183">
            <w:pPr>
              <w:jc w:val="both"/>
              <w:rPr>
                <w:sz w:val="20"/>
                <w:szCs w:val="20"/>
              </w:rPr>
            </w:pPr>
            <w:r w:rsidRPr="007E20F5">
              <w:rPr>
                <w:sz w:val="20"/>
                <w:szCs w:val="20"/>
              </w:rPr>
              <w:t>100 %</w:t>
            </w:r>
          </w:p>
        </w:tc>
      </w:tr>
      <w:tr w:rsidR="00CB0A2D" w14:paraId="3439E5E6" w14:textId="77777777" w:rsidTr="005C2183">
        <w:tc>
          <w:tcPr>
            <w:tcW w:w="3086" w:type="dxa"/>
            <w:shd w:val="clear" w:color="auto" w:fill="F7CAAC"/>
          </w:tcPr>
          <w:p w14:paraId="35A25D59" w14:textId="77777777" w:rsidR="00CB0A2D" w:rsidRPr="007E20F5" w:rsidRDefault="00CB0A2D" w:rsidP="005C2183">
            <w:pPr>
              <w:rPr>
                <w:b/>
                <w:sz w:val="20"/>
                <w:szCs w:val="20"/>
              </w:rPr>
            </w:pPr>
            <w:r w:rsidRPr="007E20F5">
              <w:rPr>
                <w:b/>
                <w:sz w:val="20"/>
                <w:szCs w:val="20"/>
              </w:rPr>
              <w:t>Vyučující</w:t>
            </w:r>
          </w:p>
        </w:tc>
        <w:tc>
          <w:tcPr>
            <w:tcW w:w="6769" w:type="dxa"/>
            <w:gridSpan w:val="7"/>
            <w:tcBorders>
              <w:bottom w:val="nil"/>
            </w:tcBorders>
          </w:tcPr>
          <w:p w14:paraId="30E3F4FA" w14:textId="003E2A34" w:rsidR="00CB0A2D" w:rsidRPr="007E20F5" w:rsidRDefault="00CB0A2D" w:rsidP="005C2183">
            <w:pPr>
              <w:jc w:val="both"/>
              <w:rPr>
                <w:sz w:val="20"/>
                <w:szCs w:val="20"/>
              </w:rPr>
            </w:pPr>
            <w:r w:rsidRPr="007E20F5">
              <w:rPr>
                <w:sz w:val="20"/>
                <w:szCs w:val="20"/>
              </w:rPr>
              <w:t xml:space="preserve">Robert Lence </w:t>
            </w:r>
          </w:p>
        </w:tc>
      </w:tr>
      <w:tr w:rsidR="00CB0A2D" w14:paraId="1BDDEE1B" w14:textId="77777777" w:rsidTr="009D4799">
        <w:trPr>
          <w:trHeight w:val="62"/>
        </w:trPr>
        <w:tc>
          <w:tcPr>
            <w:tcW w:w="9855" w:type="dxa"/>
            <w:gridSpan w:val="8"/>
            <w:tcBorders>
              <w:top w:val="nil"/>
            </w:tcBorders>
          </w:tcPr>
          <w:p w14:paraId="2C35828C" w14:textId="77777777" w:rsidR="00CB0A2D" w:rsidRPr="007E20F5" w:rsidRDefault="00CB0A2D" w:rsidP="005C2183">
            <w:pPr>
              <w:jc w:val="both"/>
              <w:rPr>
                <w:sz w:val="20"/>
                <w:szCs w:val="20"/>
              </w:rPr>
            </w:pPr>
          </w:p>
        </w:tc>
      </w:tr>
      <w:tr w:rsidR="00CB0A2D" w14:paraId="43DC14E5" w14:textId="77777777" w:rsidTr="005C2183">
        <w:tc>
          <w:tcPr>
            <w:tcW w:w="3086" w:type="dxa"/>
            <w:shd w:val="clear" w:color="auto" w:fill="F7CAAC"/>
          </w:tcPr>
          <w:p w14:paraId="2C0452F5" w14:textId="77777777" w:rsidR="00CB0A2D" w:rsidRPr="007E20F5" w:rsidRDefault="00CB0A2D" w:rsidP="005C2183">
            <w:pPr>
              <w:jc w:val="both"/>
              <w:rPr>
                <w:b/>
                <w:sz w:val="20"/>
                <w:szCs w:val="20"/>
              </w:rPr>
            </w:pPr>
            <w:r w:rsidRPr="007E20F5">
              <w:rPr>
                <w:b/>
                <w:sz w:val="20"/>
                <w:szCs w:val="20"/>
              </w:rPr>
              <w:t>Stručná anotace předmětu</w:t>
            </w:r>
          </w:p>
        </w:tc>
        <w:tc>
          <w:tcPr>
            <w:tcW w:w="6769" w:type="dxa"/>
            <w:gridSpan w:val="7"/>
            <w:tcBorders>
              <w:bottom w:val="nil"/>
            </w:tcBorders>
          </w:tcPr>
          <w:p w14:paraId="3CEF4FFB" w14:textId="77777777" w:rsidR="00CB0A2D" w:rsidRPr="007E20F5" w:rsidRDefault="00CB0A2D" w:rsidP="005C2183">
            <w:pPr>
              <w:jc w:val="both"/>
              <w:rPr>
                <w:sz w:val="20"/>
                <w:szCs w:val="20"/>
              </w:rPr>
            </w:pPr>
          </w:p>
        </w:tc>
      </w:tr>
      <w:tr w:rsidR="00CB0A2D" w14:paraId="0A283CEA" w14:textId="77777777" w:rsidTr="009D4799">
        <w:trPr>
          <w:trHeight w:val="2989"/>
        </w:trPr>
        <w:tc>
          <w:tcPr>
            <w:tcW w:w="9855" w:type="dxa"/>
            <w:gridSpan w:val="8"/>
            <w:tcBorders>
              <w:top w:val="nil"/>
              <w:bottom w:val="single" w:sz="12" w:space="0" w:color="auto"/>
            </w:tcBorders>
          </w:tcPr>
          <w:p w14:paraId="7330649C" w14:textId="377C6B9A" w:rsidR="00CB0A2D" w:rsidRPr="009D4799" w:rsidRDefault="00CB0A2D" w:rsidP="009D4799">
            <w:pPr>
              <w:spacing w:after="120"/>
              <w:jc w:val="both"/>
              <w:rPr>
                <w:sz w:val="20"/>
                <w:szCs w:val="20"/>
              </w:rPr>
            </w:pPr>
            <w:r w:rsidRPr="007E20F5">
              <w:rPr>
                <w:sz w:val="20"/>
                <w:szCs w:val="20"/>
              </w:rPr>
              <w:t>Cílem předmětu je kombinací teoretických vstupů a praktických úkolů podrobněji seznámit studenty s přípravou animovaného filmu, a to s důrazem na jeho vyprávění. Představí klíčové atributy filmové narace ve vazbě na vyprávění animovaného filmu. V rámci předmětu si studenti každý z principů budou osvojovat na praktických zadáních, přičemž jejich realizace bude vznikat uvnitř týmů.</w:t>
            </w:r>
          </w:p>
          <w:p w14:paraId="22BFFAFC" w14:textId="77777777" w:rsidR="00CB0A2D" w:rsidRPr="007E20F5" w:rsidRDefault="00CB0A2D" w:rsidP="00CE41A2">
            <w:pPr>
              <w:pStyle w:val="Odstavecseseznamem"/>
              <w:numPr>
                <w:ilvl w:val="0"/>
                <w:numId w:val="13"/>
              </w:numPr>
              <w:spacing w:after="160" w:line="259" w:lineRule="auto"/>
              <w:jc w:val="both"/>
            </w:pPr>
            <w:r w:rsidRPr="007E20F5">
              <w:t xml:space="preserve">Co je </w:t>
            </w:r>
            <w:proofErr w:type="spellStart"/>
            <w:r w:rsidRPr="007E20F5">
              <w:t>storytelling</w:t>
            </w:r>
            <w:proofErr w:type="spellEnd"/>
            <w:r w:rsidRPr="007E20F5">
              <w:t>, proč je důležitý a jaká má specifika pro animovaný film</w:t>
            </w:r>
          </w:p>
          <w:p w14:paraId="3A0C6738" w14:textId="77777777" w:rsidR="00CB0A2D" w:rsidRPr="007E20F5" w:rsidRDefault="00CB0A2D" w:rsidP="00CE41A2">
            <w:pPr>
              <w:pStyle w:val="Odstavecseseznamem"/>
              <w:numPr>
                <w:ilvl w:val="0"/>
                <w:numId w:val="13"/>
              </w:numPr>
              <w:spacing w:after="160" w:line="259" w:lineRule="auto"/>
              <w:jc w:val="both"/>
            </w:pPr>
            <w:r w:rsidRPr="007E20F5">
              <w:t>Definování základních principů vyprávění</w:t>
            </w:r>
          </w:p>
          <w:p w14:paraId="08E0A8BD" w14:textId="77777777" w:rsidR="00CB0A2D" w:rsidRPr="007E20F5" w:rsidRDefault="00CB0A2D" w:rsidP="00CE41A2">
            <w:pPr>
              <w:pStyle w:val="Odstavecseseznamem"/>
              <w:numPr>
                <w:ilvl w:val="0"/>
                <w:numId w:val="13"/>
              </w:numPr>
              <w:spacing w:after="160" w:line="259" w:lineRule="auto"/>
              <w:jc w:val="both"/>
            </w:pPr>
            <w:r w:rsidRPr="007E20F5">
              <w:t>Případové studie pro vyprávění uvnitř příběhů animovaných filmů</w:t>
            </w:r>
          </w:p>
          <w:p w14:paraId="2DB60286" w14:textId="77777777" w:rsidR="00CB0A2D" w:rsidRPr="007E20F5" w:rsidRDefault="00CB0A2D" w:rsidP="00CE41A2">
            <w:pPr>
              <w:pStyle w:val="Odstavecseseznamem"/>
              <w:numPr>
                <w:ilvl w:val="0"/>
                <w:numId w:val="13"/>
              </w:numPr>
              <w:spacing w:after="160" w:line="259" w:lineRule="auto"/>
              <w:jc w:val="both"/>
            </w:pPr>
            <w:r w:rsidRPr="007E20F5">
              <w:t>Aplikace principů na praktická zadání – výstupy</w:t>
            </w:r>
          </w:p>
          <w:p w14:paraId="3A8B9A6F" w14:textId="77777777" w:rsidR="00CB0A2D" w:rsidRPr="007E20F5" w:rsidRDefault="00CB0A2D" w:rsidP="00CE41A2">
            <w:pPr>
              <w:pStyle w:val="Odstavecseseznamem"/>
              <w:numPr>
                <w:ilvl w:val="0"/>
                <w:numId w:val="13"/>
              </w:numPr>
              <w:spacing w:after="120"/>
              <w:ind w:left="714" w:hanging="357"/>
              <w:contextualSpacing w:val="0"/>
              <w:jc w:val="both"/>
            </w:pPr>
            <w:r w:rsidRPr="007E20F5">
              <w:t>Prezentace výstupů</w:t>
            </w:r>
          </w:p>
          <w:p w14:paraId="4C238814" w14:textId="28EF7E8A" w:rsidR="00CB0A2D" w:rsidRPr="007E20F5" w:rsidRDefault="00CB0A2D" w:rsidP="005C2183">
            <w:pPr>
              <w:jc w:val="both"/>
              <w:rPr>
                <w:sz w:val="20"/>
                <w:szCs w:val="20"/>
              </w:rPr>
            </w:pPr>
            <w:r w:rsidRPr="007E20F5">
              <w:rPr>
                <w:sz w:val="20"/>
                <w:szCs w:val="20"/>
              </w:rPr>
              <w:t>Student získá základní orientaci v teorii vyprávění (</w:t>
            </w:r>
            <w:proofErr w:type="spellStart"/>
            <w:r w:rsidRPr="007E20F5">
              <w:rPr>
                <w:sz w:val="20"/>
                <w:szCs w:val="20"/>
              </w:rPr>
              <w:t>storytellingu</w:t>
            </w:r>
            <w:proofErr w:type="spellEnd"/>
            <w:r w:rsidRPr="007E20F5">
              <w:rPr>
                <w:sz w:val="20"/>
                <w:szCs w:val="20"/>
              </w:rPr>
              <w:t xml:space="preserve">) ve vztahu k animovanému audiovizuálnímu dílu. Osvojí si klíčové principy, a to prostřednictvím jejich aplikací do praktických úkolů, které bude realizovat ve spolupráci s ostatními uvnitř týmů. </w:t>
            </w:r>
          </w:p>
        </w:tc>
      </w:tr>
      <w:tr w:rsidR="00CB0A2D" w14:paraId="30630DC6" w14:textId="77777777" w:rsidTr="005C2183">
        <w:trPr>
          <w:trHeight w:val="265"/>
        </w:trPr>
        <w:tc>
          <w:tcPr>
            <w:tcW w:w="3653" w:type="dxa"/>
            <w:gridSpan w:val="2"/>
            <w:tcBorders>
              <w:top w:val="nil"/>
            </w:tcBorders>
            <w:shd w:val="clear" w:color="auto" w:fill="F7CAAC"/>
          </w:tcPr>
          <w:p w14:paraId="44B581B9" w14:textId="77777777" w:rsidR="00CB0A2D" w:rsidRPr="007E20F5" w:rsidRDefault="00CB0A2D" w:rsidP="005C2183">
            <w:pPr>
              <w:jc w:val="both"/>
              <w:rPr>
                <w:sz w:val="20"/>
                <w:szCs w:val="20"/>
              </w:rPr>
            </w:pPr>
            <w:r w:rsidRPr="007E20F5">
              <w:rPr>
                <w:b/>
                <w:sz w:val="20"/>
                <w:szCs w:val="20"/>
              </w:rPr>
              <w:t>Studijní literatura a studijní pomůcky</w:t>
            </w:r>
          </w:p>
        </w:tc>
        <w:tc>
          <w:tcPr>
            <w:tcW w:w="6202" w:type="dxa"/>
            <w:gridSpan w:val="6"/>
            <w:tcBorders>
              <w:top w:val="nil"/>
              <w:bottom w:val="nil"/>
            </w:tcBorders>
          </w:tcPr>
          <w:p w14:paraId="023E7033" w14:textId="77777777" w:rsidR="00CB0A2D" w:rsidRPr="007E20F5" w:rsidRDefault="00CB0A2D" w:rsidP="005C2183">
            <w:pPr>
              <w:jc w:val="both"/>
              <w:rPr>
                <w:sz w:val="20"/>
                <w:szCs w:val="20"/>
              </w:rPr>
            </w:pPr>
          </w:p>
        </w:tc>
      </w:tr>
      <w:tr w:rsidR="00CB0A2D" w:rsidRPr="003F7F55" w14:paraId="404032E8" w14:textId="77777777" w:rsidTr="005C2183">
        <w:trPr>
          <w:trHeight w:val="1497"/>
        </w:trPr>
        <w:tc>
          <w:tcPr>
            <w:tcW w:w="9855" w:type="dxa"/>
            <w:gridSpan w:val="8"/>
            <w:tcBorders>
              <w:top w:val="nil"/>
            </w:tcBorders>
          </w:tcPr>
          <w:p w14:paraId="63143614" w14:textId="77777777" w:rsidR="00CB0A2D" w:rsidRPr="007E20F5" w:rsidRDefault="00CB0A2D" w:rsidP="005C2183">
            <w:pPr>
              <w:jc w:val="both"/>
              <w:rPr>
                <w:b/>
                <w:sz w:val="20"/>
                <w:szCs w:val="20"/>
              </w:rPr>
            </w:pPr>
            <w:r w:rsidRPr="007E20F5">
              <w:rPr>
                <w:b/>
                <w:sz w:val="20"/>
                <w:szCs w:val="20"/>
              </w:rPr>
              <w:t>Povinná:</w:t>
            </w:r>
          </w:p>
          <w:p w14:paraId="37D4E928" w14:textId="309FEA5B" w:rsidR="00897AA3" w:rsidRPr="00897AA3" w:rsidRDefault="00897AA3" w:rsidP="00897AA3">
            <w:pPr>
              <w:jc w:val="both"/>
              <w:rPr>
                <w:color w:val="212529"/>
                <w:sz w:val="20"/>
                <w:szCs w:val="20"/>
                <w:shd w:val="clear" w:color="auto" w:fill="FFFFFF"/>
              </w:rPr>
            </w:pPr>
            <w:r w:rsidRPr="00897AA3">
              <w:rPr>
                <w:color w:val="212529"/>
                <w:sz w:val="20"/>
                <w:szCs w:val="20"/>
                <w:shd w:val="clear" w:color="auto" w:fill="FFFFFF"/>
              </w:rPr>
              <w:t>BORDWELL, T.: Umění filmu. Nakladatelství AMU, 2011, IBN 978-80-7331-217-6</w:t>
            </w:r>
            <w:r w:rsidR="001851FE">
              <w:rPr>
                <w:color w:val="212529"/>
                <w:sz w:val="20"/>
                <w:szCs w:val="20"/>
                <w:shd w:val="clear" w:color="auto" w:fill="FFFFFF"/>
              </w:rPr>
              <w:t>.</w:t>
            </w:r>
          </w:p>
          <w:p w14:paraId="7E016876" w14:textId="60F203B1" w:rsidR="00897AA3" w:rsidRPr="00897AA3" w:rsidRDefault="00897AA3" w:rsidP="00897AA3">
            <w:pPr>
              <w:jc w:val="both"/>
              <w:rPr>
                <w:color w:val="212529"/>
                <w:sz w:val="20"/>
                <w:szCs w:val="20"/>
                <w:shd w:val="clear" w:color="auto" w:fill="FFFFFF"/>
              </w:rPr>
            </w:pPr>
            <w:r w:rsidRPr="00897AA3">
              <w:rPr>
                <w:color w:val="212529"/>
                <w:sz w:val="20"/>
                <w:szCs w:val="20"/>
                <w:shd w:val="clear" w:color="auto" w:fill="FFFFFF"/>
              </w:rPr>
              <w:t xml:space="preserve">JECH, Pavel: </w:t>
            </w:r>
            <w:proofErr w:type="spellStart"/>
            <w:r w:rsidRPr="00897AA3">
              <w:rPr>
                <w:color w:val="212529"/>
                <w:sz w:val="20"/>
                <w:szCs w:val="20"/>
                <w:shd w:val="clear" w:color="auto" w:fill="FFFFFF"/>
              </w:rPr>
              <w:t>The</w:t>
            </w:r>
            <w:proofErr w:type="spellEnd"/>
            <w:r w:rsidRPr="00897AA3">
              <w:rPr>
                <w:color w:val="212529"/>
                <w:sz w:val="20"/>
                <w:szCs w:val="20"/>
                <w:shd w:val="clear" w:color="auto" w:fill="FFFFFF"/>
              </w:rPr>
              <w:t xml:space="preserve"> </w:t>
            </w:r>
            <w:proofErr w:type="spellStart"/>
            <w:r w:rsidRPr="00897AA3">
              <w:rPr>
                <w:color w:val="212529"/>
                <w:sz w:val="20"/>
                <w:szCs w:val="20"/>
                <w:shd w:val="clear" w:color="auto" w:fill="FFFFFF"/>
              </w:rPr>
              <w:t>Seven</w:t>
            </w:r>
            <w:proofErr w:type="spellEnd"/>
            <w:r w:rsidRPr="00897AA3">
              <w:rPr>
                <w:color w:val="212529"/>
                <w:sz w:val="20"/>
                <w:szCs w:val="20"/>
                <w:shd w:val="clear" w:color="auto" w:fill="FFFFFF"/>
              </w:rPr>
              <w:t xml:space="preserve"> Minut </w:t>
            </w:r>
            <w:proofErr w:type="spellStart"/>
            <w:r w:rsidRPr="00897AA3">
              <w:rPr>
                <w:color w:val="212529"/>
                <w:sz w:val="20"/>
                <w:szCs w:val="20"/>
                <w:shd w:val="clear" w:color="auto" w:fill="FFFFFF"/>
              </w:rPr>
              <w:t>Screenplay</w:t>
            </w:r>
            <w:proofErr w:type="spellEnd"/>
            <w:r w:rsidRPr="00897AA3">
              <w:rPr>
                <w:color w:val="212529"/>
                <w:sz w:val="20"/>
                <w:szCs w:val="20"/>
                <w:shd w:val="clear" w:color="auto" w:fill="FFFFFF"/>
              </w:rPr>
              <w:t>. Praha: NAMU 2009. ISBN 978-80-7331-153-7</w:t>
            </w:r>
            <w:r w:rsidR="001851FE">
              <w:rPr>
                <w:color w:val="212529"/>
                <w:sz w:val="20"/>
                <w:szCs w:val="20"/>
                <w:shd w:val="clear" w:color="auto" w:fill="FFFFFF"/>
              </w:rPr>
              <w:t>.</w:t>
            </w:r>
          </w:p>
          <w:p w14:paraId="49B7D65C" w14:textId="714B4CD7" w:rsidR="00897AA3" w:rsidRPr="007E20F5" w:rsidRDefault="00897AA3" w:rsidP="00897AA3">
            <w:pPr>
              <w:jc w:val="both"/>
              <w:rPr>
                <w:color w:val="212529"/>
                <w:sz w:val="20"/>
                <w:szCs w:val="20"/>
                <w:shd w:val="clear" w:color="auto" w:fill="FFFFFF"/>
              </w:rPr>
            </w:pPr>
            <w:r w:rsidRPr="00897AA3">
              <w:rPr>
                <w:color w:val="212529"/>
                <w:sz w:val="20"/>
                <w:szCs w:val="20"/>
                <w:shd w:val="clear" w:color="auto" w:fill="FFFFFF"/>
              </w:rPr>
              <w:t xml:space="preserve">JONES, Ted a Chris PATMORE. Škola </w:t>
            </w:r>
            <w:proofErr w:type="spellStart"/>
            <w:r w:rsidRPr="00897AA3">
              <w:rPr>
                <w:color w:val="212529"/>
                <w:sz w:val="20"/>
                <w:szCs w:val="20"/>
                <w:shd w:val="clear" w:color="auto" w:fill="FFFFFF"/>
              </w:rPr>
              <w:t>filmaření</w:t>
            </w:r>
            <w:proofErr w:type="spellEnd"/>
            <w:r w:rsidRPr="00897AA3">
              <w:rPr>
                <w:color w:val="212529"/>
                <w:sz w:val="20"/>
                <w:szCs w:val="20"/>
                <w:shd w:val="clear" w:color="auto" w:fill="FFFFFF"/>
              </w:rPr>
              <w:t xml:space="preserve">: včetně nejnovějších digitálních postupů a technologií. V Praze: </w:t>
            </w:r>
            <w:proofErr w:type="spellStart"/>
            <w:r w:rsidRPr="00897AA3">
              <w:rPr>
                <w:color w:val="212529"/>
                <w:sz w:val="20"/>
                <w:szCs w:val="20"/>
                <w:shd w:val="clear" w:color="auto" w:fill="FFFFFF"/>
              </w:rPr>
              <w:t>Slovart</w:t>
            </w:r>
            <w:proofErr w:type="spellEnd"/>
            <w:r w:rsidRPr="00897AA3">
              <w:rPr>
                <w:color w:val="212529"/>
                <w:sz w:val="20"/>
                <w:szCs w:val="20"/>
                <w:shd w:val="clear" w:color="auto" w:fill="FFFFFF"/>
              </w:rPr>
              <w:t>, 2013. ISBN 978-80-7391-867-5.</w:t>
            </w:r>
          </w:p>
          <w:p w14:paraId="60CB10C1" w14:textId="77777777" w:rsidR="00897AA3" w:rsidRPr="007E20F5" w:rsidRDefault="00897AA3" w:rsidP="00897AA3">
            <w:pPr>
              <w:jc w:val="both"/>
              <w:rPr>
                <w:color w:val="212529"/>
                <w:sz w:val="20"/>
                <w:szCs w:val="20"/>
                <w:shd w:val="clear" w:color="auto" w:fill="FFFFFF"/>
              </w:rPr>
            </w:pPr>
            <w:r w:rsidRPr="007E20F5">
              <w:rPr>
                <w:color w:val="212529"/>
                <w:sz w:val="20"/>
                <w:szCs w:val="20"/>
                <w:shd w:val="clear" w:color="auto" w:fill="FFFFFF"/>
              </w:rPr>
              <w:t>SCHWANECKE, Christine.</w:t>
            </w:r>
            <w:r w:rsidRPr="007E20F5">
              <w:rPr>
                <w:rStyle w:val="apple-converted-space"/>
                <w:color w:val="212529"/>
                <w:sz w:val="20"/>
                <w:szCs w:val="20"/>
                <w:shd w:val="clear" w:color="auto" w:fill="FFFFFF"/>
              </w:rPr>
              <w:t> </w:t>
            </w:r>
            <w:r w:rsidRPr="007E20F5">
              <w:rPr>
                <w:i/>
                <w:iCs/>
                <w:color w:val="212529"/>
                <w:sz w:val="20"/>
                <w:szCs w:val="20"/>
              </w:rPr>
              <w:t xml:space="preserve">A </w:t>
            </w:r>
            <w:proofErr w:type="spellStart"/>
            <w:r w:rsidRPr="007E20F5">
              <w:rPr>
                <w:i/>
                <w:iCs/>
                <w:color w:val="212529"/>
                <w:sz w:val="20"/>
                <w:szCs w:val="20"/>
              </w:rPr>
              <w:t>narratology</w:t>
            </w:r>
            <w:proofErr w:type="spellEnd"/>
            <w:r w:rsidRPr="007E20F5">
              <w:rPr>
                <w:i/>
                <w:iCs/>
                <w:color w:val="212529"/>
                <w:sz w:val="20"/>
                <w:szCs w:val="20"/>
              </w:rPr>
              <w:t xml:space="preserve"> </w:t>
            </w:r>
            <w:proofErr w:type="spellStart"/>
            <w:r w:rsidRPr="007E20F5">
              <w:rPr>
                <w:i/>
                <w:iCs/>
                <w:color w:val="212529"/>
                <w:sz w:val="20"/>
                <w:szCs w:val="20"/>
              </w:rPr>
              <w:t>of</w:t>
            </w:r>
            <w:proofErr w:type="spellEnd"/>
            <w:r w:rsidRPr="007E20F5">
              <w:rPr>
                <w:i/>
                <w:iCs/>
                <w:color w:val="212529"/>
                <w:sz w:val="20"/>
                <w:szCs w:val="20"/>
              </w:rPr>
              <w:t xml:space="preserve"> drama: </w:t>
            </w:r>
            <w:proofErr w:type="spellStart"/>
            <w:r w:rsidRPr="007E20F5">
              <w:rPr>
                <w:i/>
                <w:iCs/>
                <w:color w:val="212529"/>
                <w:sz w:val="20"/>
                <w:szCs w:val="20"/>
              </w:rPr>
              <w:t>dramatic</w:t>
            </w:r>
            <w:proofErr w:type="spellEnd"/>
            <w:r w:rsidRPr="007E20F5">
              <w:rPr>
                <w:i/>
                <w:iCs/>
                <w:color w:val="212529"/>
                <w:sz w:val="20"/>
                <w:szCs w:val="20"/>
              </w:rPr>
              <w:t xml:space="preserve"> </w:t>
            </w:r>
            <w:proofErr w:type="spellStart"/>
            <w:r w:rsidRPr="007E20F5">
              <w:rPr>
                <w:i/>
                <w:iCs/>
                <w:color w:val="212529"/>
                <w:sz w:val="20"/>
                <w:szCs w:val="20"/>
              </w:rPr>
              <w:t>storytelling</w:t>
            </w:r>
            <w:proofErr w:type="spellEnd"/>
            <w:r w:rsidRPr="007E20F5">
              <w:rPr>
                <w:i/>
                <w:iCs/>
                <w:color w:val="212529"/>
                <w:sz w:val="20"/>
                <w:szCs w:val="20"/>
              </w:rPr>
              <w:t xml:space="preserve"> in </w:t>
            </w:r>
            <w:proofErr w:type="spellStart"/>
            <w:r w:rsidRPr="007E20F5">
              <w:rPr>
                <w:i/>
                <w:iCs/>
                <w:color w:val="212529"/>
                <w:sz w:val="20"/>
                <w:szCs w:val="20"/>
              </w:rPr>
              <w:t>theory</w:t>
            </w:r>
            <w:proofErr w:type="spellEnd"/>
            <w:r w:rsidRPr="007E20F5">
              <w:rPr>
                <w:i/>
                <w:iCs/>
                <w:color w:val="212529"/>
                <w:sz w:val="20"/>
                <w:szCs w:val="20"/>
              </w:rPr>
              <w:t xml:space="preserve">, </w:t>
            </w:r>
            <w:proofErr w:type="spellStart"/>
            <w:r w:rsidRPr="007E20F5">
              <w:rPr>
                <w:i/>
                <w:iCs/>
                <w:color w:val="212529"/>
                <w:sz w:val="20"/>
                <w:szCs w:val="20"/>
              </w:rPr>
              <w:t>history</w:t>
            </w:r>
            <w:proofErr w:type="spellEnd"/>
            <w:r w:rsidRPr="007E20F5">
              <w:rPr>
                <w:i/>
                <w:iCs/>
                <w:color w:val="212529"/>
                <w:sz w:val="20"/>
                <w:szCs w:val="20"/>
              </w:rPr>
              <w:t xml:space="preserve">, and </w:t>
            </w:r>
            <w:proofErr w:type="spellStart"/>
            <w:r w:rsidRPr="007E20F5">
              <w:rPr>
                <w:i/>
                <w:iCs/>
                <w:color w:val="212529"/>
                <w:sz w:val="20"/>
                <w:szCs w:val="20"/>
              </w:rPr>
              <w:t>culture</w:t>
            </w:r>
            <w:proofErr w:type="spellEnd"/>
            <w:r w:rsidRPr="007E20F5">
              <w:rPr>
                <w:i/>
                <w:iCs/>
                <w:color w:val="212529"/>
                <w:sz w:val="20"/>
                <w:szCs w:val="20"/>
              </w:rPr>
              <w:t xml:space="preserve"> </w:t>
            </w:r>
            <w:proofErr w:type="spellStart"/>
            <w:r w:rsidRPr="007E20F5">
              <w:rPr>
                <w:i/>
                <w:iCs/>
                <w:color w:val="212529"/>
                <w:sz w:val="20"/>
                <w:szCs w:val="20"/>
              </w:rPr>
              <w:t>from</w:t>
            </w:r>
            <w:proofErr w:type="spellEnd"/>
            <w:r w:rsidRPr="007E20F5">
              <w:rPr>
                <w:i/>
                <w:iCs/>
                <w:color w:val="212529"/>
                <w:sz w:val="20"/>
                <w:szCs w:val="20"/>
              </w:rPr>
              <w:t xml:space="preserve"> </w:t>
            </w:r>
            <w:proofErr w:type="spellStart"/>
            <w:r w:rsidRPr="007E20F5">
              <w:rPr>
                <w:i/>
                <w:iCs/>
                <w:color w:val="212529"/>
                <w:sz w:val="20"/>
                <w:szCs w:val="20"/>
              </w:rPr>
              <w:t>the</w:t>
            </w:r>
            <w:proofErr w:type="spellEnd"/>
            <w:r w:rsidRPr="007E20F5">
              <w:rPr>
                <w:i/>
                <w:iCs/>
                <w:color w:val="212529"/>
                <w:sz w:val="20"/>
                <w:szCs w:val="20"/>
              </w:rPr>
              <w:t xml:space="preserve"> </w:t>
            </w:r>
            <w:proofErr w:type="spellStart"/>
            <w:r w:rsidRPr="007E20F5">
              <w:rPr>
                <w:i/>
                <w:iCs/>
                <w:color w:val="212529"/>
                <w:sz w:val="20"/>
                <w:szCs w:val="20"/>
              </w:rPr>
              <w:t>renaissance</w:t>
            </w:r>
            <w:proofErr w:type="spellEnd"/>
            <w:r w:rsidRPr="007E20F5">
              <w:rPr>
                <w:i/>
                <w:iCs/>
                <w:color w:val="212529"/>
                <w:sz w:val="20"/>
                <w:szCs w:val="20"/>
              </w:rPr>
              <w:t xml:space="preserve"> to </w:t>
            </w:r>
            <w:proofErr w:type="spellStart"/>
            <w:r w:rsidRPr="007E20F5">
              <w:rPr>
                <w:i/>
                <w:iCs/>
                <w:color w:val="212529"/>
                <w:sz w:val="20"/>
                <w:szCs w:val="20"/>
              </w:rPr>
              <w:t>the</w:t>
            </w:r>
            <w:proofErr w:type="spellEnd"/>
            <w:r w:rsidRPr="007E20F5">
              <w:rPr>
                <w:i/>
                <w:iCs/>
                <w:color w:val="212529"/>
                <w:sz w:val="20"/>
                <w:szCs w:val="20"/>
              </w:rPr>
              <w:t xml:space="preserve"> </w:t>
            </w:r>
            <w:proofErr w:type="spellStart"/>
            <w:r w:rsidRPr="007E20F5">
              <w:rPr>
                <w:i/>
                <w:iCs/>
                <w:color w:val="212529"/>
                <w:sz w:val="20"/>
                <w:szCs w:val="20"/>
              </w:rPr>
              <w:t>twenty-first</w:t>
            </w:r>
            <w:proofErr w:type="spellEnd"/>
            <w:r w:rsidRPr="007E20F5">
              <w:rPr>
                <w:i/>
                <w:iCs/>
                <w:color w:val="212529"/>
                <w:sz w:val="20"/>
                <w:szCs w:val="20"/>
              </w:rPr>
              <w:t xml:space="preserve"> </w:t>
            </w:r>
            <w:proofErr w:type="spellStart"/>
            <w:r w:rsidRPr="007E20F5">
              <w:rPr>
                <w:i/>
                <w:iCs/>
                <w:color w:val="212529"/>
                <w:sz w:val="20"/>
                <w:szCs w:val="20"/>
              </w:rPr>
              <w:t>century</w:t>
            </w:r>
            <w:proofErr w:type="spellEnd"/>
            <w:r w:rsidRPr="007E20F5">
              <w:rPr>
                <w:color w:val="212529"/>
                <w:sz w:val="20"/>
                <w:szCs w:val="20"/>
                <w:shd w:val="clear" w:color="auto" w:fill="FFFFFF"/>
              </w:rPr>
              <w:t xml:space="preserve">. </w:t>
            </w:r>
            <w:proofErr w:type="spellStart"/>
            <w:r w:rsidRPr="007E20F5">
              <w:rPr>
                <w:color w:val="212529"/>
                <w:sz w:val="20"/>
                <w:szCs w:val="20"/>
                <w:shd w:val="clear" w:color="auto" w:fill="FFFFFF"/>
              </w:rPr>
              <w:t>Berlin</w:t>
            </w:r>
            <w:proofErr w:type="spellEnd"/>
            <w:r w:rsidRPr="007E20F5">
              <w:rPr>
                <w:color w:val="212529"/>
                <w:sz w:val="20"/>
                <w:szCs w:val="20"/>
                <w:shd w:val="clear" w:color="auto" w:fill="FFFFFF"/>
              </w:rPr>
              <w:t xml:space="preserve">: De </w:t>
            </w:r>
            <w:proofErr w:type="spellStart"/>
            <w:r w:rsidRPr="007E20F5">
              <w:rPr>
                <w:color w:val="212529"/>
                <w:sz w:val="20"/>
                <w:szCs w:val="20"/>
                <w:shd w:val="clear" w:color="auto" w:fill="FFFFFF"/>
              </w:rPr>
              <w:t>Gruyter</w:t>
            </w:r>
            <w:proofErr w:type="spellEnd"/>
            <w:r w:rsidRPr="007E20F5">
              <w:rPr>
                <w:color w:val="212529"/>
                <w:sz w:val="20"/>
                <w:szCs w:val="20"/>
                <w:shd w:val="clear" w:color="auto" w:fill="FFFFFF"/>
              </w:rPr>
              <w:t>, 2022</w:t>
            </w:r>
            <w:r>
              <w:rPr>
                <w:color w:val="212529"/>
                <w:sz w:val="20"/>
                <w:szCs w:val="20"/>
                <w:shd w:val="clear" w:color="auto" w:fill="FFFFFF"/>
              </w:rPr>
              <w:t xml:space="preserve">. </w:t>
            </w:r>
            <w:r w:rsidRPr="007E20F5">
              <w:rPr>
                <w:color w:val="212529"/>
                <w:sz w:val="20"/>
                <w:szCs w:val="20"/>
                <w:shd w:val="clear" w:color="auto" w:fill="FFFFFF"/>
              </w:rPr>
              <w:t>ISBN 978-3-11-072137-9.</w:t>
            </w:r>
          </w:p>
          <w:p w14:paraId="38A5356D" w14:textId="3FED7A0F" w:rsidR="00897AA3" w:rsidRDefault="00897AA3" w:rsidP="00897AA3">
            <w:pPr>
              <w:jc w:val="both"/>
              <w:rPr>
                <w:color w:val="212529"/>
                <w:sz w:val="20"/>
                <w:szCs w:val="20"/>
                <w:shd w:val="clear" w:color="auto" w:fill="FFFFFF"/>
              </w:rPr>
            </w:pPr>
            <w:r w:rsidRPr="007E20F5">
              <w:rPr>
                <w:color w:val="212529"/>
                <w:sz w:val="20"/>
                <w:szCs w:val="20"/>
                <w:shd w:val="clear" w:color="auto" w:fill="FFFFFF"/>
              </w:rPr>
              <w:t>VORÁČOVÁ, Barbora.</w:t>
            </w:r>
            <w:r w:rsidRPr="007E20F5">
              <w:rPr>
                <w:rStyle w:val="apple-converted-space"/>
                <w:color w:val="212529"/>
                <w:sz w:val="20"/>
                <w:szCs w:val="20"/>
                <w:shd w:val="clear" w:color="auto" w:fill="FFFFFF"/>
              </w:rPr>
              <w:t> </w:t>
            </w:r>
            <w:proofErr w:type="spellStart"/>
            <w:r w:rsidRPr="007E20F5">
              <w:rPr>
                <w:i/>
                <w:iCs/>
                <w:color w:val="212529"/>
                <w:sz w:val="20"/>
                <w:szCs w:val="20"/>
              </w:rPr>
              <w:t>Storytelling</w:t>
            </w:r>
            <w:proofErr w:type="spellEnd"/>
            <w:r w:rsidRPr="007E20F5">
              <w:rPr>
                <w:i/>
                <w:iCs/>
                <w:color w:val="212529"/>
                <w:sz w:val="20"/>
                <w:szCs w:val="20"/>
              </w:rPr>
              <w:t>, aneb, Cesta do příběhu</w:t>
            </w:r>
            <w:r w:rsidRPr="007E20F5">
              <w:rPr>
                <w:color w:val="212529"/>
                <w:sz w:val="20"/>
                <w:szCs w:val="20"/>
                <w:shd w:val="clear" w:color="auto" w:fill="FFFFFF"/>
              </w:rPr>
              <w:t>. V Praze: Pasparta, 2022. ISBN 978-80-88429-51-7.</w:t>
            </w:r>
          </w:p>
          <w:p w14:paraId="4ED8025C" w14:textId="775E221C" w:rsidR="00CB0A2D" w:rsidRPr="007E20F5" w:rsidRDefault="00CB0A2D" w:rsidP="00897AA3">
            <w:pPr>
              <w:jc w:val="both"/>
              <w:rPr>
                <w:b/>
                <w:sz w:val="20"/>
                <w:szCs w:val="20"/>
              </w:rPr>
            </w:pPr>
            <w:r w:rsidRPr="007E20F5">
              <w:rPr>
                <w:b/>
                <w:sz w:val="20"/>
                <w:szCs w:val="20"/>
              </w:rPr>
              <w:t>Doporučená:</w:t>
            </w:r>
          </w:p>
          <w:p w14:paraId="48A4B285" w14:textId="3633B20C" w:rsidR="00CB0A2D" w:rsidRPr="007E20F5" w:rsidRDefault="00CB0A2D" w:rsidP="005C2183">
            <w:pPr>
              <w:jc w:val="both"/>
              <w:rPr>
                <w:color w:val="212529"/>
                <w:sz w:val="20"/>
                <w:szCs w:val="20"/>
                <w:shd w:val="clear" w:color="auto" w:fill="FFFFFF"/>
              </w:rPr>
            </w:pPr>
            <w:r w:rsidRPr="007E20F5">
              <w:rPr>
                <w:color w:val="212529"/>
                <w:sz w:val="20"/>
                <w:szCs w:val="20"/>
                <w:shd w:val="clear" w:color="auto" w:fill="FFFFFF"/>
              </w:rPr>
              <w:t xml:space="preserve">LIU, </w:t>
            </w:r>
            <w:proofErr w:type="spellStart"/>
            <w:r w:rsidRPr="007E20F5">
              <w:rPr>
                <w:color w:val="212529"/>
                <w:sz w:val="20"/>
                <w:szCs w:val="20"/>
                <w:shd w:val="clear" w:color="auto" w:fill="FFFFFF"/>
              </w:rPr>
              <w:t>Yong</w:t>
            </w:r>
            <w:proofErr w:type="spellEnd"/>
            <w:r w:rsidRPr="007E20F5">
              <w:rPr>
                <w:color w:val="212529"/>
                <w:sz w:val="20"/>
                <w:szCs w:val="20"/>
                <w:shd w:val="clear" w:color="auto" w:fill="FFFFFF"/>
              </w:rPr>
              <w:t>.</w:t>
            </w:r>
            <w:r w:rsidRPr="007E20F5">
              <w:rPr>
                <w:rStyle w:val="apple-converted-space"/>
                <w:color w:val="212529"/>
                <w:sz w:val="20"/>
                <w:szCs w:val="20"/>
                <w:shd w:val="clear" w:color="auto" w:fill="FFFFFF"/>
              </w:rPr>
              <w:t> </w:t>
            </w:r>
            <w:proofErr w:type="gramStart"/>
            <w:r w:rsidRPr="007E20F5">
              <w:rPr>
                <w:i/>
                <w:iCs/>
                <w:color w:val="212529"/>
                <w:sz w:val="20"/>
                <w:szCs w:val="20"/>
              </w:rPr>
              <w:t>3D</w:t>
            </w:r>
            <w:proofErr w:type="gramEnd"/>
            <w:r w:rsidRPr="007E20F5">
              <w:rPr>
                <w:i/>
                <w:iCs/>
                <w:color w:val="212529"/>
                <w:sz w:val="20"/>
                <w:szCs w:val="20"/>
              </w:rPr>
              <w:t xml:space="preserve"> </w:t>
            </w:r>
            <w:proofErr w:type="spellStart"/>
            <w:r w:rsidRPr="007E20F5">
              <w:rPr>
                <w:i/>
                <w:iCs/>
                <w:color w:val="212529"/>
                <w:sz w:val="20"/>
                <w:szCs w:val="20"/>
              </w:rPr>
              <w:t>cinematic</w:t>
            </w:r>
            <w:proofErr w:type="spellEnd"/>
            <w:r w:rsidRPr="007E20F5">
              <w:rPr>
                <w:i/>
                <w:iCs/>
                <w:color w:val="212529"/>
                <w:sz w:val="20"/>
                <w:szCs w:val="20"/>
              </w:rPr>
              <w:t xml:space="preserve"> </w:t>
            </w:r>
            <w:proofErr w:type="spellStart"/>
            <w:r w:rsidRPr="007E20F5">
              <w:rPr>
                <w:i/>
                <w:iCs/>
                <w:color w:val="212529"/>
                <w:sz w:val="20"/>
                <w:szCs w:val="20"/>
              </w:rPr>
              <w:t>aesthetics</w:t>
            </w:r>
            <w:proofErr w:type="spellEnd"/>
            <w:r w:rsidRPr="007E20F5">
              <w:rPr>
                <w:i/>
                <w:iCs/>
                <w:color w:val="212529"/>
                <w:sz w:val="20"/>
                <w:szCs w:val="20"/>
              </w:rPr>
              <w:t xml:space="preserve"> and </w:t>
            </w:r>
            <w:proofErr w:type="spellStart"/>
            <w:r w:rsidRPr="007E20F5">
              <w:rPr>
                <w:i/>
                <w:iCs/>
                <w:color w:val="212529"/>
                <w:sz w:val="20"/>
                <w:szCs w:val="20"/>
              </w:rPr>
              <w:t>storytelling</w:t>
            </w:r>
            <w:proofErr w:type="spellEnd"/>
            <w:r w:rsidRPr="007E20F5">
              <w:rPr>
                <w:color w:val="212529"/>
                <w:sz w:val="20"/>
                <w:szCs w:val="20"/>
                <w:shd w:val="clear" w:color="auto" w:fill="FFFFFF"/>
              </w:rPr>
              <w:t xml:space="preserve">. </w:t>
            </w:r>
            <w:proofErr w:type="spellStart"/>
            <w:r w:rsidRPr="007E20F5">
              <w:rPr>
                <w:color w:val="212529"/>
                <w:sz w:val="20"/>
                <w:szCs w:val="20"/>
                <w:shd w:val="clear" w:color="auto" w:fill="FFFFFF"/>
              </w:rPr>
              <w:t>Cham</w:t>
            </w:r>
            <w:proofErr w:type="spellEnd"/>
            <w:r w:rsidRPr="007E20F5">
              <w:rPr>
                <w:color w:val="212529"/>
                <w:sz w:val="20"/>
                <w:szCs w:val="20"/>
                <w:shd w:val="clear" w:color="auto" w:fill="FFFFFF"/>
              </w:rPr>
              <w:t xml:space="preserve">: </w:t>
            </w:r>
            <w:proofErr w:type="spellStart"/>
            <w:r w:rsidRPr="007E20F5">
              <w:rPr>
                <w:color w:val="212529"/>
                <w:sz w:val="20"/>
                <w:szCs w:val="20"/>
                <w:shd w:val="clear" w:color="auto" w:fill="FFFFFF"/>
              </w:rPr>
              <w:t>Palgrave</w:t>
            </w:r>
            <w:proofErr w:type="spellEnd"/>
            <w:r w:rsidRPr="007E20F5">
              <w:rPr>
                <w:color w:val="212529"/>
                <w:sz w:val="20"/>
                <w:szCs w:val="20"/>
                <w:shd w:val="clear" w:color="auto" w:fill="FFFFFF"/>
              </w:rPr>
              <w:t xml:space="preserve"> </w:t>
            </w:r>
            <w:proofErr w:type="spellStart"/>
            <w:r w:rsidRPr="007E20F5">
              <w:rPr>
                <w:color w:val="212529"/>
                <w:sz w:val="20"/>
                <w:szCs w:val="20"/>
                <w:shd w:val="clear" w:color="auto" w:fill="FFFFFF"/>
              </w:rPr>
              <w:t>Macmillan</w:t>
            </w:r>
            <w:proofErr w:type="spellEnd"/>
            <w:r w:rsidRPr="007E20F5">
              <w:rPr>
                <w:color w:val="212529"/>
                <w:sz w:val="20"/>
                <w:szCs w:val="20"/>
                <w:shd w:val="clear" w:color="auto" w:fill="FFFFFF"/>
              </w:rPr>
              <w:t>, 2018. ISBN 978-3-319-72741-7.</w:t>
            </w:r>
          </w:p>
          <w:p w14:paraId="508A42AA" w14:textId="77777777" w:rsidR="009D4799" w:rsidRPr="007E20F5" w:rsidRDefault="009D4799" w:rsidP="009D4799">
            <w:pPr>
              <w:jc w:val="both"/>
              <w:rPr>
                <w:b/>
                <w:sz w:val="20"/>
                <w:szCs w:val="20"/>
              </w:rPr>
            </w:pPr>
            <w:r w:rsidRPr="007E20F5">
              <w:rPr>
                <w:color w:val="212529"/>
                <w:sz w:val="20"/>
                <w:szCs w:val="20"/>
                <w:shd w:val="clear" w:color="auto" w:fill="FFFFFF"/>
              </w:rPr>
              <w:t>MIŠÍKOVÁ, Katarína.</w:t>
            </w:r>
            <w:r w:rsidRPr="007E20F5">
              <w:rPr>
                <w:rStyle w:val="apple-converted-space"/>
                <w:color w:val="212529"/>
                <w:sz w:val="20"/>
                <w:szCs w:val="20"/>
                <w:shd w:val="clear" w:color="auto" w:fill="FFFFFF"/>
              </w:rPr>
              <w:t> </w:t>
            </w:r>
            <w:r w:rsidRPr="007E20F5">
              <w:rPr>
                <w:i/>
                <w:iCs/>
                <w:color w:val="212529"/>
                <w:sz w:val="20"/>
                <w:szCs w:val="20"/>
              </w:rPr>
              <w:t xml:space="preserve">Mysl a příběh ve filmové fikci: o </w:t>
            </w:r>
            <w:proofErr w:type="spellStart"/>
            <w:r w:rsidRPr="007E20F5">
              <w:rPr>
                <w:i/>
                <w:iCs/>
                <w:color w:val="212529"/>
                <w:sz w:val="20"/>
                <w:szCs w:val="20"/>
              </w:rPr>
              <w:t>kognitivistických</w:t>
            </w:r>
            <w:proofErr w:type="spellEnd"/>
            <w:r w:rsidRPr="007E20F5">
              <w:rPr>
                <w:i/>
                <w:iCs/>
                <w:color w:val="212529"/>
                <w:sz w:val="20"/>
                <w:szCs w:val="20"/>
              </w:rPr>
              <w:t xml:space="preserve"> přístupech k teorii filmové narace</w:t>
            </w:r>
            <w:r w:rsidRPr="007E20F5">
              <w:rPr>
                <w:color w:val="212529"/>
                <w:sz w:val="20"/>
                <w:szCs w:val="20"/>
                <w:shd w:val="clear" w:color="auto" w:fill="FFFFFF"/>
              </w:rPr>
              <w:t>. Praha: Akademie múzických umění v Praze, 2009. ISBN 978-80-7331-126-1.</w:t>
            </w:r>
          </w:p>
          <w:p w14:paraId="716163D7" w14:textId="77777777" w:rsidR="00CB0A2D" w:rsidRPr="007E20F5" w:rsidRDefault="00CB0A2D" w:rsidP="005C2183">
            <w:pPr>
              <w:jc w:val="both"/>
              <w:rPr>
                <w:sz w:val="20"/>
                <w:szCs w:val="20"/>
              </w:rPr>
            </w:pPr>
            <w:r w:rsidRPr="007E20F5">
              <w:rPr>
                <w:color w:val="212529"/>
                <w:sz w:val="20"/>
                <w:szCs w:val="20"/>
                <w:shd w:val="clear" w:color="auto" w:fill="FFFFFF"/>
              </w:rPr>
              <w:t>THOMPSON, Kristin.</w:t>
            </w:r>
            <w:r w:rsidRPr="007E20F5">
              <w:rPr>
                <w:rStyle w:val="apple-converted-space"/>
                <w:color w:val="212529"/>
                <w:sz w:val="20"/>
                <w:szCs w:val="20"/>
                <w:shd w:val="clear" w:color="auto" w:fill="FFFFFF"/>
              </w:rPr>
              <w:t> </w:t>
            </w:r>
            <w:proofErr w:type="spellStart"/>
            <w:r w:rsidRPr="007E20F5">
              <w:rPr>
                <w:i/>
                <w:iCs/>
                <w:color w:val="212529"/>
                <w:sz w:val="20"/>
                <w:szCs w:val="20"/>
              </w:rPr>
              <w:t>Storytelling</w:t>
            </w:r>
            <w:proofErr w:type="spellEnd"/>
            <w:r w:rsidRPr="007E20F5">
              <w:rPr>
                <w:i/>
                <w:iCs/>
                <w:color w:val="212529"/>
                <w:sz w:val="20"/>
                <w:szCs w:val="20"/>
              </w:rPr>
              <w:t xml:space="preserve"> in </w:t>
            </w:r>
            <w:proofErr w:type="spellStart"/>
            <w:r w:rsidRPr="007E20F5">
              <w:rPr>
                <w:i/>
                <w:iCs/>
                <w:color w:val="212529"/>
                <w:sz w:val="20"/>
                <w:szCs w:val="20"/>
              </w:rPr>
              <w:t>the</w:t>
            </w:r>
            <w:proofErr w:type="spellEnd"/>
            <w:r w:rsidRPr="007E20F5">
              <w:rPr>
                <w:i/>
                <w:iCs/>
                <w:color w:val="212529"/>
                <w:sz w:val="20"/>
                <w:szCs w:val="20"/>
              </w:rPr>
              <w:t xml:space="preserve"> </w:t>
            </w:r>
            <w:proofErr w:type="spellStart"/>
            <w:r w:rsidRPr="007E20F5">
              <w:rPr>
                <w:i/>
                <w:iCs/>
                <w:color w:val="212529"/>
                <w:sz w:val="20"/>
                <w:szCs w:val="20"/>
              </w:rPr>
              <w:t>new</w:t>
            </w:r>
            <w:proofErr w:type="spellEnd"/>
            <w:r w:rsidRPr="007E20F5">
              <w:rPr>
                <w:i/>
                <w:iCs/>
                <w:color w:val="212529"/>
                <w:sz w:val="20"/>
                <w:szCs w:val="20"/>
              </w:rPr>
              <w:t xml:space="preserve"> Hollywood: </w:t>
            </w:r>
            <w:proofErr w:type="spellStart"/>
            <w:r w:rsidRPr="007E20F5">
              <w:rPr>
                <w:i/>
                <w:iCs/>
                <w:color w:val="212529"/>
                <w:sz w:val="20"/>
                <w:szCs w:val="20"/>
              </w:rPr>
              <w:t>understanding</w:t>
            </w:r>
            <w:proofErr w:type="spellEnd"/>
            <w:r w:rsidRPr="007E20F5">
              <w:rPr>
                <w:i/>
                <w:iCs/>
                <w:color w:val="212529"/>
                <w:sz w:val="20"/>
                <w:szCs w:val="20"/>
              </w:rPr>
              <w:t xml:space="preserve"> </w:t>
            </w:r>
            <w:proofErr w:type="spellStart"/>
            <w:r w:rsidRPr="007E20F5">
              <w:rPr>
                <w:i/>
                <w:iCs/>
                <w:color w:val="212529"/>
                <w:sz w:val="20"/>
                <w:szCs w:val="20"/>
              </w:rPr>
              <w:t>classical</w:t>
            </w:r>
            <w:proofErr w:type="spellEnd"/>
            <w:r w:rsidRPr="007E20F5">
              <w:rPr>
                <w:i/>
                <w:iCs/>
                <w:color w:val="212529"/>
                <w:sz w:val="20"/>
                <w:szCs w:val="20"/>
              </w:rPr>
              <w:t xml:space="preserve"> </w:t>
            </w:r>
            <w:proofErr w:type="spellStart"/>
            <w:r w:rsidRPr="007E20F5">
              <w:rPr>
                <w:i/>
                <w:iCs/>
                <w:color w:val="212529"/>
                <w:sz w:val="20"/>
                <w:szCs w:val="20"/>
              </w:rPr>
              <w:t>narrative</w:t>
            </w:r>
            <w:proofErr w:type="spellEnd"/>
            <w:r w:rsidRPr="007E20F5">
              <w:rPr>
                <w:i/>
                <w:iCs/>
                <w:color w:val="212529"/>
                <w:sz w:val="20"/>
                <w:szCs w:val="20"/>
              </w:rPr>
              <w:t xml:space="preserve"> </w:t>
            </w:r>
            <w:proofErr w:type="spellStart"/>
            <w:r w:rsidRPr="007E20F5">
              <w:rPr>
                <w:i/>
                <w:iCs/>
                <w:color w:val="212529"/>
                <w:sz w:val="20"/>
                <w:szCs w:val="20"/>
              </w:rPr>
              <w:t>technique</w:t>
            </w:r>
            <w:proofErr w:type="spellEnd"/>
            <w:r w:rsidRPr="007E20F5">
              <w:rPr>
                <w:color w:val="212529"/>
                <w:sz w:val="20"/>
                <w:szCs w:val="20"/>
                <w:shd w:val="clear" w:color="auto" w:fill="FFFFFF"/>
              </w:rPr>
              <w:t xml:space="preserve">. Cambridge (MA): Harvard University </w:t>
            </w:r>
            <w:proofErr w:type="spellStart"/>
            <w:r w:rsidRPr="007E20F5">
              <w:rPr>
                <w:color w:val="212529"/>
                <w:sz w:val="20"/>
                <w:szCs w:val="20"/>
                <w:shd w:val="clear" w:color="auto" w:fill="FFFFFF"/>
              </w:rPr>
              <w:t>Press</w:t>
            </w:r>
            <w:proofErr w:type="spellEnd"/>
            <w:r w:rsidRPr="007E20F5">
              <w:rPr>
                <w:color w:val="212529"/>
                <w:sz w:val="20"/>
                <w:szCs w:val="20"/>
                <w:shd w:val="clear" w:color="auto" w:fill="FFFFFF"/>
              </w:rPr>
              <w:t>, 1999. ISBN 0-674-83975-7.</w:t>
            </w:r>
          </w:p>
        </w:tc>
      </w:tr>
    </w:tbl>
    <w:p w14:paraId="36A68752" w14:textId="717EE0FA" w:rsidR="00795E49" w:rsidRDefault="00795E4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3EEE" w14:paraId="34AD6D83" w14:textId="77777777" w:rsidTr="005C2183">
        <w:tc>
          <w:tcPr>
            <w:tcW w:w="9855" w:type="dxa"/>
            <w:gridSpan w:val="8"/>
            <w:tcBorders>
              <w:bottom w:val="double" w:sz="4" w:space="0" w:color="auto"/>
            </w:tcBorders>
            <w:shd w:val="clear" w:color="auto" w:fill="BDD6EE"/>
          </w:tcPr>
          <w:p w14:paraId="4142A47F" w14:textId="55D06459" w:rsidR="00E53EEE" w:rsidRDefault="00E53EEE" w:rsidP="005C2183">
            <w:pPr>
              <w:jc w:val="both"/>
              <w:rPr>
                <w:b/>
                <w:sz w:val="28"/>
              </w:rPr>
            </w:pPr>
            <w:r>
              <w:lastRenderedPageBreak/>
              <w:br w:type="page"/>
            </w:r>
            <w:r>
              <w:rPr>
                <w:b/>
                <w:sz w:val="28"/>
              </w:rPr>
              <w:t>B-III – Charakteristika studijního předmětu</w:t>
            </w:r>
          </w:p>
        </w:tc>
      </w:tr>
      <w:tr w:rsidR="00E53EEE" w:rsidRPr="00DB31A8" w14:paraId="621A7292" w14:textId="77777777" w:rsidTr="005C2183">
        <w:tc>
          <w:tcPr>
            <w:tcW w:w="3086" w:type="dxa"/>
            <w:tcBorders>
              <w:top w:val="double" w:sz="4" w:space="0" w:color="auto"/>
            </w:tcBorders>
            <w:shd w:val="clear" w:color="auto" w:fill="F7CAAC"/>
          </w:tcPr>
          <w:p w14:paraId="7C4EF81A" w14:textId="77777777" w:rsidR="00E53EEE" w:rsidRPr="00DB31A8" w:rsidRDefault="00E53EEE" w:rsidP="005C2183">
            <w:pPr>
              <w:rPr>
                <w:b/>
                <w:sz w:val="20"/>
                <w:szCs w:val="20"/>
              </w:rPr>
            </w:pPr>
            <w:r w:rsidRPr="00DB31A8">
              <w:rPr>
                <w:b/>
                <w:sz w:val="20"/>
                <w:szCs w:val="20"/>
              </w:rPr>
              <w:t>Název studijního předmětu</w:t>
            </w:r>
          </w:p>
        </w:tc>
        <w:tc>
          <w:tcPr>
            <w:tcW w:w="6769" w:type="dxa"/>
            <w:gridSpan w:val="7"/>
            <w:tcBorders>
              <w:top w:val="double" w:sz="4" w:space="0" w:color="auto"/>
            </w:tcBorders>
          </w:tcPr>
          <w:p w14:paraId="7C910284" w14:textId="77777777" w:rsidR="00E53EEE" w:rsidRPr="00DB31A8" w:rsidRDefault="00E53EEE" w:rsidP="005C2183">
            <w:pPr>
              <w:jc w:val="both"/>
              <w:rPr>
                <w:sz w:val="20"/>
                <w:szCs w:val="20"/>
              </w:rPr>
            </w:pPr>
            <w:r w:rsidRPr="00DB31A8">
              <w:rPr>
                <w:sz w:val="20"/>
                <w:szCs w:val="20"/>
              </w:rPr>
              <w:t>Technické zpracování animovaného díla</w:t>
            </w:r>
          </w:p>
        </w:tc>
      </w:tr>
      <w:tr w:rsidR="00E53EEE" w:rsidRPr="00DB31A8" w14:paraId="7A364EDD" w14:textId="77777777" w:rsidTr="005C2183">
        <w:tc>
          <w:tcPr>
            <w:tcW w:w="3086" w:type="dxa"/>
            <w:shd w:val="clear" w:color="auto" w:fill="F7CAAC"/>
          </w:tcPr>
          <w:p w14:paraId="2BAA252E" w14:textId="77777777" w:rsidR="00E53EEE" w:rsidRPr="00DB31A8" w:rsidRDefault="00E53EEE" w:rsidP="005C2183">
            <w:pPr>
              <w:rPr>
                <w:b/>
                <w:sz w:val="20"/>
                <w:szCs w:val="20"/>
              </w:rPr>
            </w:pPr>
            <w:r w:rsidRPr="00DB31A8">
              <w:rPr>
                <w:b/>
                <w:sz w:val="20"/>
                <w:szCs w:val="20"/>
              </w:rPr>
              <w:t>Typ předmětu</w:t>
            </w:r>
          </w:p>
        </w:tc>
        <w:tc>
          <w:tcPr>
            <w:tcW w:w="3406" w:type="dxa"/>
            <w:gridSpan w:val="4"/>
          </w:tcPr>
          <w:p w14:paraId="39611CE5" w14:textId="77777777" w:rsidR="00E53EEE" w:rsidRPr="00DB31A8" w:rsidRDefault="00E53EEE" w:rsidP="005C2183">
            <w:pPr>
              <w:jc w:val="both"/>
              <w:rPr>
                <w:sz w:val="20"/>
                <w:szCs w:val="20"/>
              </w:rPr>
            </w:pPr>
            <w:r w:rsidRPr="00DB31A8">
              <w:rPr>
                <w:sz w:val="20"/>
                <w:szCs w:val="20"/>
              </w:rPr>
              <w:t>povinný</w:t>
            </w:r>
          </w:p>
        </w:tc>
        <w:tc>
          <w:tcPr>
            <w:tcW w:w="2695" w:type="dxa"/>
            <w:gridSpan w:val="2"/>
            <w:shd w:val="clear" w:color="auto" w:fill="F7CAAC"/>
          </w:tcPr>
          <w:p w14:paraId="5D9E4618" w14:textId="77777777" w:rsidR="00E53EEE" w:rsidRPr="00DB31A8" w:rsidRDefault="00E53EEE" w:rsidP="005C2183">
            <w:pPr>
              <w:jc w:val="both"/>
              <w:rPr>
                <w:sz w:val="20"/>
                <w:szCs w:val="20"/>
              </w:rPr>
            </w:pPr>
            <w:r w:rsidRPr="00DB31A8">
              <w:rPr>
                <w:b/>
                <w:sz w:val="20"/>
                <w:szCs w:val="20"/>
              </w:rPr>
              <w:t>doporučený ročník / semestr</w:t>
            </w:r>
          </w:p>
        </w:tc>
        <w:tc>
          <w:tcPr>
            <w:tcW w:w="668" w:type="dxa"/>
          </w:tcPr>
          <w:p w14:paraId="1BF3FCCF" w14:textId="77777777" w:rsidR="00E53EEE" w:rsidRPr="00DB31A8" w:rsidRDefault="00E53EEE" w:rsidP="005C2183">
            <w:pPr>
              <w:jc w:val="both"/>
              <w:rPr>
                <w:sz w:val="20"/>
                <w:szCs w:val="20"/>
              </w:rPr>
            </w:pPr>
            <w:r w:rsidRPr="00DB31A8">
              <w:rPr>
                <w:sz w:val="20"/>
                <w:szCs w:val="20"/>
              </w:rPr>
              <w:t>3/LS</w:t>
            </w:r>
          </w:p>
        </w:tc>
      </w:tr>
      <w:tr w:rsidR="00E53EEE" w:rsidRPr="00DB31A8" w14:paraId="1C359608" w14:textId="77777777" w:rsidTr="005C2183">
        <w:tc>
          <w:tcPr>
            <w:tcW w:w="3086" w:type="dxa"/>
            <w:shd w:val="clear" w:color="auto" w:fill="F7CAAC"/>
          </w:tcPr>
          <w:p w14:paraId="107C60EF" w14:textId="77777777" w:rsidR="00E53EEE" w:rsidRPr="00DB31A8" w:rsidRDefault="00E53EEE" w:rsidP="005C2183">
            <w:pPr>
              <w:rPr>
                <w:b/>
                <w:sz w:val="20"/>
                <w:szCs w:val="20"/>
              </w:rPr>
            </w:pPr>
            <w:r w:rsidRPr="00DB31A8">
              <w:rPr>
                <w:b/>
                <w:sz w:val="20"/>
                <w:szCs w:val="20"/>
              </w:rPr>
              <w:t>Rozsah studijního předmětu</w:t>
            </w:r>
          </w:p>
        </w:tc>
        <w:tc>
          <w:tcPr>
            <w:tcW w:w="1701" w:type="dxa"/>
            <w:gridSpan w:val="2"/>
          </w:tcPr>
          <w:p w14:paraId="0E9F72FD" w14:textId="77777777" w:rsidR="00E53EEE" w:rsidRPr="00DB31A8" w:rsidRDefault="00E53EEE" w:rsidP="005C2183">
            <w:pPr>
              <w:jc w:val="both"/>
              <w:rPr>
                <w:sz w:val="20"/>
                <w:szCs w:val="20"/>
              </w:rPr>
            </w:pPr>
            <w:r w:rsidRPr="00DB31A8">
              <w:rPr>
                <w:sz w:val="20"/>
                <w:szCs w:val="20"/>
              </w:rPr>
              <w:t>13c</w:t>
            </w:r>
          </w:p>
        </w:tc>
        <w:tc>
          <w:tcPr>
            <w:tcW w:w="889" w:type="dxa"/>
            <w:shd w:val="clear" w:color="auto" w:fill="F7CAAC"/>
          </w:tcPr>
          <w:p w14:paraId="160B164D" w14:textId="77777777" w:rsidR="00E53EEE" w:rsidRPr="00DB31A8" w:rsidRDefault="00E53EEE" w:rsidP="005C2183">
            <w:pPr>
              <w:jc w:val="both"/>
              <w:rPr>
                <w:b/>
                <w:sz w:val="20"/>
                <w:szCs w:val="20"/>
              </w:rPr>
            </w:pPr>
            <w:r w:rsidRPr="00DB31A8">
              <w:rPr>
                <w:b/>
                <w:sz w:val="20"/>
                <w:szCs w:val="20"/>
              </w:rPr>
              <w:t xml:space="preserve">hod. </w:t>
            </w:r>
          </w:p>
        </w:tc>
        <w:tc>
          <w:tcPr>
            <w:tcW w:w="816" w:type="dxa"/>
          </w:tcPr>
          <w:p w14:paraId="426338E7" w14:textId="77777777" w:rsidR="00E53EEE" w:rsidRPr="00DB31A8" w:rsidRDefault="00E53EEE" w:rsidP="005C2183">
            <w:pPr>
              <w:jc w:val="both"/>
              <w:rPr>
                <w:sz w:val="20"/>
                <w:szCs w:val="20"/>
              </w:rPr>
            </w:pPr>
            <w:r w:rsidRPr="00DB31A8">
              <w:rPr>
                <w:sz w:val="20"/>
                <w:szCs w:val="20"/>
              </w:rPr>
              <w:t>13</w:t>
            </w:r>
          </w:p>
        </w:tc>
        <w:tc>
          <w:tcPr>
            <w:tcW w:w="2156" w:type="dxa"/>
            <w:shd w:val="clear" w:color="auto" w:fill="F7CAAC"/>
          </w:tcPr>
          <w:p w14:paraId="738AC0D8" w14:textId="77777777" w:rsidR="00E53EEE" w:rsidRPr="00DB31A8" w:rsidRDefault="00E53EEE" w:rsidP="005C2183">
            <w:pPr>
              <w:jc w:val="both"/>
              <w:rPr>
                <w:b/>
                <w:sz w:val="20"/>
                <w:szCs w:val="20"/>
              </w:rPr>
            </w:pPr>
            <w:r w:rsidRPr="00DB31A8">
              <w:rPr>
                <w:b/>
                <w:sz w:val="20"/>
                <w:szCs w:val="20"/>
              </w:rPr>
              <w:t>kreditů</w:t>
            </w:r>
          </w:p>
        </w:tc>
        <w:tc>
          <w:tcPr>
            <w:tcW w:w="1207" w:type="dxa"/>
            <w:gridSpan w:val="2"/>
          </w:tcPr>
          <w:p w14:paraId="2D1510E3" w14:textId="77777777" w:rsidR="00E53EEE" w:rsidRPr="00DB31A8" w:rsidRDefault="00E53EEE" w:rsidP="005C2183">
            <w:pPr>
              <w:jc w:val="both"/>
              <w:rPr>
                <w:sz w:val="20"/>
                <w:szCs w:val="20"/>
              </w:rPr>
            </w:pPr>
            <w:r w:rsidRPr="00DB31A8">
              <w:rPr>
                <w:sz w:val="20"/>
                <w:szCs w:val="20"/>
              </w:rPr>
              <w:t>2</w:t>
            </w:r>
          </w:p>
        </w:tc>
      </w:tr>
      <w:tr w:rsidR="00E53EEE" w:rsidRPr="00DB31A8" w14:paraId="791B116D" w14:textId="77777777" w:rsidTr="005C2183">
        <w:tc>
          <w:tcPr>
            <w:tcW w:w="3086" w:type="dxa"/>
            <w:shd w:val="clear" w:color="auto" w:fill="F7CAAC"/>
          </w:tcPr>
          <w:p w14:paraId="4EC961E9" w14:textId="77777777" w:rsidR="00E53EEE" w:rsidRPr="00DB31A8" w:rsidRDefault="00E53EEE" w:rsidP="005C2183">
            <w:pPr>
              <w:rPr>
                <w:b/>
                <w:sz w:val="20"/>
                <w:szCs w:val="20"/>
              </w:rPr>
            </w:pPr>
            <w:r w:rsidRPr="00DB31A8">
              <w:rPr>
                <w:b/>
                <w:sz w:val="20"/>
                <w:szCs w:val="20"/>
              </w:rPr>
              <w:t xml:space="preserve">Prerekvizity, </w:t>
            </w:r>
            <w:proofErr w:type="spellStart"/>
            <w:r w:rsidRPr="00DB31A8">
              <w:rPr>
                <w:b/>
                <w:sz w:val="20"/>
                <w:szCs w:val="20"/>
              </w:rPr>
              <w:t>korekvizity</w:t>
            </w:r>
            <w:proofErr w:type="spellEnd"/>
            <w:r w:rsidRPr="00DB31A8">
              <w:rPr>
                <w:b/>
                <w:sz w:val="20"/>
                <w:szCs w:val="20"/>
              </w:rPr>
              <w:t>, ekvivalence</w:t>
            </w:r>
          </w:p>
        </w:tc>
        <w:tc>
          <w:tcPr>
            <w:tcW w:w="6769" w:type="dxa"/>
            <w:gridSpan w:val="7"/>
          </w:tcPr>
          <w:p w14:paraId="1EBDF98B" w14:textId="77777777" w:rsidR="00E53EEE" w:rsidRPr="00DB31A8" w:rsidRDefault="00E53EEE" w:rsidP="005C2183">
            <w:pPr>
              <w:jc w:val="both"/>
              <w:rPr>
                <w:sz w:val="20"/>
                <w:szCs w:val="20"/>
              </w:rPr>
            </w:pPr>
          </w:p>
        </w:tc>
      </w:tr>
      <w:tr w:rsidR="00E53EEE" w:rsidRPr="00DB31A8" w14:paraId="2FB6AD43" w14:textId="77777777" w:rsidTr="005C2183">
        <w:tc>
          <w:tcPr>
            <w:tcW w:w="3086" w:type="dxa"/>
            <w:shd w:val="clear" w:color="auto" w:fill="F7CAAC"/>
          </w:tcPr>
          <w:p w14:paraId="1E786AD3" w14:textId="77777777" w:rsidR="00E53EEE" w:rsidRPr="00DB31A8" w:rsidRDefault="00E53EEE" w:rsidP="005C2183">
            <w:pPr>
              <w:rPr>
                <w:b/>
                <w:sz w:val="20"/>
                <w:szCs w:val="20"/>
              </w:rPr>
            </w:pPr>
            <w:r w:rsidRPr="00DB31A8">
              <w:rPr>
                <w:b/>
                <w:sz w:val="20"/>
                <w:szCs w:val="20"/>
              </w:rPr>
              <w:t>Způsob ověření studijních výsledků</w:t>
            </w:r>
          </w:p>
        </w:tc>
        <w:tc>
          <w:tcPr>
            <w:tcW w:w="3406" w:type="dxa"/>
            <w:gridSpan w:val="4"/>
          </w:tcPr>
          <w:p w14:paraId="0CA6ED9B" w14:textId="77777777" w:rsidR="00E53EEE" w:rsidRPr="00DB31A8" w:rsidRDefault="00E53EEE" w:rsidP="005C2183">
            <w:pPr>
              <w:jc w:val="both"/>
              <w:rPr>
                <w:sz w:val="20"/>
                <w:szCs w:val="20"/>
              </w:rPr>
            </w:pPr>
            <w:r w:rsidRPr="00DB31A8">
              <w:rPr>
                <w:sz w:val="20"/>
                <w:szCs w:val="20"/>
              </w:rPr>
              <w:t>zápočet</w:t>
            </w:r>
          </w:p>
        </w:tc>
        <w:tc>
          <w:tcPr>
            <w:tcW w:w="2156" w:type="dxa"/>
            <w:shd w:val="clear" w:color="auto" w:fill="F7CAAC"/>
          </w:tcPr>
          <w:p w14:paraId="7AF61BB0" w14:textId="77777777" w:rsidR="00E53EEE" w:rsidRPr="00DB31A8" w:rsidRDefault="00E53EEE" w:rsidP="005C2183">
            <w:pPr>
              <w:jc w:val="both"/>
              <w:rPr>
                <w:b/>
                <w:sz w:val="20"/>
                <w:szCs w:val="20"/>
              </w:rPr>
            </w:pPr>
            <w:r w:rsidRPr="00DB31A8">
              <w:rPr>
                <w:b/>
                <w:sz w:val="20"/>
                <w:szCs w:val="20"/>
              </w:rPr>
              <w:t>Forma výuky</w:t>
            </w:r>
          </w:p>
        </w:tc>
        <w:tc>
          <w:tcPr>
            <w:tcW w:w="1207" w:type="dxa"/>
            <w:gridSpan w:val="2"/>
          </w:tcPr>
          <w:p w14:paraId="4E911A9C" w14:textId="77777777" w:rsidR="00E53EEE" w:rsidRPr="00DB31A8" w:rsidRDefault="00E53EEE" w:rsidP="005C2183">
            <w:pPr>
              <w:jc w:val="both"/>
              <w:rPr>
                <w:sz w:val="20"/>
                <w:szCs w:val="20"/>
              </w:rPr>
            </w:pPr>
            <w:r w:rsidRPr="00DB31A8">
              <w:rPr>
                <w:sz w:val="20"/>
                <w:szCs w:val="20"/>
              </w:rPr>
              <w:t>cvičení</w:t>
            </w:r>
          </w:p>
        </w:tc>
      </w:tr>
      <w:tr w:rsidR="00E53EEE" w:rsidRPr="00DB31A8" w14:paraId="08327B6D" w14:textId="77777777" w:rsidTr="005C2183">
        <w:tc>
          <w:tcPr>
            <w:tcW w:w="3086" w:type="dxa"/>
            <w:shd w:val="clear" w:color="auto" w:fill="F7CAAC"/>
          </w:tcPr>
          <w:p w14:paraId="0E21ADF9" w14:textId="77777777" w:rsidR="00E53EEE" w:rsidRPr="00DB31A8" w:rsidRDefault="00E53EEE" w:rsidP="005C2183">
            <w:pPr>
              <w:rPr>
                <w:b/>
                <w:sz w:val="20"/>
                <w:szCs w:val="20"/>
              </w:rPr>
            </w:pPr>
            <w:r w:rsidRPr="00DB31A8">
              <w:rPr>
                <w:b/>
                <w:sz w:val="20"/>
                <w:szCs w:val="20"/>
              </w:rPr>
              <w:t>Forma způsobu ověření studijních výsledků a další požadavky na studenta</w:t>
            </w:r>
          </w:p>
        </w:tc>
        <w:tc>
          <w:tcPr>
            <w:tcW w:w="6769" w:type="dxa"/>
            <w:gridSpan w:val="7"/>
            <w:tcBorders>
              <w:bottom w:val="nil"/>
            </w:tcBorders>
          </w:tcPr>
          <w:p w14:paraId="3D1BD9A3" w14:textId="77777777" w:rsidR="00E53EEE" w:rsidRPr="00DB31A8" w:rsidRDefault="00E53EEE" w:rsidP="005C2183">
            <w:pPr>
              <w:jc w:val="both"/>
              <w:rPr>
                <w:sz w:val="20"/>
                <w:szCs w:val="20"/>
              </w:rPr>
            </w:pPr>
            <w:r w:rsidRPr="00DB31A8">
              <w:rPr>
                <w:sz w:val="20"/>
                <w:szCs w:val="20"/>
              </w:rPr>
              <w:t>písemná,</w:t>
            </w:r>
          </w:p>
          <w:p w14:paraId="7079142F" w14:textId="77777777" w:rsidR="00E53EEE" w:rsidRPr="00DB31A8" w:rsidRDefault="00E53EEE" w:rsidP="005C2183">
            <w:pPr>
              <w:jc w:val="both"/>
              <w:rPr>
                <w:sz w:val="20"/>
                <w:szCs w:val="20"/>
              </w:rPr>
            </w:pPr>
            <w:r w:rsidRPr="00DB31A8">
              <w:rPr>
                <w:sz w:val="20"/>
                <w:szCs w:val="20"/>
              </w:rPr>
              <w:t>80% aktivní účast na cvičeních a zpracování semestrálního úkolu</w:t>
            </w:r>
          </w:p>
          <w:p w14:paraId="70084456" w14:textId="77777777" w:rsidR="00E53EEE" w:rsidRPr="00DB31A8" w:rsidRDefault="00E53EEE" w:rsidP="005C2183">
            <w:pPr>
              <w:autoSpaceDE w:val="0"/>
              <w:autoSpaceDN w:val="0"/>
              <w:adjustRightInd w:val="0"/>
              <w:rPr>
                <w:sz w:val="20"/>
                <w:szCs w:val="20"/>
              </w:rPr>
            </w:pPr>
          </w:p>
        </w:tc>
      </w:tr>
      <w:tr w:rsidR="00E53EEE" w:rsidRPr="00DB31A8" w14:paraId="3C8ECC25" w14:textId="77777777" w:rsidTr="001B4DE1">
        <w:trPr>
          <w:trHeight w:val="62"/>
        </w:trPr>
        <w:tc>
          <w:tcPr>
            <w:tcW w:w="9855" w:type="dxa"/>
            <w:gridSpan w:val="8"/>
            <w:tcBorders>
              <w:top w:val="nil"/>
            </w:tcBorders>
          </w:tcPr>
          <w:p w14:paraId="13B5B288" w14:textId="77777777" w:rsidR="00E53EEE" w:rsidRPr="00DB31A8" w:rsidRDefault="00E53EEE" w:rsidP="005C2183">
            <w:pPr>
              <w:rPr>
                <w:sz w:val="20"/>
                <w:szCs w:val="20"/>
              </w:rPr>
            </w:pPr>
          </w:p>
        </w:tc>
      </w:tr>
      <w:tr w:rsidR="00E53EEE" w:rsidRPr="00DB31A8" w14:paraId="3E20F9E7" w14:textId="77777777" w:rsidTr="005C2183">
        <w:trPr>
          <w:trHeight w:val="197"/>
        </w:trPr>
        <w:tc>
          <w:tcPr>
            <w:tcW w:w="3086" w:type="dxa"/>
            <w:tcBorders>
              <w:top w:val="nil"/>
            </w:tcBorders>
            <w:shd w:val="clear" w:color="auto" w:fill="F7CAAC"/>
          </w:tcPr>
          <w:p w14:paraId="4D3A7EE2" w14:textId="77777777" w:rsidR="00E53EEE" w:rsidRPr="00DB31A8" w:rsidRDefault="00E53EEE" w:rsidP="005C2183">
            <w:pPr>
              <w:rPr>
                <w:b/>
                <w:sz w:val="20"/>
                <w:szCs w:val="20"/>
              </w:rPr>
            </w:pPr>
            <w:r w:rsidRPr="00DB31A8">
              <w:rPr>
                <w:b/>
                <w:sz w:val="20"/>
                <w:szCs w:val="20"/>
              </w:rPr>
              <w:t>Garant předmětu</w:t>
            </w:r>
          </w:p>
        </w:tc>
        <w:tc>
          <w:tcPr>
            <w:tcW w:w="6769" w:type="dxa"/>
            <w:gridSpan w:val="7"/>
            <w:tcBorders>
              <w:top w:val="nil"/>
            </w:tcBorders>
          </w:tcPr>
          <w:p w14:paraId="58227CF7" w14:textId="77777777" w:rsidR="00E53EEE" w:rsidRPr="00DB31A8" w:rsidRDefault="00E53EEE" w:rsidP="005C2183">
            <w:pPr>
              <w:jc w:val="both"/>
              <w:rPr>
                <w:sz w:val="20"/>
                <w:szCs w:val="20"/>
              </w:rPr>
            </w:pPr>
            <w:r w:rsidRPr="00DB31A8">
              <w:rPr>
                <w:sz w:val="20"/>
                <w:szCs w:val="20"/>
              </w:rPr>
              <w:t>MgA. Vojtěch Dočkal</w:t>
            </w:r>
          </w:p>
        </w:tc>
      </w:tr>
      <w:tr w:rsidR="00E53EEE" w:rsidRPr="00DB31A8" w14:paraId="6D9E27A7" w14:textId="77777777" w:rsidTr="005C2183">
        <w:trPr>
          <w:trHeight w:val="243"/>
        </w:trPr>
        <w:tc>
          <w:tcPr>
            <w:tcW w:w="3086" w:type="dxa"/>
            <w:tcBorders>
              <w:top w:val="nil"/>
            </w:tcBorders>
            <w:shd w:val="clear" w:color="auto" w:fill="F7CAAC"/>
          </w:tcPr>
          <w:p w14:paraId="121FFB85" w14:textId="77777777" w:rsidR="00E53EEE" w:rsidRPr="00DB31A8" w:rsidRDefault="00E53EEE" w:rsidP="005C2183">
            <w:pPr>
              <w:rPr>
                <w:b/>
                <w:sz w:val="20"/>
                <w:szCs w:val="20"/>
              </w:rPr>
            </w:pPr>
            <w:r w:rsidRPr="00DB31A8">
              <w:rPr>
                <w:b/>
                <w:sz w:val="20"/>
                <w:szCs w:val="20"/>
              </w:rPr>
              <w:t>Zapojení garanta do výuky předmětu</w:t>
            </w:r>
          </w:p>
        </w:tc>
        <w:tc>
          <w:tcPr>
            <w:tcW w:w="6769" w:type="dxa"/>
            <w:gridSpan w:val="7"/>
            <w:tcBorders>
              <w:top w:val="nil"/>
            </w:tcBorders>
          </w:tcPr>
          <w:p w14:paraId="7000E6AB" w14:textId="3E6BDB28" w:rsidR="00E53EEE" w:rsidRPr="00DB31A8" w:rsidRDefault="00E53EEE" w:rsidP="005C2183">
            <w:pPr>
              <w:jc w:val="both"/>
              <w:rPr>
                <w:sz w:val="20"/>
                <w:szCs w:val="20"/>
              </w:rPr>
            </w:pPr>
            <w:r w:rsidRPr="00DB31A8">
              <w:rPr>
                <w:sz w:val="20"/>
                <w:szCs w:val="20"/>
              </w:rPr>
              <w:t>100</w:t>
            </w:r>
            <w:r w:rsidR="001B4DE1">
              <w:rPr>
                <w:sz w:val="20"/>
                <w:szCs w:val="20"/>
              </w:rPr>
              <w:t xml:space="preserve"> </w:t>
            </w:r>
            <w:r w:rsidRPr="00DB31A8">
              <w:rPr>
                <w:sz w:val="20"/>
                <w:szCs w:val="20"/>
              </w:rPr>
              <w:t>%</w:t>
            </w:r>
          </w:p>
        </w:tc>
      </w:tr>
      <w:tr w:rsidR="00E53EEE" w:rsidRPr="00DB31A8" w14:paraId="57E5CCD3" w14:textId="77777777" w:rsidTr="005C2183">
        <w:tc>
          <w:tcPr>
            <w:tcW w:w="3086" w:type="dxa"/>
            <w:shd w:val="clear" w:color="auto" w:fill="F7CAAC"/>
          </w:tcPr>
          <w:p w14:paraId="6764237B" w14:textId="77777777" w:rsidR="00E53EEE" w:rsidRPr="00DB31A8" w:rsidRDefault="00E53EEE" w:rsidP="005C2183">
            <w:pPr>
              <w:rPr>
                <w:b/>
                <w:sz w:val="20"/>
                <w:szCs w:val="20"/>
              </w:rPr>
            </w:pPr>
            <w:r w:rsidRPr="00DB31A8">
              <w:rPr>
                <w:b/>
                <w:sz w:val="20"/>
                <w:szCs w:val="20"/>
              </w:rPr>
              <w:t>Vyučující</w:t>
            </w:r>
          </w:p>
        </w:tc>
        <w:tc>
          <w:tcPr>
            <w:tcW w:w="6769" w:type="dxa"/>
            <w:gridSpan w:val="7"/>
            <w:tcBorders>
              <w:bottom w:val="nil"/>
            </w:tcBorders>
          </w:tcPr>
          <w:p w14:paraId="07B22298" w14:textId="478EEF42" w:rsidR="00E53EEE" w:rsidRPr="00DB31A8" w:rsidRDefault="00E53EEE" w:rsidP="005C2183">
            <w:pPr>
              <w:jc w:val="both"/>
              <w:rPr>
                <w:sz w:val="20"/>
                <w:szCs w:val="20"/>
              </w:rPr>
            </w:pPr>
            <w:r w:rsidRPr="00DB31A8">
              <w:rPr>
                <w:sz w:val="20"/>
                <w:szCs w:val="20"/>
              </w:rPr>
              <w:t>MgA. Vojtěch Dočkal</w:t>
            </w:r>
          </w:p>
        </w:tc>
      </w:tr>
      <w:tr w:rsidR="00E53EEE" w:rsidRPr="00DB31A8" w14:paraId="773C881C" w14:textId="77777777" w:rsidTr="001B4DE1">
        <w:trPr>
          <w:trHeight w:val="62"/>
        </w:trPr>
        <w:tc>
          <w:tcPr>
            <w:tcW w:w="9855" w:type="dxa"/>
            <w:gridSpan w:val="8"/>
            <w:tcBorders>
              <w:top w:val="nil"/>
            </w:tcBorders>
          </w:tcPr>
          <w:p w14:paraId="25EFAFEB" w14:textId="77777777" w:rsidR="00E53EEE" w:rsidRPr="00DB31A8" w:rsidRDefault="00E53EEE" w:rsidP="005C2183">
            <w:pPr>
              <w:jc w:val="both"/>
              <w:rPr>
                <w:sz w:val="20"/>
                <w:szCs w:val="20"/>
              </w:rPr>
            </w:pPr>
          </w:p>
        </w:tc>
      </w:tr>
      <w:tr w:rsidR="00E53EEE" w:rsidRPr="00DB31A8" w14:paraId="1662047E" w14:textId="77777777" w:rsidTr="005C2183">
        <w:tc>
          <w:tcPr>
            <w:tcW w:w="3086" w:type="dxa"/>
            <w:shd w:val="clear" w:color="auto" w:fill="F7CAAC"/>
          </w:tcPr>
          <w:p w14:paraId="683E8DC9" w14:textId="77777777" w:rsidR="00E53EEE" w:rsidRPr="00DB31A8" w:rsidRDefault="00E53EEE" w:rsidP="005C2183">
            <w:pPr>
              <w:jc w:val="both"/>
              <w:rPr>
                <w:b/>
                <w:sz w:val="20"/>
                <w:szCs w:val="20"/>
              </w:rPr>
            </w:pPr>
            <w:r w:rsidRPr="00DB31A8">
              <w:rPr>
                <w:b/>
                <w:sz w:val="20"/>
                <w:szCs w:val="20"/>
              </w:rPr>
              <w:t>Stručná anotace předmětu</w:t>
            </w:r>
          </w:p>
        </w:tc>
        <w:tc>
          <w:tcPr>
            <w:tcW w:w="6769" w:type="dxa"/>
            <w:gridSpan w:val="7"/>
            <w:tcBorders>
              <w:bottom w:val="nil"/>
            </w:tcBorders>
          </w:tcPr>
          <w:p w14:paraId="42D23C59" w14:textId="77777777" w:rsidR="00E53EEE" w:rsidRPr="00DB31A8" w:rsidRDefault="00E53EEE" w:rsidP="005C2183">
            <w:pPr>
              <w:jc w:val="both"/>
              <w:rPr>
                <w:sz w:val="20"/>
                <w:szCs w:val="20"/>
              </w:rPr>
            </w:pPr>
          </w:p>
        </w:tc>
      </w:tr>
      <w:tr w:rsidR="00E53EEE" w:rsidRPr="00DB31A8" w14:paraId="3AF35837" w14:textId="77777777" w:rsidTr="001B4DE1">
        <w:trPr>
          <w:trHeight w:val="3131"/>
        </w:trPr>
        <w:tc>
          <w:tcPr>
            <w:tcW w:w="9855" w:type="dxa"/>
            <w:gridSpan w:val="8"/>
            <w:tcBorders>
              <w:top w:val="nil"/>
              <w:bottom w:val="single" w:sz="12" w:space="0" w:color="auto"/>
            </w:tcBorders>
          </w:tcPr>
          <w:p w14:paraId="29744EF8" w14:textId="0372EBFA" w:rsidR="00E53EEE" w:rsidRPr="00DB31A8" w:rsidRDefault="00E53EEE" w:rsidP="005C2183">
            <w:pPr>
              <w:spacing w:after="60"/>
              <w:jc w:val="both"/>
              <w:rPr>
                <w:sz w:val="20"/>
                <w:szCs w:val="20"/>
              </w:rPr>
            </w:pPr>
            <w:r w:rsidRPr="00DB31A8">
              <w:rPr>
                <w:sz w:val="20"/>
                <w:szCs w:val="20"/>
              </w:rPr>
              <w:t>Cílem předmětu je seznámit studenty se softwarem určeným k tvorbě a editaci 2D animace a videa.</w:t>
            </w:r>
          </w:p>
          <w:p w14:paraId="0181BC5C" w14:textId="7846B896" w:rsidR="00E53EEE" w:rsidRPr="001B4DE1" w:rsidRDefault="00E53EEE" w:rsidP="00CE41A2">
            <w:pPr>
              <w:pStyle w:val="Odstavecseseznamem"/>
              <w:numPr>
                <w:ilvl w:val="0"/>
                <w:numId w:val="41"/>
              </w:numPr>
              <w:jc w:val="both"/>
            </w:pPr>
            <w:r w:rsidRPr="001B4DE1">
              <w:t>základní funkce programu, střih obrazu a zvuku, transformace, animační klíče, export</w:t>
            </w:r>
          </w:p>
          <w:p w14:paraId="6923B9C3" w14:textId="42357F16" w:rsidR="00E53EEE" w:rsidRPr="001B4DE1" w:rsidRDefault="00E53EEE" w:rsidP="00CE41A2">
            <w:pPr>
              <w:pStyle w:val="Odstavecseseznamem"/>
              <w:numPr>
                <w:ilvl w:val="0"/>
                <w:numId w:val="41"/>
              </w:numPr>
              <w:jc w:val="both"/>
            </w:pPr>
            <w:r w:rsidRPr="001B4DE1">
              <w:t>selekce, barevné úpravy, ořez, export</w:t>
            </w:r>
          </w:p>
          <w:p w14:paraId="1A9A4B5B" w14:textId="206C3D76" w:rsidR="00E53EEE" w:rsidRPr="001B4DE1" w:rsidRDefault="00E53EEE" w:rsidP="00CE41A2">
            <w:pPr>
              <w:pStyle w:val="Odstavecseseznamem"/>
              <w:numPr>
                <w:ilvl w:val="0"/>
                <w:numId w:val="41"/>
              </w:numPr>
              <w:jc w:val="both"/>
            </w:pPr>
            <w:r w:rsidRPr="001B4DE1">
              <w:t>uživatelské prostředí a jeho nastavení, Animace textu a jeho editace</w:t>
            </w:r>
          </w:p>
          <w:p w14:paraId="2C499503" w14:textId="4C4035F4" w:rsidR="00E53EEE" w:rsidRPr="001B4DE1" w:rsidRDefault="00E53EEE" w:rsidP="00CE41A2">
            <w:pPr>
              <w:pStyle w:val="Odstavecseseznamem"/>
              <w:numPr>
                <w:ilvl w:val="0"/>
                <w:numId w:val="41"/>
              </w:numPr>
              <w:jc w:val="both"/>
            </w:pPr>
            <w:r w:rsidRPr="001B4DE1">
              <w:t>kamera, 3D vrstvy, import zdrojových souborů, tvorba panoramy</w:t>
            </w:r>
          </w:p>
          <w:p w14:paraId="1DE65B59" w14:textId="6263582C" w:rsidR="00E53EEE" w:rsidRPr="001B4DE1" w:rsidRDefault="00E53EEE" w:rsidP="00CE41A2">
            <w:pPr>
              <w:pStyle w:val="Odstavecseseznamem"/>
              <w:numPr>
                <w:ilvl w:val="0"/>
                <w:numId w:val="41"/>
              </w:numPr>
              <w:jc w:val="both"/>
            </w:pPr>
            <w:r w:rsidRPr="001B4DE1">
              <w:t xml:space="preserve">nástroje pro tvorbu ve stylu </w:t>
            </w:r>
            <w:proofErr w:type="spellStart"/>
            <w:r w:rsidRPr="001B4DE1">
              <w:t>motion</w:t>
            </w:r>
            <w:proofErr w:type="spellEnd"/>
            <w:r w:rsidRPr="001B4DE1">
              <w:t xml:space="preserve"> </w:t>
            </w:r>
            <w:proofErr w:type="spellStart"/>
            <w:r w:rsidRPr="001B4DE1">
              <w:t>graphic</w:t>
            </w:r>
            <w:proofErr w:type="spellEnd"/>
            <w:r w:rsidRPr="001B4DE1">
              <w:t>, animace tvarů, linek, tvorba textury</w:t>
            </w:r>
          </w:p>
          <w:p w14:paraId="294B3535" w14:textId="662A1A8A" w:rsidR="00E53EEE" w:rsidRPr="001B4DE1" w:rsidRDefault="00E53EEE" w:rsidP="00CE41A2">
            <w:pPr>
              <w:pStyle w:val="Odstavecseseznamem"/>
              <w:numPr>
                <w:ilvl w:val="0"/>
                <w:numId w:val="41"/>
              </w:numPr>
              <w:jc w:val="both"/>
            </w:pPr>
            <w:r w:rsidRPr="001B4DE1">
              <w:t>práce s tvary, příprava vektorové grafiky pro animaci, export.</w:t>
            </w:r>
          </w:p>
          <w:p w14:paraId="4544FDDB" w14:textId="5F3BE816" w:rsidR="00E53EEE" w:rsidRPr="001B4DE1" w:rsidRDefault="00E53EEE" w:rsidP="00CE41A2">
            <w:pPr>
              <w:pStyle w:val="Odstavecseseznamem"/>
              <w:numPr>
                <w:ilvl w:val="0"/>
                <w:numId w:val="41"/>
              </w:numPr>
              <w:jc w:val="both"/>
            </w:pPr>
            <w:r w:rsidRPr="001B4DE1">
              <w:t xml:space="preserve">plugin DUIK, tvorba digitální loutky a její </w:t>
            </w:r>
            <w:proofErr w:type="spellStart"/>
            <w:r w:rsidRPr="001B4DE1">
              <w:t>rigging</w:t>
            </w:r>
            <w:proofErr w:type="spellEnd"/>
            <w:r w:rsidRPr="001B4DE1">
              <w:t>, animace loutky</w:t>
            </w:r>
          </w:p>
          <w:p w14:paraId="02CB9EF7" w14:textId="43DF0F4A" w:rsidR="00E53EEE" w:rsidRPr="001B4DE1" w:rsidRDefault="00E53EEE" w:rsidP="00CE41A2">
            <w:pPr>
              <w:pStyle w:val="Odstavecseseznamem"/>
              <w:numPr>
                <w:ilvl w:val="0"/>
                <w:numId w:val="41"/>
              </w:numPr>
              <w:jc w:val="both"/>
            </w:pPr>
            <w:proofErr w:type="spellStart"/>
            <w:r w:rsidRPr="001B4DE1">
              <w:t>tracking</w:t>
            </w:r>
            <w:proofErr w:type="spellEnd"/>
            <w:r w:rsidRPr="001B4DE1">
              <w:t xml:space="preserve"> </w:t>
            </w:r>
            <w:proofErr w:type="gramStart"/>
            <w:r w:rsidRPr="001B4DE1">
              <w:t>2D</w:t>
            </w:r>
            <w:proofErr w:type="gramEnd"/>
            <w:r w:rsidRPr="001B4DE1">
              <w:t xml:space="preserve">, </w:t>
            </w:r>
            <w:proofErr w:type="spellStart"/>
            <w:r w:rsidRPr="001B4DE1">
              <w:t>tracking</w:t>
            </w:r>
            <w:proofErr w:type="spellEnd"/>
            <w:r w:rsidRPr="001B4DE1">
              <w:t xml:space="preserve"> 3D do videa, barevná úprava obrazu</w:t>
            </w:r>
          </w:p>
          <w:p w14:paraId="471DB18C" w14:textId="1A3388CF" w:rsidR="00E53EEE" w:rsidRPr="001B4DE1" w:rsidRDefault="00E53EEE" w:rsidP="00CE41A2">
            <w:pPr>
              <w:pStyle w:val="Odstavecseseznamem"/>
              <w:numPr>
                <w:ilvl w:val="0"/>
                <w:numId w:val="41"/>
              </w:numPr>
              <w:spacing w:after="120"/>
              <w:ind w:left="714" w:hanging="357"/>
              <w:contextualSpacing w:val="0"/>
              <w:jc w:val="both"/>
            </w:pPr>
            <w:proofErr w:type="spellStart"/>
            <w:r w:rsidRPr="001B4DE1">
              <w:t>compositing</w:t>
            </w:r>
            <w:proofErr w:type="spellEnd"/>
            <w:r w:rsidRPr="001B4DE1">
              <w:t>, volby prolnutí, masky, animace importovaných fotek, videa a textur</w:t>
            </w:r>
          </w:p>
          <w:p w14:paraId="7A376A3B" w14:textId="1440A10E" w:rsidR="00E53EEE" w:rsidRPr="00DB31A8" w:rsidRDefault="00E53EEE" w:rsidP="005C2183">
            <w:pPr>
              <w:jc w:val="both"/>
              <w:rPr>
                <w:sz w:val="20"/>
                <w:szCs w:val="20"/>
              </w:rPr>
            </w:pPr>
            <w:r w:rsidRPr="00DB31A8">
              <w:rPr>
                <w:sz w:val="20"/>
                <w:szCs w:val="20"/>
              </w:rPr>
              <w:t xml:space="preserve">Student je schopen vytvořit </w:t>
            </w:r>
            <w:proofErr w:type="gramStart"/>
            <w:r w:rsidRPr="00DB31A8">
              <w:rPr>
                <w:sz w:val="20"/>
                <w:szCs w:val="20"/>
              </w:rPr>
              <w:t>2D</w:t>
            </w:r>
            <w:proofErr w:type="gramEnd"/>
            <w:r w:rsidRPr="00DB31A8">
              <w:rPr>
                <w:sz w:val="20"/>
                <w:szCs w:val="20"/>
              </w:rPr>
              <w:t xml:space="preserve"> digitální animaci, která svým technickým i výtvarným zpracováním bude odpovídat standardům užívaných při tvorbě reklamy a propagačních videí.</w:t>
            </w:r>
            <w:r w:rsidR="001B4DE1">
              <w:rPr>
                <w:sz w:val="20"/>
                <w:szCs w:val="20"/>
              </w:rPr>
              <w:t xml:space="preserve"> </w:t>
            </w:r>
            <w:r w:rsidRPr="00DB31A8">
              <w:rPr>
                <w:sz w:val="20"/>
                <w:szCs w:val="20"/>
              </w:rPr>
              <w:t xml:space="preserve">Dále je schopen kombinovat různé animační techniky </w:t>
            </w:r>
            <w:r w:rsidR="001B4DE1">
              <w:rPr>
                <w:sz w:val="20"/>
                <w:szCs w:val="20"/>
              </w:rPr>
              <w:br/>
            </w:r>
            <w:r w:rsidRPr="00DB31A8">
              <w:rPr>
                <w:sz w:val="20"/>
                <w:szCs w:val="20"/>
              </w:rPr>
              <w:t>a přizpůsobit vizuální podobu animace potřebám daného tématu nebo žánru díla.</w:t>
            </w:r>
          </w:p>
        </w:tc>
      </w:tr>
      <w:tr w:rsidR="00E53EEE" w:rsidRPr="00DB31A8" w14:paraId="61A45FEE" w14:textId="77777777" w:rsidTr="005C2183">
        <w:trPr>
          <w:trHeight w:val="265"/>
        </w:trPr>
        <w:tc>
          <w:tcPr>
            <w:tcW w:w="3653" w:type="dxa"/>
            <w:gridSpan w:val="2"/>
            <w:tcBorders>
              <w:top w:val="nil"/>
            </w:tcBorders>
            <w:shd w:val="clear" w:color="auto" w:fill="F7CAAC"/>
          </w:tcPr>
          <w:p w14:paraId="248BF659" w14:textId="77777777" w:rsidR="00E53EEE" w:rsidRPr="00DB31A8" w:rsidRDefault="00E53EEE" w:rsidP="005C2183">
            <w:pPr>
              <w:jc w:val="both"/>
              <w:rPr>
                <w:sz w:val="20"/>
                <w:szCs w:val="20"/>
              </w:rPr>
            </w:pPr>
            <w:r w:rsidRPr="00DB31A8">
              <w:rPr>
                <w:b/>
                <w:sz w:val="20"/>
                <w:szCs w:val="20"/>
              </w:rPr>
              <w:t>Studijní literatura a studijní pomůcky</w:t>
            </w:r>
          </w:p>
        </w:tc>
        <w:tc>
          <w:tcPr>
            <w:tcW w:w="6202" w:type="dxa"/>
            <w:gridSpan w:val="6"/>
            <w:tcBorders>
              <w:top w:val="nil"/>
              <w:bottom w:val="nil"/>
            </w:tcBorders>
          </w:tcPr>
          <w:p w14:paraId="287668EF" w14:textId="77777777" w:rsidR="00E53EEE" w:rsidRPr="00DB31A8" w:rsidRDefault="00E53EEE" w:rsidP="005C2183">
            <w:pPr>
              <w:jc w:val="both"/>
              <w:rPr>
                <w:sz w:val="20"/>
                <w:szCs w:val="20"/>
              </w:rPr>
            </w:pPr>
          </w:p>
        </w:tc>
      </w:tr>
      <w:tr w:rsidR="00E53EEE" w:rsidRPr="00DB31A8" w14:paraId="22E8DF1C" w14:textId="77777777" w:rsidTr="00734A49">
        <w:trPr>
          <w:trHeight w:val="1210"/>
        </w:trPr>
        <w:tc>
          <w:tcPr>
            <w:tcW w:w="9855" w:type="dxa"/>
            <w:gridSpan w:val="8"/>
            <w:tcBorders>
              <w:top w:val="nil"/>
            </w:tcBorders>
          </w:tcPr>
          <w:p w14:paraId="7A0115C2" w14:textId="77777777" w:rsidR="00E53EEE" w:rsidRPr="00DB31A8" w:rsidRDefault="00E53EEE" w:rsidP="005C2183">
            <w:pPr>
              <w:jc w:val="both"/>
              <w:rPr>
                <w:sz w:val="20"/>
                <w:szCs w:val="20"/>
              </w:rPr>
            </w:pPr>
            <w:r w:rsidRPr="00DB31A8">
              <w:rPr>
                <w:b/>
                <w:bCs/>
                <w:sz w:val="20"/>
                <w:szCs w:val="20"/>
              </w:rPr>
              <w:t>Povinná</w:t>
            </w:r>
            <w:r w:rsidRPr="00DB31A8">
              <w:rPr>
                <w:sz w:val="20"/>
                <w:szCs w:val="20"/>
              </w:rPr>
              <w:t>:</w:t>
            </w:r>
          </w:p>
          <w:p w14:paraId="1A116355" w14:textId="77777777" w:rsidR="00734A49" w:rsidRDefault="00734A49" w:rsidP="005C2183">
            <w:pPr>
              <w:jc w:val="both"/>
              <w:rPr>
                <w:sz w:val="20"/>
                <w:szCs w:val="20"/>
              </w:rPr>
            </w:pPr>
            <w:r w:rsidRPr="00DB31A8">
              <w:rPr>
                <w:rFonts w:hint="eastAsia"/>
                <w:sz w:val="20"/>
                <w:szCs w:val="20"/>
              </w:rPr>
              <w:t xml:space="preserve">KERLOW, Isaac Victor. Mistrovství 3D animace: [ovládněte techniky profesionálních filmových tvůrců!]. </w:t>
            </w:r>
          </w:p>
          <w:p w14:paraId="34002EEF" w14:textId="1F1F97DB" w:rsidR="00734A49" w:rsidRDefault="00734A49" w:rsidP="005C2183">
            <w:pPr>
              <w:jc w:val="both"/>
              <w:rPr>
                <w:sz w:val="20"/>
                <w:szCs w:val="20"/>
              </w:rPr>
            </w:pPr>
            <w:r w:rsidRPr="00DB31A8">
              <w:rPr>
                <w:rFonts w:hint="eastAsia"/>
                <w:sz w:val="20"/>
                <w:szCs w:val="20"/>
              </w:rPr>
              <w:t xml:space="preserve">Brno: </w:t>
            </w:r>
            <w:proofErr w:type="spellStart"/>
            <w:r w:rsidRPr="00DB31A8">
              <w:rPr>
                <w:rFonts w:hint="eastAsia"/>
                <w:sz w:val="20"/>
                <w:szCs w:val="20"/>
              </w:rPr>
              <w:t>Computer</w:t>
            </w:r>
            <w:proofErr w:type="spellEnd"/>
            <w:r w:rsidRPr="00DB31A8">
              <w:rPr>
                <w:rFonts w:hint="eastAsia"/>
                <w:sz w:val="20"/>
                <w:szCs w:val="20"/>
              </w:rPr>
              <w:t xml:space="preserve"> </w:t>
            </w:r>
            <w:proofErr w:type="spellStart"/>
            <w:r w:rsidRPr="00DB31A8">
              <w:rPr>
                <w:rFonts w:hint="eastAsia"/>
                <w:sz w:val="20"/>
                <w:szCs w:val="20"/>
              </w:rPr>
              <w:t>Press</w:t>
            </w:r>
            <w:proofErr w:type="spellEnd"/>
            <w:r w:rsidRPr="00DB31A8">
              <w:rPr>
                <w:rFonts w:hint="eastAsia"/>
                <w:sz w:val="20"/>
                <w:szCs w:val="20"/>
              </w:rPr>
              <w:t>, 2011. ISBN 9788025127179.</w:t>
            </w:r>
          </w:p>
          <w:p w14:paraId="16ACADB0" w14:textId="147065E5" w:rsidR="00E53EEE" w:rsidRPr="00DB31A8" w:rsidRDefault="00E53EEE" w:rsidP="005C2183">
            <w:pPr>
              <w:jc w:val="both"/>
              <w:rPr>
                <w:sz w:val="20"/>
                <w:szCs w:val="20"/>
              </w:rPr>
            </w:pPr>
            <w:r w:rsidRPr="00DB31A8">
              <w:rPr>
                <w:rFonts w:hint="eastAsia"/>
                <w:sz w:val="20"/>
                <w:szCs w:val="20"/>
              </w:rPr>
              <w:t xml:space="preserve">WIEDEMANN, Julius, </w:t>
            </w:r>
            <w:proofErr w:type="spellStart"/>
            <w:r w:rsidRPr="00DB31A8">
              <w:rPr>
                <w:rFonts w:hint="eastAsia"/>
                <w:sz w:val="20"/>
                <w:szCs w:val="20"/>
              </w:rPr>
              <w:t>ed</w:t>
            </w:r>
            <w:proofErr w:type="spellEnd"/>
            <w:r w:rsidRPr="00DB31A8">
              <w:rPr>
                <w:rFonts w:hint="eastAsia"/>
                <w:sz w:val="20"/>
                <w:szCs w:val="20"/>
              </w:rPr>
              <w:t>. </w:t>
            </w:r>
            <w:proofErr w:type="spellStart"/>
            <w:r w:rsidRPr="00734A49">
              <w:rPr>
                <w:rFonts w:hint="eastAsia"/>
                <w:i/>
                <w:iCs/>
                <w:sz w:val="20"/>
                <w:szCs w:val="20"/>
              </w:rPr>
              <w:t>Animation</w:t>
            </w:r>
            <w:proofErr w:type="spellEnd"/>
            <w:r w:rsidRPr="00734A49">
              <w:rPr>
                <w:rFonts w:hint="eastAsia"/>
                <w:i/>
                <w:iCs/>
                <w:sz w:val="20"/>
                <w:szCs w:val="20"/>
              </w:rPr>
              <w:t xml:space="preserve"> </w:t>
            </w:r>
            <w:proofErr w:type="spellStart"/>
            <w:r w:rsidRPr="00734A49">
              <w:rPr>
                <w:rFonts w:hint="eastAsia"/>
                <w:i/>
                <w:iCs/>
                <w:sz w:val="20"/>
                <w:szCs w:val="20"/>
              </w:rPr>
              <w:t>now</w:t>
            </w:r>
            <w:proofErr w:type="spellEnd"/>
            <w:r w:rsidRPr="00734A49">
              <w:rPr>
                <w:rFonts w:hint="eastAsia"/>
                <w:i/>
                <w:iCs/>
                <w:sz w:val="20"/>
                <w:szCs w:val="20"/>
              </w:rPr>
              <w:t>!</w:t>
            </w:r>
            <w:r w:rsidRPr="00DB31A8">
              <w:rPr>
                <w:rFonts w:hint="eastAsia"/>
                <w:sz w:val="20"/>
                <w:szCs w:val="20"/>
              </w:rPr>
              <w:t xml:space="preserve"> </w:t>
            </w:r>
            <w:proofErr w:type="spellStart"/>
            <w:r w:rsidRPr="00DB31A8">
              <w:rPr>
                <w:rFonts w:hint="eastAsia"/>
                <w:sz w:val="20"/>
                <w:szCs w:val="20"/>
              </w:rPr>
              <w:t>Köln</w:t>
            </w:r>
            <w:proofErr w:type="spellEnd"/>
            <w:r w:rsidRPr="00DB31A8">
              <w:rPr>
                <w:rFonts w:hint="eastAsia"/>
                <w:sz w:val="20"/>
                <w:szCs w:val="20"/>
              </w:rPr>
              <w:t xml:space="preserve">: </w:t>
            </w:r>
            <w:proofErr w:type="spellStart"/>
            <w:r w:rsidRPr="00DB31A8">
              <w:rPr>
                <w:rFonts w:hint="eastAsia"/>
                <w:sz w:val="20"/>
                <w:szCs w:val="20"/>
              </w:rPr>
              <w:t>Taschen</w:t>
            </w:r>
            <w:proofErr w:type="spellEnd"/>
            <w:r w:rsidRPr="00DB31A8">
              <w:rPr>
                <w:rFonts w:hint="eastAsia"/>
                <w:sz w:val="20"/>
                <w:szCs w:val="20"/>
              </w:rPr>
              <w:t>, 2004. ISBN 3822825883.</w:t>
            </w:r>
            <w:r w:rsidR="007B6392">
              <w:rPr>
                <w:sz w:val="20"/>
                <w:szCs w:val="20"/>
              </w:rPr>
              <w:t xml:space="preserve"> </w:t>
            </w:r>
          </w:p>
          <w:p w14:paraId="251B931C" w14:textId="0A889104" w:rsidR="00975342" w:rsidRPr="00214602" w:rsidRDefault="00975342" w:rsidP="005C2183">
            <w:pPr>
              <w:jc w:val="both"/>
              <w:rPr>
                <w:b/>
                <w:sz w:val="20"/>
                <w:szCs w:val="20"/>
              </w:rPr>
            </w:pPr>
            <w:r w:rsidRPr="00214602">
              <w:rPr>
                <w:b/>
                <w:sz w:val="20"/>
                <w:szCs w:val="20"/>
              </w:rPr>
              <w:t>Doporučená:</w:t>
            </w:r>
          </w:p>
          <w:p w14:paraId="6742F08C" w14:textId="77777777" w:rsidR="00975342" w:rsidRPr="00367976" w:rsidRDefault="00975342" w:rsidP="00975342">
            <w:pPr>
              <w:rPr>
                <w:rFonts w:eastAsia="OpenSymbol"/>
                <w:sz w:val="20"/>
                <w:szCs w:val="20"/>
              </w:rPr>
            </w:pPr>
            <w:r w:rsidRPr="00367976">
              <w:rPr>
                <w:rFonts w:eastAsia="OpenSymbol"/>
                <w:sz w:val="20"/>
                <w:szCs w:val="20"/>
              </w:rPr>
              <w:t>BESEN, Ellen. </w:t>
            </w:r>
            <w:proofErr w:type="spellStart"/>
            <w:r w:rsidRPr="00367976">
              <w:rPr>
                <w:rFonts w:eastAsia="OpenSymbol"/>
                <w:i/>
                <w:iCs/>
                <w:sz w:val="20"/>
                <w:szCs w:val="20"/>
              </w:rPr>
              <w:t>Animation</w:t>
            </w:r>
            <w:proofErr w:type="spellEnd"/>
            <w:r w:rsidRPr="00367976">
              <w:rPr>
                <w:rFonts w:eastAsia="OpenSymbol"/>
                <w:i/>
                <w:iCs/>
                <w:sz w:val="20"/>
                <w:szCs w:val="20"/>
              </w:rPr>
              <w:t xml:space="preserve"> </w:t>
            </w:r>
            <w:proofErr w:type="spellStart"/>
            <w:r w:rsidRPr="00367976">
              <w:rPr>
                <w:rFonts w:eastAsia="OpenSymbol"/>
                <w:i/>
                <w:iCs/>
                <w:sz w:val="20"/>
                <w:szCs w:val="20"/>
              </w:rPr>
              <w:t>unleashed</w:t>
            </w:r>
            <w:proofErr w:type="spellEnd"/>
            <w:r w:rsidRPr="00367976">
              <w:rPr>
                <w:rFonts w:eastAsia="OpenSymbol"/>
                <w:i/>
                <w:iCs/>
                <w:sz w:val="20"/>
                <w:szCs w:val="20"/>
              </w:rPr>
              <w:t xml:space="preserve">: 100 </w:t>
            </w:r>
            <w:proofErr w:type="spellStart"/>
            <w:r w:rsidRPr="00367976">
              <w:rPr>
                <w:rFonts w:eastAsia="OpenSymbol"/>
                <w:i/>
                <w:iCs/>
                <w:sz w:val="20"/>
                <w:szCs w:val="20"/>
              </w:rPr>
              <w:t>principles</w:t>
            </w:r>
            <w:proofErr w:type="spellEnd"/>
            <w:r w:rsidRPr="00367976">
              <w:rPr>
                <w:rFonts w:eastAsia="OpenSymbol"/>
                <w:i/>
                <w:iCs/>
                <w:sz w:val="20"/>
                <w:szCs w:val="20"/>
              </w:rPr>
              <w:t xml:space="preserve"> </w:t>
            </w:r>
            <w:proofErr w:type="spellStart"/>
            <w:r w:rsidRPr="00367976">
              <w:rPr>
                <w:rFonts w:eastAsia="OpenSymbol"/>
                <w:i/>
                <w:iCs/>
                <w:sz w:val="20"/>
                <w:szCs w:val="20"/>
              </w:rPr>
              <w:t>every</w:t>
            </w:r>
            <w:proofErr w:type="spellEnd"/>
            <w:r w:rsidRPr="00367976">
              <w:rPr>
                <w:rFonts w:eastAsia="OpenSymbol"/>
                <w:i/>
                <w:iCs/>
                <w:sz w:val="20"/>
                <w:szCs w:val="20"/>
              </w:rPr>
              <w:t xml:space="preserve"> </w:t>
            </w:r>
            <w:proofErr w:type="spellStart"/>
            <w:r w:rsidRPr="00367976">
              <w:rPr>
                <w:rFonts w:eastAsia="OpenSymbol"/>
                <w:i/>
                <w:iCs/>
                <w:sz w:val="20"/>
                <w:szCs w:val="20"/>
              </w:rPr>
              <w:t>animator</w:t>
            </w:r>
            <w:proofErr w:type="spellEnd"/>
            <w:r w:rsidRPr="00367976">
              <w:rPr>
                <w:rFonts w:eastAsia="OpenSymbol"/>
                <w:i/>
                <w:iCs/>
                <w:sz w:val="20"/>
                <w:szCs w:val="20"/>
              </w:rPr>
              <w:t xml:space="preserve">, </w:t>
            </w:r>
            <w:proofErr w:type="spellStart"/>
            <w:r w:rsidRPr="00367976">
              <w:rPr>
                <w:rFonts w:eastAsia="OpenSymbol"/>
                <w:i/>
                <w:iCs/>
                <w:sz w:val="20"/>
                <w:szCs w:val="20"/>
              </w:rPr>
              <w:t>comic</w:t>
            </w:r>
            <w:proofErr w:type="spellEnd"/>
            <w:r w:rsidRPr="00367976">
              <w:rPr>
                <w:rFonts w:eastAsia="OpenSymbol"/>
                <w:i/>
                <w:iCs/>
                <w:sz w:val="20"/>
                <w:szCs w:val="20"/>
              </w:rPr>
              <w:t xml:space="preserve"> </w:t>
            </w:r>
            <w:proofErr w:type="spellStart"/>
            <w:r w:rsidRPr="00367976">
              <w:rPr>
                <w:rFonts w:eastAsia="OpenSymbol"/>
                <w:i/>
                <w:iCs/>
                <w:sz w:val="20"/>
                <w:szCs w:val="20"/>
              </w:rPr>
              <w:t>book</w:t>
            </w:r>
            <w:proofErr w:type="spellEnd"/>
            <w:r w:rsidRPr="00367976">
              <w:rPr>
                <w:rFonts w:eastAsia="OpenSymbol"/>
                <w:i/>
                <w:iCs/>
                <w:sz w:val="20"/>
                <w:szCs w:val="20"/>
              </w:rPr>
              <w:t xml:space="preserve"> </w:t>
            </w:r>
            <w:proofErr w:type="spellStart"/>
            <w:r w:rsidRPr="00367976">
              <w:rPr>
                <w:rFonts w:eastAsia="OpenSymbol"/>
                <w:i/>
                <w:iCs/>
                <w:sz w:val="20"/>
                <w:szCs w:val="20"/>
              </w:rPr>
              <w:t>writer</w:t>
            </w:r>
            <w:proofErr w:type="spellEnd"/>
            <w:r w:rsidRPr="00367976">
              <w:rPr>
                <w:rFonts w:eastAsia="OpenSymbol"/>
                <w:i/>
                <w:iCs/>
                <w:sz w:val="20"/>
                <w:szCs w:val="20"/>
              </w:rPr>
              <w:t xml:space="preserve">, </w:t>
            </w:r>
            <w:proofErr w:type="spellStart"/>
            <w:r w:rsidRPr="00367976">
              <w:rPr>
                <w:rFonts w:eastAsia="OpenSymbol"/>
                <w:i/>
                <w:iCs/>
                <w:sz w:val="20"/>
                <w:szCs w:val="20"/>
              </w:rPr>
              <w:t>filmmaker</w:t>
            </w:r>
            <w:proofErr w:type="spellEnd"/>
            <w:r w:rsidRPr="00367976">
              <w:rPr>
                <w:rFonts w:eastAsia="OpenSymbol"/>
                <w:i/>
                <w:iCs/>
                <w:sz w:val="20"/>
                <w:szCs w:val="20"/>
              </w:rPr>
              <w:t xml:space="preserve">, video </w:t>
            </w:r>
            <w:proofErr w:type="spellStart"/>
            <w:r w:rsidRPr="00367976">
              <w:rPr>
                <w:rFonts w:eastAsia="OpenSymbol"/>
                <w:i/>
                <w:iCs/>
                <w:sz w:val="20"/>
                <w:szCs w:val="20"/>
              </w:rPr>
              <w:t>artist</w:t>
            </w:r>
            <w:proofErr w:type="spellEnd"/>
            <w:r w:rsidRPr="00367976">
              <w:rPr>
                <w:rFonts w:eastAsia="OpenSymbol"/>
                <w:i/>
                <w:iCs/>
                <w:sz w:val="20"/>
                <w:szCs w:val="20"/>
              </w:rPr>
              <w:t xml:space="preserve">, and game developer </w:t>
            </w:r>
            <w:proofErr w:type="spellStart"/>
            <w:r w:rsidRPr="00367976">
              <w:rPr>
                <w:rFonts w:eastAsia="OpenSymbol"/>
                <w:i/>
                <w:iCs/>
                <w:sz w:val="20"/>
                <w:szCs w:val="20"/>
              </w:rPr>
              <w:t>should</w:t>
            </w:r>
            <w:proofErr w:type="spellEnd"/>
            <w:r w:rsidRPr="00367976">
              <w:rPr>
                <w:rFonts w:eastAsia="OpenSymbol"/>
                <w:i/>
                <w:iCs/>
                <w:sz w:val="20"/>
                <w:szCs w:val="20"/>
              </w:rPr>
              <w:t xml:space="preserve"> </w:t>
            </w:r>
            <w:proofErr w:type="spellStart"/>
            <w:r w:rsidRPr="00367976">
              <w:rPr>
                <w:rFonts w:eastAsia="OpenSymbol"/>
                <w:i/>
                <w:iCs/>
                <w:sz w:val="20"/>
                <w:szCs w:val="20"/>
              </w:rPr>
              <w:t>know</w:t>
            </w:r>
            <w:proofErr w:type="spellEnd"/>
            <w:r w:rsidRPr="00367976">
              <w:rPr>
                <w:rFonts w:eastAsia="OpenSymbol"/>
                <w:sz w:val="20"/>
                <w:szCs w:val="20"/>
              </w:rPr>
              <w:t xml:space="preserve">. Studio City, CA: Michael </w:t>
            </w:r>
            <w:proofErr w:type="spellStart"/>
            <w:r w:rsidRPr="00367976">
              <w:rPr>
                <w:rFonts w:eastAsia="OpenSymbol"/>
                <w:sz w:val="20"/>
                <w:szCs w:val="20"/>
              </w:rPr>
              <w:t>Wiese</w:t>
            </w:r>
            <w:proofErr w:type="spellEnd"/>
            <w:r w:rsidRPr="00367976">
              <w:rPr>
                <w:rFonts w:eastAsia="OpenSymbol"/>
                <w:sz w:val="20"/>
                <w:szCs w:val="20"/>
              </w:rPr>
              <w:t xml:space="preserve"> </w:t>
            </w:r>
            <w:proofErr w:type="spellStart"/>
            <w:r w:rsidRPr="00367976">
              <w:rPr>
                <w:rFonts w:eastAsia="OpenSymbol"/>
                <w:sz w:val="20"/>
                <w:szCs w:val="20"/>
              </w:rPr>
              <w:t>Productions</w:t>
            </w:r>
            <w:proofErr w:type="spellEnd"/>
            <w:r w:rsidRPr="00367976">
              <w:rPr>
                <w:rFonts w:eastAsia="OpenSymbol"/>
                <w:sz w:val="20"/>
                <w:szCs w:val="20"/>
              </w:rPr>
              <w:t>, 2008. ISBN 978-1-932907-49-0.</w:t>
            </w:r>
          </w:p>
          <w:p w14:paraId="0E132C0A" w14:textId="77777777" w:rsidR="00975342" w:rsidRPr="00367976" w:rsidRDefault="00975342" w:rsidP="00975342">
            <w:pPr>
              <w:rPr>
                <w:sz w:val="20"/>
                <w:szCs w:val="20"/>
              </w:rPr>
            </w:pPr>
            <w:r w:rsidRPr="00367976">
              <w:rPr>
                <w:sz w:val="20"/>
                <w:szCs w:val="20"/>
              </w:rPr>
              <w:t xml:space="preserve">DOVNIKOVIĆ, </w:t>
            </w:r>
            <w:proofErr w:type="spellStart"/>
            <w:r w:rsidRPr="00367976">
              <w:rPr>
                <w:sz w:val="20"/>
                <w:szCs w:val="20"/>
              </w:rPr>
              <w:t>Borivoj</w:t>
            </w:r>
            <w:proofErr w:type="spellEnd"/>
            <w:r w:rsidRPr="00367976">
              <w:rPr>
                <w:sz w:val="20"/>
                <w:szCs w:val="20"/>
              </w:rPr>
              <w:t>. </w:t>
            </w:r>
            <w:r w:rsidRPr="00367976">
              <w:rPr>
                <w:i/>
                <w:iCs/>
                <w:sz w:val="20"/>
                <w:szCs w:val="20"/>
              </w:rPr>
              <w:t>Škola kresleného filmu</w:t>
            </w:r>
            <w:r w:rsidRPr="00367976">
              <w:rPr>
                <w:sz w:val="20"/>
                <w:szCs w:val="20"/>
              </w:rPr>
              <w:t xml:space="preserve">. 1. vyd. Praha: Akademie múzických umění v Praze, </w:t>
            </w:r>
          </w:p>
          <w:p w14:paraId="108D34CE" w14:textId="77777777" w:rsidR="00975342" w:rsidRPr="00367976" w:rsidRDefault="00975342" w:rsidP="00975342">
            <w:pPr>
              <w:rPr>
                <w:sz w:val="20"/>
                <w:szCs w:val="20"/>
              </w:rPr>
            </w:pPr>
            <w:r w:rsidRPr="00367976">
              <w:rPr>
                <w:sz w:val="20"/>
                <w:szCs w:val="20"/>
              </w:rPr>
              <w:t>Filmová a televizní fakulta, katedra animovaného filmu, 2007. ISBN 978-80-7331-105-6.</w:t>
            </w:r>
          </w:p>
          <w:p w14:paraId="142F8D05" w14:textId="77777777" w:rsidR="00975342" w:rsidRPr="00367976" w:rsidRDefault="00975342" w:rsidP="00975342">
            <w:pPr>
              <w:rPr>
                <w:sz w:val="20"/>
                <w:szCs w:val="20"/>
              </w:rPr>
            </w:pPr>
            <w:r w:rsidRPr="00367976">
              <w:rPr>
                <w:sz w:val="20"/>
                <w:szCs w:val="20"/>
              </w:rPr>
              <w:t>MULLEN, Tony. </w:t>
            </w:r>
            <w:proofErr w:type="spellStart"/>
            <w:r w:rsidRPr="00367976">
              <w:rPr>
                <w:i/>
                <w:iCs/>
                <w:sz w:val="20"/>
                <w:szCs w:val="20"/>
              </w:rPr>
              <w:t>Introducing</w:t>
            </w:r>
            <w:proofErr w:type="spellEnd"/>
            <w:r w:rsidRPr="00367976">
              <w:rPr>
                <w:i/>
                <w:iCs/>
                <w:sz w:val="20"/>
                <w:szCs w:val="20"/>
              </w:rPr>
              <w:t xml:space="preserve"> </w:t>
            </w:r>
            <w:proofErr w:type="spellStart"/>
            <w:r w:rsidRPr="00367976">
              <w:rPr>
                <w:i/>
                <w:iCs/>
                <w:sz w:val="20"/>
                <w:szCs w:val="20"/>
              </w:rPr>
              <w:t>character</w:t>
            </w:r>
            <w:proofErr w:type="spellEnd"/>
            <w:r w:rsidRPr="00367976">
              <w:rPr>
                <w:i/>
                <w:iCs/>
                <w:sz w:val="20"/>
                <w:szCs w:val="20"/>
              </w:rPr>
              <w:t xml:space="preserve"> </w:t>
            </w:r>
            <w:proofErr w:type="spellStart"/>
            <w:r w:rsidRPr="00367976">
              <w:rPr>
                <w:i/>
                <w:iCs/>
                <w:sz w:val="20"/>
                <w:szCs w:val="20"/>
              </w:rPr>
              <w:t>animation</w:t>
            </w:r>
            <w:proofErr w:type="spellEnd"/>
            <w:r w:rsidRPr="00367976">
              <w:rPr>
                <w:i/>
                <w:iCs/>
                <w:sz w:val="20"/>
                <w:szCs w:val="20"/>
              </w:rPr>
              <w:t xml:space="preserve"> </w:t>
            </w:r>
            <w:proofErr w:type="spellStart"/>
            <w:r w:rsidRPr="00367976">
              <w:rPr>
                <w:i/>
                <w:iCs/>
                <w:sz w:val="20"/>
                <w:szCs w:val="20"/>
              </w:rPr>
              <w:t>with</w:t>
            </w:r>
            <w:proofErr w:type="spellEnd"/>
            <w:r w:rsidRPr="00367976">
              <w:rPr>
                <w:i/>
                <w:iCs/>
                <w:sz w:val="20"/>
                <w:szCs w:val="20"/>
              </w:rPr>
              <w:t xml:space="preserve"> </w:t>
            </w:r>
            <w:proofErr w:type="spellStart"/>
            <w:r w:rsidRPr="00367976">
              <w:rPr>
                <w:i/>
                <w:iCs/>
                <w:sz w:val="20"/>
                <w:szCs w:val="20"/>
              </w:rPr>
              <w:t>Blender</w:t>
            </w:r>
            <w:proofErr w:type="spellEnd"/>
            <w:r w:rsidRPr="00367976">
              <w:rPr>
                <w:sz w:val="20"/>
                <w:szCs w:val="20"/>
              </w:rPr>
              <w:t xml:space="preserve">. </w:t>
            </w:r>
            <w:proofErr w:type="spellStart"/>
            <w:r w:rsidRPr="00367976">
              <w:rPr>
                <w:sz w:val="20"/>
                <w:szCs w:val="20"/>
              </w:rPr>
              <w:t>Indianapolis</w:t>
            </w:r>
            <w:proofErr w:type="spellEnd"/>
            <w:r w:rsidRPr="00367976">
              <w:rPr>
                <w:sz w:val="20"/>
                <w:szCs w:val="20"/>
              </w:rPr>
              <w:t xml:space="preserve">, Ind.: </w:t>
            </w:r>
            <w:proofErr w:type="spellStart"/>
            <w:r w:rsidRPr="00367976">
              <w:rPr>
                <w:sz w:val="20"/>
                <w:szCs w:val="20"/>
              </w:rPr>
              <w:t>Wiley</w:t>
            </w:r>
            <w:proofErr w:type="spellEnd"/>
            <w:r w:rsidRPr="00367976">
              <w:rPr>
                <w:sz w:val="20"/>
                <w:szCs w:val="20"/>
              </w:rPr>
              <w:t xml:space="preserve"> Pub., 2007. </w:t>
            </w:r>
          </w:p>
          <w:p w14:paraId="7F41A58C" w14:textId="77777777" w:rsidR="00975342" w:rsidRPr="00367976" w:rsidRDefault="00975342" w:rsidP="00975342">
            <w:pPr>
              <w:rPr>
                <w:sz w:val="20"/>
                <w:szCs w:val="20"/>
              </w:rPr>
            </w:pPr>
            <w:r w:rsidRPr="00367976">
              <w:rPr>
                <w:sz w:val="20"/>
                <w:szCs w:val="20"/>
              </w:rPr>
              <w:t>ISBN 9780470102602.</w:t>
            </w:r>
          </w:p>
          <w:p w14:paraId="1478D68F" w14:textId="77777777" w:rsidR="00975342" w:rsidRDefault="00975342" w:rsidP="00975342">
            <w:pPr>
              <w:rPr>
                <w:sz w:val="20"/>
                <w:szCs w:val="20"/>
              </w:rPr>
            </w:pPr>
            <w:r w:rsidRPr="00367976">
              <w:rPr>
                <w:sz w:val="20"/>
                <w:szCs w:val="20"/>
              </w:rPr>
              <w:t xml:space="preserve">MURDOCK, Kelly L. </w:t>
            </w:r>
            <w:r w:rsidRPr="008D5E29">
              <w:rPr>
                <w:i/>
                <w:iCs/>
                <w:sz w:val="20"/>
                <w:szCs w:val="20"/>
              </w:rPr>
              <w:t xml:space="preserve">Autodesk Maya 2023 </w:t>
            </w:r>
            <w:proofErr w:type="spellStart"/>
            <w:r w:rsidRPr="008D5E29">
              <w:rPr>
                <w:i/>
                <w:iCs/>
                <w:sz w:val="20"/>
                <w:szCs w:val="20"/>
              </w:rPr>
              <w:t>Basics</w:t>
            </w:r>
            <w:proofErr w:type="spellEnd"/>
            <w:r w:rsidRPr="008D5E29">
              <w:rPr>
                <w:i/>
                <w:iCs/>
                <w:sz w:val="20"/>
                <w:szCs w:val="20"/>
              </w:rPr>
              <w:t xml:space="preserve"> </w:t>
            </w:r>
            <w:proofErr w:type="spellStart"/>
            <w:r w:rsidRPr="008D5E29">
              <w:rPr>
                <w:i/>
                <w:iCs/>
                <w:sz w:val="20"/>
                <w:szCs w:val="20"/>
              </w:rPr>
              <w:t>Guide</w:t>
            </w:r>
            <w:proofErr w:type="spellEnd"/>
            <w:r w:rsidRPr="00367976">
              <w:rPr>
                <w:sz w:val="20"/>
                <w:szCs w:val="20"/>
              </w:rPr>
              <w:t xml:space="preserve">. SDC </w:t>
            </w:r>
            <w:proofErr w:type="spellStart"/>
            <w:r w:rsidRPr="00367976">
              <w:rPr>
                <w:sz w:val="20"/>
                <w:szCs w:val="20"/>
              </w:rPr>
              <w:t>Publications</w:t>
            </w:r>
            <w:proofErr w:type="spellEnd"/>
            <w:r w:rsidRPr="00367976">
              <w:rPr>
                <w:sz w:val="20"/>
                <w:szCs w:val="20"/>
              </w:rPr>
              <w:t>, 2022. ISBN 1630575275</w:t>
            </w:r>
            <w:r>
              <w:rPr>
                <w:sz w:val="20"/>
                <w:szCs w:val="20"/>
              </w:rPr>
              <w:t>.</w:t>
            </w:r>
          </w:p>
          <w:p w14:paraId="798FF64D" w14:textId="08B89573" w:rsidR="00975342" w:rsidRPr="00DB31A8" w:rsidRDefault="00E53EEE" w:rsidP="005C2183">
            <w:pPr>
              <w:jc w:val="both"/>
              <w:rPr>
                <w:sz w:val="20"/>
                <w:szCs w:val="20"/>
              </w:rPr>
            </w:pPr>
            <w:r w:rsidRPr="00DB31A8">
              <w:rPr>
                <w:rFonts w:hint="eastAsia"/>
                <w:sz w:val="20"/>
                <w:szCs w:val="20"/>
              </w:rPr>
              <w:t>WILLIAMS, Richard. </w:t>
            </w:r>
            <w:proofErr w:type="spellStart"/>
            <w:r w:rsidRPr="00734A49">
              <w:rPr>
                <w:rFonts w:hint="eastAsia"/>
                <w:i/>
                <w:iCs/>
                <w:sz w:val="20"/>
                <w:szCs w:val="20"/>
              </w:rPr>
              <w:t>The</w:t>
            </w:r>
            <w:proofErr w:type="spellEnd"/>
            <w:r w:rsidRPr="00734A49">
              <w:rPr>
                <w:rFonts w:hint="eastAsia"/>
                <w:i/>
                <w:iCs/>
                <w:sz w:val="20"/>
                <w:szCs w:val="20"/>
              </w:rPr>
              <w:t xml:space="preserve"> </w:t>
            </w:r>
            <w:proofErr w:type="spellStart"/>
            <w:r w:rsidRPr="00734A49">
              <w:rPr>
                <w:rFonts w:hint="eastAsia"/>
                <w:i/>
                <w:iCs/>
                <w:sz w:val="20"/>
                <w:szCs w:val="20"/>
              </w:rPr>
              <w:t>animator's</w:t>
            </w:r>
            <w:proofErr w:type="spellEnd"/>
            <w:r w:rsidRPr="00734A49">
              <w:rPr>
                <w:rFonts w:hint="eastAsia"/>
                <w:i/>
                <w:iCs/>
                <w:sz w:val="20"/>
                <w:szCs w:val="20"/>
              </w:rPr>
              <w:t xml:space="preserve"> </w:t>
            </w:r>
            <w:proofErr w:type="spellStart"/>
            <w:r w:rsidRPr="00734A49">
              <w:rPr>
                <w:rFonts w:hint="eastAsia"/>
                <w:i/>
                <w:iCs/>
                <w:sz w:val="20"/>
                <w:szCs w:val="20"/>
              </w:rPr>
              <w:t>survival</w:t>
            </w:r>
            <w:proofErr w:type="spellEnd"/>
            <w:r w:rsidRPr="00734A49">
              <w:rPr>
                <w:rFonts w:hint="eastAsia"/>
                <w:i/>
                <w:iCs/>
                <w:sz w:val="20"/>
                <w:szCs w:val="20"/>
              </w:rPr>
              <w:t xml:space="preserve"> </w:t>
            </w:r>
            <w:proofErr w:type="spellStart"/>
            <w:r w:rsidRPr="00734A49">
              <w:rPr>
                <w:rFonts w:hint="eastAsia"/>
                <w:i/>
                <w:iCs/>
                <w:sz w:val="20"/>
                <w:szCs w:val="20"/>
              </w:rPr>
              <w:t>kit</w:t>
            </w:r>
            <w:proofErr w:type="spellEnd"/>
            <w:r w:rsidRPr="00DB31A8">
              <w:rPr>
                <w:rFonts w:hint="eastAsia"/>
                <w:sz w:val="20"/>
                <w:szCs w:val="20"/>
              </w:rPr>
              <w:t xml:space="preserve">. London: </w:t>
            </w:r>
            <w:proofErr w:type="spellStart"/>
            <w:r w:rsidRPr="00DB31A8">
              <w:rPr>
                <w:rFonts w:hint="eastAsia"/>
                <w:sz w:val="20"/>
                <w:szCs w:val="20"/>
              </w:rPr>
              <w:t>Faber</w:t>
            </w:r>
            <w:proofErr w:type="spellEnd"/>
            <w:r w:rsidRPr="00DB31A8">
              <w:rPr>
                <w:rFonts w:hint="eastAsia"/>
                <w:sz w:val="20"/>
                <w:szCs w:val="20"/>
              </w:rPr>
              <w:t xml:space="preserve"> and </w:t>
            </w:r>
            <w:proofErr w:type="spellStart"/>
            <w:r w:rsidRPr="00DB31A8">
              <w:rPr>
                <w:rFonts w:hint="eastAsia"/>
                <w:sz w:val="20"/>
                <w:szCs w:val="20"/>
              </w:rPr>
              <w:t>Faber</w:t>
            </w:r>
            <w:proofErr w:type="spellEnd"/>
            <w:r w:rsidRPr="00DB31A8">
              <w:rPr>
                <w:rFonts w:hint="eastAsia"/>
                <w:sz w:val="20"/>
                <w:szCs w:val="20"/>
              </w:rPr>
              <w:t>, 2001. ISBN 0571202284.</w:t>
            </w:r>
          </w:p>
        </w:tc>
      </w:tr>
    </w:tbl>
    <w:p w14:paraId="1BA70CDA" w14:textId="77777777" w:rsidR="004371ED" w:rsidRDefault="004371ED"/>
    <w:p w14:paraId="3DE3AB13" w14:textId="77777777" w:rsidR="004371ED" w:rsidRDefault="004371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71ED" w14:paraId="38CA59EB" w14:textId="77777777" w:rsidTr="005C2183">
        <w:tc>
          <w:tcPr>
            <w:tcW w:w="9855" w:type="dxa"/>
            <w:gridSpan w:val="8"/>
            <w:tcBorders>
              <w:bottom w:val="double" w:sz="4" w:space="0" w:color="auto"/>
            </w:tcBorders>
            <w:shd w:val="clear" w:color="auto" w:fill="BDD6EE"/>
          </w:tcPr>
          <w:p w14:paraId="72A4D69E" w14:textId="25656515" w:rsidR="004371ED" w:rsidRDefault="004371ED" w:rsidP="005C2183">
            <w:pPr>
              <w:jc w:val="both"/>
              <w:rPr>
                <w:b/>
                <w:sz w:val="28"/>
              </w:rPr>
            </w:pPr>
            <w:r>
              <w:lastRenderedPageBreak/>
              <w:br w:type="page"/>
            </w:r>
            <w:r>
              <w:rPr>
                <w:b/>
                <w:sz w:val="28"/>
              </w:rPr>
              <w:t>B-III – Charakteristika studijního předmětu</w:t>
            </w:r>
          </w:p>
        </w:tc>
      </w:tr>
      <w:tr w:rsidR="004371ED" w14:paraId="620C1FA5" w14:textId="77777777" w:rsidTr="005C2183">
        <w:tc>
          <w:tcPr>
            <w:tcW w:w="3086" w:type="dxa"/>
            <w:tcBorders>
              <w:top w:val="double" w:sz="4" w:space="0" w:color="auto"/>
            </w:tcBorders>
            <w:shd w:val="clear" w:color="auto" w:fill="F7CAAC"/>
          </w:tcPr>
          <w:p w14:paraId="45E86337" w14:textId="77777777" w:rsidR="004371ED" w:rsidRPr="0093477E" w:rsidRDefault="004371ED" w:rsidP="005C2183">
            <w:pPr>
              <w:rPr>
                <w:b/>
                <w:sz w:val="20"/>
                <w:szCs w:val="20"/>
              </w:rPr>
            </w:pPr>
            <w:r w:rsidRPr="0093477E">
              <w:rPr>
                <w:b/>
                <w:sz w:val="20"/>
                <w:szCs w:val="20"/>
              </w:rPr>
              <w:t>Název studijního předmětu</w:t>
            </w:r>
          </w:p>
        </w:tc>
        <w:tc>
          <w:tcPr>
            <w:tcW w:w="6769" w:type="dxa"/>
            <w:gridSpan w:val="7"/>
            <w:tcBorders>
              <w:top w:val="double" w:sz="4" w:space="0" w:color="auto"/>
            </w:tcBorders>
          </w:tcPr>
          <w:p w14:paraId="7F32FC75" w14:textId="77777777" w:rsidR="004371ED" w:rsidRPr="0093477E" w:rsidRDefault="004371ED" w:rsidP="005C2183">
            <w:pPr>
              <w:jc w:val="both"/>
              <w:rPr>
                <w:sz w:val="20"/>
                <w:szCs w:val="20"/>
              </w:rPr>
            </w:pPr>
            <w:r w:rsidRPr="0093477E">
              <w:rPr>
                <w:sz w:val="20"/>
                <w:szCs w:val="20"/>
              </w:rPr>
              <w:t>Týmová práce 1</w:t>
            </w:r>
          </w:p>
        </w:tc>
      </w:tr>
      <w:tr w:rsidR="004371ED" w14:paraId="5AB90C47" w14:textId="77777777" w:rsidTr="005C2183">
        <w:tc>
          <w:tcPr>
            <w:tcW w:w="3086" w:type="dxa"/>
            <w:shd w:val="clear" w:color="auto" w:fill="F7CAAC"/>
          </w:tcPr>
          <w:p w14:paraId="0626E29F" w14:textId="77777777" w:rsidR="004371ED" w:rsidRPr="0093477E" w:rsidRDefault="004371ED" w:rsidP="005C2183">
            <w:pPr>
              <w:rPr>
                <w:b/>
                <w:sz w:val="20"/>
                <w:szCs w:val="20"/>
              </w:rPr>
            </w:pPr>
            <w:r w:rsidRPr="0093477E">
              <w:rPr>
                <w:b/>
                <w:sz w:val="20"/>
                <w:szCs w:val="20"/>
              </w:rPr>
              <w:t>Typ předmětu</w:t>
            </w:r>
          </w:p>
        </w:tc>
        <w:tc>
          <w:tcPr>
            <w:tcW w:w="3406" w:type="dxa"/>
            <w:gridSpan w:val="4"/>
          </w:tcPr>
          <w:p w14:paraId="1CD0B3E6" w14:textId="77777777" w:rsidR="004371ED" w:rsidRPr="0093477E" w:rsidRDefault="004371ED" w:rsidP="005C2183">
            <w:pPr>
              <w:jc w:val="both"/>
              <w:rPr>
                <w:sz w:val="20"/>
                <w:szCs w:val="20"/>
              </w:rPr>
            </w:pPr>
            <w:r w:rsidRPr="0093477E">
              <w:rPr>
                <w:sz w:val="20"/>
                <w:szCs w:val="20"/>
              </w:rPr>
              <w:t>povinný</w:t>
            </w:r>
          </w:p>
        </w:tc>
        <w:tc>
          <w:tcPr>
            <w:tcW w:w="2695" w:type="dxa"/>
            <w:gridSpan w:val="2"/>
            <w:shd w:val="clear" w:color="auto" w:fill="F7CAAC"/>
          </w:tcPr>
          <w:p w14:paraId="0D9232A2" w14:textId="77777777" w:rsidR="004371ED" w:rsidRPr="0093477E" w:rsidRDefault="004371ED" w:rsidP="005C2183">
            <w:pPr>
              <w:jc w:val="both"/>
              <w:rPr>
                <w:sz w:val="20"/>
                <w:szCs w:val="20"/>
              </w:rPr>
            </w:pPr>
            <w:r w:rsidRPr="0093477E">
              <w:rPr>
                <w:b/>
                <w:sz w:val="20"/>
                <w:szCs w:val="20"/>
              </w:rPr>
              <w:t>doporučený ročník / semestr</w:t>
            </w:r>
          </w:p>
        </w:tc>
        <w:tc>
          <w:tcPr>
            <w:tcW w:w="668" w:type="dxa"/>
          </w:tcPr>
          <w:p w14:paraId="3CAD2D8B" w14:textId="77777777" w:rsidR="004371ED" w:rsidRPr="0093477E" w:rsidRDefault="004371ED" w:rsidP="005C2183">
            <w:pPr>
              <w:jc w:val="both"/>
              <w:rPr>
                <w:sz w:val="20"/>
                <w:szCs w:val="20"/>
              </w:rPr>
            </w:pPr>
            <w:r w:rsidRPr="0093477E">
              <w:rPr>
                <w:sz w:val="20"/>
                <w:szCs w:val="20"/>
              </w:rPr>
              <w:t>1/ZS</w:t>
            </w:r>
          </w:p>
        </w:tc>
      </w:tr>
      <w:tr w:rsidR="004371ED" w14:paraId="2F6BE663" w14:textId="77777777" w:rsidTr="005C2183">
        <w:tc>
          <w:tcPr>
            <w:tcW w:w="3086" w:type="dxa"/>
            <w:shd w:val="clear" w:color="auto" w:fill="F7CAAC"/>
          </w:tcPr>
          <w:p w14:paraId="0818F762" w14:textId="77777777" w:rsidR="004371ED" w:rsidRPr="0093477E" w:rsidRDefault="004371ED" w:rsidP="005C2183">
            <w:pPr>
              <w:rPr>
                <w:b/>
                <w:sz w:val="20"/>
                <w:szCs w:val="20"/>
              </w:rPr>
            </w:pPr>
            <w:r w:rsidRPr="0093477E">
              <w:rPr>
                <w:b/>
                <w:sz w:val="20"/>
                <w:szCs w:val="20"/>
              </w:rPr>
              <w:t>Rozsah studijního předmětu</w:t>
            </w:r>
          </w:p>
        </w:tc>
        <w:tc>
          <w:tcPr>
            <w:tcW w:w="1701" w:type="dxa"/>
            <w:gridSpan w:val="2"/>
          </w:tcPr>
          <w:p w14:paraId="40D71A2E" w14:textId="77777777" w:rsidR="004371ED" w:rsidRPr="0093477E" w:rsidRDefault="004371ED" w:rsidP="005C2183">
            <w:pPr>
              <w:jc w:val="both"/>
              <w:rPr>
                <w:sz w:val="20"/>
                <w:szCs w:val="20"/>
              </w:rPr>
            </w:pPr>
            <w:r w:rsidRPr="0093477E">
              <w:rPr>
                <w:sz w:val="20"/>
                <w:szCs w:val="20"/>
              </w:rPr>
              <w:t>26c</w:t>
            </w:r>
          </w:p>
        </w:tc>
        <w:tc>
          <w:tcPr>
            <w:tcW w:w="889" w:type="dxa"/>
            <w:shd w:val="clear" w:color="auto" w:fill="F7CAAC"/>
          </w:tcPr>
          <w:p w14:paraId="17143DAA" w14:textId="77777777" w:rsidR="004371ED" w:rsidRPr="0093477E" w:rsidRDefault="004371ED" w:rsidP="005C2183">
            <w:pPr>
              <w:jc w:val="both"/>
              <w:rPr>
                <w:b/>
                <w:sz w:val="20"/>
                <w:szCs w:val="20"/>
              </w:rPr>
            </w:pPr>
            <w:r w:rsidRPr="0093477E">
              <w:rPr>
                <w:b/>
                <w:sz w:val="20"/>
                <w:szCs w:val="20"/>
              </w:rPr>
              <w:t xml:space="preserve">hod. </w:t>
            </w:r>
          </w:p>
        </w:tc>
        <w:tc>
          <w:tcPr>
            <w:tcW w:w="816" w:type="dxa"/>
          </w:tcPr>
          <w:p w14:paraId="7E8E6C42" w14:textId="77777777" w:rsidR="004371ED" w:rsidRPr="0093477E" w:rsidRDefault="004371ED" w:rsidP="005C2183">
            <w:pPr>
              <w:jc w:val="both"/>
              <w:rPr>
                <w:sz w:val="20"/>
                <w:szCs w:val="20"/>
              </w:rPr>
            </w:pPr>
            <w:r w:rsidRPr="0093477E">
              <w:rPr>
                <w:sz w:val="20"/>
                <w:szCs w:val="20"/>
              </w:rPr>
              <w:t>26</w:t>
            </w:r>
          </w:p>
        </w:tc>
        <w:tc>
          <w:tcPr>
            <w:tcW w:w="2156" w:type="dxa"/>
            <w:shd w:val="clear" w:color="auto" w:fill="F7CAAC"/>
          </w:tcPr>
          <w:p w14:paraId="38DC2773" w14:textId="77777777" w:rsidR="004371ED" w:rsidRPr="0093477E" w:rsidRDefault="004371ED" w:rsidP="005C2183">
            <w:pPr>
              <w:jc w:val="both"/>
              <w:rPr>
                <w:b/>
                <w:sz w:val="20"/>
                <w:szCs w:val="20"/>
              </w:rPr>
            </w:pPr>
            <w:r w:rsidRPr="0093477E">
              <w:rPr>
                <w:b/>
                <w:sz w:val="20"/>
                <w:szCs w:val="20"/>
              </w:rPr>
              <w:t>kreditů</w:t>
            </w:r>
          </w:p>
        </w:tc>
        <w:tc>
          <w:tcPr>
            <w:tcW w:w="1207" w:type="dxa"/>
            <w:gridSpan w:val="2"/>
          </w:tcPr>
          <w:p w14:paraId="70E229D6" w14:textId="77777777" w:rsidR="004371ED" w:rsidRPr="0093477E" w:rsidRDefault="004371ED" w:rsidP="005C2183">
            <w:pPr>
              <w:jc w:val="both"/>
              <w:rPr>
                <w:sz w:val="20"/>
                <w:szCs w:val="20"/>
              </w:rPr>
            </w:pPr>
            <w:r w:rsidRPr="0093477E">
              <w:rPr>
                <w:sz w:val="20"/>
                <w:szCs w:val="20"/>
              </w:rPr>
              <w:t>2</w:t>
            </w:r>
          </w:p>
        </w:tc>
      </w:tr>
      <w:tr w:rsidR="004371ED" w14:paraId="0157B54D" w14:textId="77777777" w:rsidTr="005C2183">
        <w:tc>
          <w:tcPr>
            <w:tcW w:w="3086" w:type="dxa"/>
            <w:shd w:val="clear" w:color="auto" w:fill="F7CAAC"/>
          </w:tcPr>
          <w:p w14:paraId="59723051" w14:textId="77777777" w:rsidR="004371ED" w:rsidRPr="0093477E" w:rsidRDefault="004371ED" w:rsidP="005C2183">
            <w:pPr>
              <w:rPr>
                <w:b/>
                <w:sz w:val="20"/>
                <w:szCs w:val="20"/>
              </w:rPr>
            </w:pPr>
            <w:r w:rsidRPr="0093477E">
              <w:rPr>
                <w:b/>
                <w:sz w:val="20"/>
                <w:szCs w:val="20"/>
              </w:rPr>
              <w:t xml:space="preserve">Prerekvizity, </w:t>
            </w:r>
            <w:proofErr w:type="spellStart"/>
            <w:r w:rsidRPr="0093477E">
              <w:rPr>
                <w:b/>
                <w:sz w:val="20"/>
                <w:szCs w:val="20"/>
              </w:rPr>
              <w:t>korekvizity</w:t>
            </w:r>
            <w:proofErr w:type="spellEnd"/>
            <w:r w:rsidRPr="0093477E">
              <w:rPr>
                <w:b/>
                <w:sz w:val="20"/>
                <w:szCs w:val="20"/>
              </w:rPr>
              <w:t>, ekvivalence</w:t>
            </w:r>
          </w:p>
        </w:tc>
        <w:tc>
          <w:tcPr>
            <w:tcW w:w="6769" w:type="dxa"/>
            <w:gridSpan w:val="7"/>
          </w:tcPr>
          <w:p w14:paraId="0CB470CA" w14:textId="77777777" w:rsidR="004371ED" w:rsidRPr="0093477E" w:rsidRDefault="004371ED" w:rsidP="005C2183">
            <w:pPr>
              <w:jc w:val="both"/>
              <w:rPr>
                <w:sz w:val="20"/>
                <w:szCs w:val="20"/>
              </w:rPr>
            </w:pPr>
          </w:p>
        </w:tc>
      </w:tr>
      <w:tr w:rsidR="004371ED" w14:paraId="2E93496E" w14:textId="77777777" w:rsidTr="005C2183">
        <w:tc>
          <w:tcPr>
            <w:tcW w:w="3086" w:type="dxa"/>
            <w:shd w:val="clear" w:color="auto" w:fill="F7CAAC"/>
          </w:tcPr>
          <w:p w14:paraId="1CD2FC21" w14:textId="77777777" w:rsidR="004371ED" w:rsidRPr="0093477E" w:rsidRDefault="004371ED" w:rsidP="005C2183">
            <w:pPr>
              <w:rPr>
                <w:b/>
                <w:sz w:val="20"/>
                <w:szCs w:val="20"/>
              </w:rPr>
            </w:pPr>
            <w:r w:rsidRPr="0093477E">
              <w:rPr>
                <w:b/>
                <w:sz w:val="20"/>
                <w:szCs w:val="20"/>
              </w:rPr>
              <w:t>Způsob ověření studijních výsledků</w:t>
            </w:r>
          </w:p>
        </w:tc>
        <w:tc>
          <w:tcPr>
            <w:tcW w:w="3406" w:type="dxa"/>
            <w:gridSpan w:val="4"/>
          </w:tcPr>
          <w:p w14:paraId="651F3775" w14:textId="77777777" w:rsidR="004371ED" w:rsidRPr="0093477E" w:rsidRDefault="004371ED" w:rsidP="005C2183">
            <w:pPr>
              <w:jc w:val="both"/>
              <w:rPr>
                <w:sz w:val="20"/>
                <w:szCs w:val="20"/>
              </w:rPr>
            </w:pPr>
            <w:r w:rsidRPr="0093477E">
              <w:rPr>
                <w:sz w:val="20"/>
                <w:szCs w:val="20"/>
              </w:rPr>
              <w:t>zápočet</w:t>
            </w:r>
          </w:p>
        </w:tc>
        <w:tc>
          <w:tcPr>
            <w:tcW w:w="2156" w:type="dxa"/>
            <w:shd w:val="clear" w:color="auto" w:fill="F7CAAC"/>
          </w:tcPr>
          <w:p w14:paraId="799F750E" w14:textId="77777777" w:rsidR="004371ED" w:rsidRPr="0093477E" w:rsidRDefault="004371ED" w:rsidP="005C2183">
            <w:pPr>
              <w:jc w:val="both"/>
              <w:rPr>
                <w:b/>
                <w:sz w:val="20"/>
                <w:szCs w:val="20"/>
              </w:rPr>
            </w:pPr>
            <w:r w:rsidRPr="0093477E">
              <w:rPr>
                <w:b/>
                <w:sz w:val="20"/>
                <w:szCs w:val="20"/>
              </w:rPr>
              <w:t>Forma výuky</w:t>
            </w:r>
          </w:p>
        </w:tc>
        <w:tc>
          <w:tcPr>
            <w:tcW w:w="1207" w:type="dxa"/>
            <w:gridSpan w:val="2"/>
          </w:tcPr>
          <w:p w14:paraId="755A91AB" w14:textId="77777777" w:rsidR="004371ED" w:rsidRPr="0093477E" w:rsidRDefault="004371ED" w:rsidP="005C2183">
            <w:pPr>
              <w:jc w:val="both"/>
              <w:rPr>
                <w:sz w:val="20"/>
                <w:szCs w:val="20"/>
              </w:rPr>
            </w:pPr>
            <w:r w:rsidRPr="0093477E">
              <w:rPr>
                <w:sz w:val="20"/>
                <w:szCs w:val="20"/>
              </w:rPr>
              <w:t>cvičení</w:t>
            </w:r>
          </w:p>
        </w:tc>
      </w:tr>
      <w:tr w:rsidR="004371ED" w14:paraId="3133657A" w14:textId="77777777" w:rsidTr="005C2183">
        <w:tc>
          <w:tcPr>
            <w:tcW w:w="3086" w:type="dxa"/>
            <w:shd w:val="clear" w:color="auto" w:fill="F7CAAC"/>
          </w:tcPr>
          <w:p w14:paraId="6374C19F" w14:textId="77777777" w:rsidR="004371ED" w:rsidRPr="0093477E" w:rsidRDefault="004371ED" w:rsidP="005C2183">
            <w:pPr>
              <w:rPr>
                <w:b/>
                <w:sz w:val="20"/>
                <w:szCs w:val="20"/>
              </w:rPr>
            </w:pPr>
            <w:r w:rsidRPr="0093477E">
              <w:rPr>
                <w:b/>
                <w:sz w:val="20"/>
                <w:szCs w:val="20"/>
              </w:rPr>
              <w:t>Forma způsobu ověření studijních výsledků a další požadavky na studenta</w:t>
            </w:r>
          </w:p>
        </w:tc>
        <w:tc>
          <w:tcPr>
            <w:tcW w:w="6769" w:type="dxa"/>
            <w:gridSpan w:val="7"/>
            <w:tcBorders>
              <w:bottom w:val="nil"/>
            </w:tcBorders>
          </w:tcPr>
          <w:p w14:paraId="1134E79A" w14:textId="77777777" w:rsidR="004371ED" w:rsidRPr="0093477E" w:rsidRDefault="004371ED" w:rsidP="005C2183">
            <w:pPr>
              <w:jc w:val="both"/>
              <w:rPr>
                <w:sz w:val="20"/>
                <w:szCs w:val="20"/>
              </w:rPr>
            </w:pPr>
            <w:r w:rsidRPr="0093477E">
              <w:rPr>
                <w:sz w:val="20"/>
                <w:szCs w:val="20"/>
              </w:rPr>
              <w:t>ústní,</w:t>
            </w:r>
          </w:p>
          <w:p w14:paraId="35A5B592" w14:textId="77777777" w:rsidR="004371ED" w:rsidRPr="0093477E" w:rsidRDefault="004371ED" w:rsidP="005C2183">
            <w:pPr>
              <w:jc w:val="both"/>
              <w:rPr>
                <w:sz w:val="20"/>
                <w:szCs w:val="20"/>
              </w:rPr>
            </w:pPr>
            <w:r w:rsidRPr="0093477E">
              <w:rPr>
                <w:sz w:val="20"/>
                <w:szCs w:val="20"/>
              </w:rPr>
              <w:t>80% aktivní účast na cvičeních, zpracování praktického úkolu a prezentace</w:t>
            </w:r>
          </w:p>
        </w:tc>
      </w:tr>
      <w:tr w:rsidR="004371ED" w14:paraId="7F574039" w14:textId="77777777" w:rsidTr="00312617">
        <w:trPr>
          <w:trHeight w:val="62"/>
        </w:trPr>
        <w:tc>
          <w:tcPr>
            <w:tcW w:w="9855" w:type="dxa"/>
            <w:gridSpan w:val="8"/>
            <w:tcBorders>
              <w:top w:val="nil"/>
            </w:tcBorders>
          </w:tcPr>
          <w:p w14:paraId="1BC8BF15" w14:textId="77777777" w:rsidR="004371ED" w:rsidRPr="0093477E" w:rsidRDefault="004371ED" w:rsidP="005C2183">
            <w:pPr>
              <w:rPr>
                <w:sz w:val="20"/>
                <w:szCs w:val="20"/>
              </w:rPr>
            </w:pPr>
          </w:p>
        </w:tc>
      </w:tr>
      <w:tr w:rsidR="004371ED" w14:paraId="7D7F9B26" w14:textId="77777777" w:rsidTr="005C2183">
        <w:trPr>
          <w:trHeight w:val="197"/>
        </w:trPr>
        <w:tc>
          <w:tcPr>
            <w:tcW w:w="3086" w:type="dxa"/>
            <w:tcBorders>
              <w:top w:val="nil"/>
            </w:tcBorders>
            <w:shd w:val="clear" w:color="auto" w:fill="F7CAAC"/>
          </w:tcPr>
          <w:p w14:paraId="5147C25E" w14:textId="77777777" w:rsidR="004371ED" w:rsidRPr="0093477E" w:rsidRDefault="004371ED" w:rsidP="005C2183">
            <w:pPr>
              <w:rPr>
                <w:b/>
                <w:sz w:val="20"/>
                <w:szCs w:val="20"/>
              </w:rPr>
            </w:pPr>
            <w:r w:rsidRPr="0093477E">
              <w:rPr>
                <w:b/>
                <w:sz w:val="20"/>
                <w:szCs w:val="20"/>
              </w:rPr>
              <w:t>Garant předmětu</w:t>
            </w:r>
          </w:p>
        </w:tc>
        <w:tc>
          <w:tcPr>
            <w:tcW w:w="6769" w:type="dxa"/>
            <w:gridSpan w:val="7"/>
            <w:tcBorders>
              <w:top w:val="nil"/>
            </w:tcBorders>
          </w:tcPr>
          <w:p w14:paraId="48F86D22" w14:textId="77777777" w:rsidR="004371ED" w:rsidRPr="0093477E" w:rsidRDefault="004371ED" w:rsidP="005C2183">
            <w:pPr>
              <w:jc w:val="both"/>
              <w:rPr>
                <w:sz w:val="20"/>
                <w:szCs w:val="20"/>
              </w:rPr>
            </w:pPr>
            <w:r w:rsidRPr="0093477E">
              <w:rPr>
                <w:sz w:val="20"/>
                <w:szCs w:val="20"/>
              </w:rPr>
              <w:t>MgA. Martin Kotík</w:t>
            </w:r>
          </w:p>
        </w:tc>
      </w:tr>
      <w:tr w:rsidR="004371ED" w14:paraId="324DD69E" w14:textId="77777777" w:rsidTr="005C2183">
        <w:trPr>
          <w:trHeight w:val="243"/>
        </w:trPr>
        <w:tc>
          <w:tcPr>
            <w:tcW w:w="3086" w:type="dxa"/>
            <w:tcBorders>
              <w:top w:val="nil"/>
            </w:tcBorders>
            <w:shd w:val="clear" w:color="auto" w:fill="F7CAAC"/>
          </w:tcPr>
          <w:p w14:paraId="236FECEE" w14:textId="77777777" w:rsidR="004371ED" w:rsidRPr="0093477E" w:rsidRDefault="004371ED" w:rsidP="005C2183">
            <w:pPr>
              <w:rPr>
                <w:b/>
                <w:sz w:val="20"/>
                <w:szCs w:val="20"/>
              </w:rPr>
            </w:pPr>
            <w:r w:rsidRPr="0093477E">
              <w:rPr>
                <w:b/>
                <w:sz w:val="20"/>
                <w:szCs w:val="20"/>
              </w:rPr>
              <w:t>Zapojení garanta do výuky předmětu</w:t>
            </w:r>
          </w:p>
        </w:tc>
        <w:tc>
          <w:tcPr>
            <w:tcW w:w="6769" w:type="dxa"/>
            <w:gridSpan w:val="7"/>
            <w:tcBorders>
              <w:top w:val="nil"/>
            </w:tcBorders>
          </w:tcPr>
          <w:p w14:paraId="17E11E23" w14:textId="6BEF8717" w:rsidR="004371ED" w:rsidRPr="0093477E" w:rsidRDefault="004371ED" w:rsidP="005C2183">
            <w:pPr>
              <w:jc w:val="both"/>
              <w:rPr>
                <w:sz w:val="20"/>
                <w:szCs w:val="20"/>
              </w:rPr>
            </w:pPr>
            <w:r w:rsidRPr="0093477E">
              <w:rPr>
                <w:sz w:val="20"/>
                <w:szCs w:val="20"/>
              </w:rPr>
              <w:t>100 %</w:t>
            </w:r>
          </w:p>
        </w:tc>
      </w:tr>
      <w:tr w:rsidR="004371ED" w14:paraId="59B9284C" w14:textId="77777777" w:rsidTr="005C2183">
        <w:tc>
          <w:tcPr>
            <w:tcW w:w="3086" w:type="dxa"/>
            <w:shd w:val="clear" w:color="auto" w:fill="F7CAAC"/>
          </w:tcPr>
          <w:p w14:paraId="6F2F4430" w14:textId="77777777" w:rsidR="004371ED" w:rsidRPr="0093477E" w:rsidRDefault="004371ED" w:rsidP="005C2183">
            <w:pPr>
              <w:rPr>
                <w:b/>
                <w:sz w:val="20"/>
                <w:szCs w:val="20"/>
              </w:rPr>
            </w:pPr>
            <w:r w:rsidRPr="0093477E">
              <w:rPr>
                <w:b/>
                <w:sz w:val="20"/>
                <w:szCs w:val="20"/>
              </w:rPr>
              <w:t>Vyučující</w:t>
            </w:r>
          </w:p>
        </w:tc>
        <w:tc>
          <w:tcPr>
            <w:tcW w:w="6769" w:type="dxa"/>
            <w:gridSpan w:val="7"/>
            <w:tcBorders>
              <w:bottom w:val="nil"/>
            </w:tcBorders>
          </w:tcPr>
          <w:p w14:paraId="0357C8A6" w14:textId="2BD3764D" w:rsidR="004371ED" w:rsidRPr="0093477E" w:rsidRDefault="004371ED" w:rsidP="005C2183">
            <w:pPr>
              <w:jc w:val="both"/>
              <w:rPr>
                <w:sz w:val="20"/>
                <w:szCs w:val="20"/>
              </w:rPr>
            </w:pPr>
            <w:r w:rsidRPr="0093477E">
              <w:rPr>
                <w:sz w:val="20"/>
                <w:szCs w:val="20"/>
              </w:rPr>
              <w:t xml:space="preserve">MgA. Martin Kotík </w:t>
            </w:r>
          </w:p>
        </w:tc>
      </w:tr>
      <w:tr w:rsidR="004371ED" w14:paraId="0C1B9956" w14:textId="77777777" w:rsidTr="00312617">
        <w:trPr>
          <w:trHeight w:val="62"/>
        </w:trPr>
        <w:tc>
          <w:tcPr>
            <w:tcW w:w="9855" w:type="dxa"/>
            <w:gridSpan w:val="8"/>
            <w:tcBorders>
              <w:top w:val="nil"/>
            </w:tcBorders>
          </w:tcPr>
          <w:p w14:paraId="2F4BDAF4" w14:textId="77777777" w:rsidR="004371ED" w:rsidRPr="0093477E" w:rsidRDefault="004371ED" w:rsidP="005C2183">
            <w:pPr>
              <w:jc w:val="both"/>
              <w:rPr>
                <w:sz w:val="20"/>
                <w:szCs w:val="20"/>
              </w:rPr>
            </w:pPr>
          </w:p>
        </w:tc>
      </w:tr>
      <w:tr w:rsidR="004371ED" w14:paraId="57D3397C" w14:textId="77777777" w:rsidTr="005C2183">
        <w:tc>
          <w:tcPr>
            <w:tcW w:w="3086" w:type="dxa"/>
            <w:shd w:val="clear" w:color="auto" w:fill="F7CAAC"/>
          </w:tcPr>
          <w:p w14:paraId="19D631CA" w14:textId="77777777" w:rsidR="004371ED" w:rsidRPr="0093477E" w:rsidRDefault="004371ED" w:rsidP="005C2183">
            <w:pPr>
              <w:jc w:val="both"/>
              <w:rPr>
                <w:b/>
                <w:sz w:val="20"/>
                <w:szCs w:val="20"/>
              </w:rPr>
            </w:pPr>
            <w:r w:rsidRPr="0093477E">
              <w:rPr>
                <w:b/>
                <w:sz w:val="20"/>
                <w:szCs w:val="20"/>
              </w:rPr>
              <w:t>Stručná anotace předmětu</w:t>
            </w:r>
          </w:p>
        </w:tc>
        <w:tc>
          <w:tcPr>
            <w:tcW w:w="6769" w:type="dxa"/>
            <w:gridSpan w:val="7"/>
            <w:tcBorders>
              <w:bottom w:val="nil"/>
            </w:tcBorders>
          </w:tcPr>
          <w:p w14:paraId="4940D90A" w14:textId="77777777" w:rsidR="004371ED" w:rsidRPr="0093477E" w:rsidRDefault="004371ED" w:rsidP="005C2183">
            <w:pPr>
              <w:jc w:val="both"/>
              <w:rPr>
                <w:sz w:val="20"/>
                <w:szCs w:val="20"/>
              </w:rPr>
            </w:pPr>
          </w:p>
        </w:tc>
      </w:tr>
      <w:tr w:rsidR="004371ED" w14:paraId="0FA92387" w14:textId="77777777" w:rsidTr="00312617">
        <w:trPr>
          <w:trHeight w:val="3273"/>
        </w:trPr>
        <w:tc>
          <w:tcPr>
            <w:tcW w:w="9855" w:type="dxa"/>
            <w:gridSpan w:val="8"/>
            <w:tcBorders>
              <w:top w:val="nil"/>
              <w:bottom w:val="single" w:sz="12" w:space="0" w:color="auto"/>
            </w:tcBorders>
          </w:tcPr>
          <w:p w14:paraId="6828B9C5" w14:textId="3BA06CDC" w:rsidR="004371ED" w:rsidRPr="00312617" w:rsidRDefault="004371ED" w:rsidP="00312617">
            <w:pPr>
              <w:spacing w:after="120"/>
              <w:jc w:val="both"/>
              <w:rPr>
                <w:sz w:val="20"/>
                <w:szCs w:val="20"/>
              </w:rPr>
            </w:pPr>
            <w:r w:rsidRPr="0093477E">
              <w:rPr>
                <w:sz w:val="20"/>
                <w:szCs w:val="20"/>
              </w:rPr>
              <w:t xml:space="preserve">Cíl předmětu spočívá v představení základních parametrů pracovního </w:t>
            </w:r>
            <w:proofErr w:type="spellStart"/>
            <w:r w:rsidRPr="0093477E">
              <w:rPr>
                <w:sz w:val="20"/>
                <w:szCs w:val="20"/>
              </w:rPr>
              <w:t>workflow</w:t>
            </w:r>
            <w:proofErr w:type="spellEnd"/>
            <w:r w:rsidRPr="0093477E">
              <w:rPr>
                <w:sz w:val="20"/>
                <w:szCs w:val="20"/>
              </w:rPr>
              <w:t xml:space="preserve"> menších i velkých animačních studií, formou teoretických pouček, případových studií, ale také exkurzí se student obeznámí s teorií a praxí fungování pracovních týmů, aby si v rámci úkolů uvnitř vlastních týmů v rámci školního prostředí na modelových situacích a v různých rolích vše prakticky odzkoušel.</w:t>
            </w:r>
          </w:p>
          <w:p w14:paraId="23F54246" w14:textId="77777777" w:rsidR="004371ED" w:rsidRPr="0093477E" w:rsidRDefault="004371ED" w:rsidP="00CE41A2">
            <w:pPr>
              <w:pStyle w:val="Odstavecseseznamem"/>
              <w:numPr>
                <w:ilvl w:val="0"/>
                <w:numId w:val="9"/>
              </w:numPr>
              <w:contextualSpacing w:val="0"/>
              <w:jc w:val="both"/>
            </w:pPr>
            <w:r w:rsidRPr="0093477E">
              <w:t>Jak vypadá filmový štáb, jeho složení a hierarchie</w:t>
            </w:r>
          </w:p>
          <w:p w14:paraId="12FC38D8" w14:textId="77777777" w:rsidR="004371ED" w:rsidRPr="0093477E" w:rsidRDefault="004371ED" w:rsidP="00CE41A2">
            <w:pPr>
              <w:pStyle w:val="Odstavecseseznamem"/>
              <w:numPr>
                <w:ilvl w:val="0"/>
                <w:numId w:val="9"/>
              </w:numPr>
              <w:contextualSpacing w:val="0"/>
              <w:jc w:val="both"/>
            </w:pPr>
            <w:r w:rsidRPr="0093477E">
              <w:t xml:space="preserve">Utváření </w:t>
            </w:r>
            <w:proofErr w:type="spellStart"/>
            <w:r w:rsidRPr="0093477E">
              <w:t>workflow</w:t>
            </w:r>
            <w:proofErr w:type="spellEnd"/>
          </w:p>
          <w:p w14:paraId="711D7FE5" w14:textId="77777777" w:rsidR="004371ED" w:rsidRPr="0093477E" w:rsidRDefault="004371ED" w:rsidP="00CE41A2">
            <w:pPr>
              <w:pStyle w:val="Odstavecseseznamem"/>
              <w:numPr>
                <w:ilvl w:val="0"/>
                <w:numId w:val="9"/>
              </w:numPr>
              <w:contextualSpacing w:val="0"/>
              <w:jc w:val="both"/>
            </w:pPr>
            <w:r w:rsidRPr="0093477E">
              <w:t>Sdílení informací a dat</w:t>
            </w:r>
          </w:p>
          <w:p w14:paraId="13C074B2" w14:textId="77777777" w:rsidR="004371ED" w:rsidRPr="0093477E" w:rsidRDefault="004371ED" w:rsidP="00CE41A2">
            <w:pPr>
              <w:pStyle w:val="Odstavecseseznamem"/>
              <w:numPr>
                <w:ilvl w:val="0"/>
                <w:numId w:val="9"/>
              </w:numPr>
              <w:contextualSpacing w:val="0"/>
              <w:jc w:val="both"/>
            </w:pPr>
            <w:r w:rsidRPr="0093477E">
              <w:t>Postupy při delegování, supervizi a při plnění úkolů</w:t>
            </w:r>
          </w:p>
          <w:p w14:paraId="594997EB" w14:textId="77777777" w:rsidR="004371ED" w:rsidRPr="0093477E" w:rsidRDefault="004371ED" w:rsidP="00CE41A2">
            <w:pPr>
              <w:pStyle w:val="Odstavecseseznamem"/>
              <w:numPr>
                <w:ilvl w:val="0"/>
                <w:numId w:val="9"/>
              </w:numPr>
              <w:contextualSpacing w:val="0"/>
              <w:jc w:val="both"/>
            </w:pPr>
            <w:r w:rsidRPr="0093477E">
              <w:t>Komunikační dovednosti při přesvědčování, při prezentaci vlastní vize či nápadů</w:t>
            </w:r>
          </w:p>
          <w:p w14:paraId="7756089B" w14:textId="77777777" w:rsidR="004371ED" w:rsidRPr="0093477E" w:rsidRDefault="004371ED" w:rsidP="00CE41A2">
            <w:pPr>
              <w:pStyle w:val="Odstavecseseznamem"/>
              <w:numPr>
                <w:ilvl w:val="0"/>
                <w:numId w:val="9"/>
              </w:numPr>
              <w:spacing w:after="120"/>
              <w:ind w:left="714" w:hanging="357"/>
              <w:contextualSpacing w:val="0"/>
              <w:jc w:val="both"/>
            </w:pPr>
            <w:r w:rsidRPr="0093477E">
              <w:t>Záchrana</w:t>
            </w:r>
          </w:p>
          <w:p w14:paraId="65E4A55F" w14:textId="1FF2B7C7" w:rsidR="004371ED" w:rsidRPr="0093477E" w:rsidRDefault="004371ED" w:rsidP="005C2183">
            <w:pPr>
              <w:jc w:val="both"/>
              <w:rPr>
                <w:sz w:val="20"/>
                <w:szCs w:val="20"/>
              </w:rPr>
            </w:pPr>
            <w:r w:rsidRPr="0093477E">
              <w:rPr>
                <w:sz w:val="20"/>
                <w:szCs w:val="20"/>
              </w:rPr>
              <w:t xml:space="preserve">Student získá základní orientaci ve výrobním, organizačním procesu tvorby v rámci studiového systému a při přípravě </w:t>
            </w:r>
            <w:r w:rsidR="00312617">
              <w:rPr>
                <w:sz w:val="20"/>
                <w:szCs w:val="20"/>
              </w:rPr>
              <w:br/>
            </w:r>
            <w:r w:rsidRPr="0093477E">
              <w:rPr>
                <w:sz w:val="20"/>
                <w:szCs w:val="20"/>
              </w:rPr>
              <w:t>a realizaci animovaného filmu/projektu. Osvojí si klíčové procesní postupy, pojmy a schopnost na základě praktických úkolů ve spolupráci s dalšími studenty toto uvést do praxe.</w:t>
            </w:r>
          </w:p>
        </w:tc>
      </w:tr>
      <w:tr w:rsidR="004371ED" w14:paraId="517C7C99" w14:textId="77777777" w:rsidTr="005C2183">
        <w:trPr>
          <w:trHeight w:val="265"/>
        </w:trPr>
        <w:tc>
          <w:tcPr>
            <w:tcW w:w="3653" w:type="dxa"/>
            <w:gridSpan w:val="2"/>
            <w:tcBorders>
              <w:top w:val="nil"/>
            </w:tcBorders>
            <w:shd w:val="clear" w:color="auto" w:fill="F7CAAC"/>
          </w:tcPr>
          <w:p w14:paraId="66C4A8BD" w14:textId="77777777" w:rsidR="004371ED" w:rsidRPr="0093477E" w:rsidRDefault="004371ED" w:rsidP="005C2183">
            <w:pPr>
              <w:jc w:val="both"/>
              <w:rPr>
                <w:sz w:val="20"/>
                <w:szCs w:val="20"/>
              </w:rPr>
            </w:pPr>
            <w:r w:rsidRPr="0093477E">
              <w:rPr>
                <w:b/>
                <w:sz w:val="20"/>
                <w:szCs w:val="20"/>
              </w:rPr>
              <w:t>Studijní literatura a studijní pomůcky</w:t>
            </w:r>
          </w:p>
        </w:tc>
        <w:tc>
          <w:tcPr>
            <w:tcW w:w="6202" w:type="dxa"/>
            <w:gridSpan w:val="6"/>
            <w:tcBorders>
              <w:top w:val="nil"/>
              <w:bottom w:val="nil"/>
            </w:tcBorders>
          </w:tcPr>
          <w:p w14:paraId="218A4B6E" w14:textId="77777777" w:rsidR="004371ED" w:rsidRPr="0093477E" w:rsidRDefault="004371ED" w:rsidP="005C2183">
            <w:pPr>
              <w:jc w:val="both"/>
              <w:rPr>
                <w:sz w:val="20"/>
                <w:szCs w:val="20"/>
              </w:rPr>
            </w:pPr>
          </w:p>
        </w:tc>
      </w:tr>
      <w:tr w:rsidR="004371ED" w:rsidRPr="003F7F55" w14:paraId="5588B738" w14:textId="77777777" w:rsidTr="005C2183">
        <w:trPr>
          <w:trHeight w:val="1497"/>
        </w:trPr>
        <w:tc>
          <w:tcPr>
            <w:tcW w:w="9855" w:type="dxa"/>
            <w:gridSpan w:val="8"/>
            <w:tcBorders>
              <w:top w:val="nil"/>
            </w:tcBorders>
          </w:tcPr>
          <w:p w14:paraId="2FC4D7EB" w14:textId="77777777" w:rsidR="004371ED" w:rsidRPr="0093477E" w:rsidRDefault="004371ED" w:rsidP="0036433C">
            <w:pPr>
              <w:rPr>
                <w:b/>
                <w:sz w:val="20"/>
                <w:szCs w:val="20"/>
              </w:rPr>
            </w:pPr>
            <w:r w:rsidRPr="0093477E">
              <w:rPr>
                <w:b/>
                <w:sz w:val="20"/>
                <w:szCs w:val="20"/>
              </w:rPr>
              <w:t>Povinná:</w:t>
            </w:r>
          </w:p>
          <w:p w14:paraId="3D542B35" w14:textId="77777777" w:rsidR="00C45A52" w:rsidRDefault="004371ED" w:rsidP="0036433C">
            <w:pPr>
              <w:rPr>
                <w:sz w:val="20"/>
                <w:szCs w:val="20"/>
              </w:rPr>
            </w:pPr>
            <w:r w:rsidRPr="0093477E">
              <w:rPr>
                <w:sz w:val="20"/>
                <w:szCs w:val="20"/>
              </w:rPr>
              <w:t xml:space="preserve">RALL, </w:t>
            </w:r>
            <w:proofErr w:type="spellStart"/>
            <w:r w:rsidRPr="0093477E">
              <w:rPr>
                <w:sz w:val="20"/>
                <w:szCs w:val="20"/>
              </w:rPr>
              <w:t>Hannes</w:t>
            </w:r>
            <w:proofErr w:type="spellEnd"/>
            <w:r w:rsidRPr="0093477E">
              <w:rPr>
                <w:sz w:val="20"/>
                <w:szCs w:val="20"/>
              </w:rPr>
              <w:t xml:space="preserve">. </w:t>
            </w:r>
            <w:proofErr w:type="spellStart"/>
            <w:r w:rsidRPr="0093477E">
              <w:rPr>
                <w:i/>
                <w:iCs/>
                <w:sz w:val="20"/>
                <w:szCs w:val="20"/>
              </w:rPr>
              <w:t>Animation</w:t>
            </w:r>
            <w:proofErr w:type="spellEnd"/>
            <w:r w:rsidRPr="0093477E">
              <w:rPr>
                <w:i/>
                <w:iCs/>
                <w:sz w:val="20"/>
                <w:szCs w:val="20"/>
              </w:rPr>
              <w:t xml:space="preserve">: </w:t>
            </w:r>
            <w:proofErr w:type="spellStart"/>
            <w:r w:rsidRPr="0093477E">
              <w:rPr>
                <w:i/>
                <w:iCs/>
                <w:sz w:val="20"/>
                <w:szCs w:val="20"/>
              </w:rPr>
              <w:t>from</w:t>
            </w:r>
            <w:proofErr w:type="spellEnd"/>
            <w:r w:rsidRPr="0093477E">
              <w:rPr>
                <w:i/>
                <w:iCs/>
                <w:sz w:val="20"/>
                <w:szCs w:val="20"/>
              </w:rPr>
              <w:t xml:space="preserve"> </w:t>
            </w:r>
            <w:proofErr w:type="spellStart"/>
            <w:r w:rsidRPr="0093477E">
              <w:rPr>
                <w:i/>
                <w:iCs/>
                <w:sz w:val="20"/>
                <w:szCs w:val="20"/>
              </w:rPr>
              <w:t>concept</w:t>
            </w:r>
            <w:proofErr w:type="spellEnd"/>
            <w:r w:rsidRPr="0093477E">
              <w:rPr>
                <w:i/>
                <w:iCs/>
                <w:sz w:val="20"/>
                <w:szCs w:val="20"/>
              </w:rPr>
              <w:t xml:space="preserve"> to </w:t>
            </w:r>
            <w:proofErr w:type="spellStart"/>
            <w:r w:rsidRPr="0093477E">
              <w:rPr>
                <w:i/>
                <w:iCs/>
                <w:sz w:val="20"/>
                <w:szCs w:val="20"/>
              </w:rPr>
              <w:t>production</w:t>
            </w:r>
            <w:proofErr w:type="spellEnd"/>
            <w:r w:rsidRPr="0093477E">
              <w:rPr>
                <w:sz w:val="20"/>
                <w:szCs w:val="20"/>
              </w:rPr>
              <w:t xml:space="preserve">. </w:t>
            </w:r>
            <w:proofErr w:type="spellStart"/>
            <w:r w:rsidRPr="0093477E">
              <w:rPr>
                <w:sz w:val="20"/>
                <w:szCs w:val="20"/>
              </w:rPr>
              <w:t>Boca</w:t>
            </w:r>
            <w:proofErr w:type="spellEnd"/>
            <w:r w:rsidRPr="0093477E">
              <w:rPr>
                <w:sz w:val="20"/>
                <w:szCs w:val="20"/>
              </w:rPr>
              <w:t xml:space="preserve"> </w:t>
            </w:r>
            <w:proofErr w:type="spellStart"/>
            <w:r w:rsidRPr="0093477E">
              <w:rPr>
                <w:sz w:val="20"/>
                <w:szCs w:val="20"/>
              </w:rPr>
              <w:t>Raton</w:t>
            </w:r>
            <w:proofErr w:type="spellEnd"/>
            <w:r w:rsidRPr="0093477E">
              <w:rPr>
                <w:sz w:val="20"/>
                <w:szCs w:val="20"/>
              </w:rPr>
              <w:t xml:space="preserve">: CRC </w:t>
            </w:r>
            <w:proofErr w:type="spellStart"/>
            <w:r w:rsidRPr="0093477E">
              <w:rPr>
                <w:sz w:val="20"/>
                <w:szCs w:val="20"/>
              </w:rPr>
              <w:t>Press</w:t>
            </w:r>
            <w:proofErr w:type="spellEnd"/>
            <w:r w:rsidRPr="0093477E">
              <w:rPr>
                <w:sz w:val="20"/>
                <w:szCs w:val="20"/>
              </w:rPr>
              <w:t xml:space="preserve">, Taylor &amp; Francis Group, 2018. </w:t>
            </w:r>
          </w:p>
          <w:p w14:paraId="2D9C2026" w14:textId="3B36B896" w:rsidR="004371ED" w:rsidRPr="0093477E" w:rsidRDefault="004371ED" w:rsidP="0036433C">
            <w:pPr>
              <w:rPr>
                <w:sz w:val="20"/>
                <w:szCs w:val="20"/>
              </w:rPr>
            </w:pPr>
            <w:r w:rsidRPr="0093477E">
              <w:rPr>
                <w:sz w:val="20"/>
                <w:szCs w:val="20"/>
              </w:rPr>
              <w:t>ISBN 978-1-138-04119-6.</w:t>
            </w:r>
          </w:p>
          <w:p w14:paraId="598A1A1C" w14:textId="77777777" w:rsidR="004371ED" w:rsidRPr="0093477E" w:rsidRDefault="004371ED" w:rsidP="0036433C">
            <w:pPr>
              <w:rPr>
                <w:b/>
                <w:sz w:val="20"/>
                <w:szCs w:val="20"/>
              </w:rPr>
            </w:pPr>
            <w:r w:rsidRPr="0093477E">
              <w:rPr>
                <w:b/>
                <w:sz w:val="20"/>
                <w:szCs w:val="20"/>
              </w:rPr>
              <w:t>Doporučená:</w:t>
            </w:r>
          </w:p>
          <w:p w14:paraId="221888E1" w14:textId="7823ED53" w:rsidR="004371ED" w:rsidRPr="0093477E" w:rsidRDefault="004371ED" w:rsidP="0036433C">
            <w:pPr>
              <w:rPr>
                <w:sz w:val="20"/>
                <w:szCs w:val="20"/>
              </w:rPr>
            </w:pPr>
            <w:r w:rsidRPr="0093477E">
              <w:rPr>
                <w:sz w:val="20"/>
                <w:szCs w:val="20"/>
              </w:rPr>
              <w:t>ADAIR, John Eric. </w:t>
            </w:r>
            <w:r w:rsidRPr="0093477E">
              <w:rPr>
                <w:i/>
                <w:iCs/>
                <w:sz w:val="20"/>
                <w:szCs w:val="20"/>
              </w:rPr>
              <w:t>Vytváření efektivních týmů</w:t>
            </w:r>
            <w:r w:rsidRPr="0093477E">
              <w:rPr>
                <w:sz w:val="20"/>
                <w:szCs w:val="20"/>
              </w:rPr>
              <w:t xml:space="preserve">. Praha: Management </w:t>
            </w:r>
            <w:proofErr w:type="spellStart"/>
            <w:r w:rsidRPr="0093477E">
              <w:rPr>
                <w:sz w:val="20"/>
                <w:szCs w:val="20"/>
              </w:rPr>
              <w:t>Press</w:t>
            </w:r>
            <w:proofErr w:type="spellEnd"/>
            <w:r w:rsidRPr="0093477E">
              <w:rPr>
                <w:sz w:val="20"/>
                <w:szCs w:val="20"/>
              </w:rPr>
              <w:t>, 1994. ISBN 8085603705.</w:t>
            </w:r>
          </w:p>
          <w:p w14:paraId="2247D803" w14:textId="4DE9FB1F" w:rsidR="004371ED" w:rsidRPr="0093477E" w:rsidRDefault="004371ED" w:rsidP="0036433C">
            <w:pPr>
              <w:rPr>
                <w:sz w:val="20"/>
                <w:szCs w:val="20"/>
              </w:rPr>
            </w:pPr>
            <w:r w:rsidRPr="0093477E">
              <w:rPr>
                <w:sz w:val="20"/>
                <w:szCs w:val="20"/>
              </w:rPr>
              <w:t>BĚLOHLÁVEK, František. </w:t>
            </w:r>
            <w:r w:rsidRPr="0093477E">
              <w:rPr>
                <w:i/>
                <w:iCs/>
                <w:sz w:val="20"/>
                <w:szCs w:val="20"/>
              </w:rPr>
              <w:t>Jak řídit a vést lidi: testy, případové studie, styly řízení, motivace a hodnocení</w:t>
            </w:r>
            <w:r w:rsidRPr="0093477E">
              <w:rPr>
                <w:sz w:val="20"/>
                <w:szCs w:val="20"/>
              </w:rPr>
              <w:t xml:space="preserve">. Praha: </w:t>
            </w:r>
            <w:proofErr w:type="spellStart"/>
            <w:r w:rsidRPr="0093477E">
              <w:rPr>
                <w:sz w:val="20"/>
                <w:szCs w:val="20"/>
              </w:rPr>
              <w:t>Computer</w:t>
            </w:r>
            <w:proofErr w:type="spellEnd"/>
            <w:r w:rsidRPr="0093477E">
              <w:rPr>
                <w:sz w:val="20"/>
                <w:szCs w:val="20"/>
              </w:rPr>
              <w:t xml:space="preserve"> </w:t>
            </w:r>
            <w:proofErr w:type="spellStart"/>
            <w:r w:rsidRPr="0093477E">
              <w:rPr>
                <w:sz w:val="20"/>
                <w:szCs w:val="20"/>
              </w:rPr>
              <w:t>Press</w:t>
            </w:r>
            <w:proofErr w:type="spellEnd"/>
            <w:r w:rsidRPr="0093477E">
              <w:rPr>
                <w:sz w:val="20"/>
                <w:szCs w:val="20"/>
              </w:rPr>
              <w:t>, 2000. ISBN 8072263080.</w:t>
            </w:r>
          </w:p>
          <w:p w14:paraId="3936AE60" w14:textId="0C5A88CE" w:rsidR="004371ED" w:rsidRPr="0093477E" w:rsidRDefault="004371ED" w:rsidP="0036433C">
            <w:pPr>
              <w:rPr>
                <w:sz w:val="20"/>
                <w:szCs w:val="20"/>
              </w:rPr>
            </w:pPr>
            <w:r w:rsidRPr="0093477E">
              <w:rPr>
                <w:sz w:val="20"/>
                <w:szCs w:val="20"/>
              </w:rPr>
              <w:t xml:space="preserve">MITCHELL, Ben. </w:t>
            </w:r>
            <w:r w:rsidRPr="0093477E">
              <w:rPr>
                <w:i/>
                <w:iCs/>
                <w:sz w:val="20"/>
                <w:szCs w:val="20"/>
              </w:rPr>
              <w:t xml:space="preserve">Independent </w:t>
            </w:r>
            <w:proofErr w:type="spellStart"/>
            <w:r w:rsidRPr="0093477E">
              <w:rPr>
                <w:i/>
                <w:iCs/>
                <w:sz w:val="20"/>
                <w:szCs w:val="20"/>
              </w:rPr>
              <w:t>animation</w:t>
            </w:r>
            <w:proofErr w:type="spellEnd"/>
            <w:r w:rsidRPr="0093477E">
              <w:rPr>
                <w:i/>
                <w:iCs/>
                <w:sz w:val="20"/>
                <w:szCs w:val="20"/>
              </w:rPr>
              <w:t xml:space="preserve">: </w:t>
            </w:r>
            <w:proofErr w:type="spellStart"/>
            <w:r w:rsidRPr="0093477E">
              <w:rPr>
                <w:i/>
                <w:iCs/>
                <w:sz w:val="20"/>
                <w:szCs w:val="20"/>
              </w:rPr>
              <w:t>developing</w:t>
            </w:r>
            <w:proofErr w:type="spellEnd"/>
            <w:r w:rsidRPr="0093477E">
              <w:rPr>
                <w:i/>
                <w:iCs/>
                <w:sz w:val="20"/>
                <w:szCs w:val="20"/>
              </w:rPr>
              <w:t xml:space="preserve">, </w:t>
            </w:r>
            <w:proofErr w:type="spellStart"/>
            <w:r w:rsidRPr="0093477E">
              <w:rPr>
                <w:i/>
                <w:iCs/>
                <w:sz w:val="20"/>
                <w:szCs w:val="20"/>
              </w:rPr>
              <w:t>producing</w:t>
            </w:r>
            <w:proofErr w:type="spellEnd"/>
            <w:r w:rsidRPr="0093477E">
              <w:rPr>
                <w:i/>
                <w:iCs/>
                <w:sz w:val="20"/>
                <w:szCs w:val="20"/>
              </w:rPr>
              <w:t xml:space="preserve"> and </w:t>
            </w:r>
            <w:proofErr w:type="spellStart"/>
            <w:r w:rsidRPr="0093477E">
              <w:rPr>
                <w:i/>
                <w:iCs/>
                <w:sz w:val="20"/>
                <w:szCs w:val="20"/>
              </w:rPr>
              <w:t>distributing</w:t>
            </w:r>
            <w:proofErr w:type="spellEnd"/>
            <w:r w:rsidRPr="0093477E">
              <w:rPr>
                <w:i/>
                <w:iCs/>
                <w:sz w:val="20"/>
                <w:szCs w:val="20"/>
              </w:rPr>
              <w:t xml:space="preserve"> </w:t>
            </w:r>
            <w:proofErr w:type="spellStart"/>
            <w:r w:rsidRPr="0093477E">
              <w:rPr>
                <w:i/>
                <w:iCs/>
                <w:sz w:val="20"/>
                <w:szCs w:val="20"/>
              </w:rPr>
              <w:t>your</w:t>
            </w:r>
            <w:proofErr w:type="spellEnd"/>
            <w:r w:rsidRPr="0093477E">
              <w:rPr>
                <w:i/>
                <w:iCs/>
                <w:sz w:val="20"/>
                <w:szCs w:val="20"/>
              </w:rPr>
              <w:t xml:space="preserve"> </w:t>
            </w:r>
            <w:proofErr w:type="spellStart"/>
            <w:r w:rsidRPr="0093477E">
              <w:rPr>
                <w:i/>
                <w:iCs/>
                <w:sz w:val="20"/>
                <w:szCs w:val="20"/>
              </w:rPr>
              <w:t>animated</w:t>
            </w:r>
            <w:proofErr w:type="spellEnd"/>
            <w:r w:rsidRPr="0093477E">
              <w:rPr>
                <w:i/>
                <w:iCs/>
                <w:sz w:val="20"/>
                <w:szCs w:val="20"/>
              </w:rPr>
              <w:t xml:space="preserve"> </w:t>
            </w:r>
            <w:proofErr w:type="spellStart"/>
            <w:r w:rsidRPr="0093477E">
              <w:rPr>
                <w:i/>
                <w:iCs/>
                <w:sz w:val="20"/>
                <w:szCs w:val="20"/>
              </w:rPr>
              <w:t>films</w:t>
            </w:r>
            <w:proofErr w:type="spellEnd"/>
            <w:r w:rsidRPr="0093477E">
              <w:rPr>
                <w:sz w:val="20"/>
                <w:szCs w:val="20"/>
              </w:rPr>
              <w:t xml:space="preserve">. </w:t>
            </w:r>
            <w:proofErr w:type="spellStart"/>
            <w:r w:rsidRPr="0093477E">
              <w:rPr>
                <w:sz w:val="20"/>
                <w:szCs w:val="20"/>
              </w:rPr>
              <w:t>Boca</w:t>
            </w:r>
            <w:proofErr w:type="spellEnd"/>
            <w:r w:rsidRPr="0093477E">
              <w:rPr>
                <w:sz w:val="20"/>
                <w:szCs w:val="20"/>
              </w:rPr>
              <w:t xml:space="preserve"> </w:t>
            </w:r>
            <w:proofErr w:type="spellStart"/>
            <w:r w:rsidRPr="0093477E">
              <w:rPr>
                <w:sz w:val="20"/>
                <w:szCs w:val="20"/>
              </w:rPr>
              <w:t>Raton</w:t>
            </w:r>
            <w:proofErr w:type="spellEnd"/>
            <w:r w:rsidRPr="0093477E">
              <w:rPr>
                <w:sz w:val="20"/>
                <w:szCs w:val="20"/>
              </w:rPr>
              <w:t xml:space="preserve">: CRC </w:t>
            </w:r>
            <w:proofErr w:type="spellStart"/>
            <w:r w:rsidRPr="0093477E">
              <w:rPr>
                <w:sz w:val="20"/>
                <w:szCs w:val="20"/>
              </w:rPr>
              <w:t>Press</w:t>
            </w:r>
            <w:proofErr w:type="spellEnd"/>
            <w:r w:rsidRPr="0093477E">
              <w:rPr>
                <w:sz w:val="20"/>
                <w:szCs w:val="20"/>
              </w:rPr>
              <w:t>, Taylor &amp; Francis Group, 2017. ISBN 978-1-1388-5572-4</w:t>
            </w:r>
            <w:r w:rsidR="0036433C">
              <w:rPr>
                <w:sz w:val="20"/>
                <w:szCs w:val="20"/>
              </w:rPr>
              <w:t>.</w:t>
            </w:r>
          </w:p>
          <w:p w14:paraId="03AB8087" w14:textId="77777777" w:rsidR="0036433C" w:rsidRDefault="004371ED" w:rsidP="0036433C">
            <w:pPr>
              <w:rPr>
                <w:sz w:val="20"/>
                <w:szCs w:val="20"/>
              </w:rPr>
            </w:pPr>
            <w:r w:rsidRPr="0093477E">
              <w:rPr>
                <w:sz w:val="20"/>
                <w:szCs w:val="20"/>
              </w:rPr>
              <w:t>PEASE, Allan. </w:t>
            </w:r>
            <w:r w:rsidRPr="0093477E">
              <w:rPr>
                <w:i/>
                <w:iCs/>
                <w:sz w:val="20"/>
                <w:szCs w:val="20"/>
              </w:rPr>
              <w:t>Řeč těla: jak porozumět druhým z jejich gest, mimiky a postojů těla</w:t>
            </w:r>
            <w:r w:rsidRPr="0093477E">
              <w:rPr>
                <w:sz w:val="20"/>
                <w:szCs w:val="20"/>
              </w:rPr>
              <w:t xml:space="preserve">. Praha: Portál, 2001. </w:t>
            </w:r>
          </w:p>
          <w:p w14:paraId="01CC7710" w14:textId="24419986" w:rsidR="004371ED" w:rsidRPr="0093477E" w:rsidRDefault="004371ED" w:rsidP="0036433C">
            <w:pPr>
              <w:rPr>
                <w:sz w:val="20"/>
                <w:szCs w:val="20"/>
              </w:rPr>
            </w:pPr>
            <w:r w:rsidRPr="0093477E">
              <w:rPr>
                <w:sz w:val="20"/>
                <w:szCs w:val="20"/>
              </w:rPr>
              <w:t>ISBN 80-7178-582-2.</w:t>
            </w:r>
          </w:p>
          <w:p w14:paraId="1C0060A7" w14:textId="20B8FFAD" w:rsidR="004371ED" w:rsidRPr="0093477E" w:rsidRDefault="004371ED" w:rsidP="0036433C">
            <w:pPr>
              <w:rPr>
                <w:sz w:val="20"/>
                <w:szCs w:val="20"/>
              </w:rPr>
            </w:pPr>
            <w:r w:rsidRPr="0093477E">
              <w:rPr>
                <w:sz w:val="20"/>
                <w:szCs w:val="20"/>
              </w:rPr>
              <w:t xml:space="preserve">WINDER, Catherine, </w:t>
            </w:r>
            <w:proofErr w:type="spellStart"/>
            <w:r w:rsidRPr="0093477E">
              <w:rPr>
                <w:sz w:val="20"/>
                <w:szCs w:val="20"/>
              </w:rPr>
              <w:t>Zahra</w:t>
            </w:r>
            <w:proofErr w:type="spellEnd"/>
            <w:r w:rsidRPr="0093477E">
              <w:rPr>
                <w:sz w:val="20"/>
                <w:szCs w:val="20"/>
              </w:rPr>
              <w:t xml:space="preserve"> DOWLATABADI a </w:t>
            </w:r>
            <w:proofErr w:type="spellStart"/>
            <w:r w:rsidRPr="0093477E">
              <w:rPr>
                <w:sz w:val="20"/>
                <w:szCs w:val="20"/>
              </w:rPr>
              <w:t>Tracey</w:t>
            </w:r>
            <w:proofErr w:type="spellEnd"/>
            <w:r w:rsidRPr="0093477E">
              <w:rPr>
                <w:sz w:val="20"/>
                <w:szCs w:val="20"/>
              </w:rPr>
              <w:t xml:space="preserve"> MILLER-ZARNEKE. </w:t>
            </w:r>
            <w:proofErr w:type="spellStart"/>
            <w:r w:rsidRPr="0093477E">
              <w:rPr>
                <w:i/>
                <w:iCs/>
                <w:sz w:val="20"/>
                <w:szCs w:val="20"/>
              </w:rPr>
              <w:t>Producing</w:t>
            </w:r>
            <w:proofErr w:type="spellEnd"/>
            <w:r w:rsidRPr="0093477E">
              <w:rPr>
                <w:i/>
                <w:iCs/>
                <w:sz w:val="20"/>
                <w:szCs w:val="20"/>
              </w:rPr>
              <w:t xml:space="preserve"> </w:t>
            </w:r>
            <w:proofErr w:type="spellStart"/>
            <w:r w:rsidRPr="0093477E">
              <w:rPr>
                <w:i/>
                <w:iCs/>
                <w:sz w:val="20"/>
                <w:szCs w:val="20"/>
              </w:rPr>
              <w:t>animation</w:t>
            </w:r>
            <w:proofErr w:type="spellEnd"/>
            <w:r w:rsidRPr="0093477E">
              <w:rPr>
                <w:sz w:val="20"/>
                <w:szCs w:val="20"/>
              </w:rPr>
              <w:t xml:space="preserve">. Second </w:t>
            </w:r>
            <w:proofErr w:type="spellStart"/>
            <w:r w:rsidRPr="0093477E">
              <w:rPr>
                <w:sz w:val="20"/>
                <w:szCs w:val="20"/>
              </w:rPr>
              <w:t>edition</w:t>
            </w:r>
            <w:proofErr w:type="spellEnd"/>
            <w:r w:rsidRPr="0093477E">
              <w:rPr>
                <w:sz w:val="20"/>
                <w:szCs w:val="20"/>
              </w:rPr>
              <w:t xml:space="preserve">. </w:t>
            </w:r>
            <w:proofErr w:type="spellStart"/>
            <w:r w:rsidRPr="0093477E">
              <w:rPr>
                <w:sz w:val="20"/>
                <w:szCs w:val="20"/>
              </w:rPr>
              <w:t>Boca</w:t>
            </w:r>
            <w:proofErr w:type="spellEnd"/>
            <w:r w:rsidRPr="0093477E">
              <w:rPr>
                <w:sz w:val="20"/>
                <w:szCs w:val="20"/>
              </w:rPr>
              <w:t xml:space="preserve"> </w:t>
            </w:r>
            <w:proofErr w:type="spellStart"/>
            <w:r w:rsidRPr="0093477E">
              <w:rPr>
                <w:sz w:val="20"/>
                <w:szCs w:val="20"/>
              </w:rPr>
              <w:t>Raton</w:t>
            </w:r>
            <w:proofErr w:type="spellEnd"/>
            <w:r w:rsidRPr="0093477E">
              <w:rPr>
                <w:sz w:val="20"/>
                <w:szCs w:val="20"/>
              </w:rPr>
              <w:t xml:space="preserve">: CRC </w:t>
            </w:r>
            <w:proofErr w:type="spellStart"/>
            <w:r w:rsidRPr="0093477E">
              <w:rPr>
                <w:sz w:val="20"/>
                <w:szCs w:val="20"/>
              </w:rPr>
              <w:t>Press</w:t>
            </w:r>
            <w:proofErr w:type="spellEnd"/>
            <w:r w:rsidRPr="0093477E">
              <w:rPr>
                <w:sz w:val="20"/>
                <w:szCs w:val="20"/>
              </w:rPr>
              <w:t>, Taylor &amp; Francis Group, 2011. ISBN 978-0-240-81535-0</w:t>
            </w:r>
            <w:r w:rsidR="00207C3A">
              <w:rPr>
                <w:sz w:val="20"/>
                <w:szCs w:val="20"/>
              </w:rPr>
              <w:t>.</w:t>
            </w:r>
          </w:p>
        </w:tc>
      </w:tr>
    </w:tbl>
    <w:p w14:paraId="78E9B3EF" w14:textId="77777777" w:rsidR="004371ED" w:rsidRDefault="004371ED" w:rsidP="004371ED"/>
    <w:p w14:paraId="38A8DACD" w14:textId="77777777" w:rsidR="004371ED" w:rsidRDefault="004371ED" w:rsidP="004371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71ED" w14:paraId="3A49A353" w14:textId="77777777" w:rsidTr="005C2183">
        <w:tc>
          <w:tcPr>
            <w:tcW w:w="9855" w:type="dxa"/>
            <w:gridSpan w:val="8"/>
            <w:tcBorders>
              <w:bottom w:val="double" w:sz="4" w:space="0" w:color="auto"/>
            </w:tcBorders>
            <w:shd w:val="clear" w:color="auto" w:fill="BDD6EE"/>
          </w:tcPr>
          <w:p w14:paraId="40DEB16E" w14:textId="77777777" w:rsidR="004371ED" w:rsidRDefault="004371ED" w:rsidP="005C2183">
            <w:pPr>
              <w:jc w:val="both"/>
              <w:rPr>
                <w:b/>
                <w:sz w:val="28"/>
              </w:rPr>
            </w:pPr>
            <w:r>
              <w:lastRenderedPageBreak/>
              <w:br w:type="page"/>
            </w:r>
            <w:r>
              <w:rPr>
                <w:b/>
                <w:sz w:val="28"/>
              </w:rPr>
              <w:t>B-III – Charakteristika studijního předmětu</w:t>
            </w:r>
          </w:p>
        </w:tc>
      </w:tr>
      <w:tr w:rsidR="004371ED" w14:paraId="62DAC306" w14:textId="77777777" w:rsidTr="005C2183">
        <w:tc>
          <w:tcPr>
            <w:tcW w:w="3086" w:type="dxa"/>
            <w:tcBorders>
              <w:top w:val="double" w:sz="4" w:space="0" w:color="auto"/>
            </w:tcBorders>
            <w:shd w:val="clear" w:color="auto" w:fill="F7CAAC"/>
          </w:tcPr>
          <w:p w14:paraId="360B833D" w14:textId="77777777" w:rsidR="004371ED" w:rsidRPr="007B6174" w:rsidRDefault="004371ED" w:rsidP="005C2183">
            <w:pPr>
              <w:rPr>
                <w:b/>
                <w:sz w:val="20"/>
                <w:szCs w:val="20"/>
              </w:rPr>
            </w:pPr>
            <w:r w:rsidRPr="007B6174">
              <w:rPr>
                <w:b/>
                <w:sz w:val="20"/>
                <w:szCs w:val="20"/>
              </w:rPr>
              <w:t>Název studijního předmětu</w:t>
            </w:r>
          </w:p>
        </w:tc>
        <w:tc>
          <w:tcPr>
            <w:tcW w:w="6769" w:type="dxa"/>
            <w:gridSpan w:val="7"/>
            <w:tcBorders>
              <w:top w:val="double" w:sz="4" w:space="0" w:color="auto"/>
            </w:tcBorders>
          </w:tcPr>
          <w:p w14:paraId="72B69E10" w14:textId="77777777" w:rsidR="004371ED" w:rsidRPr="007B6174" w:rsidRDefault="004371ED" w:rsidP="005C2183">
            <w:pPr>
              <w:jc w:val="both"/>
              <w:rPr>
                <w:sz w:val="20"/>
                <w:szCs w:val="20"/>
              </w:rPr>
            </w:pPr>
            <w:r w:rsidRPr="007B6174">
              <w:rPr>
                <w:sz w:val="20"/>
                <w:szCs w:val="20"/>
              </w:rPr>
              <w:t>Týmová práce 2</w:t>
            </w:r>
          </w:p>
        </w:tc>
      </w:tr>
      <w:tr w:rsidR="004371ED" w14:paraId="31B4133C" w14:textId="77777777" w:rsidTr="005C2183">
        <w:tc>
          <w:tcPr>
            <w:tcW w:w="3086" w:type="dxa"/>
            <w:shd w:val="clear" w:color="auto" w:fill="F7CAAC"/>
          </w:tcPr>
          <w:p w14:paraId="7D7896B7" w14:textId="77777777" w:rsidR="004371ED" w:rsidRPr="007B6174" w:rsidRDefault="004371ED" w:rsidP="005C2183">
            <w:pPr>
              <w:rPr>
                <w:b/>
                <w:sz w:val="20"/>
                <w:szCs w:val="20"/>
              </w:rPr>
            </w:pPr>
            <w:r w:rsidRPr="007B6174">
              <w:rPr>
                <w:b/>
                <w:sz w:val="20"/>
                <w:szCs w:val="20"/>
              </w:rPr>
              <w:t>Typ předmětu</w:t>
            </w:r>
          </w:p>
        </w:tc>
        <w:tc>
          <w:tcPr>
            <w:tcW w:w="3406" w:type="dxa"/>
            <w:gridSpan w:val="4"/>
          </w:tcPr>
          <w:p w14:paraId="163AED02" w14:textId="77777777" w:rsidR="004371ED" w:rsidRPr="007B6174" w:rsidRDefault="004371ED" w:rsidP="005C2183">
            <w:pPr>
              <w:jc w:val="both"/>
              <w:rPr>
                <w:sz w:val="20"/>
                <w:szCs w:val="20"/>
              </w:rPr>
            </w:pPr>
            <w:r w:rsidRPr="007B6174">
              <w:rPr>
                <w:sz w:val="20"/>
                <w:szCs w:val="20"/>
              </w:rPr>
              <w:t>povinný</w:t>
            </w:r>
          </w:p>
        </w:tc>
        <w:tc>
          <w:tcPr>
            <w:tcW w:w="2695" w:type="dxa"/>
            <w:gridSpan w:val="2"/>
            <w:shd w:val="clear" w:color="auto" w:fill="F7CAAC"/>
          </w:tcPr>
          <w:p w14:paraId="6DA32962" w14:textId="77777777" w:rsidR="004371ED" w:rsidRPr="007B6174" w:rsidRDefault="004371ED" w:rsidP="005C2183">
            <w:pPr>
              <w:jc w:val="both"/>
              <w:rPr>
                <w:sz w:val="20"/>
                <w:szCs w:val="20"/>
              </w:rPr>
            </w:pPr>
            <w:r w:rsidRPr="007B6174">
              <w:rPr>
                <w:b/>
                <w:sz w:val="20"/>
                <w:szCs w:val="20"/>
              </w:rPr>
              <w:t>doporučený ročník / semestr</w:t>
            </w:r>
          </w:p>
        </w:tc>
        <w:tc>
          <w:tcPr>
            <w:tcW w:w="668" w:type="dxa"/>
          </w:tcPr>
          <w:p w14:paraId="277795A1" w14:textId="77777777" w:rsidR="004371ED" w:rsidRPr="007B6174" w:rsidRDefault="004371ED" w:rsidP="005C2183">
            <w:pPr>
              <w:jc w:val="both"/>
              <w:rPr>
                <w:sz w:val="20"/>
                <w:szCs w:val="20"/>
              </w:rPr>
            </w:pPr>
            <w:r w:rsidRPr="007B6174">
              <w:rPr>
                <w:sz w:val="20"/>
                <w:szCs w:val="20"/>
              </w:rPr>
              <w:t>2/ZS</w:t>
            </w:r>
          </w:p>
        </w:tc>
      </w:tr>
      <w:tr w:rsidR="004371ED" w14:paraId="75886399" w14:textId="77777777" w:rsidTr="005C2183">
        <w:tc>
          <w:tcPr>
            <w:tcW w:w="3086" w:type="dxa"/>
            <w:shd w:val="clear" w:color="auto" w:fill="F7CAAC"/>
          </w:tcPr>
          <w:p w14:paraId="6452C527" w14:textId="77777777" w:rsidR="004371ED" w:rsidRPr="007B6174" w:rsidRDefault="004371ED" w:rsidP="005C2183">
            <w:pPr>
              <w:rPr>
                <w:b/>
                <w:sz w:val="20"/>
                <w:szCs w:val="20"/>
              </w:rPr>
            </w:pPr>
            <w:r w:rsidRPr="007B6174">
              <w:rPr>
                <w:b/>
                <w:sz w:val="20"/>
                <w:szCs w:val="20"/>
              </w:rPr>
              <w:t>Rozsah studijního předmětu</w:t>
            </w:r>
          </w:p>
        </w:tc>
        <w:tc>
          <w:tcPr>
            <w:tcW w:w="1701" w:type="dxa"/>
            <w:gridSpan w:val="2"/>
          </w:tcPr>
          <w:p w14:paraId="566259A2" w14:textId="77777777" w:rsidR="004371ED" w:rsidRPr="007B6174" w:rsidRDefault="004371ED" w:rsidP="005C2183">
            <w:pPr>
              <w:jc w:val="both"/>
              <w:rPr>
                <w:sz w:val="20"/>
                <w:szCs w:val="20"/>
              </w:rPr>
            </w:pPr>
            <w:r w:rsidRPr="007B6174">
              <w:rPr>
                <w:sz w:val="20"/>
                <w:szCs w:val="20"/>
              </w:rPr>
              <w:t>26c</w:t>
            </w:r>
          </w:p>
        </w:tc>
        <w:tc>
          <w:tcPr>
            <w:tcW w:w="889" w:type="dxa"/>
            <w:shd w:val="clear" w:color="auto" w:fill="F7CAAC"/>
          </w:tcPr>
          <w:p w14:paraId="16158E58" w14:textId="77777777" w:rsidR="004371ED" w:rsidRPr="007B6174" w:rsidRDefault="004371ED" w:rsidP="005C2183">
            <w:pPr>
              <w:jc w:val="both"/>
              <w:rPr>
                <w:b/>
                <w:sz w:val="20"/>
                <w:szCs w:val="20"/>
              </w:rPr>
            </w:pPr>
            <w:r w:rsidRPr="007B6174">
              <w:rPr>
                <w:b/>
                <w:sz w:val="20"/>
                <w:szCs w:val="20"/>
              </w:rPr>
              <w:t xml:space="preserve">hod. </w:t>
            </w:r>
          </w:p>
        </w:tc>
        <w:tc>
          <w:tcPr>
            <w:tcW w:w="816" w:type="dxa"/>
          </w:tcPr>
          <w:p w14:paraId="54028E6C" w14:textId="77777777" w:rsidR="004371ED" w:rsidRPr="007B6174" w:rsidRDefault="004371ED" w:rsidP="005C2183">
            <w:pPr>
              <w:jc w:val="both"/>
              <w:rPr>
                <w:sz w:val="20"/>
                <w:szCs w:val="20"/>
              </w:rPr>
            </w:pPr>
            <w:r w:rsidRPr="007B6174">
              <w:rPr>
                <w:sz w:val="20"/>
                <w:szCs w:val="20"/>
              </w:rPr>
              <w:t>26</w:t>
            </w:r>
          </w:p>
        </w:tc>
        <w:tc>
          <w:tcPr>
            <w:tcW w:w="2156" w:type="dxa"/>
            <w:shd w:val="clear" w:color="auto" w:fill="F7CAAC"/>
          </w:tcPr>
          <w:p w14:paraId="011EB7E1" w14:textId="77777777" w:rsidR="004371ED" w:rsidRPr="007B6174" w:rsidRDefault="004371ED" w:rsidP="005C2183">
            <w:pPr>
              <w:jc w:val="both"/>
              <w:rPr>
                <w:b/>
                <w:sz w:val="20"/>
                <w:szCs w:val="20"/>
              </w:rPr>
            </w:pPr>
            <w:r w:rsidRPr="007B6174">
              <w:rPr>
                <w:b/>
                <w:sz w:val="20"/>
                <w:szCs w:val="20"/>
              </w:rPr>
              <w:t>kreditů</w:t>
            </w:r>
          </w:p>
        </w:tc>
        <w:tc>
          <w:tcPr>
            <w:tcW w:w="1207" w:type="dxa"/>
            <w:gridSpan w:val="2"/>
          </w:tcPr>
          <w:p w14:paraId="1280E2C5" w14:textId="77777777" w:rsidR="004371ED" w:rsidRPr="007B6174" w:rsidRDefault="004371ED" w:rsidP="005C2183">
            <w:pPr>
              <w:jc w:val="both"/>
              <w:rPr>
                <w:sz w:val="20"/>
                <w:szCs w:val="20"/>
              </w:rPr>
            </w:pPr>
            <w:r w:rsidRPr="007B6174">
              <w:rPr>
                <w:sz w:val="20"/>
                <w:szCs w:val="20"/>
              </w:rPr>
              <w:t>2</w:t>
            </w:r>
          </w:p>
        </w:tc>
      </w:tr>
      <w:tr w:rsidR="004371ED" w14:paraId="10E67DA7" w14:textId="77777777" w:rsidTr="005C2183">
        <w:tc>
          <w:tcPr>
            <w:tcW w:w="3086" w:type="dxa"/>
            <w:shd w:val="clear" w:color="auto" w:fill="F7CAAC"/>
          </w:tcPr>
          <w:p w14:paraId="0C61ED98" w14:textId="77777777" w:rsidR="004371ED" w:rsidRPr="007B6174" w:rsidRDefault="004371ED" w:rsidP="005C2183">
            <w:pPr>
              <w:rPr>
                <w:b/>
                <w:sz w:val="20"/>
                <w:szCs w:val="20"/>
              </w:rPr>
            </w:pPr>
            <w:r w:rsidRPr="007B6174">
              <w:rPr>
                <w:b/>
                <w:sz w:val="20"/>
                <w:szCs w:val="20"/>
              </w:rPr>
              <w:t xml:space="preserve">Prerekvizity, </w:t>
            </w:r>
            <w:proofErr w:type="spellStart"/>
            <w:r w:rsidRPr="007B6174">
              <w:rPr>
                <w:b/>
                <w:sz w:val="20"/>
                <w:szCs w:val="20"/>
              </w:rPr>
              <w:t>korekvizity</w:t>
            </w:r>
            <w:proofErr w:type="spellEnd"/>
            <w:r w:rsidRPr="007B6174">
              <w:rPr>
                <w:b/>
                <w:sz w:val="20"/>
                <w:szCs w:val="20"/>
              </w:rPr>
              <w:t>, ekvivalence</w:t>
            </w:r>
          </w:p>
        </w:tc>
        <w:tc>
          <w:tcPr>
            <w:tcW w:w="6769" w:type="dxa"/>
            <w:gridSpan w:val="7"/>
          </w:tcPr>
          <w:p w14:paraId="23E4859C" w14:textId="77777777" w:rsidR="004371ED" w:rsidRPr="007B6174" w:rsidRDefault="004371ED" w:rsidP="005C2183">
            <w:pPr>
              <w:jc w:val="both"/>
              <w:rPr>
                <w:sz w:val="20"/>
                <w:szCs w:val="20"/>
              </w:rPr>
            </w:pPr>
          </w:p>
        </w:tc>
      </w:tr>
      <w:tr w:rsidR="004371ED" w14:paraId="1562F798" w14:textId="77777777" w:rsidTr="005C2183">
        <w:tc>
          <w:tcPr>
            <w:tcW w:w="3086" w:type="dxa"/>
            <w:shd w:val="clear" w:color="auto" w:fill="F7CAAC"/>
          </w:tcPr>
          <w:p w14:paraId="756F2A2F" w14:textId="77777777" w:rsidR="004371ED" w:rsidRPr="007B6174" w:rsidRDefault="004371ED" w:rsidP="005C2183">
            <w:pPr>
              <w:rPr>
                <w:b/>
                <w:sz w:val="20"/>
                <w:szCs w:val="20"/>
              </w:rPr>
            </w:pPr>
            <w:r w:rsidRPr="007B6174">
              <w:rPr>
                <w:b/>
                <w:sz w:val="20"/>
                <w:szCs w:val="20"/>
              </w:rPr>
              <w:t>Způsob ověření studijních výsledků</w:t>
            </w:r>
          </w:p>
        </w:tc>
        <w:tc>
          <w:tcPr>
            <w:tcW w:w="3406" w:type="dxa"/>
            <w:gridSpan w:val="4"/>
          </w:tcPr>
          <w:p w14:paraId="44B247F5" w14:textId="77777777" w:rsidR="004371ED" w:rsidRPr="007B6174" w:rsidRDefault="004371ED" w:rsidP="005C2183">
            <w:pPr>
              <w:jc w:val="both"/>
              <w:rPr>
                <w:sz w:val="20"/>
                <w:szCs w:val="20"/>
              </w:rPr>
            </w:pPr>
            <w:r w:rsidRPr="007B6174">
              <w:rPr>
                <w:sz w:val="20"/>
                <w:szCs w:val="20"/>
              </w:rPr>
              <w:t>zápočet</w:t>
            </w:r>
          </w:p>
        </w:tc>
        <w:tc>
          <w:tcPr>
            <w:tcW w:w="2156" w:type="dxa"/>
            <w:shd w:val="clear" w:color="auto" w:fill="F7CAAC"/>
          </w:tcPr>
          <w:p w14:paraId="067F57A7" w14:textId="77777777" w:rsidR="004371ED" w:rsidRPr="007B6174" w:rsidRDefault="004371ED" w:rsidP="005C2183">
            <w:pPr>
              <w:jc w:val="both"/>
              <w:rPr>
                <w:b/>
                <w:sz w:val="20"/>
                <w:szCs w:val="20"/>
              </w:rPr>
            </w:pPr>
            <w:r w:rsidRPr="007B6174">
              <w:rPr>
                <w:b/>
                <w:sz w:val="20"/>
                <w:szCs w:val="20"/>
              </w:rPr>
              <w:t>Forma výuky</w:t>
            </w:r>
          </w:p>
        </w:tc>
        <w:tc>
          <w:tcPr>
            <w:tcW w:w="1207" w:type="dxa"/>
            <w:gridSpan w:val="2"/>
          </w:tcPr>
          <w:p w14:paraId="5E524662" w14:textId="77777777" w:rsidR="004371ED" w:rsidRPr="007B6174" w:rsidRDefault="004371ED" w:rsidP="005C2183">
            <w:pPr>
              <w:jc w:val="both"/>
              <w:rPr>
                <w:sz w:val="20"/>
                <w:szCs w:val="20"/>
              </w:rPr>
            </w:pPr>
            <w:r w:rsidRPr="007B6174">
              <w:rPr>
                <w:sz w:val="20"/>
                <w:szCs w:val="20"/>
              </w:rPr>
              <w:t>cvičení</w:t>
            </w:r>
          </w:p>
        </w:tc>
      </w:tr>
      <w:tr w:rsidR="004371ED" w14:paraId="339077B1" w14:textId="77777777" w:rsidTr="005C2183">
        <w:tc>
          <w:tcPr>
            <w:tcW w:w="3086" w:type="dxa"/>
            <w:shd w:val="clear" w:color="auto" w:fill="F7CAAC"/>
          </w:tcPr>
          <w:p w14:paraId="10C13B78" w14:textId="77777777" w:rsidR="004371ED" w:rsidRPr="007B6174" w:rsidRDefault="004371ED" w:rsidP="005C2183">
            <w:pPr>
              <w:rPr>
                <w:b/>
                <w:sz w:val="20"/>
                <w:szCs w:val="20"/>
              </w:rPr>
            </w:pPr>
            <w:r w:rsidRPr="007B6174">
              <w:rPr>
                <w:b/>
                <w:sz w:val="20"/>
                <w:szCs w:val="20"/>
              </w:rPr>
              <w:t>Forma způsobu ověření studijních výsledků a další požadavky na studenta</w:t>
            </w:r>
          </w:p>
        </w:tc>
        <w:tc>
          <w:tcPr>
            <w:tcW w:w="6769" w:type="dxa"/>
            <w:gridSpan w:val="7"/>
            <w:tcBorders>
              <w:bottom w:val="nil"/>
            </w:tcBorders>
          </w:tcPr>
          <w:p w14:paraId="60131560" w14:textId="77777777" w:rsidR="004371ED" w:rsidRPr="007B6174" w:rsidRDefault="004371ED" w:rsidP="005C2183">
            <w:pPr>
              <w:jc w:val="both"/>
              <w:rPr>
                <w:sz w:val="20"/>
                <w:szCs w:val="20"/>
              </w:rPr>
            </w:pPr>
            <w:r w:rsidRPr="007B6174">
              <w:rPr>
                <w:sz w:val="20"/>
                <w:szCs w:val="20"/>
              </w:rPr>
              <w:t>ústní,</w:t>
            </w:r>
          </w:p>
          <w:p w14:paraId="5727F936" w14:textId="77777777" w:rsidR="004371ED" w:rsidRPr="007B6174" w:rsidRDefault="004371ED" w:rsidP="005C2183">
            <w:pPr>
              <w:jc w:val="both"/>
              <w:rPr>
                <w:sz w:val="20"/>
                <w:szCs w:val="20"/>
              </w:rPr>
            </w:pPr>
            <w:r w:rsidRPr="007B6174">
              <w:rPr>
                <w:sz w:val="20"/>
                <w:szCs w:val="20"/>
              </w:rPr>
              <w:t>80% aktivní účast na cvičeních, zpracování praktického úkolu a prezentace</w:t>
            </w:r>
          </w:p>
        </w:tc>
      </w:tr>
      <w:tr w:rsidR="004371ED" w14:paraId="3B678297" w14:textId="77777777" w:rsidTr="00176BFF">
        <w:trPr>
          <w:trHeight w:val="62"/>
        </w:trPr>
        <w:tc>
          <w:tcPr>
            <w:tcW w:w="9855" w:type="dxa"/>
            <w:gridSpan w:val="8"/>
            <w:tcBorders>
              <w:top w:val="nil"/>
            </w:tcBorders>
          </w:tcPr>
          <w:p w14:paraId="484C8A6E" w14:textId="77777777" w:rsidR="004371ED" w:rsidRPr="007B6174" w:rsidRDefault="004371ED" w:rsidP="005C2183">
            <w:pPr>
              <w:rPr>
                <w:sz w:val="20"/>
                <w:szCs w:val="20"/>
              </w:rPr>
            </w:pPr>
          </w:p>
        </w:tc>
      </w:tr>
      <w:tr w:rsidR="004371ED" w14:paraId="09AED7CE" w14:textId="77777777" w:rsidTr="005C2183">
        <w:trPr>
          <w:trHeight w:val="197"/>
        </w:trPr>
        <w:tc>
          <w:tcPr>
            <w:tcW w:w="3086" w:type="dxa"/>
            <w:tcBorders>
              <w:top w:val="nil"/>
            </w:tcBorders>
            <w:shd w:val="clear" w:color="auto" w:fill="F7CAAC"/>
          </w:tcPr>
          <w:p w14:paraId="0D09B286" w14:textId="77777777" w:rsidR="004371ED" w:rsidRPr="007B6174" w:rsidRDefault="004371ED" w:rsidP="005C2183">
            <w:pPr>
              <w:rPr>
                <w:b/>
                <w:sz w:val="20"/>
                <w:szCs w:val="20"/>
              </w:rPr>
            </w:pPr>
            <w:r w:rsidRPr="007B6174">
              <w:rPr>
                <w:b/>
                <w:sz w:val="20"/>
                <w:szCs w:val="20"/>
              </w:rPr>
              <w:t>Garant předmětu</w:t>
            </w:r>
          </w:p>
        </w:tc>
        <w:tc>
          <w:tcPr>
            <w:tcW w:w="6769" w:type="dxa"/>
            <w:gridSpan w:val="7"/>
            <w:tcBorders>
              <w:top w:val="nil"/>
            </w:tcBorders>
          </w:tcPr>
          <w:p w14:paraId="48128616" w14:textId="77777777" w:rsidR="004371ED" w:rsidRPr="007B6174" w:rsidRDefault="004371ED" w:rsidP="005C2183">
            <w:pPr>
              <w:jc w:val="both"/>
              <w:rPr>
                <w:sz w:val="20"/>
                <w:szCs w:val="20"/>
              </w:rPr>
            </w:pPr>
            <w:r w:rsidRPr="007B6174">
              <w:rPr>
                <w:sz w:val="20"/>
                <w:szCs w:val="20"/>
              </w:rPr>
              <w:t>MgA. Martin Kotík</w:t>
            </w:r>
          </w:p>
        </w:tc>
      </w:tr>
      <w:tr w:rsidR="004371ED" w14:paraId="5F716181" w14:textId="77777777" w:rsidTr="005C2183">
        <w:trPr>
          <w:trHeight w:val="243"/>
        </w:trPr>
        <w:tc>
          <w:tcPr>
            <w:tcW w:w="3086" w:type="dxa"/>
            <w:tcBorders>
              <w:top w:val="nil"/>
            </w:tcBorders>
            <w:shd w:val="clear" w:color="auto" w:fill="F7CAAC"/>
          </w:tcPr>
          <w:p w14:paraId="1399BD33" w14:textId="77777777" w:rsidR="004371ED" w:rsidRPr="007B6174" w:rsidRDefault="004371ED" w:rsidP="005C2183">
            <w:pPr>
              <w:rPr>
                <w:b/>
                <w:sz w:val="20"/>
                <w:szCs w:val="20"/>
              </w:rPr>
            </w:pPr>
            <w:r w:rsidRPr="007B6174">
              <w:rPr>
                <w:b/>
                <w:sz w:val="20"/>
                <w:szCs w:val="20"/>
              </w:rPr>
              <w:t>Zapojení garanta do výuky předmětu</w:t>
            </w:r>
          </w:p>
        </w:tc>
        <w:tc>
          <w:tcPr>
            <w:tcW w:w="6769" w:type="dxa"/>
            <w:gridSpan w:val="7"/>
            <w:tcBorders>
              <w:top w:val="nil"/>
            </w:tcBorders>
          </w:tcPr>
          <w:p w14:paraId="0BFC0C52" w14:textId="4BA50DA6" w:rsidR="004371ED" w:rsidRPr="007B6174" w:rsidRDefault="004371ED" w:rsidP="005C2183">
            <w:pPr>
              <w:jc w:val="both"/>
              <w:rPr>
                <w:sz w:val="20"/>
                <w:szCs w:val="20"/>
              </w:rPr>
            </w:pPr>
            <w:r w:rsidRPr="007B6174">
              <w:rPr>
                <w:sz w:val="20"/>
                <w:szCs w:val="20"/>
              </w:rPr>
              <w:t>100 %</w:t>
            </w:r>
          </w:p>
        </w:tc>
      </w:tr>
      <w:tr w:rsidR="004371ED" w14:paraId="6EF7903B" w14:textId="77777777" w:rsidTr="005C2183">
        <w:tc>
          <w:tcPr>
            <w:tcW w:w="3086" w:type="dxa"/>
            <w:shd w:val="clear" w:color="auto" w:fill="F7CAAC"/>
          </w:tcPr>
          <w:p w14:paraId="1BB68927" w14:textId="77777777" w:rsidR="004371ED" w:rsidRPr="007B6174" w:rsidRDefault="004371ED" w:rsidP="005C2183">
            <w:pPr>
              <w:rPr>
                <w:b/>
                <w:sz w:val="20"/>
                <w:szCs w:val="20"/>
              </w:rPr>
            </w:pPr>
            <w:r w:rsidRPr="007B6174">
              <w:rPr>
                <w:b/>
                <w:sz w:val="20"/>
                <w:szCs w:val="20"/>
              </w:rPr>
              <w:t>Vyučující</w:t>
            </w:r>
          </w:p>
        </w:tc>
        <w:tc>
          <w:tcPr>
            <w:tcW w:w="6769" w:type="dxa"/>
            <w:gridSpan w:val="7"/>
            <w:tcBorders>
              <w:bottom w:val="nil"/>
            </w:tcBorders>
          </w:tcPr>
          <w:p w14:paraId="44B8573D" w14:textId="607B0CA6" w:rsidR="004371ED" w:rsidRPr="007B6174" w:rsidRDefault="004371ED" w:rsidP="005C2183">
            <w:pPr>
              <w:jc w:val="both"/>
              <w:rPr>
                <w:sz w:val="20"/>
                <w:szCs w:val="20"/>
              </w:rPr>
            </w:pPr>
            <w:r w:rsidRPr="007B6174">
              <w:rPr>
                <w:sz w:val="20"/>
                <w:szCs w:val="20"/>
              </w:rPr>
              <w:t xml:space="preserve">MgA. Martin Kotík </w:t>
            </w:r>
          </w:p>
        </w:tc>
      </w:tr>
      <w:tr w:rsidR="004371ED" w14:paraId="030248BF" w14:textId="77777777" w:rsidTr="00176BFF">
        <w:trPr>
          <w:trHeight w:val="62"/>
        </w:trPr>
        <w:tc>
          <w:tcPr>
            <w:tcW w:w="9855" w:type="dxa"/>
            <w:gridSpan w:val="8"/>
            <w:tcBorders>
              <w:top w:val="nil"/>
            </w:tcBorders>
          </w:tcPr>
          <w:p w14:paraId="2A6515CE" w14:textId="77777777" w:rsidR="004371ED" w:rsidRPr="007B6174" w:rsidRDefault="004371ED" w:rsidP="005C2183">
            <w:pPr>
              <w:jc w:val="both"/>
              <w:rPr>
                <w:sz w:val="20"/>
                <w:szCs w:val="20"/>
              </w:rPr>
            </w:pPr>
          </w:p>
        </w:tc>
      </w:tr>
      <w:tr w:rsidR="004371ED" w14:paraId="57806D25" w14:textId="77777777" w:rsidTr="005C2183">
        <w:tc>
          <w:tcPr>
            <w:tcW w:w="3086" w:type="dxa"/>
            <w:shd w:val="clear" w:color="auto" w:fill="F7CAAC"/>
          </w:tcPr>
          <w:p w14:paraId="09AD70C0" w14:textId="77777777" w:rsidR="004371ED" w:rsidRPr="007B6174" w:rsidRDefault="004371ED" w:rsidP="005C2183">
            <w:pPr>
              <w:jc w:val="both"/>
              <w:rPr>
                <w:b/>
                <w:sz w:val="20"/>
                <w:szCs w:val="20"/>
              </w:rPr>
            </w:pPr>
            <w:r w:rsidRPr="007B6174">
              <w:rPr>
                <w:b/>
                <w:sz w:val="20"/>
                <w:szCs w:val="20"/>
              </w:rPr>
              <w:t>Stručná anotace předmětu</w:t>
            </w:r>
          </w:p>
        </w:tc>
        <w:tc>
          <w:tcPr>
            <w:tcW w:w="6769" w:type="dxa"/>
            <w:gridSpan w:val="7"/>
            <w:tcBorders>
              <w:bottom w:val="nil"/>
            </w:tcBorders>
          </w:tcPr>
          <w:p w14:paraId="5DCB336B" w14:textId="77777777" w:rsidR="004371ED" w:rsidRPr="007B6174" w:rsidRDefault="004371ED" w:rsidP="005C2183">
            <w:pPr>
              <w:jc w:val="both"/>
              <w:rPr>
                <w:sz w:val="20"/>
                <w:szCs w:val="20"/>
              </w:rPr>
            </w:pPr>
          </w:p>
        </w:tc>
      </w:tr>
      <w:tr w:rsidR="004371ED" w14:paraId="74AA7E1C" w14:textId="77777777" w:rsidTr="00176BFF">
        <w:trPr>
          <w:trHeight w:val="2705"/>
        </w:trPr>
        <w:tc>
          <w:tcPr>
            <w:tcW w:w="9855" w:type="dxa"/>
            <w:gridSpan w:val="8"/>
            <w:tcBorders>
              <w:top w:val="nil"/>
              <w:bottom w:val="single" w:sz="12" w:space="0" w:color="auto"/>
            </w:tcBorders>
          </w:tcPr>
          <w:p w14:paraId="2539F3D3" w14:textId="381F0857" w:rsidR="004371ED" w:rsidRPr="00176BFF" w:rsidRDefault="004371ED" w:rsidP="00176BFF">
            <w:pPr>
              <w:spacing w:after="120"/>
              <w:jc w:val="both"/>
              <w:rPr>
                <w:sz w:val="20"/>
                <w:szCs w:val="20"/>
              </w:rPr>
            </w:pPr>
            <w:r w:rsidRPr="007B6174">
              <w:rPr>
                <w:sz w:val="20"/>
                <w:szCs w:val="20"/>
              </w:rPr>
              <w:t xml:space="preserve">Cílem předmětu je aplikace znalosti procesních postupů do vlastní realizace. Studenti v rámci předmětu spolupracují uvnitř týmů, zastávají specifické profese reflektující </w:t>
            </w:r>
            <w:proofErr w:type="spellStart"/>
            <w:r w:rsidRPr="007B6174">
              <w:rPr>
                <w:sz w:val="20"/>
                <w:szCs w:val="20"/>
              </w:rPr>
              <w:t>preprodukční</w:t>
            </w:r>
            <w:proofErr w:type="spellEnd"/>
            <w:r w:rsidRPr="007B6174">
              <w:rPr>
                <w:sz w:val="20"/>
                <w:szCs w:val="20"/>
              </w:rPr>
              <w:t xml:space="preserve"> a produkční fázi tvorby animovaného filmu. Musejí svůj postup práce prezentovat před ostatními, plnit stanovené termíny a v závěru ukázat výstup s důrazem na popis samotného procesu.</w:t>
            </w:r>
          </w:p>
          <w:p w14:paraId="61B0D0F5" w14:textId="77777777" w:rsidR="004371ED" w:rsidRPr="00176BFF" w:rsidRDefault="004371ED" w:rsidP="00CE41A2">
            <w:pPr>
              <w:pStyle w:val="Odstavecseseznamem"/>
              <w:numPr>
                <w:ilvl w:val="0"/>
                <w:numId w:val="10"/>
              </w:numPr>
              <w:contextualSpacing w:val="0"/>
              <w:jc w:val="both"/>
            </w:pPr>
            <w:r w:rsidRPr="00176BFF">
              <w:t>Ustanovování týmu, definice klíčových profesí</w:t>
            </w:r>
          </w:p>
          <w:p w14:paraId="574D2137" w14:textId="77777777" w:rsidR="004371ED" w:rsidRPr="00176BFF" w:rsidRDefault="004371ED" w:rsidP="00CE41A2">
            <w:pPr>
              <w:pStyle w:val="Odstavecseseznamem"/>
              <w:numPr>
                <w:ilvl w:val="0"/>
                <w:numId w:val="10"/>
              </w:numPr>
              <w:contextualSpacing w:val="0"/>
              <w:jc w:val="both"/>
            </w:pPr>
            <w:r w:rsidRPr="00176BFF">
              <w:t>Práce s termíny a rozplánováním úkolů</w:t>
            </w:r>
          </w:p>
          <w:p w14:paraId="45002F7E" w14:textId="77777777" w:rsidR="004371ED" w:rsidRPr="00176BFF" w:rsidRDefault="004371ED" w:rsidP="00CE41A2">
            <w:pPr>
              <w:pStyle w:val="Odstavecseseznamem"/>
              <w:numPr>
                <w:ilvl w:val="0"/>
                <w:numId w:val="10"/>
              </w:numPr>
              <w:contextualSpacing w:val="0"/>
              <w:jc w:val="both"/>
            </w:pPr>
            <w:r w:rsidRPr="00176BFF">
              <w:t>Průběžná prezentace postupu práce, kontrolní mechanismy a aktualizace projektů</w:t>
            </w:r>
          </w:p>
          <w:p w14:paraId="43379FB0" w14:textId="77777777" w:rsidR="00176BFF" w:rsidRPr="00176BFF" w:rsidRDefault="004371ED" w:rsidP="00CE41A2">
            <w:pPr>
              <w:pStyle w:val="Odstavecseseznamem"/>
              <w:numPr>
                <w:ilvl w:val="0"/>
                <w:numId w:val="10"/>
              </w:numPr>
              <w:spacing w:after="120"/>
              <w:ind w:left="714" w:hanging="357"/>
              <w:contextualSpacing w:val="0"/>
              <w:jc w:val="both"/>
            </w:pPr>
            <w:r w:rsidRPr="00176BFF">
              <w:t>Výsledná prezentace výstupu, důraz na postup práce</w:t>
            </w:r>
          </w:p>
          <w:p w14:paraId="68B14B81" w14:textId="3156BF0C" w:rsidR="004371ED" w:rsidRPr="007B6174" w:rsidRDefault="004371ED" w:rsidP="005C2183">
            <w:pPr>
              <w:jc w:val="both"/>
              <w:rPr>
                <w:sz w:val="20"/>
                <w:szCs w:val="20"/>
              </w:rPr>
            </w:pPr>
            <w:r w:rsidRPr="00176BFF">
              <w:rPr>
                <w:sz w:val="20"/>
                <w:szCs w:val="20"/>
              </w:rPr>
              <w:t xml:space="preserve">Student získá základní orientaci ve výrobním, organizačním procesu tvorby v rámci studiového systému a při přípravě </w:t>
            </w:r>
            <w:r w:rsidR="00176BFF">
              <w:rPr>
                <w:sz w:val="20"/>
                <w:szCs w:val="20"/>
              </w:rPr>
              <w:br/>
            </w:r>
            <w:r w:rsidRPr="00176BFF">
              <w:rPr>
                <w:sz w:val="20"/>
                <w:szCs w:val="20"/>
              </w:rPr>
              <w:t>a realizaci animovaného filmu/projektu. Osvojí si klíčové procesní postupy, pojmy a schopnost na základě praktických úkolů ve spolupráci s dalšími studenty toto uvést do praxe.</w:t>
            </w:r>
          </w:p>
        </w:tc>
      </w:tr>
      <w:tr w:rsidR="004371ED" w14:paraId="70DD7C64" w14:textId="77777777" w:rsidTr="005C2183">
        <w:trPr>
          <w:trHeight w:val="265"/>
        </w:trPr>
        <w:tc>
          <w:tcPr>
            <w:tcW w:w="3653" w:type="dxa"/>
            <w:gridSpan w:val="2"/>
            <w:tcBorders>
              <w:top w:val="nil"/>
            </w:tcBorders>
            <w:shd w:val="clear" w:color="auto" w:fill="F7CAAC"/>
          </w:tcPr>
          <w:p w14:paraId="4BB4E7BD" w14:textId="77777777" w:rsidR="004371ED" w:rsidRPr="007B6174" w:rsidRDefault="004371ED" w:rsidP="005C2183">
            <w:pPr>
              <w:jc w:val="both"/>
              <w:rPr>
                <w:sz w:val="20"/>
                <w:szCs w:val="20"/>
              </w:rPr>
            </w:pPr>
            <w:r w:rsidRPr="007B6174">
              <w:rPr>
                <w:b/>
                <w:sz w:val="20"/>
                <w:szCs w:val="20"/>
              </w:rPr>
              <w:t>Studijní literatura a studijní pomůcky</w:t>
            </w:r>
          </w:p>
        </w:tc>
        <w:tc>
          <w:tcPr>
            <w:tcW w:w="6202" w:type="dxa"/>
            <w:gridSpan w:val="6"/>
            <w:tcBorders>
              <w:top w:val="nil"/>
              <w:bottom w:val="nil"/>
            </w:tcBorders>
          </w:tcPr>
          <w:p w14:paraId="762B2954" w14:textId="77777777" w:rsidR="004371ED" w:rsidRPr="007B6174" w:rsidRDefault="004371ED" w:rsidP="005C2183">
            <w:pPr>
              <w:jc w:val="both"/>
              <w:rPr>
                <w:sz w:val="20"/>
                <w:szCs w:val="20"/>
              </w:rPr>
            </w:pPr>
          </w:p>
        </w:tc>
      </w:tr>
      <w:tr w:rsidR="004371ED" w:rsidRPr="003F7F55" w14:paraId="677F9AE0" w14:textId="77777777" w:rsidTr="005C2183">
        <w:trPr>
          <w:trHeight w:val="1497"/>
        </w:trPr>
        <w:tc>
          <w:tcPr>
            <w:tcW w:w="9855" w:type="dxa"/>
            <w:gridSpan w:val="8"/>
            <w:tcBorders>
              <w:top w:val="nil"/>
            </w:tcBorders>
          </w:tcPr>
          <w:p w14:paraId="6E1D2CB7" w14:textId="77777777" w:rsidR="00BA65C1" w:rsidRPr="0093477E" w:rsidRDefault="00BA65C1" w:rsidP="00BA65C1">
            <w:pPr>
              <w:rPr>
                <w:b/>
                <w:sz w:val="20"/>
                <w:szCs w:val="20"/>
              </w:rPr>
            </w:pPr>
            <w:r w:rsidRPr="0093477E">
              <w:rPr>
                <w:b/>
                <w:sz w:val="20"/>
                <w:szCs w:val="20"/>
              </w:rPr>
              <w:t>Povinná:</w:t>
            </w:r>
          </w:p>
          <w:p w14:paraId="70494C95" w14:textId="77777777" w:rsidR="00BA65C1" w:rsidRDefault="00BA65C1" w:rsidP="00BA65C1">
            <w:pPr>
              <w:rPr>
                <w:sz w:val="20"/>
                <w:szCs w:val="20"/>
              </w:rPr>
            </w:pPr>
            <w:r w:rsidRPr="0093477E">
              <w:rPr>
                <w:sz w:val="20"/>
                <w:szCs w:val="20"/>
              </w:rPr>
              <w:t xml:space="preserve">RALL, </w:t>
            </w:r>
            <w:proofErr w:type="spellStart"/>
            <w:r w:rsidRPr="0093477E">
              <w:rPr>
                <w:sz w:val="20"/>
                <w:szCs w:val="20"/>
              </w:rPr>
              <w:t>Hannes</w:t>
            </w:r>
            <w:proofErr w:type="spellEnd"/>
            <w:r w:rsidRPr="0093477E">
              <w:rPr>
                <w:sz w:val="20"/>
                <w:szCs w:val="20"/>
              </w:rPr>
              <w:t xml:space="preserve">. </w:t>
            </w:r>
            <w:proofErr w:type="spellStart"/>
            <w:r w:rsidRPr="0093477E">
              <w:rPr>
                <w:i/>
                <w:iCs/>
                <w:sz w:val="20"/>
                <w:szCs w:val="20"/>
              </w:rPr>
              <w:t>Animation</w:t>
            </w:r>
            <w:proofErr w:type="spellEnd"/>
            <w:r w:rsidRPr="0093477E">
              <w:rPr>
                <w:i/>
                <w:iCs/>
                <w:sz w:val="20"/>
                <w:szCs w:val="20"/>
              </w:rPr>
              <w:t xml:space="preserve">: </w:t>
            </w:r>
            <w:proofErr w:type="spellStart"/>
            <w:r w:rsidRPr="0093477E">
              <w:rPr>
                <w:i/>
                <w:iCs/>
                <w:sz w:val="20"/>
                <w:szCs w:val="20"/>
              </w:rPr>
              <w:t>from</w:t>
            </w:r>
            <w:proofErr w:type="spellEnd"/>
            <w:r w:rsidRPr="0093477E">
              <w:rPr>
                <w:i/>
                <w:iCs/>
                <w:sz w:val="20"/>
                <w:szCs w:val="20"/>
              </w:rPr>
              <w:t xml:space="preserve"> </w:t>
            </w:r>
            <w:proofErr w:type="spellStart"/>
            <w:r w:rsidRPr="0093477E">
              <w:rPr>
                <w:i/>
                <w:iCs/>
                <w:sz w:val="20"/>
                <w:szCs w:val="20"/>
              </w:rPr>
              <w:t>concept</w:t>
            </w:r>
            <w:proofErr w:type="spellEnd"/>
            <w:r w:rsidRPr="0093477E">
              <w:rPr>
                <w:i/>
                <w:iCs/>
                <w:sz w:val="20"/>
                <w:szCs w:val="20"/>
              </w:rPr>
              <w:t xml:space="preserve"> to </w:t>
            </w:r>
            <w:proofErr w:type="spellStart"/>
            <w:r w:rsidRPr="0093477E">
              <w:rPr>
                <w:i/>
                <w:iCs/>
                <w:sz w:val="20"/>
                <w:szCs w:val="20"/>
              </w:rPr>
              <w:t>production</w:t>
            </w:r>
            <w:proofErr w:type="spellEnd"/>
            <w:r w:rsidRPr="0093477E">
              <w:rPr>
                <w:sz w:val="20"/>
                <w:szCs w:val="20"/>
              </w:rPr>
              <w:t xml:space="preserve">. </w:t>
            </w:r>
            <w:proofErr w:type="spellStart"/>
            <w:r w:rsidRPr="0093477E">
              <w:rPr>
                <w:sz w:val="20"/>
                <w:szCs w:val="20"/>
              </w:rPr>
              <w:t>Boca</w:t>
            </w:r>
            <w:proofErr w:type="spellEnd"/>
            <w:r w:rsidRPr="0093477E">
              <w:rPr>
                <w:sz w:val="20"/>
                <w:szCs w:val="20"/>
              </w:rPr>
              <w:t xml:space="preserve"> </w:t>
            </w:r>
            <w:proofErr w:type="spellStart"/>
            <w:r w:rsidRPr="0093477E">
              <w:rPr>
                <w:sz w:val="20"/>
                <w:szCs w:val="20"/>
              </w:rPr>
              <w:t>Raton</w:t>
            </w:r>
            <w:proofErr w:type="spellEnd"/>
            <w:r w:rsidRPr="0093477E">
              <w:rPr>
                <w:sz w:val="20"/>
                <w:szCs w:val="20"/>
              </w:rPr>
              <w:t xml:space="preserve">: CRC </w:t>
            </w:r>
            <w:proofErr w:type="spellStart"/>
            <w:r w:rsidRPr="0093477E">
              <w:rPr>
                <w:sz w:val="20"/>
                <w:szCs w:val="20"/>
              </w:rPr>
              <w:t>Press</w:t>
            </w:r>
            <w:proofErr w:type="spellEnd"/>
            <w:r w:rsidRPr="0093477E">
              <w:rPr>
                <w:sz w:val="20"/>
                <w:szCs w:val="20"/>
              </w:rPr>
              <w:t xml:space="preserve">, Taylor &amp; Francis Group, 2018. </w:t>
            </w:r>
          </w:p>
          <w:p w14:paraId="470BE3BE" w14:textId="77777777" w:rsidR="00BA65C1" w:rsidRPr="0093477E" w:rsidRDefault="00BA65C1" w:rsidP="00BA65C1">
            <w:pPr>
              <w:rPr>
                <w:sz w:val="20"/>
                <w:szCs w:val="20"/>
              </w:rPr>
            </w:pPr>
            <w:r w:rsidRPr="0093477E">
              <w:rPr>
                <w:sz w:val="20"/>
                <w:szCs w:val="20"/>
              </w:rPr>
              <w:t>ISBN 978-1-138-04119-6.</w:t>
            </w:r>
          </w:p>
          <w:p w14:paraId="2E2CD45B" w14:textId="77777777" w:rsidR="00BA65C1" w:rsidRPr="0093477E" w:rsidRDefault="00BA65C1" w:rsidP="00BA65C1">
            <w:pPr>
              <w:rPr>
                <w:b/>
                <w:sz w:val="20"/>
                <w:szCs w:val="20"/>
              </w:rPr>
            </w:pPr>
            <w:r w:rsidRPr="0093477E">
              <w:rPr>
                <w:b/>
                <w:sz w:val="20"/>
                <w:szCs w:val="20"/>
              </w:rPr>
              <w:t>Doporučená:</w:t>
            </w:r>
          </w:p>
          <w:p w14:paraId="08DB62DB" w14:textId="77777777" w:rsidR="00BA65C1" w:rsidRPr="0093477E" w:rsidRDefault="00BA65C1" w:rsidP="00BA65C1">
            <w:pPr>
              <w:rPr>
                <w:sz w:val="20"/>
                <w:szCs w:val="20"/>
              </w:rPr>
            </w:pPr>
            <w:r w:rsidRPr="0093477E">
              <w:rPr>
                <w:sz w:val="20"/>
                <w:szCs w:val="20"/>
              </w:rPr>
              <w:t>ADAIR, John Eric. </w:t>
            </w:r>
            <w:r w:rsidRPr="0093477E">
              <w:rPr>
                <w:i/>
                <w:iCs/>
                <w:sz w:val="20"/>
                <w:szCs w:val="20"/>
              </w:rPr>
              <w:t>Vytváření efektivních týmů</w:t>
            </w:r>
            <w:r w:rsidRPr="0093477E">
              <w:rPr>
                <w:sz w:val="20"/>
                <w:szCs w:val="20"/>
              </w:rPr>
              <w:t xml:space="preserve">. Praha: Management </w:t>
            </w:r>
            <w:proofErr w:type="spellStart"/>
            <w:r w:rsidRPr="0093477E">
              <w:rPr>
                <w:sz w:val="20"/>
                <w:szCs w:val="20"/>
              </w:rPr>
              <w:t>Press</w:t>
            </w:r>
            <w:proofErr w:type="spellEnd"/>
            <w:r w:rsidRPr="0093477E">
              <w:rPr>
                <w:sz w:val="20"/>
                <w:szCs w:val="20"/>
              </w:rPr>
              <w:t>, 1994. ISBN 8085603705.</w:t>
            </w:r>
          </w:p>
          <w:p w14:paraId="636C1D16" w14:textId="77777777" w:rsidR="00BA65C1" w:rsidRPr="0093477E" w:rsidRDefault="00BA65C1" w:rsidP="00BA65C1">
            <w:pPr>
              <w:rPr>
                <w:sz w:val="20"/>
                <w:szCs w:val="20"/>
              </w:rPr>
            </w:pPr>
            <w:r w:rsidRPr="0093477E">
              <w:rPr>
                <w:sz w:val="20"/>
                <w:szCs w:val="20"/>
              </w:rPr>
              <w:t>BĚLOHLÁVEK, František. </w:t>
            </w:r>
            <w:r w:rsidRPr="0093477E">
              <w:rPr>
                <w:i/>
                <w:iCs/>
                <w:sz w:val="20"/>
                <w:szCs w:val="20"/>
              </w:rPr>
              <w:t>Jak řídit a vést lidi: testy, případové studie, styly řízení, motivace a hodnocení</w:t>
            </w:r>
            <w:r w:rsidRPr="0093477E">
              <w:rPr>
                <w:sz w:val="20"/>
                <w:szCs w:val="20"/>
              </w:rPr>
              <w:t xml:space="preserve">. Praha: </w:t>
            </w:r>
            <w:proofErr w:type="spellStart"/>
            <w:r w:rsidRPr="0093477E">
              <w:rPr>
                <w:sz w:val="20"/>
                <w:szCs w:val="20"/>
              </w:rPr>
              <w:t>Computer</w:t>
            </w:r>
            <w:proofErr w:type="spellEnd"/>
            <w:r w:rsidRPr="0093477E">
              <w:rPr>
                <w:sz w:val="20"/>
                <w:szCs w:val="20"/>
              </w:rPr>
              <w:t xml:space="preserve"> </w:t>
            </w:r>
            <w:proofErr w:type="spellStart"/>
            <w:r w:rsidRPr="0093477E">
              <w:rPr>
                <w:sz w:val="20"/>
                <w:szCs w:val="20"/>
              </w:rPr>
              <w:t>Press</w:t>
            </w:r>
            <w:proofErr w:type="spellEnd"/>
            <w:r w:rsidRPr="0093477E">
              <w:rPr>
                <w:sz w:val="20"/>
                <w:szCs w:val="20"/>
              </w:rPr>
              <w:t>, 2000. ISBN 8072263080.</w:t>
            </w:r>
          </w:p>
          <w:p w14:paraId="45A4B14E" w14:textId="77777777" w:rsidR="00BA65C1" w:rsidRPr="0093477E" w:rsidRDefault="00BA65C1" w:rsidP="00BA65C1">
            <w:pPr>
              <w:rPr>
                <w:sz w:val="20"/>
                <w:szCs w:val="20"/>
              </w:rPr>
            </w:pPr>
            <w:r w:rsidRPr="0093477E">
              <w:rPr>
                <w:sz w:val="20"/>
                <w:szCs w:val="20"/>
              </w:rPr>
              <w:t xml:space="preserve">MITCHELL, Ben. </w:t>
            </w:r>
            <w:r w:rsidRPr="0093477E">
              <w:rPr>
                <w:i/>
                <w:iCs/>
                <w:sz w:val="20"/>
                <w:szCs w:val="20"/>
              </w:rPr>
              <w:t xml:space="preserve">Independent </w:t>
            </w:r>
            <w:proofErr w:type="spellStart"/>
            <w:r w:rsidRPr="0093477E">
              <w:rPr>
                <w:i/>
                <w:iCs/>
                <w:sz w:val="20"/>
                <w:szCs w:val="20"/>
              </w:rPr>
              <w:t>animation</w:t>
            </w:r>
            <w:proofErr w:type="spellEnd"/>
            <w:r w:rsidRPr="0093477E">
              <w:rPr>
                <w:i/>
                <w:iCs/>
                <w:sz w:val="20"/>
                <w:szCs w:val="20"/>
              </w:rPr>
              <w:t xml:space="preserve">: </w:t>
            </w:r>
            <w:proofErr w:type="spellStart"/>
            <w:r w:rsidRPr="0093477E">
              <w:rPr>
                <w:i/>
                <w:iCs/>
                <w:sz w:val="20"/>
                <w:szCs w:val="20"/>
              </w:rPr>
              <w:t>developing</w:t>
            </w:r>
            <w:proofErr w:type="spellEnd"/>
            <w:r w:rsidRPr="0093477E">
              <w:rPr>
                <w:i/>
                <w:iCs/>
                <w:sz w:val="20"/>
                <w:szCs w:val="20"/>
              </w:rPr>
              <w:t xml:space="preserve">, </w:t>
            </w:r>
            <w:proofErr w:type="spellStart"/>
            <w:r w:rsidRPr="0093477E">
              <w:rPr>
                <w:i/>
                <w:iCs/>
                <w:sz w:val="20"/>
                <w:szCs w:val="20"/>
              </w:rPr>
              <w:t>producing</w:t>
            </w:r>
            <w:proofErr w:type="spellEnd"/>
            <w:r w:rsidRPr="0093477E">
              <w:rPr>
                <w:i/>
                <w:iCs/>
                <w:sz w:val="20"/>
                <w:szCs w:val="20"/>
              </w:rPr>
              <w:t xml:space="preserve"> and </w:t>
            </w:r>
            <w:proofErr w:type="spellStart"/>
            <w:r w:rsidRPr="0093477E">
              <w:rPr>
                <w:i/>
                <w:iCs/>
                <w:sz w:val="20"/>
                <w:szCs w:val="20"/>
              </w:rPr>
              <w:t>distributing</w:t>
            </w:r>
            <w:proofErr w:type="spellEnd"/>
            <w:r w:rsidRPr="0093477E">
              <w:rPr>
                <w:i/>
                <w:iCs/>
                <w:sz w:val="20"/>
                <w:szCs w:val="20"/>
              </w:rPr>
              <w:t xml:space="preserve"> </w:t>
            </w:r>
            <w:proofErr w:type="spellStart"/>
            <w:r w:rsidRPr="0093477E">
              <w:rPr>
                <w:i/>
                <w:iCs/>
                <w:sz w:val="20"/>
                <w:szCs w:val="20"/>
              </w:rPr>
              <w:t>your</w:t>
            </w:r>
            <w:proofErr w:type="spellEnd"/>
            <w:r w:rsidRPr="0093477E">
              <w:rPr>
                <w:i/>
                <w:iCs/>
                <w:sz w:val="20"/>
                <w:szCs w:val="20"/>
              </w:rPr>
              <w:t xml:space="preserve"> </w:t>
            </w:r>
            <w:proofErr w:type="spellStart"/>
            <w:r w:rsidRPr="0093477E">
              <w:rPr>
                <w:i/>
                <w:iCs/>
                <w:sz w:val="20"/>
                <w:szCs w:val="20"/>
              </w:rPr>
              <w:t>animated</w:t>
            </w:r>
            <w:proofErr w:type="spellEnd"/>
            <w:r w:rsidRPr="0093477E">
              <w:rPr>
                <w:i/>
                <w:iCs/>
                <w:sz w:val="20"/>
                <w:szCs w:val="20"/>
              </w:rPr>
              <w:t xml:space="preserve"> </w:t>
            </w:r>
            <w:proofErr w:type="spellStart"/>
            <w:r w:rsidRPr="0093477E">
              <w:rPr>
                <w:i/>
                <w:iCs/>
                <w:sz w:val="20"/>
                <w:szCs w:val="20"/>
              </w:rPr>
              <w:t>films</w:t>
            </w:r>
            <w:proofErr w:type="spellEnd"/>
            <w:r w:rsidRPr="0093477E">
              <w:rPr>
                <w:sz w:val="20"/>
                <w:szCs w:val="20"/>
              </w:rPr>
              <w:t xml:space="preserve">. </w:t>
            </w:r>
            <w:proofErr w:type="spellStart"/>
            <w:r w:rsidRPr="0093477E">
              <w:rPr>
                <w:sz w:val="20"/>
                <w:szCs w:val="20"/>
              </w:rPr>
              <w:t>Boca</w:t>
            </w:r>
            <w:proofErr w:type="spellEnd"/>
            <w:r w:rsidRPr="0093477E">
              <w:rPr>
                <w:sz w:val="20"/>
                <w:szCs w:val="20"/>
              </w:rPr>
              <w:t xml:space="preserve"> </w:t>
            </w:r>
            <w:proofErr w:type="spellStart"/>
            <w:r w:rsidRPr="0093477E">
              <w:rPr>
                <w:sz w:val="20"/>
                <w:szCs w:val="20"/>
              </w:rPr>
              <w:t>Raton</w:t>
            </w:r>
            <w:proofErr w:type="spellEnd"/>
            <w:r w:rsidRPr="0093477E">
              <w:rPr>
                <w:sz w:val="20"/>
                <w:szCs w:val="20"/>
              </w:rPr>
              <w:t xml:space="preserve">: CRC </w:t>
            </w:r>
            <w:proofErr w:type="spellStart"/>
            <w:r w:rsidRPr="0093477E">
              <w:rPr>
                <w:sz w:val="20"/>
                <w:szCs w:val="20"/>
              </w:rPr>
              <w:t>Press</w:t>
            </w:r>
            <w:proofErr w:type="spellEnd"/>
            <w:r w:rsidRPr="0093477E">
              <w:rPr>
                <w:sz w:val="20"/>
                <w:szCs w:val="20"/>
              </w:rPr>
              <w:t>, Taylor &amp; Francis Group, 2017. ISBN 978-1-1388-5572-4</w:t>
            </w:r>
            <w:r>
              <w:rPr>
                <w:sz w:val="20"/>
                <w:szCs w:val="20"/>
              </w:rPr>
              <w:t>.</w:t>
            </w:r>
          </w:p>
          <w:p w14:paraId="5A32CEC8" w14:textId="77777777" w:rsidR="00BA65C1" w:rsidRDefault="00BA65C1" w:rsidP="00BA65C1">
            <w:pPr>
              <w:rPr>
                <w:sz w:val="20"/>
                <w:szCs w:val="20"/>
              </w:rPr>
            </w:pPr>
            <w:r w:rsidRPr="0093477E">
              <w:rPr>
                <w:sz w:val="20"/>
                <w:szCs w:val="20"/>
              </w:rPr>
              <w:t>PEASE, Allan. </w:t>
            </w:r>
            <w:r w:rsidRPr="0093477E">
              <w:rPr>
                <w:i/>
                <w:iCs/>
                <w:sz w:val="20"/>
                <w:szCs w:val="20"/>
              </w:rPr>
              <w:t>Řeč těla: jak porozumět druhým z jejich gest, mimiky a postojů těla</w:t>
            </w:r>
            <w:r w:rsidRPr="0093477E">
              <w:rPr>
                <w:sz w:val="20"/>
                <w:szCs w:val="20"/>
              </w:rPr>
              <w:t xml:space="preserve">. Praha: Portál, 2001. </w:t>
            </w:r>
          </w:p>
          <w:p w14:paraId="6A33B980" w14:textId="77777777" w:rsidR="00BA65C1" w:rsidRPr="0093477E" w:rsidRDefault="00BA65C1" w:rsidP="00BA65C1">
            <w:pPr>
              <w:rPr>
                <w:sz w:val="20"/>
                <w:szCs w:val="20"/>
              </w:rPr>
            </w:pPr>
            <w:r w:rsidRPr="0093477E">
              <w:rPr>
                <w:sz w:val="20"/>
                <w:szCs w:val="20"/>
              </w:rPr>
              <w:t>ISBN 80-7178-582-2.</w:t>
            </w:r>
          </w:p>
          <w:p w14:paraId="336FEA63" w14:textId="5D606473" w:rsidR="004371ED" w:rsidRPr="007B6174" w:rsidRDefault="00BA65C1" w:rsidP="00BA65C1">
            <w:pPr>
              <w:jc w:val="both"/>
              <w:rPr>
                <w:sz w:val="20"/>
                <w:szCs w:val="20"/>
              </w:rPr>
            </w:pPr>
            <w:r w:rsidRPr="0093477E">
              <w:rPr>
                <w:sz w:val="20"/>
                <w:szCs w:val="20"/>
              </w:rPr>
              <w:t xml:space="preserve">WINDER, Catherine, </w:t>
            </w:r>
            <w:proofErr w:type="spellStart"/>
            <w:r w:rsidRPr="0093477E">
              <w:rPr>
                <w:sz w:val="20"/>
                <w:szCs w:val="20"/>
              </w:rPr>
              <w:t>Zahra</w:t>
            </w:r>
            <w:proofErr w:type="spellEnd"/>
            <w:r w:rsidRPr="0093477E">
              <w:rPr>
                <w:sz w:val="20"/>
                <w:szCs w:val="20"/>
              </w:rPr>
              <w:t xml:space="preserve"> DOWLATABADI a </w:t>
            </w:r>
            <w:proofErr w:type="spellStart"/>
            <w:r w:rsidRPr="0093477E">
              <w:rPr>
                <w:sz w:val="20"/>
                <w:szCs w:val="20"/>
              </w:rPr>
              <w:t>Tracey</w:t>
            </w:r>
            <w:proofErr w:type="spellEnd"/>
            <w:r w:rsidRPr="0093477E">
              <w:rPr>
                <w:sz w:val="20"/>
                <w:szCs w:val="20"/>
              </w:rPr>
              <w:t xml:space="preserve"> MILLER-ZARNEKE. </w:t>
            </w:r>
            <w:proofErr w:type="spellStart"/>
            <w:r w:rsidRPr="0093477E">
              <w:rPr>
                <w:i/>
                <w:iCs/>
                <w:sz w:val="20"/>
                <w:szCs w:val="20"/>
              </w:rPr>
              <w:t>Producing</w:t>
            </w:r>
            <w:proofErr w:type="spellEnd"/>
            <w:r w:rsidRPr="0093477E">
              <w:rPr>
                <w:i/>
                <w:iCs/>
                <w:sz w:val="20"/>
                <w:szCs w:val="20"/>
              </w:rPr>
              <w:t xml:space="preserve"> </w:t>
            </w:r>
            <w:proofErr w:type="spellStart"/>
            <w:r w:rsidRPr="0093477E">
              <w:rPr>
                <w:i/>
                <w:iCs/>
                <w:sz w:val="20"/>
                <w:szCs w:val="20"/>
              </w:rPr>
              <w:t>animation</w:t>
            </w:r>
            <w:proofErr w:type="spellEnd"/>
            <w:r w:rsidRPr="0093477E">
              <w:rPr>
                <w:sz w:val="20"/>
                <w:szCs w:val="20"/>
              </w:rPr>
              <w:t xml:space="preserve">. Second </w:t>
            </w:r>
            <w:proofErr w:type="spellStart"/>
            <w:r w:rsidRPr="0093477E">
              <w:rPr>
                <w:sz w:val="20"/>
                <w:szCs w:val="20"/>
              </w:rPr>
              <w:t>edition</w:t>
            </w:r>
            <w:proofErr w:type="spellEnd"/>
            <w:r w:rsidRPr="0093477E">
              <w:rPr>
                <w:sz w:val="20"/>
                <w:szCs w:val="20"/>
              </w:rPr>
              <w:t xml:space="preserve">. </w:t>
            </w:r>
            <w:proofErr w:type="spellStart"/>
            <w:r w:rsidRPr="0093477E">
              <w:rPr>
                <w:sz w:val="20"/>
                <w:szCs w:val="20"/>
              </w:rPr>
              <w:t>Boca</w:t>
            </w:r>
            <w:proofErr w:type="spellEnd"/>
            <w:r w:rsidRPr="0093477E">
              <w:rPr>
                <w:sz w:val="20"/>
                <w:szCs w:val="20"/>
              </w:rPr>
              <w:t xml:space="preserve"> </w:t>
            </w:r>
            <w:proofErr w:type="spellStart"/>
            <w:r w:rsidRPr="0093477E">
              <w:rPr>
                <w:sz w:val="20"/>
                <w:szCs w:val="20"/>
              </w:rPr>
              <w:t>Raton</w:t>
            </w:r>
            <w:proofErr w:type="spellEnd"/>
            <w:r w:rsidRPr="0093477E">
              <w:rPr>
                <w:sz w:val="20"/>
                <w:szCs w:val="20"/>
              </w:rPr>
              <w:t xml:space="preserve">: CRC </w:t>
            </w:r>
            <w:proofErr w:type="spellStart"/>
            <w:r w:rsidRPr="0093477E">
              <w:rPr>
                <w:sz w:val="20"/>
                <w:szCs w:val="20"/>
              </w:rPr>
              <w:t>Press</w:t>
            </w:r>
            <w:proofErr w:type="spellEnd"/>
            <w:r w:rsidRPr="0093477E">
              <w:rPr>
                <w:sz w:val="20"/>
                <w:szCs w:val="20"/>
              </w:rPr>
              <w:t>, Taylor &amp; Francis Group, 2011. ISBN 978-0-240-81535-0</w:t>
            </w:r>
            <w:r>
              <w:rPr>
                <w:sz w:val="20"/>
                <w:szCs w:val="20"/>
              </w:rPr>
              <w:t>.</w:t>
            </w:r>
          </w:p>
        </w:tc>
      </w:tr>
    </w:tbl>
    <w:p w14:paraId="02F28C74" w14:textId="61552CDD" w:rsidR="0099167C" w:rsidRDefault="00BC0B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B6EF1" w14:paraId="3BE06CA9" w14:textId="77777777" w:rsidTr="005C2183">
        <w:tc>
          <w:tcPr>
            <w:tcW w:w="9855" w:type="dxa"/>
            <w:gridSpan w:val="8"/>
            <w:tcBorders>
              <w:bottom w:val="double" w:sz="4" w:space="0" w:color="auto"/>
            </w:tcBorders>
            <w:shd w:val="clear" w:color="auto" w:fill="BDD6EE"/>
          </w:tcPr>
          <w:p w14:paraId="177D4583" w14:textId="77777777" w:rsidR="008B6EF1" w:rsidRDefault="008B6EF1" w:rsidP="005C2183">
            <w:pPr>
              <w:jc w:val="both"/>
              <w:rPr>
                <w:b/>
                <w:sz w:val="28"/>
              </w:rPr>
            </w:pPr>
            <w:r>
              <w:lastRenderedPageBreak/>
              <w:br w:type="page"/>
            </w:r>
            <w:r>
              <w:rPr>
                <w:b/>
                <w:sz w:val="28"/>
              </w:rPr>
              <w:t>B-III – Charakteristika studijního předmětu</w:t>
            </w:r>
          </w:p>
        </w:tc>
      </w:tr>
      <w:tr w:rsidR="008B6EF1" w14:paraId="5F8B13C6" w14:textId="77777777" w:rsidTr="005C2183">
        <w:tc>
          <w:tcPr>
            <w:tcW w:w="3086" w:type="dxa"/>
            <w:tcBorders>
              <w:top w:val="double" w:sz="4" w:space="0" w:color="auto"/>
            </w:tcBorders>
            <w:shd w:val="clear" w:color="auto" w:fill="F7CAAC"/>
          </w:tcPr>
          <w:p w14:paraId="2BB56078" w14:textId="77777777" w:rsidR="008B6EF1" w:rsidRPr="008B6EF1" w:rsidRDefault="008B6EF1" w:rsidP="005C2183">
            <w:pPr>
              <w:rPr>
                <w:b/>
                <w:sz w:val="20"/>
                <w:szCs w:val="20"/>
              </w:rPr>
            </w:pPr>
            <w:r w:rsidRPr="008B6EF1">
              <w:rPr>
                <w:b/>
                <w:sz w:val="20"/>
                <w:szCs w:val="20"/>
              </w:rPr>
              <w:t>Název studijního předmětu</w:t>
            </w:r>
          </w:p>
        </w:tc>
        <w:tc>
          <w:tcPr>
            <w:tcW w:w="6769" w:type="dxa"/>
            <w:gridSpan w:val="7"/>
            <w:tcBorders>
              <w:top w:val="double" w:sz="4" w:space="0" w:color="auto"/>
            </w:tcBorders>
          </w:tcPr>
          <w:p w14:paraId="6842A399" w14:textId="77777777" w:rsidR="008B6EF1" w:rsidRPr="008B6EF1" w:rsidRDefault="008B6EF1" w:rsidP="005C2183">
            <w:pPr>
              <w:jc w:val="both"/>
              <w:rPr>
                <w:sz w:val="20"/>
                <w:szCs w:val="20"/>
              </w:rPr>
            </w:pPr>
            <w:r w:rsidRPr="008B6EF1">
              <w:rPr>
                <w:sz w:val="20"/>
                <w:szCs w:val="20"/>
              </w:rPr>
              <w:t>Vizuální komunikace v animované tvorbě 1</w:t>
            </w:r>
          </w:p>
        </w:tc>
      </w:tr>
      <w:tr w:rsidR="008B6EF1" w14:paraId="33AE1F1B" w14:textId="77777777" w:rsidTr="005C2183">
        <w:tc>
          <w:tcPr>
            <w:tcW w:w="3086" w:type="dxa"/>
            <w:shd w:val="clear" w:color="auto" w:fill="F7CAAC"/>
          </w:tcPr>
          <w:p w14:paraId="7582820C" w14:textId="77777777" w:rsidR="008B6EF1" w:rsidRPr="008B6EF1" w:rsidRDefault="008B6EF1" w:rsidP="005C2183">
            <w:pPr>
              <w:rPr>
                <w:b/>
                <w:sz w:val="20"/>
                <w:szCs w:val="20"/>
              </w:rPr>
            </w:pPr>
            <w:r w:rsidRPr="008B6EF1">
              <w:rPr>
                <w:b/>
                <w:sz w:val="20"/>
                <w:szCs w:val="20"/>
              </w:rPr>
              <w:t>Typ předmětu</w:t>
            </w:r>
          </w:p>
        </w:tc>
        <w:tc>
          <w:tcPr>
            <w:tcW w:w="3406" w:type="dxa"/>
            <w:gridSpan w:val="4"/>
          </w:tcPr>
          <w:p w14:paraId="2AC3EE83" w14:textId="77777777" w:rsidR="008B6EF1" w:rsidRPr="008B6EF1" w:rsidRDefault="008B6EF1" w:rsidP="005C2183">
            <w:pPr>
              <w:jc w:val="both"/>
              <w:rPr>
                <w:sz w:val="20"/>
                <w:szCs w:val="20"/>
              </w:rPr>
            </w:pPr>
            <w:r w:rsidRPr="008B6EF1">
              <w:rPr>
                <w:sz w:val="20"/>
                <w:szCs w:val="20"/>
              </w:rPr>
              <w:t>povinný</w:t>
            </w:r>
          </w:p>
        </w:tc>
        <w:tc>
          <w:tcPr>
            <w:tcW w:w="2695" w:type="dxa"/>
            <w:gridSpan w:val="2"/>
            <w:shd w:val="clear" w:color="auto" w:fill="F7CAAC"/>
          </w:tcPr>
          <w:p w14:paraId="39A1DDA6" w14:textId="77777777" w:rsidR="008B6EF1" w:rsidRPr="008B6EF1" w:rsidRDefault="008B6EF1" w:rsidP="005C2183">
            <w:pPr>
              <w:jc w:val="both"/>
              <w:rPr>
                <w:sz w:val="20"/>
                <w:szCs w:val="20"/>
              </w:rPr>
            </w:pPr>
            <w:r w:rsidRPr="008B6EF1">
              <w:rPr>
                <w:b/>
                <w:sz w:val="20"/>
                <w:szCs w:val="20"/>
              </w:rPr>
              <w:t>doporučený ročník / semestr</w:t>
            </w:r>
          </w:p>
        </w:tc>
        <w:tc>
          <w:tcPr>
            <w:tcW w:w="668" w:type="dxa"/>
          </w:tcPr>
          <w:p w14:paraId="11C0FCC7" w14:textId="77777777" w:rsidR="008B6EF1" w:rsidRPr="008B6EF1" w:rsidRDefault="008B6EF1" w:rsidP="005C2183">
            <w:pPr>
              <w:jc w:val="both"/>
              <w:rPr>
                <w:sz w:val="20"/>
                <w:szCs w:val="20"/>
              </w:rPr>
            </w:pPr>
            <w:r w:rsidRPr="008B6EF1">
              <w:rPr>
                <w:sz w:val="20"/>
                <w:szCs w:val="20"/>
              </w:rPr>
              <w:t>1/ZS</w:t>
            </w:r>
          </w:p>
        </w:tc>
      </w:tr>
      <w:tr w:rsidR="008B6EF1" w14:paraId="728BC64F" w14:textId="77777777" w:rsidTr="005C2183">
        <w:tc>
          <w:tcPr>
            <w:tcW w:w="3086" w:type="dxa"/>
            <w:shd w:val="clear" w:color="auto" w:fill="F7CAAC"/>
          </w:tcPr>
          <w:p w14:paraId="39EC2D38" w14:textId="77777777" w:rsidR="008B6EF1" w:rsidRPr="008B6EF1" w:rsidRDefault="008B6EF1" w:rsidP="005C2183">
            <w:pPr>
              <w:rPr>
                <w:b/>
                <w:sz w:val="20"/>
                <w:szCs w:val="20"/>
              </w:rPr>
            </w:pPr>
            <w:r w:rsidRPr="008B6EF1">
              <w:rPr>
                <w:b/>
                <w:sz w:val="20"/>
                <w:szCs w:val="20"/>
              </w:rPr>
              <w:t>Rozsah studijního předmětu</w:t>
            </w:r>
          </w:p>
        </w:tc>
        <w:tc>
          <w:tcPr>
            <w:tcW w:w="1701" w:type="dxa"/>
            <w:gridSpan w:val="2"/>
          </w:tcPr>
          <w:p w14:paraId="348F9217" w14:textId="77777777" w:rsidR="008B6EF1" w:rsidRPr="008B6EF1" w:rsidRDefault="008B6EF1" w:rsidP="005C2183">
            <w:pPr>
              <w:jc w:val="both"/>
              <w:rPr>
                <w:sz w:val="20"/>
                <w:szCs w:val="20"/>
              </w:rPr>
            </w:pPr>
            <w:proofErr w:type="gramStart"/>
            <w:r w:rsidRPr="008B6EF1">
              <w:rPr>
                <w:sz w:val="20"/>
                <w:szCs w:val="20"/>
              </w:rPr>
              <w:t>26s</w:t>
            </w:r>
            <w:proofErr w:type="gramEnd"/>
          </w:p>
        </w:tc>
        <w:tc>
          <w:tcPr>
            <w:tcW w:w="889" w:type="dxa"/>
            <w:shd w:val="clear" w:color="auto" w:fill="F7CAAC"/>
          </w:tcPr>
          <w:p w14:paraId="02E4408B" w14:textId="77777777" w:rsidR="008B6EF1" w:rsidRPr="008B6EF1" w:rsidRDefault="008B6EF1" w:rsidP="005C2183">
            <w:pPr>
              <w:jc w:val="both"/>
              <w:rPr>
                <w:b/>
                <w:sz w:val="20"/>
                <w:szCs w:val="20"/>
              </w:rPr>
            </w:pPr>
            <w:r w:rsidRPr="008B6EF1">
              <w:rPr>
                <w:b/>
                <w:sz w:val="20"/>
                <w:szCs w:val="20"/>
              </w:rPr>
              <w:t xml:space="preserve">hod. </w:t>
            </w:r>
          </w:p>
        </w:tc>
        <w:tc>
          <w:tcPr>
            <w:tcW w:w="816" w:type="dxa"/>
          </w:tcPr>
          <w:p w14:paraId="098CD337" w14:textId="77777777" w:rsidR="008B6EF1" w:rsidRPr="008B6EF1" w:rsidRDefault="008B6EF1" w:rsidP="005C2183">
            <w:pPr>
              <w:jc w:val="both"/>
              <w:rPr>
                <w:sz w:val="20"/>
                <w:szCs w:val="20"/>
              </w:rPr>
            </w:pPr>
            <w:r w:rsidRPr="008B6EF1">
              <w:rPr>
                <w:sz w:val="20"/>
                <w:szCs w:val="20"/>
              </w:rPr>
              <w:t>26</w:t>
            </w:r>
          </w:p>
        </w:tc>
        <w:tc>
          <w:tcPr>
            <w:tcW w:w="2156" w:type="dxa"/>
            <w:shd w:val="clear" w:color="auto" w:fill="F7CAAC"/>
          </w:tcPr>
          <w:p w14:paraId="7A8F99BB" w14:textId="77777777" w:rsidR="008B6EF1" w:rsidRPr="008B6EF1" w:rsidRDefault="008B6EF1" w:rsidP="005C2183">
            <w:pPr>
              <w:jc w:val="both"/>
              <w:rPr>
                <w:b/>
                <w:sz w:val="20"/>
                <w:szCs w:val="20"/>
              </w:rPr>
            </w:pPr>
            <w:r w:rsidRPr="008B6EF1">
              <w:rPr>
                <w:b/>
                <w:sz w:val="20"/>
                <w:szCs w:val="20"/>
              </w:rPr>
              <w:t>kreditů</w:t>
            </w:r>
          </w:p>
        </w:tc>
        <w:tc>
          <w:tcPr>
            <w:tcW w:w="1207" w:type="dxa"/>
            <w:gridSpan w:val="2"/>
          </w:tcPr>
          <w:p w14:paraId="720986F8" w14:textId="77777777" w:rsidR="008B6EF1" w:rsidRPr="008B6EF1" w:rsidRDefault="008B6EF1" w:rsidP="005C2183">
            <w:pPr>
              <w:jc w:val="both"/>
              <w:rPr>
                <w:sz w:val="20"/>
                <w:szCs w:val="20"/>
              </w:rPr>
            </w:pPr>
            <w:r w:rsidRPr="008B6EF1">
              <w:rPr>
                <w:sz w:val="20"/>
                <w:szCs w:val="20"/>
              </w:rPr>
              <w:t>3</w:t>
            </w:r>
          </w:p>
        </w:tc>
      </w:tr>
      <w:tr w:rsidR="008B6EF1" w14:paraId="0145EE43" w14:textId="77777777" w:rsidTr="005C2183">
        <w:tc>
          <w:tcPr>
            <w:tcW w:w="3086" w:type="dxa"/>
            <w:shd w:val="clear" w:color="auto" w:fill="F7CAAC"/>
          </w:tcPr>
          <w:p w14:paraId="7743CC64" w14:textId="77777777" w:rsidR="008B6EF1" w:rsidRPr="008B6EF1" w:rsidRDefault="008B6EF1" w:rsidP="005C2183">
            <w:pPr>
              <w:rPr>
                <w:b/>
                <w:sz w:val="20"/>
                <w:szCs w:val="20"/>
              </w:rPr>
            </w:pPr>
            <w:r w:rsidRPr="008B6EF1">
              <w:rPr>
                <w:b/>
                <w:sz w:val="20"/>
                <w:szCs w:val="20"/>
              </w:rPr>
              <w:t xml:space="preserve">Prerekvizity, </w:t>
            </w:r>
            <w:proofErr w:type="spellStart"/>
            <w:r w:rsidRPr="008B6EF1">
              <w:rPr>
                <w:b/>
                <w:sz w:val="20"/>
                <w:szCs w:val="20"/>
              </w:rPr>
              <w:t>korekvizity</w:t>
            </w:r>
            <w:proofErr w:type="spellEnd"/>
            <w:r w:rsidRPr="008B6EF1">
              <w:rPr>
                <w:b/>
                <w:sz w:val="20"/>
                <w:szCs w:val="20"/>
              </w:rPr>
              <w:t>, ekvivalence</w:t>
            </w:r>
          </w:p>
        </w:tc>
        <w:tc>
          <w:tcPr>
            <w:tcW w:w="6769" w:type="dxa"/>
            <w:gridSpan w:val="7"/>
          </w:tcPr>
          <w:p w14:paraId="7F0516BB" w14:textId="77777777" w:rsidR="008B6EF1" w:rsidRPr="008B6EF1" w:rsidRDefault="008B6EF1" w:rsidP="005C2183">
            <w:pPr>
              <w:jc w:val="both"/>
              <w:rPr>
                <w:sz w:val="20"/>
                <w:szCs w:val="20"/>
              </w:rPr>
            </w:pPr>
          </w:p>
        </w:tc>
      </w:tr>
      <w:tr w:rsidR="008B6EF1" w14:paraId="7159B741" w14:textId="77777777" w:rsidTr="005C2183">
        <w:tc>
          <w:tcPr>
            <w:tcW w:w="3086" w:type="dxa"/>
            <w:shd w:val="clear" w:color="auto" w:fill="F7CAAC"/>
          </w:tcPr>
          <w:p w14:paraId="72D22A39" w14:textId="77777777" w:rsidR="008B6EF1" w:rsidRPr="008B6EF1" w:rsidRDefault="008B6EF1" w:rsidP="005C2183">
            <w:pPr>
              <w:rPr>
                <w:b/>
                <w:sz w:val="20"/>
                <w:szCs w:val="20"/>
              </w:rPr>
            </w:pPr>
            <w:r w:rsidRPr="008B6EF1">
              <w:rPr>
                <w:b/>
                <w:sz w:val="20"/>
                <w:szCs w:val="20"/>
              </w:rPr>
              <w:t>Způsob ověření studijních výsledků</w:t>
            </w:r>
          </w:p>
        </w:tc>
        <w:tc>
          <w:tcPr>
            <w:tcW w:w="3406" w:type="dxa"/>
            <w:gridSpan w:val="4"/>
          </w:tcPr>
          <w:p w14:paraId="03AABB28" w14:textId="77777777" w:rsidR="008B6EF1" w:rsidRPr="008B6EF1" w:rsidRDefault="008B6EF1" w:rsidP="005C2183">
            <w:pPr>
              <w:jc w:val="both"/>
              <w:rPr>
                <w:sz w:val="20"/>
                <w:szCs w:val="20"/>
              </w:rPr>
            </w:pPr>
            <w:r w:rsidRPr="008B6EF1">
              <w:rPr>
                <w:sz w:val="20"/>
                <w:szCs w:val="20"/>
              </w:rPr>
              <w:t>klasifikovaný zápočet</w:t>
            </w:r>
          </w:p>
        </w:tc>
        <w:tc>
          <w:tcPr>
            <w:tcW w:w="2156" w:type="dxa"/>
            <w:shd w:val="clear" w:color="auto" w:fill="F7CAAC"/>
          </w:tcPr>
          <w:p w14:paraId="47DAA281" w14:textId="77777777" w:rsidR="008B6EF1" w:rsidRPr="008B6EF1" w:rsidRDefault="008B6EF1" w:rsidP="005C2183">
            <w:pPr>
              <w:jc w:val="both"/>
              <w:rPr>
                <w:b/>
                <w:sz w:val="20"/>
                <w:szCs w:val="20"/>
              </w:rPr>
            </w:pPr>
            <w:r w:rsidRPr="008B6EF1">
              <w:rPr>
                <w:b/>
                <w:sz w:val="20"/>
                <w:szCs w:val="20"/>
              </w:rPr>
              <w:t>Forma výuky</w:t>
            </w:r>
          </w:p>
        </w:tc>
        <w:tc>
          <w:tcPr>
            <w:tcW w:w="1207" w:type="dxa"/>
            <w:gridSpan w:val="2"/>
          </w:tcPr>
          <w:p w14:paraId="299918D0" w14:textId="77777777" w:rsidR="008B6EF1" w:rsidRPr="008B6EF1" w:rsidRDefault="008B6EF1" w:rsidP="005C2183">
            <w:pPr>
              <w:jc w:val="both"/>
              <w:rPr>
                <w:sz w:val="20"/>
                <w:szCs w:val="20"/>
              </w:rPr>
            </w:pPr>
            <w:r w:rsidRPr="008B6EF1">
              <w:rPr>
                <w:sz w:val="20"/>
                <w:szCs w:val="20"/>
              </w:rPr>
              <w:t>seminář</w:t>
            </w:r>
          </w:p>
        </w:tc>
      </w:tr>
      <w:tr w:rsidR="008B6EF1" w14:paraId="2EA76488" w14:textId="77777777" w:rsidTr="005C2183">
        <w:tc>
          <w:tcPr>
            <w:tcW w:w="3086" w:type="dxa"/>
            <w:shd w:val="clear" w:color="auto" w:fill="F7CAAC"/>
          </w:tcPr>
          <w:p w14:paraId="19D834B2" w14:textId="77777777" w:rsidR="008B6EF1" w:rsidRPr="008B6EF1" w:rsidRDefault="008B6EF1" w:rsidP="005C2183">
            <w:pPr>
              <w:rPr>
                <w:b/>
                <w:sz w:val="20"/>
                <w:szCs w:val="20"/>
              </w:rPr>
            </w:pPr>
            <w:r w:rsidRPr="008B6EF1">
              <w:rPr>
                <w:b/>
                <w:sz w:val="20"/>
                <w:szCs w:val="20"/>
              </w:rPr>
              <w:t>Forma způsobu ověření studijních výsledků a další požadavky na studenta</w:t>
            </w:r>
          </w:p>
        </w:tc>
        <w:tc>
          <w:tcPr>
            <w:tcW w:w="6769" w:type="dxa"/>
            <w:gridSpan w:val="7"/>
            <w:tcBorders>
              <w:bottom w:val="nil"/>
            </w:tcBorders>
          </w:tcPr>
          <w:p w14:paraId="166A62B7" w14:textId="77777777" w:rsidR="008B6EF1" w:rsidRPr="008B6EF1" w:rsidRDefault="008B6EF1" w:rsidP="005C2183">
            <w:pPr>
              <w:jc w:val="both"/>
              <w:rPr>
                <w:sz w:val="20"/>
                <w:szCs w:val="20"/>
              </w:rPr>
            </w:pPr>
            <w:r w:rsidRPr="008B6EF1">
              <w:rPr>
                <w:sz w:val="20"/>
                <w:szCs w:val="20"/>
              </w:rPr>
              <w:t>kombinovaná</w:t>
            </w:r>
          </w:p>
          <w:p w14:paraId="0A59B5FD" w14:textId="5A1BD356" w:rsidR="008B6EF1" w:rsidRPr="008B6EF1" w:rsidRDefault="008B6EF1" w:rsidP="005C2183">
            <w:pPr>
              <w:jc w:val="both"/>
              <w:rPr>
                <w:sz w:val="20"/>
                <w:szCs w:val="20"/>
              </w:rPr>
            </w:pPr>
            <w:r w:rsidRPr="008B6EF1">
              <w:rPr>
                <w:sz w:val="20"/>
                <w:szCs w:val="20"/>
              </w:rPr>
              <w:t>80% aktivní účast na seminářích a splnění zadaných cvičení</w:t>
            </w:r>
          </w:p>
        </w:tc>
      </w:tr>
      <w:tr w:rsidR="008B6EF1" w14:paraId="3557AAA4" w14:textId="77777777" w:rsidTr="00555EDF">
        <w:trPr>
          <w:trHeight w:val="62"/>
        </w:trPr>
        <w:tc>
          <w:tcPr>
            <w:tcW w:w="9855" w:type="dxa"/>
            <w:gridSpan w:val="8"/>
            <w:tcBorders>
              <w:top w:val="nil"/>
            </w:tcBorders>
          </w:tcPr>
          <w:p w14:paraId="66C88308" w14:textId="77777777" w:rsidR="008B6EF1" w:rsidRPr="008B6EF1" w:rsidRDefault="008B6EF1" w:rsidP="005C2183">
            <w:pPr>
              <w:rPr>
                <w:sz w:val="20"/>
                <w:szCs w:val="20"/>
              </w:rPr>
            </w:pPr>
          </w:p>
        </w:tc>
      </w:tr>
      <w:tr w:rsidR="008B6EF1" w14:paraId="72AA790F" w14:textId="77777777" w:rsidTr="005C2183">
        <w:trPr>
          <w:trHeight w:val="197"/>
        </w:trPr>
        <w:tc>
          <w:tcPr>
            <w:tcW w:w="3086" w:type="dxa"/>
            <w:tcBorders>
              <w:top w:val="nil"/>
            </w:tcBorders>
            <w:shd w:val="clear" w:color="auto" w:fill="F7CAAC"/>
          </w:tcPr>
          <w:p w14:paraId="7F3A1C28" w14:textId="77777777" w:rsidR="008B6EF1" w:rsidRPr="008B6EF1" w:rsidRDefault="008B6EF1" w:rsidP="005C2183">
            <w:pPr>
              <w:rPr>
                <w:b/>
                <w:sz w:val="20"/>
                <w:szCs w:val="20"/>
              </w:rPr>
            </w:pPr>
            <w:r w:rsidRPr="008B6EF1">
              <w:rPr>
                <w:b/>
                <w:sz w:val="20"/>
                <w:szCs w:val="20"/>
              </w:rPr>
              <w:t>Garant předmětu</w:t>
            </w:r>
          </w:p>
        </w:tc>
        <w:tc>
          <w:tcPr>
            <w:tcW w:w="6769" w:type="dxa"/>
            <w:gridSpan w:val="7"/>
            <w:tcBorders>
              <w:top w:val="nil"/>
            </w:tcBorders>
          </w:tcPr>
          <w:p w14:paraId="73572EC7" w14:textId="77777777" w:rsidR="008B6EF1" w:rsidRPr="008B6EF1" w:rsidRDefault="00EC1F06" w:rsidP="005C2183">
            <w:pPr>
              <w:jc w:val="both"/>
              <w:rPr>
                <w:sz w:val="20"/>
                <w:szCs w:val="20"/>
              </w:rPr>
            </w:pPr>
            <w:hyperlink r:id="rId21" w:history="1">
              <w:r w:rsidR="008B6EF1" w:rsidRPr="008B6EF1">
                <w:rPr>
                  <w:sz w:val="20"/>
                  <w:szCs w:val="20"/>
                </w:rPr>
                <w:t xml:space="preserve">doc. akad. </w:t>
              </w:r>
              <w:proofErr w:type="spellStart"/>
              <w:r w:rsidR="008B6EF1" w:rsidRPr="008B6EF1">
                <w:rPr>
                  <w:sz w:val="20"/>
                  <w:szCs w:val="20"/>
                </w:rPr>
                <w:t>mal</w:t>
              </w:r>
              <w:proofErr w:type="spellEnd"/>
              <w:r w:rsidR="008B6EF1" w:rsidRPr="008B6EF1">
                <w:rPr>
                  <w:sz w:val="20"/>
                  <w:szCs w:val="20"/>
                </w:rPr>
                <w:t>. Michal Zeman</w:t>
              </w:r>
            </w:hyperlink>
          </w:p>
        </w:tc>
      </w:tr>
      <w:tr w:rsidR="008B6EF1" w14:paraId="09B2DE13" w14:textId="77777777" w:rsidTr="005C2183">
        <w:trPr>
          <w:trHeight w:val="243"/>
        </w:trPr>
        <w:tc>
          <w:tcPr>
            <w:tcW w:w="3086" w:type="dxa"/>
            <w:tcBorders>
              <w:top w:val="nil"/>
            </w:tcBorders>
            <w:shd w:val="clear" w:color="auto" w:fill="F7CAAC"/>
          </w:tcPr>
          <w:p w14:paraId="10F31C87" w14:textId="77777777" w:rsidR="008B6EF1" w:rsidRPr="008B6EF1" w:rsidRDefault="008B6EF1" w:rsidP="005C2183">
            <w:pPr>
              <w:rPr>
                <w:b/>
                <w:sz w:val="20"/>
                <w:szCs w:val="20"/>
              </w:rPr>
            </w:pPr>
            <w:r w:rsidRPr="008B6EF1">
              <w:rPr>
                <w:b/>
                <w:sz w:val="20"/>
                <w:szCs w:val="20"/>
              </w:rPr>
              <w:t>Zapojení garanta do výuky předmětu</w:t>
            </w:r>
          </w:p>
        </w:tc>
        <w:tc>
          <w:tcPr>
            <w:tcW w:w="6769" w:type="dxa"/>
            <w:gridSpan w:val="7"/>
            <w:tcBorders>
              <w:top w:val="nil"/>
            </w:tcBorders>
          </w:tcPr>
          <w:p w14:paraId="599A260E" w14:textId="72D95C5C" w:rsidR="008B6EF1" w:rsidRPr="008B6EF1" w:rsidRDefault="008B6EF1" w:rsidP="005C2183">
            <w:pPr>
              <w:jc w:val="both"/>
              <w:rPr>
                <w:sz w:val="20"/>
                <w:szCs w:val="20"/>
              </w:rPr>
            </w:pPr>
            <w:r w:rsidRPr="008B6EF1">
              <w:rPr>
                <w:sz w:val="20"/>
                <w:szCs w:val="20"/>
              </w:rPr>
              <w:t>100 %</w:t>
            </w:r>
          </w:p>
        </w:tc>
      </w:tr>
      <w:tr w:rsidR="008B6EF1" w14:paraId="4FB1071B" w14:textId="77777777" w:rsidTr="005C2183">
        <w:tc>
          <w:tcPr>
            <w:tcW w:w="3086" w:type="dxa"/>
            <w:shd w:val="clear" w:color="auto" w:fill="F7CAAC"/>
          </w:tcPr>
          <w:p w14:paraId="2DFE4377" w14:textId="77777777" w:rsidR="008B6EF1" w:rsidRPr="008B6EF1" w:rsidRDefault="008B6EF1" w:rsidP="005C2183">
            <w:pPr>
              <w:rPr>
                <w:b/>
                <w:sz w:val="20"/>
                <w:szCs w:val="20"/>
              </w:rPr>
            </w:pPr>
            <w:r w:rsidRPr="008B6EF1">
              <w:rPr>
                <w:b/>
                <w:sz w:val="20"/>
                <w:szCs w:val="20"/>
              </w:rPr>
              <w:t>Vyučující</w:t>
            </w:r>
          </w:p>
        </w:tc>
        <w:tc>
          <w:tcPr>
            <w:tcW w:w="6769" w:type="dxa"/>
            <w:gridSpan w:val="7"/>
            <w:tcBorders>
              <w:bottom w:val="nil"/>
            </w:tcBorders>
          </w:tcPr>
          <w:p w14:paraId="0E6EE76D" w14:textId="61A7FD95" w:rsidR="008B6EF1" w:rsidRPr="008B6EF1" w:rsidRDefault="00EC1F06" w:rsidP="005C2183">
            <w:pPr>
              <w:jc w:val="both"/>
              <w:rPr>
                <w:sz w:val="20"/>
                <w:szCs w:val="20"/>
              </w:rPr>
            </w:pPr>
            <w:hyperlink r:id="rId22" w:history="1">
              <w:r w:rsidR="008B6EF1" w:rsidRPr="008B6EF1">
                <w:rPr>
                  <w:sz w:val="20"/>
                  <w:szCs w:val="20"/>
                </w:rPr>
                <w:t xml:space="preserve">doc. akad. </w:t>
              </w:r>
              <w:proofErr w:type="spellStart"/>
              <w:r w:rsidR="008B6EF1" w:rsidRPr="008B6EF1">
                <w:rPr>
                  <w:sz w:val="20"/>
                  <w:szCs w:val="20"/>
                </w:rPr>
                <w:t>mal</w:t>
              </w:r>
              <w:proofErr w:type="spellEnd"/>
              <w:r w:rsidR="008B6EF1" w:rsidRPr="008B6EF1">
                <w:rPr>
                  <w:sz w:val="20"/>
                  <w:szCs w:val="20"/>
                </w:rPr>
                <w:t>. Michal Zeman</w:t>
              </w:r>
            </w:hyperlink>
            <w:r w:rsidR="008B6EF1" w:rsidRPr="008B6EF1">
              <w:rPr>
                <w:sz w:val="20"/>
                <w:szCs w:val="20"/>
              </w:rPr>
              <w:t xml:space="preserve"> </w:t>
            </w:r>
          </w:p>
        </w:tc>
      </w:tr>
      <w:tr w:rsidR="008B6EF1" w14:paraId="6F004705" w14:textId="77777777" w:rsidTr="00555EDF">
        <w:trPr>
          <w:trHeight w:val="62"/>
        </w:trPr>
        <w:tc>
          <w:tcPr>
            <w:tcW w:w="9855" w:type="dxa"/>
            <w:gridSpan w:val="8"/>
            <w:tcBorders>
              <w:top w:val="nil"/>
            </w:tcBorders>
          </w:tcPr>
          <w:p w14:paraId="556A6DB9" w14:textId="77777777" w:rsidR="008B6EF1" w:rsidRPr="008B6EF1" w:rsidRDefault="008B6EF1" w:rsidP="005C2183">
            <w:pPr>
              <w:jc w:val="both"/>
              <w:rPr>
                <w:sz w:val="20"/>
                <w:szCs w:val="20"/>
              </w:rPr>
            </w:pPr>
          </w:p>
        </w:tc>
      </w:tr>
      <w:tr w:rsidR="008B6EF1" w14:paraId="24D200A6" w14:textId="77777777" w:rsidTr="005C2183">
        <w:tc>
          <w:tcPr>
            <w:tcW w:w="3086" w:type="dxa"/>
            <w:shd w:val="clear" w:color="auto" w:fill="F7CAAC"/>
          </w:tcPr>
          <w:p w14:paraId="78B16B79" w14:textId="77777777" w:rsidR="008B6EF1" w:rsidRPr="008B6EF1" w:rsidRDefault="008B6EF1" w:rsidP="005C2183">
            <w:pPr>
              <w:jc w:val="both"/>
              <w:rPr>
                <w:b/>
                <w:sz w:val="20"/>
                <w:szCs w:val="20"/>
              </w:rPr>
            </w:pPr>
            <w:r w:rsidRPr="008B6EF1">
              <w:rPr>
                <w:b/>
                <w:sz w:val="20"/>
                <w:szCs w:val="20"/>
              </w:rPr>
              <w:t>Stručná anotace předmětu</w:t>
            </w:r>
          </w:p>
        </w:tc>
        <w:tc>
          <w:tcPr>
            <w:tcW w:w="6769" w:type="dxa"/>
            <w:gridSpan w:val="7"/>
            <w:tcBorders>
              <w:bottom w:val="nil"/>
            </w:tcBorders>
          </w:tcPr>
          <w:p w14:paraId="4974E716" w14:textId="77777777" w:rsidR="008B6EF1" w:rsidRPr="008B6EF1" w:rsidRDefault="008B6EF1" w:rsidP="005C2183">
            <w:pPr>
              <w:jc w:val="both"/>
              <w:rPr>
                <w:sz w:val="20"/>
                <w:szCs w:val="20"/>
              </w:rPr>
            </w:pPr>
          </w:p>
        </w:tc>
      </w:tr>
      <w:tr w:rsidR="008B6EF1" w14:paraId="015BD8FB" w14:textId="77777777" w:rsidTr="00555EDF">
        <w:trPr>
          <w:trHeight w:val="3273"/>
        </w:trPr>
        <w:tc>
          <w:tcPr>
            <w:tcW w:w="9855" w:type="dxa"/>
            <w:gridSpan w:val="8"/>
            <w:tcBorders>
              <w:top w:val="nil"/>
              <w:bottom w:val="single" w:sz="12" w:space="0" w:color="auto"/>
            </w:tcBorders>
          </w:tcPr>
          <w:p w14:paraId="3E994BF7" w14:textId="70EC65B3" w:rsidR="008B6EF1" w:rsidRPr="008B6EF1" w:rsidRDefault="008B6EF1" w:rsidP="00555EDF">
            <w:pPr>
              <w:spacing w:after="120"/>
              <w:jc w:val="both"/>
              <w:rPr>
                <w:sz w:val="20"/>
                <w:szCs w:val="20"/>
              </w:rPr>
            </w:pPr>
            <w:r w:rsidRPr="008B6EF1">
              <w:rPr>
                <w:sz w:val="20"/>
                <w:szCs w:val="20"/>
              </w:rPr>
              <w:t>Student získá všeobecné znalosti v oblasti znakového a obrazového dorozumívání prostřednictvím média v obrazové složce animované tvorby. Student se seznámí se současnými tendencemi v oblasti ilustrované tvorby</w:t>
            </w:r>
            <w:r w:rsidR="00F05B61">
              <w:rPr>
                <w:sz w:val="20"/>
                <w:szCs w:val="20"/>
              </w:rPr>
              <w:t>,</w:t>
            </w:r>
            <w:r w:rsidRPr="008B6EF1">
              <w:rPr>
                <w:sz w:val="20"/>
                <w:szCs w:val="20"/>
              </w:rPr>
              <w:t xml:space="preserve"> </w:t>
            </w:r>
            <w:r w:rsidR="00F05B61">
              <w:rPr>
                <w:sz w:val="20"/>
                <w:szCs w:val="20"/>
              </w:rPr>
              <w:t xml:space="preserve">v rámci teoretických znalostí se naučí </w:t>
            </w:r>
            <w:r w:rsidRPr="008B6EF1">
              <w:rPr>
                <w:sz w:val="20"/>
                <w:szCs w:val="20"/>
              </w:rPr>
              <w:t>rozpoznávat dílčí atributy jazyka ilustrace a správně je analyzovat.</w:t>
            </w:r>
          </w:p>
          <w:p w14:paraId="27AF9969" w14:textId="005E408C" w:rsidR="008B6EF1" w:rsidRPr="00301A9F" w:rsidRDefault="008B6EF1" w:rsidP="00CE41A2">
            <w:pPr>
              <w:pStyle w:val="Odstavecseseznamem"/>
              <w:numPr>
                <w:ilvl w:val="0"/>
                <w:numId w:val="42"/>
              </w:numPr>
            </w:pPr>
            <w:r w:rsidRPr="00301A9F">
              <w:t>vizuální komunikace</w:t>
            </w:r>
          </w:p>
          <w:p w14:paraId="2E607A26" w14:textId="7C1451F6" w:rsidR="00301A9F" w:rsidRDefault="008B6EF1" w:rsidP="00CE41A2">
            <w:pPr>
              <w:pStyle w:val="Odstavecseseznamem"/>
              <w:numPr>
                <w:ilvl w:val="0"/>
                <w:numId w:val="42"/>
              </w:numPr>
            </w:pPr>
            <w:r w:rsidRPr="00301A9F">
              <w:t xml:space="preserve">artikulace obrazového </w:t>
            </w:r>
            <w:r w:rsidR="002C3B7A" w:rsidRPr="00301A9F">
              <w:t>kódu</w:t>
            </w:r>
            <w:r w:rsidR="002C3B7A">
              <w:t xml:space="preserve"> – obrazové</w:t>
            </w:r>
            <w:r w:rsidRPr="00301A9F">
              <w:t xml:space="preserve"> sdělení</w:t>
            </w:r>
          </w:p>
          <w:p w14:paraId="169D13FC" w14:textId="4D138324" w:rsidR="008B6EF1" w:rsidRPr="00301A9F" w:rsidRDefault="008B6EF1" w:rsidP="00CE41A2">
            <w:pPr>
              <w:pStyle w:val="Odstavecseseznamem"/>
              <w:numPr>
                <w:ilvl w:val="0"/>
                <w:numId w:val="42"/>
              </w:numPr>
            </w:pPr>
            <w:r w:rsidRPr="00301A9F">
              <w:t xml:space="preserve">kritika obrazu – ilustrace a stylizace </w:t>
            </w:r>
          </w:p>
          <w:p w14:paraId="4F07AA4D" w14:textId="77777777" w:rsidR="00301A9F" w:rsidRDefault="008B6EF1" w:rsidP="00CE41A2">
            <w:pPr>
              <w:pStyle w:val="Odstavecseseznamem"/>
              <w:numPr>
                <w:ilvl w:val="0"/>
                <w:numId w:val="42"/>
              </w:numPr>
            </w:pPr>
            <w:r w:rsidRPr="00301A9F">
              <w:t>kritika obrazu – forma zpracování</w:t>
            </w:r>
          </w:p>
          <w:p w14:paraId="23145EED" w14:textId="1A249E1B" w:rsidR="008B6EF1" w:rsidRPr="00301A9F" w:rsidRDefault="008B6EF1" w:rsidP="00CE41A2">
            <w:pPr>
              <w:pStyle w:val="Odstavecseseznamem"/>
              <w:numPr>
                <w:ilvl w:val="0"/>
                <w:numId w:val="42"/>
              </w:numPr>
            </w:pPr>
            <w:r w:rsidRPr="00301A9F">
              <w:t xml:space="preserve">specifika výtvarného vyjádření </w:t>
            </w:r>
          </w:p>
          <w:p w14:paraId="5F8A5C4C" w14:textId="3FA0DAD8" w:rsidR="008B6EF1" w:rsidRPr="00301A9F" w:rsidRDefault="008B6EF1" w:rsidP="00CE41A2">
            <w:pPr>
              <w:pStyle w:val="Odstavecseseznamem"/>
              <w:numPr>
                <w:ilvl w:val="0"/>
                <w:numId w:val="42"/>
              </w:numPr>
            </w:pPr>
            <w:r w:rsidRPr="00301A9F">
              <w:t xml:space="preserve">syntaxe obrazových polí </w:t>
            </w:r>
          </w:p>
          <w:p w14:paraId="46C901E3" w14:textId="77777777" w:rsidR="002C3B7A" w:rsidRDefault="008B6EF1" w:rsidP="00CE41A2">
            <w:pPr>
              <w:pStyle w:val="Odstavecseseznamem"/>
              <w:numPr>
                <w:ilvl w:val="0"/>
                <w:numId w:val="42"/>
              </w:numPr>
              <w:spacing w:after="120"/>
            </w:pPr>
            <w:r w:rsidRPr="00301A9F">
              <w:t>soubor obrazových polí v myšlenkové souvislosti</w:t>
            </w:r>
          </w:p>
          <w:p w14:paraId="5D8D8426" w14:textId="27119868" w:rsidR="008B6EF1" w:rsidRPr="00301A9F" w:rsidRDefault="008B6EF1" w:rsidP="00CE41A2">
            <w:pPr>
              <w:pStyle w:val="Odstavecseseznamem"/>
              <w:numPr>
                <w:ilvl w:val="0"/>
                <w:numId w:val="42"/>
              </w:numPr>
              <w:spacing w:after="120"/>
            </w:pPr>
            <w:r w:rsidRPr="00301A9F">
              <w:t>výtvarné pojetí bez přímé souvislosti na animovanou tvorbu</w:t>
            </w:r>
          </w:p>
          <w:p w14:paraId="0B4C18B0" w14:textId="2D9F20C0" w:rsidR="008B6EF1" w:rsidRPr="008B6EF1" w:rsidRDefault="008B6EF1" w:rsidP="00555EDF">
            <w:pPr>
              <w:jc w:val="both"/>
              <w:rPr>
                <w:sz w:val="20"/>
                <w:szCs w:val="20"/>
              </w:rPr>
            </w:pPr>
            <w:r w:rsidRPr="008B6EF1">
              <w:rPr>
                <w:sz w:val="20"/>
                <w:szCs w:val="20"/>
              </w:rPr>
              <w:t>Student se naučí jednoduché formulace obrazového sdělení a dokáže užívat jednoduchých znakových systémů pro vyprávění ve statickém obrazu se zaměřením na časovou složku.</w:t>
            </w:r>
          </w:p>
        </w:tc>
      </w:tr>
      <w:tr w:rsidR="008B6EF1" w14:paraId="0935C4D7" w14:textId="77777777" w:rsidTr="005C2183">
        <w:trPr>
          <w:trHeight w:val="265"/>
        </w:trPr>
        <w:tc>
          <w:tcPr>
            <w:tcW w:w="3653" w:type="dxa"/>
            <w:gridSpan w:val="2"/>
            <w:tcBorders>
              <w:top w:val="nil"/>
            </w:tcBorders>
            <w:shd w:val="clear" w:color="auto" w:fill="F7CAAC"/>
          </w:tcPr>
          <w:p w14:paraId="3B9FBBC6" w14:textId="77777777" w:rsidR="008B6EF1" w:rsidRPr="008B6EF1" w:rsidRDefault="008B6EF1" w:rsidP="005C2183">
            <w:pPr>
              <w:jc w:val="both"/>
              <w:rPr>
                <w:sz w:val="20"/>
                <w:szCs w:val="20"/>
              </w:rPr>
            </w:pPr>
            <w:r w:rsidRPr="008B6EF1">
              <w:rPr>
                <w:b/>
                <w:sz w:val="20"/>
                <w:szCs w:val="20"/>
              </w:rPr>
              <w:t>Studijní literatura a studijní pomůcky</w:t>
            </w:r>
          </w:p>
        </w:tc>
        <w:tc>
          <w:tcPr>
            <w:tcW w:w="6202" w:type="dxa"/>
            <w:gridSpan w:val="6"/>
            <w:tcBorders>
              <w:top w:val="nil"/>
              <w:bottom w:val="nil"/>
            </w:tcBorders>
          </w:tcPr>
          <w:p w14:paraId="79F3634F" w14:textId="77777777" w:rsidR="008B6EF1" w:rsidRPr="008B6EF1" w:rsidRDefault="008B6EF1" w:rsidP="005C2183">
            <w:pPr>
              <w:jc w:val="both"/>
              <w:rPr>
                <w:sz w:val="20"/>
                <w:szCs w:val="20"/>
              </w:rPr>
            </w:pPr>
          </w:p>
        </w:tc>
      </w:tr>
      <w:tr w:rsidR="008B6EF1" w:rsidRPr="001206D8" w14:paraId="2DD46BCD" w14:textId="77777777" w:rsidTr="005C2183">
        <w:trPr>
          <w:trHeight w:val="1497"/>
        </w:trPr>
        <w:tc>
          <w:tcPr>
            <w:tcW w:w="9855" w:type="dxa"/>
            <w:gridSpan w:val="8"/>
            <w:tcBorders>
              <w:top w:val="nil"/>
            </w:tcBorders>
          </w:tcPr>
          <w:p w14:paraId="4D2D7537" w14:textId="77777777" w:rsidR="008B6EF1" w:rsidRPr="001206D8" w:rsidRDefault="008B6EF1" w:rsidP="005C2183">
            <w:pPr>
              <w:jc w:val="both"/>
              <w:rPr>
                <w:b/>
                <w:sz w:val="20"/>
                <w:szCs w:val="20"/>
              </w:rPr>
            </w:pPr>
            <w:r w:rsidRPr="001206D8">
              <w:rPr>
                <w:b/>
                <w:sz w:val="20"/>
                <w:szCs w:val="20"/>
              </w:rPr>
              <w:t>Povinná:</w:t>
            </w:r>
          </w:p>
          <w:p w14:paraId="63F6A482" w14:textId="2BFD85C7" w:rsidR="008B6EF1" w:rsidRPr="007B1253" w:rsidRDefault="008B6EF1" w:rsidP="005C2183">
            <w:pPr>
              <w:rPr>
                <w:sz w:val="20"/>
                <w:szCs w:val="20"/>
              </w:rPr>
            </w:pPr>
            <w:r w:rsidRPr="004454E7">
              <w:rPr>
                <w:sz w:val="20"/>
                <w:szCs w:val="20"/>
              </w:rPr>
              <w:t xml:space="preserve">BACHELARD, Gaston. </w:t>
            </w:r>
            <w:r w:rsidRPr="00007857">
              <w:rPr>
                <w:i/>
                <w:sz w:val="20"/>
                <w:szCs w:val="20"/>
              </w:rPr>
              <w:t>Poetika prostoru</w:t>
            </w:r>
            <w:r w:rsidRPr="007B1253">
              <w:rPr>
                <w:sz w:val="20"/>
                <w:szCs w:val="20"/>
              </w:rPr>
              <w:t xml:space="preserve">. Praha: </w:t>
            </w:r>
            <w:proofErr w:type="spellStart"/>
            <w:r w:rsidRPr="007B1253">
              <w:rPr>
                <w:sz w:val="20"/>
                <w:szCs w:val="20"/>
              </w:rPr>
              <w:t>Malvern</w:t>
            </w:r>
            <w:proofErr w:type="spellEnd"/>
            <w:r w:rsidRPr="007B1253">
              <w:rPr>
                <w:sz w:val="20"/>
                <w:szCs w:val="20"/>
              </w:rPr>
              <w:t>, 2009. ISBN 978-8086702-61-2.</w:t>
            </w:r>
          </w:p>
          <w:p w14:paraId="0811EDCA" w14:textId="015BE8F2" w:rsidR="008B6EF1" w:rsidRPr="001206D8" w:rsidRDefault="008B6EF1" w:rsidP="005C2183">
            <w:pPr>
              <w:rPr>
                <w:sz w:val="20"/>
                <w:szCs w:val="20"/>
              </w:rPr>
            </w:pPr>
            <w:r w:rsidRPr="00D72339">
              <w:rPr>
                <w:sz w:val="20"/>
                <w:szCs w:val="20"/>
              </w:rPr>
              <w:t xml:space="preserve">BACHELARD, Gaston. </w:t>
            </w:r>
            <w:r w:rsidRPr="00D72339">
              <w:rPr>
                <w:i/>
                <w:sz w:val="20"/>
                <w:szCs w:val="20"/>
              </w:rPr>
              <w:t>Poetika snění</w:t>
            </w:r>
            <w:r w:rsidRPr="00D72339">
              <w:rPr>
                <w:sz w:val="20"/>
                <w:szCs w:val="20"/>
              </w:rPr>
              <w:t xml:space="preserve">. Praha: </w:t>
            </w:r>
            <w:proofErr w:type="spellStart"/>
            <w:r w:rsidRPr="00D72339">
              <w:rPr>
                <w:sz w:val="20"/>
                <w:szCs w:val="20"/>
              </w:rPr>
              <w:t>Malvern</w:t>
            </w:r>
            <w:proofErr w:type="spellEnd"/>
            <w:r w:rsidRPr="00D72339">
              <w:rPr>
                <w:sz w:val="20"/>
                <w:szCs w:val="20"/>
              </w:rPr>
              <w:t>, 2010</w:t>
            </w:r>
            <w:r w:rsidR="005A3622" w:rsidRPr="001206D8">
              <w:rPr>
                <w:sz w:val="20"/>
                <w:szCs w:val="20"/>
              </w:rPr>
              <w:t>.</w:t>
            </w:r>
            <w:r w:rsidRPr="001206D8">
              <w:rPr>
                <w:sz w:val="20"/>
                <w:szCs w:val="20"/>
              </w:rPr>
              <w:t xml:space="preserve"> ISBN 978-80-86702-71-1.</w:t>
            </w:r>
          </w:p>
          <w:p w14:paraId="7067C335" w14:textId="77777777" w:rsidR="002E5491" w:rsidRPr="001206D8" w:rsidRDefault="002E5491" w:rsidP="002E5491">
            <w:pPr>
              <w:rPr>
                <w:sz w:val="20"/>
                <w:szCs w:val="20"/>
              </w:rPr>
            </w:pPr>
            <w:r w:rsidRPr="001206D8">
              <w:rPr>
                <w:sz w:val="20"/>
                <w:szCs w:val="20"/>
              </w:rPr>
              <w:t>ECO, Umberto. </w:t>
            </w:r>
            <w:r w:rsidRPr="001206D8">
              <w:rPr>
                <w:i/>
                <w:sz w:val="20"/>
                <w:szCs w:val="20"/>
              </w:rPr>
              <w:t>Dějiny krásy</w:t>
            </w:r>
            <w:r w:rsidRPr="001206D8">
              <w:rPr>
                <w:sz w:val="20"/>
                <w:szCs w:val="20"/>
              </w:rPr>
              <w:t>. Praha: Argo, 2005. ISBN 80-7203-677-7.</w:t>
            </w:r>
          </w:p>
          <w:p w14:paraId="2E22ECD9" w14:textId="77777777" w:rsidR="00963405" w:rsidRPr="00331759" w:rsidRDefault="00963405" w:rsidP="00963405">
            <w:pPr>
              <w:autoSpaceDE w:val="0"/>
              <w:autoSpaceDN w:val="0"/>
              <w:adjustRightInd w:val="0"/>
              <w:rPr>
                <w:ins w:id="30" w:author="Hana Ponížilová" w:date="2023-05-26T12:49:00Z"/>
                <w:sz w:val="20"/>
                <w:szCs w:val="20"/>
              </w:rPr>
            </w:pPr>
            <w:ins w:id="31" w:author="Hana Ponížilová" w:date="2023-05-26T12:49:00Z">
              <w:r w:rsidRPr="00331759">
                <w:rPr>
                  <w:sz w:val="20"/>
                  <w:szCs w:val="20"/>
                </w:rPr>
                <w:t xml:space="preserve">JIRÁK, Jan a Barbara KÖPPLOVÁ. </w:t>
              </w:r>
              <w:r w:rsidRPr="00331759">
                <w:rPr>
                  <w:i/>
                  <w:iCs/>
                  <w:sz w:val="20"/>
                  <w:szCs w:val="20"/>
                </w:rPr>
                <w:t>Média a společnost</w:t>
              </w:r>
              <w:r w:rsidRPr="00331759">
                <w:rPr>
                  <w:sz w:val="20"/>
                  <w:szCs w:val="20"/>
                </w:rPr>
                <w:t>. Vyd. 2. Praha: Portál, 2007. ISBN 978-80-7367-287-4.</w:t>
              </w:r>
            </w:ins>
          </w:p>
          <w:p w14:paraId="7A4774C9" w14:textId="77777777" w:rsidR="00963405" w:rsidRDefault="00963405" w:rsidP="00963405">
            <w:pPr>
              <w:rPr>
                <w:ins w:id="32" w:author="Hana Ponížilová" w:date="2023-05-26T12:49:00Z"/>
                <w:sz w:val="20"/>
                <w:szCs w:val="20"/>
              </w:rPr>
            </w:pPr>
            <w:ins w:id="33" w:author="Hana Ponížilová" w:date="2023-05-26T12:49:00Z">
              <w:r w:rsidRPr="00331759">
                <w:rPr>
                  <w:sz w:val="20"/>
                  <w:szCs w:val="20"/>
                </w:rPr>
                <w:t>MANOVICH, Lev.</w:t>
              </w:r>
              <w:r w:rsidRPr="00331759">
                <w:rPr>
                  <w:i/>
                  <w:iCs/>
                  <w:sz w:val="20"/>
                  <w:szCs w:val="20"/>
                </w:rPr>
                <w:t> Jazyk nových médií</w:t>
              </w:r>
              <w:r w:rsidRPr="00331759">
                <w:rPr>
                  <w:sz w:val="20"/>
                  <w:szCs w:val="20"/>
                </w:rPr>
                <w:t>. Praha: Univerzita Karlova, nakladatelství Karolinum, 2018. Studia nových médií. ISBN 978-80-246-2961-2.</w:t>
              </w:r>
            </w:ins>
          </w:p>
          <w:p w14:paraId="32DC1AB4" w14:textId="7158E49E" w:rsidR="008B6EF1" w:rsidRPr="000C629E" w:rsidRDefault="008B6EF1" w:rsidP="00963405">
            <w:pPr>
              <w:rPr>
                <w:sz w:val="20"/>
                <w:szCs w:val="20"/>
              </w:rPr>
            </w:pPr>
            <w:proofErr w:type="spellStart"/>
            <w:r w:rsidRPr="00963405">
              <w:rPr>
                <w:sz w:val="20"/>
                <w:szCs w:val="20"/>
              </w:rPr>
              <w:t>McCLOUD</w:t>
            </w:r>
            <w:proofErr w:type="spellEnd"/>
            <w:r w:rsidRPr="00963405">
              <w:rPr>
                <w:sz w:val="20"/>
                <w:szCs w:val="20"/>
              </w:rPr>
              <w:t xml:space="preserve">, </w:t>
            </w:r>
            <w:proofErr w:type="spellStart"/>
            <w:r w:rsidRPr="00963405">
              <w:rPr>
                <w:sz w:val="20"/>
                <w:szCs w:val="20"/>
              </w:rPr>
              <w:t>Scott</w:t>
            </w:r>
            <w:proofErr w:type="spellEnd"/>
            <w:r w:rsidRPr="00963405">
              <w:rPr>
                <w:sz w:val="20"/>
                <w:szCs w:val="20"/>
              </w:rPr>
              <w:t>. </w:t>
            </w:r>
            <w:r w:rsidRPr="00963405">
              <w:rPr>
                <w:i/>
                <w:sz w:val="20"/>
                <w:szCs w:val="20"/>
              </w:rPr>
              <w:t>Jak rozumět komiksu</w:t>
            </w:r>
            <w:r w:rsidRPr="000C629E">
              <w:rPr>
                <w:sz w:val="20"/>
                <w:szCs w:val="20"/>
              </w:rPr>
              <w:t>. Praha: BB art, 2008. ISBN 978-80-7381-419-9.</w:t>
            </w:r>
          </w:p>
          <w:p w14:paraId="4FEE6CD3" w14:textId="77777777" w:rsidR="008B6EF1" w:rsidRPr="00007857" w:rsidRDefault="008B6EF1" w:rsidP="005C2183">
            <w:pPr>
              <w:jc w:val="both"/>
              <w:rPr>
                <w:b/>
                <w:sz w:val="20"/>
                <w:szCs w:val="20"/>
              </w:rPr>
            </w:pPr>
            <w:r w:rsidRPr="004454E7">
              <w:rPr>
                <w:b/>
                <w:sz w:val="20"/>
                <w:szCs w:val="20"/>
              </w:rPr>
              <w:t>Doporučená:</w:t>
            </w:r>
          </w:p>
          <w:p w14:paraId="331FDCF1" w14:textId="7E762C6A" w:rsidR="00157D34" w:rsidRPr="001206D8" w:rsidRDefault="00157D34" w:rsidP="005C2183">
            <w:pPr>
              <w:rPr>
                <w:ins w:id="34" w:author="Hana Ponížilová" w:date="2023-05-26T12:29:00Z"/>
                <w:sz w:val="20"/>
                <w:szCs w:val="20"/>
              </w:rPr>
            </w:pPr>
            <w:ins w:id="35" w:author="Hana Ponížilová" w:date="2023-05-26T12:28:00Z">
              <w:r w:rsidRPr="00D72339">
                <w:rPr>
                  <w:sz w:val="20"/>
                  <w:szCs w:val="20"/>
                </w:rPr>
                <w:t xml:space="preserve">BOYLAN, Alexis L. </w:t>
              </w:r>
              <w:proofErr w:type="spellStart"/>
              <w:r w:rsidRPr="00D72339">
                <w:rPr>
                  <w:i/>
                  <w:iCs/>
                  <w:sz w:val="20"/>
                  <w:szCs w:val="20"/>
                </w:rPr>
                <w:t>Visual</w:t>
              </w:r>
              <w:proofErr w:type="spellEnd"/>
              <w:r w:rsidRPr="00D72339">
                <w:rPr>
                  <w:i/>
                  <w:iCs/>
                  <w:sz w:val="20"/>
                  <w:szCs w:val="20"/>
                </w:rPr>
                <w:t xml:space="preserve"> </w:t>
              </w:r>
              <w:proofErr w:type="spellStart"/>
              <w:r w:rsidRPr="00D72339">
                <w:rPr>
                  <w:i/>
                  <w:iCs/>
                  <w:sz w:val="20"/>
                  <w:szCs w:val="20"/>
                </w:rPr>
                <w:t>culture</w:t>
              </w:r>
              <w:proofErr w:type="spellEnd"/>
              <w:r w:rsidRPr="00D72339">
                <w:rPr>
                  <w:sz w:val="20"/>
                  <w:szCs w:val="20"/>
                </w:rPr>
                <w:t xml:space="preserve">. Cambridge, Massachusetts: </w:t>
              </w:r>
              <w:proofErr w:type="spellStart"/>
              <w:r w:rsidRPr="00D72339">
                <w:rPr>
                  <w:sz w:val="20"/>
                  <w:szCs w:val="20"/>
                </w:rPr>
                <w:t>The</w:t>
              </w:r>
              <w:proofErr w:type="spellEnd"/>
              <w:r w:rsidRPr="00D72339">
                <w:rPr>
                  <w:sz w:val="20"/>
                  <w:szCs w:val="20"/>
                </w:rPr>
                <w:t xml:space="preserve"> MIT </w:t>
              </w:r>
              <w:proofErr w:type="spellStart"/>
              <w:r w:rsidRPr="00D72339">
                <w:rPr>
                  <w:sz w:val="20"/>
                  <w:szCs w:val="20"/>
                </w:rPr>
                <w:t>Press</w:t>
              </w:r>
              <w:proofErr w:type="spellEnd"/>
              <w:r w:rsidRPr="00D72339">
                <w:rPr>
                  <w:sz w:val="20"/>
                  <w:szCs w:val="20"/>
                </w:rPr>
                <w:t xml:space="preserve">, </w:t>
              </w:r>
              <w:r w:rsidRPr="001206D8">
                <w:rPr>
                  <w:sz w:val="20"/>
                  <w:szCs w:val="20"/>
                </w:rPr>
                <w:t xml:space="preserve">2020. ISBN 9780262359719. </w:t>
              </w:r>
            </w:ins>
          </w:p>
          <w:p w14:paraId="08D1ACDA" w14:textId="4A0168D7" w:rsidR="008B6EF1" w:rsidRPr="001206D8" w:rsidRDefault="008B6EF1" w:rsidP="005C2183">
            <w:pPr>
              <w:rPr>
                <w:sz w:val="20"/>
                <w:szCs w:val="20"/>
              </w:rPr>
            </w:pPr>
            <w:r w:rsidRPr="001206D8">
              <w:rPr>
                <w:sz w:val="20"/>
                <w:szCs w:val="20"/>
              </w:rPr>
              <w:t>ECO, Umberto. </w:t>
            </w:r>
            <w:r w:rsidRPr="001206D8">
              <w:rPr>
                <w:i/>
                <w:sz w:val="20"/>
                <w:szCs w:val="20"/>
              </w:rPr>
              <w:t>Dějiny ošklivosti</w:t>
            </w:r>
            <w:r w:rsidRPr="001206D8">
              <w:rPr>
                <w:sz w:val="20"/>
                <w:szCs w:val="20"/>
              </w:rPr>
              <w:t>. Praha: Argo, 2007. ISBN 978-80-7203-893-0.</w:t>
            </w:r>
          </w:p>
          <w:p w14:paraId="6EE0E4A2" w14:textId="0322214A" w:rsidR="008B6EF1" w:rsidRPr="001206D8" w:rsidRDefault="008B6EF1" w:rsidP="005C2183">
            <w:pPr>
              <w:rPr>
                <w:sz w:val="20"/>
                <w:szCs w:val="20"/>
              </w:rPr>
            </w:pPr>
            <w:r w:rsidRPr="001206D8">
              <w:rPr>
                <w:sz w:val="20"/>
                <w:szCs w:val="20"/>
              </w:rPr>
              <w:t>ECO, Umberto. </w:t>
            </w:r>
            <w:r w:rsidRPr="001206D8">
              <w:rPr>
                <w:i/>
                <w:sz w:val="20"/>
                <w:szCs w:val="20"/>
              </w:rPr>
              <w:t>Bludiště seznamů</w:t>
            </w:r>
            <w:r w:rsidRPr="001206D8">
              <w:rPr>
                <w:sz w:val="20"/>
                <w:szCs w:val="20"/>
              </w:rPr>
              <w:t>. Praha: Argo, 2009. ISBN 978-80-257-0164-5.</w:t>
            </w:r>
          </w:p>
          <w:p w14:paraId="32BA3D74" w14:textId="09B49F88" w:rsidR="001206D8" w:rsidRPr="001206D8" w:rsidRDefault="008B6EF1" w:rsidP="005C2183">
            <w:pPr>
              <w:autoSpaceDE w:val="0"/>
              <w:autoSpaceDN w:val="0"/>
              <w:adjustRightInd w:val="0"/>
              <w:rPr>
                <w:sz w:val="20"/>
                <w:szCs w:val="20"/>
              </w:rPr>
            </w:pPr>
            <w:r w:rsidRPr="001206D8">
              <w:rPr>
                <w:sz w:val="20"/>
                <w:szCs w:val="20"/>
              </w:rPr>
              <w:t>ECO, Umberto. </w:t>
            </w:r>
            <w:r w:rsidRPr="001206D8">
              <w:rPr>
                <w:i/>
                <w:sz w:val="20"/>
                <w:szCs w:val="20"/>
              </w:rPr>
              <w:t>Zpověď mladého romanopisce</w:t>
            </w:r>
            <w:r w:rsidRPr="001206D8">
              <w:rPr>
                <w:sz w:val="20"/>
                <w:szCs w:val="20"/>
              </w:rPr>
              <w:t>. Praha: Argo, 2013. ISBN 978-80-257-1028-9.</w:t>
            </w:r>
          </w:p>
        </w:tc>
      </w:tr>
    </w:tbl>
    <w:p w14:paraId="01C65A79" w14:textId="77777777" w:rsidR="002368A4" w:rsidRPr="00073C38" w:rsidRDefault="002368A4">
      <w:pPr>
        <w:rPr>
          <w:sz w:val="20"/>
          <w:szCs w:val="20"/>
        </w:rPr>
      </w:pPr>
    </w:p>
    <w:p w14:paraId="713D7441" w14:textId="77777777" w:rsidR="000D745E" w:rsidRDefault="000D745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745E" w14:paraId="2213F222" w14:textId="77777777" w:rsidTr="005C2183">
        <w:tc>
          <w:tcPr>
            <w:tcW w:w="9855" w:type="dxa"/>
            <w:gridSpan w:val="8"/>
            <w:tcBorders>
              <w:bottom w:val="double" w:sz="4" w:space="0" w:color="auto"/>
            </w:tcBorders>
            <w:shd w:val="clear" w:color="auto" w:fill="BDD6EE"/>
          </w:tcPr>
          <w:p w14:paraId="5DA1C51E" w14:textId="77777777" w:rsidR="000D745E" w:rsidRDefault="000D745E" w:rsidP="005C2183">
            <w:pPr>
              <w:jc w:val="both"/>
              <w:rPr>
                <w:b/>
                <w:sz w:val="28"/>
              </w:rPr>
            </w:pPr>
            <w:r>
              <w:lastRenderedPageBreak/>
              <w:br w:type="page"/>
            </w:r>
            <w:r>
              <w:rPr>
                <w:b/>
                <w:sz w:val="28"/>
              </w:rPr>
              <w:t>B-III – Charakteristika studijního předmětu</w:t>
            </w:r>
          </w:p>
        </w:tc>
      </w:tr>
      <w:tr w:rsidR="000D745E" w14:paraId="03568B15" w14:textId="77777777" w:rsidTr="005C2183">
        <w:tc>
          <w:tcPr>
            <w:tcW w:w="3086" w:type="dxa"/>
            <w:tcBorders>
              <w:top w:val="double" w:sz="4" w:space="0" w:color="auto"/>
            </w:tcBorders>
            <w:shd w:val="clear" w:color="auto" w:fill="F7CAAC"/>
          </w:tcPr>
          <w:p w14:paraId="723CBAD8" w14:textId="77777777" w:rsidR="000D745E" w:rsidRPr="000D745E" w:rsidRDefault="000D745E" w:rsidP="005C2183">
            <w:pPr>
              <w:rPr>
                <w:b/>
                <w:sz w:val="20"/>
                <w:szCs w:val="20"/>
              </w:rPr>
            </w:pPr>
            <w:r w:rsidRPr="000D745E">
              <w:rPr>
                <w:b/>
                <w:sz w:val="20"/>
                <w:szCs w:val="20"/>
              </w:rPr>
              <w:t>Název studijního předmětu</w:t>
            </w:r>
          </w:p>
        </w:tc>
        <w:tc>
          <w:tcPr>
            <w:tcW w:w="6769" w:type="dxa"/>
            <w:gridSpan w:val="7"/>
            <w:tcBorders>
              <w:top w:val="double" w:sz="4" w:space="0" w:color="auto"/>
            </w:tcBorders>
          </w:tcPr>
          <w:p w14:paraId="1ED8EF06" w14:textId="77777777" w:rsidR="000D745E" w:rsidRPr="000D745E" w:rsidRDefault="000D745E" w:rsidP="005C2183">
            <w:pPr>
              <w:jc w:val="both"/>
              <w:rPr>
                <w:sz w:val="20"/>
                <w:szCs w:val="20"/>
              </w:rPr>
            </w:pPr>
            <w:r w:rsidRPr="000D745E">
              <w:rPr>
                <w:sz w:val="20"/>
                <w:szCs w:val="20"/>
              </w:rPr>
              <w:t>Vizuální komunikace v animované tvorbě 2</w:t>
            </w:r>
          </w:p>
        </w:tc>
      </w:tr>
      <w:tr w:rsidR="000D745E" w14:paraId="408DC84B" w14:textId="77777777" w:rsidTr="005C2183">
        <w:tc>
          <w:tcPr>
            <w:tcW w:w="3086" w:type="dxa"/>
            <w:shd w:val="clear" w:color="auto" w:fill="F7CAAC"/>
          </w:tcPr>
          <w:p w14:paraId="2A224633" w14:textId="77777777" w:rsidR="000D745E" w:rsidRPr="000D745E" w:rsidRDefault="000D745E" w:rsidP="005C2183">
            <w:pPr>
              <w:rPr>
                <w:b/>
                <w:sz w:val="20"/>
                <w:szCs w:val="20"/>
              </w:rPr>
            </w:pPr>
            <w:r w:rsidRPr="000D745E">
              <w:rPr>
                <w:b/>
                <w:sz w:val="20"/>
                <w:szCs w:val="20"/>
              </w:rPr>
              <w:t>Typ předmětu</w:t>
            </w:r>
          </w:p>
        </w:tc>
        <w:tc>
          <w:tcPr>
            <w:tcW w:w="3406" w:type="dxa"/>
            <w:gridSpan w:val="4"/>
          </w:tcPr>
          <w:p w14:paraId="7FEBD463" w14:textId="77777777" w:rsidR="000D745E" w:rsidRPr="000D745E" w:rsidRDefault="000D745E" w:rsidP="005C2183">
            <w:pPr>
              <w:jc w:val="both"/>
              <w:rPr>
                <w:sz w:val="20"/>
                <w:szCs w:val="20"/>
              </w:rPr>
            </w:pPr>
            <w:r w:rsidRPr="000D745E">
              <w:rPr>
                <w:sz w:val="20"/>
                <w:szCs w:val="20"/>
              </w:rPr>
              <w:t>povinný</w:t>
            </w:r>
          </w:p>
        </w:tc>
        <w:tc>
          <w:tcPr>
            <w:tcW w:w="2695" w:type="dxa"/>
            <w:gridSpan w:val="2"/>
            <w:shd w:val="clear" w:color="auto" w:fill="F7CAAC"/>
          </w:tcPr>
          <w:p w14:paraId="153FCD35" w14:textId="77777777" w:rsidR="000D745E" w:rsidRPr="000D745E" w:rsidRDefault="000D745E" w:rsidP="005C2183">
            <w:pPr>
              <w:jc w:val="both"/>
              <w:rPr>
                <w:sz w:val="20"/>
                <w:szCs w:val="20"/>
              </w:rPr>
            </w:pPr>
            <w:r w:rsidRPr="000D745E">
              <w:rPr>
                <w:b/>
                <w:sz w:val="20"/>
                <w:szCs w:val="20"/>
              </w:rPr>
              <w:t>doporučený ročník / semestr</w:t>
            </w:r>
          </w:p>
        </w:tc>
        <w:tc>
          <w:tcPr>
            <w:tcW w:w="668" w:type="dxa"/>
          </w:tcPr>
          <w:p w14:paraId="4BB02BD1" w14:textId="77777777" w:rsidR="000D745E" w:rsidRPr="000D745E" w:rsidRDefault="000D745E" w:rsidP="005C2183">
            <w:pPr>
              <w:jc w:val="both"/>
              <w:rPr>
                <w:sz w:val="20"/>
                <w:szCs w:val="20"/>
              </w:rPr>
            </w:pPr>
            <w:r w:rsidRPr="000D745E">
              <w:rPr>
                <w:sz w:val="20"/>
                <w:szCs w:val="20"/>
              </w:rPr>
              <w:t>1/LS</w:t>
            </w:r>
          </w:p>
        </w:tc>
      </w:tr>
      <w:tr w:rsidR="000D745E" w14:paraId="001F0107" w14:textId="77777777" w:rsidTr="005C2183">
        <w:tc>
          <w:tcPr>
            <w:tcW w:w="3086" w:type="dxa"/>
            <w:shd w:val="clear" w:color="auto" w:fill="F7CAAC"/>
          </w:tcPr>
          <w:p w14:paraId="1A49B725" w14:textId="77777777" w:rsidR="000D745E" w:rsidRPr="000D745E" w:rsidRDefault="000D745E" w:rsidP="005C2183">
            <w:pPr>
              <w:rPr>
                <w:b/>
                <w:sz w:val="20"/>
                <w:szCs w:val="20"/>
              </w:rPr>
            </w:pPr>
            <w:r w:rsidRPr="000D745E">
              <w:rPr>
                <w:b/>
                <w:sz w:val="20"/>
                <w:szCs w:val="20"/>
              </w:rPr>
              <w:t>Rozsah studijního předmětu</w:t>
            </w:r>
          </w:p>
        </w:tc>
        <w:tc>
          <w:tcPr>
            <w:tcW w:w="1701" w:type="dxa"/>
            <w:gridSpan w:val="2"/>
          </w:tcPr>
          <w:p w14:paraId="1903CE60" w14:textId="77777777" w:rsidR="000D745E" w:rsidRPr="000D745E" w:rsidRDefault="000D745E" w:rsidP="005C2183">
            <w:pPr>
              <w:jc w:val="both"/>
              <w:rPr>
                <w:sz w:val="20"/>
                <w:szCs w:val="20"/>
              </w:rPr>
            </w:pPr>
            <w:proofErr w:type="gramStart"/>
            <w:r w:rsidRPr="000D745E">
              <w:rPr>
                <w:sz w:val="20"/>
                <w:szCs w:val="20"/>
              </w:rPr>
              <w:t>26s</w:t>
            </w:r>
            <w:proofErr w:type="gramEnd"/>
          </w:p>
        </w:tc>
        <w:tc>
          <w:tcPr>
            <w:tcW w:w="889" w:type="dxa"/>
            <w:shd w:val="clear" w:color="auto" w:fill="F7CAAC"/>
          </w:tcPr>
          <w:p w14:paraId="4210FABD" w14:textId="77777777" w:rsidR="000D745E" w:rsidRPr="000D745E" w:rsidRDefault="000D745E" w:rsidP="005C2183">
            <w:pPr>
              <w:jc w:val="both"/>
              <w:rPr>
                <w:b/>
                <w:sz w:val="20"/>
                <w:szCs w:val="20"/>
              </w:rPr>
            </w:pPr>
            <w:r w:rsidRPr="000D745E">
              <w:rPr>
                <w:b/>
                <w:sz w:val="20"/>
                <w:szCs w:val="20"/>
              </w:rPr>
              <w:t xml:space="preserve">hod. </w:t>
            </w:r>
          </w:p>
        </w:tc>
        <w:tc>
          <w:tcPr>
            <w:tcW w:w="816" w:type="dxa"/>
          </w:tcPr>
          <w:p w14:paraId="206FF18A" w14:textId="77777777" w:rsidR="000D745E" w:rsidRPr="000D745E" w:rsidRDefault="000D745E" w:rsidP="005C2183">
            <w:pPr>
              <w:jc w:val="both"/>
              <w:rPr>
                <w:sz w:val="20"/>
                <w:szCs w:val="20"/>
              </w:rPr>
            </w:pPr>
            <w:r w:rsidRPr="000D745E">
              <w:rPr>
                <w:sz w:val="20"/>
                <w:szCs w:val="20"/>
              </w:rPr>
              <w:t>26</w:t>
            </w:r>
          </w:p>
        </w:tc>
        <w:tc>
          <w:tcPr>
            <w:tcW w:w="2156" w:type="dxa"/>
            <w:shd w:val="clear" w:color="auto" w:fill="F7CAAC"/>
          </w:tcPr>
          <w:p w14:paraId="0191FC8D" w14:textId="77777777" w:rsidR="000D745E" w:rsidRPr="000D745E" w:rsidRDefault="000D745E" w:rsidP="005C2183">
            <w:pPr>
              <w:jc w:val="both"/>
              <w:rPr>
                <w:b/>
                <w:sz w:val="20"/>
                <w:szCs w:val="20"/>
              </w:rPr>
            </w:pPr>
            <w:r w:rsidRPr="000D745E">
              <w:rPr>
                <w:b/>
                <w:sz w:val="20"/>
                <w:szCs w:val="20"/>
              </w:rPr>
              <w:t>kreditů</w:t>
            </w:r>
          </w:p>
        </w:tc>
        <w:tc>
          <w:tcPr>
            <w:tcW w:w="1207" w:type="dxa"/>
            <w:gridSpan w:val="2"/>
          </w:tcPr>
          <w:p w14:paraId="5892504A" w14:textId="77777777" w:rsidR="000D745E" w:rsidRPr="000D745E" w:rsidRDefault="000D745E" w:rsidP="005C2183">
            <w:pPr>
              <w:jc w:val="both"/>
              <w:rPr>
                <w:sz w:val="20"/>
                <w:szCs w:val="20"/>
              </w:rPr>
            </w:pPr>
            <w:r w:rsidRPr="000D745E">
              <w:rPr>
                <w:sz w:val="20"/>
                <w:szCs w:val="20"/>
              </w:rPr>
              <w:t>3</w:t>
            </w:r>
          </w:p>
        </w:tc>
      </w:tr>
      <w:tr w:rsidR="000D745E" w14:paraId="491A5FAF" w14:textId="77777777" w:rsidTr="005C2183">
        <w:tc>
          <w:tcPr>
            <w:tcW w:w="3086" w:type="dxa"/>
            <w:shd w:val="clear" w:color="auto" w:fill="F7CAAC"/>
          </w:tcPr>
          <w:p w14:paraId="407715D3" w14:textId="77777777" w:rsidR="000D745E" w:rsidRPr="000D745E" w:rsidRDefault="000D745E" w:rsidP="005C2183">
            <w:pPr>
              <w:rPr>
                <w:b/>
                <w:sz w:val="20"/>
                <w:szCs w:val="20"/>
              </w:rPr>
            </w:pPr>
            <w:r w:rsidRPr="000D745E">
              <w:rPr>
                <w:b/>
                <w:sz w:val="20"/>
                <w:szCs w:val="20"/>
              </w:rPr>
              <w:t xml:space="preserve">Prerekvizity, </w:t>
            </w:r>
            <w:proofErr w:type="spellStart"/>
            <w:r w:rsidRPr="000D745E">
              <w:rPr>
                <w:b/>
                <w:sz w:val="20"/>
                <w:szCs w:val="20"/>
              </w:rPr>
              <w:t>korekvizity</w:t>
            </w:r>
            <w:proofErr w:type="spellEnd"/>
            <w:r w:rsidRPr="000D745E">
              <w:rPr>
                <w:b/>
                <w:sz w:val="20"/>
                <w:szCs w:val="20"/>
              </w:rPr>
              <w:t>, ekvivalence</w:t>
            </w:r>
          </w:p>
        </w:tc>
        <w:tc>
          <w:tcPr>
            <w:tcW w:w="6769" w:type="dxa"/>
            <w:gridSpan w:val="7"/>
          </w:tcPr>
          <w:p w14:paraId="338D26E8" w14:textId="77777777" w:rsidR="000D745E" w:rsidRPr="000D745E" w:rsidRDefault="000D745E" w:rsidP="005C2183">
            <w:pPr>
              <w:jc w:val="both"/>
              <w:rPr>
                <w:sz w:val="20"/>
                <w:szCs w:val="20"/>
              </w:rPr>
            </w:pPr>
          </w:p>
        </w:tc>
      </w:tr>
      <w:tr w:rsidR="000D745E" w14:paraId="5BFB863C" w14:textId="77777777" w:rsidTr="005C2183">
        <w:tc>
          <w:tcPr>
            <w:tcW w:w="3086" w:type="dxa"/>
            <w:shd w:val="clear" w:color="auto" w:fill="F7CAAC"/>
          </w:tcPr>
          <w:p w14:paraId="13D58868" w14:textId="77777777" w:rsidR="000D745E" w:rsidRPr="000D745E" w:rsidRDefault="000D745E" w:rsidP="005C2183">
            <w:pPr>
              <w:rPr>
                <w:b/>
                <w:sz w:val="20"/>
                <w:szCs w:val="20"/>
              </w:rPr>
            </w:pPr>
            <w:r w:rsidRPr="000D745E">
              <w:rPr>
                <w:b/>
                <w:sz w:val="20"/>
                <w:szCs w:val="20"/>
              </w:rPr>
              <w:t>Způsob ověření studijních výsledků</w:t>
            </w:r>
          </w:p>
        </w:tc>
        <w:tc>
          <w:tcPr>
            <w:tcW w:w="3406" w:type="dxa"/>
            <w:gridSpan w:val="4"/>
          </w:tcPr>
          <w:p w14:paraId="01DEAA5E" w14:textId="77777777" w:rsidR="000D745E" w:rsidRPr="000D745E" w:rsidRDefault="000D745E" w:rsidP="005C2183">
            <w:pPr>
              <w:jc w:val="both"/>
              <w:rPr>
                <w:sz w:val="20"/>
                <w:szCs w:val="20"/>
              </w:rPr>
            </w:pPr>
            <w:r w:rsidRPr="000D745E">
              <w:rPr>
                <w:sz w:val="20"/>
                <w:szCs w:val="20"/>
              </w:rPr>
              <w:t>klasifikovaný zápočet</w:t>
            </w:r>
          </w:p>
        </w:tc>
        <w:tc>
          <w:tcPr>
            <w:tcW w:w="2156" w:type="dxa"/>
            <w:shd w:val="clear" w:color="auto" w:fill="F7CAAC"/>
          </w:tcPr>
          <w:p w14:paraId="563A8E8C" w14:textId="77777777" w:rsidR="000D745E" w:rsidRPr="000D745E" w:rsidRDefault="000D745E" w:rsidP="005C2183">
            <w:pPr>
              <w:jc w:val="both"/>
              <w:rPr>
                <w:b/>
                <w:sz w:val="20"/>
                <w:szCs w:val="20"/>
              </w:rPr>
            </w:pPr>
            <w:r w:rsidRPr="000D745E">
              <w:rPr>
                <w:b/>
                <w:sz w:val="20"/>
                <w:szCs w:val="20"/>
              </w:rPr>
              <w:t>Forma výuky</w:t>
            </w:r>
          </w:p>
        </w:tc>
        <w:tc>
          <w:tcPr>
            <w:tcW w:w="1207" w:type="dxa"/>
            <w:gridSpan w:val="2"/>
          </w:tcPr>
          <w:p w14:paraId="1F7B65C2" w14:textId="77777777" w:rsidR="000D745E" w:rsidRPr="000D745E" w:rsidRDefault="000D745E" w:rsidP="005C2183">
            <w:pPr>
              <w:jc w:val="both"/>
              <w:rPr>
                <w:sz w:val="20"/>
                <w:szCs w:val="20"/>
              </w:rPr>
            </w:pPr>
            <w:r w:rsidRPr="000D745E">
              <w:rPr>
                <w:sz w:val="20"/>
                <w:szCs w:val="20"/>
              </w:rPr>
              <w:t>seminář</w:t>
            </w:r>
          </w:p>
        </w:tc>
      </w:tr>
      <w:tr w:rsidR="000D745E" w14:paraId="6628372D" w14:textId="77777777" w:rsidTr="005C2183">
        <w:tc>
          <w:tcPr>
            <w:tcW w:w="3086" w:type="dxa"/>
            <w:shd w:val="clear" w:color="auto" w:fill="F7CAAC"/>
          </w:tcPr>
          <w:p w14:paraId="5B59A5EE" w14:textId="77777777" w:rsidR="000D745E" w:rsidRPr="000D745E" w:rsidRDefault="000D745E" w:rsidP="005C2183">
            <w:pPr>
              <w:rPr>
                <w:b/>
                <w:sz w:val="20"/>
                <w:szCs w:val="20"/>
              </w:rPr>
            </w:pPr>
            <w:r w:rsidRPr="000D745E">
              <w:rPr>
                <w:b/>
                <w:sz w:val="20"/>
                <w:szCs w:val="20"/>
              </w:rPr>
              <w:t>Forma způsobu ověření studijních výsledků a další požadavky na studenta</w:t>
            </w:r>
          </w:p>
        </w:tc>
        <w:tc>
          <w:tcPr>
            <w:tcW w:w="6769" w:type="dxa"/>
            <w:gridSpan w:val="7"/>
            <w:tcBorders>
              <w:bottom w:val="nil"/>
            </w:tcBorders>
          </w:tcPr>
          <w:p w14:paraId="193F7826" w14:textId="77777777" w:rsidR="000D745E" w:rsidRPr="000D745E" w:rsidRDefault="000D745E" w:rsidP="005C2183">
            <w:pPr>
              <w:jc w:val="both"/>
              <w:rPr>
                <w:sz w:val="20"/>
                <w:szCs w:val="20"/>
              </w:rPr>
            </w:pPr>
            <w:r w:rsidRPr="000D745E">
              <w:rPr>
                <w:sz w:val="20"/>
                <w:szCs w:val="20"/>
              </w:rPr>
              <w:t>kombinovaná</w:t>
            </w:r>
          </w:p>
          <w:p w14:paraId="32F117BB" w14:textId="788760B5" w:rsidR="000D745E" w:rsidRPr="000D745E" w:rsidRDefault="000D745E" w:rsidP="005C2183">
            <w:pPr>
              <w:jc w:val="both"/>
              <w:rPr>
                <w:sz w:val="20"/>
                <w:szCs w:val="20"/>
              </w:rPr>
            </w:pPr>
            <w:r w:rsidRPr="000D745E">
              <w:rPr>
                <w:sz w:val="20"/>
                <w:szCs w:val="20"/>
              </w:rPr>
              <w:t>75% aktivní účast na seminářích a splnění zadaných cvičení</w:t>
            </w:r>
          </w:p>
        </w:tc>
      </w:tr>
      <w:tr w:rsidR="000D745E" w14:paraId="49550595" w14:textId="77777777" w:rsidTr="002E5491">
        <w:trPr>
          <w:trHeight w:val="130"/>
        </w:trPr>
        <w:tc>
          <w:tcPr>
            <w:tcW w:w="9855" w:type="dxa"/>
            <w:gridSpan w:val="8"/>
            <w:tcBorders>
              <w:top w:val="nil"/>
            </w:tcBorders>
          </w:tcPr>
          <w:p w14:paraId="2FD995CF" w14:textId="77777777" w:rsidR="000D745E" w:rsidRPr="000D745E" w:rsidRDefault="000D745E" w:rsidP="005C2183">
            <w:pPr>
              <w:rPr>
                <w:sz w:val="20"/>
                <w:szCs w:val="20"/>
              </w:rPr>
            </w:pPr>
          </w:p>
        </w:tc>
      </w:tr>
      <w:tr w:rsidR="000D745E" w14:paraId="212B3ACD" w14:textId="77777777" w:rsidTr="005C2183">
        <w:trPr>
          <w:trHeight w:val="197"/>
        </w:trPr>
        <w:tc>
          <w:tcPr>
            <w:tcW w:w="3086" w:type="dxa"/>
            <w:tcBorders>
              <w:top w:val="nil"/>
            </w:tcBorders>
            <w:shd w:val="clear" w:color="auto" w:fill="F7CAAC"/>
          </w:tcPr>
          <w:p w14:paraId="5DC407BC" w14:textId="77777777" w:rsidR="000D745E" w:rsidRPr="000D745E" w:rsidRDefault="000D745E" w:rsidP="005C2183">
            <w:pPr>
              <w:rPr>
                <w:b/>
                <w:sz w:val="20"/>
                <w:szCs w:val="20"/>
              </w:rPr>
            </w:pPr>
            <w:r w:rsidRPr="000D745E">
              <w:rPr>
                <w:b/>
                <w:sz w:val="20"/>
                <w:szCs w:val="20"/>
              </w:rPr>
              <w:t>Garant předmětu</w:t>
            </w:r>
          </w:p>
        </w:tc>
        <w:tc>
          <w:tcPr>
            <w:tcW w:w="6769" w:type="dxa"/>
            <w:gridSpan w:val="7"/>
            <w:tcBorders>
              <w:top w:val="nil"/>
            </w:tcBorders>
          </w:tcPr>
          <w:p w14:paraId="446992A2" w14:textId="77777777" w:rsidR="000D745E" w:rsidRPr="000D745E" w:rsidRDefault="00EC1F06" w:rsidP="005C2183">
            <w:pPr>
              <w:jc w:val="both"/>
              <w:rPr>
                <w:sz w:val="20"/>
                <w:szCs w:val="20"/>
              </w:rPr>
            </w:pPr>
            <w:hyperlink r:id="rId23" w:history="1">
              <w:r w:rsidR="000D745E" w:rsidRPr="000D745E">
                <w:rPr>
                  <w:sz w:val="20"/>
                  <w:szCs w:val="20"/>
                </w:rPr>
                <w:t xml:space="preserve">doc. akad. </w:t>
              </w:r>
              <w:proofErr w:type="spellStart"/>
              <w:r w:rsidR="000D745E" w:rsidRPr="000D745E">
                <w:rPr>
                  <w:sz w:val="20"/>
                  <w:szCs w:val="20"/>
                </w:rPr>
                <w:t>mal</w:t>
              </w:r>
              <w:proofErr w:type="spellEnd"/>
              <w:r w:rsidR="000D745E" w:rsidRPr="000D745E">
                <w:rPr>
                  <w:sz w:val="20"/>
                  <w:szCs w:val="20"/>
                </w:rPr>
                <w:t>. Michal Zeman</w:t>
              </w:r>
            </w:hyperlink>
          </w:p>
        </w:tc>
      </w:tr>
      <w:tr w:rsidR="000D745E" w14:paraId="7659B4A6" w14:textId="77777777" w:rsidTr="005C2183">
        <w:trPr>
          <w:trHeight w:val="243"/>
        </w:trPr>
        <w:tc>
          <w:tcPr>
            <w:tcW w:w="3086" w:type="dxa"/>
            <w:tcBorders>
              <w:top w:val="nil"/>
            </w:tcBorders>
            <w:shd w:val="clear" w:color="auto" w:fill="F7CAAC"/>
          </w:tcPr>
          <w:p w14:paraId="127B9E2C" w14:textId="77777777" w:rsidR="000D745E" w:rsidRPr="000D745E" w:rsidRDefault="000D745E" w:rsidP="005C2183">
            <w:pPr>
              <w:rPr>
                <w:b/>
                <w:sz w:val="20"/>
                <w:szCs w:val="20"/>
              </w:rPr>
            </w:pPr>
            <w:r w:rsidRPr="000D745E">
              <w:rPr>
                <w:b/>
                <w:sz w:val="20"/>
                <w:szCs w:val="20"/>
              </w:rPr>
              <w:t>Zapojení garanta do výuky předmětu</w:t>
            </w:r>
          </w:p>
        </w:tc>
        <w:tc>
          <w:tcPr>
            <w:tcW w:w="6769" w:type="dxa"/>
            <w:gridSpan w:val="7"/>
            <w:tcBorders>
              <w:top w:val="nil"/>
            </w:tcBorders>
          </w:tcPr>
          <w:p w14:paraId="2B6FAD57" w14:textId="7C95F11E" w:rsidR="000D745E" w:rsidRPr="000D745E" w:rsidRDefault="000D745E" w:rsidP="005C2183">
            <w:pPr>
              <w:jc w:val="both"/>
              <w:rPr>
                <w:sz w:val="20"/>
                <w:szCs w:val="20"/>
              </w:rPr>
            </w:pPr>
            <w:r w:rsidRPr="000D745E">
              <w:rPr>
                <w:sz w:val="20"/>
                <w:szCs w:val="20"/>
              </w:rPr>
              <w:t>100 %</w:t>
            </w:r>
          </w:p>
        </w:tc>
      </w:tr>
      <w:tr w:rsidR="000D745E" w14:paraId="1422247C" w14:textId="77777777" w:rsidTr="005C2183">
        <w:tc>
          <w:tcPr>
            <w:tcW w:w="3086" w:type="dxa"/>
            <w:shd w:val="clear" w:color="auto" w:fill="F7CAAC"/>
          </w:tcPr>
          <w:p w14:paraId="6A744089" w14:textId="77777777" w:rsidR="000D745E" w:rsidRPr="000D745E" w:rsidRDefault="000D745E" w:rsidP="005C2183">
            <w:pPr>
              <w:rPr>
                <w:b/>
                <w:sz w:val="20"/>
                <w:szCs w:val="20"/>
              </w:rPr>
            </w:pPr>
            <w:r w:rsidRPr="000D745E">
              <w:rPr>
                <w:b/>
                <w:sz w:val="20"/>
                <w:szCs w:val="20"/>
              </w:rPr>
              <w:t>Vyučující</w:t>
            </w:r>
          </w:p>
        </w:tc>
        <w:tc>
          <w:tcPr>
            <w:tcW w:w="6769" w:type="dxa"/>
            <w:gridSpan w:val="7"/>
            <w:tcBorders>
              <w:bottom w:val="nil"/>
            </w:tcBorders>
          </w:tcPr>
          <w:p w14:paraId="08DCA7E8" w14:textId="491BCB88" w:rsidR="000D745E" w:rsidRPr="000D745E" w:rsidRDefault="00EC1F06" w:rsidP="005C2183">
            <w:pPr>
              <w:jc w:val="both"/>
              <w:rPr>
                <w:sz w:val="20"/>
                <w:szCs w:val="20"/>
              </w:rPr>
            </w:pPr>
            <w:hyperlink r:id="rId24" w:history="1">
              <w:r w:rsidR="000D745E" w:rsidRPr="000D745E">
                <w:rPr>
                  <w:sz w:val="20"/>
                  <w:szCs w:val="20"/>
                </w:rPr>
                <w:t xml:space="preserve">doc. akad. </w:t>
              </w:r>
              <w:proofErr w:type="spellStart"/>
              <w:r w:rsidR="000D745E" w:rsidRPr="000D745E">
                <w:rPr>
                  <w:sz w:val="20"/>
                  <w:szCs w:val="20"/>
                </w:rPr>
                <w:t>mal</w:t>
              </w:r>
              <w:proofErr w:type="spellEnd"/>
              <w:r w:rsidR="000D745E" w:rsidRPr="000D745E">
                <w:rPr>
                  <w:sz w:val="20"/>
                  <w:szCs w:val="20"/>
                </w:rPr>
                <w:t>. Michal Zeman</w:t>
              </w:r>
            </w:hyperlink>
            <w:r w:rsidR="000D745E" w:rsidRPr="000D745E">
              <w:rPr>
                <w:sz w:val="20"/>
                <w:szCs w:val="20"/>
              </w:rPr>
              <w:t xml:space="preserve"> </w:t>
            </w:r>
          </w:p>
        </w:tc>
      </w:tr>
      <w:tr w:rsidR="000D745E" w14:paraId="795C94AD" w14:textId="77777777" w:rsidTr="00C0074C">
        <w:trPr>
          <w:trHeight w:val="62"/>
        </w:trPr>
        <w:tc>
          <w:tcPr>
            <w:tcW w:w="9855" w:type="dxa"/>
            <w:gridSpan w:val="8"/>
            <w:tcBorders>
              <w:top w:val="nil"/>
            </w:tcBorders>
          </w:tcPr>
          <w:p w14:paraId="7CDE5B2C" w14:textId="77777777" w:rsidR="000D745E" w:rsidRPr="000D745E" w:rsidRDefault="000D745E" w:rsidP="005C2183">
            <w:pPr>
              <w:jc w:val="both"/>
              <w:rPr>
                <w:sz w:val="20"/>
                <w:szCs w:val="20"/>
              </w:rPr>
            </w:pPr>
          </w:p>
        </w:tc>
      </w:tr>
      <w:tr w:rsidR="000D745E" w14:paraId="758B7D66" w14:textId="77777777" w:rsidTr="005C2183">
        <w:tc>
          <w:tcPr>
            <w:tcW w:w="3086" w:type="dxa"/>
            <w:shd w:val="clear" w:color="auto" w:fill="F7CAAC"/>
          </w:tcPr>
          <w:p w14:paraId="6FC0AE0D" w14:textId="77777777" w:rsidR="000D745E" w:rsidRPr="000D745E" w:rsidRDefault="000D745E" w:rsidP="005C2183">
            <w:pPr>
              <w:jc w:val="both"/>
              <w:rPr>
                <w:b/>
                <w:sz w:val="20"/>
                <w:szCs w:val="20"/>
              </w:rPr>
            </w:pPr>
            <w:r w:rsidRPr="000D745E">
              <w:rPr>
                <w:b/>
                <w:sz w:val="20"/>
                <w:szCs w:val="20"/>
              </w:rPr>
              <w:t>Stručná anotace předmětu</w:t>
            </w:r>
          </w:p>
        </w:tc>
        <w:tc>
          <w:tcPr>
            <w:tcW w:w="6769" w:type="dxa"/>
            <w:gridSpan w:val="7"/>
            <w:tcBorders>
              <w:bottom w:val="nil"/>
            </w:tcBorders>
          </w:tcPr>
          <w:p w14:paraId="4DE216A4" w14:textId="77777777" w:rsidR="000D745E" w:rsidRPr="000D745E" w:rsidRDefault="000D745E" w:rsidP="005C2183">
            <w:pPr>
              <w:jc w:val="both"/>
              <w:rPr>
                <w:sz w:val="20"/>
                <w:szCs w:val="20"/>
              </w:rPr>
            </w:pPr>
          </w:p>
        </w:tc>
      </w:tr>
      <w:tr w:rsidR="000D745E" w14:paraId="7BBAFB92" w14:textId="77777777" w:rsidTr="003D06D2">
        <w:trPr>
          <w:trHeight w:val="3234"/>
        </w:trPr>
        <w:tc>
          <w:tcPr>
            <w:tcW w:w="9855" w:type="dxa"/>
            <w:gridSpan w:val="8"/>
            <w:tcBorders>
              <w:top w:val="nil"/>
              <w:bottom w:val="single" w:sz="12" w:space="0" w:color="auto"/>
            </w:tcBorders>
          </w:tcPr>
          <w:p w14:paraId="3293DD19" w14:textId="3F4682C0" w:rsidR="000D745E" w:rsidRPr="000D745E" w:rsidRDefault="000D745E" w:rsidP="003D06D2">
            <w:pPr>
              <w:spacing w:after="120"/>
              <w:jc w:val="both"/>
              <w:rPr>
                <w:sz w:val="20"/>
                <w:szCs w:val="20"/>
              </w:rPr>
            </w:pPr>
            <w:r w:rsidRPr="000D745E">
              <w:rPr>
                <w:sz w:val="20"/>
                <w:szCs w:val="20"/>
              </w:rPr>
              <w:t>Student získá všeobecné znalosti v oblasti znakového a obrazového dorozumívání prostřednictvím média v obrazové složce animované tvorby. Student se seznámí se současnými tendencemi v oblasti ilustrované tvorby</w:t>
            </w:r>
            <w:r w:rsidR="00F05B61">
              <w:rPr>
                <w:sz w:val="20"/>
                <w:szCs w:val="20"/>
              </w:rPr>
              <w:t>,</w:t>
            </w:r>
            <w:r w:rsidRPr="000D745E">
              <w:rPr>
                <w:sz w:val="20"/>
                <w:szCs w:val="20"/>
              </w:rPr>
              <w:t xml:space="preserve"> v rámci teoretických znalostí se naučí rozpoznávat dílčí atributy jazyka ilustrace a správně je analyzovat.</w:t>
            </w:r>
          </w:p>
          <w:p w14:paraId="1C3FDA56" w14:textId="77777777" w:rsidR="00D740E0" w:rsidRDefault="000D745E" w:rsidP="00CE41A2">
            <w:pPr>
              <w:pStyle w:val="Odstavecseseznamem"/>
              <w:numPr>
                <w:ilvl w:val="0"/>
                <w:numId w:val="43"/>
              </w:numPr>
              <w:spacing w:after="120"/>
            </w:pPr>
            <w:r w:rsidRPr="00D740E0">
              <w:t>znakové systémy</w:t>
            </w:r>
          </w:p>
          <w:p w14:paraId="40D21444" w14:textId="77777777" w:rsidR="00D740E0" w:rsidRDefault="000D745E" w:rsidP="00CE41A2">
            <w:pPr>
              <w:pStyle w:val="Odstavecseseznamem"/>
              <w:numPr>
                <w:ilvl w:val="0"/>
                <w:numId w:val="43"/>
              </w:numPr>
              <w:spacing w:after="120"/>
            </w:pPr>
            <w:r w:rsidRPr="00D740E0">
              <w:t>řeč a písmo, písmo jako specifická forma vizualizace myšlenek a zvuků</w:t>
            </w:r>
          </w:p>
          <w:p w14:paraId="0A5C08EF" w14:textId="77777777" w:rsidR="00D740E0" w:rsidRDefault="000D745E" w:rsidP="00CE41A2">
            <w:pPr>
              <w:pStyle w:val="Odstavecseseznamem"/>
              <w:numPr>
                <w:ilvl w:val="0"/>
                <w:numId w:val="43"/>
              </w:numPr>
              <w:spacing w:after="120"/>
            </w:pPr>
            <w:r w:rsidRPr="00D740E0">
              <w:t>slovesná a obrazová řeč, konvenční znak</w:t>
            </w:r>
          </w:p>
          <w:p w14:paraId="405A87B2" w14:textId="77777777" w:rsidR="00D740E0" w:rsidRDefault="000D745E" w:rsidP="00CE41A2">
            <w:pPr>
              <w:pStyle w:val="Odstavecseseznamem"/>
              <w:numPr>
                <w:ilvl w:val="0"/>
                <w:numId w:val="43"/>
              </w:numPr>
              <w:spacing w:after="120"/>
            </w:pPr>
            <w:r w:rsidRPr="00D740E0">
              <w:t>obrazová složka animovaného díla, sdělení</w:t>
            </w:r>
          </w:p>
          <w:p w14:paraId="0364699E" w14:textId="77777777" w:rsidR="00D740E0" w:rsidRDefault="000D745E" w:rsidP="00CE41A2">
            <w:pPr>
              <w:pStyle w:val="Odstavecseseznamem"/>
              <w:numPr>
                <w:ilvl w:val="0"/>
                <w:numId w:val="43"/>
              </w:numPr>
              <w:spacing w:after="120"/>
            </w:pPr>
            <w:r w:rsidRPr="00D740E0">
              <w:t>kritika obrazu, znak jako nejmenší jednotka audiovizuální řeči</w:t>
            </w:r>
          </w:p>
          <w:p w14:paraId="4E397198" w14:textId="77777777" w:rsidR="00D740E0" w:rsidRDefault="000D745E" w:rsidP="00CE41A2">
            <w:pPr>
              <w:pStyle w:val="Odstavecseseznamem"/>
              <w:numPr>
                <w:ilvl w:val="0"/>
                <w:numId w:val="43"/>
              </w:numPr>
              <w:spacing w:after="120"/>
            </w:pPr>
            <w:r w:rsidRPr="00D740E0">
              <w:t>ikonografické znaky</w:t>
            </w:r>
          </w:p>
          <w:p w14:paraId="342FD0B9" w14:textId="0F704DD1" w:rsidR="00D740E0" w:rsidRDefault="000D745E" w:rsidP="00CE41A2">
            <w:pPr>
              <w:pStyle w:val="Odstavecseseznamem"/>
              <w:numPr>
                <w:ilvl w:val="0"/>
                <w:numId w:val="43"/>
              </w:numPr>
              <w:spacing w:after="120"/>
            </w:pPr>
            <w:r w:rsidRPr="00D740E0">
              <w:t>obrazová synopse</w:t>
            </w:r>
          </w:p>
          <w:p w14:paraId="71044980" w14:textId="5D387DA8" w:rsidR="000D745E" w:rsidRPr="00D740E0" w:rsidRDefault="000D745E" w:rsidP="00CE41A2">
            <w:pPr>
              <w:pStyle w:val="Odstavecseseznamem"/>
              <w:numPr>
                <w:ilvl w:val="0"/>
                <w:numId w:val="43"/>
              </w:numPr>
              <w:spacing w:after="120"/>
            </w:pPr>
            <w:r w:rsidRPr="00D740E0">
              <w:t>výrazové prostředky animované tvorby</w:t>
            </w:r>
          </w:p>
          <w:p w14:paraId="10071B9C" w14:textId="7BB35AB8" w:rsidR="000D745E" w:rsidRPr="000D745E" w:rsidRDefault="000D745E" w:rsidP="00D740E0">
            <w:pPr>
              <w:jc w:val="both"/>
              <w:rPr>
                <w:sz w:val="20"/>
                <w:szCs w:val="20"/>
              </w:rPr>
            </w:pPr>
            <w:r w:rsidRPr="000D745E">
              <w:rPr>
                <w:sz w:val="20"/>
                <w:szCs w:val="20"/>
              </w:rPr>
              <w:t>Student se naučí jednoduché formulace obrazového sdělení a dokáže užívat jednoduchých znakových systémů pro vyprávění ve statickém obrazu se zaměřením na časovou složku.</w:t>
            </w:r>
          </w:p>
        </w:tc>
      </w:tr>
      <w:tr w:rsidR="000D745E" w14:paraId="75C97D71" w14:textId="77777777" w:rsidTr="005C2183">
        <w:trPr>
          <w:trHeight w:val="265"/>
        </w:trPr>
        <w:tc>
          <w:tcPr>
            <w:tcW w:w="3653" w:type="dxa"/>
            <w:gridSpan w:val="2"/>
            <w:tcBorders>
              <w:top w:val="nil"/>
            </w:tcBorders>
            <w:shd w:val="clear" w:color="auto" w:fill="F7CAAC"/>
          </w:tcPr>
          <w:p w14:paraId="4F521051" w14:textId="77777777" w:rsidR="000D745E" w:rsidRPr="000D745E" w:rsidRDefault="000D745E" w:rsidP="005C2183">
            <w:pPr>
              <w:jc w:val="both"/>
              <w:rPr>
                <w:sz w:val="20"/>
                <w:szCs w:val="20"/>
              </w:rPr>
            </w:pPr>
            <w:r w:rsidRPr="000D745E">
              <w:rPr>
                <w:b/>
                <w:sz w:val="20"/>
                <w:szCs w:val="20"/>
              </w:rPr>
              <w:t>Studijní literatura a studijní pomůcky</w:t>
            </w:r>
          </w:p>
        </w:tc>
        <w:tc>
          <w:tcPr>
            <w:tcW w:w="6202" w:type="dxa"/>
            <w:gridSpan w:val="6"/>
            <w:tcBorders>
              <w:top w:val="nil"/>
              <w:bottom w:val="nil"/>
            </w:tcBorders>
          </w:tcPr>
          <w:p w14:paraId="1A48CC12" w14:textId="77777777" w:rsidR="000D745E" w:rsidRPr="000D745E" w:rsidRDefault="000D745E" w:rsidP="005C2183">
            <w:pPr>
              <w:jc w:val="both"/>
              <w:rPr>
                <w:sz w:val="20"/>
                <w:szCs w:val="20"/>
              </w:rPr>
            </w:pPr>
          </w:p>
        </w:tc>
      </w:tr>
      <w:tr w:rsidR="000D745E" w:rsidRPr="003F7F55" w14:paraId="003F86F4" w14:textId="77777777" w:rsidTr="005C2183">
        <w:trPr>
          <w:trHeight w:val="1497"/>
        </w:trPr>
        <w:tc>
          <w:tcPr>
            <w:tcW w:w="9855" w:type="dxa"/>
            <w:gridSpan w:val="8"/>
            <w:tcBorders>
              <w:top w:val="nil"/>
            </w:tcBorders>
          </w:tcPr>
          <w:p w14:paraId="766103E5" w14:textId="77777777" w:rsidR="00C0074C" w:rsidRPr="008B6EF1" w:rsidRDefault="00C0074C" w:rsidP="00C0074C">
            <w:pPr>
              <w:jc w:val="both"/>
              <w:rPr>
                <w:b/>
                <w:sz w:val="20"/>
                <w:szCs w:val="20"/>
              </w:rPr>
            </w:pPr>
            <w:r w:rsidRPr="008B6EF1">
              <w:rPr>
                <w:b/>
                <w:sz w:val="20"/>
                <w:szCs w:val="20"/>
              </w:rPr>
              <w:t>Povinná:</w:t>
            </w:r>
          </w:p>
          <w:p w14:paraId="02DF59B6" w14:textId="77777777" w:rsidR="00C0074C" w:rsidRPr="008B6EF1" w:rsidRDefault="00C0074C" w:rsidP="00C0074C">
            <w:pPr>
              <w:rPr>
                <w:sz w:val="20"/>
                <w:szCs w:val="20"/>
              </w:rPr>
            </w:pPr>
            <w:r w:rsidRPr="008B6EF1">
              <w:rPr>
                <w:sz w:val="20"/>
                <w:szCs w:val="20"/>
              </w:rPr>
              <w:t xml:space="preserve">BACHELARD, Gaston. </w:t>
            </w:r>
            <w:r w:rsidRPr="008B6EF1">
              <w:rPr>
                <w:i/>
                <w:sz w:val="20"/>
                <w:szCs w:val="20"/>
              </w:rPr>
              <w:t>Poetika prostoru</w:t>
            </w:r>
            <w:r w:rsidRPr="008B6EF1">
              <w:rPr>
                <w:sz w:val="20"/>
                <w:szCs w:val="20"/>
              </w:rPr>
              <w:t xml:space="preserve">. Praha: </w:t>
            </w:r>
            <w:proofErr w:type="spellStart"/>
            <w:r w:rsidRPr="008B6EF1">
              <w:rPr>
                <w:sz w:val="20"/>
                <w:szCs w:val="20"/>
              </w:rPr>
              <w:t>Malvern</w:t>
            </w:r>
            <w:proofErr w:type="spellEnd"/>
            <w:r w:rsidRPr="008B6EF1">
              <w:rPr>
                <w:sz w:val="20"/>
                <w:szCs w:val="20"/>
              </w:rPr>
              <w:t>, 2009. ISBN 978-8086702-61-2.</w:t>
            </w:r>
          </w:p>
          <w:p w14:paraId="4D8155C9" w14:textId="25088662" w:rsidR="00C0074C" w:rsidRPr="008B6EF1" w:rsidRDefault="00C0074C" w:rsidP="00C0074C">
            <w:pPr>
              <w:rPr>
                <w:sz w:val="20"/>
                <w:szCs w:val="20"/>
              </w:rPr>
            </w:pPr>
            <w:r w:rsidRPr="008B6EF1">
              <w:rPr>
                <w:sz w:val="20"/>
                <w:szCs w:val="20"/>
              </w:rPr>
              <w:t xml:space="preserve">BACHELARD, Gaston. </w:t>
            </w:r>
            <w:r w:rsidRPr="008B6EF1">
              <w:rPr>
                <w:i/>
                <w:sz w:val="20"/>
                <w:szCs w:val="20"/>
              </w:rPr>
              <w:t>Poetika snění</w:t>
            </w:r>
            <w:r w:rsidRPr="008B6EF1">
              <w:rPr>
                <w:sz w:val="20"/>
                <w:szCs w:val="20"/>
              </w:rPr>
              <w:t xml:space="preserve">. Praha: </w:t>
            </w:r>
            <w:proofErr w:type="spellStart"/>
            <w:r w:rsidRPr="008B6EF1">
              <w:rPr>
                <w:sz w:val="20"/>
                <w:szCs w:val="20"/>
              </w:rPr>
              <w:t>Malvern</w:t>
            </w:r>
            <w:proofErr w:type="spellEnd"/>
            <w:r w:rsidRPr="008B6EF1">
              <w:rPr>
                <w:sz w:val="20"/>
                <w:szCs w:val="20"/>
              </w:rPr>
              <w:t>, 2010</w:t>
            </w:r>
            <w:r w:rsidR="005A3622">
              <w:rPr>
                <w:sz w:val="20"/>
                <w:szCs w:val="20"/>
              </w:rPr>
              <w:t>.</w:t>
            </w:r>
            <w:r w:rsidRPr="008B6EF1">
              <w:rPr>
                <w:sz w:val="20"/>
                <w:szCs w:val="20"/>
              </w:rPr>
              <w:t xml:space="preserve"> ISBN 978-80-86702-71-1.</w:t>
            </w:r>
          </w:p>
          <w:p w14:paraId="75C4E27A" w14:textId="77777777" w:rsidR="00C0074C" w:rsidRPr="008B6EF1" w:rsidRDefault="00C0074C" w:rsidP="00C0074C">
            <w:pPr>
              <w:rPr>
                <w:sz w:val="20"/>
                <w:szCs w:val="20"/>
              </w:rPr>
            </w:pPr>
            <w:r w:rsidRPr="008B6EF1">
              <w:rPr>
                <w:sz w:val="20"/>
                <w:szCs w:val="20"/>
              </w:rPr>
              <w:t>ECO, Umberto. </w:t>
            </w:r>
            <w:r w:rsidRPr="008B6EF1">
              <w:rPr>
                <w:i/>
                <w:sz w:val="20"/>
                <w:szCs w:val="20"/>
              </w:rPr>
              <w:t>Dějiny krásy</w:t>
            </w:r>
            <w:r w:rsidRPr="008B6EF1">
              <w:rPr>
                <w:sz w:val="20"/>
                <w:szCs w:val="20"/>
              </w:rPr>
              <w:t>. Praha: Argo, 2005. ISBN 80-7203-677-7.</w:t>
            </w:r>
          </w:p>
          <w:p w14:paraId="3D9DE657" w14:textId="77777777" w:rsidR="00E07164" w:rsidRPr="00616C87" w:rsidRDefault="00E07164" w:rsidP="00E07164">
            <w:pPr>
              <w:autoSpaceDE w:val="0"/>
              <w:autoSpaceDN w:val="0"/>
              <w:adjustRightInd w:val="0"/>
              <w:rPr>
                <w:ins w:id="36" w:author="Hana Ponížilová" w:date="2023-05-26T12:49:00Z"/>
                <w:sz w:val="20"/>
                <w:szCs w:val="20"/>
              </w:rPr>
            </w:pPr>
            <w:ins w:id="37" w:author="Hana Ponížilová" w:date="2023-05-26T12:49:00Z">
              <w:r w:rsidRPr="00616C87">
                <w:rPr>
                  <w:sz w:val="20"/>
                  <w:szCs w:val="20"/>
                </w:rPr>
                <w:t xml:space="preserve">JIRÁK, Jan a Barbara KÖPPLOVÁ. </w:t>
              </w:r>
              <w:r w:rsidRPr="00616C87">
                <w:rPr>
                  <w:i/>
                  <w:iCs/>
                  <w:sz w:val="20"/>
                  <w:szCs w:val="20"/>
                </w:rPr>
                <w:t>Média a společnost</w:t>
              </w:r>
              <w:r w:rsidRPr="00616C87">
                <w:rPr>
                  <w:sz w:val="20"/>
                  <w:szCs w:val="20"/>
                </w:rPr>
                <w:t>. Vyd. 2. Praha: Portál, 2007. ISBN 978-80-7367-287-4.</w:t>
              </w:r>
            </w:ins>
          </w:p>
          <w:p w14:paraId="4E4192FA" w14:textId="77777777" w:rsidR="00E07164" w:rsidRDefault="00E07164" w:rsidP="00E07164">
            <w:pPr>
              <w:rPr>
                <w:ins w:id="38" w:author="Hana Ponížilová" w:date="2023-05-26T12:49:00Z"/>
                <w:sz w:val="20"/>
                <w:szCs w:val="20"/>
              </w:rPr>
            </w:pPr>
            <w:ins w:id="39" w:author="Hana Ponížilová" w:date="2023-05-26T12:49:00Z">
              <w:r w:rsidRPr="00616C87">
                <w:rPr>
                  <w:sz w:val="20"/>
                  <w:szCs w:val="20"/>
                </w:rPr>
                <w:t>MANOVICH, Lev.</w:t>
              </w:r>
              <w:r w:rsidRPr="00616C87">
                <w:rPr>
                  <w:i/>
                  <w:iCs/>
                  <w:sz w:val="20"/>
                  <w:szCs w:val="20"/>
                </w:rPr>
                <w:t> Jazyk nových médií</w:t>
              </w:r>
              <w:r w:rsidRPr="00616C87">
                <w:rPr>
                  <w:sz w:val="20"/>
                  <w:szCs w:val="20"/>
                </w:rPr>
                <w:t>. Praha: Univerzita Karlova, nakladatelství Karolinum, 2018. Studia nových médií. ISBN 978-80-246-2961-2.</w:t>
              </w:r>
            </w:ins>
          </w:p>
          <w:p w14:paraId="1D3146BA" w14:textId="0793DAE7" w:rsidR="00C0074C" w:rsidRPr="008B6EF1" w:rsidRDefault="00C0074C" w:rsidP="00E07164">
            <w:pPr>
              <w:rPr>
                <w:sz w:val="20"/>
                <w:szCs w:val="20"/>
              </w:rPr>
            </w:pPr>
            <w:proofErr w:type="spellStart"/>
            <w:r w:rsidRPr="008B6EF1">
              <w:rPr>
                <w:sz w:val="20"/>
                <w:szCs w:val="20"/>
              </w:rPr>
              <w:t>McCLOUD</w:t>
            </w:r>
            <w:proofErr w:type="spellEnd"/>
            <w:r w:rsidRPr="008B6EF1">
              <w:rPr>
                <w:sz w:val="20"/>
                <w:szCs w:val="20"/>
              </w:rPr>
              <w:t xml:space="preserve">, </w:t>
            </w:r>
            <w:proofErr w:type="spellStart"/>
            <w:r w:rsidRPr="008B6EF1">
              <w:rPr>
                <w:sz w:val="20"/>
                <w:szCs w:val="20"/>
              </w:rPr>
              <w:t>Scott</w:t>
            </w:r>
            <w:proofErr w:type="spellEnd"/>
            <w:r w:rsidRPr="008B6EF1">
              <w:rPr>
                <w:sz w:val="20"/>
                <w:szCs w:val="20"/>
              </w:rPr>
              <w:t>. </w:t>
            </w:r>
            <w:r w:rsidRPr="008B6EF1">
              <w:rPr>
                <w:i/>
                <w:sz w:val="20"/>
                <w:szCs w:val="20"/>
              </w:rPr>
              <w:t>Jak rozumět komiksu</w:t>
            </w:r>
            <w:r w:rsidRPr="008B6EF1">
              <w:rPr>
                <w:sz w:val="20"/>
                <w:szCs w:val="20"/>
              </w:rPr>
              <w:t>. Praha: BB art, 2008. ISBN 978-80-7381-419-9.</w:t>
            </w:r>
          </w:p>
          <w:p w14:paraId="06731056" w14:textId="77777777" w:rsidR="00C0074C" w:rsidRPr="008B6EF1" w:rsidRDefault="00C0074C" w:rsidP="00C0074C">
            <w:pPr>
              <w:jc w:val="both"/>
              <w:rPr>
                <w:b/>
                <w:sz w:val="20"/>
                <w:szCs w:val="20"/>
              </w:rPr>
            </w:pPr>
            <w:r w:rsidRPr="008B6EF1">
              <w:rPr>
                <w:b/>
                <w:sz w:val="20"/>
                <w:szCs w:val="20"/>
              </w:rPr>
              <w:t>Doporučená:</w:t>
            </w:r>
          </w:p>
          <w:p w14:paraId="3F8C2605" w14:textId="77777777" w:rsidR="00E75E22" w:rsidRPr="00616C87" w:rsidRDefault="00E75E22" w:rsidP="00E75E22">
            <w:pPr>
              <w:rPr>
                <w:ins w:id="40" w:author="Hana Ponížilová" w:date="2023-05-26T12:29:00Z"/>
                <w:sz w:val="20"/>
                <w:szCs w:val="20"/>
              </w:rPr>
            </w:pPr>
            <w:ins w:id="41" w:author="Hana Ponížilová" w:date="2023-05-26T12:29:00Z">
              <w:r w:rsidRPr="00616C87">
                <w:rPr>
                  <w:sz w:val="20"/>
                  <w:szCs w:val="20"/>
                </w:rPr>
                <w:t xml:space="preserve">BOYLAN, Alexis L. </w:t>
              </w:r>
              <w:proofErr w:type="spellStart"/>
              <w:r w:rsidRPr="00CB41FB">
                <w:rPr>
                  <w:i/>
                  <w:iCs/>
                  <w:sz w:val="20"/>
                  <w:szCs w:val="20"/>
                </w:rPr>
                <w:t>Visual</w:t>
              </w:r>
              <w:proofErr w:type="spellEnd"/>
              <w:r w:rsidRPr="00CB41FB">
                <w:rPr>
                  <w:i/>
                  <w:iCs/>
                  <w:sz w:val="20"/>
                  <w:szCs w:val="20"/>
                </w:rPr>
                <w:t xml:space="preserve"> </w:t>
              </w:r>
              <w:proofErr w:type="spellStart"/>
              <w:r w:rsidRPr="00CB41FB">
                <w:rPr>
                  <w:i/>
                  <w:iCs/>
                  <w:sz w:val="20"/>
                  <w:szCs w:val="20"/>
                </w:rPr>
                <w:t>culture</w:t>
              </w:r>
              <w:proofErr w:type="spellEnd"/>
              <w:r w:rsidRPr="00616C87">
                <w:rPr>
                  <w:sz w:val="20"/>
                  <w:szCs w:val="20"/>
                </w:rPr>
                <w:t xml:space="preserve">. Cambridge, Massachusetts: </w:t>
              </w:r>
              <w:proofErr w:type="spellStart"/>
              <w:r w:rsidRPr="00616C87">
                <w:rPr>
                  <w:sz w:val="20"/>
                  <w:szCs w:val="20"/>
                </w:rPr>
                <w:t>The</w:t>
              </w:r>
              <w:proofErr w:type="spellEnd"/>
              <w:r w:rsidRPr="00616C87">
                <w:rPr>
                  <w:sz w:val="20"/>
                  <w:szCs w:val="20"/>
                </w:rPr>
                <w:t xml:space="preserve"> MIT </w:t>
              </w:r>
              <w:proofErr w:type="spellStart"/>
              <w:r w:rsidRPr="00616C87">
                <w:rPr>
                  <w:sz w:val="20"/>
                  <w:szCs w:val="20"/>
                </w:rPr>
                <w:t>Press</w:t>
              </w:r>
              <w:proofErr w:type="spellEnd"/>
              <w:r w:rsidRPr="00616C87">
                <w:rPr>
                  <w:sz w:val="20"/>
                  <w:szCs w:val="20"/>
                </w:rPr>
                <w:t xml:space="preserve">, 2020. ISBN 9780262359719. </w:t>
              </w:r>
            </w:ins>
          </w:p>
          <w:p w14:paraId="074660A7" w14:textId="77777777" w:rsidR="00C0074C" w:rsidRPr="008B6EF1" w:rsidRDefault="00C0074C" w:rsidP="00C0074C">
            <w:pPr>
              <w:rPr>
                <w:sz w:val="20"/>
                <w:szCs w:val="20"/>
              </w:rPr>
            </w:pPr>
            <w:r w:rsidRPr="008B6EF1">
              <w:rPr>
                <w:sz w:val="20"/>
                <w:szCs w:val="20"/>
              </w:rPr>
              <w:t>ECO, Umberto. </w:t>
            </w:r>
            <w:r w:rsidRPr="008B6EF1">
              <w:rPr>
                <w:i/>
                <w:sz w:val="20"/>
                <w:szCs w:val="20"/>
              </w:rPr>
              <w:t>Dějiny ošklivosti</w:t>
            </w:r>
            <w:r w:rsidRPr="008B6EF1">
              <w:rPr>
                <w:sz w:val="20"/>
                <w:szCs w:val="20"/>
              </w:rPr>
              <w:t>. Praha: Argo, 2007. ISBN 978-80-7203-893-0.</w:t>
            </w:r>
          </w:p>
          <w:p w14:paraId="31F69CFE" w14:textId="77777777" w:rsidR="00C0074C" w:rsidRPr="008B6EF1" w:rsidRDefault="00C0074C" w:rsidP="00C0074C">
            <w:pPr>
              <w:rPr>
                <w:sz w:val="20"/>
                <w:szCs w:val="20"/>
              </w:rPr>
            </w:pPr>
            <w:r w:rsidRPr="008B6EF1">
              <w:rPr>
                <w:sz w:val="20"/>
                <w:szCs w:val="20"/>
              </w:rPr>
              <w:t>ECO, Umberto. </w:t>
            </w:r>
            <w:r w:rsidRPr="008B6EF1">
              <w:rPr>
                <w:i/>
                <w:sz w:val="20"/>
                <w:szCs w:val="20"/>
              </w:rPr>
              <w:t>Bludiště seznamů</w:t>
            </w:r>
            <w:r w:rsidRPr="008B6EF1">
              <w:rPr>
                <w:sz w:val="20"/>
                <w:szCs w:val="20"/>
              </w:rPr>
              <w:t>. Praha: Argo, 2009. ISBN 978-80-257-0164-5.</w:t>
            </w:r>
          </w:p>
          <w:p w14:paraId="5C388B29" w14:textId="425BDEC0" w:rsidR="001206D8" w:rsidRPr="000D745E" w:rsidRDefault="00C0074C" w:rsidP="001206D8">
            <w:pPr>
              <w:rPr>
                <w:sz w:val="20"/>
                <w:szCs w:val="20"/>
              </w:rPr>
            </w:pPr>
            <w:r w:rsidRPr="008B6EF1">
              <w:rPr>
                <w:sz w:val="20"/>
                <w:szCs w:val="20"/>
              </w:rPr>
              <w:t>ECO, Umberto. </w:t>
            </w:r>
            <w:r w:rsidRPr="008B6EF1">
              <w:rPr>
                <w:i/>
                <w:sz w:val="20"/>
                <w:szCs w:val="20"/>
              </w:rPr>
              <w:t>Zpověď mladého romanopisce</w:t>
            </w:r>
            <w:r w:rsidRPr="008B6EF1">
              <w:rPr>
                <w:sz w:val="20"/>
                <w:szCs w:val="20"/>
              </w:rPr>
              <w:t>. Praha: Argo, 2013. ISBN 978-80-257-1028-9.</w:t>
            </w:r>
          </w:p>
        </w:tc>
      </w:tr>
    </w:tbl>
    <w:p w14:paraId="60464CE5" w14:textId="06F03FB7" w:rsidR="00F86C64" w:rsidRDefault="008B6EF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6C64" w14:paraId="2ED0293C" w14:textId="77777777" w:rsidTr="005C2183">
        <w:tc>
          <w:tcPr>
            <w:tcW w:w="9855" w:type="dxa"/>
            <w:gridSpan w:val="8"/>
            <w:tcBorders>
              <w:bottom w:val="double" w:sz="4" w:space="0" w:color="auto"/>
            </w:tcBorders>
            <w:shd w:val="clear" w:color="auto" w:fill="BDD6EE"/>
          </w:tcPr>
          <w:p w14:paraId="0400D3F6" w14:textId="77777777" w:rsidR="00F86C64" w:rsidRDefault="00F86C64" w:rsidP="005C2183">
            <w:pPr>
              <w:jc w:val="both"/>
              <w:rPr>
                <w:b/>
                <w:sz w:val="28"/>
              </w:rPr>
            </w:pPr>
            <w:r>
              <w:lastRenderedPageBreak/>
              <w:br w:type="page"/>
            </w:r>
            <w:r>
              <w:rPr>
                <w:b/>
                <w:sz w:val="28"/>
              </w:rPr>
              <w:t>B-III – Charakteristika studijního předmětu</w:t>
            </w:r>
          </w:p>
        </w:tc>
      </w:tr>
      <w:tr w:rsidR="00F86C64" w14:paraId="0FC5FB49" w14:textId="77777777" w:rsidTr="005C2183">
        <w:tc>
          <w:tcPr>
            <w:tcW w:w="3086" w:type="dxa"/>
            <w:tcBorders>
              <w:top w:val="double" w:sz="4" w:space="0" w:color="auto"/>
            </w:tcBorders>
            <w:shd w:val="clear" w:color="auto" w:fill="F7CAAC"/>
          </w:tcPr>
          <w:p w14:paraId="02CAA45D" w14:textId="77777777" w:rsidR="00F86C64" w:rsidRPr="00F86C64" w:rsidRDefault="00F86C64" w:rsidP="005C2183">
            <w:pPr>
              <w:rPr>
                <w:b/>
                <w:sz w:val="20"/>
                <w:szCs w:val="20"/>
              </w:rPr>
            </w:pPr>
            <w:r w:rsidRPr="00F86C64">
              <w:rPr>
                <w:b/>
                <w:sz w:val="20"/>
                <w:szCs w:val="20"/>
              </w:rPr>
              <w:t>Název studijního předmětu</w:t>
            </w:r>
          </w:p>
        </w:tc>
        <w:tc>
          <w:tcPr>
            <w:tcW w:w="6769" w:type="dxa"/>
            <w:gridSpan w:val="7"/>
            <w:tcBorders>
              <w:top w:val="double" w:sz="4" w:space="0" w:color="auto"/>
            </w:tcBorders>
          </w:tcPr>
          <w:p w14:paraId="331034CA" w14:textId="77777777" w:rsidR="00F86C64" w:rsidRPr="00F86C64" w:rsidRDefault="00F86C64" w:rsidP="005C2183">
            <w:pPr>
              <w:jc w:val="both"/>
              <w:rPr>
                <w:sz w:val="20"/>
                <w:szCs w:val="20"/>
              </w:rPr>
            </w:pPr>
            <w:r w:rsidRPr="00F86C64">
              <w:rPr>
                <w:sz w:val="20"/>
                <w:szCs w:val="20"/>
              </w:rPr>
              <w:t>Vizuální komunikace v animované tvorbě 3</w:t>
            </w:r>
          </w:p>
        </w:tc>
      </w:tr>
      <w:tr w:rsidR="00F86C64" w14:paraId="04535EFA" w14:textId="77777777" w:rsidTr="005C2183">
        <w:tc>
          <w:tcPr>
            <w:tcW w:w="3086" w:type="dxa"/>
            <w:shd w:val="clear" w:color="auto" w:fill="F7CAAC"/>
          </w:tcPr>
          <w:p w14:paraId="3945D817" w14:textId="77777777" w:rsidR="00F86C64" w:rsidRPr="00F86C64" w:rsidRDefault="00F86C64" w:rsidP="005C2183">
            <w:pPr>
              <w:rPr>
                <w:b/>
                <w:sz w:val="20"/>
                <w:szCs w:val="20"/>
              </w:rPr>
            </w:pPr>
            <w:r w:rsidRPr="00F86C64">
              <w:rPr>
                <w:b/>
                <w:sz w:val="20"/>
                <w:szCs w:val="20"/>
              </w:rPr>
              <w:t>Typ předmětu</w:t>
            </w:r>
          </w:p>
        </w:tc>
        <w:tc>
          <w:tcPr>
            <w:tcW w:w="3406" w:type="dxa"/>
            <w:gridSpan w:val="4"/>
          </w:tcPr>
          <w:p w14:paraId="477FC984" w14:textId="77777777" w:rsidR="00F86C64" w:rsidRPr="00F86C64" w:rsidRDefault="00F86C64" w:rsidP="005C2183">
            <w:pPr>
              <w:jc w:val="both"/>
              <w:rPr>
                <w:sz w:val="20"/>
                <w:szCs w:val="20"/>
              </w:rPr>
            </w:pPr>
            <w:r w:rsidRPr="00F86C64">
              <w:rPr>
                <w:sz w:val="20"/>
                <w:szCs w:val="20"/>
              </w:rPr>
              <w:t>povinný</w:t>
            </w:r>
          </w:p>
        </w:tc>
        <w:tc>
          <w:tcPr>
            <w:tcW w:w="2695" w:type="dxa"/>
            <w:gridSpan w:val="2"/>
            <w:shd w:val="clear" w:color="auto" w:fill="F7CAAC"/>
          </w:tcPr>
          <w:p w14:paraId="0C629AA8" w14:textId="77777777" w:rsidR="00F86C64" w:rsidRPr="00F86C64" w:rsidRDefault="00F86C64" w:rsidP="005C2183">
            <w:pPr>
              <w:jc w:val="both"/>
              <w:rPr>
                <w:sz w:val="20"/>
                <w:szCs w:val="20"/>
              </w:rPr>
            </w:pPr>
            <w:r w:rsidRPr="00F86C64">
              <w:rPr>
                <w:b/>
                <w:sz w:val="20"/>
                <w:szCs w:val="20"/>
              </w:rPr>
              <w:t>doporučený ročník / semestr</w:t>
            </w:r>
          </w:p>
        </w:tc>
        <w:tc>
          <w:tcPr>
            <w:tcW w:w="668" w:type="dxa"/>
          </w:tcPr>
          <w:p w14:paraId="3DD3E05F" w14:textId="77777777" w:rsidR="00F86C64" w:rsidRPr="00F86C64" w:rsidRDefault="00F86C64" w:rsidP="005C2183">
            <w:pPr>
              <w:jc w:val="both"/>
              <w:rPr>
                <w:sz w:val="20"/>
                <w:szCs w:val="20"/>
              </w:rPr>
            </w:pPr>
            <w:r w:rsidRPr="00F86C64">
              <w:rPr>
                <w:sz w:val="20"/>
                <w:szCs w:val="20"/>
              </w:rPr>
              <w:t>2/ZS</w:t>
            </w:r>
          </w:p>
        </w:tc>
      </w:tr>
      <w:tr w:rsidR="00F86C64" w14:paraId="50A4E537" w14:textId="77777777" w:rsidTr="005C2183">
        <w:tc>
          <w:tcPr>
            <w:tcW w:w="3086" w:type="dxa"/>
            <w:shd w:val="clear" w:color="auto" w:fill="F7CAAC"/>
          </w:tcPr>
          <w:p w14:paraId="0D6F54B8" w14:textId="77777777" w:rsidR="00F86C64" w:rsidRPr="00F86C64" w:rsidRDefault="00F86C64" w:rsidP="005C2183">
            <w:pPr>
              <w:rPr>
                <w:b/>
                <w:sz w:val="20"/>
                <w:szCs w:val="20"/>
              </w:rPr>
            </w:pPr>
            <w:r w:rsidRPr="00F86C64">
              <w:rPr>
                <w:b/>
                <w:sz w:val="20"/>
                <w:szCs w:val="20"/>
              </w:rPr>
              <w:t>Rozsah studijního předmětu</w:t>
            </w:r>
          </w:p>
        </w:tc>
        <w:tc>
          <w:tcPr>
            <w:tcW w:w="1701" w:type="dxa"/>
            <w:gridSpan w:val="2"/>
          </w:tcPr>
          <w:p w14:paraId="0311DDA8" w14:textId="77777777" w:rsidR="00F86C64" w:rsidRPr="00F86C64" w:rsidRDefault="00F86C64" w:rsidP="005C2183">
            <w:pPr>
              <w:jc w:val="both"/>
              <w:rPr>
                <w:sz w:val="20"/>
                <w:szCs w:val="20"/>
              </w:rPr>
            </w:pPr>
            <w:proofErr w:type="gramStart"/>
            <w:r w:rsidRPr="00F86C64">
              <w:rPr>
                <w:sz w:val="20"/>
                <w:szCs w:val="20"/>
              </w:rPr>
              <w:t>26s</w:t>
            </w:r>
            <w:proofErr w:type="gramEnd"/>
          </w:p>
        </w:tc>
        <w:tc>
          <w:tcPr>
            <w:tcW w:w="889" w:type="dxa"/>
            <w:shd w:val="clear" w:color="auto" w:fill="F7CAAC"/>
          </w:tcPr>
          <w:p w14:paraId="5F711C18" w14:textId="77777777" w:rsidR="00F86C64" w:rsidRPr="00F86C64" w:rsidRDefault="00F86C64" w:rsidP="005C2183">
            <w:pPr>
              <w:jc w:val="both"/>
              <w:rPr>
                <w:b/>
                <w:sz w:val="20"/>
                <w:szCs w:val="20"/>
              </w:rPr>
            </w:pPr>
            <w:r w:rsidRPr="00F86C64">
              <w:rPr>
                <w:b/>
                <w:sz w:val="20"/>
                <w:szCs w:val="20"/>
              </w:rPr>
              <w:t xml:space="preserve">hod. </w:t>
            </w:r>
          </w:p>
        </w:tc>
        <w:tc>
          <w:tcPr>
            <w:tcW w:w="816" w:type="dxa"/>
          </w:tcPr>
          <w:p w14:paraId="114FA90E" w14:textId="77777777" w:rsidR="00F86C64" w:rsidRPr="00F86C64" w:rsidRDefault="00F86C64" w:rsidP="005C2183">
            <w:pPr>
              <w:jc w:val="both"/>
              <w:rPr>
                <w:sz w:val="20"/>
                <w:szCs w:val="20"/>
              </w:rPr>
            </w:pPr>
            <w:r w:rsidRPr="00F86C64">
              <w:rPr>
                <w:sz w:val="20"/>
                <w:szCs w:val="20"/>
              </w:rPr>
              <w:t>26</w:t>
            </w:r>
          </w:p>
        </w:tc>
        <w:tc>
          <w:tcPr>
            <w:tcW w:w="2156" w:type="dxa"/>
            <w:shd w:val="clear" w:color="auto" w:fill="F7CAAC"/>
          </w:tcPr>
          <w:p w14:paraId="38152A85" w14:textId="77777777" w:rsidR="00F86C64" w:rsidRPr="00F86C64" w:rsidRDefault="00F86C64" w:rsidP="005C2183">
            <w:pPr>
              <w:jc w:val="both"/>
              <w:rPr>
                <w:b/>
                <w:sz w:val="20"/>
                <w:szCs w:val="20"/>
              </w:rPr>
            </w:pPr>
            <w:r w:rsidRPr="00F86C64">
              <w:rPr>
                <w:b/>
                <w:sz w:val="20"/>
                <w:szCs w:val="20"/>
              </w:rPr>
              <w:t>kreditů</w:t>
            </w:r>
          </w:p>
        </w:tc>
        <w:tc>
          <w:tcPr>
            <w:tcW w:w="1207" w:type="dxa"/>
            <w:gridSpan w:val="2"/>
          </w:tcPr>
          <w:p w14:paraId="1F0CFF25" w14:textId="77777777" w:rsidR="00F86C64" w:rsidRPr="00F86C64" w:rsidRDefault="00F86C64" w:rsidP="005C2183">
            <w:pPr>
              <w:jc w:val="both"/>
              <w:rPr>
                <w:sz w:val="20"/>
                <w:szCs w:val="20"/>
              </w:rPr>
            </w:pPr>
            <w:r w:rsidRPr="00F86C64">
              <w:rPr>
                <w:sz w:val="20"/>
                <w:szCs w:val="20"/>
              </w:rPr>
              <w:t>3</w:t>
            </w:r>
          </w:p>
        </w:tc>
      </w:tr>
      <w:tr w:rsidR="00F86C64" w14:paraId="03B4061E" w14:textId="77777777" w:rsidTr="005C2183">
        <w:tc>
          <w:tcPr>
            <w:tcW w:w="3086" w:type="dxa"/>
            <w:shd w:val="clear" w:color="auto" w:fill="F7CAAC"/>
          </w:tcPr>
          <w:p w14:paraId="60FA405A" w14:textId="77777777" w:rsidR="00F86C64" w:rsidRPr="00F86C64" w:rsidRDefault="00F86C64" w:rsidP="005C2183">
            <w:pPr>
              <w:rPr>
                <w:b/>
                <w:sz w:val="20"/>
                <w:szCs w:val="20"/>
              </w:rPr>
            </w:pPr>
            <w:r w:rsidRPr="00F86C64">
              <w:rPr>
                <w:b/>
                <w:sz w:val="20"/>
                <w:szCs w:val="20"/>
              </w:rPr>
              <w:t xml:space="preserve">Prerekvizity, </w:t>
            </w:r>
            <w:proofErr w:type="spellStart"/>
            <w:r w:rsidRPr="00F86C64">
              <w:rPr>
                <w:b/>
                <w:sz w:val="20"/>
                <w:szCs w:val="20"/>
              </w:rPr>
              <w:t>korekvizity</w:t>
            </w:r>
            <w:proofErr w:type="spellEnd"/>
            <w:r w:rsidRPr="00F86C64">
              <w:rPr>
                <w:b/>
                <w:sz w:val="20"/>
                <w:szCs w:val="20"/>
              </w:rPr>
              <w:t>, ekvivalence</w:t>
            </w:r>
          </w:p>
        </w:tc>
        <w:tc>
          <w:tcPr>
            <w:tcW w:w="6769" w:type="dxa"/>
            <w:gridSpan w:val="7"/>
          </w:tcPr>
          <w:p w14:paraId="7B83A092" w14:textId="77777777" w:rsidR="00F86C64" w:rsidRPr="00F86C64" w:rsidRDefault="00F86C64" w:rsidP="005C2183">
            <w:pPr>
              <w:jc w:val="both"/>
              <w:rPr>
                <w:sz w:val="20"/>
                <w:szCs w:val="20"/>
              </w:rPr>
            </w:pPr>
          </w:p>
        </w:tc>
      </w:tr>
      <w:tr w:rsidR="00F86C64" w14:paraId="7405A052" w14:textId="77777777" w:rsidTr="005C2183">
        <w:tc>
          <w:tcPr>
            <w:tcW w:w="3086" w:type="dxa"/>
            <w:shd w:val="clear" w:color="auto" w:fill="F7CAAC"/>
          </w:tcPr>
          <w:p w14:paraId="2C5B50CA" w14:textId="77777777" w:rsidR="00F86C64" w:rsidRPr="00F86C64" w:rsidRDefault="00F86C64" w:rsidP="005C2183">
            <w:pPr>
              <w:rPr>
                <w:b/>
                <w:sz w:val="20"/>
                <w:szCs w:val="20"/>
              </w:rPr>
            </w:pPr>
            <w:r w:rsidRPr="00F86C64">
              <w:rPr>
                <w:b/>
                <w:sz w:val="20"/>
                <w:szCs w:val="20"/>
              </w:rPr>
              <w:t>Způsob ověření studijních výsledků</w:t>
            </w:r>
          </w:p>
        </w:tc>
        <w:tc>
          <w:tcPr>
            <w:tcW w:w="3406" w:type="dxa"/>
            <w:gridSpan w:val="4"/>
          </w:tcPr>
          <w:p w14:paraId="46372F72" w14:textId="77777777" w:rsidR="00F86C64" w:rsidRPr="00F86C64" w:rsidRDefault="00F86C64" w:rsidP="005C2183">
            <w:pPr>
              <w:jc w:val="both"/>
              <w:rPr>
                <w:sz w:val="20"/>
                <w:szCs w:val="20"/>
              </w:rPr>
            </w:pPr>
            <w:r w:rsidRPr="00F86C64">
              <w:rPr>
                <w:sz w:val="20"/>
                <w:szCs w:val="20"/>
              </w:rPr>
              <w:t>klasifikovaný zápočet</w:t>
            </w:r>
          </w:p>
        </w:tc>
        <w:tc>
          <w:tcPr>
            <w:tcW w:w="2156" w:type="dxa"/>
            <w:shd w:val="clear" w:color="auto" w:fill="F7CAAC"/>
          </w:tcPr>
          <w:p w14:paraId="4E240EFE" w14:textId="77777777" w:rsidR="00F86C64" w:rsidRPr="00F86C64" w:rsidRDefault="00F86C64" w:rsidP="005C2183">
            <w:pPr>
              <w:jc w:val="both"/>
              <w:rPr>
                <w:b/>
                <w:sz w:val="20"/>
                <w:szCs w:val="20"/>
              </w:rPr>
            </w:pPr>
            <w:r w:rsidRPr="00F86C64">
              <w:rPr>
                <w:b/>
                <w:sz w:val="20"/>
                <w:szCs w:val="20"/>
              </w:rPr>
              <w:t>Forma výuky</w:t>
            </w:r>
          </w:p>
        </w:tc>
        <w:tc>
          <w:tcPr>
            <w:tcW w:w="1207" w:type="dxa"/>
            <w:gridSpan w:val="2"/>
          </w:tcPr>
          <w:p w14:paraId="585FF34C" w14:textId="77777777" w:rsidR="00F86C64" w:rsidRPr="00F86C64" w:rsidRDefault="00F86C64" w:rsidP="005C2183">
            <w:pPr>
              <w:jc w:val="both"/>
              <w:rPr>
                <w:sz w:val="20"/>
                <w:szCs w:val="20"/>
              </w:rPr>
            </w:pPr>
            <w:r w:rsidRPr="00F86C64">
              <w:rPr>
                <w:sz w:val="20"/>
                <w:szCs w:val="20"/>
              </w:rPr>
              <w:t>seminář</w:t>
            </w:r>
          </w:p>
        </w:tc>
      </w:tr>
      <w:tr w:rsidR="00F86C64" w14:paraId="1F457EA2" w14:textId="77777777" w:rsidTr="005C2183">
        <w:tc>
          <w:tcPr>
            <w:tcW w:w="3086" w:type="dxa"/>
            <w:shd w:val="clear" w:color="auto" w:fill="F7CAAC"/>
          </w:tcPr>
          <w:p w14:paraId="16E45158" w14:textId="77777777" w:rsidR="00F86C64" w:rsidRPr="00F86C64" w:rsidRDefault="00F86C64" w:rsidP="005C2183">
            <w:pPr>
              <w:rPr>
                <w:b/>
                <w:sz w:val="20"/>
                <w:szCs w:val="20"/>
              </w:rPr>
            </w:pPr>
            <w:r w:rsidRPr="00F86C64">
              <w:rPr>
                <w:b/>
                <w:sz w:val="20"/>
                <w:szCs w:val="20"/>
              </w:rPr>
              <w:t>Forma způsobu ověření studijních výsledků a další požadavky na studenta</w:t>
            </w:r>
          </w:p>
        </w:tc>
        <w:tc>
          <w:tcPr>
            <w:tcW w:w="6769" w:type="dxa"/>
            <w:gridSpan w:val="7"/>
            <w:tcBorders>
              <w:bottom w:val="nil"/>
            </w:tcBorders>
          </w:tcPr>
          <w:p w14:paraId="501151A5" w14:textId="77777777" w:rsidR="00F86C64" w:rsidRPr="00F86C64" w:rsidRDefault="00F86C64" w:rsidP="005C2183">
            <w:pPr>
              <w:jc w:val="both"/>
              <w:rPr>
                <w:sz w:val="20"/>
                <w:szCs w:val="20"/>
              </w:rPr>
            </w:pPr>
            <w:r w:rsidRPr="00F86C64">
              <w:rPr>
                <w:sz w:val="20"/>
                <w:szCs w:val="20"/>
              </w:rPr>
              <w:t>kombinovaná</w:t>
            </w:r>
          </w:p>
          <w:p w14:paraId="4375F504" w14:textId="77777777" w:rsidR="00F86C64" w:rsidRPr="00F86C64" w:rsidRDefault="00F86C64" w:rsidP="005C2183">
            <w:pPr>
              <w:jc w:val="both"/>
              <w:rPr>
                <w:sz w:val="20"/>
                <w:szCs w:val="20"/>
              </w:rPr>
            </w:pPr>
            <w:r w:rsidRPr="00F86C64">
              <w:rPr>
                <w:sz w:val="20"/>
                <w:szCs w:val="20"/>
              </w:rPr>
              <w:t>75 % aktivní účast na seminářích a splnění zadaných cvičení</w:t>
            </w:r>
          </w:p>
        </w:tc>
      </w:tr>
      <w:tr w:rsidR="00F86C64" w14:paraId="57224FAC" w14:textId="77777777" w:rsidTr="00D74A04">
        <w:trPr>
          <w:trHeight w:val="62"/>
        </w:trPr>
        <w:tc>
          <w:tcPr>
            <w:tcW w:w="9855" w:type="dxa"/>
            <w:gridSpan w:val="8"/>
            <w:tcBorders>
              <w:top w:val="nil"/>
            </w:tcBorders>
          </w:tcPr>
          <w:p w14:paraId="4817E112" w14:textId="77777777" w:rsidR="00F86C64" w:rsidRPr="00F86C64" w:rsidRDefault="00F86C64" w:rsidP="005C2183">
            <w:pPr>
              <w:rPr>
                <w:sz w:val="20"/>
                <w:szCs w:val="20"/>
              </w:rPr>
            </w:pPr>
          </w:p>
        </w:tc>
      </w:tr>
      <w:tr w:rsidR="00F86C64" w14:paraId="6F29C386" w14:textId="77777777" w:rsidTr="005C2183">
        <w:trPr>
          <w:trHeight w:val="197"/>
        </w:trPr>
        <w:tc>
          <w:tcPr>
            <w:tcW w:w="3086" w:type="dxa"/>
            <w:tcBorders>
              <w:top w:val="nil"/>
            </w:tcBorders>
            <w:shd w:val="clear" w:color="auto" w:fill="F7CAAC"/>
          </w:tcPr>
          <w:p w14:paraId="5A57550C" w14:textId="77777777" w:rsidR="00F86C64" w:rsidRPr="00F86C64" w:rsidRDefault="00F86C64" w:rsidP="005C2183">
            <w:pPr>
              <w:rPr>
                <w:b/>
                <w:sz w:val="20"/>
                <w:szCs w:val="20"/>
              </w:rPr>
            </w:pPr>
            <w:r w:rsidRPr="00F86C64">
              <w:rPr>
                <w:b/>
                <w:sz w:val="20"/>
                <w:szCs w:val="20"/>
              </w:rPr>
              <w:t>Garant předmětu</w:t>
            </w:r>
          </w:p>
        </w:tc>
        <w:tc>
          <w:tcPr>
            <w:tcW w:w="6769" w:type="dxa"/>
            <w:gridSpan w:val="7"/>
            <w:tcBorders>
              <w:top w:val="nil"/>
            </w:tcBorders>
          </w:tcPr>
          <w:p w14:paraId="636685D9" w14:textId="77777777" w:rsidR="00F86C64" w:rsidRPr="00F86C64" w:rsidRDefault="00EC1F06" w:rsidP="005C2183">
            <w:pPr>
              <w:jc w:val="both"/>
              <w:rPr>
                <w:sz w:val="20"/>
                <w:szCs w:val="20"/>
              </w:rPr>
            </w:pPr>
            <w:hyperlink r:id="rId25" w:history="1">
              <w:r w:rsidR="00F86C64" w:rsidRPr="00F86C64">
                <w:rPr>
                  <w:sz w:val="20"/>
                  <w:szCs w:val="20"/>
                </w:rPr>
                <w:t xml:space="preserve">doc. akad. </w:t>
              </w:r>
              <w:proofErr w:type="spellStart"/>
              <w:r w:rsidR="00F86C64" w:rsidRPr="00F86C64">
                <w:rPr>
                  <w:sz w:val="20"/>
                  <w:szCs w:val="20"/>
                </w:rPr>
                <w:t>mal</w:t>
              </w:r>
              <w:proofErr w:type="spellEnd"/>
              <w:r w:rsidR="00F86C64" w:rsidRPr="00F86C64">
                <w:rPr>
                  <w:sz w:val="20"/>
                  <w:szCs w:val="20"/>
                </w:rPr>
                <w:t>. Michal Zeman</w:t>
              </w:r>
            </w:hyperlink>
          </w:p>
        </w:tc>
      </w:tr>
      <w:tr w:rsidR="00F86C64" w14:paraId="5801EF90" w14:textId="77777777" w:rsidTr="005C2183">
        <w:trPr>
          <w:trHeight w:val="243"/>
        </w:trPr>
        <w:tc>
          <w:tcPr>
            <w:tcW w:w="3086" w:type="dxa"/>
            <w:tcBorders>
              <w:top w:val="nil"/>
            </w:tcBorders>
            <w:shd w:val="clear" w:color="auto" w:fill="F7CAAC"/>
          </w:tcPr>
          <w:p w14:paraId="303EE8E3" w14:textId="77777777" w:rsidR="00F86C64" w:rsidRPr="00F86C64" w:rsidRDefault="00F86C64" w:rsidP="005C2183">
            <w:pPr>
              <w:rPr>
                <w:b/>
                <w:sz w:val="20"/>
                <w:szCs w:val="20"/>
              </w:rPr>
            </w:pPr>
            <w:r w:rsidRPr="00F86C64">
              <w:rPr>
                <w:b/>
                <w:sz w:val="20"/>
                <w:szCs w:val="20"/>
              </w:rPr>
              <w:t>Zapojení garanta do výuky předmětu</w:t>
            </w:r>
          </w:p>
        </w:tc>
        <w:tc>
          <w:tcPr>
            <w:tcW w:w="6769" w:type="dxa"/>
            <w:gridSpan w:val="7"/>
            <w:tcBorders>
              <w:top w:val="nil"/>
            </w:tcBorders>
          </w:tcPr>
          <w:p w14:paraId="78791405" w14:textId="42DFED4D" w:rsidR="00F86C64" w:rsidRPr="00F86C64" w:rsidRDefault="00F86C64" w:rsidP="005C2183">
            <w:pPr>
              <w:jc w:val="both"/>
              <w:rPr>
                <w:sz w:val="20"/>
                <w:szCs w:val="20"/>
              </w:rPr>
            </w:pPr>
            <w:r w:rsidRPr="00F86C64">
              <w:rPr>
                <w:sz w:val="20"/>
                <w:szCs w:val="20"/>
              </w:rPr>
              <w:t>100 %</w:t>
            </w:r>
          </w:p>
        </w:tc>
      </w:tr>
      <w:tr w:rsidR="00F86C64" w14:paraId="05A58421" w14:textId="77777777" w:rsidTr="005C2183">
        <w:tc>
          <w:tcPr>
            <w:tcW w:w="3086" w:type="dxa"/>
            <w:shd w:val="clear" w:color="auto" w:fill="F7CAAC"/>
          </w:tcPr>
          <w:p w14:paraId="5D5048F1" w14:textId="77777777" w:rsidR="00F86C64" w:rsidRPr="00F86C64" w:rsidRDefault="00F86C64" w:rsidP="005C2183">
            <w:pPr>
              <w:rPr>
                <w:b/>
                <w:sz w:val="20"/>
                <w:szCs w:val="20"/>
              </w:rPr>
            </w:pPr>
            <w:r w:rsidRPr="00F86C64">
              <w:rPr>
                <w:b/>
                <w:sz w:val="20"/>
                <w:szCs w:val="20"/>
              </w:rPr>
              <w:t>Vyučující</w:t>
            </w:r>
          </w:p>
        </w:tc>
        <w:tc>
          <w:tcPr>
            <w:tcW w:w="6769" w:type="dxa"/>
            <w:gridSpan w:val="7"/>
            <w:tcBorders>
              <w:bottom w:val="nil"/>
            </w:tcBorders>
          </w:tcPr>
          <w:p w14:paraId="6C0B3963" w14:textId="7147339D" w:rsidR="00F86C64" w:rsidRPr="00F86C64" w:rsidRDefault="00EC1F06" w:rsidP="005C2183">
            <w:pPr>
              <w:jc w:val="both"/>
              <w:rPr>
                <w:sz w:val="20"/>
                <w:szCs w:val="20"/>
              </w:rPr>
            </w:pPr>
            <w:hyperlink r:id="rId26" w:history="1">
              <w:r w:rsidR="00F86C64" w:rsidRPr="00F86C64">
                <w:rPr>
                  <w:sz w:val="20"/>
                  <w:szCs w:val="20"/>
                </w:rPr>
                <w:t xml:space="preserve">doc. akad. </w:t>
              </w:r>
              <w:proofErr w:type="spellStart"/>
              <w:r w:rsidR="00F86C64" w:rsidRPr="00F86C64">
                <w:rPr>
                  <w:sz w:val="20"/>
                  <w:szCs w:val="20"/>
                </w:rPr>
                <w:t>mal</w:t>
              </w:r>
              <w:proofErr w:type="spellEnd"/>
              <w:r w:rsidR="00F86C64" w:rsidRPr="00F86C64">
                <w:rPr>
                  <w:sz w:val="20"/>
                  <w:szCs w:val="20"/>
                </w:rPr>
                <w:t>. Michal Zeman</w:t>
              </w:r>
            </w:hyperlink>
            <w:r w:rsidR="00F86C64" w:rsidRPr="00F86C64">
              <w:rPr>
                <w:sz w:val="20"/>
                <w:szCs w:val="20"/>
              </w:rPr>
              <w:t xml:space="preserve"> </w:t>
            </w:r>
          </w:p>
        </w:tc>
      </w:tr>
      <w:tr w:rsidR="00F86C64" w14:paraId="2ACA8EC9" w14:textId="77777777" w:rsidTr="00D74A04">
        <w:trPr>
          <w:trHeight w:val="62"/>
        </w:trPr>
        <w:tc>
          <w:tcPr>
            <w:tcW w:w="9855" w:type="dxa"/>
            <w:gridSpan w:val="8"/>
            <w:tcBorders>
              <w:top w:val="nil"/>
            </w:tcBorders>
          </w:tcPr>
          <w:p w14:paraId="39CA8E86" w14:textId="77777777" w:rsidR="00F86C64" w:rsidRPr="00F86C64" w:rsidRDefault="00F86C64" w:rsidP="005C2183">
            <w:pPr>
              <w:jc w:val="both"/>
              <w:rPr>
                <w:sz w:val="20"/>
                <w:szCs w:val="20"/>
              </w:rPr>
            </w:pPr>
          </w:p>
        </w:tc>
      </w:tr>
      <w:tr w:rsidR="00F86C64" w14:paraId="1D1FA5FB" w14:textId="77777777" w:rsidTr="005C2183">
        <w:tc>
          <w:tcPr>
            <w:tcW w:w="3086" w:type="dxa"/>
            <w:shd w:val="clear" w:color="auto" w:fill="F7CAAC"/>
          </w:tcPr>
          <w:p w14:paraId="37D48245" w14:textId="77777777" w:rsidR="00F86C64" w:rsidRPr="00F86C64" w:rsidRDefault="00F86C64" w:rsidP="005C2183">
            <w:pPr>
              <w:jc w:val="both"/>
              <w:rPr>
                <w:b/>
                <w:sz w:val="20"/>
                <w:szCs w:val="20"/>
              </w:rPr>
            </w:pPr>
            <w:r w:rsidRPr="00F86C64">
              <w:rPr>
                <w:b/>
                <w:sz w:val="20"/>
                <w:szCs w:val="20"/>
              </w:rPr>
              <w:t>Stručná anotace předmětu</w:t>
            </w:r>
          </w:p>
        </w:tc>
        <w:tc>
          <w:tcPr>
            <w:tcW w:w="6769" w:type="dxa"/>
            <w:gridSpan w:val="7"/>
            <w:tcBorders>
              <w:bottom w:val="nil"/>
            </w:tcBorders>
          </w:tcPr>
          <w:p w14:paraId="6E967551" w14:textId="77777777" w:rsidR="00F86C64" w:rsidRPr="00F86C64" w:rsidRDefault="00F86C64" w:rsidP="005C2183">
            <w:pPr>
              <w:jc w:val="both"/>
              <w:rPr>
                <w:sz w:val="20"/>
                <w:szCs w:val="20"/>
              </w:rPr>
            </w:pPr>
          </w:p>
        </w:tc>
      </w:tr>
      <w:tr w:rsidR="00F86C64" w14:paraId="02391C5A" w14:textId="77777777" w:rsidTr="00D74A04">
        <w:trPr>
          <w:trHeight w:val="3273"/>
        </w:trPr>
        <w:tc>
          <w:tcPr>
            <w:tcW w:w="9855" w:type="dxa"/>
            <w:gridSpan w:val="8"/>
            <w:tcBorders>
              <w:top w:val="nil"/>
              <w:bottom w:val="single" w:sz="12" w:space="0" w:color="auto"/>
            </w:tcBorders>
          </w:tcPr>
          <w:p w14:paraId="06C0484A" w14:textId="1A13863B" w:rsidR="00F86C64" w:rsidRPr="00F86C64" w:rsidRDefault="00F86C64" w:rsidP="00D74A04">
            <w:pPr>
              <w:spacing w:after="120"/>
              <w:jc w:val="both"/>
              <w:rPr>
                <w:sz w:val="20"/>
                <w:szCs w:val="20"/>
              </w:rPr>
            </w:pPr>
            <w:r w:rsidRPr="00F86C64">
              <w:rPr>
                <w:sz w:val="20"/>
                <w:szCs w:val="20"/>
              </w:rPr>
              <w:t xml:space="preserve">Student kultivuje svůj výtvarný projev s přímou i nepřímou vazbou na výtvarnou složku v animované tvorbě </w:t>
            </w:r>
            <w:r w:rsidR="00520A06">
              <w:rPr>
                <w:sz w:val="20"/>
                <w:szCs w:val="20"/>
              </w:rPr>
              <w:br/>
            </w:r>
            <w:r w:rsidRPr="00F86C64">
              <w:rPr>
                <w:sz w:val="20"/>
                <w:szCs w:val="20"/>
              </w:rPr>
              <w:t xml:space="preserve">a příbuzných obrazových médiích. </w:t>
            </w:r>
          </w:p>
          <w:p w14:paraId="35D67922" w14:textId="77777777" w:rsidR="00D74A04" w:rsidRDefault="00F86C64" w:rsidP="00CE41A2">
            <w:pPr>
              <w:pStyle w:val="Odstavecseseznamem"/>
              <w:numPr>
                <w:ilvl w:val="0"/>
                <w:numId w:val="44"/>
              </w:numPr>
              <w:spacing w:after="120"/>
            </w:pPr>
            <w:r w:rsidRPr="00D74A04">
              <w:t>vnímání a rozpoznávání, zobrazení a popisnost jednotlivosti</w:t>
            </w:r>
          </w:p>
          <w:p w14:paraId="52033ACA" w14:textId="77777777" w:rsidR="00D74A04" w:rsidRDefault="00F86C64" w:rsidP="00CE41A2">
            <w:pPr>
              <w:pStyle w:val="Odstavecseseznamem"/>
              <w:numPr>
                <w:ilvl w:val="0"/>
                <w:numId w:val="44"/>
              </w:numPr>
              <w:spacing w:after="120"/>
            </w:pPr>
            <w:r w:rsidRPr="00D74A04">
              <w:t>výtvarný projev, od popisnosti k stylizaci jednotlivosti</w:t>
            </w:r>
          </w:p>
          <w:p w14:paraId="3CA2AF4F" w14:textId="77777777" w:rsidR="00D74A04" w:rsidRDefault="00F86C64" w:rsidP="00CE41A2">
            <w:pPr>
              <w:pStyle w:val="Odstavecseseznamem"/>
              <w:numPr>
                <w:ilvl w:val="0"/>
                <w:numId w:val="44"/>
              </w:numPr>
              <w:spacing w:after="120"/>
            </w:pPr>
            <w:r w:rsidRPr="00D74A04">
              <w:t>stylizace a její norma, čitelnost znaku, estetická norma</w:t>
            </w:r>
          </w:p>
          <w:p w14:paraId="73E044FF" w14:textId="77777777" w:rsidR="00D74A04" w:rsidRDefault="00F86C64" w:rsidP="00CE41A2">
            <w:pPr>
              <w:pStyle w:val="Odstavecseseznamem"/>
              <w:numPr>
                <w:ilvl w:val="0"/>
                <w:numId w:val="44"/>
              </w:numPr>
              <w:spacing w:after="120"/>
            </w:pPr>
            <w:r w:rsidRPr="00D74A04">
              <w:t xml:space="preserve"> uspořádání znaků, kompozice sdělení, obrazová skladba v časové ose</w:t>
            </w:r>
          </w:p>
          <w:p w14:paraId="6B3484A0" w14:textId="5EEFC551" w:rsidR="00D74A04" w:rsidRDefault="00F86C64" w:rsidP="00CE41A2">
            <w:pPr>
              <w:pStyle w:val="Odstavecseseznamem"/>
              <w:numPr>
                <w:ilvl w:val="0"/>
                <w:numId w:val="44"/>
              </w:numPr>
              <w:spacing w:after="120"/>
            </w:pPr>
            <w:r w:rsidRPr="00D74A04">
              <w:t>ilustrace jako předpoklad obrazové složky pro užití v čase a v</w:t>
            </w:r>
            <w:r w:rsidR="00D74A04">
              <w:t> </w:t>
            </w:r>
            <w:r w:rsidRPr="00D74A04">
              <w:t>prostoru</w:t>
            </w:r>
          </w:p>
          <w:p w14:paraId="716E22B5" w14:textId="77777777" w:rsidR="00D74A04" w:rsidRDefault="00F86C64" w:rsidP="00CE41A2">
            <w:pPr>
              <w:pStyle w:val="Odstavecseseznamem"/>
              <w:numPr>
                <w:ilvl w:val="0"/>
                <w:numId w:val="44"/>
              </w:numPr>
              <w:spacing w:after="120"/>
            </w:pPr>
            <w:r w:rsidRPr="00D74A04">
              <w:t>obsah a forma obrazového sdělení, celek a detail</w:t>
            </w:r>
          </w:p>
          <w:p w14:paraId="13FE7CE3" w14:textId="77777777" w:rsidR="00D74A04" w:rsidRDefault="00F86C64" w:rsidP="00CE41A2">
            <w:pPr>
              <w:pStyle w:val="Odstavecseseznamem"/>
              <w:numPr>
                <w:ilvl w:val="0"/>
                <w:numId w:val="44"/>
              </w:numPr>
              <w:spacing w:after="120"/>
            </w:pPr>
            <w:r w:rsidRPr="00D74A04">
              <w:t>médium, technologie obrazové řeči</w:t>
            </w:r>
          </w:p>
          <w:p w14:paraId="74CD25BD" w14:textId="32AEB86C" w:rsidR="00F86C64" w:rsidRPr="00D74A04" w:rsidRDefault="00F86C64" w:rsidP="00CE41A2">
            <w:pPr>
              <w:pStyle w:val="Odstavecseseznamem"/>
              <w:numPr>
                <w:ilvl w:val="0"/>
                <w:numId w:val="44"/>
              </w:numPr>
              <w:spacing w:after="120"/>
            </w:pPr>
            <w:r w:rsidRPr="00D74A04">
              <w:t>trh a spotřeba informací, volba média</w:t>
            </w:r>
          </w:p>
          <w:p w14:paraId="32D07584" w14:textId="203BB039" w:rsidR="00F86C64" w:rsidRPr="00F86C64" w:rsidRDefault="00F86C64" w:rsidP="00D74A04">
            <w:pPr>
              <w:jc w:val="both"/>
              <w:rPr>
                <w:sz w:val="20"/>
                <w:szCs w:val="20"/>
              </w:rPr>
            </w:pPr>
            <w:r w:rsidRPr="00F86C64">
              <w:rPr>
                <w:sz w:val="20"/>
                <w:szCs w:val="20"/>
              </w:rPr>
              <w:t xml:space="preserve">Student se obeznámí s procesem výtvarné přípravy animovaného filmu. Na základě konkrétních příkladů z historie </w:t>
            </w:r>
            <w:r w:rsidR="00520A06">
              <w:rPr>
                <w:sz w:val="20"/>
                <w:szCs w:val="20"/>
              </w:rPr>
              <w:br/>
            </w:r>
            <w:r w:rsidRPr="00F86C64">
              <w:rPr>
                <w:sz w:val="20"/>
                <w:szCs w:val="20"/>
              </w:rPr>
              <w:t>a současnosti se naučí rozpoznávat principy jazyka výtvarnictví ve filmu a v praktické rovině bude účelově užívat obrazový znak pro obrazové sdělení v časové složce.</w:t>
            </w:r>
          </w:p>
        </w:tc>
      </w:tr>
      <w:tr w:rsidR="00F86C64" w14:paraId="1A27A722" w14:textId="77777777" w:rsidTr="005C2183">
        <w:trPr>
          <w:trHeight w:val="265"/>
        </w:trPr>
        <w:tc>
          <w:tcPr>
            <w:tcW w:w="3653" w:type="dxa"/>
            <w:gridSpan w:val="2"/>
            <w:tcBorders>
              <w:top w:val="nil"/>
            </w:tcBorders>
            <w:shd w:val="clear" w:color="auto" w:fill="F7CAAC"/>
          </w:tcPr>
          <w:p w14:paraId="6401628A" w14:textId="77777777" w:rsidR="00F86C64" w:rsidRPr="00F86C64" w:rsidRDefault="00F86C64" w:rsidP="005C2183">
            <w:pPr>
              <w:jc w:val="both"/>
              <w:rPr>
                <w:sz w:val="20"/>
                <w:szCs w:val="20"/>
              </w:rPr>
            </w:pPr>
            <w:r w:rsidRPr="00F86C64">
              <w:rPr>
                <w:b/>
                <w:sz w:val="20"/>
                <w:szCs w:val="20"/>
              </w:rPr>
              <w:t>Studijní literatura a studijní pomůcky</w:t>
            </w:r>
          </w:p>
        </w:tc>
        <w:tc>
          <w:tcPr>
            <w:tcW w:w="6202" w:type="dxa"/>
            <w:gridSpan w:val="6"/>
            <w:tcBorders>
              <w:top w:val="nil"/>
              <w:bottom w:val="nil"/>
            </w:tcBorders>
          </w:tcPr>
          <w:p w14:paraId="242E2AAB" w14:textId="77777777" w:rsidR="00F86C64" w:rsidRPr="00F86C64" w:rsidRDefault="00F86C64" w:rsidP="005C2183">
            <w:pPr>
              <w:jc w:val="both"/>
              <w:rPr>
                <w:sz w:val="20"/>
                <w:szCs w:val="20"/>
              </w:rPr>
            </w:pPr>
          </w:p>
        </w:tc>
      </w:tr>
      <w:tr w:rsidR="00F86C64" w:rsidRPr="003F7F55" w14:paraId="409A98FF" w14:textId="77777777" w:rsidTr="005C2183">
        <w:trPr>
          <w:trHeight w:val="1497"/>
        </w:trPr>
        <w:tc>
          <w:tcPr>
            <w:tcW w:w="9855" w:type="dxa"/>
            <w:gridSpan w:val="8"/>
            <w:tcBorders>
              <w:top w:val="nil"/>
            </w:tcBorders>
          </w:tcPr>
          <w:p w14:paraId="7EDEC16A" w14:textId="77777777" w:rsidR="00F86C64" w:rsidRPr="00F86C64" w:rsidRDefault="00F86C64" w:rsidP="005C2183">
            <w:pPr>
              <w:jc w:val="both"/>
              <w:rPr>
                <w:b/>
                <w:sz w:val="20"/>
                <w:szCs w:val="20"/>
              </w:rPr>
            </w:pPr>
            <w:r w:rsidRPr="00F86C64">
              <w:rPr>
                <w:b/>
                <w:sz w:val="20"/>
                <w:szCs w:val="20"/>
              </w:rPr>
              <w:t>Povinná:</w:t>
            </w:r>
          </w:p>
          <w:p w14:paraId="42AEFF1C" w14:textId="26AEB667" w:rsidR="00F86C64" w:rsidRPr="00F86C64" w:rsidRDefault="00F86C64" w:rsidP="005C2183">
            <w:pPr>
              <w:rPr>
                <w:sz w:val="20"/>
                <w:szCs w:val="20"/>
              </w:rPr>
            </w:pPr>
            <w:r w:rsidRPr="00F86C64">
              <w:rPr>
                <w:sz w:val="20"/>
                <w:szCs w:val="20"/>
              </w:rPr>
              <w:t xml:space="preserve">BERGER, John. </w:t>
            </w:r>
            <w:r w:rsidRPr="00F86C64">
              <w:rPr>
                <w:i/>
                <w:sz w:val="20"/>
                <w:szCs w:val="20"/>
              </w:rPr>
              <w:t>O pohledu</w:t>
            </w:r>
            <w:r w:rsidRPr="00F86C64">
              <w:rPr>
                <w:sz w:val="20"/>
                <w:szCs w:val="20"/>
              </w:rPr>
              <w:t xml:space="preserve">. Praha: </w:t>
            </w:r>
            <w:proofErr w:type="spellStart"/>
            <w:r w:rsidRPr="00F86C64">
              <w:rPr>
                <w:sz w:val="20"/>
                <w:szCs w:val="20"/>
              </w:rPr>
              <w:t>Fra</w:t>
            </w:r>
            <w:proofErr w:type="spellEnd"/>
            <w:r w:rsidRPr="00F86C64">
              <w:rPr>
                <w:sz w:val="20"/>
                <w:szCs w:val="20"/>
              </w:rPr>
              <w:t xml:space="preserve"> 2009. ISBN 978-80-86603-81-0. </w:t>
            </w:r>
          </w:p>
          <w:p w14:paraId="4E7DBBE6" w14:textId="27399097" w:rsidR="00F86C64" w:rsidRPr="00F86C64" w:rsidRDefault="00F86C64" w:rsidP="005C2183">
            <w:pPr>
              <w:rPr>
                <w:sz w:val="20"/>
                <w:szCs w:val="20"/>
              </w:rPr>
            </w:pPr>
            <w:r w:rsidRPr="00F86C64">
              <w:rPr>
                <w:sz w:val="20"/>
                <w:szCs w:val="20"/>
              </w:rPr>
              <w:t xml:space="preserve">BERGER, John. </w:t>
            </w:r>
            <w:r w:rsidRPr="00F86C64">
              <w:rPr>
                <w:i/>
                <w:sz w:val="20"/>
                <w:szCs w:val="20"/>
              </w:rPr>
              <w:t>Způsoby vidění</w:t>
            </w:r>
            <w:r w:rsidRPr="00F86C64">
              <w:rPr>
                <w:sz w:val="20"/>
                <w:szCs w:val="20"/>
              </w:rPr>
              <w:t>. Praha: Labyrint, 2016. ISBN 978-80-87260-78-4.</w:t>
            </w:r>
          </w:p>
          <w:p w14:paraId="489E4184" w14:textId="583BFA9D" w:rsidR="00F86C64" w:rsidRPr="00F86C64" w:rsidRDefault="00F86C64" w:rsidP="005C2183">
            <w:pPr>
              <w:rPr>
                <w:sz w:val="20"/>
                <w:szCs w:val="20"/>
              </w:rPr>
            </w:pPr>
            <w:r w:rsidRPr="00F86C64">
              <w:rPr>
                <w:sz w:val="20"/>
                <w:szCs w:val="20"/>
              </w:rPr>
              <w:t xml:space="preserve">HODROVÁ, Daniela. </w:t>
            </w:r>
            <w:r w:rsidRPr="00F86C64">
              <w:rPr>
                <w:i/>
                <w:sz w:val="20"/>
                <w:szCs w:val="20"/>
              </w:rPr>
              <w:t>Chvála schoulení</w:t>
            </w:r>
            <w:r w:rsidRPr="00F86C64">
              <w:rPr>
                <w:sz w:val="20"/>
                <w:szCs w:val="20"/>
              </w:rPr>
              <w:t xml:space="preserve">. Praha: </w:t>
            </w:r>
            <w:proofErr w:type="spellStart"/>
            <w:r w:rsidRPr="00F86C64">
              <w:rPr>
                <w:sz w:val="20"/>
                <w:szCs w:val="20"/>
              </w:rPr>
              <w:t>Malvern</w:t>
            </w:r>
            <w:proofErr w:type="spellEnd"/>
            <w:r w:rsidRPr="00F86C64">
              <w:rPr>
                <w:sz w:val="20"/>
                <w:szCs w:val="20"/>
              </w:rPr>
              <w:t>, 2011. ISBN 978-80-86702-91-9.</w:t>
            </w:r>
          </w:p>
          <w:p w14:paraId="6312235E" w14:textId="77777777" w:rsidR="00E07164" w:rsidRPr="00616C87" w:rsidRDefault="00E07164" w:rsidP="00E07164">
            <w:pPr>
              <w:autoSpaceDE w:val="0"/>
              <w:autoSpaceDN w:val="0"/>
              <w:adjustRightInd w:val="0"/>
              <w:rPr>
                <w:ins w:id="42" w:author="Hana Ponížilová" w:date="2023-05-26T12:50:00Z"/>
                <w:sz w:val="20"/>
                <w:szCs w:val="20"/>
              </w:rPr>
            </w:pPr>
            <w:ins w:id="43" w:author="Hana Ponížilová" w:date="2023-05-26T12:50:00Z">
              <w:r w:rsidRPr="00616C87">
                <w:rPr>
                  <w:sz w:val="20"/>
                  <w:szCs w:val="20"/>
                </w:rPr>
                <w:t xml:space="preserve">JIRÁK, Jan a Barbara KÖPPLOVÁ. </w:t>
              </w:r>
              <w:r w:rsidRPr="00616C87">
                <w:rPr>
                  <w:i/>
                  <w:iCs/>
                  <w:sz w:val="20"/>
                  <w:szCs w:val="20"/>
                </w:rPr>
                <w:t>Média a společnost</w:t>
              </w:r>
              <w:r w:rsidRPr="00616C87">
                <w:rPr>
                  <w:sz w:val="20"/>
                  <w:szCs w:val="20"/>
                </w:rPr>
                <w:t>. Vyd. 2. Praha: Portál, 2007. ISBN 978-80-7367-287-4.</w:t>
              </w:r>
            </w:ins>
          </w:p>
          <w:p w14:paraId="64A96EBD" w14:textId="77777777" w:rsidR="00E07164" w:rsidRDefault="00E07164" w:rsidP="00E07164">
            <w:pPr>
              <w:jc w:val="both"/>
              <w:rPr>
                <w:ins w:id="44" w:author="Hana Ponížilová" w:date="2023-05-26T12:50:00Z"/>
                <w:sz w:val="20"/>
                <w:szCs w:val="20"/>
              </w:rPr>
            </w:pPr>
            <w:ins w:id="45" w:author="Hana Ponížilová" w:date="2023-05-26T12:50:00Z">
              <w:r w:rsidRPr="00616C87">
                <w:rPr>
                  <w:sz w:val="20"/>
                  <w:szCs w:val="20"/>
                </w:rPr>
                <w:t>MANOVICH, Lev.</w:t>
              </w:r>
              <w:r w:rsidRPr="00616C87">
                <w:rPr>
                  <w:i/>
                  <w:iCs/>
                  <w:sz w:val="20"/>
                  <w:szCs w:val="20"/>
                </w:rPr>
                <w:t> Jazyk nových médií</w:t>
              </w:r>
              <w:r w:rsidRPr="00616C87">
                <w:rPr>
                  <w:sz w:val="20"/>
                  <w:szCs w:val="20"/>
                </w:rPr>
                <w:t>. Praha: Univerzita Karlova, nakladatelství Karolinum, 2018. Studia nových médií. ISBN 978-80-246-2961-2.</w:t>
              </w:r>
            </w:ins>
          </w:p>
          <w:p w14:paraId="2A1AE189" w14:textId="402BA017" w:rsidR="00F86C64" w:rsidRPr="00F86C64" w:rsidRDefault="00F86C64" w:rsidP="00E07164">
            <w:pPr>
              <w:jc w:val="both"/>
              <w:rPr>
                <w:b/>
                <w:sz w:val="20"/>
                <w:szCs w:val="20"/>
              </w:rPr>
            </w:pPr>
            <w:r w:rsidRPr="00F86C64">
              <w:rPr>
                <w:b/>
                <w:sz w:val="20"/>
                <w:szCs w:val="20"/>
              </w:rPr>
              <w:t>Doporučená:</w:t>
            </w:r>
          </w:p>
          <w:p w14:paraId="2BD2FEF8" w14:textId="77777777" w:rsidR="00E75E22" w:rsidRPr="00616C87" w:rsidRDefault="00E75E22" w:rsidP="00E75E22">
            <w:pPr>
              <w:rPr>
                <w:ins w:id="46" w:author="Hana Ponížilová" w:date="2023-05-26T12:29:00Z"/>
                <w:sz w:val="20"/>
                <w:szCs w:val="20"/>
              </w:rPr>
            </w:pPr>
            <w:ins w:id="47" w:author="Hana Ponížilová" w:date="2023-05-26T12:29:00Z">
              <w:r w:rsidRPr="00616C87">
                <w:rPr>
                  <w:sz w:val="20"/>
                  <w:szCs w:val="20"/>
                </w:rPr>
                <w:t xml:space="preserve">BOYLAN, Alexis L. </w:t>
              </w:r>
              <w:proofErr w:type="spellStart"/>
              <w:r w:rsidRPr="004E40A2">
                <w:rPr>
                  <w:i/>
                  <w:iCs/>
                  <w:sz w:val="20"/>
                  <w:szCs w:val="20"/>
                </w:rPr>
                <w:t>Visual</w:t>
              </w:r>
              <w:proofErr w:type="spellEnd"/>
              <w:r w:rsidRPr="004E40A2">
                <w:rPr>
                  <w:i/>
                  <w:iCs/>
                  <w:sz w:val="20"/>
                  <w:szCs w:val="20"/>
                </w:rPr>
                <w:t xml:space="preserve"> </w:t>
              </w:r>
              <w:proofErr w:type="spellStart"/>
              <w:r w:rsidRPr="004E40A2">
                <w:rPr>
                  <w:i/>
                  <w:iCs/>
                  <w:sz w:val="20"/>
                  <w:szCs w:val="20"/>
                </w:rPr>
                <w:t>culture</w:t>
              </w:r>
              <w:proofErr w:type="spellEnd"/>
              <w:r w:rsidRPr="00616C87">
                <w:rPr>
                  <w:sz w:val="20"/>
                  <w:szCs w:val="20"/>
                </w:rPr>
                <w:t xml:space="preserve">. Cambridge, Massachusetts: </w:t>
              </w:r>
              <w:proofErr w:type="spellStart"/>
              <w:r w:rsidRPr="00616C87">
                <w:rPr>
                  <w:sz w:val="20"/>
                  <w:szCs w:val="20"/>
                </w:rPr>
                <w:t>The</w:t>
              </w:r>
              <w:proofErr w:type="spellEnd"/>
              <w:r w:rsidRPr="00616C87">
                <w:rPr>
                  <w:sz w:val="20"/>
                  <w:szCs w:val="20"/>
                </w:rPr>
                <w:t xml:space="preserve"> MIT </w:t>
              </w:r>
              <w:proofErr w:type="spellStart"/>
              <w:r w:rsidRPr="00616C87">
                <w:rPr>
                  <w:sz w:val="20"/>
                  <w:szCs w:val="20"/>
                </w:rPr>
                <w:t>Press</w:t>
              </w:r>
              <w:proofErr w:type="spellEnd"/>
              <w:r w:rsidRPr="00616C87">
                <w:rPr>
                  <w:sz w:val="20"/>
                  <w:szCs w:val="20"/>
                </w:rPr>
                <w:t xml:space="preserve">, 2020. ISBN 9780262359719. </w:t>
              </w:r>
            </w:ins>
          </w:p>
          <w:p w14:paraId="2FFC22B1" w14:textId="067731A0" w:rsidR="00F86C64" w:rsidRPr="00F86C64" w:rsidRDefault="00F86C64" w:rsidP="005C2183">
            <w:pPr>
              <w:rPr>
                <w:sz w:val="20"/>
                <w:szCs w:val="20"/>
              </w:rPr>
            </w:pPr>
            <w:r w:rsidRPr="00F86C64">
              <w:rPr>
                <w:sz w:val="20"/>
                <w:szCs w:val="20"/>
              </w:rPr>
              <w:t>ECO, Umberto. </w:t>
            </w:r>
            <w:r w:rsidRPr="00F86C64">
              <w:rPr>
                <w:i/>
                <w:sz w:val="20"/>
                <w:szCs w:val="20"/>
              </w:rPr>
              <w:t>Bludiště seznamů</w:t>
            </w:r>
            <w:r w:rsidRPr="00F86C64">
              <w:rPr>
                <w:sz w:val="20"/>
                <w:szCs w:val="20"/>
              </w:rPr>
              <w:t>. Praha: Argo, 2009. ISBN 978-80-257-0164-5.</w:t>
            </w:r>
          </w:p>
          <w:p w14:paraId="76CBAA1A" w14:textId="7100C3ED" w:rsidR="00F86C64" w:rsidRPr="00F86C64" w:rsidRDefault="00F86C64" w:rsidP="005C2183">
            <w:pPr>
              <w:rPr>
                <w:sz w:val="20"/>
                <w:szCs w:val="20"/>
              </w:rPr>
            </w:pPr>
            <w:r w:rsidRPr="00F86C64">
              <w:rPr>
                <w:sz w:val="20"/>
                <w:szCs w:val="20"/>
              </w:rPr>
              <w:t>ECO, Umberto. </w:t>
            </w:r>
            <w:r w:rsidRPr="00F86C64">
              <w:rPr>
                <w:i/>
                <w:sz w:val="20"/>
                <w:szCs w:val="20"/>
              </w:rPr>
              <w:t>Od hlouposti k šílenství</w:t>
            </w:r>
            <w:r w:rsidRPr="00F86C64">
              <w:rPr>
                <w:sz w:val="20"/>
                <w:szCs w:val="20"/>
              </w:rPr>
              <w:t>. Praha: Argo, 2007. ISBN 978-80-257-1933-6</w:t>
            </w:r>
            <w:r w:rsidR="003E4A0D">
              <w:rPr>
                <w:sz w:val="20"/>
                <w:szCs w:val="20"/>
              </w:rPr>
              <w:t>.</w:t>
            </w:r>
          </w:p>
          <w:p w14:paraId="7E49A46C" w14:textId="2C62A465" w:rsidR="00F86C64" w:rsidRPr="00F86C64" w:rsidRDefault="00F86C64" w:rsidP="005C2183">
            <w:pPr>
              <w:rPr>
                <w:sz w:val="20"/>
                <w:szCs w:val="20"/>
              </w:rPr>
            </w:pPr>
            <w:r w:rsidRPr="00F86C64">
              <w:rPr>
                <w:sz w:val="20"/>
                <w:szCs w:val="20"/>
              </w:rPr>
              <w:t>ECO, Umberto. </w:t>
            </w:r>
            <w:r w:rsidRPr="00F86C64">
              <w:rPr>
                <w:i/>
                <w:sz w:val="20"/>
                <w:szCs w:val="20"/>
              </w:rPr>
              <w:t>Zpověď mladého romanopisce</w:t>
            </w:r>
            <w:r w:rsidRPr="00F86C64">
              <w:rPr>
                <w:sz w:val="20"/>
                <w:szCs w:val="20"/>
              </w:rPr>
              <w:t>. Praha: Argo, 2013. ISBN 978-80-257-1028-9.</w:t>
            </w:r>
          </w:p>
          <w:p w14:paraId="6A35C289" w14:textId="45694379" w:rsidR="00F86C64" w:rsidRPr="00F86C64" w:rsidRDefault="00F86C64" w:rsidP="005C2183">
            <w:pPr>
              <w:rPr>
                <w:sz w:val="20"/>
                <w:szCs w:val="20"/>
              </w:rPr>
            </w:pPr>
            <w:r w:rsidRPr="00F86C64">
              <w:rPr>
                <w:sz w:val="20"/>
                <w:szCs w:val="20"/>
              </w:rPr>
              <w:t>ECO, Umberto. </w:t>
            </w:r>
            <w:r w:rsidRPr="00F86C64">
              <w:rPr>
                <w:i/>
                <w:sz w:val="20"/>
                <w:szCs w:val="20"/>
              </w:rPr>
              <w:t>Jak cestovat s lososem a jiné eseje</w:t>
            </w:r>
            <w:r w:rsidRPr="00F86C64">
              <w:rPr>
                <w:sz w:val="20"/>
                <w:szCs w:val="20"/>
              </w:rPr>
              <w:t>. Praha: Argo, 2017. ISBN 978-80-257-2167-4</w:t>
            </w:r>
            <w:r w:rsidR="003E4A0D">
              <w:rPr>
                <w:sz w:val="20"/>
                <w:szCs w:val="20"/>
              </w:rPr>
              <w:t>.</w:t>
            </w:r>
          </w:p>
          <w:p w14:paraId="2B74F2FD" w14:textId="1F5C0F79" w:rsidR="00CB41FB" w:rsidRPr="00F86C64" w:rsidRDefault="00F96A67" w:rsidP="00CB41FB">
            <w:pPr>
              <w:rPr>
                <w:sz w:val="20"/>
                <w:szCs w:val="20"/>
              </w:rPr>
            </w:pPr>
            <w:r w:rsidRPr="00F86C64">
              <w:rPr>
                <w:sz w:val="20"/>
                <w:szCs w:val="20"/>
              </w:rPr>
              <w:t xml:space="preserve">HODROVÁ, Daniela. </w:t>
            </w:r>
            <w:r w:rsidRPr="00F86C64">
              <w:rPr>
                <w:i/>
                <w:sz w:val="20"/>
                <w:szCs w:val="20"/>
              </w:rPr>
              <w:t>Co se vyjevuje</w:t>
            </w:r>
            <w:r w:rsidRPr="00F86C64">
              <w:rPr>
                <w:sz w:val="20"/>
                <w:szCs w:val="20"/>
              </w:rPr>
              <w:t xml:space="preserve">. Praha: </w:t>
            </w:r>
            <w:proofErr w:type="spellStart"/>
            <w:r w:rsidRPr="00F86C64">
              <w:rPr>
                <w:sz w:val="20"/>
                <w:szCs w:val="20"/>
              </w:rPr>
              <w:t>Malvern</w:t>
            </w:r>
            <w:proofErr w:type="spellEnd"/>
            <w:r w:rsidRPr="00F86C64">
              <w:rPr>
                <w:sz w:val="20"/>
                <w:szCs w:val="20"/>
              </w:rPr>
              <w:t>, 2015. ISBN 978-80-7530-016-4.</w:t>
            </w:r>
          </w:p>
        </w:tc>
      </w:tr>
    </w:tbl>
    <w:p w14:paraId="588E2C72" w14:textId="2C3AA12F" w:rsidR="00802603" w:rsidRDefault="00802603"/>
    <w:p w14:paraId="3DC6E5E1" w14:textId="77777777" w:rsidR="00650A25" w:rsidRDefault="009100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0A25" w14:paraId="1869B275" w14:textId="77777777" w:rsidTr="005C2183">
        <w:tc>
          <w:tcPr>
            <w:tcW w:w="9855" w:type="dxa"/>
            <w:gridSpan w:val="8"/>
            <w:tcBorders>
              <w:bottom w:val="double" w:sz="4" w:space="0" w:color="auto"/>
            </w:tcBorders>
            <w:shd w:val="clear" w:color="auto" w:fill="BDD6EE"/>
          </w:tcPr>
          <w:p w14:paraId="126DC6A0" w14:textId="77777777" w:rsidR="00650A25" w:rsidRDefault="00650A25" w:rsidP="005C2183">
            <w:pPr>
              <w:jc w:val="both"/>
              <w:rPr>
                <w:b/>
                <w:sz w:val="28"/>
              </w:rPr>
            </w:pPr>
            <w:r>
              <w:lastRenderedPageBreak/>
              <w:br w:type="page"/>
            </w:r>
            <w:r>
              <w:rPr>
                <w:b/>
                <w:sz w:val="28"/>
              </w:rPr>
              <w:t>B-III – Charakteristika studijního předmětu</w:t>
            </w:r>
          </w:p>
        </w:tc>
      </w:tr>
      <w:tr w:rsidR="00650A25" w14:paraId="37A72374" w14:textId="77777777" w:rsidTr="005C2183">
        <w:tc>
          <w:tcPr>
            <w:tcW w:w="3086" w:type="dxa"/>
            <w:tcBorders>
              <w:top w:val="double" w:sz="4" w:space="0" w:color="auto"/>
            </w:tcBorders>
            <w:shd w:val="clear" w:color="auto" w:fill="F7CAAC"/>
          </w:tcPr>
          <w:p w14:paraId="29EFED2D" w14:textId="77777777" w:rsidR="00650A25" w:rsidRPr="007231B8" w:rsidRDefault="00650A25" w:rsidP="005C2183">
            <w:pPr>
              <w:rPr>
                <w:b/>
                <w:sz w:val="20"/>
                <w:szCs w:val="20"/>
              </w:rPr>
            </w:pPr>
            <w:r w:rsidRPr="007231B8">
              <w:rPr>
                <w:b/>
                <w:sz w:val="20"/>
                <w:szCs w:val="20"/>
              </w:rPr>
              <w:t>Název studijního předmětu</w:t>
            </w:r>
          </w:p>
        </w:tc>
        <w:tc>
          <w:tcPr>
            <w:tcW w:w="6769" w:type="dxa"/>
            <w:gridSpan w:val="7"/>
            <w:tcBorders>
              <w:top w:val="double" w:sz="4" w:space="0" w:color="auto"/>
            </w:tcBorders>
          </w:tcPr>
          <w:p w14:paraId="746A9370" w14:textId="77777777" w:rsidR="00650A25" w:rsidRPr="007231B8" w:rsidRDefault="00650A25" w:rsidP="005C2183">
            <w:pPr>
              <w:jc w:val="both"/>
              <w:rPr>
                <w:sz w:val="20"/>
                <w:szCs w:val="20"/>
              </w:rPr>
            </w:pPr>
            <w:r w:rsidRPr="007231B8">
              <w:rPr>
                <w:sz w:val="20"/>
                <w:szCs w:val="20"/>
              </w:rPr>
              <w:t>Vizuální komunikace v animované tvorbě 4</w:t>
            </w:r>
          </w:p>
        </w:tc>
      </w:tr>
      <w:tr w:rsidR="00650A25" w14:paraId="2F983022" w14:textId="77777777" w:rsidTr="005C2183">
        <w:tc>
          <w:tcPr>
            <w:tcW w:w="3086" w:type="dxa"/>
            <w:shd w:val="clear" w:color="auto" w:fill="F7CAAC"/>
          </w:tcPr>
          <w:p w14:paraId="2207E50C" w14:textId="77777777" w:rsidR="00650A25" w:rsidRPr="007231B8" w:rsidRDefault="00650A25" w:rsidP="005C2183">
            <w:pPr>
              <w:rPr>
                <w:b/>
                <w:sz w:val="20"/>
                <w:szCs w:val="20"/>
              </w:rPr>
            </w:pPr>
            <w:r w:rsidRPr="007231B8">
              <w:rPr>
                <w:b/>
                <w:sz w:val="20"/>
                <w:szCs w:val="20"/>
              </w:rPr>
              <w:t>Typ předmětu</w:t>
            </w:r>
          </w:p>
        </w:tc>
        <w:tc>
          <w:tcPr>
            <w:tcW w:w="3406" w:type="dxa"/>
            <w:gridSpan w:val="4"/>
          </w:tcPr>
          <w:p w14:paraId="23EAB0E9" w14:textId="77777777" w:rsidR="00650A25" w:rsidRPr="007231B8" w:rsidRDefault="00650A25" w:rsidP="005C2183">
            <w:pPr>
              <w:jc w:val="both"/>
              <w:rPr>
                <w:sz w:val="20"/>
                <w:szCs w:val="20"/>
              </w:rPr>
            </w:pPr>
            <w:r w:rsidRPr="007231B8">
              <w:rPr>
                <w:sz w:val="20"/>
                <w:szCs w:val="20"/>
              </w:rPr>
              <w:t>povinný</w:t>
            </w:r>
          </w:p>
        </w:tc>
        <w:tc>
          <w:tcPr>
            <w:tcW w:w="2695" w:type="dxa"/>
            <w:gridSpan w:val="2"/>
            <w:shd w:val="clear" w:color="auto" w:fill="F7CAAC"/>
          </w:tcPr>
          <w:p w14:paraId="7D91B348" w14:textId="77777777" w:rsidR="00650A25" w:rsidRPr="007231B8" w:rsidRDefault="00650A25" w:rsidP="005C2183">
            <w:pPr>
              <w:jc w:val="both"/>
              <w:rPr>
                <w:sz w:val="20"/>
                <w:szCs w:val="20"/>
              </w:rPr>
            </w:pPr>
            <w:r w:rsidRPr="007231B8">
              <w:rPr>
                <w:b/>
                <w:sz w:val="20"/>
                <w:szCs w:val="20"/>
              </w:rPr>
              <w:t>doporučený ročník / semestr</w:t>
            </w:r>
          </w:p>
        </w:tc>
        <w:tc>
          <w:tcPr>
            <w:tcW w:w="668" w:type="dxa"/>
          </w:tcPr>
          <w:p w14:paraId="5997CCC9" w14:textId="77777777" w:rsidR="00650A25" w:rsidRPr="007231B8" w:rsidRDefault="00650A25" w:rsidP="005C2183">
            <w:pPr>
              <w:jc w:val="both"/>
              <w:rPr>
                <w:sz w:val="20"/>
                <w:szCs w:val="20"/>
              </w:rPr>
            </w:pPr>
            <w:r w:rsidRPr="007231B8">
              <w:rPr>
                <w:sz w:val="20"/>
                <w:szCs w:val="20"/>
              </w:rPr>
              <w:t>2/LS</w:t>
            </w:r>
          </w:p>
        </w:tc>
      </w:tr>
      <w:tr w:rsidR="00650A25" w14:paraId="1AC47ED5" w14:textId="77777777" w:rsidTr="005C2183">
        <w:tc>
          <w:tcPr>
            <w:tcW w:w="3086" w:type="dxa"/>
            <w:shd w:val="clear" w:color="auto" w:fill="F7CAAC"/>
          </w:tcPr>
          <w:p w14:paraId="7C7B5E84" w14:textId="77777777" w:rsidR="00650A25" w:rsidRPr="007231B8" w:rsidRDefault="00650A25" w:rsidP="005C2183">
            <w:pPr>
              <w:rPr>
                <w:b/>
                <w:sz w:val="20"/>
                <w:szCs w:val="20"/>
              </w:rPr>
            </w:pPr>
            <w:r w:rsidRPr="007231B8">
              <w:rPr>
                <w:b/>
                <w:sz w:val="20"/>
                <w:szCs w:val="20"/>
              </w:rPr>
              <w:t>Rozsah studijního předmětu</w:t>
            </w:r>
          </w:p>
        </w:tc>
        <w:tc>
          <w:tcPr>
            <w:tcW w:w="1701" w:type="dxa"/>
            <w:gridSpan w:val="2"/>
          </w:tcPr>
          <w:p w14:paraId="23E5E9D0" w14:textId="77777777" w:rsidR="00650A25" w:rsidRPr="007231B8" w:rsidRDefault="00650A25" w:rsidP="005C2183">
            <w:pPr>
              <w:jc w:val="both"/>
              <w:rPr>
                <w:sz w:val="20"/>
                <w:szCs w:val="20"/>
              </w:rPr>
            </w:pPr>
            <w:proofErr w:type="gramStart"/>
            <w:r w:rsidRPr="007231B8">
              <w:rPr>
                <w:sz w:val="20"/>
                <w:szCs w:val="20"/>
              </w:rPr>
              <w:t>26s</w:t>
            </w:r>
            <w:proofErr w:type="gramEnd"/>
          </w:p>
        </w:tc>
        <w:tc>
          <w:tcPr>
            <w:tcW w:w="889" w:type="dxa"/>
            <w:shd w:val="clear" w:color="auto" w:fill="F7CAAC"/>
          </w:tcPr>
          <w:p w14:paraId="46478DC7" w14:textId="77777777" w:rsidR="00650A25" w:rsidRPr="007231B8" w:rsidRDefault="00650A25" w:rsidP="005C2183">
            <w:pPr>
              <w:jc w:val="both"/>
              <w:rPr>
                <w:b/>
                <w:sz w:val="20"/>
                <w:szCs w:val="20"/>
              </w:rPr>
            </w:pPr>
            <w:r w:rsidRPr="007231B8">
              <w:rPr>
                <w:b/>
                <w:sz w:val="20"/>
                <w:szCs w:val="20"/>
              </w:rPr>
              <w:t xml:space="preserve">hod. </w:t>
            </w:r>
          </w:p>
        </w:tc>
        <w:tc>
          <w:tcPr>
            <w:tcW w:w="816" w:type="dxa"/>
          </w:tcPr>
          <w:p w14:paraId="4216F47E" w14:textId="77777777" w:rsidR="00650A25" w:rsidRPr="007231B8" w:rsidRDefault="00650A25" w:rsidP="005C2183">
            <w:pPr>
              <w:jc w:val="both"/>
              <w:rPr>
                <w:sz w:val="20"/>
                <w:szCs w:val="20"/>
              </w:rPr>
            </w:pPr>
            <w:r w:rsidRPr="007231B8">
              <w:rPr>
                <w:sz w:val="20"/>
                <w:szCs w:val="20"/>
              </w:rPr>
              <w:t>26</w:t>
            </w:r>
          </w:p>
        </w:tc>
        <w:tc>
          <w:tcPr>
            <w:tcW w:w="2156" w:type="dxa"/>
            <w:shd w:val="clear" w:color="auto" w:fill="F7CAAC"/>
          </w:tcPr>
          <w:p w14:paraId="05AE6084" w14:textId="77777777" w:rsidR="00650A25" w:rsidRPr="007231B8" w:rsidRDefault="00650A25" w:rsidP="005C2183">
            <w:pPr>
              <w:jc w:val="both"/>
              <w:rPr>
                <w:b/>
                <w:sz w:val="20"/>
                <w:szCs w:val="20"/>
              </w:rPr>
            </w:pPr>
            <w:r w:rsidRPr="007231B8">
              <w:rPr>
                <w:b/>
                <w:sz w:val="20"/>
                <w:szCs w:val="20"/>
              </w:rPr>
              <w:t>kreditů</w:t>
            </w:r>
          </w:p>
        </w:tc>
        <w:tc>
          <w:tcPr>
            <w:tcW w:w="1207" w:type="dxa"/>
            <w:gridSpan w:val="2"/>
          </w:tcPr>
          <w:p w14:paraId="0DB95A29" w14:textId="77777777" w:rsidR="00650A25" w:rsidRPr="007231B8" w:rsidRDefault="00650A25" w:rsidP="005C2183">
            <w:pPr>
              <w:jc w:val="both"/>
              <w:rPr>
                <w:sz w:val="20"/>
                <w:szCs w:val="20"/>
              </w:rPr>
            </w:pPr>
            <w:r w:rsidRPr="007231B8">
              <w:rPr>
                <w:sz w:val="20"/>
                <w:szCs w:val="20"/>
              </w:rPr>
              <w:t>3</w:t>
            </w:r>
          </w:p>
        </w:tc>
      </w:tr>
      <w:tr w:rsidR="00650A25" w14:paraId="6C82E84D" w14:textId="77777777" w:rsidTr="005C2183">
        <w:tc>
          <w:tcPr>
            <w:tcW w:w="3086" w:type="dxa"/>
            <w:shd w:val="clear" w:color="auto" w:fill="F7CAAC"/>
          </w:tcPr>
          <w:p w14:paraId="7F428419" w14:textId="77777777" w:rsidR="00650A25" w:rsidRPr="007231B8" w:rsidRDefault="00650A25" w:rsidP="005C2183">
            <w:pPr>
              <w:rPr>
                <w:b/>
                <w:sz w:val="20"/>
                <w:szCs w:val="20"/>
              </w:rPr>
            </w:pPr>
            <w:r w:rsidRPr="007231B8">
              <w:rPr>
                <w:b/>
                <w:sz w:val="20"/>
                <w:szCs w:val="20"/>
              </w:rPr>
              <w:t xml:space="preserve">Prerekvizity, </w:t>
            </w:r>
            <w:proofErr w:type="spellStart"/>
            <w:r w:rsidRPr="007231B8">
              <w:rPr>
                <w:b/>
                <w:sz w:val="20"/>
                <w:szCs w:val="20"/>
              </w:rPr>
              <w:t>korekvizity</w:t>
            </w:r>
            <w:proofErr w:type="spellEnd"/>
            <w:r w:rsidRPr="007231B8">
              <w:rPr>
                <w:b/>
                <w:sz w:val="20"/>
                <w:szCs w:val="20"/>
              </w:rPr>
              <w:t>, ekvivalence</w:t>
            </w:r>
          </w:p>
        </w:tc>
        <w:tc>
          <w:tcPr>
            <w:tcW w:w="6769" w:type="dxa"/>
            <w:gridSpan w:val="7"/>
          </w:tcPr>
          <w:p w14:paraId="35D2A14D" w14:textId="77777777" w:rsidR="00650A25" w:rsidRPr="007231B8" w:rsidRDefault="00650A25" w:rsidP="005C2183">
            <w:pPr>
              <w:jc w:val="both"/>
              <w:rPr>
                <w:sz w:val="20"/>
                <w:szCs w:val="20"/>
              </w:rPr>
            </w:pPr>
          </w:p>
        </w:tc>
      </w:tr>
      <w:tr w:rsidR="00650A25" w14:paraId="49D00282" w14:textId="77777777" w:rsidTr="005C2183">
        <w:tc>
          <w:tcPr>
            <w:tcW w:w="3086" w:type="dxa"/>
            <w:shd w:val="clear" w:color="auto" w:fill="F7CAAC"/>
          </w:tcPr>
          <w:p w14:paraId="7516D04D" w14:textId="77777777" w:rsidR="00650A25" w:rsidRPr="007231B8" w:rsidRDefault="00650A25" w:rsidP="005C2183">
            <w:pPr>
              <w:rPr>
                <w:b/>
                <w:sz w:val="20"/>
                <w:szCs w:val="20"/>
              </w:rPr>
            </w:pPr>
            <w:r w:rsidRPr="007231B8">
              <w:rPr>
                <w:b/>
                <w:sz w:val="20"/>
                <w:szCs w:val="20"/>
              </w:rPr>
              <w:t>Způsob ověření studijních výsledků</w:t>
            </w:r>
          </w:p>
        </w:tc>
        <w:tc>
          <w:tcPr>
            <w:tcW w:w="3406" w:type="dxa"/>
            <w:gridSpan w:val="4"/>
          </w:tcPr>
          <w:p w14:paraId="0741FD68" w14:textId="77777777" w:rsidR="00650A25" w:rsidRPr="007231B8" w:rsidRDefault="00650A25" w:rsidP="005C2183">
            <w:pPr>
              <w:jc w:val="both"/>
              <w:rPr>
                <w:sz w:val="20"/>
                <w:szCs w:val="20"/>
              </w:rPr>
            </w:pPr>
            <w:r w:rsidRPr="007231B8">
              <w:rPr>
                <w:sz w:val="20"/>
                <w:szCs w:val="20"/>
              </w:rPr>
              <w:t>klasifikovaný zápočet</w:t>
            </w:r>
          </w:p>
        </w:tc>
        <w:tc>
          <w:tcPr>
            <w:tcW w:w="2156" w:type="dxa"/>
            <w:shd w:val="clear" w:color="auto" w:fill="F7CAAC"/>
          </w:tcPr>
          <w:p w14:paraId="09A333C2" w14:textId="77777777" w:rsidR="00650A25" w:rsidRPr="007231B8" w:rsidRDefault="00650A25" w:rsidP="005C2183">
            <w:pPr>
              <w:jc w:val="both"/>
              <w:rPr>
                <w:b/>
                <w:sz w:val="20"/>
                <w:szCs w:val="20"/>
              </w:rPr>
            </w:pPr>
            <w:r w:rsidRPr="007231B8">
              <w:rPr>
                <w:b/>
                <w:sz w:val="20"/>
                <w:szCs w:val="20"/>
              </w:rPr>
              <w:t>Forma výuky</w:t>
            </w:r>
          </w:p>
        </w:tc>
        <w:tc>
          <w:tcPr>
            <w:tcW w:w="1207" w:type="dxa"/>
            <w:gridSpan w:val="2"/>
          </w:tcPr>
          <w:p w14:paraId="55055D10" w14:textId="77777777" w:rsidR="00650A25" w:rsidRPr="007231B8" w:rsidRDefault="00650A25" w:rsidP="005C2183">
            <w:pPr>
              <w:jc w:val="both"/>
              <w:rPr>
                <w:sz w:val="20"/>
                <w:szCs w:val="20"/>
              </w:rPr>
            </w:pPr>
            <w:r w:rsidRPr="007231B8">
              <w:rPr>
                <w:sz w:val="20"/>
                <w:szCs w:val="20"/>
              </w:rPr>
              <w:t>seminář</w:t>
            </w:r>
          </w:p>
        </w:tc>
      </w:tr>
      <w:tr w:rsidR="00650A25" w14:paraId="078193C9" w14:textId="77777777" w:rsidTr="005C2183">
        <w:tc>
          <w:tcPr>
            <w:tcW w:w="3086" w:type="dxa"/>
            <w:shd w:val="clear" w:color="auto" w:fill="F7CAAC"/>
          </w:tcPr>
          <w:p w14:paraId="4BFD0AF2" w14:textId="77777777" w:rsidR="00650A25" w:rsidRPr="007231B8" w:rsidRDefault="00650A25" w:rsidP="005C2183">
            <w:pPr>
              <w:rPr>
                <w:b/>
                <w:sz w:val="20"/>
                <w:szCs w:val="20"/>
              </w:rPr>
            </w:pPr>
            <w:r w:rsidRPr="007231B8">
              <w:rPr>
                <w:b/>
                <w:sz w:val="20"/>
                <w:szCs w:val="20"/>
              </w:rPr>
              <w:t>Forma způsobu ověření studijních výsledků a další požadavky na studenta</w:t>
            </w:r>
          </w:p>
        </w:tc>
        <w:tc>
          <w:tcPr>
            <w:tcW w:w="6769" w:type="dxa"/>
            <w:gridSpan w:val="7"/>
            <w:tcBorders>
              <w:bottom w:val="nil"/>
            </w:tcBorders>
          </w:tcPr>
          <w:p w14:paraId="4599B7F6" w14:textId="77777777" w:rsidR="00650A25" w:rsidRPr="007231B8" w:rsidRDefault="00650A25" w:rsidP="005C2183">
            <w:pPr>
              <w:jc w:val="both"/>
              <w:rPr>
                <w:sz w:val="20"/>
                <w:szCs w:val="20"/>
              </w:rPr>
            </w:pPr>
            <w:r w:rsidRPr="007231B8">
              <w:rPr>
                <w:sz w:val="20"/>
                <w:szCs w:val="20"/>
              </w:rPr>
              <w:t>kombinovaná</w:t>
            </w:r>
          </w:p>
          <w:p w14:paraId="35332E3C" w14:textId="77777777" w:rsidR="00650A25" w:rsidRPr="007231B8" w:rsidRDefault="00650A25" w:rsidP="005C2183">
            <w:pPr>
              <w:jc w:val="both"/>
              <w:rPr>
                <w:sz w:val="20"/>
                <w:szCs w:val="20"/>
              </w:rPr>
            </w:pPr>
            <w:r w:rsidRPr="007231B8">
              <w:rPr>
                <w:sz w:val="20"/>
                <w:szCs w:val="20"/>
              </w:rPr>
              <w:t>75 % aktivní účast na seminářích a splnění zadaných cvičení</w:t>
            </w:r>
          </w:p>
        </w:tc>
      </w:tr>
      <w:tr w:rsidR="00650A25" w14:paraId="0E4903E4" w14:textId="77777777" w:rsidTr="00E45186">
        <w:trPr>
          <w:trHeight w:val="62"/>
        </w:trPr>
        <w:tc>
          <w:tcPr>
            <w:tcW w:w="9855" w:type="dxa"/>
            <w:gridSpan w:val="8"/>
            <w:tcBorders>
              <w:top w:val="nil"/>
            </w:tcBorders>
          </w:tcPr>
          <w:p w14:paraId="110F2D49" w14:textId="77777777" w:rsidR="00650A25" w:rsidRPr="007231B8" w:rsidRDefault="00650A25" w:rsidP="005C2183">
            <w:pPr>
              <w:rPr>
                <w:sz w:val="20"/>
                <w:szCs w:val="20"/>
              </w:rPr>
            </w:pPr>
          </w:p>
        </w:tc>
      </w:tr>
      <w:tr w:rsidR="00650A25" w14:paraId="4CDB373C" w14:textId="77777777" w:rsidTr="005C2183">
        <w:trPr>
          <w:trHeight w:val="197"/>
        </w:trPr>
        <w:tc>
          <w:tcPr>
            <w:tcW w:w="3086" w:type="dxa"/>
            <w:tcBorders>
              <w:top w:val="nil"/>
            </w:tcBorders>
            <w:shd w:val="clear" w:color="auto" w:fill="F7CAAC"/>
          </w:tcPr>
          <w:p w14:paraId="2227086A" w14:textId="77777777" w:rsidR="00650A25" w:rsidRPr="007231B8" w:rsidRDefault="00650A25" w:rsidP="005C2183">
            <w:pPr>
              <w:rPr>
                <w:b/>
                <w:sz w:val="20"/>
                <w:szCs w:val="20"/>
              </w:rPr>
            </w:pPr>
            <w:r w:rsidRPr="007231B8">
              <w:rPr>
                <w:b/>
                <w:sz w:val="20"/>
                <w:szCs w:val="20"/>
              </w:rPr>
              <w:t>Garant předmětu</w:t>
            </w:r>
          </w:p>
        </w:tc>
        <w:tc>
          <w:tcPr>
            <w:tcW w:w="6769" w:type="dxa"/>
            <w:gridSpan w:val="7"/>
            <w:tcBorders>
              <w:top w:val="nil"/>
            </w:tcBorders>
          </w:tcPr>
          <w:p w14:paraId="4E7A8207" w14:textId="77777777" w:rsidR="00650A25" w:rsidRPr="007231B8" w:rsidRDefault="00EC1F06" w:rsidP="005C2183">
            <w:pPr>
              <w:jc w:val="both"/>
              <w:rPr>
                <w:sz w:val="20"/>
                <w:szCs w:val="20"/>
              </w:rPr>
            </w:pPr>
            <w:hyperlink r:id="rId27" w:history="1">
              <w:r w:rsidR="00650A25" w:rsidRPr="007231B8">
                <w:rPr>
                  <w:sz w:val="20"/>
                  <w:szCs w:val="20"/>
                </w:rPr>
                <w:t xml:space="preserve">doc. akad. </w:t>
              </w:r>
              <w:proofErr w:type="spellStart"/>
              <w:r w:rsidR="00650A25" w:rsidRPr="007231B8">
                <w:rPr>
                  <w:sz w:val="20"/>
                  <w:szCs w:val="20"/>
                </w:rPr>
                <w:t>mal</w:t>
              </w:r>
              <w:proofErr w:type="spellEnd"/>
              <w:r w:rsidR="00650A25" w:rsidRPr="007231B8">
                <w:rPr>
                  <w:sz w:val="20"/>
                  <w:szCs w:val="20"/>
                </w:rPr>
                <w:t>. Michal Zeman</w:t>
              </w:r>
            </w:hyperlink>
          </w:p>
        </w:tc>
      </w:tr>
      <w:tr w:rsidR="00650A25" w14:paraId="3E72FB5C" w14:textId="77777777" w:rsidTr="005C2183">
        <w:trPr>
          <w:trHeight w:val="243"/>
        </w:trPr>
        <w:tc>
          <w:tcPr>
            <w:tcW w:w="3086" w:type="dxa"/>
            <w:tcBorders>
              <w:top w:val="nil"/>
            </w:tcBorders>
            <w:shd w:val="clear" w:color="auto" w:fill="F7CAAC"/>
          </w:tcPr>
          <w:p w14:paraId="10E2D9D5" w14:textId="77777777" w:rsidR="00650A25" w:rsidRPr="007231B8" w:rsidRDefault="00650A25" w:rsidP="005C2183">
            <w:pPr>
              <w:rPr>
                <w:b/>
                <w:sz w:val="20"/>
                <w:szCs w:val="20"/>
              </w:rPr>
            </w:pPr>
            <w:r w:rsidRPr="007231B8">
              <w:rPr>
                <w:b/>
                <w:sz w:val="20"/>
                <w:szCs w:val="20"/>
              </w:rPr>
              <w:t>Zapojení garanta do výuky předmětu</w:t>
            </w:r>
          </w:p>
        </w:tc>
        <w:tc>
          <w:tcPr>
            <w:tcW w:w="6769" w:type="dxa"/>
            <w:gridSpan w:val="7"/>
            <w:tcBorders>
              <w:top w:val="nil"/>
            </w:tcBorders>
          </w:tcPr>
          <w:p w14:paraId="69CB7C78" w14:textId="4657BBB5" w:rsidR="00650A25" w:rsidRPr="007231B8" w:rsidRDefault="00650A25" w:rsidP="005C2183">
            <w:pPr>
              <w:jc w:val="both"/>
              <w:rPr>
                <w:sz w:val="20"/>
                <w:szCs w:val="20"/>
              </w:rPr>
            </w:pPr>
            <w:r w:rsidRPr="007231B8">
              <w:rPr>
                <w:sz w:val="20"/>
                <w:szCs w:val="20"/>
              </w:rPr>
              <w:t>100 %</w:t>
            </w:r>
          </w:p>
        </w:tc>
      </w:tr>
      <w:tr w:rsidR="00650A25" w14:paraId="462BC0ED" w14:textId="77777777" w:rsidTr="005C2183">
        <w:tc>
          <w:tcPr>
            <w:tcW w:w="3086" w:type="dxa"/>
            <w:shd w:val="clear" w:color="auto" w:fill="F7CAAC"/>
          </w:tcPr>
          <w:p w14:paraId="5C21C43F" w14:textId="77777777" w:rsidR="00650A25" w:rsidRPr="007231B8" w:rsidRDefault="00650A25" w:rsidP="005C2183">
            <w:pPr>
              <w:rPr>
                <w:b/>
                <w:sz w:val="20"/>
                <w:szCs w:val="20"/>
              </w:rPr>
            </w:pPr>
            <w:r w:rsidRPr="007231B8">
              <w:rPr>
                <w:b/>
                <w:sz w:val="20"/>
                <w:szCs w:val="20"/>
              </w:rPr>
              <w:t>Vyučující</w:t>
            </w:r>
          </w:p>
        </w:tc>
        <w:tc>
          <w:tcPr>
            <w:tcW w:w="6769" w:type="dxa"/>
            <w:gridSpan w:val="7"/>
            <w:tcBorders>
              <w:bottom w:val="nil"/>
            </w:tcBorders>
          </w:tcPr>
          <w:p w14:paraId="16729E33" w14:textId="78EBE02C" w:rsidR="00650A25" w:rsidRPr="007231B8" w:rsidRDefault="00EC1F06" w:rsidP="005C2183">
            <w:pPr>
              <w:jc w:val="both"/>
              <w:rPr>
                <w:sz w:val="20"/>
                <w:szCs w:val="20"/>
              </w:rPr>
            </w:pPr>
            <w:hyperlink r:id="rId28" w:history="1">
              <w:r w:rsidR="00650A25" w:rsidRPr="007231B8">
                <w:rPr>
                  <w:sz w:val="20"/>
                  <w:szCs w:val="20"/>
                </w:rPr>
                <w:t xml:space="preserve">doc. akad. </w:t>
              </w:r>
              <w:proofErr w:type="spellStart"/>
              <w:r w:rsidR="00650A25" w:rsidRPr="007231B8">
                <w:rPr>
                  <w:sz w:val="20"/>
                  <w:szCs w:val="20"/>
                </w:rPr>
                <w:t>mal</w:t>
              </w:r>
              <w:proofErr w:type="spellEnd"/>
              <w:r w:rsidR="00650A25" w:rsidRPr="007231B8">
                <w:rPr>
                  <w:sz w:val="20"/>
                  <w:szCs w:val="20"/>
                </w:rPr>
                <w:t>. Michal Zeman</w:t>
              </w:r>
            </w:hyperlink>
            <w:r w:rsidR="00650A25" w:rsidRPr="007231B8">
              <w:rPr>
                <w:sz w:val="20"/>
                <w:szCs w:val="20"/>
              </w:rPr>
              <w:t xml:space="preserve"> </w:t>
            </w:r>
          </w:p>
        </w:tc>
      </w:tr>
      <w:tr w:rsidR="00650A25" w14:paraId="4DEC9A65" w14:textId="77777777" w:rsidTr="00E45186">
        <w:trPr>
          <w:trHeight w:val="62"/>
        </w:trPr>
        <w:tc>
          <w:tcPr>
            <w:tcW w:w="9855" w:type="dxa"/>
            <w:gridSpan w:val="8"/>
            <w:tcBorders>
              <w:top w:val="nil"/>
            </w:tcBorders>
          </w:tcPr>
          <w:p w14:paraId="179518FF" w14:textId="77777777" w:rsidR="00650A25" w:rsidRPr="007231B8" w:rsidRDefault="00650A25" w:rsidP="005C2183">
            <w:pPr>
              <w:jc w:val="both"/>
              <w:rPr>
                <w:sz w:val="20"/>
                <w:szCs w:val="20"/>
              </w:rPr>
            </w:pPr>
          </w:p>
        </w:tc>
      </w:tr>
      <w:tr w:rsidR="00650A25" w14:paraId="60A5C948" w14:textId="77777777" w:rsidTr="005C2183">
        <w:tc>
          <w:tcPr>
            <w:tcW w:w="3086" w:type="dxa"/>
            <w:shd w:val="clear" w:color="auto" w:fill="F7CAAC"/>
          </w:tcPr>
          <w:p w14:paraId="08EBF188" w14:textId="77777777" w:rsidR="00650A25" w:rsidRPr="007231B8" w:rsidRDefault="00650A25" w:rsidP="005C2183">
            <w:pPr>
              <w:jc w:val="both"/>
              <w:rPr>
                <w:b/>
                <w:sz w:val="20"/>
                <w:szCs w:val="20"/>
              </w:rPr>
            </w:pPr>
            <w:r w:rsidRPr="007231B8">
              <w:rPr>
                <w:b/>
                <w:sz w:val="20"/>
                <w:szCs w:val="20"/>
              </w:rPr>
              <w:t>Stručná anotace předmětu</w:t>
            </w:r>
          </w:p>
        </w:tc>
        <w:tc>
          <w:tcPr>
            <w:tcW w:w="6769" w:type="dxa"/>
            <w:gridSpan w:val="7"/>
            <w:tcBorders>
              <w:bottom w:val="nil"/>
            </w:tcBorders>
          </w:tcPr>
          <w:p w14:paraId="5E9DA3E7" w14:textId="77777777" w:rsidR="00650A25" w:rsidRPr="007231B8" w:rsidRDefault="00650A25" w:rsidP="005C2183">
            <w:pPr>
              <w:jc w:val="both"/>
              <w:rPr>
                <w:sz w:val="20"/>
                <w:szCs w:val="20"/>
              </w:rPr>
            </w:pPr>
          </w:p>
        </w:tc>
      </w:tr>
      <w:tr w:rsidR="00650A25" w14:paraId="21C04DB4" w14:textId="77777777" w:rsidTr="00E45186">
        <w:trPr>
          <w:trHeight w:val="2705"/>
        </w:trPr>
        <w:tc>
          <w:tcPr>
            <w:tcW w:w="9855" w:type="dxa"/>
            <w:gridSpan w:val="8"/>
            <w:tcBorders>
              <w:top w:val="nil"/>
              <w:bottom w:val="single" w:sz="12" w:space="0" w:color="auto"/>
            </w:tcBorders>
          </w:tcPr>
          <w:p w14:paraId="5B5E1D2B" w14:textId="62AADCF9" w:rsidR="00650A25" w:rsidRPr="007231B8" w:rsidRDefault="00650A25" w:rsidP="00E45186">
            <w:pPr>
              <w:spacing w:after="120"/>
              <w:jc w:val="both"/>
              <w:rPr>
                <w:sz w:val="20"/>
                <w:szCs w:val="20"/>
              </w:rPr>
            </w:pPr>
            <w:r w:rsidRPr="007231B8">
              <w:rPr>
                <w:sz w:val="20"/>
                <w:szCs w:val="20"/>
              </w:rPr>
              <w:t xml:space="preserve">Student kultivuje svůj výtvarný projev s přímou i nepřímou vazbou na výtvarnou složku v animované tvorbě </w:t>
            </w:r>
            <w:r>
              <w:rPr>
                <w:sz w:val="20"/>
                <w:szCs w:val="20"/>
              </w:rPr>
              <w:br/>
            </w:r>
            <w:r w:rsidRPr="007231B8">
              <w:rPr>
                <w:sz w:val="20"/>
                <w:szCs w:val="20"/>
              </w:rPr>
              <w:t xml:space="preserve">a příbuzných obrazových médiích. </w:t>
            </w:r>
          </w:p>
          <w:p w14:paraId="0B95F9B5" w14:textId="77777777" w:rsidR="00CE41A2" w:rsidRDefault="00650A25" w:rsidP="00CE41A2">
            <w:pPr>
              <w:pStyle w:val="Odstavecseseznamem"/>
              <w:numPr>
                <w:ilvl w:val="0"/>
                <w:numId w:val="49"/>
              </w:numPr>
            </w:pPr>
            <w:r w:rsidRPr="00CE41A2">
              <w:t>obrazová a slovesná řeč v audiovizuální tvorbě</w:t>
            </w:r>
          </w:p>
          <w:p w14:paraId="2A59BB7D" w14:textId="009DBFA2" w:rsidR="00650A25" w:rsidRPr="00CE41A2" w:rsidRDefault="00650A25" w:rsidP="00CE41A2">
            <w:pPr>
              <w:pStyle w:val="Odstavecseseznamem"/>
              <w:numPr>
                <w:ilvl w:val="0"/>
                <w:numId w:val="49"/>
              </w:numPr>
            </w:pPr>
            <w:r w:rsidRPr="00CE41A2">
              <w:t xml:space="preserve">ilustrace a její pozice v médiích </w:t>
            </w:r>
          </w:p>
          <w:p w14:paraId="6645FF6A" w14:textId="77777777" w:rsidR="00CE41A2" w:rsidRDefault="00650A25" w:rsidP="00CE41A2">
            <w:pPr>
              <w:pStyle w:val="Odstavecseseznamem"/>
              <w:numPr>
                <w:ilvl w:val="0"/>
                <w:numId w:val="49"/>
              </w:numPr>
              <w:spacing w:after="120"/>
            </w:pPr>
            <w:r w:rsidRPr="00CE41A2">
              <w:t>ilustrace v odlišných médiích</w:t>
            </w:r>
          </w:p>
          <w:p w14:paraId="29954BA8" w14:textId="77777777" w:rsidR="00CE41A2" w:rsidRDefault="00650A25" w:rsidP="00CE41A2">
            <w:pPr>
              <w:pStyle w:val="Odstavecseseznamem"/>
              <w:numPr>
                <w:ilvl w:val="0"/>
                <w:numId w:val="49"/>
              </w:numPr>
              <w:spacing w:after="120"/>
            </w:pPr>
            <w:r w:rsidRPr="00CE41A2">
              <w:t>ilustrace jako prostředek obrazového sdělení v časové sekvenci</w:t>
            </w:r>
          </w:p>
          <w:p w14:paraId="62401F3F" w14:textId="77777777" w:rsidR="00CE41A2" w:rsidRDefault="00650A25" w:rsidP="00CE41A2">
            <w:pPr>
              <w:pStyle w:val="Odstavecseseznamem"/>
              <w:numPr>
                <w:ilvl w:val="0"/>
                <w:numId w:val="49"/>
              </w:numPr>
              <w:spacing w:after="120"/>
            </w:pPr>
            <w:r w:rsidRPr="00CE41A2">
              <w:t>obrazové vyprávění v jednotlivých plánech statického obrazu</w:t>
            </w:r>
          </w:p>
          <w:p w14:paraId="2722801A" w14:textId="51410E9B" w:rsidR="00650A25" w:rsidRPr="00CE41A2" w:rsidRDefault="00650A25" w:rsidP="00CE41A2">
            <w:pPr>
              <w:pStyle w:val="Odstavecseseznamem"/>
              <w:numPr>
                <w:ilvl w:val="0"/>
                <w:numId w:val="49"/>
              </w:numPr>
              <w:spacing w:after="120"/>
            </w:pPr>
            <w:r w:rsidRPr="00CE41A2">
              <w:t>obrazová skladba, obrazové sdělení ve sledu obrazových polí</w:t>
            </w:r>
          </w:p>
          <w:p w14:paraId="6BAB3294" w14:textId="6979BBCB" w:rsidR="00650A25" w:rsidRPr="007231B8" w:rsidRDefault="00650A25" w:rsidP="00E45186">
            <w:pPr>
              <w:jc w:val="both"/>
              <w:rPr>
                <w:sz w:val="20"/>
                <w:szCs w:val="20"/>
              </w:rPr>
            </w:pPr>
            <w:r w:rsidRPr="007231B8">
              <w:rPr>
                <w:sz w:val="20"/>
                <w:szCs w:val="20"/>
              </w:rPr>
              <w:t xml:space="preserve">Student se obeznámí s procesem výtvarné přípravy animovaného filmu. Na základě konkrétních příkladů z historie </w:t>
            </w:r>
            <w:r>
              <w:rPr>
                <w:sz w:val="20"/>
                <w:szCs w:val="20"/>
              </w:rPr>
              <w:br/>
            </w:r>
            <w:r w:rsidRPr="007231B8">
              <w:rPr>
                <w:sz w:val="20"/>
                <w:szCs w:val="20"/>
              </w:rPr>
              <w:t>a současnosti se naučí rozpoznávat principy jazyka výtvarnictví ve filmu a v praktické rovině bude účelově užívat obrazový znak pro obrazové sdělení v časové složce.</w:t>
            </w:r>
          </w:p>
        </w:tc>
      </w:tr>
      <w:tr w:rsidR="00650A25" w14:paraId="7DC69B71" w14:textId="77777777" w:rsidTr="005C2183">
        <w:trPr>
          <w:trHeight w:val="265"/>
        </w:trPr>
        <w:tc>
          <w:tcPr>
            <w:tcW w:w="3653" w:type="dxa"/>
            <w:gridSpan w:val="2"/>
            <w:tcBorders>
              <w:top w:val="nil"/>
            </w:tcBorders>
            <w:shd w:val="clear" w:color="auto" w:fill="F7CAAC"/>
          </w:tcPr>
          <w:p w14:paraId="6971C8A2" w14:textId="77777777" w:rsidR="00650A25" w:rsidRPr="007231B8" w:rsidRDefault="00650A25" w:rsidP="005C2183">
            <w:pPr>
              <w:jc w:val="both"/>
              <w:rPr>
                <w:sz w:val="20"/>
                <w:szCs w:val="20"/>
              </w:rPr>
            </w:pPr>
            <w:r w:rsidRPr="007231B8">
              <w:rPr>
                <w:b/>
                <w:sz w:val="20"/>
                <w:szCs w:val="20"/>
              </w:rPr>
              <w:t>Studijní literatura a studijní pomůcky</w:t>
            </w:r>
          </w:p>
        </w:tc>
        <w:tc>
          <w:tcPr>
            <w:tcW w:w="6202" w:type="dxa"/>
            <w:gridSpan w:val="6"/>
            <w:tcBorders>
              <w:top w:val="nil"/>
              <w:bottom w:val="nil"/>
            </w:tcBorders>
          </w:tcPr>
          <w:p w14:paraId="4D2ACB50" w14:textId="77777777" w:rsidR="00650A25" w:rsidRPr="007231B8" w:rsidRDefault="00650A25" w:rsidP="005C2183">
            <w:pPr>
              <w:jc w:val="both"/>
              <w:rPr>
                <w:sz w:val="20"/>
                <w:szCs w:val="20"/>
              </w:rPr>
            </w:pPr>
          </w:p>
        </w:tc>
      </w:tr>
      <w:tr w:rsidR="00650A25" w:rsidRPr="003F7F55" w14:paraId="12D2F63F" w14:textId="77777777" w:rsidTr="005C2183">
        <w:trPr>
          <w:trHeight w:val="1497"/>
        </w:trPr>
        <w:tc>
          <w:tcPr>
            <w:tcW w:w="9855" w:type="dxa"/>
            <w:gridSpan w:val="8"/>
            <w:tcBorders>
              <w:top w:val="nil"/>
            </w:tcBorders>
          </w:tcPr>
          <w:p w14:paraId="0A58717E" w14:textId="77777777" w:rsidR="003E4A0D" w:rsidRPr="00F86C64" w:rsidRDefault="003E4A0D" w:rsidP="003E4A0D">
            <w:pPr>
              <w:jc w:val="both"/>
              <w:rPr>
                <w:b/>
                <w:sz w:val="20"/>
                <w:szCs w:val="20"/>
              </w:rPr>
            </w:pPr>
            <w:r w:rsidRPr="00F86C64">
              <w:rPr>
                <w:b/>
                <w:sz w:val="20"/>
                <w:szCs w:val="20"/>
              </w:rPr>
              <w:t>Povinná:</w:t>
            </w:r>
          </w:p>
          <w:p w14:paraId="7E06A744" w14:textId="77777777" w:rsidR="003E4A0D" w:rsidRPr="00F86C64" w:rsidRDefault="003E4A0D" w:rsidP="003E4A0D">
            <w:pPr>
              <w:rPr>
                <w:sz w:val="20"/>
                <w:szCs w:val="20"/>
              </w:rPr>
            </w:pPr>
            <w:r w:rsidRPr="00F86C64">
              <w:rPr>
                <w:sz w:val="20"/>
                <w:szCs w:val="20"/>
              </w:rPr>
              <w:t xml:space="preserve">BERGER, John. </w:t>
            </w:r>
            <w:r w:rsidRPr="00F86C64">
              <w:rPr>
                <w:i/>
                <w:sz w:val="20"/>
                <w:szCs w:val="20"/>
              </w:rPr>
              <w:t>O pohledu</w:t>
            </w:r>
            <w:r w:rsidRPr="00F86C64">
              <w:rPr>
                <w:sz w:val="20"/>
                <w:szCs w:val="20"/>
              </w:rPr>
              <w:t xml:space="preserve">. Praha: </w:t>
            </w:r>
            <w:proofErr w:type="spellStart"/>
            <w:r w:rsidRPr="00F86C64">
              <w:rPr>
                <w:sz w:val="20"/>
                <w:szCs w:val="20"/>
              </w:rPr>
              <w:t>Fra</w:t>
            </w:r>
            <w:proofErr w:type="spellEnd"/>
            <w:r w:rsidRPr="00F86C64">
              <w:rPr>
                <w:sz w:val="20"/>
                <w:szCs w:val="20"/>
              </w:rPr>
              <w:t xml:space="preserve"> 2009. ISBN 978-80-86603-81-0. </w:t>
            </w:r>
          </w:p>
          <w:p w14:paraId="604BDA41" w14:textId="77777777" w:rsidR="003E4A0D" w:rsidRPr="00F86C64" w:rsidRDefault="003E4A0D" w:rsidP="003E4A0D">
            <w:pPr>
              <w:rPr>
                <w:sz w:val="20"/>
                <w:szCs w:val="20"/>
              </w:rPr>
            </w:pPr>
            <w:r w:rsidRPr="00F86C64">
              <w:rPr>
                <w:sz w:val="20"/>
                <w:szCs w:val="20"/>
              </w:rPr>
              <w:t xml:space="preserve">BERGER, John. </w:t>
            </w:r>
            <w:r w:rsidRPr="00F86C64">
              <w:rPr>
                <w:i/>
                <w:sz w:val="20"/>
                <w:szCs w:val="20"/>
              </w:rPr>
              <w:t>Způsoby vidění</w:t>
            </w:r>
            <w:r w:rsidRPr="00F86C64">
              <w:rPr>
                <w:sz w:val="20"/>
                <w:szCs w:val="20"/>
              </w:rPr>
              <w:t>. Praha: Labyrint, 2016. ISBN 978-80-87260-78-4.</w:t>
            </w:r>
          </w:p>
          <w:p w14:paraId="5900E7DF" w14:textId="77777777" w:rsidR="003E4A0D" w:rsidRPr="00F86C64" w:rsidRDefault="003E4A0D" w:rsidP="003E4A0D">
            <w:pPr>
              <w:rPr>
                <w:sz w:val="20"/>
                <w:szCs w:val="20"/>
              </w:rPr>
            </w:pPr>
            <w:r w:rsidRPr="00F86C64">
              <w:rPr>
                <w:sz w:val="20"/>
                <w:szCs w:val="20"/>
              </w:rPr>
              <w:t xml:space="preserve">HODROVÁ, Daniela. </w:t>
            </w:r>
            <w:r w:rsidRPr="00F86C64">
              <w:rPr>
                <w:i/>
                <w:sz w:val="20"/>
                <w:szCs w:val="20"/>
              </w:rPr>
              <w:t>Chvála schoulení</w:t>
            </w:r>
            <w:r w:rsidRPr="00F86C64">
              <w:rPr>
                <w:sz w:val="20"/>
                <w:szCs w:val="20"/>
              </w:rPr>
              <w:t xml:space="preserve">. Praha: </w:t>
            </w:r>
            <w:proofErr w:type="spellStart"/>
            <w:r w:rsidRPr="00F86C64">
              <w:rPr>
                <w:sz w:val="20"/>
                <w:szCs w:val="20"/>
              </w:rPr>
              <w:t>Malvern</w:t>
            </w:r>
            <w:proofErr w:type="spellEnd"/>
            <w:r w:rsidRPr="00F86C64">
              <w:rPr>
                <w:sz w:val="20"/>
                <w:szCs w:val="20"/>
              </w:rPr>
              <w:t>, 2011. ISBN 978-80-86702-91-9.</w:t>
            </w:r>
          </w:p>
          <w:p w14:paraId="0833C17D" w14:textId="77777777" w:rsidR="00E07164" w:rsidRPr="00616C87" w:rsidRDefault="00E07164" w:rsidP="00E07164">
            <w:pPr>
              <w:autoSpaceDE w:val="0"/>
              <w:autoSpaceDN w:val="0"/>
              <w:adjustRightInd w:val="0"/>
              <w:rPr>
                <w:ins w:id="48" w:author="Hana Ponížilová" w:date="2023-05-26T12:50:00Z"/>
                <w:sz w:val="20"/>
                <w:szCs w:val="20"/>
              </w:rPr>
            </w:pPr>
            <w:ins w:id="49" w:author="Hana Ponížilová" w:date="2023-05-26T12:50:00Z">
              <w:r w:rsidRPr="00616C87">
                <w:rPr>
                  <w:sz w:val="20"/>
                  <w:szCs w:val="20"/>
                </w:rPr>
                <w:t xml:space="preserve">JIRÁK, Jan a Barbara KÖPPLOVÁ. </w:t>
              </w:r>
              <w:r w:rsidRPr="00616C87">
                <w:rPr>
                  <w:i/>
                  <w:iCs/>
                  <w:sz w:val="20"/>
                  <w:szCs w:val="20"/>
                </w:rPr>
                <w:t>Média a společnost</w:t>
              </w:r>
              <w:r w:rsidRPr="00616C87">
                <w:rPr>
                  <w:sz w:val="20"/>
                  <w:szCs w:val="20"/>
                </w:rPr>
                <w:t>. Vyd. 2. Praha: Portál, 2007. ISBN 978-80-7367-287-4.</w:t>
              </w:r>
            </w:ins>
          </w:p>
          <w:p w14:paraId="4891A36C" w14:textId="77777777" w:rsidR="00E07164" w:rsidRDefault="00E07164" w:rsidP="00E07164">
            <w:pPr>
              <w:jc w:val="both"/>
              <w:rPr>
                <w:ins w:id="50" w:author="Hana Ponížilová" w:date="2023-05-26T12:50:00Z"/>
                <w:sz w:val="20"/>
                <w:szCs w:val="20"/>
              </w:rPr>
            </w:pPr>
            <w:ins w:id="51" w:author="Hana Ponížilová" w:date="2023-05-26T12:50:00Z">
              <w:r w:rsidRPr="00616C87">
                <w:rPr>
                  <w:sz w:val="20"/>
                  <w:szCs w:val="20"/>
                </w:rPr>
                <w:t>MANOVICH, Lev.</w:t>
              </w:r>
              <w:r w:rsidRPr="00616C87">
                <w:rPr>
                  <w:i/>
                  <w:iCs/>
                  <w:sz w:val="20"/>
                  <w:szCs w:val="20"/>
                </w:rPr>
                <w:t> Jazyk nových médií</w:t>
              </w:r>
              <w:r w:rsidRPr="00616C87">
                <w:rPr>
                  <w:sz w:val="20"/>
                  <w:szCs w:val="20"/>
                </w:rPr>
                <w:t>. Praha: Univerzita Karlova, nakladatelství Karolinum, 2018. Studia nových médií. ISBN 978-80-246-2961-2.</w:t>
              </w:r>
            </w:ins>
          </w:p>
          <w:p w14:paraId="12CC444F" w14:textId="59B67ACB" w:rsidR="003E4A0D" w:rsidRPr="00F86C64" w:rsidRDefault="003E4A0D" w:rsidP="00E07164">
            <w:pPr>
              <w:jc w:val="both"/>
              <w:rPr>
                <w:b/>
                <w:sz w:val="20"/>
                <w:szCs w:val="20"/>
              </w:rPr>
            </w:pPr>
            <w:r w:rsidRPr="00F86C64">
              <w:rPr>
                <w:b/>
                <w:sz w:val="20"/>
                <w:szCs w:val="20"/>
              </w:rPr>
              <w:t>Doporučená:</w:t>
            </w:r>
          </w:p>
          <w:p w14:paraId="196A6296" w14:textId="77777777" w:rsidR="00E75E22" w:rsidRPr="00616C87" w:rsidRDefault="00E75E22" w:rsidP="00E75E22">
            <w:pPr>
              <w:rPr>
                <w:ins w:id="52" w:author="Hana Ponížilová" w:date="2023-05-26T12:30:00Z"/>
                <w:sz w:val="20"/>
                <w:szCs w:val="20"/>
              </w:rPr>
            </w:pPr>
            <w:ins w:id="53" w:author="Hana Ponížilová" w:date="2023-05-26T12:30:00Z">
              <w:r w:rsidRPr="00616C87">
                <w:rPr>
                  <w:sz w:val="20"/>
                  <w:szCs w:val="20"/>
                </w:rPr>
                <w:t xml:space="preserve">BOYLAN, Alexis L. </w:t>
              </w:r>
              <w:proofErr w:type="spellStart"/>
              <w:r w:rsidRPr="004E40A2">
                <w:rPr>
                  <w:i/>
                  <w:iCs/>
                  <w:sz w:val="20"/>
                  <w:szCs w:val="20"/>
                </w:rPr>
                <w:t>Visual</w:t>
              </w:r>
              <w:proofErr w:type="spellEnd"/>
              <w:r w:rsidRPr="004E40A2">
                <w:rPr>
                  <w:i/>
                  <w:iCs/>
                  <w:sz w:val="20"/>
                  <w:szCs w:val="20"/>
                </w:rPr>
                <w:t xml:space="preserve"> </w:t>
              </w:r>
              <w:proofErr w:type="spellStart"/>
              <w:r w:rsidRPr="004E40A2">
                <w:rPr>
                  <w:i/>
                  <w:iCs/>
                  <w:sz w:val="20"/>
                  <w:szCs w:val="20"/>
                </w:rPr>
                <w:t>culture</w:t>
              </w:r>
              <w:proofErr w:type="spellEnd"/>
              <w:r w:rsidRPr="00616C87">
                <w:rPr>
                  <w:sz w:val="20"/>
                  <w:szCs w:val="20"/>
                </w:rPr>
                <w:t xml:space="preserve">. Cambridge, Massachusetts: </w:t>
              </w:r>
              <w:proofErr w:type="spellStart"/>
              <w:r w:rsidRPr="00616C87">
                <w:rPr>
                  <w:sz w:val="20"/>
                  <w:szCs w:val="20"/>
                </w:rPr>
                <w:t>The</w:t>
              </w:r>
              <w:proofErr w:type="spellEnd"/>
              <w:r w:rsidRPr="00616C87">
                <w:rPr>
                  <w:sz w:val="20"/>
                  <w:szCs w:val="20"/>
                </w:rPr>
                <w:t xml:space="preserve"> MIT </w:t>
              </w:r>
              <w:proofErr w:type="spellStart"/>
              <w:r w:rsidRPr="00616C87">
                <w:rPr>
                  <w:sz w:val="20"/>
                  <w:szCs w:val="20"/>
                </w:rPr>
                <w:t>Press</w:t>
              </w:r>
              <w:proofErr w:type="spellEnd"/>
              <w:r w:rsidRPr="00616C87">
                <w:rPr>
                  <w:sz w:val="20"/>
                  <w:szCs w:val="20"/>
                </w:rPr>
                <w:t xml:space="preserve">, 2020. ISBN 9780262359719. </w:t>
              </w:r>
            </w:ins>
          </w:p>
          <w:p w14:paraId="41654C90" w14:textId="77777777" w:rsidR="003E4A0D" w:rsidRPr="00F86C64" w:rsidRDefault="003E4A0D" w:rsidP="003E4A0D">
            <w:pPr>
              <w:rPr>
                <w:sz w:val="20"/>
                <w:szCs w:val="20"/>
              </w:rPr>
            </w:pPr>
            <w:r w:rsidRPr="00F86C64">
              <w:rPr>
                <w:sz w:val="20"/>
                <w:szCs w:val="20"/>
              </w:rPr>
              <w:t>ECO, Umberto. </w:t>
            </w:r>
            <w:r w:rsidRPr="00F86C64">
              <w:rPr>
                <w:i/>
                <w:sz w:val="20"/>
                <w:szCs w:val="20"/>
              </w:rPr>
              <w:t>Bludiště seznamů</w:t>
            </w:r>
            <w:r w:rsidRPr="00F86C64">
              <w:rPr>
                <w:sz w:val="20"/>
                <w:szCs w:val="20"/>
              </w:rPr>
              <w:t>. Praha: Argo, 2009. ISBN 978-80-257-0164-5.</w:t>
            </w:r>
          </w:p>
          <w:p w14:paraId="6636FD30" w14:textId="0CAFDB56" w:rsidR="003E4A0D" w:rsidRPr="00F86C64" w:rsidRDefault="003E4A0D" w:rsidP="003E4A0D">
            <w:pPr>
              <w:rPr>
                <w:sz w:val="20"/>
                <w:szCs w:val="20"/>
              </w:rPr>
            </w:pPr>
            <w:r w:rsidRPr="00F86C64">
              <w:rPr>
                <w:sz w:val="20"/>
                <w:szCs w:val="20"/>
              </w:rPr>
              <w:t>ECO, Umberto. </w:t>
            </w:r>
            <w:r w:rsidRPr="00F86C64">
              <w:rPr>
                <w:i/>
                <w:sz w:val="20"/>
                <w:szCs w:val="20"/>
              </w:rPr>
              <w:t>Od hlouposti k šílenství</w:t>
            </w:r>
            <w:r w:rsidRPr="00F86C64">
              <w:rPr>
                <w:sz w:val="20"/>
                <w:szCs w:val="20"/>
              </w:rPr>
              <w:t>. Praha: Argo, 2007. ISBN 978-80-257-1933-6</w:t>
            </w:r>
            <w:r>
              <w:rPr>
                <w:sz w:val="20"/>
                <w:szCs w:val="20"/>
              </w:rPr>
              <w:t>.</w:t>
            </w:r>
          </w:p>
          <w:p w14:paraId="669C0236" w14:textId="77777777" w:rsidR="003E4A0D" w:rsidRPr="00F86C64" w:rsidRDefault="003E4A0D" w:rsidP="003E4A0D">
            <w:pPr>
              <w:rPr>
                <w:sz w:val="20"/>
                <w:szCs w:val="20"/>
              </w:rPr>
            </w:pPr>
            <w:r w:rsidRPr="00F86C64">
              <w:rPr>
                <w:sz w:val="20"/>
                <w:szCs w:val="20"/>
              </w:rPr>
              <w:t>ECO, Umberto. </w:t>
            </w:r>
            <w:r w:rsidRPr="00F86C64">
              <w:rPr>
                <w:i/>
                <w:sz w:val="20"/>
                <w:szCs w:val="20"/>
              </w:rPr>
              <w:t>Zpověď mladého romanopisce</w:t>
            </w:r>
            <w:r w:rsidRPr="00F86C64">
              <w:rPr>
                <w:sz w:val="20"/>
                <w:szCs w:val="20"/>
              </w:rPr>
              <w:t>. Praha: Argo, 2013. ISBN 978-80-257-1028-9.</w:t>
            </w:r>
          </w:p>
          <w:p w14:paraId="0A0DC16A" w14:textId="517E2FE8" w:rsidR="003E4A0D" w:rsidRPr="00F86C64" w:rsidRDefault="003E4A0D" w:rsidP="003E4A0D">
            <w:pPr>
              <w:rPr>
                <w:sz w:val="20"/>
                <w:szCs w:val="20"/>
              </w:rPr>
            </w:pPr>
            <w:r w:rsidRPr="00F86C64">
              <w:rPr>
                <w:sz w:val="20"/>
                <w:szCs w:val="20"/>
              </w:rPr>
              <w:t>ECO, Umberto. </w:t>
            </w:r>
            <w:r w:rsidRPr="00F86C64">
              <w:rPr>
                <w:i/>
                <w:sz w:val="20"/>
                <w:szCs w:val="20"/>
              </w:rPr>
              <w:t>Jak cestovat s lososem a jiné eseje</w:t>
            </w:r>
            <w:r w:rsidRPr="00F86C64">
              <w:rPr>
                <w:sz w:val="20"/>
                <w:szCs w:val="20"/>
              </w:rPr>
              <w:t>. Praha: Argo, 2017. ISBN 978-80-257-2167-4</w:t>
            </w:r>
            <w:r>
              <w:rPr>
                <w:sz w:val="20"/>
                <w:szCs w:val="20"/>
              </w:rPr>
              <w:t>.</w:t>
            </w:r>
          </w:p>
          <w:p w14:paraId="542E6484" w14:textId="012DE192" w:rsidR="00CB41FB" w:rsidRPr="007231B8" w:rsidRDefault="003E4A0D" w:rsidP="00CB41FB">
            <w:pPr>
              <w:rPr>
                <w:sz w:val="20"/>
                <w:szCs w:val="20"/>
              </w:rPr>
            </w:pPr>
            <w:r w:rsidRPr="00F86C64">
              <w:rPr>
                <w:sz w:val="20"/>
                <w:szCs w:val="20"/>
              </w:rPr>
              <w:t xml:space="preserve">HODROVÁ, Daniela. </w:t>
            </w:r>
            <w:r w:rsidRPr="00F86C64">
              <w:rPr>
                <w:i/>
                <w:sz w:val="20"/>
                <w:szCs w:val="20"/>
              </w:rPr>
              <w:t>Co se vyjevuje</w:t>
            </w:r>
            <w:r w:rsidRPr="00F86C64">
              <w:rPr>
                <w:sz w:val="20"/>
                <w:szCs w:val="20"/>
              </w:rPr>
              <w:t xml:space="preserve">. Praha: </w:t>
            </w:r>
            <w:proofErr w:type="spellStart"/>
            <w:r w:rsidRPr="00F86C64">
              <w:rPr>
                <w:sz w:val="20"/>
                <w:szCs w:val="20"/>
              </w:rPr>
              <w:t>Malvern</w:t>
            </w:r>
            <w:proofErr w:type="spellEnd"/>
            <w:r w:rsidRPr="00F86C64">
              <w:rPr>
                <w:sz w:val="20"/>
                <w:szCs w:val="20"/>
              </w:rPr>
              <w:t>, 2015. ISBN 978-80-7530-016-4.</w:t>
            </w:r>
          </w:p>
        </w:tc>
      </w:tr>
    </w:tbl>
    <w:p w14:paraId="70BC6F88" w14:textId="1BBB509C" w:rsidR="006670D6" w:rsidRDefault="00A63C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670D6" w14:paraId="5AF2D4A0" w14:textId="77777777" w:rsidTr="005C2183">
        <w:tc>
          <w:tcPr>
            <w:tcW w:w="9855" w:type="dxa"/>
            <w:gridSpan w:val="8"/>
            <w:tcBorders>
              <w:bottom w:val="double" w:sz="4" w:space="0" w:color="auto"/>
            </w:tcBorders>
            <w:shd w:val="clear" w:color="auto" w:fill="BDD6EE"/>
          </w:tcPr>
          <w:p w14:paraId="080FA327" w14:textId="77777777" w:rsidR="006670D6" w:rsidRDefault="006670D6" w:rsidP="005C2183">
            <w:pPr>
              <w:jc w:val="both"/>
              <w:rPr>
                <w:b/>
                <w:sz w:val="28"/>
              </w:rPr>
            </w:pPr>
            <w:r>
              <w:lastRenderedPageBreak/>
              <w:br w:type="page"/>
            </w:r>
            <w:r>
              <w:rPr>
                <w:b/>
                <w:sz w:val="28"/>
              </w:rPr>
              <w:t>B-III – Charakteristika studijního předmětu</w:t>
            </w:r>
          </w:p>
        </w:tc>
      </w:tr>
      <w:tr w:rsidR="006670D6" w14:paraId="0686217E" w14:textId="77777777" w:rsidTr="005C2183">
        <w:tc>
          <w:tcPr>
            <w:tcW w:w="3086" w:type="dxa"/>
            <w:tcBorders>
              <w:top w:val="double" w:sz="4" w:space="0" w:color="auto"/>
            </w:tcBorders>
            <w:shd w:val="clear" w:color="auto" w:fill="F7CAAC"/>
          </w:tcPr>
          <w:p w14:paraId="30D3E694" w14:textId="77777777" w:rsidR="006670D6" w:rsidRPr="006670D6" w:rsidRDefault="006670D6" w:rsidP="005C2183">
            <w:pPr>
              <w:rPr>
                <w:b/>
                <w:sz w:val="20"/>
                <w:szCs w:val="20"/>
              </w:rPr>
            </w:pPr>
            <w:r w:rsidRPr="006670D6">
              <w:rPr>
                <w:b/>
                <w:sz w:val="20"/>
                <w:szCs w:val="20"/>
              </w:rPr>
              <w:t>Název studijního předmětu</w:t>
            </w:r>
          </w:p>
        </w:tc>
        <w:tc>
          <w:tcPr>
            <w:tcW w:w="6769" w:type="dxa"/>
            <w:gridSpan w:val="7"/>
            <w:tcBorders>
              <w:top w:val="double" w:sz="4" w:space="0" w:color="auto"/>
            </w:tcBorders>
          </w:tcPr>
          <w:p w14:paraId="4C41772F" w14:textId="77777777" w:rsidR="006670D6" w:rsidRPr="006670D6" w:rsidRDefault="006670D6" w:rsidP="005C2183">
            <w:pPr>
              <w:jc w:val="both"/>
              <w:rPr>
                <w:sz w:val="20"/>
                <w:szCs w:val="20"/>
              </w:rPr>
            </w:pPr>
            <w:r w:rsidRPr="006670D6">
              <w:rPr>
                <w:sz w:val="20"/>
                <w:szCs w:val="20"/>
              </w:rPr>
              <w:t>Základy budování praxe v oboru</w:t>
            </w:r>
          </w:p>
        </w:tc>
      </w:tr>
      <w:tr w:rsidR="006670D6" w14:paraId="7266D5AC" w14:textId="77777777" w:rsidTr="005C2183">
        <w:tc>
          <w:tcPr>
            <w:tcW w:w="3086" w:type="dxa"/>
            <w:shd w:val="clear" w:color="auto" w:fill="F7CAAC"/>
          </w:tcPr>
          <w:p w14:paraId="62BF82F6" w14:textId="77777777" w:rsidR="006670D6" w:rsidRPr="006670D6" w:rsidRDefault="006670D6" w:rsidP="005C2183">
            <w:pPr>
              <w:rPr>
                <w:b/>
                <w:sz w:val="20"/>
                <w:szCs w:val="20"/>
              </w:rPr>
            </w:pPr>
            <w:r w:rsidRPr="006670D6">
              <w:rPr>
                <w:b/>
                <w:sz w:val="20"/>
                <w:szCs w:val="20"/>
              </w:rPr>
              <w:t>Typ předmětu</w:t>
            </w:r>
          </w:p>
        </w:tc>
        <w:tc>
          <w:tcPr>
            <w:tcW w:w="3406" w:type="dxa"/>
            <w:gridSpan w:val="4"/>
          </w:tcPr>
          <w:p w14:paraId="68100D4D" w14:textId="77777777" w:rsidR="006670D6" w:rsidRPr="006670D6" w:rsidRDefault="006670D6" w:rsidP="005C2183">
            <w:pPr>
              <w:jc w:val="both"/>
              <w:rPr>
                <w:sz w:val="20"/>
                <w:szCs w:val="20"/>
              </w:rPr>
            </w:pPr>
            <w:r w:rsidRPr="006670D6">
              <w:rPr>
                <w:sz w:val="20"/>
                <w:szCs w:val="20"/>
              </w:rPr>
              <w:t>povinný</w:t>
            </w:r>
          </w:p>
        </w:tc>
        <w:tc>
          <w:tcPr>
            <w:tcW w:w="2695" w:type="dxa"/>
            <w:gridSpan w:val="2"/>
            <w:shd w:val="clear" w:color="auto" w:fill="F7CAAC"/>
          </w:tcPr>
          <w:p w14:paraId="4ADB3F6E" w14:textId="77777777" w:rsidR="006670D6" w:rsidRPr="006670D6" w:rsidRDefault="006670D6" w:rsidP="005C2183">
            <w:pPr>
              <w:jc w:val="both"/>
              <w:rPr>
                <w:sz w:val="20"/>
                <w:szCs w:val="20"/>
              </w:rPr>
            </w:pPr>
            <w:r w:rsidRPr="006670D6">
              <w:rPr>
                <w:b/>
                <w:sz w:val="20"/>
                <w:szCs w:val="20"/>
              </w:rPr>
              <w:t>doporučený ročník / semestr</w:t>
            </w:r>
          </w:p>
        </w:tc>
        <w:tc>
          <w:tcPr>
            <w:tcW w:w="668" w:type="dxa"/>
          </w:tcPr>
          <w:p w14:paraId="581D2D7C" w14:textId="77777777" w:rsidR="006670D6" w:rsidRPr="006670D6" w:rsidRDefault="006670D6" w:rsidP="005C2183">
            <w:pPr>
              <w:jc w:val="both"/>
              <w:rPr>
                <w:sz w:val="20"/>
                <w:szCs w:val="20"/>
              </w:rPr>
            </w:pPr>
            <w:r w:rsidRPr="006670D6">
              <w:rPr>
                <w:sz w:val="20"/>
                <w:szCs w:val="20"/>
              </w:rPr>
              <w:t>3/LS</w:t>
            </w:r>
          </w:p>
        </w:tc>
      </w:tr>
      <w:tr w:rsidR="006670D6" w14:paraId="4B3F470F" w14:textId="77777777" w:rsidTr="005C2183">
        <w:tc>
          <w:tcPr>
            <w:tcW w:w="3086" w:type="dxa"/>
            <w:shd w:val="clear" w:color="auto" w:fill="F7CAAC"/>
          </w:tcPr>
          <w:p w14:paraId="6E200957" w14:textId="77777777" w:rsidR="006670D6" w:rsidRPr="006670D6" w:rsidRDefault="006670D6" w:rsidP="005C2183">
            <w:pPr>
              <w:rPr>
                <w:b/>
                <w:sz w:val="20"/>
                <w:szCs w:val="20"/>
              </w:rPr>
            </w:pPr>
            <w:r w:rsidRPr="006670D6">
              <w:rPr>
                <w:b/>
                <w:sz w:val="20"/>
                <w:szCs w:val="20"/>
              </w:rPr>
              <w:t>Rozsah studijního předmětu</w:t>
            </w:r>
          </w:p>
        </w:tc>
        <w:tc>
          <w:tcPr>
            <w:tcW w:w="1701" w:type="dxa"/>
            <w:gridSpan w:val="2"/>
          </w:tcPr>
          <w:p w14:paraId="5E133122" w14:textId="77777777" w:rsidR="006670D6" w:rsidRPr="006670D6" w:rsidRDefault="006670D6" w:rsidP="005C2183">
            <w:pPr>
              <w:jc w:val="both"/>
              <w:rPr>
                <w:sz w:val="20"/>
                <w:szCs w:val="20"/>
              </w:rPr>
            </w:pPr>
            <w:proofErr w:type="gramStart"/>
            <w:r w:rsidRPr="006670D6">
              <w:rPr>
                <w:sz w:val="20"/>
                <w:szCs w:val="20"/>
              </w:rPr>
              <w:t>26s</w:t>
            </w:r>
            <w:proofErr w:type="gramEnd"/>
          </w:p>
        </w:tc>
        <w:tc>
          <w:tcPr>
            <w:tcW w:w="889" w:type="dxa"/>
            <w:shd w:val="clear" w:color="auto" w:fill="F7CAAC"/>
          </w:tcPr>
          <w:p w14:paraId="2150E029" w14:textId="77777777" w:rsidR="006670D6" w:rsidRPr="006670D6" w:rsidRDefault="006670D6" w:rsidP="005C2183">
            <w:pPr>
              <w:jc w:val="both"/>
              <w:rPr>
                <w:b/>
                <w:sz w:val="20"/>
                <w:szCs w:val="20"/>
              </w:rPr>
            </w:pPr>
            <w:r w:rsidRPr="006670D6">
              <w:rPr>
                <w:b/>
                <w:sz w:val="20"/>
                <w:szCs w:val="20"/>
              </w:rPr>
              <w:t xml:space="preserve">hod. </w:t>
            </w:r>
          </w:p>
        </w:tc>
        <w:tc>
          <w:tcPr>
            <w:tcW w:w="816" w:type="dxa"/>
          </w:tcPr>
          <w:p w14:paraId="36B45392" w14:textId="77777777" w:rsidR="006670D6" w:rsidRPr="006670D6" w:rsidRDefault="006670D6" w:rsidP="005C2183">
            <w:pPr>
              <w:jc w:val="both"/>
              <w:rPr>
                <w:sz w:val="20"/>
                <w:szCs w:val="20"/>
              </w:rPr>
            </w:pPr>
            <w:r w:rsidRPr="006670D6">
              <w:rPr>
                <w:sz w:val="20"/>
                <w:szCs w:val="20"/>
              </w:rPr>
              <w:t>26</w:t>
            </w:r>
          </w:p>
        </w:tc>
        <w:tc>
          <w:tcPr>
            <w:tcW w:w="2156" w:type="dxa"/>
            <w:shd w:val="clear" w:color="auto" w:fill="F7CAAC"/>
          </w:tcPr>
          <w:p w14:paraId="3EF6D73D" w14:textId="77777777" w:rsidR="006670D6" w:rsidRPr="006670D6" w:rsidRDefault="006670D6" w:rsidP="005C2183">
            <w:pPr>
              <w:jc w:val="both"/>
              <w:rPr>
                <w:b/>
                <w:sz w:val="20"/>
                <w:szCs w:val="20"/>
              </w:rPr>
            </w:pPr>
            <w:r w:rsidRPr="006670D6">
              <w:rPr>
                <w:b/>
                <w:sz w:val="20"/>
                <w:szCs w:val="20"/>
              </w:rPr>
              <w:t>kreditů</w:t>
            </w:r>
          </w:p>
        </w:tc>
        <w:tc>
          <w:tcPr>
            <w:tcW w:w="1207" w:type="dxa"/>
            <w:gridSpan w:val="2"/>
          </w:tcPr>
          <w:p w14:paraId="1EAC18C7" w14:textId="77777777" w:rsidR="006670D6" w:rsidRPr="006670D6" w:rsidRDefault="006670D6" w:rsidP="005C2183">
            <w:pPr>
              <w:jc w:val="both"/>
              <w:rPr>
                <w:sz w:val="20"/>
                <w:szCs w:val="20"/>
              </w:rPr>
            </w:pPr>
            <w:r w:rsidRPr="006670D6">
              <w:rPr>
                <w:sz w:val="20"/>
                <w:szCs w:val="20"/>
              </w:rPr>
              <w:t>3</w:t>
            </w:r>
          </w:p>
        </w:tc>
      </w:tr>
      <w:tr w:rsidR="006670D6" w14:paraId="75013197" w14:textId="77777777" w:rsidTr="005C2183">
        <w:tc>
          <w:tcPr>
            <w:tcW w:w="3086" w:type="dxa"/>
            <w:shd w:val="clear" w:color="auto" w:fill="F7CAAC"/>
          </w:tcPr>
          <w:p w14:paraId="5595F033" w14:textId="77777777" w:rsidR="006670D6" w:rsidRPr="006670D6" w:rsidRDefault="006670D6" w:rsidP="005C2183">
            <w:pPr>
              <w:rPr>
                <w:b/>
                <w:sz w:val="20"/>
                <w:szCs w:val="20"/>
              </w:rPr>
            </w:pPr>
            <w:r w:rsidRPr="006670D6">
              <w:rPr>
                <w:b/>
                <w:sz w:val="20"/>
                <w:szCs w:val="20"/>
              </w:rPr>
              <w:t xml:space="preserve">Prerekvizity, </w:t>
            </w:r>
            <w:proofErr w:type="spellStart"/>
            <w:r w:rsidRPr="006670D6">
              <w:rPr>
                <w:b/>
                <w:sz w:val="20"/>
                <w:szCs w:val="20"/>
              </w:rPr>
              <w:t>korekvizity</w:t>
            </w:r>
            <w:proofErr w:type="spellEnd"/>
            <w:r w:rsidRPr="006670D6">
              <w:rPr>
                <w:b/>
                <w:sz w:val="20"/>
                <w:szCs w:val="20"/>
              </w:rPr>
              <w:t>, ekvivalence</w:t>
            </w:r>
          </w:p>
        </w:tc>
        <w:tc>
          <w:tcPr>
            <w:tcW w:w="6769" w:type="dxa"/>
            <w:gridSpan w:val="7"/>
          </w:tcPr>
          <w:p w14:paraId="742CC7FD" w14:textId="77777777" w:rsidR="006670D6" w:rsidRPr="006670D6" w:rsidRDefault="006670D6" w:rsidP="005C2183">
            <w:pPr>
              <w:jc w:val="both"/>
              <w:rPr>
                <w:sz w:val="20"/>
                <w:szCs w:val="20"/>
              </w:rPr>
            </w:pPr>
          </w:p>
        </w:tc>
      </w:tr>
      <w:tr w:rsidR="006670D6" w14:paraId="41B77474" w14:textId="77777777" w:rsidTr="005C2183">
        <w:tc>
          <w:tcPr>
            <w:tcW w:w="3086" w:type="dxa"/>
            <w:shd w:val="clear" w:color="auto" w:fill="F7CAAC"/>
          </w:tcPr>
          <w:p w14:paraId="49D85149" w14:textId="77777777" w:rsidR="006670D6" w:rsidRPr="006670D6" w:rsidRDefault="006670D6" w:rsidP="005C2183">
            <w:pPr>
              <w:rPr>
                <w:b/>
                <w:sz w:val="20"/>
                <w:szCs w:val="20"/>
              </w:rPr>
            </w:pPr>
            <w:r w:rsidRPr="006670D6">
              <w:rPr>
                <w:b/>
                <w:sz w:val="20"/>
                <w:szCs w:val="20"/>
              </w:rPr>
              <w:t>Způsob ověření studijních výsledků</w:t>
            </w:r>
          </w:p>
        </w:tc>
        <w:tc>
          <w:tcPr>
            <w:tcW w:w="3406" w:type="dxa"/>
            <w:gridSpan w:val="4"/>
          </w:tcPr>
          <w:p w14:paraId="0AB338DC" w14:textId="77777777" w:rsidR="006670D6" w:rsidRPr="006670D6" w:rsidRDefault="006670D6" w:rsidP="005C2183">
            <w:pPr>
              <w:jc w:val="both"/>
              <w:rPr>
                <w:sz w:val="20"/>
                <w:szCs w:val="20"/>
              </w:rPr>
            </w:pPr>
            <w:r w:rsidRPr="006670D6">
              <w:rPr>
                <w:sz w:val="20"/>
                <w:szCs w:val="20"/>
              </w:rPr>
              <w:t>klasifikovaný zápočet</w:t>
            </w:r>
          </w:p>
        </w:tc>
        <w:tc>
          <w:tcPr>
            <w:tcW w:w="2156" w:type="dxa"/>
            <w:shd w:val="clear" w:color="auto" w:fill="F7CAAC"/>
          </w:tcPr>
          <w:p w14:paraId="18991383" w14:textId="77777777" w:rsidR="006670D6" w:rsidRPr="006670D6" w:rsidRDefault="006670D6" w:rsidP="005C2183">
            <w:pPr>
              <w:jc w:val="both"/>
              <w:rPr>
                <w:b/>
                <w:sz w:val="20"/>
                <w:szCs w:val="20"/>
              </w:rPr>
            </w:pPr>
            <w:r w:rsidRPr="006670D6">
              <w:rPr>
                <w:b/>
                <w:sz w:val="20"/>
                <w:szCs w:val="20"/>
              </w:rPr>
              <w:t>Forma výuky</w:t>
            </w:r>
          </w:p>
        </w:tc>
        <w:tc>
          <w:tcPr>
            <w:tcW w:w="1207" w:type="dxa"/>
            <w:gridSpan w:val="2"/>
          </w:tcPr>
          <w:p w14:paraId="438E35EC" w14:textId="77777777" w:rsidR="006670D6" w:rsidRPr="006670D6" w:rsidRDefault="006670D6" w:rsidP="005C2183">
            <w:pPr>
              <w:jc w:val="both"/>
              <w:rPr>
                <w:sz w:val="20"/>
                <w:szCs w:val="20"/>
              </w:rPr>
            </w:pPr>
            <w:r w:rsidRPr="006670D6">
              <w:rPr>
                <w:sz w:val="20"/>
                <w:szCs w:val="20"/>
              </w:rPr>
              <w:t>seminář</w:t>
            </w:r>
          </w:p>
        </w:tc>
      </w:tr>
      <w:tr w:rsidR="006670D6" w14:paraId="4FF29E6A" w14:textId="77777777" w:rsidTr="005C2183">
        <w:tc>
          <w:tcPr>
            <w:tcW w:w="3086" w:type="dxa"/>
            <w:shd w:val="clear" w:color="auto" w:fill="F7CAAC"/>
          </w:tcPr>
          <w:p w14:paraId="35FB5830" w14:textId="77777777" w:rsidR="006670D6" w:rsidRPr="006670D6" w:rsidRDefault="006670D6" w:rsidP="005C2183">
            <w:pPr>
              <w:rPr>
                <w:b/>
                <w:sz w:val="20"/>
                <w:szCs w:val="20"/>
              </w:rPr>
            </w:pPr>
            <w:r w:rsidRPr="006670D6">
              <w:rPr>
                <w:b/>
                <w:sz w:val="20"/>
                <w:szCs w:val="20"/>
              </w:rPr>
              <w:t>Forma způsobu ověření studijních výsledků a další požadavky na studenta</w:t>
            </w:r>
          </w:p>
        </w:tc>
        <w:tc>
          <w:tcPr>
            <w:tcW w:w="6769" w:type="dxa"/>
            <w:gridSpan w:val="7"/>
            <w:tcBorders>
              <w:bottom w:val="nil"/>
            </w:tcBorders>
          </w:tcPr>
          <w:p w14:paraId="0672FF4F" w14:textId="77777777" w:rsidR="006670D6" w:rsidRPr="006670D6" w:rsidRDefault="006670D6" w:rsidP="005C2183">
            <w:pPr>
              <w:autoSpaceDE w:val="0"/>
              <w:autoSpaceDN w:val="0"/>
              <w:adjustRightInd w:val="0"/>
              <w:rPr>
                <w:sz w:val="20"/>
                <w:szCs w:val="20"/>
              </w:rPr>
            </w:pPr>
            <w:r w:rsidRPr="006670D6">
              <w:rPr>
                <w:sz w:val="20"/>
                <w:szCs w:val="20"/>
              </w:rPr>
              <w:t>písemná,</w:t>
            </w:r>
          </w:p>
          <w:p w14:paraId="04B93353" w14:textId="77777777" w:rsidR="006670D6" w:rsidRPr="006670D6" w:rsidRDefault="006670D6" w:rsidP="005C2183">
            <w:pPr>
              <w:autoSpaceDE w:val="0"/>
              <w:autoSpaceDN w:val="0"/>
              <w:adjustRightInd w:val="0"/>
              <w:rPr>
                <w:sz w:val="20"/>
                <w:szCs w:val="20"/>
              </w:rPr>
            </w:pPr>
            <w:r w:rsidRPr="006670D6">
              <w:rPr>
                <w:sz w:val="20"/>
                <w:szCs w:val="20"/>
              </w:rPr>
              <w:t>80% aktivní účast na semináři, příprava portfolia</w:t>
            </w:r>
          </w:p>
        </w:tc>
      </w:tr>
      <w:tr w:rsidR="006670D6" w14:paraId="7F9EF61A" w14:textId="77777777" w:rsidTr="00CC439F">
        <w:trPr>
          <w:trHeight w:val="130"/>
        </w:trPr>
        <w:tc>
          <w:tcPr>
            <w:tcW w:w="9855" w:type="dxa"/>
            <w:gridSpan w:val="8"/>
            <w:tcBorders>
              <w:top w:val="nil"/>
            </w:tcBorders>
          </w:tcPr>
          <w:p w14:paraId="29B4293E" w14:textId="77777777" w:rsidR="006670D6" w:rsidRPr="006670D6" w:rsidRDefault="006670D6" w:rsidP="005C2183">
            <w:pPr>
              <w:rPr>
                <w:sz w:val="20"/>
                <w:szCs w:val="20"/>
              </w:rPr>
            </w:pPr>
          </w:p>
        </w:tc>
      </w:tr>
      <w:tr w:rsidR="006670D6" w14:paraId="57A66E2D" w14:textId="77777777" w:rsidTr="005C2183">
        <w:trPr>
          <w:trHeight w:val="197"/>
        </w:trPr>
        <w:tc>
          <w:tcPr>
            <w:tcW w:w="3086" w:type="dxa"/>
            <w:tcBorders>
              <w:top w:val="nil"/>
            </w:tcBorders>
            <w:shd w:val="clear" w:color="auto" w:fill="F7CAAC"/>
          </w:tcPr>
          <w:p w14:paraId="105447B2" w14:textId="77777777" w:rsidR="006670D6" w:rsidRPr="006670D6" w:rsidRDefault="006670D6" w:rsidP="005C2183">
            <w:pPr>
              <w:rPr>
                <w:b/>
                <w:sz w:val="20"/>
                <w:szCs w:val="20"/>
              </w:rPr>
            </w:pPr>
            <w:r w:rsidRPr="006670D6">
              <w:rPr>
                <w:b/>
                <w:sz w:val="20"/>
                <w:szCs w:val="20"/>
              </w:rPr>
              <w:t>Garant předmětu</w:t>
            </w:r>
          </w:p>
        </w:tc>
        <w:tc>
          <w:tcPr>
            <w:tcW w:w="6769" w:type="dxa"/>
            <w:gridSpan w:val="7"/>
            <w:tcBorders>
              <w:top w:val="nil"/>
            </w:tcBorders>
          </w:tcPr>
          <w:p w14:paraId="0C4F4212" w14:textId="77777777" w:rsidR="006670D6" w:rsidRPr="006670D6" w:rsidRDefault="006670D6" w:rsidP="005C2183">
            <w:pPr>
              <w:jc w:val="both"/>
              <w:rPr>
                <w:sz w:val="20"/>
                <w:szCs w:val="20"/>
              </w:rPr>
            </w:pPr>
            <w:r w:rsidRPr="006670D6">
              <w:rPr>
                <w:sz w:val="20"/>
                <w:szCs w:val="20"/>
              </w:rPr>
              <w:t>MgA. Martin Kotík</w:t>
            </w:r>
          </w:p>
        </w:tc>
      </w:tr>
      <w:tr w:rsidR="006670D6" w14:paraId="4A137200" w14:textId="77777777" w:rsidTr="005C2183">
        <w:trPr>
          <w:trHeight w:val="243"/>
        </w:trPr>
        <w:tc>
          <w:tcPr>
            <w:tcW w:w="3086" w:type="dxa"/>
            <w:tcBorders>
              <w:top w:val="nil"/>
            </w:tcBorders>
            <w:shd w:val="clear" w:color="auto" w:fill="F7CAAC"/>
          </w:tcPr>
          <w:p w14:paraId="26DD92AF" w14:textId="77777777" w:rsidR="006670D6" w:rsidRPr="006670D6" w:rsidRDefault="006670D6" w:rsidP="005C2183">
            <w:pPr>
              <w:rPr>
                <w:b/>
                <w:sz w:val="20"/>
                <w:szCs w:val="20"/>
              </w:rPr>
            </w:pPr>
            <w:r w:rsidRPr="006670D6">
              <w:rPr>
                <w:b/>
                <w:sz w:val="20"/>
                <w:szCs w:val="20"/>
              </w:rPr>
              <w:t>Zapojení garanta do výuky předmětu</w:t>
            </w:r>
          </w:p>
        </w:tc>
        <w:tc>
          <w:tcPr>
            <w:tcW w:w="6769" w:type="dxa"/>
            <w:gridSpan w:val="7"/>
            <w:tcBorders>
              <w:top w:val="nil"/>
            </w:tcBorders>
          </w:tcPr>
          <w:p w14:paraId="1D51115A" w14:textId="359A7E99" w:rsidR="006670D6" w:rsidRPr="006670D6" w:rsidRDefault="006670D6" w:rsidP="005C2183">
            <w:pPr>
              <w:jc w:val="both"/>
              <w:rPr>
                <w:sz w:val="20"/>
                <w:szCs w:val="20"/>
              </w:rPr>
            </w:pPr>
            <w:r w:rsidRPr="006670D6">
              <w:rPr>
                <w:sz w:val="20"/>
                <w:szCs w:val="20"/>
              </w:rPr>
              <w:t>Garant se podílí na výuce v rozsahu 40</w:t>
            </w:r>
            <w:r w:rsidR="00CC439F">
              <w:rPr>
                <w:sz w:val="20"/>
                <w:szCs w:val="20"/>
              </w:rPr>
              <w:t xml:space="preserve"> </w:t>
            </w:r>
            <w:r w:rsidRPr="006670D6">
              <w:rPr>
                <w:sz w:val="20"/>
                <w:szCs w:val="20"/>
              </w:rPr>
              <w:t>%, dále pak na domlouvání externích hostů z praxe a finální kontrole odevzdaných úkolů</w:t>
            </w:r>
          </w:p>
        </w:tc>
      </w:tr>
      <w:tr w:rsidR="006670D6" w14:paraId="597B85D4" w14:textId="77777777" w:rsidTr="005C2183">
        <w:tc>
          <w:tcPr>
            <w:tcW w:w="3086" w:type="dxa"/>
            <w:shd w:val="clear" w:color="auto" w:fill="F7CAAC"/>
          </w:tcPr>
          <w:p w14:paraId="67094EB4" w14:textId="77777777" w:rsidR="006670D6" w:rsidRPr="006670D6" w:rsidRDefault="006670D6" w:rsidP="005C2183">
            <w:pPr>
              <w:rPr>
                <w:b/>
                <w:sz w:val="20"/>
                <w:szCs w:val="20"/>
              </w:rPr>
            </w:pPr>
            <w:r w:rsidRPr="006670D6">
              <w:rPr>
                <w:b/>
                <w:sz w:val="20"/>
                <w:szCs w:val="20"/>
              </w:rPr>
              <w:t>Vyučující</w:t>
            </w:r>
          </w:p>
        </w:tc>
        <w:tc>
          <w:tcPr>
            <w:tcW w:w="6769" w:type="dxa"/>
            <w:gridSpan w:val="7"/>
            <w:tcBorders>
              <w:bottom w:val="nil"/>
            </w:tcBorders>
          </w:tcPr>
          <w:p w14:paraId="6B1D2E06" w14:textId="715A6B77" w:rsidR="006670D6" w:rsidRPr="006670D6" w:rsidRDefault="006670D6" w:rsidP="005C2183">
            <w:pPr>
              <w:jc w:val="both"/>
              <w:rPr>
                <w:sz w:val="20"/>
                <w:szCs w:val="20"/>
              </w:rPr>
            </w:pPr>
            <w:r w:rsidRPr="006670D6">
              <w:rPr>
                <w:sz w:val="20"/>
                <w:szCs w:val="20"/>
              </w:rPr>
              <w:t>MgA. Martin Kotík – 40 %, externí hosté – 60</w:t>
            </w:r>
            <w:r w:rsidR="00795E49">
              <w:rPr>
                <w:sz w:val="20"/>
                <w:szCs w:val="20"/>
              </w:rPr>
              <w:t xml:space="preserve"> </w:t>
            </w:r>
            <w:r w:rsidRPr="006670D6">
              <w:rPr>
                <w:sz w:val="20"/>
                <w:szCs w:val="20"/>
              </w:rPr>
              <w:t>%</w:t>
            </w:r>
          </w:p>
        </w:tc>
      </w:tr>
      <w:tr w:rsidR="006670D6" w14:paraId="48AFEE78" w14:textId="77777777" w:rsidTr="00CC439F">
        <w:trPr>
          <w:trHeight w:val="62"/>
        </w:trPr>
        <w:tc>
          <w:tcPr>
            <w:tcW w:w="9855" w:type="dxa"/>
            <w:gridSpan w:val="8"/>
            <w:tcBorders>
              <w:top w:val="nil"/>
            </w:tcBorders>
          </w:tcPr>
          <w:p w14:paraId="72C9F459" w14:textId="77777777" w:rsidR="006670D6" w:rsidRPr="006670D6" w:rsidRDefault="006670D6" w:rsidP="005C2183">
            <w:pPr>
              <w:jc w:val="both"/>
              <w:rPr>
                <w:sz w:val="20"/>
                <w:szCs w:val="20"/>
              </w:rPr>
            </w:pPr>
          </w:p>
        </w:tc>
      </w:tr>
      <w:tr w:rsidR="006670D6" w14:paraId="71D18B69" w14:textId="77777777" w:rsidTr="005C2183">
        <w:tc>
          <w:tcPr>
            <w:tcW w:w="3086" w:type="dxa"/>
            <w:shd w:val="clear" w:color="auto" w:fill="F7CAAC"/>
          </w:tcPr>
          <w:p w14:paraId="205C606A" w14:textId="77777777" w:rsidR="006670D6" w:rsidRPr="006670D6" w:rsidRDefault="006670D6" w:rsidP="005C2183">
            <w:pPr>
              <w:jc w:val="both"/>
              <w:rPr>
                <w:b/>
                <w:sz w:val="20"/>
                <w:szCs w:val="20"/>
              </w:rPr>
            </w:pPr>
            <w:r w:rsidRPr="006670D6">
              <w:rPr>
                <w:b/>
                <w:sz w:val="20"/>
                <w:szCs w:val="20"/>
              </w:rPr>
              <w:t>Stručná anotace předmětu</w:t>
            </w:r>
          </w:p>
        </w:tc>
        <w:tc>
          <w:tcPr>
            <w:tcW w:w="6769" w:type="dxa"/>
            <w:gridSpan w:val="7"/>
            <w:tcBorders>
              <w:bottom w:val="nil"/>
            </w:tcBorders>
          </w:tcPr>
          <w:p w14:paraId="12EB8ECA" w14:textId="77777777" w:rsidR="006670D6" w:rsidRPr="006670D6" w:rsidRDefault="006670D6" w:rsidP="005C2183">
            <w:pPr>
              <w:jc w:val="both"/>
              <w:rPr>
                <w:sz w:val="20"/>
                <w:szCs w:val="20"/>
              </w:rPr>
            </w:pPr>
          </w:p>
        </w:tc>
      </w:tr>
      <w:tr w:rsidR="006670D6" w14:paraId="772867AD" w14:textId="77777777" w:rsidTr="00CC439F">
        <w:trPr>
          <w:trHeight w:val="3272"/>
        </w:trPr>
        <w:tc>
          <w:tcPr>
            <w:tcW w:w="9855" w:type="dxa"/>
            <w:gridSpan w:val="8"/>
            <w:tcBorders>
              <w:top w:val="nil"/>
              <w:bottom w:val="single" w:sz="12" w:space="0" w:color="auto"/>
            </w:tcBorders>
          </w:tcPr>
          <w:p w14:paraId="3E7E7C92" w14:textId="7A09123C" w:rsidR="006670D6" w:rsidRPr="00CC439F" w:rsidRDefault="006670D6" w:rsidP="00CC439F">
            <w:pPr>
              <w:spacing w:after="120"/>
              <w:jc w:val="both"/>
              <w:rPr>
                <w:sz w:val="20"/>
                <w:szCs w:val="20"/>
              </w:rPr>
            </w:pPr>
            <w:r w:rsidRPr="006670D6">
              <w:rPr>
                <w:sz w:val="20"/>
                <w:szCs w:val="20"/>
              </w:rPr>
              <w:t>Cílem předmětu je seznámit studenty se zákonitostmi a předpoklady při fungování v praxi. Studenti se obeznámí se základy podnikání a na případových studiích prezentovanými zástupci praxe s možnými způsoby uplatnění v praxi a předpoklady pro splnění požadavků. V závěru předmětu budou mít za úkol připravit životopis a portfolio, které by odpovídalo zvolenému profilu v praxi (např. malé animační studio, velké tuzemské/mezinárodní studio, orientace na reklamní tvorbu či na narativní film atp.).</w:t>
            </w:r>
          </w:p>
          <w:p w14:paraId="147480B9" w14:textId="77777777" w:rsidR="006670D6" w:rsidRPr="006670D6" w:rsidRDefault="006670D6" w:rsidP="00CE41A2">
            <w:pPr>
              <w:pStyle w:val="Odstavecseseznamem"/>
              <w:numPr>
                <w:ilvl w:val="0"/>
                <w:numId w:val="45"/>
              </w:numPr>
              <w:spacing w:after="160" w:line="259" w:lineRule="auto"/>
            </w:pPr>
            <w:r w:rsidRPr="006670D6">
              <w:t>Základní podmínky pro vstup do praxe</w:t>
            </w:r>
          </w:p>
          <w:p w14:paraId="547B0868" w14:textId="77777777" w:rsidR="006670D6" w:rsidRPr="006670D6" w:rsidRDefault="006670D6" w:rsidP="00CE41A2">
            <w:pPr>
              <w:pStyle w:val="Odstavecseseznamem"/>
              <w:numPr>
                <w:ilvl w:val="0"/>
                <w:numId w:val="45"/>
              </w:numPr>
              <w:spacing w:after="160" w:line="259" w:lineRule="auto"/>
            </w:pPr>
            <w:r w:rsidRPr="006670D6">
              <w:t>Podnikání – parametry OSVČ, zaměstnanec</w:t>
            </w:r>
          </w:p>
          <w:p w14:paraId="0EFE5766" w14:textId="77777777" w:rsidR="006670D6" w:rsidRPr="006670D6" w:rsidRDefault="006670D6" w:rsidP="00CE41A2">
            <w:pPr>
              <w:pStyle w:val="Odstavecseseznamem"/>
              <w:numPr>
                <w:ilvl w:val="0"/>
                <w:numId w:val="45"/>
              </w:numPr>
              <w:spacing w:after="160" w:line="259" w:lineRule="auto"/>
            </w:pPr>
            <w:r w:rsidRPr="006670D6">
              <w:t>Případové studie z praxe (dle velikosti a zaměření studií)</w:t>
            </w:r>
          </w:p>
          <w:p w14:paraId="4E6BA0D2" w14:textId="77777777" w:rsidR="006670D6" w:rsidRPr="006670D6" w:rsidRDefault="006670D6" w:rsidP="00CE41A2">
            <w:pPr>
              <w:pStyle w:val="Odstavecseseznamem"/>
              <w:numPr>
                <w:ilvl w:val="0"/>
                <w:numId w:val="45"/>
              </w:numPr>
              <w:spacing w:after="160" w:line="259" w:lineRule="auto"/>
            </w:pPr>
            <w:r w:rsidRPr="006670D6">
              <w:t>Portfolio a co má obsahovat</w:t>
            </w:r>
          </w:p>
          <w:p w14:paraId="77C13918" w14:textId="579CA4A2" w:rsidR="006670D6" w:rsidRPr="00CC439F" w:rsidRDefault="006670D6" w:rsidP="00CE41A2">
            <w:pPr>
              <w:pStyle w:val="Odstavecseseznamem"/>
              <w:numPr>
                <w:ilvl w:val="0"/>
                <w:numId w:val="45"/>
              </w:numPr>
              <w:spacing w:after="120"/>
              <w:ind w:left="714" w:hanging="357"/>
              <w:contextualSpacing w:val="0"/>
            </w:pPr>
            <w:r w:rsidRPr="006670D6">
              <w:t>Tvorba vlastního portfolia</w:t>
            </w:r>
          </w:p>
          <w:p w14:paraId="12378650" w14:textId="6A43F5F8" w:rsidR="006670D6" w:rsidRPr="006670D6" w:rsidRDefault="006670D6" w:rsidP="005C2183">
            <w:pPr>
              <w:jc w:val="both"/>
              <w:rPr>
                <w:sz w:val="20"/>
                <w:szCs w:val="20"/>
              </w:rPr>
            </w:pPr>
            <w:r w:rsidRPr="006670D6">
              <w:rPr>
                <w:sz w:val="20"/>
                <w:szCs w:val="20"/>
              </w:rPr>
              <w:t>Student získá základní orientaci v parametrech potřebných pro založení vlastní živnosti, pochopením dílčích podnikatelských subjektů a jejich rozdílu při fungování v oblasti audiovize a animačním průmyslu. Student se seznámí s možnostmi praxe a jejich potřebami, dle toho si vytvoří vlastní portfolio.</w:t>
            </w:r>
          </w:p>
        </w:tc>
      </w:tr>
      <w:tr w:rsidR="006670D6" w14:paraId="29EF1D09" w14:textId="77777777" w:rsidTr="005C2183">
        <w:trPr>
          <w:trHeight w:val="265"/>
        </w:trPr>
        <w:tc>
          <w:tcPr>
            <w:tcW w:w="3653" w:type="dxa"/>
            <w:gridSpan w:val="2"/>
            <w:tcBorders>
              <w:top w:val="nil"/>
            </w:tcBorders>
            <w:shd w:val="clear" w:color="auto" w:fill="F7CAAC"/>
          </w:tcPr>
          <w:p w14:paraId="641E5606" w14:textId="77777777" w:rsidR="006670D6" w:rsidRPr="006670D6" w:rsidRDefault="006670D6" w:rsidP="005C2183">
            <w:pPr>
              <w:jc w:val="both"/>
              <w:rPr>
                <w:sz w:val="20"/>
                <w:szCs w:val="20"/>
              </w:rPr>
            </w:pPr>
            <w:r w:rsidRPr="006670D6">
              <w:rPr>
                <w:b/>
                <w:sz w:val="20"/>
                <w:szCs w:val="20"/>
              </w:rPr>
              <w:t>Studijní literatura a studijní pomůcky</w:t>
            </w:r>
          </w:p>
        </w:tc>
        <w:tc>
          <w:tcPr>
            <w:tcW w:w="6202" w:type="dxa"/>
            <w:gridSpan w:val="6"/>
            <w:tcBorders>
              <w:top w:val="nil"/>
              <w:bottom w:val="nil"/>
            </w:tcBorders>
          </w:tcPr>
          <w:p w14:paraId="7AD71FE2" w14:textId="77777777" w:rsidR="006670D6" w:rsidRPr="006670D6" w:rsidRDefault="006670D6" w:rsidP="005C2183">
            <w:pPr>
              <w:jc w:val="both"/>
              <w:rPr>
                <w:sz w:val="20"/>
                <w:szCs w:val="20"/>
              </w:rPr>
            </w:pPr>
          </w:p>
        </w:tc>
      </w:tr>
      <w:tr w:rsidR="006670D6" w:rsidRPr="003F7F55" w14:paraId="4116B5D9" w14:textId="77777777" w:rsidTr="005C2183">
        <w:trPr>
          <w:trHeight w:val="1497"/>
        </w:trPr>
        <w:tc>
          <w:tcPr>
            <w:tcW w:w="9855" w:type="dxa"/>
            <w:gridSpan w:val="8"/>
            <w:tcBorders>
              <w:top w:val="nil"/>
            </w:tcBorders>
          </w:tcPr>
          <w:p w14:paraId="5539A687" w14:textId="77777777" w:rsidR="006670D6" w:rsidRPr="006670D6" w:rsidRDefault="006670D6" w:rsidP="00CC439F">
            <w:pPr>
              <w:rPr>
                <w:b/>
                <w:color w:val="000000" w:themeColor="text1"/>
                <w:sz w:val="20"/>
                <w:szCs w:val="20"/>
              </w:rPr>
            </w:pPr>
            <w:r w:rsidRPr="006670D6">
              <w:rPr>
                <w:b/>
                <w:color w:val="000000" w:themeColor="text1"/>
                <w:sz w:val="20"/>
                <w:szCs w:val="20"/>
              </w:rPr>
              <w:t>Povinná:</w:t>
            </w:r>
          </w:p>
          <w:p w14:paraId="1FB67518" w14:textId="02FE43B5" w:rsidR="006670D6" w:rsidRPr="006670D6" w:rsidRDefault="006670D6" w:rsidP="00CC439F">
            <w:pPr>
              <w:rPr>
                <w:color w:val="000000" w:themeColor="text1"/>
                <w:sz w:val="20"/>
                <w:szCs w:val="20"/>
              </w:rPr>
            </w:pPr>
            <w:r w:rsidRPr="006670D6">
              <w:rPr>
                <w:color w:val="000000" w:themeColor="text1"/>
                <w:sz w:val="20"/>
                <w:szCs w:val="20"/>
              </w:rPr>
              <w:t xml:space="preserve">HONTHANER, </w:t>
            </w:r>
            <w:proofErr w:type="spellStart"/>
            <w:r w:rsidRPr="006670D6">
              <w:rPr>
                <w:color w:val="000000" w:themeColor="text1"/>
                <w:sz w:val="20"/>
                <w:szCs w:val="20"/>
              </w:rPr>
              <w:t>Eve</w:t>
            </w:r>
            <w:proofErr w:type="spellEnd"/>
            <w:r w:rsidRPr="006670D6">
              <w:rPr>
                <w:color w:val="000000" w:themeColor="text1"/>
                <w:sz w:val="20"/>
                <w:szCs w:val="20"/>
              </w:rPr>
              <w:t xml:space="preserve"> </w:t>
            </w:r>
            <w:proofErr w:type="spellStart"/>
            <w:r w:rsidRPr="006670D6">
              <w:rPr>
                <w:color w:val="000000" w:themeColor="text1"/>
                <w:sz w:val="20"/>
                <w:szCs w:val="20"/>
              </w:rPr>
              <w:t>Light</w:t>
            </w:r>
            <w:proofErr w:type="spellEnd"/>
            <w:r w:rsidRPr="006670D6">
              <w:rPr>
                <w:color w:val="000000" w:themeColor="text1"/>
                <w:sz w:val="20"/>
                <w:szCs w:val="20"/>
              </w:rPr>
              <w:t>. </w:t>
            </w:r>
            <w:proofErr w:type="spellStart"/>
            <w:r w:rsidRPr="006670D6">
              <w:rPr>
                <w:i/>
                <w:iCs/>
                <w:color w:val="000000" w:themeColor="text1"/>
                <w:sz w:val="20"/>
                <w:szCs w:val="20"/>
              </w:rPr>
              <w:t>The</w:t>
            </w:r>
            <w:proofErr w:type="spellEnd"/>
            <w:r w:rsidRPr="006670D6">
              <w:rPr>
                <w:i/>
                <w:iCs/>
                <w:color w:val="000000" w:themeColor="text1"/>
                <w:sz w:val="20"/>
                <w:szCs w:val="20"/>
              </w:rPr>
              <w:t xml:space="preserve"> </w:t>
            </w:r>
            <w:proofErr w:type="spellStart"/>
            <w:r w:rsidRPr="006670D6">
              <w:rPr>
                <w:i/>
                <w:iCs/>
                <w:color w:val="000000" w:themeColor="text1"/>
                <w:sz w:val="20"/>
                <w:szCs w:val="20"/>
              </w:rPr>
              <w:t>complete</w:t>
            </w:r>
            <w:proofErr w:type="spellEnd"/>
            <w:r w:rsidRPr="006670D6">
              <w:rPr>
                <w:i/>
                <w:iCs/>
                <w:color w:val="000000" w:themeColor="text1"/>
                <w:sz w:val="20"/>
                <w:szCs w:val="20"/>
              </w:rPr>
              <w:t xml:space="preserve"> film </w:t>
            </w:r>
            <w:proofErr w:type="spellStart"/>
            <w:r w:rsidRPr="006670D6">
              <w:rPr>
                <w:i/>
                <w:iCs/>
                <w:color w:val="000000" w:themeColor="text1"/>
                <w:sz w:val="20"/>
                <w:szCs w:val="20"/>
              </w:rPr>
              <w:t>production</w:t>
            </w:r>
            <w:proofErr w:type="spellEnd"/>
            <w:r w:rsidRPr="006670D6">
              <w:rPr>
                <w:i/>
                <w:iCs/>
                <w:color w:val="000000" w:themeColor="text1"/>
                <w:sz w:val="20"/>
                <w:szCs w:val="20"/>
              </w:rPr>
              <w:t xml:space="preserve"> handbook</w:t>
            </w:r>
            <w:r w:rsidRPr="006670D6">
              <w:rPr>
                <w:color w:val="000000" w:themeColor="text1"/>
                <w:sz w:val="20"/>
                <w:szCs w:val="20"/>
              </w:rPr>
              <w:t xml:space="preserve">. 4th </w:t>
            </w:r>
            <w:proofErr w:type="spellStart"/>
            <w:r w:rsidRPr="006670D6">
              <w:rPr>
                <w:color w:val="000000" w:themeColor="text1"/>
                <w:sz w:val="20"/>
                <w:szCs w:val="20"/>
              </w:rPr>
              <w:t>ed</w:t>
            </w:r>
            <w:proofErr w:type="spellEnd"/>
            <w:r w:rsidRPr="006670D6">
              <w:rPr>
                <w:color w:val="000000" w:themeColor="text1"/>
                <w:sz w:val="20"/>
                <w:szCs w:val="20"/>
              </w:rPr>
              <w:t xml:space="preserve">. New York: </w:t>
            </w:r>
            <w:proofErr w:type="spellStart"/>
            <w:r w:rsidRPr="006670D6">
              <w:rPr>
                <w:color w:val="000000" w:themeColor="text1"/>
                <w:sz w:val="20"/>
                <w:szCs w:val="20"/>
              </w:rPr>
              <w:t>Focal</w:t>
            </w:r>
            <w:proofErr w:type="spellEnd"/>
            <w:r w:rsidRPr="006670D6">
              <w:rPr>
                <w:color w:val="000000" w:themeColor="text1"/>
                <w:sz w:val="20"/>
                <w:szCs w:val="20"/>
              </w:rPr>
              <w:t xml:space="preserve"> </w:t>
            </w:r>
            <w:proofErr w:type="spellStart"/>
            <w:r w:rsidRPr="006670D6">
              <w:rPr>
                <w:color w:val="000000" w:themeColor="text1"/>
                <w:sz w:val="20"/>
                <w:szCs w:val="20"/>
              </w:rPr>
              <w:t>Press</w:t>
            </w:r>
            <w:proofErr w:type="spellEnd"/>
            <w:r w:rsidRPr="006670D6">
              <w:rPr>
                <w:color w:val="000000" w:themeColor="text1"/>
                <w:sz w:val="20"/>
                <w:szCs w:val="20"/>
              </w:rPr>
              <w:t>, Taylor &amp; Francis Group, 2012. ISBN 978-0-240-81150-5.</w:t>
            </w:r>
          </w:p>
          <w:p w14:paraId="35B6CA59" w14:textId="77777777" w:rsidR="006670D6" w:rsidRPr="006670D6" w:rsidRDefault="006670D6" w:rsidP="00CC439F">
            <w:pPr>
              <w:rPr>
                <w:color w:val="000000" w:themeColor="text1"/>
                <w:sz w:val="20"/>
                <w:szCs w:val="20"/>
              </w:rPr>
            </w:pPr>
            <w:r w:rsidRPr="006670D6">
              <w:rPr>
                <w:color w:val="000000" w:themeColor="text1"/>
                <w:sz w:val="20"/>
                <w:szCs w:val="20"/>
                <w:shd w:val="clear" w:color="auto" w:fill="FFFFFF"/>
              </w:rPr>
              <w:t>ONDŘEJ, Jan.</w:t>
            </w:r>
            <w:r w:rsidRPr="006670D6">
              <w:rPr>
                <w:rStyle w:val="apple-converted-space"/>
                <w:color w:val="000000" w:themeColor="text1"/>
                <w:sz w:val="20"/>
                <w:szCs w:val="20"/>
                <w:shd w:val="clear" w:color="auto" w:fill="FFFFFF"/>
              </w:rPr>
              <w:t> </w:t>
            </w:r>
            <w:r w:rsidRPr="006670D6">
              <w:rPr>
                <w:i/>
                <w:iCs/>
                <w:color w:val="000000" w:themeColor="text1"/>
                <w:sz w:val="20"/>
                <w:szCs w:val="20"/>
              </w:rPr>
              <w:t>Zahájení podnikání: (právní, ekonomické, daňové, účetní aspekty)</w:t>
            </w:r>
            <w:r w:rsidRPr="006670D6">
              <w:rPr>
                <w:color w:val="000000" w:themeColor="text1"/>
                <w:sz w:val="20"/>
                <w:szCs w:val="20"/>
                <w:shd w:val="clear" w:color="auto" w:fill="FFFFFF"/>
              </w:rPr>
              <w:t xml:space="preserve">. 2. vydání. Praha: </w:t>
            </w:r>
            <w:proofErr w:type="spellStart"/>
            <w:r w:rsidRPr="006670D6">
              <w:rPr>
                <w:color w:val="000000" w:themeColor="text1"/>
                <w:sz w:val="20"/>
                <w:szCs w:val="20"/>
                <w:shd w:val="clear" w:color="auto" w:fill="FFFFFF"/>
              </w:rPr>
              <w:t>Wolters</w:t>
            </w:r>
            <w:proofErr w:type="spellEnd"/>
            <w:r w:rsidRPr="006670D6">
              <w:rPr>
                <w:color w:val="000000" w:themeColor="text1"/>
                <w:sz w:val="20"/>
                <w:szCs w:val="20"/>
                <w:shd w:val="clear" w:color="auto" w:fill="FFFFFF"/>
              </w:rPr>
              <w:t xml:space="preserve"> </w:t>
            </w:r>
            <w:proofErr w:type="spellStart"/>
            <w:r w:rsidRPr="006670D6">
              <w:rPr>
                <w:color w:val="000000" w:themeColor="text1"/>
                <w:sz w:val="20"/>
                <w:szCs w:val="20"/>
                <w:shd w:val="clear" w:color="auto" w:fill="FFFFFF"/>
              </w:rPr>
              <w:t>Kluwer</w:t>
            </w:r>
            <w:proofErr w:type="spellEnd"/>
            <w:r w:rsidRPr="006670D6">
              <w:rPr>
                <w:color w:val="000000" w:themeColor="text1"/>
                <w:sz w:val="20"/>
                <w:szCs w:val="20"/>
                <w:shd w:val="clear" w:color="auto" w:fill="FFFFFF"/>
              </w:rPr>
              <w:t>, 2022. Právo prakticky. ISBN 978-80-7676-445-3.</w:t>
            </w:r>
          </w:p>
          <w:p w14:paraId="407D8DC0" w14:textId="77777777" w:rsidR="006670D6" w:rsidRPr="006670D6" w:rsidRDefault="006670D6" w:rsidP="00CC439F">
            <w:pPr>
              <w:rPr>
                <w:b/>
                <w:color w:val="000000" w:themeColor="text1"/>
                <w:sz w:val="20"/>
                <w:szCs w:val="20"/>
              </w:rPr>
            </w:pPr>
            <w:r w:rsidRPr="006670D6">
              <w:rPr>
                <w:b/>
                <w:color w:val="000000" w:themeColor="text1"/>
                <w:sz w:val="20"/>
                <w:szCs w:val="20"/>
              </w:rPr>
              <w:t>Doporučená:</w:t>
            </w:r>
          </w:p>
          <w:p w14:paraId="2BB3DB4A" w14:textId="7F99CB89" w:rsidR="006670D6" w:rsidRPr="006670D6" w:rsidRDefault="006670D6" w:rsidP="00CC439F">
            <w:pPr>
              <w:rPr>
                <w:color w:val="000000" w:themeColor="text1"/>
                <w:sz w:val="20"/>
                <w:szCs w:val="20"/>
              </w:rPr>
            </w:pPr>
            <w:r w:rsidRPr="006670D6">
              <w:rPr>
                <w:color w:val="000000" w:themeColor="text1"/>
                <w:sz w:val="20"/>
                <w:szCs w:val="20"/>
              </w:rPr>
              <w:t xml:space="preserve">KELLISON, </w:t>
            </w:r>
            <w:proofErr w:type="spellStart"/>
            <w:r w:rsidRPr="006670D6">
              <w:rPr>
                <w:color w:val="000000" w:themeColor="text1"/>
                <w:sz w:val="20"/>
                <w:szCs w:val="20"/>
              </w:rPr>
              <w:t>Cathrine</w:t>
            </w:r>
            <w:proofErr w:type="spellEnd"/>
            <w:r w:rsidRPr="006670D6">
              <w:rPr>
                <w:color w:val="000000" w:themeColor="text1"/>
                <w:sz w:val="20"/>
                <w:szCs w:val="20"/>
              </w:rPr>
              <w:t xml:space="preserve"> a </w:t>
            </w:r>
            <w:proofErr w:type="spellStart"/>
            <w:r w:rsidRPr="006670D6">
              <w:rPr>
                <w:color w:val="000000" w:themeColor="text1"/>
                <w:sz w:val="20"/>
                <w:szCs w:val="20"/>
              </w:rPr>
              <w:t>Cathrine</w:t>
            </w:r>
            <w:proofErr w:type="spellEnd"/>
            <w:r w:rsidRPr="006670D6">
              <w:rPr>
                <w:color w:val="000000" w:themeColor="text1"/>
                <w:sz w:val="20"/>
                <w:szCs w:val="20"/>
              </w:rPr>
              <w:t xml:space="preserve"> KELLISON. </w:t>
            </w:r>
            <w:proofErr w:type="spellStart"/>
            <w:r w:rsidRPr="006670D6">
              <w:rPr>
                <w:i/>
                <w:iCs/>
                <w:color w:val="000000" w:themeColor="text1"/>
                <w:sz w:val="20"/>
                <w:szCs w:val="20"/>
              </w:rPr>
              <w:t>Producing</w:t>
            </w:r>
            <w:proofErr w:type="spellEnd"/>
            <w:r w:rsidRPr="006670D6">
              <w:rPr>
                <w:i/>
                <w:iCs/>
                <w:color w:val="000000" w:themeColor="text1"/>
                <w:sz w:val="20"/>
                <w:szCs w:val="20"/>
              </w:rPr>
              <w:t xml:space="preserve"> </w:t>
            </w:r>
            <w:proofErr w:type="spellStart"/>
            <w:r w:rsidRPr="006670D6">
              <w:rPr>
                <w:i/>
                <w:iCs/>
                <w:color w:val="000000" w:themeColor="text1"/>
                <w:sz w:val="20"/>
                <w:szCs w:val="20"/>
              </w:rPr>
              <w:t>for</w:t>
            </w:r>
            <w:proofErr w:type="spellEnd"/>
            <w:r w:rsidRPr="006670D6">
              <w:rPr>
                <w:i/>
                <w:iCs/>
                <w:color w:val="000000" w:themeColor="text1"/>
                <w:sz w:val="20"/>
                <w:szCs w:val="20"/>
              </w:rPr>
              <w:t xml:space="preserve"> TV and </w:t>
            </w:r>
            <w:proofErr w:type="spellStart"/>
            <w:r w:rsidRPr="006670D6">
              <w:rPr>
                <w:i/>
                <w:iCs/>
                <w:color w:val="000000" w:themeColor="text1"/>
                <w:sz w:val="20"/>
                <w:szCs w:val="20"/>
              </w:rPr>
              <w:t>new</w:t>
            </w:r>
            <w:proofErr w:type="spellEnd"/>
            <w:r w:rsidRPr="006670D6">
              <w:rPr>
                <w:i/>
                <w:iCs/>
                <w:color w:val="000000" w:themeColor="text1"/>
                <w:sz w:val="20"/>
                <w:szCs w:val="20"/>
              </w:rPr>
              <w:t xml:space="preserve"> media: a </w:t>
            </w:r>
            <w:proofErr w:type="spellStart"/>
            <w:r w:rsidRPr="006670D6">
              <w:rPr>
                <w:i/>
                <w:iCs/>
                <w:color w:val="000000" w:themeColor="text1"/>
                <w:sz w:val="20"/>
                <w:szCs w:val="20"/>
              </w:rPr>
              <w:t>real-world</w:t>
            </w:r>
            <w:proofErr w:type="spellEnd"/>
            <w:r w:rsidRPr="006670D6">
              <w:rPr>
                <w:i/>
                <w:iCs/>
                <w:color w:val="000000" w:themeColor="text1"/>
                <w:sz w:val="20"/>
                <w:szCs w:val="20"/>
              </w:rPr>
              <w:t xml:space="preserve"> </w:t>
            </w:r>
            <w:proofErr w:type="spellStart"/>
            <w:r w:rsidRPr="006670D6">
              <w:rPr>
                <w:i/>
                <w:iCs/>
                <w:color w:val="000000" w:themeColor="text1"/>
                <w:sz w:val="20"/>
                <w:szCs w:val="20"/>
              </w:rPr>
              <w:t>approach</w:t>
            </w:r>
            <w:proofErr w:type="spellEnd"/>
            <w:r w:rsidRPr="006670D6">
              <w:rPr>
                <w:i/>
                <w:iCs/>
                <w:color w:val="000000" w:themeColor="text1"/>
                <w:sz w:val="20"/>
                <w:szCs w:val="20"/>
              </w:rPr>
              <w:t xml:space="preserve"> </w:t>
            </w:r>
            <w:proofErr w:type="spellStart"/>
            <w:r w:rsidRPr="006670D6">
              <w:rPr>
                <w:i/>
                <w:iCs/>
                <w:color w:val="000000" w:themeColor="text1"/>
                <w:sz w:val="20"/>
                <w:szCs w:val="20"/>
              </w:rPr>
              <w:t>for</w:t>
            </w:r>
            <w:proofErr w:type="spellEnd"/>
            <w:r w:rsidRPr="006670D6">
              <w:rPr>
                <w:i/>
                <w:iCs/>
                <w:color w:val="000000" w:themeColor="text1"/>
                <w:sz w:val="20"/>
                <w:szCs w:val="20"/>
              </w:rPr>
              <w:t xml:space="preserve"> </w:t>
            </w:r>
            <w:proofErr w:type="spellStart"/>
            <w:r w:rsidRPr="006670D6">
              <w:rPr>
                <w:i/>
                <w:iCs/>
                <w:color w:val="000000" w:themeColor="text1"/>
                <w:sz w:val="20"/>
                <w:szCs w:val="20"/>
              </w:rPr>
              <w:t>producers</w:t>
            </w:r>
            <w:proofErr w:type="spellEnd"/>
            <w:r w:rsidRPr="006670D6">
              <w:rPr>
                <w:i/>
                <w:iCs/>
                <w:color w:val="000000" w:themeColor="text1"/>
                <w:sz w:val="20"/>
                <w:szCs w:val="20"/>
              </w:rPr>
              <w:t>.</w:t>
            </w:r>
            <w:r w:rsidRPr="006670D6">
              <w:rPr>
                <w:color w:val="000000" w:themeColor="text1"/>
                <w:sz w:val="20"/>
                <w:szCs w:val="20"/>
              </w:rPr>
              <w:t xml:space="preserve"> 2nd </w:t>
            </w:r>
            <w:proofErr w:type="spellStart"/>
            <w:r w:rsidRPr="006670D6">
              <w:rPr>
                <w:color w:val="000000" w:themeColor="text1"/>
                <w:sz w:val="20"/>
                <w:szCs w:val="20"/>
              </w:rPr>
              <w:t>ed</w:t>
            </w:r>
            <w:proofErr w:type="spellEnd"/>
            <w:r w:rsidRPr="006670D6">
              <w:rPr>
                <w:color w:val="000000" w:themeColor="text1"/>
                <w:sz w:val="20"/>
                <w:szCs w:val="20"/>
              </w:rPr>
              <w:t xml:space="preserve">. Amsterdam: </w:t>
            </w:r>
            <w:proofErr w:type="spellStart"/>
            <w:r w:rsidRPr="006670D6">
              <w:rPr>
                <w:color w:val="000000" w:themeColor="text1"/>
                <w:sz w:val="20"/>
                <w:szCs w:val="20"/>
              </w:rPr>
              <w:t>Elsevier</w:t>
            </w:r>
            <w:proofErr w:type="spellEnd"/>
            <w:r w:rsidRPr="006670D6">
              <w:rPr>
                <w:color w:val="000000" w:themeColor="text1"/>
                <w:sz w:val="20"/>
                <w:szCs w:val="20"/>
              </w:rPr>
              <w:t>/</w:t>
            </w:r>
            <w:proofErr w:type="spellStart"/>
            <w:r w:rsidRPr="006670D6">
              <w:rPr>
                <w:color w:val="000000" w:themeColor="text1"/>
                <w:sz w:val="20"/>
                <w:szCs w:val="20"/>
              </w:rPr>
              <w:t>Focal</w:t>
            </w:r>
            <w:proofErr w:type="spellEnd"/>
            <w:r w:rsidRPr="006670D6">
              <w:rPr>
                <w:color w:val="000000" w:themeColor="text1"/>
                <w:sz w:val="20"/>
                <w:szCs w:val="20"/>
              </w:rPr>
              <w:t xml:space="preserve"> </w:t>
            </w:r>
            <w:proofErr w:type="spellStart"/>
            <w:r w:rsidRPr="006670D6">
              <w:rPr>
                <w:color w:val="000000" w:themeColor="text1"/>
                <w:sz w:val="20"/>
                <w:szCs w:val="20"/>
              </w:rPr>
              <w:t>Press</w:t>
            </w:r>
            <w:proofErr w:type="spellEnd"/>
            <w:r w:rsidRPr="006670D6">
              <w:rPr>
                <w:color w:val="000000" w:themeColor="text1"/>
                <w:sz w:val="20"/>
                <w:szCs w:val="20"/>
              </w:rPr>
              <w:t>, 2009. ISBN 978-0-240-81087-4.</w:t>
            </w:r>
          </w:p>
          <w:p w14:paraId="7A80FA7E" w14:textId="4D9F61AE" w:rsidR="006670D6" w:rsidRPr="00CC439F" w:rsidRDefault="006670D6" w:rsidP="00CC439F">
            <w:pPr>
              <w:rPr>
                <w:color w:val="000000" w:themeColor="text1"/>
                <w:sz w:val="20"/>
                <w:szCs w:val="20"/>
              </w:rPr>
            </w:pPr>
            <w:r w:rsidRPr="006670D6">
              <w:rPr>
                <w:color w:val="000000" w:themeColor="text1"/>
                <w:sz w:val="20"/>
                <w:szCs w:val="20"/>
                <w:shd w:val="clear" w:color="auto" w:fill="FFFFFF"/>
              </w:rPr>
              <w:t>VLACH, Robert.</w:t>
            </w:r>
            <w:r w:rsidRPr="006670D6">
              <w:rPr>
                <w:rStyle w:val="apple-converted-space"/>
                <w:color w:val="000000" w:themeColor="text1"/>
                <w:sz w:val="20"/>
                <w:szCs w:val="20"/>
                <w:shd w:val="clear" w:color="auto" w:fill="FFFFFF"/>
              </w:rPr>
              <w:t> </w:t>
            </w:r>
            <w:r w:rsidRPr="006670D6">
              <w:rPr>
                <w:i/>
                <w:iCs/>
                <w:color w:val="000000" w:themeColor="text1"/>
                <w:sz w:val="20"/>
                <w:szCs w:val="20"/>
              </w:rPr>
              <w:t>Na volné noze: podnikejte jako profesionálové</w:t>
            </w:r>
            <w:r w:rsidRPr="006670D6">
              <w:rPr>
                <w:color w:val="000000" w:themeColor="text1"/>
                <w:sz w:val="20"/>
                <w:szCs w:val="20"/>
                <w:shd w:val="clear" w:color="auto" w:fill="FFFFFF"/>
              </w:rPr>
              <w:t xml:space="preserve">. V Brně: Jan </w:t>
            </w:r>
            <w:proofErr w:type="spellStart"/>
            <w:r w:rsidRPr="006670D6">
              <w:rPr>
                <w:color w:val="000000" w:themeColor="text1"/>
                <w:sz w:val="20"/>
                <w:szCs w:val="20"/>
                <w:shd w:val="clear" w:color="auto" w:fill="FFFFFF"/>
              </w:rPr>
              <w:t>Melvil</w:t>
            </w:r>
            <w:proofErr w:type="spellEnd"/>
            <w:r w:rsidRPr="006670D6">
              <w:rPr>
                <w:color w:val="000000" w:themeColor="text1"/>
                <w:sz w:val="20"/>
                <w:szCs w:val="20"/>
                <w:shd w:val="clear" w:color="auto" w:fill="FFFFFF"/>
              </w:rPr>
              <w:t xml:space="preserve"> </w:t>
            </w:r>
            <w:proofErr w:type="spellStart"/>
            <w:r w:rsidRPr="006670D6">
              <w:rPr>
                <w:color w:val="000000" w:themeColor="text1"/>
                <w:sz w:val="20"/>
                <w:szCs w:val="20"/>
                <w:shd w:val="clear" w:color="auto" w:fill="FFFFFF"/>
              </w:rPr>
              <w:t>Publishing</w:t>
            </w:r>
            <w:proofErr w:type="spellEnd"/>
            <w:r w:rsidRPr="006670D6">
              <w:rPr>
                <w:color w:val="000000" w:themeColor="text1"/>
                <w:sz w:val="20"/>
                <w:szCs w:val="20"/>
                <w:shd w:val="clear" w:color="auto" w:fill="FFFFFF"/>
              </w:rPr>
              <w:t>, 2017. Pod povrchem. ISBN 978-80-7555-015-6.</w:t>
            </w:r>
          </w:p>
        </w:tc>
      </w:tr>
    </w:tbl>
    <w:p w14:paraId="6C236FA0" w14:textId="54663998" w:rsidR="006670D6" w:rsidRDefault="006670D6"/>
    <w:p w14:paraId="31232E6D" w14:textId="77777777" w:rsidR="00143B3C" w:rsidRDefault="006670D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43B3C" w14:paraId="299FE75A" w14:textId="77777777" w:rsidTr="00143B3C">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DB8E7C3" w14:textId="77777777" w:rsidR="00143B3C" w:rsidRPr="006713AF" w:rsidRDefault="00143B3C" w:rsidP="005C2183">
            <w:pPr>
              <w:jc w:val="both"/>
              <w:rPr>
                <w:b/>
                <w:bCs/>
              </w:rPr>
            </w:pPr>
            <w:r w:rsidRPr="006713AF">
              <w:rPr>
                <w:b/>
                <w:bCs/>
              </w:rPr>
              <w:lastRenderedPageBreak/>
              <w:t>B-III – Charakteristika studijního předmětu</w:t>
            </w:r>
          </w:p>
        </w:tc>
      </w:tr>
      <w:tr w:rsidR="00143B3C" w:rsidRPr="000C5972" w14:paraId="0C11C3A7"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c>
          <w:tcPr>
            <w:tcW w:w="3086" w:type="dxa"/>
            <w:tcBorders>
              <w:top w:val="single" w:sz="4" w:space="0" w:color="000000"/>
            </w:tcBorders>
            <w:shd w:val="clear" w:color="auto" w:fill="F7CAAC"/>
          </w:tcPr>
          <w:p w14:paraId="767B346B" w14:textId="77777777" w:rsidR="00143B3C" w:rsidRPr="000C5972" w:rsidRDefault="00143B3C" w:rsidP="005C2183">
            <w:pPr>
              <w:rPr>
                <w:b/>
                <w:sz w:val="20"/>
                <w:szCs w:val="20"/>
              </w:rPr>
            </w:pPr>
            <w:r w:rsidRPr="000C5972">
              <w:rPr>
                <w:b/>
                <w:sz w:val="20"/>
                <w:szCs w:val="20"/>
              </w:rPr>
              <w:t>Název studijního předmětu</w:t>
            </w:r>
          </w:p>
        </w:tc>
        <w:tc>
          <w:tcPr>
            <w:tcW w:w="6769" w:type="dxa"/>
            <w:gridSpan w:val="7"/>
            <w:tcBorders>
              <w:top w:val="single" w:sz="4" w:space="0" w:color="000000"/>
            </w:tcBorders>
          </w:tcPr>
          <w:p w14:paraId="6F96ED12" w14:textId="77777777" w:rsidR="00143B3C" w:rsidRPr="000C5972" w:rsidRDefault="00143B3C" w:rsidP="005C2183">
            <w:pPr>
              <w:jc w:val="both"/>
              <w:rPr>
                <w:sz w:val="20"/>
                <w:szCs w:val="20"/>
              </w:rPr>
            </w:pPr>
            <w:r w:rsidRPr="000C5972">
              <w:rPr>
                <w:sz w:val="20"/>
                <w:szCs w:val="20"/>
              </w:rPr>
              <w:t>Základy střihové skladby</w:t>
            </w:r>
          </w:p>
        </w:tc>
      </w:tr>
      <w:tr w:rsidR="00143B3C" w:rsidRPr="000C5972" w14:paraId="5015B960"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c>
          <w:tcPr>
            <w:tcW w:w="3086" w:type="dxa"/>
            <w:shd w:val="clear" w:color="auto" w:fill="F7CAAC"/>
          </w:tcPr>
          <w:p w14:paraId="208B97BD" w14:textId="77777777" w:rsidR="00143B3C" w:rsidRPr="000C5972" w:rsidRDefault="00143B3C" w:rsidP="005C2183">
            <w:pPr>
              <w:rPr>
                <w:b/>
                <w:sz w:val="20"/>
                <w:szCs w:val="20"/>
              </w:rPr>
            </w:pPr>
            <w:r w:rsidRPr="000C5972">
              <w:rPr>
                <w:b/>
                <w:sz w:val="20"/>
                <w:szCs w:val="20"/>
              </w:rPr>
              <w:t>Typ předmětu</w:t>
            </w:r>
          </w:p>
        </w:tc>
        <w:tc>
          <w:tcPr>
            <w:tcW w:w="3406" w:type="dxa"/>
            <w:gridSpan w:val="4"/>
          </w:tcPr>
          <w:p w14:paraId="2648FEBC" w14:textId="77777777" w:rsidR="00143B3C" w:rsidRPr="000C5972" w:rsidRDefault="00143B3C" w:rsidP="005C2183">
            <w:pPr>
              <w:jc w:val="both"/>
              <w:rPr>
                <w:sz w:val="20"/>
                <w:szCs w:val="20"/>
              </w:rPr>
            </w:pPr>
            <w:r w:rsidRPr="000C5972">
              <w:rPr>
                <w:sz w:val="20"/>
                <w:szCs w:val="20"/>
              </w:rPr>
              <w:t>povinný</w:t>
            </w:r>
          </w:p>
        </w:tc>
        <w:tc>
          <w:tcPr>
            <w:tcW w:w="2695" w:type="dxa"/>
            <w:gridSpan w:val="2"/>
            <w:shd w:val="clear" w:color="auto" w:fill="F7CAAC"/>
          </w:tcPr>
          <w:p w14:paraId="59613A4D" w14:textId="77777777" w:rsidR="00143B3C" w:rsidRPr="000C5972" w:rsidRDefault="00143B3C" w:rsidP="005C2183">
            <w:pPr>
              <w:jc w:val="both"/>
              <w:rPr>
                <w:sz w:val="20"/>
                <w:szCs w:val="20"/>
              </w:rPr>
            </w:pPr>
            <w:r w:rsidRPr="000C5972">
              <w:rPr>
                <w:b/>
                <w:sz w:val="20"/>
                <w:szCs w:val="20"/>
              </w:rPr>
              <w:t>doporučený ročník / semestr</w:t>
            </w:r>
          </w:p>
        </w:tc>
        <w:tc>
          <w:tcPr>
            <w:tcW w:w="668" w:type="dxa"/>
          </w:tcPr>
          <w:p w14:paraId="02068B2C" w14:textId="77777777" w:rsidR="00143B3C" w:rsidRPr="000C5972" w:rsidRDefault="00143B3C" w:rsidP="005C2183">
            <w:pPr>
              <w:jc w:val="both"/>
              <w:rPr>
                <w:sz w:val="20"/>
                <w:szCs w:val="20"/>
              </w:rPr>
            </w:pPr>
            <w:r w:rsidRPr="000C5972">
              <w:rPr>
                <w:sz w:val="20"/>
                <w:szCs w:val="20"/>
              </w:rPr>
              <w:t>2/LS</w:t>
            </w:r>
          </w:p>
        </w:tc>
      </w:tr>
      <w:tr w:rsidR="00143B3C" w:rsidRPr="000C5972" w14:paraId="422CBD19"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c>
          <w:tcPr>
            <w:tcW w:w="3086" w:type="dxa"/>
            <w:shd w:val="clear" w:color="auto" w:fill="F7CAAC"/>
          </w:tcPr>
          <w:p w14:paraId="6C758006" w14:textId="77777777" w:rsidR="00143B3C" w:rsidRPr="000C5972" w:rsidRDefault="00143B3C" w:rsidP="005C2183">
            <w:pPr>
              <w:rPr>
                <w:b/>
                <w:sz w:val="20"/>
                <w:szCs w:val="20"/>
              </w:rPr>
            </w:pPr>
            <w:r w:rsidRPr="000C5972">
              <w:rPr>
                <w:b/>
                <w:sz w:val="20"/>
                <w:szCs w:val="20"/>
              </w:rPr>
              <w:t>Rozsah studijního předmětu</w:t>
            </w:r>
          </w:p>
        </w:tc>
        <w:tc>
          <w:tcPr>
            <w:tcW w:w="1701" w:type="dxa"/>
            <w:gridSpan w:val="2"/>
          </w:tcPr>
          <w:p w14:paraId="72BD6974" w14:textId="77777777" w:rsidR="00143B3C" w:rsidRPr="000C5972" w:rsidRDefault="00143B3C" w:rsidP="005C2183">
            <w:pPr>
              <w:jc w:val="both"/>
              <w:rPr>
                <w:sz w:val="20"/>
                <w:szCs w:val="20"/>
              </w:rPr>
            </w:pPr>
            <w:r w:rsidRPr="000C5972">
              <w:rPr>
                <w:sz w:val="20"/>
                <w:szCs w:val="20"/>
              </w:rPr>
              <w:t>13c</w:t>
            </w:r>
          </w:p>
        </w:tc>
        <w:tc>
          <w:tcPr>
            <w:tcW w:w="889" w:type="dxa"/>
            <w:shd w:val="clear" w:color="auto" w:fill="F7CAAC"/>
          </w:tcPr>
          <w:p w14:paraId="678369F8" w14:textId="77777777" w:rsidR="00143B3C" w:rsidRPr="000C5972" w:rsidRDefault="00143B3C" w:rsidP="005C2183">
            <w:pPr>
              <w:jc w:val="both"/>
              <w:rPr>
                <w:b/>
                <w:sz w:val="20"/>
                <w:szCs w:val="20"/>
              </w:rPr>
            </w:pPr>
            <w:r w:rsidRPr="000C5972">
              <w:rPr>
                <w:b/>
                <w:sz w:val="20"/>
                <w:szCs w:val="20"/>
              </w:rPr>
              <w:t xml:space="preserve">hod. </w:t>
            </w:r>
          </w:p>
        </w:tc>
        <w:tc>
          <w:tcPr>
            <w:tcW w:w="816" w:type="dxa"/>
          </w:tcPr>
          <w:p w14:paraId="37853F69" w14:textId="77777777" w:rsidR="00143B3C" w:rsidRPr="000C5972" w:rsidRDefault="00143B3C" w:rsidP="005C2183">
            <w:pPr>
              <w:jc w:val="both"/>
              <w:rPr>
                <w:sz w:val="20"/>
                <w:szCs w:val="20"/>
              </w:rPr>
            </w:pPr>
            <w:r w:rsidRPr="000C5972">
              <w:rPr>
                <w:sz w:val="20"/>
                <w:szCs w:val="20"/>
              </w:rPr>
              <w:t>13</w:t>
            </w:r>
          </w:p>
        </w:tc>
        <w:tc>
          <w:tcPr>
            <w:tcW w:w="2156" w:type="dxa"/>
            <w:shd w:val="clear" w:color="auto" w:fill="F7CAAC"/>
          </w:tcPr>
          <w:p w14:paraId="0DDE83B4" w14:textId="77777777" w:rsidR="00143B3C" w:rsidRPr="000C5972" w:rsidRDefault="00143B3C" w:rsidP="005C2183">
            <w:pPr>
              <w:jc w:val="both"/>
              <w:rPr>
                <w:b/>
                <w:sz w:val="20"/>
                <w:szCs w:val="20"/>
              </w:rPr>
            </w:pPr>
            <w:r w:rsidRPr="000C5972">
              <w:rPr>
                <w:b/>
                <w:sz w:val="20"/>
                <w:szCs w:val="20"/>
              </w:rPr>
              <w:t>kreditů</w:t>
            </w:r>
          </w:p>
        </w:tc>
        <w:tc>
          <w:tcPr>
            <w:tcW w:w="1207" w:type="dxa"/>
            <w:gridSpan w:val="2"/>
          </w:tcPr>
          <w:p w14:paraId="2C6F3ABA" w14:textId="77777777" w:rsidR="00143B3C" w:rsidRPr="000C5972" w:rsidRDefault="00143B3C" w:rsidP="005C2183">
            <w:pPr>
              <w:jc w:val="both"/>
              <w:rPr>
                <w:sz w:val="20"/>
                <w:szCs w:val="20"/>
              </w:rPr>
            </w:pPr>
            <w:r w:rsidRPr="000C5972">
              <w:rPr>
                <w:sz w:val="20"/>
                <w:szCs w:val="20"/>
              </w:rPr>
              <w:t>2</w:t>
            </w:r>
          </w:p>
        </w:tc>
      </w:tr>
      <w:tr w:rsidR="00143B3C" w:rsidRPr="000C5972" w14:paraId="3D9265EC"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c>
          <w:tcPr>
            <w:tcW w:w="3086" w:type="dxa"/>
            <w:shd w:val="clear" w:color="auto" w:fill="F7CAAC"/>
          </w:tcPr>
          <w:p w14:paraId="495F4584" w14:textId="77777777" w:rsidR="00143B3C" w:rsidRPr="000C5972" w:rsidRDefault="00143B3C" w:rsidP="005C2183">
            <w:pPr>
              <w:rPr>
                <w:b/>
                <w:sz w:val="20"/>
                <w:szCs w:val="20"/>
              </w:rPr>
            </w:pPr>
            <w:r w:rsidRPr="000C5972">
              <w:rPr>
                <w:b/>
                <w:sz w:val="20"/>
                <w:szCs w:val="20"/>
              </w:rPr>
              <w:t xml:space="preserve">Prerekvizity, </w:t>
            </w:r>
            <w:proofErr w:type="spellStart"/>
            <w:r w:rsidRPr="000C5972">
              <w:rPr>
                <w:b/>
                <w:sz w:val="20"/>
                <w:szCs w:val="20"/>
              </w:rPr>
              <w:t>korekvizity</w:t>
            </w:r>
            <w:proofErr w:type="spellEnd"/>
            <w:r w:rsidRPr="000C5972">
              <w:rPr>
                <w:b/>
                <w:sz w:val="20"/>
                <w:szCs w:val="20"/>
              </w:rPr>
              <w:t>, ekvivalence</w:t>
            </w:r>
          </w:p>
        </w:tc>
        <w:tc>
          <w:tcPr>
            <w:tcW w:w="6769" w:type="dxa"/>
            <w:gridSpan w:val="7"/>
          </w:tcPr>
          <w:p w14:paraId="66FAC632" w14:textId="77777777" w:rsidR="00143B3C" w:rsidRPr="000C5972" w:rsidRDefault="00143B3C" w:rsidP="005C2183">
            <w:pPr>
              <w:jc w:val="both"/>
              <w:rPr>
                <w:sz w:val="20"/>
                <w:szCs w:val="20"/>
              </w:rPr>
            </w:pPr>
          </w:p>
        </w:tc>
      </w:tr>
      <w:tr w:rsidR="00143B3C" w:rsidRPr="000C5972" w14:paraId="190E95D1"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c>
          <w:tcPr>
            <w:tcW w:w="3086" w:type="dxa"/>
            <w:shd w:val="clear" w:color="auto" w:fill="F7CAAC"/>
          </w:tcPr>
          <w:p w14:paraId="345CEEF1" w14:textId="77777777" w:rsidR="00143B3C" w:rsidRPr="000C5972" w:rsidRDefault="00143B3C" w:rsidP="005C2183">
            <w:pPr>
              <w:rPr>
                <w:b/>
                <w:sz w:val="20"/>
                <w:szCs w:val="20"/>
              </w:rPr>
            </w:pPr>
            <w:r w:rsidRPr="000C5972">
              <w:rPr>
                <w:b/>
                <w:sz w:val="20"/>
                <w:szCs w:val="20"/>
              </w:rPr>
              <w:t>Způsob ověření studijních výsledků</w:t>
            </w:r>
          </w:p>
        </w:tc>
        <w:tc>
          <w:tcPr>
            <w:tcW w:w="3406" w:type="dxa"/>
            <w:gridSpan w:val="4"/>
          </w:tcPr>
          <w:p w14:paraId="6C477614" w14:textId="77777777" w:rsidR="00143B3C" w:rsidRPr="000C5972" w:rsidRDefault="00143B3C" w:rsidP="005C2183">
            <w:pPr>
              <w:jc w:val="both"/>
              <w:rPr>
                <w:sz w:val="20"/>
                <w:szCs w:val="20"/>
              </w:rPr>
            </w:pPr>
            <w:r w:rsidRPr="000C5972">
              <w:rPr>
                <w:sz w:val="20"/>
                <w:szCs w:val="20"/>
              </w:rPr>
              <w:t>zápočet</w:t>
            </w:r>
          </w:p>
        </w:tc>
        <w:tc>
          <w:tcPr>
            <w:tcW w:w="2156" w:type="dxa"/>
            <w:shd w:val="clear" w:color="auto" w:fill="F7CAAC"/>
          </w:tcPr>
          <w:p w14:paraId="0C89D800" w14:textId="77777777" w:rsidR="00143B3C" w:rsidRPr="000C5972" w:rsidRDefault="00143B3C" w:rsidP="005C2183">
            <w:pPr>
              <w:jc w:val="both"/>
              <w:rPr>
                <w:b/>
                <w:sz w:val="20"/>
                <w:szCs w:val="20"/>
              </w:rPr>
            </w:pPr>
            <w:r w:rsidRPr="000C5972">
              <w:rPr>
                <w:b/>
                <w:sz w:val="20"/>
                <w:szCs w:val="20"/>
              </w:rPr>
              <w:t>Forma výuky</w:t>
            </w:r>
          </w:p>
        </w:tc>
        <w:tc>
          <w:tcPr>
            <w:tcW w:w="1207" w:type="dxa"/>
            <w:gridSpan w:val="2"/>
          </w:tcPr>
          <w:p w14:paraId="1F303FDC" w14:textId="77777777" w:rsidR="00143B3C" w:rsidRPr="000C5972" w:rsidRDefault="00143B3C" w:rsidP="005C2183">
            <w:pPr>
              <w:jc w:val="both"/>
              <w:rPr>
                <w:sz w:val="20"/>
                <w:szCs w:val="20"/>
              </w:rPr>
            </w:pPr>
            <w:r w:rsidRPr="000C5972">
              <w:rPr>
                <w:sz w:val="20"/>
                <w:szCs w:val="20"/>
              </w:rPr>
              <w:t>cvičení</w:t>
            </w:r>
          </w:p>
        </w:tc>
      </w:tr>
      <w:tr w:rsidR="00143B3C" w:rsidRPr="000C5972" w14:paraId="1074E381"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c>
          <w:tcPr>
            <w:tcW w:w="3086" w:type="dxa"/>
            <w:shd w:val="clear" w:color="auto" w:fill="F7CAAC"/>
          </w:tcPr>
          <w:p w14:paraId="5F9643EC" w14:textId="77777777" w:rsidR="00143B3C" w:rsidRPr="000C5972" w:rsidRDefault="00143B3C" w:rsidP="005C2183">
            <w:pPr>
              <w:rPr>
                <w:b/>
                <w:sz w:val="20"/>
                <w:szCs w:val="20"/>
              </w:rPr>
            </w:pPr>
            <w:r w:rsidRPr="000C5972">
              <w:rPr>
                <w:b/>
                <w:sz w:val="20"/>
                <w:szCs w:val="20"/>
              </w:rPr>
              <w:t>Forma způsobu ověření studijních výsledků a další požadavky na studenta</w:t>
            </w:r>
          </w:p>
        </w:tc>
        <w:tc>
          <w:tcPr>
            <w:tcW w:w="6769" w:type="dxa"/>
            <w:gridSpan w:val="7"/>
            <w:tcBorders>
              <w:bottom w:val="nil"/>
            </w:tcBorders>
          </w:tcPr>
          <w:p w14:paraId="22B89C23" w14:textId="77777777" w:rsidR="00143B3C" w:rsidRPr="000C5972" w:rsidRDefault="00143B3C" w:rsidP="005C2183">
            <w:pPr>
              <w:jc w:val="both"/>
              <w:rPr>
                <w:sz w:val="20"/>
                <w:szCs w:val="20"/>
              </w:rPr>
            </w:pPr>
            <w:r w:rsidRPr="000C5972">
              <w:rPr>
                <w:sz w:val="20"/>
                <w:szCs w:val="20"/>
              </w:rPr>
              <w:t>písemný test,</w:t>
            </w:r>
          </w:p>
          <w:p w14:paraId="1F4AB7AB" w14:textId="77777777" w:rsidR="00143B3C" w:rsidRPr="000C5972" w:rsidRDefault="00143B3C" w:rsidP="005C2183">
            <w:pPr>
              <w:jc w:val="both"/>
              <w:rPr>
                <w:sz w:val="20"/>
                <w:szCs w:val="20"/>
              </w:rPr>
            </w:pPr>
            <w:r w:rsidRPr="000C5972">
              <w:rPr>
                <w:sz w:val="20"/>
                <w:szCs w:val="20"/>
              </w:rPr>
              <w:t>80% aktivní účast na cvičeních, zpracování praktického úkolu a prezentace</w:t>
            </w:r>
          </w:p>
        </w:tc>
      </w:tr>
      <w:tr w:rsidR="00143B3C" w:rsidRPr="000C5972" w14:paraId="4DF61F7F" w14:textId="77777777" w:rsidTr="00671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62"/>
        </w:trPr>
        <w:tc>
          <w:tcPr>
            <w:tcW w:w="9855" w:type="dxa"/>
            <w:gridSpan w:val="8"/>
            <w:tcBorders>
              <w:top w:val="nil"/>
            </w:tcBorders>
          </w:tcPr>
          <w:p w14:paraId="6F48912B" w14:textId="77777777" w:rsidR="00143B3C" w:rsidRPr="000C5972" w:rsidRDefault="00143B3C" w:rsidP="005C2183">
            <w:pPr>
              <w:rPr>
                <w:sz w:val="20"/>
                <w:szCs w:val="20"/>
              </w:rPr>
            </w:pPr>
          </w:p>
        </w:tc>
      </w:tr>
      <w:tr w:rsidR="00143B3C" w:rsidRPr="000C5972" w14:paraId="0DA87FB3"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197"/>
        </w:trPr>
        <w:tc>
          <w:tcPr>
            <w:tcW w:w="3086" w:type="dxa"/>
            <w:tcBorders>
              <w:top w:val="nil"/>
            </w:tcBorders>
            <w:shd w:val="clear" w:color="auto" w:fill="F7CAAC"/>
          </w:tcPr>
          <w:p w14:paraId="76233528" w14:textId="77777777" w:rsidR="00143B3C" w:rsidRPr="000C5972" w:rsidRDefault="00143B3C" w:rsidP="005C2183">
            <w:pPr>
              <w:rPr>
                <w:b/>
                <w:sz w:val="20"/>
                <w:szCs w:val="20"/>
              </w:rPr>
            </w:pPr>
            <w:r w:rsidRPr="000C5972">
              <w:rPr>
                <w:b/>
                <w:sz w:val="20"/>
                <w:szCs w:val="20"/>
              </w:rPr>
              <w:t>Garant předmětu</w:t>
            </w:r>
          </w:p>
        </w:tc>
        <w:tc>
          <w:tcPr>
            <w:tcW w:w="6769" w:type="dxa"/>
            <w:gridSpan w:val="7"/>
            <w:tcBorders>
              <w:top w:val="nil"/>
            </w:tcBorders>
          </w:tcPr>
          <w:p w14:paraId="3FBB408F" w14:textId="77777777" w:rsidR="00143B3C" w:rsidRPr="000C5972" w:rsidRDefault="00143B3C" w:rsidP="005C2183">
            <w:pPr>
              <w:jc w:val="both"/>
              <w:rPr>
                <w:sz w:val="20"/>
                <w:szCs w:val="20"/>
              </w:rPr>
            </w:pPr>
            <w:r w:rsidRPr="000C5972">
              <w:rPr>
                <w:sz w:val="20"/>
                <w:szCs w:val="20"/>
              </w:rPr>
              <w:t>MgA. Juraj Ondruš, Ph.D.</w:t>
            </w:r>
          </w:p>
        </w:tc>
      </w:tr>
      <w:tr w:rsidR="00143B3C" w:rsidRPr="000C5972" w14:paraId="43D9DCA6"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243"/>
        </w:trPr>
        <w:tc>
          <w:tcPr>
            <w:tcW w:w="3086" w:type="dxa"/>
            <w:tcBorders>
              <w:top w:val="nil"/>
            </w:tcBorders>
            <w:shd w:val="clear" w:color="auto" w:fill="F7CAAC"/>
          </w:tcPr>
          <w:p w14:paraId="1437B006" w14:textId="77777777" w:rsidR="00143B3C" w:rsidRPr="000C5972" w:rsidRDefault="00143B3C" w:rsidP="005C2183">
            <w:pPr>
              <w:rPr>
                <w:b/>
                <w:sz w:val="20"/>
                <w:szCs w:val="20"/>
              </w:rPr>
            </w:pPr>
            <w:r w:rsidRPr="000C5972">
              <w:rPr>
                <w:b/>
                <w:sz w:val="20"/>
                <w:szCs w:val="20"/>
              </w:rPr>
              <w:t>Zapojení garanta do výuky předmětu</w:t>
            </w:r>
          </w:p>
        </w:tc>
        <w:tc>
          <w:tcPr>
            <w:tcW w:w="6769" w:type="dxa"/>
            <w:gridSpan w:val="7"/>
            <w:tcBorders>
              <w:top w:val="nil"/>
            </w:tcBorders>
          </w:tcPr>
          <w:p w14:paraId="3768A049" w14:textId="58D3F271" w:rsidR="00143B3C" w:rsidRPr="000C5972" w:rsidRDefault="00143B3C" w:rsidP="005C2183">
            <w:pPr>
              <w:jc w:val="both"/>
              <w:rPr>
                <w:sz w:val="20"/>
                <w:szCs w:val="20"/>
              </w:rPr>
            </w:pPr>
            <w:r w:rsidRPr="000C5972">
              <w:rPr>
                <w:sz w:val="20"/>
                <w:szCs w:val="20"/>
              </w:rPr>
              <w:t>100 %</w:t>
            </w:r>
          </w:p>
        </w:tc>
      </w:tr>
      <w:tr w:rsidR="00143B3C" w:rsidRPr="000C5972" w14:paraId="06CD5A4B"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c>
          <w:tcPr>
            <w:tcW w:w="3086" w:type="dxa"/>
            <w:shd w:val="clear" w:color="auto" w:fill="F7CAAC"/>
          </w:tcPr>
          <w:p w14:paraId="17F294C3" w14:textId="77777777" w:rsidR="00143B3C" w:rsidRPr="000C5972" w:rsidRDefault="00143B3C" w:rsidP="005C2183">
            <w:pPr>
              <w:rPr>
                <w:b/>
                <w:sz w:val="20"/>
                <w:szCs w:val="20"/>
              </w:rPr>
            </w:pPr>
            <w:r w:rsidRPr="000C5972">
              <w:rPr>
                <w:b/>
                <w:sz w:val="20"/>
                <w:szCs w:val="20"/>
              </w:rPr>
              <w:t>Vyučující</w:t>
            </w:r>
          </w:p>
        </w:tc>
        <w:tc>
          <w:tcPr>
            <w:tcW w:w="6769" w:type="dxa"/>
            <w:gridSpan w:val="7"/>
            <w:tcBorders>
              <w:bottom w:val="nil"/>
            </w:tcBorders>
          </w:tcPr>
          <w:p w14:paraId="5041C91E" w14:textId="5608CC70" w:rsidR="00143B3C" w:rsidRPr="000C5972" w:rsidRDefault="00143B3C" w:rsidP="005C2183">
            <w:pPr>
              <w:jc w:val="both"/>
              <w:rPr>
                <w:sz w:val="20"/>
                <w:szCs w:val="20"/>
              </w:rPr>
            </w:pPr>
            <w:r w:rsidRPr="000C5972">
              <w:rPr>
                <w:sz w:val="20"/>
                <w:szCs w:val="20"/>
              </w:rPr>
              <w:t xml:space="preserve">MgA. Juraj Ondruš, Ph.D. </w:t>
            </w:r>
          </w:p>
        </w:tc>
      </w:tr>
      <w:tr w:rsidR="00143B3C" w:rsidRPr="000C5972" w14:paraId="1BA3A84D" w14:textId="77777777" w:rsidTr="00671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62"/>
        </w:trPr>
        <w:tc>
          <w:tcPr>
            <w:tcW w:w="9855" w:type="dxa"/>
            <w:gridSpan w:val="8"/>
            <w:tcBorders>
              <w:top w:val="nil"/>
            </w:tcBorders>
          </w:tcPr>
          <w:p w14:paraId="0F0DB349" w14:textId="77777777" w:rsidR="00143B3C" w:rsidRPr="000C5972" w:rsidRDefault="00143B3C" w:rsidP="005C2183">
            <w:pPr>
              <w:jc w:val="both"/>
              <w:rPr>
                <w:sz w:val="20"/>
                <w:szCs w:val="20"/>
              </w:rPr>
            </w:pPr>
          </w:p>
        </w:tc>
      </w:tr>
      <w:tr w:rsidR="00143B3C" w:rsidRPr="000C5972" w14:paraId="2B68835C"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c>
          <w:tcPr>
            <w:tcW w:w="3086" w:type="dxa"/>
            <w:shd w:val="clear" w:color="auto" w:fill="F7CAAC"/>
          </w:tcPr>
          <w:p w14:paraId="707C4EF6" w14:textId="77777777" w:rsidR="00143B3C" w:rsidRPr="000C5972" w:rsidRDefault="00143B3C" w:rsidP="005C2183">
            <w:pPr>
              <w:jc w:val="both"/>
              <w:rPr>
                <w:b/>
                <w:sz w:val="20"/>
                <w:szCs w:val="20"/>
              </w:rPr>
            </w:pPr>
            <w:r w:rsidRPr="000C5972">
              <w:rPr>
                <w:b/>
                <w:sz w:val="20"/>
                <w:szCs w:val="20"/>
              </w:rPr>
              <w:t>Stručná anotace předmětu</w:t>
            </w:r>
          </w:p>
        </w:tc>
        <w:tc>
          <w:tcPr>
            <w:tcW w:w="6769" w:type="dxa"/>
            <w:gridSpan w:val="7"/>
            <w:tcBorders>
              <w:bottom w:val="nil"/>
            </w:tcBorders>
          </w:tcPr>
          <w:p w14:paraId="6BEE2E06" w14:textId="77777777" w:rsidR="00143B3C" w:rsidRPr="000C5972" w:rsidRDefault="00143B3C" w:rsidP="005C2183">
            <w:pPr>
              <w:jc w:val="both"/>
              <w:rPr>
                <w:sz w:val="20"/>
                <w:szCs w:val="20"/>
              </w:rPr>
            </w:pPr>
          </w:p>
        </w:tc>
      </w:tr>
      <w:tr w:rsidR="00143B3C" w:rsidRPr="000C5972" w14:paraId="4A6446E6"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3938"/>
        </w:trPr>
        <w:tc>
          <w:tcPr>
            <w:tcW w:w="9855" w:type="dxa"/>
            <w:gridSpan w:val="8"/>
            <w:tcBorders>
              <w:top w:val="nil"/>
              <w:bottom w:val="single" w:sz="12" w:space="0" w:color="000000"/>
            </w:tcBorders>
          </w:tcPr>
          <w:p w14:paraId="06E09FAF" w14:textId="2C3A2AAA" w:rsidR="00143B3C" w:rsidRPr="006713AF" w:rsidRDefault="00143B3C" w:rsidP="006713AF">
            <w:pPr>
              <w:spacing w:after="120"/>
              <w:jc w:val="both"/>
              <w:rPr>
                <w:sz w:val="20"/>
                <w:szCs w:val="20"/>
              </w:rPr>
            </w:pPr>
            <w:r w:rsidRPr="000C5972">
              <w:rPr>
                <w:sz w:val="20"/>
                <w:szCs w:val="20"/>
              </w:rPr>
              <w:t xml:space="preserve">Cílem předmětu je úvodní seznámení studentů se základy střihové skladby. V rámci předmětu budou vysvětleny základní pojmy filmové řeči (analýza a syntéza, filmová forma, základní jednotky filmu, velikosti a úhly záběrů, </w:t>
            </w:r>
            <w:proofErr w:type="spellStart"/>
            <w:r w:rsidRPr="000C5972">
              <w:rPr>
                <w:sz w:val="20"/>
                <w:szCs w:val="20"/>
              </w:rPr>
              <w:t>předsnímací</w:t>
            </w:r>
            <w:proofErr w:type="spellEnd"/>
            <w:r w:rsidRPr="000C5972">
              <w:rPr>
                <w:sz w:val="20"/>
                <w:szCs w:val="20"/>
              </w:rPr>
              <w:t xml:space="preserve"> </w:t>
            </w:r>
            <w:r w:rsidR="006713AF">
              <w:rPr>
                <w:sz w:val="20"/>
                <w:szCs w:val="20"/>
              </w:rPr>
              <w:br/>
            </w:r>
            <w:r w:rsidRPr="000C5972">
              <w:rPr>
                <w:sz w:val="20"/>
                <w:szCs w:val="20"/>
              </w:rPr>
              <w:t xml:space="preserve">a snímací jednoty, pravidlo osy, pravidlo 30 stupňů, skladebná pravidla a vazba, </w:t>
            </w:r>
            <w:proofErr w:type="spellStart"/>
            <w:r w:rsidRPr="000C5972">
              <w:rPr>
                <w:sz w:val="20"/>
                <w:szCs w:val="20"/>
              </w:rPr>
              <w:t>temporytmus</w:t>
            </w:r>
            <w:proofErr w:type="spellEnd"/>
            <w:r w:rsidRPr="000C5972">
              <w:rPr>
                <w:sz w:val="20"/>
                <w:szCs w:val="20"/>
              </w:rPr>
              <w:t xml:space="preserve">, lineární vyprávění, </w:t>
            </w:r>
            <w:proofErr w:type="spellStart"/>
            <w:r w:rsidRPr="000C5972">
              <w:rPr>
                <w:sz w:val="20"/>
                <w:szCs w:val="20"/>
              </w:rPr>
              <w:t>rapidmontáž</w:t>
            </w:r>
            <w:proofErr w:type="spellEnd"/>
            <w:r w:rsidRPr="000C5972">
              <w:rPr>
                <w:sz w:val="20"/>
                <w:szCs w:val="20"/>
              </w:rPr>
              <w:t>, ostrý střih). Zároveň budou definovány a procvičeny základní střihové postupy (střih v klidu a pohybu, střihové podněty, návaznost kontinuálního pohybu atd). </w:t>
            </w:r>
          </w:p>
          <w:p w14:paraId="1DDE405A" w14:textId="77777777" w:rsidR="00143B3C" w:rsidRPr="000C5972" w:rsidRDefault="00143B3C" w:rsidP="00CE41A2">
            <w:pPr>
              <w:numPr>
                <w:ilvl w:val="0"/>
                <w:numId w:val="16"/>
              </w:numPr>
              <w:pBdr>
                <w:top w:val="nil"/>
                <w:left w:val="nil"/>
                <w:bottom w:val="nil"/>
                <w:right w:val="nil"/>
                <w:between w:val="nil"/>
              </w:pBdr>
              <w:spacing w:line="259" w:lineRule="auto"/>
              <w:rPr>
                <w:color w:val="000000"/>
                <w:sz w:val="20"/>
                <w:szCs w:val="20"/>
              </w:rPr>
            </w:pPr>
            <w:r w:rsidRPr="000C5972">
              <w:rPr>
                <w:color w:val="000000"/>
                <w:sz w:val="20"/>
                <w:szCs w:val="20"/>
              </w:rPr>
              <w:t>Základní pojmy a pravidla střihové skladby </w:t>
            </w:r>
          </w:p>
          <w:p w14:paraId="72577D35" w14:textId="77777777" w:rsidR="00143B3C" w:rsidRPr="000C5972" w:rsidRDefault="00143B3C" w:rsidP="00CE41A2">
            <w:pPr>
              <w:numPr>
                <w:ilvl w:val="0"/>
                <w:numId w:val="16"/>
              </w:numPr>
              <w:pBdr>
                <w:top w:val="nil"/>
                <w:left w:val="nil"/>
                <w:bottom w:val="nil"/>
                <w:right w:val="nil"/>
                <w:between w:val="nil"/>
              </w:pBdr>
              <w:spacing w:line="259" w:lineRule="auto"/>
              <w:rPr>
                <w:color w:val="000000"/>
                <w:sz w:val="20"/>
                <w:szCs w:val="20"/>
              </w:rPr>
            </w:pPr>
            <w:r w:rsidRPr="000C5972">
              <w:rPr>
                <w:color w:val="000000"/>
                <w:sz w:val="20"/>
                <w:szCs w:val="20"/>
              </w:rPr>
              <w:t>Filmová forma a montáž </w:t>
            </w:r>
          </w:p>
          <w:p w14:paraId="216B4328" w14:textId="77777777" w:rsidR="00143B3C" w:rsidRPr="000C5972" w:rsidRDefault="00143B3C" w:rsidP="00CE41A2">
            <w:pPr>
              <w:numPr>
                <w:ilvl w:val="0"/>
                <w:numId w:val="16"/>
              </w:numPr>
              <w:pBdr>
                <w:top w:val="nil"/>
                <w:left w:val="nil"/>
                <w:bottom w:val="nil"/>
                <w:right w:val="nil"/>
                <w:between w:val="nil"/>
              </w:pBdr>
              <w:spacing w:line="259" w:lineRule="auto"/>
              <w:rPr>
                <w:color w:val="000000"/>
                <w:sz w:val="20"/>
                <w:szCs w:val="20"/>
              </w:rPr>
            </w:pPr>
            <w:r w:rsidRPr="000C5972">
              <w:rPr>
                <w:color w:val="000000"/>
                <w:sz w:val="20"/>
                <w:szCs w:val="20"/>
              </w:rPr>
              <w:t>Skladebný materiál </w:t>
            </w:r>
          </w:p>
          <w:p w14:paraId="2AFC1466" w14:textId="77777777" w:rsidR="00143B3C" w:rsidRPr="000C5972" w:rsidRDefault="00143B3C" w:rsidP="00CE41A2">
            <w:pPr>
              <w:numPr>
                <w:ilvl w:val="0"/>
                <w:numId w:val="16"/>
              </w:numPr>
              <w:pBdr>
                <w:top w:val="nil"/>
                <w:left w:val="nil"/>
                <w:bottom w:val="nil"/>
                <w:right w:val="nil"/>
                <w:between w:val="nil"/>
              </w:pBdr>
              <w:spacing w:line="259" w:lineRule="auto"/>
              <w:rPr>
                <w:color w:val="000000"/>
                <w:sz w:val="20"/>
                <w:szCs w:val="20"/>
              </w:rPr>
            </w:pPr>
            <w:r w:rsidRPr="000C5972">
              <w:rPr>
                <w:color w:val="000000"/>
                <w:sz w:val="20"/>
                <w:szCs w:val="20"/>
              </w:rPr>
              <w:t>Vazba mezi záběry </w:t>
            </w:r>
          </w:p>
          <w:p w14:paraId="23A74FBE" w14:textId="77777777" w:rsidR="00143B3C" w:rsidRPr="000C5972" w:rsidRDefault="00143B3C" w:rsidP="00CE41A2">
            <w:pPr>
              <w:numPr>
                <w:ilvl w:val="0"/>
                <w:numId w:val="16"/>
              </w:numPr>
              <w:pBdr>
                <w:top w:val="nil"/>
                <w:left w:val="nil"/>
                <w:bottom w:val="nil"/>
                <w:right w:val="nil"/>
                <w:between w:val="nil"/>
              </w:pBdr>
              <w:spacing w:line="259" w:lineRule="auto"/>
              <w:rPr>
                <w:color w:val="000000"/>
                <w:sz w:val="20"/>
                <w:szCs w:val="20"/>
              </w:rPr>
            </w:pPr>
            <w:r w:rsidRPr="000C5972">
              <w:rPr>
                <w:color w:val="000000"/>
                <w:sz w:val="20"/>
                <w:szCs w:val="20"/>
              </w:rPr>
              <w:t>Řazení, délka a návaznost záběrů </w:t>
            </w:r>
          </w:p>
          <w:p w14:paraId="64AAF8D3" w14:textId="77777777" w:rsidR="00143B3C" w:rsidRPr="000C5972" w:rsidRDefault="00143B3C" w:rsidP="00CE41A2">
            <w:pPr>
              <w:numPr>
                <w:ilvl w:val="0"/>
                <w:numId w:val="16"/>
              </w:numPr>
              <w:pBdr>
                <w:top w:val="nil"/>
                <w:left w:val="nil"/>
                <w:bottom w:val="nil"/>
                <w:right w:val="nil"/>
                <w:between w:val="nil"/>
              </w:pBdr>
              <w:spacing w:line="259" w:lineRule="auto"/>
              <w:rPr>
                <w:color w:val="000000"/>
                <w:sz w:val="20"/>
                <w:szCs w:val="20"/>
              </w:rPr>
            </w:pPr>
            <w:r w:rsidRPr="000C5972">
              <w:rPr>
                <w:color w:val="000000"/>
                <w:sz w:val="20"/>
                <w:szCs w:val="20"/>
              </w:rPr>
              <w:t>Čas a prostor ve filmu </w:t>
            </w:r>
          </w:p>
          <w:p w14:paraId="0E189777" w14:textId="77777777" w:rsidR="00143B3C" w:rsidRPr="000C5972" w:rsidRDefault="00143B3C" w:rsidP="00CE41A2">
            <w:pPr>
              <w:numPr>
                <w:ilvl w:val="0"/>
                <w:numId w:val="16"/>
              </w:numPr>
              <w:pBdr>
                <w:top w:val="nil"/>
                <w:left w:val="nil"/>
                <w:bottom w:val="nil"/>
                <w:right w:val="nil"/>
                <w:between w:val="nil"/>
              </w:pBdr>
              <w:spacing w:line="259" w:lineRule="auto"/>
              <w:rPr>
                <w:color w:val="000000"/>
                <w:sz w:val="20"/>
                <w:szCs w:val="20"/>
              </w:rPr>
            </w:pPr>
            <w:r w:rsidRPr="000C5972">
              <w:rPr>
                <w:color w:val="000000"/>
                <w:sz w:val="20"/>
                <w:szCs w:val="20"/>
              </w:rPr>
              <w:t>Střih sekvencí, skladebné typy montáží </w:t>
            </w:r>
          </w:p>
          <w:p w14:paraId="6077576B" w14:textId="77777777" w:rsidR="00143B3C" w:rsidRPr="000C5972" w:rsidRDefault="00143B3C" w:rsidP="00CE41A2">
            <w:pPr>
              <w:numPr>
                <w:ilvl w:val="0"/>
                <w:numId w:val="16"/>
              </w:numPr>
              <w:pBdr>
                <w:top w:val="nil"/>
                <w:left w:val="nil"/>
                <w:bottom w:val="nil"/>
                <w:right w:val="nil"/>
                <w:between w:val="nil"/>
              </w:pBdr>
              <w:spacing w:line="259" w:lineRule="auto"/>
              <w:rPr>
                <w:color w:val="000000"/>
                <w:sz w:val="20"/>
                <w:szCs w:val="20"/>
              </w:rPr>
            </w:pPr>
            <w:r w:rsidRPr="000C5972">
              <w:rPr>
                <w:color w:val="000000"/>
                <w:sz w:val="20"/>
                <w:szCs w:val="20"/>
              </w:rPr>
              <w:t>Tempo a rytmus </w:t>
            </w:r>
          </w:p>
          <w:p w14:paraId="5D617DA2" w14:textId="77777777" w:rsidR="00143B3C" w:rsidRPr="000C5972" w:rsidRDefault="00143B3C" w:rsidP="00CE41A2">
            <w:pPr>
              <w:numPr>
                <w:ilvl w:val="0"/>
                <w:numId w:val="16"/>
              </w:numPr>
              <w:pBdr>
                <w:top w:val="nil"/>
                <w:left w:val="nil"/>
                <w:bottom w:val="nil"/>
                <w:right w:val="nil"/>
                <w:between w:val="nil"/>
              </w:pBdr>
              <w:spacing w:after="120"/>
              <w:ind w:left="714" w:hanging="357"/>
              <w:rPr>
                <w:color w:val="000000"/>
                <w:sz w:val="20"/>
                <w:szCs w:val="20"/>
              </w:rPr>
            </w:pPr>
            <w:r w:rsidRPr="000C5972">
              <w:rPr>
                <w:color w:val="000000"/>
                <w:sz w:val="20"/>
                <w:szCs w:val="20"/>
              </w:rPr>
              <w:t>Lineární střihová skladba </w:t>
            </w:r>
          </w:p>
          <w:p w14:paraId="319F614B" w14:textId="6F7AB4E9" w:rsidR="00143B3C" w:rsidRPr="000C5972" w:rsidRDefault="00143B3C" w:rsidP="005C2183">
            <w:pPr>
              <w:jc w:val="both"/>
              <w:rPr>
                <w:sz w:val="20"/>
                <w:szCs w:val="20"/>
              </w:rPr>
            </w:pPr>
            <w:r w:rsidRPr="000C5972">
              <w:rPr>
                <w:sz w:val="20"/>
                <w:szCs w:val="20"/>
              </w:rPr>
              <w:t xml:space="preserve">Student získá základní orientaci v procesu střihové skladby animovaného filmu. Obeznámí se s klíčovými kategoriemi </w:t>
            </w:r>
            <w:r w:rsidR="006713AF">
              <w:rPr>
                <w:sz w:val="20"/>
                <w:szCs w:val="20"/>
              </w:rPr>
              <w:br/>
            </w:r>
            <w:r w:rsidRPr="000C5972">
              <w:rPr>
                <w:sz w:val="20"/>
                <w:szCs w:val="20"/>
              </w:rPr>
              <w:t>a fázemi procesu, důraz bude kladen na pochopení role střihu jakožto nejen technické, ale i dramaturgické složky díla. Na základě praktických cvičení si osvojí práci se základními technickými nástroji pro střih animovaného filmu.</w:t>
            </w:r>
          </w:p>
        </w:tc>
      </w:tr>
      <w:tr w:rsidR="00143B3C" w:rsidRPr="000C5972" w14:paraId="3D7EEC58"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265"/>
        </w:trPr>
        <w:tc>
          <w:tcPr>
            <w:tcW w:w="3653" w:type="dxa"/>
            <w:gridSpan w:val="2"/>
            <w:tcBorders>
              <w:top w:val="nil"/>
            </w:tcBorders>
            <w:shd w:val="clear" w:color="auto" w:fill="F7CAAC"/>
          </w:tcPr>
          <w:p w14:paraId="0400B86E" w14:textId="77777777" w:rsidR="00143B3C" w:rsidRPr="000C5972" w:rsidRDefault="00143B3C" w:rsidP="005C2183">
            <w:pPr>
              <w:jc w:val="both"/>
              <w:rPr>
                <w:sz w:val="20"/>
                <w:szCs w:val="20"/>
              </w:rPr>
            </w:pPr>
            <w:r w:rsidRPr="000C5972">
              <w:rPr>
                <w:b/>
                <w:sz w:val="20"/>
                <w:szCs w:val="20"/>
              </w:rPr>
              <w:t>Studijní literatura a studijní pomůcky</w:t>
            </w:r>
          </w:p>
        </w:tc>
        <w:tc>
          <w:tcPr>
            <w:tcW w:w="6202" w:type="dxa"/>
            <w:gridSpan w:val="6"/>
            <w:tcBorders>
              <w:top w:val="nil"/>
              <w:bottom w:val="nil"/>
            </w:tcBorders>
          </w:tcPr>
          <w:p w14:paraId="2AB00364" w14:textId="77777777" w:rsidR="00143B3C" w:rsidRPr="000C5972" w:rsidRDefault="00143B3C" w:rsidP="005C2183">
            <w:pPr>
              <w:jc w:val="both"/>
              <w:rPr>
                <w:sz w:val="20"/>
                <w:szCs w:val="20"/>
              </w:rPr>
            </w:pPr>
          </w:p>
        </w:tc>
      </w:tr>
      <w:tr w:rsidR="00143B3C" w:rsidRPr="000C5972" w14:paraId="4FEF54C4" w14:textId="77777777" w:rsidTr="005C21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1497"/>
        </w:trPr>
        <w:tc>
          <w:tcPr>
            <w:tcW w:w="9855" w:type="dxa"/>
            <w:gridSpan w:val="8"/>
            <w:tcBorders>
              <w:top w:val="nil"/>
            </w:tcBorders>
          </w:tcPr>
          <w:p w14:paraId="493DBDB7" w14:textId="77777777" w:rsidR="00143B3C" w:rsidRPr="000C5972" w:rsidRDefault="00143B3C" w:rsidP="009D4482">
            <w:pPr>
              <w:rPr>
                <w:sz w:val="20"/>
                <w:szCs w:val="20"/>
                <w:highlight w:val="white"/>
              </w:rPr>
            </w:pPr>
            <w:r w:rsidRPr="000C5972">
              <w:rPr>
                <w:b/>
                <w:sz w:val="20"/>
                <w:szCs w:val="20"/>
              </w:rPr>
              <w:t>Povinná:</w:t>
            </w:r>
          </w:p>
          <w:p w14:paraId="4561C329" w14:textId="77777777" w:rsidR="009D4482" w:rsidRDefault="00143B3C" w:rsidP="009D4482">
            <w:pPr>
              <w:rPr>
                <w:color w:val="000000"/>
                <w:sz w:val="20"/>
                <w:szCs w:val="20"/>
                <w:highlight w:val="white"/>
              </w:rPr>
            </w:pPr>
            <w:r w:rsidRPr="000C5972">
              <w:rPr>
                <w:color w:val="000000"/>
                <w:sz w:val="20"/>
                <w:szCs w:val="20"/>
                <w:highlight w:val="white"/>
              </w:rPr>
              <w:t>KUČERA, Jan.</w:t>
            </w:r>
            <w:r w:rsidRPr="000C5972">
              <w:rPr>
                <w:sz w:val="20"/>
                <w:szCs w:val="20"/>
                <w:highlight w:val="white"/>
              </w:rPr>
              <w:t> </w:t>
            </w:r>
            <w:r w:rsidRPr="000C5972">
              <w:rPr>
                <w:i/>
                <w:color w:val="000000"/>
                <w:sz w:val="20"/>
                <w:szCs w:val="20"/>
                <w:highlight w:val="white"/>
              </w:rPr>
              <w:t>Střihová skladba ve filmu a v televizi</w:t>
            </w:r>
            <w:r w:rsidRPr="000C5972">
              <w:rPr>
                <w:color w:val="000000"/>
                <w:sz w:val="20"/>
                <w:szCs w:val="20"/>
                <w:highlight w:val="white"/>
              </w:rPr>
              <w:t xml:space="preserve">. 2. dopl. vyd. Praha: Akademie múzických umění, 2002. </w:t>
            </w:r>
          </w:p>
          <w:p w14:paraId="60A3F5D6" w14:textId="574D23C3" w:rsidR="00143B3C" w:rsidRPr="000C5972" w:rsidRDefault="00143B3C" w:rsidP="009D4482">
            <w:pPr>
              <w:rPr>
                <w:color w:val="000000"/>
                <w:sz w:val="20"/>
                <w:szCs w:val="20"/>
                <w:highlight w:val="white"/>
              </w:rPr>
            </w:pPr>
            <w:r w:rsidRPr="000C5972">
              <w:rPr>
                <w:color w:val="000000"/>
                <w:sz w:val="20"/>
                <w:szCs w:val="20"/>
                <w:highlight w:val="white"/>
              </w:rPr>
              <w:t>ISBN 8073318962.</w:t>
            </w:r>
          </w:p>
          <w:p w14:paraId="0D1B0337" w14:textId="77777777" w:rsidR="00143B3C" w:rsidRPr="000C5972" w:rsidRDefault="00143B3C" w:rsidP="009D4482">
            <w:pPr>
              <w:rPr>
                <w:b/>
                <w:sz w:val="20"/>
                <w:szCs w:val="20"/>
              </w:rPr>
            </w:pPr>
            <w:r w:rsidRPr="000C5972">
              <w:rPr>
                <w:b/>
                <w:sz w:val="20"/>
                <w:szCs w:val="20"/>
              </w:rPr>
              <w:t>Doporučená:</w:t>
            </w:r>
          </w:p>
          <w:p w14:paraId="20D3E6D8" w14:textId="77777777" w:rsidR="008D0BD5" w:rsidRDefault="008D0BD5" w:rsidP="008D0BD5">
            <w:pPr>
              <w:rPr>
                <w:ins w:id="54" w:author="Hana Ponížilová" w:date="2023-05-26T12:32:00Z"/>
                <w:rFonts w:eastAsia="Arial Unicode MS"/>
                <w:sz w:val="20"/>
                <w:szCs w:val="20"/>
                <w:shd w:val="clear" w:color="auto" w:fill="FFFFFF"/>
              </w:rPr>
            </w:pPr>
            <w:ins w:id="55" w:author="Hana Ponížilová" w:date="2023-05-26T12:32:00Z">
              <w:r w:rsidRPr="00FF3692">
                <w:rPr>
                  <w:color w:val="000000"/>
                  <w:sz w:val="20"/>
                  <w:szCs w:val="20"/>
                </w:rPr>
                <w:t xml:space="preserve">BORDWELL, David a Kristin THOMPSON. </w:t>
              </w:r>
              <w:r w:rsidRPr="00FF3692">
                <w:rPr>
                  <w:i/>
                  <w:iCs/>
                  <w:color w:val="000000"/>
                  <w:sz w:val="20"/>
                  <w:szCs w:val="20"/>
                </w:rPr>
                <w:t>Umění filmu: úvod do studia formy a stylu</w:t>
              </w:r>
              <w:r w:rsidRPr="00FF3692">
                <w:rPr>
                  <w:color w:val="000000"/>
                  <w:sz w:val="20"/>
                  <w:szCs w:val="20"/>
                </w:rPr>
                <w:t>. V Praze: Nakladatelství Akademie múzických umění, 2022. ISBN 978-80-7331-629-7.</w:t>
              </w:r>
            </w:ins>
          </w:p>
          <w:p w14:paraId="1660E2D8" w14:textId="77777777" w:rsidR="009D4482" w:rsidRDefault="00143B3C" w:rsidP="009D4482">
            <w:pPr>
              <w:rPr>
                <w:color w:val="000000"/>
                <w:sz w:val="20"/>
                <w:szCs w:val="20"/>
                <w:highlight w:val="white"/>
              </w:rPr>
            </w:pPr>
            <w:r w:rsidRPr="000C5972">
              <w:rPr>
                <w:color w:val="000000"/>
                <w:sz w:val="20"/>
                <w:szCs w:val="20"/>
                <w:highlight w:val="white"/>
              </w:rPr>
              <w:t>BOWEN, Christopher J. a Roy THOMPSON.</w:t>
            </w:r>
            <w:r w:rsidRPr="000C5972">
              <w:rPr>
                <w:sz w:val="20"/>
                <w:szCs w:val="20"/>
                <w:highlight w:val="white"/>
              </w:rPr>
              <w:t> </w:t>
            </w:r>
            <w:proofErr w:type="spellStart"/>
            <w:r w:rsidRPr="000C5972">
              <w:rPr>
                <w:i/>
                <w:color w:val="000000"/>
                <w:sz w:val="20"/>
                <w:szCs w:val="20"/>
                <w:highlight w:val="white"/>
              </w:rPr>
              <w:t>Grammar</w:t>
            </w:r>
            <w:proofErr w:type="spellEnd"/>
            <w:r w:rsidRPr="000C5972">
              <w:rPr>
                <w:i/>
                <w:color w:val="000000"/>
                <w:sz w:val="20"/>
                <w:szCs w:val="20"/>
                <w:highlight w:val="white"/>
              </w:rPr>
              <w:t xml:space="preserve"> of </w:t>
            </w:r>
            <w:proofErr w:type="spellStart"/>
            <w:r w:rsidRPr="000C5972">
              <w:rPr>
                <w:i/>
                <w:color w:val="000000"/>
                <w:sz w:val="20"/>
                <w:szCs w:val="20"/>
                <w:highlight w:val="white"/>
              </w:rPr>
              <w:t>the</w:t>
            </w:r>
            <w:proofErr w:type="spellEnd"/>
            <w:r w:rsidRPr="000C5972">
              <w:rPr>
                <w:i/>
                <w:color w:val="000000"/>
                <w:sz w:val="20"/>
                <w:szCs w:val="20"/>
                <w:highlight w:val="white"/>
              </w:rPr>
              <w:t xml:space="preserve"> </w:t>
            </w:r>
            <w:proofErr w:type="spellStart"/>
            <w:r w:rsidRPr="000C5972">
              <w:rPr>
                <w:i/>
                <w:color w:val="000000"/>
                <w:sz w:val="20"/>
                <w:szCs w:val="20"/>
                <w:highlight w:val="white"/>
              </w:rPr>
              <w:t>edit</w:t>
            </w:r>
            <w:proofErr w:type="spellEnd"/>
            <w:r w:rsidRPr="000C5972">
              <w:rPr>
                <w:color w:val="000000"/>
                <w:sz w:val="20"/>
                <w:szCs w:val="20"/>
                <w:highlight w:val="white"/>
              </w:rPr>
              <w:t xml:space="preserve">. 3rd </w:t>
            </w:r>
            <w:proofErr w:type="spellStart"/>
            <w:r w:rsidRPr="000C5972">
              <w:rPr>
                <w:color w:val="000000"/>
                <w:sz w:val="20"/>
                <w:szCs w:val="20"/>
                <w:highlight w:val="white"/>
              </w:rPr>
              <w:t>ed</w:t>
            </w:r>
            <w:proofErr w:type="spellEnd"/>
            <w:r w:rsidRPr="000C5972">
              <w:rPr>
                <w:color w:val="000000"/>
                <w:sz w:val="20"/>
                <w:szCs w:val="20"/>
                <w:highlight w:val="white"/>
              </w:rPr>
              <w:t xml:space="preserve">. New York: </w:t>
            </w:r>
            <w:proofErr w:type="spellStart"/>
            <w:r w:rsidRPr="000C5972">
              <w:rPr>
                <w:color w:val="000000"/>
                <w:sz w:val="20"/>
                <w:szCs w:val="20"/>
                <w:highlight w:val="white"/>
              </w:rPr>
              <w:t>Focal</w:t>
            </w:r>
            <w:proofErr w:type="spellEnd"/>
            <w:r w:rsidRPr="000C5972">
              <w:rPr>
                <w:color w:val="000000"/>
                <w:sz w:val="20"/>
                <w:szCs w:val="20"/>
                <w:highlight w:val="white"/>
              </w:rPr>
              <w:t xml:space="preserve">, 2013. </w:t>
            </w:r>
          </w:p>
          <w:p w14:paraId="03DE39D9" w14:textId="46ADD8BF" w:rsidR="00143B3C" w:rsidRPr="000C5972" w:rsidRDefault="00143B3C" w:rsidP="009D4482">
            <w:pPr>
              <w:rPr>
                <w:color w:val="000000"/>
                <w:sz w:val="20"/>
                <w:szCs w:val="20"/>
                <w:highlight w:val="white"/>
              </w:rPr>
            </w:pPr>
            <w:r w:rsidRPr="000C5972">
              <w:rPr>
                <w:color w:val="000000"/>
                <w:sz w:val="20"/>
                <w:szCs w:val="20"/>
                <w:highlight w:val="white"/>
              </w:rPr>
              <w:t>ISBN 978-0-240-52600-3.</w:t>
            </w:r>
          </w:p>
          <w:p w14:paraId="234F7437" w14:textId="77777777" w:rsidR="0044567B" w:rsidRPr="000C5972" w:rsidRDefault="0044567B" w:rsidP="0044567B">
            <w:pPr>
              <w:rPr>
                <w:b/>
                <w:sz w:val="20"/>
                <w:szCs w:val="20"/>
              </w:rPr>
            </w:pPr>
            <w:r w:rsidRPr="000C5972">
              <w:rPr>
                <w:sz w:val="20"/>
                <w:szCs w:val="20"/>
                <w:highlight w:val="white"/>
              </w:rPr>
              <w:t>DMYTRYK, Edward. </w:t>
            </w:r>
            <w:r w:rsidRPr="000C5972">
              <w:rPr>
                <w:i/>
                <w:sz w:val="20"/>
                <w:szCs w:val="20"/>
                <w:highlight w:val="white"/>
              </w:rPr>
              <w:t xml:space="preserve">On film </w:t>
            </w:r>
            <w:proofErr w:type="spellStart"/>
            <w:r w:rsidRPr="000C5972">
              <w:rPr>
                <w:i/>
                <w:sz w:val="20"/>
                <w:szCs w:val="20"/>
                <w:highlight w:val="white"/>
              </w:rPr>
              <w:t>editing</w:t>
            </w:r>
            <w:proofErr w:type="spellEnd"/>
            <w:r w:rsidRPr="000C5972">
              <w:rPr>
                <w:i/>
                <w:sz w:val="20"/>
                <w:szCs w:val="20"/>
                <w:highlight w:val="white"/>
              </w:rPr>
              <w:t xml:space="preserve">: </w:t>
            </w:r>
            <w:proofErr w:type="spellStart"/>
            <w:r w:rsidRPr="000C5972">
              <w:rPr>
                <w:i/>
                <w:sz w:val="20"/>
                <w:szCs w:val="20"/>
                <w:highlight w:val="white"/>
              </w:rPr>
              <w:t>an</w:t>
            </w:r>
            <w:proofErr w:type="spellEnd"/>
            <w:r w:rsidRPr="000C5972">
              <w:rPr>
                <w:i/>
                <w:sz w:val="20"/>
                <w:szCs w:val="20"/>
                <w:highlight w:val="white"/>
              </w:rPr>
              <w:t xml:space="preserve"> </w:t>
            </w:r>
            <w:proofErr w:type="spellStart"/>
            <w:r w:rsidRPr="000C5972">
              <w:rPr>
                <w:i/>
                <w:sz w:val="20"/>
                <w:szCs w:val="20"/>
                <w:highlight w:val="white"/>
              </w:rPr>
              <w:t>introduction</w:t>
            </w:r>
            <w:proofErr w:type="spellEnd"/>
            <w:r w:rsidRPr="000C5972">
              <w:rPr>
                <w:i/>
                <w:sz w:val="20"/>
                <w:szCs w:val="20"/>
                <w:highlight w:val="white"/>
              </w:rPr>
              <w:t xml:space="preserve"> to </w:t>
            </w:r>
            <w:proofErr w:type="spellStart"/>
            <w:r w:rsidRPr="000C5972">
              <w:rPr>
                <w:i/>
                <w:sz w:val="20"/>
                <w:szCs w:val="20"/>
                <w:highlight w:val="white"/>
              </w:rPr>
              <w:t>the</w:t>
            </w:r>
            <w:proofErr w:type="spellEnd"/>
            <w:r w:rsidRPr="000C5972">
              <w:rPr>
                <w:i/>
                <w:sz w:val="20"/>
                <w:szCs w:val="20"/>
                <w:highlight w:val="white"/>
              </w:rPr>
              <w:t xml:space="preserve"> art </w:t>
            </w:r>
            <w:proofErr w:type="spellStart"/>
            <w:r w:rsidRPr="000C5972">
              <w:rPr>
                <w:i/>
                <w:sz w:val="20"/>
                <w:szCs w:val="20"/>
                <w:highlight w:val="white"/>
              </w:rPr>
              <w:t>of</w:t>
            </w:r>
            <w:proofErr w:type="spellEnd"/>
            <w:r w:rsidRPr="000C5972">
              <w:rPr>
                <w:i/>
                <w:sz w:val="20"/>
                <w:szCs w:val="20"/>
                <w:highlight w:val="white"/>
              </w:rPr>
              <w:t xml:space="preserve"> film </w:t>
            </w:r>
            <w:proofErr w:type="spellStart"/>
            <w:r w:rsidRPr="000C5972">
              <w:rPr>
                <w:i/>
                <w:sz w:val="20"/>
                <w:szCs w:val="20"/>
                <w:highlight w:val="white"/>
              </w:rPr>
              <w:t>construction</w:t>
            </w:r>
            <w:proofErr w:type="spellEnd"/>
            <w:r w:rsidRPr="000C5972">
              <w:rPr>
                <w:sz w:val="20"/>
                <w:szCs w:val="20"/>
                <w:highlight w:val="white"/>
              </w:rPr>
              <w:t xml:space="preserve">. New York: </w:t>
            </w:r>
            <w:proofErr w:type="spellStart"/>
            <w:r w:rsidRPr="000C5972">
              <w:rPr>
                <w:sz w:val="20"/>
                <w:szCs w:val="20"/>
                <w:highlight w:val="white"/>
              </w:rPr>
              <w:t>Focal</w:t>
            </w:r>
            <w:proofErr w:type="spellEnd"/>
            <w:r w:rsidRPr="000C5972">
              <w:rPr>
                <w:sz w:val="20"/>
                <w:szCs w:val="20"/>
                <w:highlight w:val="white"/>
              </w:rPr>
              <w:t xml:space="preserve"> </w:t>
            </w:r>
            <w:proofErr w:type="spellStart"/>
            <w:r w:rsidRPr="000C5972">
              <w:rPr>
                <w:sz w:val="20"/>
                <w:szCs w:val="20"/>
                <w:highlight w:val="white"/>
              </w:rPr>
              <w:t>Press</w:t>
            </w:r>
            <w:proofErr w:type="spellEnd"/>
            <w:r w:rsidRPr="000C5972">
              <w:rPr>
                <w:sz w:val="20"/>
                <w:szCs w:val="20"/>
                <w:highlight w:val="white"/>
              </w:rPr>
              <w:t>, Taylor &amp; Francis Group, 1984. ISBN 0-240-51738-5. </w:t>
            </w:r>
          </w:p>
          <w:p w14:paraId="2D38B458" w14:textId="77777777" w:rsidR="004801CE" w:rsidRDefault="00975342" w:rsidP="00975342">
            <w:pPr>
              <w:rPr>
                <w:color w:val="000000"/>
                <w:sz w:val="20"/>
                <w:szCs w:val="20"/>
              </w:rPr>
            </w:pPr>
            <w:r w:rsidRPr="00975342">
              <w:rPr>
                <w:color w:val="000000"/>
                <w:sz w:val="20"/>
                <w:szCs w:val="20"/>
              </w:rPr>
              <w:t xml:space="preserve">LANDAU, Neil. FREDERICK, Matthew. 101 </w:t>
            </w:r>
            <w:proofErr w:type="spellStart"/>
            <w:r w:rsidRPr="00975342">
              <w:rPr>
                <w:color w:val="000000"/>
                <w:sz w:val="20"/>
                <w:szCs w:val="20"/>
              </w:rPr>
              <w:t>things</w:t>
            </w:r>
            <w:proofErr w:type="spellEnd"/>
            <w:r w:rsidRPr="00975342">
              <w:rPr>
                <w:color w:val="000000"/>
                <w:sz w:val="20"/>
                <w:szCs w:val="20"/>
              </w:rPr>
              <w:t xml:space="preserve"> I </w:t>
            </w:r>
            <w:proofErr w:type="spellStart"/>
            <w:r w:rsidRPr="00975342">
              <w:rPr>
                <w:color w:val="000000"/>
                <w:sz w:val="20"/>
                <w:szCs w:val="20"/>
              </w:rPr>
              <w:t>learned</w:t>
            </w:r>
            <w:proofErr w:type="spellEnd"/>
            <w:r w:rsidRPr="00975342">
              <w:rPr>
                <w:color w:val="000000"/>
                <w:sz w:val="20"/>
                <w:szCs w:val="20"/>
              </w:rPr>
              <w:t xml:space="preserve"> in film </w:t>
            </w:r>
            <w:proofErr w:type="spellStart"/>
            <w:r w:rsidRPr="00975342">
              <w:rPr>
                <w:color w:val="000000"/>
                <w:sz w:val="20"/>
                <w:szCs w:val="20"/>
              </w:rPr>
              <w:t>school</w:t>
            </w:r>
            <w:proofErr w:type="spellEnd"/>
            <w:r w:rsidRPr="00975342">
              <w:rPr>
                <w:color w:val="000000"/>
                <w:sz w:val="20"/>
                <w:szCs w:val="20"/>
              </w:rPr>
              <w:t xml:space="preserve">. New York, NY: Grand </w:t>
            </w:r>
            <w:proofErr w:type="spellStart"/>
            <w:r w:rsidRPr="00975342">
              <w:rPr>
                <w:color w:val="000000"/>
                <w:sz w:val="20"/>
                <w:szCs w:val="20"/>
              </w:rPr>
              <w:t>Central</w:t>
            </w:r>
            <w:proofErr w:type="spellEnd"/>
            <w:r w:rsidRPr="00975342">
              <w:rPr>
                <w:color w:val="000000"/>
                <w:sz w:val="20"/>
                <w:szCs w:val="20"/>
              </w:rPr>
              <w:t xml:space="preserve"> Pub., 2010. ISBN 978-0-446-55027-7.</w:t>
            </w:r>
          </w:p>
          <w:p w14:paraId="4F5D78C7" w14:textId="5C5B14C5" w:rsidR="00143B3C" w:rsidRPr="000C5972" w:rsidRDefault="00143B3C" w:rsidP="00975342">
            <w:pPr>
              <w:rPr>
                <w:color w:val="000000"/>
                <w:sz w:val="20"/>
                <w:szCs w:val="20"/>
                <w:highlight w:val="white"/>
              </w:rPr>
            </w:pPr>
            <w:r w:rsidRPr="000C5972">
              <w:rPr>
                <w:color w:val="000000"/>
                <w:sz w:val="20"/>
                <w:szCs w:val="20"/>
                <w:highlight w:val="white"/>
              </w:rPr>
              <w:t>VALUŠIAK, Josef.</w:t>
            </w:r>
            <w:r w:rsidRPr="000C5972">
              <w:rPr>
                <w:sz w:val="20"/>
                <w:szCs w:val="20"/>
                <w:highlight w:val="white"/>
              </w:rPr>
              <w:t> </w:t>
            </w:r>
            <w:r w:rsidRPr="000C5972">
              <w:rPr>
                <w:i/>
                <w:color w:val="000000"/>
                <w:sz w:val="20"/>
                <w:szCs w:val="20"/>
                <w:highlight w:val="white"/>
              </w:rPr>
              <w:t>Základy střihové skladby</w:t>
            </w:r>
            <w:r w:rsidRPr="000C5972">
              <w:rPr>
                <w:color w:val="000000"/>
                <w:sz w:val="20"/>
                <w:szCs w:val="20"/>
                <w:highlight w:val="white"/>
              </w:rPr>
              <w:t xml:space="preserve">. 3., </w:t>
            </w:r>
            <w:proofErr w:type="spellStart"/>
            <w:r w:rsidRPr="000C5972">
              <w:rPr>
                <w:color w:val="000000"/>
                <w:sz w:val="20"/>
                <w:szCs w:val="20"/>
                <w:highlight w:val="white"/>
              </w:rPr>
              <w:t>rozš</w:t>
            </w:r>
            <w:proofErr w:type="spellEnd"/>
            <w:r w:rsidRPr="000C5972">
              <w:rPr>
                <w:color w:val="000000"/>
                <w:sz w:val="20"/>
                <w:szCs w:val="20"/>
                <w:highlight w:val="white"/>
              </w:rPr>
              <w:t>. vyd. V Praze: FAMU, 200</w:t>
            </w:r>
            <w:r w:rsidR="004B3365">
              <w:rPr>
                <w:color w:val="000000"/>
                <w:sz w:val="20"/>
                <w:szCs w:val="20"/>
                <w:highlight w:val="white"/>
              </w:rPr>
              <w:t>5</w:t>
            </w:r>
            <w:r w:rsidRPr="000C5972">
              <w:rPr>
                <w:color w:val="000000"/>
                <w:sz w:val="20"/>
                <w:szCs w:val="20"/>
                <w:highlight w:val="white"/>
              </w:rPr>
              <w:t>. ISBN 80-7331-039-2.</w:t>
            </w:r>
          </w:p>
        </w:tc>
      </w:tr>
    </w:tbl>
    <w:p w14:paraId="2BCF6060" w14:textId="77777777" w:rsidR="00143B3C" w:rsidRDefault="00143B3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1EF8" w14:paraId="3B8411FB" w14:textId="77777777" w:rsidTr="005C2183">
        <w:tc>
          <w:tcPr>
            <w:tcW w:w="9855" w:type="dxa"/>
            <w:gridSpan w:val="8"/>
            <w:tcBorders>
              <w:bottom w:val="double" w:sz="4" w:space="0" w:color="auto"/>
            </w:tcBorders>
            <w:shd w:val="clear" w:color="auto" w:fill="BDD6EE"/>
          </w:tcPr>
          <w:p w14:paraId="52BD1965" w14:textId="6F47AD47" w:rsidR="00B61EF8" w:rsidRDefault="00A4490C" w:rsidP="005C2183">
            <w:pPr>
              <w:jc w:val="both"/>
              <w:rPr>
                <w:b/>
                <w:sz w:val="28"/>
              </w:rPr>
            </w:pPr>
            <w:r>
              <w:lastRenderedPageBreak/>
              <w:br w:type="page"/>
            </w:r>
            <w:r w:rsidR="00B61EF8">
              <w:br w:type="page"/>
            </w:r>
            <w:r w:rsidR="00B61EF8">
              <w:rPr>
                <w:b/>
                <w:sz w:val="28"/>
              </w:rPr>
              <w:t>B-III – Charakteristika studijního předmětu</w:t>
            </w:r>
          </w:p>
        </w:tc>
      </w:tr>
      <w:tr w:rsidR="00B61EF8" w14:paraId="1455B47A" w14:textId="77777777" w:rsidTr="005C2183">
        <w:tc>
          <w:tcPr>
            <w:tcW w:w="3086" w:type="dxa"/>
            <w:tcBorders>
              <w:top w:val="double" w:sz="4" w:space="0" w:color="auto"/>
            </w:tcBorders>
            <w:shd w:val="clear" w:color="auto" w:fill="F7CAAC"/>
          </w:tcPr>
          <w:p w14:paraId="54B29F4D" w14:textId="77777777" w:rsidR="00B61EF8" w:rsidRPr="00B61EF8" w:rsidRDefault="00B61EF8" w:rsidP="005C2183">
            <w:pPr>
              <w:rPr>
                <w:b/>
                <w:sz w:val="20"/>
                <w:szCs w:val="20"/>
              </w:rPr>
            </w:pPr>
            <w:r w:rsidRPr="00B61EF8">
              <w:rPr>
                <w:b/>
                <w:sz w:val="20"/>
                <w:szCs w:val="20"/>
              </w:rPr>
              <w:t>Název studijního předmětu</w:t>
            </w:r>
          </w:p>
        </w:tc>
        <w:tc>
          <w:tcPr>
            <w:tcW w:w="6769" w:type="dxa"/>
            <w:gridSpan w:val="7"/>
            <w:tcBorders>
              <w:top w:val="double" w:sz="4" w:space="0" w:color="auto"/>
            </w:tcBorders>
          </w:tcPr>
          <w:p w14:paraId="639633FF" w14:textId="77777777" w:rsidR="00B61EF8" w:rsidRPr="00B61EF8" w:rsidRDefault="00B61EF8" w:rsidP="005C2183">
            <w:pPr>
              <w:jc w:val="both"/>
              <w:rPr>
                <w:sz w:val="20"/>
                <w:szCs w:val="20"/>
              </w:rPr>
            </w:pPr>
            <w:r w:rsidRPr="00B61EF8">
              <w:rPr>
                <w:sz w:val="20"/>
                <w:szCs w:val="20"/>
              </w:rPr>
              <w:t>Základy zvukové skladby</w:t>
            </w:r>
          </w:p>
        </w:tc>
      </w:tr>
      <w:tr w:rsidR="00B61EF8" w14:paraId="6D59EDBD" w14:textId="77777777" w:rsidTr="005C2183">
        <w:tc>
          <w:tcPr>
            <w:tcW w:w="3086" w:type="dxa"/>
            <w:shd w:val="clear" w:color="auto" w:fill="F7CAAC"/>
          </w:tcPr>
          <w:p w14:paraId="36F962F2" w14:textId="77777777" w:rsidR="00B61EF8" w:rsidRPr="00B61EF8" w:rsidRDefault="00B61EF8" w:rsidP="005C2183">
            <w:pPr>
              <w:rPr>
                <w:b/>
                <w:sz w:val="20"/>
                <w:szCs w:val="20"/>
              </w:rPr>
            </w:pPr>
            <w:r w:rsidRPr="00B61EF8">
              <w:rPr>
                <w:b/>
                <w:sz w:val="20"/>
                <w:szCs w:val="20"/>
              </w:rPr>
              <w:t>Typ předmětu</w:t>
            </w:r>
          </w:p>
        </w:tc>
        <w:tc>
          <w:tcPr>
            <w:tcW w:w="3406" w:type="dxa"/>
            <w:gridSpan w:val="4"/>
          </w:tcPr>
          <w:p w14:paraId="1855A15A" w14:textId="77777777" w:rsidR="00B61EF8" w:rsidRPr="00B61EF8" w:rsidRDefault="00B61EF8" w:rsidP="005C2183">
            <w:pPr>
              <w:jc w:val="both"/>
              <w:rPr>
                <w:sz w:val="20"/>
                <w:szCs w:val="20"/>
              </w:rPr>
            </w:pPr>
            <w:r w:rsidRPr="00B61EF8">
              <w:rPr>
                <w:sz w:val="20"/>
                <w:szCs w:val="20"/>
              </w:rPr>
              <w:t>povinný</w:t>
            </w:r>
          </w:p>
        </w:tc>
        <w:tc>
          <w:tcPr>
            <w:tcW w:w="2695" w:type="dxa"/>
            <w:gridSpan w:val="2"/>
            <w:shd w:val="clear" w:color="auto" w:fill="F7CAAC"/>
          </w:tcPr>
          <w:p w14:paraId="281BBF75" w14:textId="77777777" w:rsidR="00B61EF8" w:rsidRPr="00B61EF8" w:rsidRDefault="00B61EF8" w:rsidP="005C2183">
            <w:pPr>
              <w:jc w:val="both"/>
              <w:rPr>
                <w:sz w:val="20"/>
                <w:szCs w:val="20"/>
              </w:rPr>
            </w:pPr>
            <w:r w:rsidRPr="00B61EF8">
              <w:rPr>
                <w:b/>
                <w:sz w:val="20"/>
                <w:szCs w:val="20"/>
              </w:rPr>
              <w:t>doporučený ročník / semestr</w:t>
            </w:r>
          </w:p>
        </w:tc>
        <w:tc>
          <w:tcPr>
            <w:tcW w:w="668" w:type="dxa"/>
          </w:tcPr>
          <w:p w14:paraId="4B8CA31A" w14:textId="77777777" w:rsidR="00B61EF8" w:rsidRPr="00B61EF8" w:rsidRDefault="00B61EF8" w:rsidP="005C2183">
            <w:pPr>
              <w:jc w:val="both"/>
              <w:rPr>
                <w:sz w:val="20"/>
                <w:szCs w:val="20"/>
              </w:rPr>
            </w:pPr>
            <w:r w:rsidRPr="00B61EF8">
              <w:rPr>
                <w:sz w:val="20"/>
                <w:szCs w:val="20"/>
              </w:rPr>
              <w:t>2/ZS</w:t>
            </w:r>
          </w:p>
        </w:tc>
      </w:tr>
      <w:tr w:rsidR="00B61EF8" w14:paraId="7DD6E728" w14:textId="77777777" w:rsidTr="005C2183">
        <w:tc>
          <w:tcPr>
            <w:tcW w:w="3086" w:type="dxa"/>
            <w:shd w:val="clear" w:color="auto" w:fill="F7CAAC"/>
          </w:tcPr>
          <w:p w14:paraId="2E026EF0" w14:textId="77777777" w:rsidR="00B61EF8" w:rsidRPr="00B61EF8" w:rsidRDefault="00B61EF8" w:rsidP="005C2183">
            <w:pPr>
              <w:rPr>
                <w:b/>
                <w:sz w:val="20"/>
                <w:szCs w:val="20"/>
              </w:rPr>
            </w:pPr>
            <w:r w:rsidRPr="00B61EF8">
              <w:rPr>
                <w:b/>
                <w:sz w:val="20"/>
                <w:szCs w:val="20"/>
              </w:rPr>
              <w:t>Rozsah studijního předmětu</w:t>
            </w:r>
          </w:p>
        </w:tc>
        <w:tc>
          <w:tcPr>
            <w:tcW w:w="1701" w:type="dxa"/>
            <w:gridSpan w:val="2"/>
          </w:tcPr>
          <w:p w14:paraId="2E66A9A8" w14:textId="77777777" w:rsidR="00B61EF8" w:rsidRPr="00B61EF8" w:rsidRDefault="00B61EF8" w:rsidP="005C2183">
            <w:pPr>
              <w:jc w:val="both"/>
              <w:rPr>
                <w:sz w:val="20"/>
                <w:szCs w:val="20"/>
              </w:rPr>
            </w:pPr>
            <w:r w:rsidRPr="00B61EF8">
              <w:rPr>
                <w:sz w:val="20"/>
                <w:szCs w:val="20"/>
              </w:rPr>
              <w:t>13c</w:t>
            </w:r>
          </w:p>
        </w:tc>
        <w:tc>
          <w:tcPr>
            <w:tcW w:w="889" w:type="dxa"/>
            <w:shd w:val="clear" w:color="auto" w:fill="F7CAAC"/>
          </w:tcPr>
          <w:p w14:paraId="33875BE9" w14:textId="77777777" w:rsidR="00B61EF8" w:rsidRPr="00B61EF8" w:rsidRDefault="00B61EF8" w:rsidP="005C2183">
            <w:pPr>
              <w:jc w:val="both"/>
              <w:rPr>
                <w:b/>
                <w:sz w:val="20"/>
                <w:szCs w:val="20"/>
              </w:rPr>
            </w:pPr>
            <w:r w:rsidRPr="00B61EF8">
              <w:rPr>
                <w:b/>
                <w:sz w:val="20"/>
                <w:szCs w:val="20"/>
              </w:rPr>
              <w:t xml:space="preserve">hod. </w:t>
            </w:r>
          </w:p>
        </w:tc>
        <w:tc>
          <w:tcPr>
            <w:tcW w:w="816" w:type="dxa"/>
          </w:tcPr>
          <w:p w14:paraId="6ADDD73A" w14:textId="77777777" w:rsidR="00B61EF8" w:rsidRPr="00B61EF8" w:rsidRDefault="00B61EF8" w:rsidP="005C2183">
            <w:pPr>
              <w:jc w:val="both"/>
              <w:rPr>
                <w:sz w:val="20"/>
                <w:szCs w:val="20"/>
              </w:rPr>
            </w:pPr>
            <w:r w:rsidRPr="00B61EF8">
              <w:rPr>
                <w:sz w:val="20"/>
                <w:szCs w:val="20"/>
              </w:rPr>
              <w:t>13</w:t>
            </w:r>
          </w:p>
        </w:tc>
        <w:tc>
          <w:tcPr>
            <w:tcW w:w="2156" w:type="dxa"/>
            <w:shd w:val="clear" w:color="auto" w:fill="F7CAAC"/>
          </w:tcPr>
          <w:p w14:paraId="5B96C740" w14:textId="77777777" w:rsidR="00B61EF8" w:rsidRPr="00B61EF8" w:rsidRDefault="00B61EF8" w:rsidP="005C2183">
            <w:pPr>
              <w:jc w:val="both"/>
              <w:rPr>
                <w:b/>
                <w:sz w:val="20"/>
                <w:szCs w:val="20"/>
              </w:rPr>
            </w:pPr>
            <w:r w:rsidRPr="00B61EF8">
              <w:rPr>
                <w:b/>
                <w:sz w:val="20"/>
                <w:szCs w:val="20"/>
              </w:rPr>
              <w:t>kreditů</w:t>
            </w:r>
          </w:p>
        </w:tc>
        <w:tc>
          <w:tcPr>
            <w:tcW w:w="1207" w:type="dxa"/>
            <w:gridSpan w:val="2"/>
          </w:tcPr>
          <w:p w14:paraId="4266D3C4" w14:textId="77777777" w:rsidR="00B61EF8" w:rsidRPr="00B61EF8" w:rsidRDefault="00B61EF8" w:rsidP="005C2183">
            <w:pPr>
              <w:jc w:val="both"/>
              <w:rPr>
                <w:sz w:val="20"/>
                <w:szCs w:val="20"/>
              </w:rPr>
            </w:pPr>
            <w:r w:rsidRPr="00B61EF8">
              <w:rPr>
                <w:sz w:val="20"/>
                <w:szCs w:val="20"/>
              </w:rPr>
              <w:t>2</w:t>
            </w:r>
          </w:p>
        </w:tc>
      </w:tr>
      <w:tr w:rsidR="00B61EF8" w14:paraId="10CDD6F4" w14:textId="77777777" w:rsidTr="005C2183">
        <w:tc>
          <w:tcPr>
            <w:tcW w:w="3086" w:type="dxa"/>
            <w:shd w:val="clear" w:color="auto" w:fill="F7CAAC"/>
          </w:tcPr>
          <w:p w14:paraId="386EEB62" w14:textId="77777777" w:rsidR="00B61EF8" w:rsidRPr="00B61EF8" w:rsidRDefault="00B61EF8" w:rsidP="005C2183">
            <w:pPr>
              <w:rPr>
                <w:b/>
                <w:sz w:val="20"/>
                <w:szCs w:val="20"/>
              </w:rPr>
            </w:pPr>
            <w:r w:rsidRPr="00B61EF8">
              <w:rPr>
                <w:b/>
                <w:sz w:val="20"/>
                <w:szCs w:val="20"/>
              </w:rPr>
              <w:t xml:space="preserve">Prerekvizity, </w:t>
            </w:r>
            <w:proofErr w:type="spellStart"/>
            <w:r w:rsidRPr="00B61EF8">
              <w:rPr>
                <w:b/>
                <w:sz w:val="20"/>
                <w:szCs w:val="20"/>
              </w:rPr>
              <w:t>korekvizity</w:t>
            </w:r>
            <w:proofErr w:type="spellEnd"/>
            <w:r w:rsidRPr="00B61EF8">
              <w:rPr>
                <w:b/>
                <w:sz w:val="20"/>
                <w:szCs w:val="20"/>
              </w:rPr>
              <w:t>, ekvivalence</w:t>
            </w:r>
          </w:p>
        </w:tc>
        <w:tc>
          <w:tcPr>
            <w:tcW w:w="6769" w:type="dxa"/>
            <w:gridSpan w:val="7"/>
          </w:tcPr>
          <w:p w14:paraId="1248E034" w14:textId="77777777" w:rsidR="00B61EF8" w:rsidRPr="00B61EF8" w:rsidRDefault="00B61EF8" w:rsidP="005C2183">
            <w:pPr>
              <w:jc w:val="both"/>
              <w:rPr>
                <w:sz w:val="20"/>
                <w:szCs w:val="20"/>
              </w:rPr>
            </w:pPr>
          </w:p>
        </w:tc>
      </w:tr>
      <w:tr w:rsidR="00B61EF8" w14:paraId="1D97FA4B" w14:textId="77777777" w:rsidTr="005C2183">
        <w:tc>
          <w:tcPr>
            <w:tcW w:w="3086" w:type="dxa"/>
            <w:shd w:val="clear" w:color="auto" w:fill="F7CAAC"/>
          </w:tcPr>
          <w:p w14:paraId="43BBFAA0" w14:textId="77777777" w:rsidR="00B61EF8" w:rsidRPr="00B61EF8" w:rsidRDefault="00B61EF8" w:rsidP="005C2183">
            <w:pPr>
              <w:rPr>
                <w:b/>
                <w:sz w:val="20"/>
                <w:szCs w:val="20"/>
              </w:rPr>
            </w:pPr>
            <w:r w:rsidRPr="00B61EF8">
              <w:rPr>
                <w:b/>
                <w:sz w:val="20"/>
                <w:szCs w:val="20"/>
              </w:rPr>
              <w:t>Způsob ověření studijních výsledků</w:t>
            </w:r>
          </w:p>
        </w:tc>
        <w:tc>
          <w:tcPr>
            <w:tcW w:w="3406" w:type="dxa"/>
            <w:gridSpan w:val="4"/>
          </w:tcPr>
          <w:p w14:paraId="1D8A9781" w14:textId="77777777" w:rsidR="00B61EF8" w:rsidRPr="00B61EF8" w:rsidRDefault="00B61EF8" w:rsidP="005C2183">
            <w:pPr>
              <w:jc w:val="both"/>
              <w:rPr>
                <w:sz w:val="20"/>
                <w:szCs w:val="20"/>
              </w:rPr>
            </w:pPr>
            <w:r w:rsidRPr="00B61EF8">
              <w:rPr>
                <w:sz w:val="20"/>
                <w:szCs w:val="20"/>
              </w:rPr>
              <w:t>zápočet</w:t>
            </w:r>
          </w:p>
        </w:tc>
        <w:tc>
          <w:tcPr>
            <w:tcW w:w="2156" w:type="dxa"/>
            <w:shd w:val="clear" w:color="auto" w:fill="F7CAAC"/>
          </w:tcPr>
          <w:p w14:paraId="68E2FF5C" w14:textId="77777777" w:rsidR="00B61EF8" w:rsidRPr="00B61EF8" w:rsidRDefault="00B61EF8" w:rsidP="005C2183">
            <w:pPr>
              <w:jc w:val="both"/>
              <w:rPr>
                <w:b/>
                <w:sz w:val="20"/>
                <w:szCs w:val="20"/>
              </w:rPr>
            </w:pPr>
            <w:r w:rsidRPr="00B61EF8">
              <w:rPr>
                <w:b/>
                <w:sz w:val="20"/>
                <w:szCs w:val="20"/>
              </w:rPr>
              <w:t>Forma výuky</w:t>
            </w:r>
          </w:p>
        </w:tc>
        <w:tc>
          <w:tcPr>
            <w:tcW w:w="1207" w:type="dxa"/>
            <w:gridSpan w:val="2"/>
          </w:tcPr>
          <w:p w14:paraId="676B61E8" w14:textId="77777777" w:rsidR="00B61EF8" w:rsidRPr="00B61EF8" w:rsidRDefault="00B61EF8" w:rsidP="005C2183">
            <w:pPr>
              <w:jc w:val="both"/>
              <w:rPr>
                <w:sz w:val="20"/>
                <w:szCs w:val="20"/>
              </w:rPr>
            </w:pPr>
            <w:r w:rsidRPr="00B61EF8">
              <w:rPr>
                <w:sz w:val="20"/>
                <w:szCs w:val="20"/>
              </w:rPr>
              <w:t>cvičení</w:t>
            </w:r>
          </w:p>
        </w:tc>
      </w:tr>
      <w:tr w:rsidR="00B61EF8" w14:paraId="0335A583" w14:textId="77777777" w:rsidTr="005C2183">
        <w:tc>
          <w:tcPr>
            <w:tcW w:w="3086" w:type="dxa"/>
            <w:shd w:val="clear" w:color="auto" w:fill="F7CAAC"/>
          </w:tcPr>
          <w:p w14:paraId="6A69D022" w14:textId="77777777" w:rsidR="00B61EF8" w:rsidRPr="00B61EF8" w:rsidRDefault="00B61EF8" w:rsidP="005C2183">
            <w:pPr>
              <w:rPr>
                <w:b/>
                <w:sz w:val="20"/>
                <w:szCs w:val="20"/>
              </w:rPr>
            </w:pPr>
            <w:r w:rsidRPr="00B61EF8">
              <w:rPr>
                <w:b/>
                <w:sz w:val="20"/>
                <w:szCs w:val="20"/>
              </w:rPr>
              <w:t>Forma způsobu ověření studijních výsledků a další požadavky na studenta</w:t>
            </w:r>
          </w:p>
        </w:tc>
        <w:tc>
          <w:tcPr>
            <w:tcW w:w="6769" w:type="dxa"/>
            <w:gridSpan w:val="7"/>
            <w:tcBorders>
              <w:bottom w:val="nil"/>
            </w:tcBorders>
          </w:tcPr>
          <w:p w14:paraId="78628DBA" w14:textId="77777777" w:rsidR="00B61EF8" w:rsidRPr="00B61EF8" w:rsidRDefault="00B61EF8" w:rsidP="005C2183">
            <w:pPr>
              <w:jc w:val="both"/>
              <w:rPr>
                <w:sz w:val="20"/>
                <w:szCs w:val="20"/>
              </w:rPr>
            </w:pPr>
            <w:r w:rsidRPr="00B61EF8">
              <w:rPr>
                <w:sz w:val="20"/>
                <w:szCs w:val="20"/>
              </w:rPr>
              <w:t>ústní,</w:t>
            </w:r>
          </w:p>
          <w:p w14:paraId="77E40F8E" w14:textId="77777777" w:rsidR="00B61EF8" w:rsidRPr="00B61EF8" w:rsidRDefault="00B61EF8" w:rsidP="005C2183">
            <w:pPr>
              <w:jc w:val="both"/>
              <w:rPr>
                <w:sz w:val="20"/>
                <w:szCs w:val="20"/>
              </w:rPr>
            </w:pPr>
            <w:r w:rsidRPr="00B61EF8">
              <w:rPr>
                <w:sz w:val="20"/>
                <w:szCs w:val="20"/>
              </w:rPr>
              <w:t>80% aktivní účast na cvičeních, zpracování praktického úkolu a prezentace</w:t>
            </w:r>
          </w:p>
        </w:tc>
      </w:tr>
      <w:tr w:rsidR="00B61EF8" w14:paraId="7E86BE66" w14:textId="77777777" w:rsidTr="00143B3C">
        <w:trPr>
          <w:trHeight w:val="62"/>
        </w:trPr>
        <w:tc>
          <w:tcPr>
            <w:tcW w:w="9855" w:type="dxa"/>
            <w:gridSpan w:val="8"/>
            <w:tcBorders>
              <w:top w:val="nil"/>
            </w:tcBorders>
          </w:tcPr>
          <w:p w14:paraId="3C1B4DDC" w14:textId="77777777" w:rsidR="00B61EF8" w:rsidRPr="00B61EF8" w:rsidRDefault="00B61EF8" w:rsidP="005C2183">
            <w:pPr>
              <w:rPr>
                <w:sz w:val="20"/>
                <w:szCs w:val="20"/>
              </w:rPr>
            </w:pPr>
          </w:p>
        </w:tc>
      </w:tr>
      <w:tr w:rsidR="00B61EF8" w14:paraId="7E31D462" w14:textId="77777777" w:rsidTr="005C2183">
        <w:trPr>
          <w:trHeight w:val="197"/>
        </w:trPr>
        <w:tc>
          <w:tcPr>
            <w:tcW w:w="3086" w:type="dxa"/>
            <w:tcBorders>
              <w:top w:val="nil"/>
            </w:tcBorders>
            <w:shd w:val="clear" w:color="auto" w:fill="F7CAAC"/>
          </w:tcPr>
          <w:p w14:paraId="124338DB" w14:textId="77777777" w:rsidR="00B61EF8" w:rsidRPr="00B61EF8" w:rsidRDefault="00B61EF8" w:rsidP="005C2183">
            <w:pPr>
              <w:rPr>
                <w:b/>
                <w:sz w:val="20"/>
                <w:szCs w:val="20"/>
              </w:rPr>
            </w:pPr>
            <w:r w:rsidRPr="00B61EF8">
              <w:rPr>
                <w:b/>
                <w:sz w:val="20"/>
                <w:szCs w:val="20"/>
              </w:rPr>
              <w:t>Garant předmětu</w:t>
            </w:r>
          </w:p>
        </w:tc>
        <w:tc>
          <w:tcPr>
            <w:tcW w:w="6769" w:type="dxa"/>
            <w:gridSpan w:val="7"/>
            <w:tcBorders>
              <w:top w:val="nil"/>
            </w:tcBorders>
          </w:tcPr>
          <w:p w14:paraId="37E8EF51" w14:textId="77777777" w:rsidR="00B61EF8" w:rsidRPr="00B61EF8" w:rsidRDefault="00B61EF8" w:rsidP="005C2183">
            <w:pPr>
              <w:jc w:val="both"/>
              <w:rPr>
                <w:sz w:val="20"/>
                <w:szCs w:val="20"/>
              </w:rPr>
            </w:pPr>
            <w:r w:rsidRPr="00B61EF8">
              <w:rPr>
                <w:sz w:val="20"/>
                <w:szCs w:val="20"/>
              </w:rPr>
              <w:t>MgA. Vít Přibyla</w:t>
            </w:r>
          </w:p>
        </w:tc>
      </w:tr>
      <w:tr w:rsidR="00B61EF8" w14:paraId="454F87F3" w14:textId="77777777" w:rsidTr="005C2183">
        <w:trPr>
          <w:trHeight w:val="243"/>
        </w:trPr>
        <w:tc>
          <w:tcPr>
            <w:tcW w:w="3086" w:type="dxa"/>
            <w:tcBorders>
              <w:top w:val="nil"/>
            </w:tcBorders>
            <w:shd w:val="clear" w:color="auto" w:fill="F7CAAC"/>
          </w:tcPr>
          <w:p w14:paraId="58ADAB43" w14:textId="77777777" w:rsidR="00B61EF8" w:rsidRPr="00B61EF8" w:rsidRDefault="00B61EF8" w:rsidP="005C2183">
            <w:pPr>
              <w:rPr>
                <w:b/>
                <w:sz w:val="20"/>
                <w:szCs w:val="20"/>
              </w:rPr>
            </w:pPr>
            <w:r w:rsidRPr="00B61EF8">
              <w:rPr>
                <w:b/>
                <w:sz w:val="20"/>
                <w:szCs w:val="20"/>
              </w:rPr>
              <w:t>Zapojení garanta do výuky předmětu</w:t>
            </w:r>
          </w:p>
        </w:tc>
        <w:tc>
          <w:tcPr>
            <w:tcW w:w="6769" w:type="dxa"/>
            <w:gridSpan w:val="7"/>
            <w:tcBorders>
              <w:top w:val="nil"/>
            </w:tcBorders>
          </w:tcPr>
          <w:p w14:paraId="19900654" w14:textId="55824AA7" w:rsidR="00B61EF8" w:rsidRPr="00B61EF8" w:rsidRDefault="00B61EF8" w:rsidP="005C2183">
            <w:pPr>
              <w:jc w:val="both"/>
              <w:rPr>
                <w:sz w:val="20"/>
                <w:szCs w:val="20"/>
              </w:rPr>
            </w:pPr>
            <w:r w:rsidRPr="00B61EF8">
              <w:rPr>
                <w:sz w:val="20"/>
                <w:szCs w:val="20"/>
              </w:rPr>
              <w:t>100 %</w:t>
            </w:r>
          </w:p>
        </w:tc>
      </w:tr>
      <w:tr w:rsidR="00B61EF8" w14:paraId="5351BEC0" w14:textId="77777777" w:rsidTr="005C2183">
        <w:tc>
          <w:tcPr>
            <w:tcW w:w="3086" w:type="dxa"/>
            <w:shd w:val="clear" w:color="auto" w:fill="F7CAAC"/>
          </w:tcPr>
          <w:p w14:paraId="171F6167" w14:textId="77777777" w:rsidR="00B61EF8" w:rsidRPr="00B61EF8" w:rsidRDefault="00B61EF8" w:rsidP="005C2183">
            <w:pPr>
              <w:rPr>
                <w:b/>
                <w:sz w:val="20"/>
                <w:szCs w:val="20"/>
              </w:rPr>
            </w:pPr>
            <w:r w:rsidRPr="00B61EF8">
              <w:rPr>
                <w:b/>
                <w:sz w:val="20"/>
                <w:szCs w:val="20"/>
              </w:rPr>
              <w:t>Vyučující</w:t>
            </w:r>
          </w:p>
        </w:tc>
        <w:tc>
          <w:tcPr>
            <w:tcW w:w="6769" w:type="dxa"/>
            <w:gridSpan w:val="7"/>
            <w:tcBorders>
              <w:bottom w:val="nil"/>
            </w:tcBorders>
          </w:tcPr>
          <w:p w14:paraId="29E86404" w14:textId="24960F7E" w:rsidR="00B61EF8" w:rsidRPr="00B61EF8" w:rsidRDefault="00B61EF8" w:rsidP="005C2183">
            <w:pPr>
              <w:jc w:val="both"/>
              <w:rPr>
                <w:sz w:val="20"/>
                <w:szCs w:val="20"/>
              </w:rPr>
            </w:pPr>
            <w:r w:rsidRPr="00B61EF8">
              <w:rPr>
                <w:sz w:val="20"/>
                <w:szCs w:val="20"/>
              </w:rPr>
              <w:t xml:space="preserve">MgA. Vít Přibyla </w:t>
            </w:r>
          </w:p>
        </w:tc>
      </w:tr>
      <w:tr w:rsidR="00B61EF8" w14:paraId="2DC63E3A" w14:textId="77777777" w:rsidTr="00143B3C">
        <w:trPr>
          <w:trHeight w:val="62"/>
        </w:trPr>
        <w:tc>
          <w:tcPr>
            <w:tcW w:w="9855" w:type="dxa"/>
            <w:gridSpan w:val="8"/>
            <w:tcBorders>
              <w:top w:val="nil"/>
            </w:tcBorders>
          </w:tcPr>
          <w:p w14:paraId="020FA8AA" w14:textId="77777777" w:rsidR="00B61EF8" w:rsidRPr="00B61EF8" w:rsidRDefault="00B61EF8" w:rsidP="005C2183">
            <w:pPr>
              <w:jc w:val="both"/>
              <w:rPr>
                <w:sz w:val="20"/>
                <w:szCs w:val="20"/>
              </w:rPr>
            </w:pPr>
          </w:p>
        </w:tc>
      </w:tr>
      <w:tr w:rsidR="00B61EF8" w14:paraId="544F3666" w14:textId="77777777" w:rsidTr="005C2183">
        <w:tc>
          <w:tcPr>
            <w:tcW w:w="3086" w:type="dxa"/>
            <w:shd w:val="clear" w:color="auto" w:fill="F7CAAC"/>
          </w:tcPr>
          <w:p w14:paraId="294E00F4" w14:textId="77777777" w:rsidR="00B61EF8" w:rsidRPr="00B61EF8" w:rsidRDefault="00B61EF8" w:rsidP="005C2183">
            <w:pPr>
              <w:jc w:val="both"/>
              <w:rPr>
                <w:b/>
                <w:sz w:val="20"/>
                <w:szCs w:val="20"/>
              </w:rPr>
            </w:pPr>
            <w:r w:rsidRPr="00B61EF8">
              <w:rPr>
                <w:b/>
                <w:sz w:val="20"/>
                <w:szCs w:val="20"/>
              </w:rPr>
              <w:t>Stručná anotace předmětu</w:t>
            </w:r>
          </w:p>
        </w:tc>
        <w:tc>
          <w:tcPr>
            <w:tcW w:w="6769" w:type="dxa"/>
            <w:gridSpan w:val="7"/>
            <w:tcBorders>
              <w:bottom w:val="nil"/>
            </w:tcBorders>
          </w:tcPr>
          <w:p w14:paraId="30875EDE" w14:textId="77777777" w:rsidR="00B61EF8" w:rsidRPr="00B61EF8" w:rsidRDefault="00B61EF8" w:rsidP="005C2183">
            <w:pPr>
              <w:jc w:val="both"/>
              <w:rPr>
                <w:sz w:val="20"/>
                <w:szCs w:val="20"/>
              </w:rPr>
            </w:pPr>
          </w:p>
        </w:tc>
      </w:tr>
      <w:tr w:rsidR="00B61EF8" w14:paraId="159B5105" w14:textId="77777777" w:rsidTr="00FC5462">
        <w:trPr>
          <w:trHeight w:val="3272"/>
        </w:trPr>
        <w:tc>
          <w:tcPr>
            <w:tcW w:w="9855" w:type="dxa"/>
            <w:gridSpan w:val="8"/>
            <w:tcBorders>
              <w:top w:val="nil"/>
              <w:bottom w:val="single" w:sz="12" w:space="0" w:color="auto"/>
            </w:tcBorders>
          </w:tcPr>
          <w:p w14:paraId="4C3753FF" w14:textId="19DF77EF" w:rsidR="00B61EF8" w:rsidRPr="00FC5462" w:rsidRDefault="00B61EF8" w:rsidP="00FC5462">
            <w:pPr>
              <w:spacing w:after="120"/>
              <w:jc w:val="both"/>
              <w:rPr>
                <w:sz w:val="20"/>
                <w:szCs w:val="20"/>
              </w:rPr>
            </w:pPr>
            <w:r w:rsidRPr="00B61EF8">
              <w:rPr>
                <w:sz w:val="20"/>
                <w:szCs w:val="20"/>
              </w:rPr>
              <w:t>Cílem předmětu je úvodní seznámení studentů se základy zvukové skladby. V rámci předmětu budou vysvětleny základní kategorie (hudba, ruchy, mluvené slovo) a zároveň budou definovány a procvičeny základní postupy (</w:t>
            </w:r>
            <w:proofErr w:type="spellStart"/>
            <w:r w:rsidRPr="00B61EF8">
              <w:rPr>
                <w:sz w:val="20"/>
                <w:szCs w:val="20"/>
              </w:rPr>
              <w:t>oruchování</w:t>
            </w:r>
            <w:proofErr w:type="spellEnd"/>
            <w:r w:rsidRPr="00B61EF8">
              <w:rPr>
                <w:sz w:val="20"/>
                <w:szCs w:val="20"/>
              </w:rPr>
              <w:t>, nahrání a vložení komentáře, práce s hudebním podkresem a mix). </w:t>
            </w:r>
          </w:p>
          <w:p w14:paraId="2E2D7035" w14:textId="77777777" w:rsidR="00B61EF8" w:rsidRPr="00B61EF8" w:rsidRDefault="00B61EF8" w:rsidP="00CE41A2">
            <w:pPr>
              <w:pStyle w:val="Odstavecseseznamem"/>
              <w:numPr>
                <w:ilvl w:val="0"/>
                <w:numId w:val="15"/>
              </w:numPr>
              <w:spacing w:after="160" w:line="259" w:lineRule="auto"/>
            </w:pPr>
            <w:r w:rsidRPr="00B61EF8">
              <w:t>Základní pojmy a pravidla zvukové skladby </w:t>
            </w:r>
          </w:p>
          <w:p w14:paraId="20367B9F" w14:textId="77777777" w:rsidR="00B61EF8" w:rsidRPr="00B61EF8" w:rsidRDefault="00B61EF8" w:rsidP="00CE41A2">
            <w:pPr>
              <w:pStyle w:val="Odstavecseseznamem"/>
              <w:numPr>
                <w:ilvl w:val="0"/>
                <w:numId w:val="15"/>
              </w:numPr>
              <w:spacing w:after="160" w:line="259" w:lineRule="auto"/>
            </w:pPr>
            <w:r w:rsidRPr="00B61EF8">
              <w:t>Hudba, ruchy, mluvené slovo </w:t>
            </w:r>
          </w:p>
          <w:p w14:paraId="653143FC" w14:textId="77777777" w:rsidR="00B61EF8" w:rsidRPr="00B61EF8" w:rsidRDefault="00B61EF8" w:rsidP="00CE41A2">
            <w:pPr>
              <w:pStyle w:val="Odstavecseseznamem"/>
              <w:numPr>
                <w:ilvl w:val="0"/>
                <w:numId w:val="15"/>
              </w:numPr>
              <w:spacing w:after="160" w:line="259" w:lineRule="auto"/>
            </w:pPr>
            <w:r w:rsidRPr="00B61EF8">
              <w:t>Databanky vs. původní zvuk </w:t>
            </w:r>
          </w:p>
          <w:p w14:paraId="2E0A0C1A" w14:textId="77777777" w:rsidR="00B61EF8" w:rsidRPr="00B61EF8" w:rsidRDefault="00B61EF8" w:rsidP="00CE41A2">
            <w:pPr>
              <w:pStyle w:val="Odstavecseseznamem"/>
              <w:numPr>
                <w:ilvl w:val="0"/>
                <w:numId w:val="15"/>
              </w:numPr>
              <w:spacing w:after="160" w:line="259" w:lineRule="auto"/>
            </w:pPr>
            <w:r w:rsidRPr="00B61EF8">
              <w:t>Práce s komentářem </w:t>
            </w:r>
          </w:p>
          <w:p w14:paraId="527F12AB" w14:textId="77777777" w:rsidR="00B61EF8" w:rsidRPr="00B61EF8" w:rsidRDefault="00B61EF8" w:rsidP="00CE41A2">
            <w:pPr>
              <w:pStyle w:val="Odstavecseseznamem"/>
              <w:numPr>
                <w:ilvl w:val="0"/>
                <w:numId w:val="15"/>
              </w:numPr>
              <w:spacing w:after="160" w:line="259" w:lineRule="auto"/>
            </w:pPr>
            <w:r w:rsidRPr="00B61EF8">
              <w:t>Výběr hudby</w:t>
            </w:r>
          </w:p>
          <w:p w14:paraId="6FFC0010" w14:textId="30EC1BBD" w:rsidR="00B61EF8" w:rsidRPr="00B61EF8" w:rsidRDefault="00F05B61" w:rsidP="00CE41A2">
            <w:pPr>
              <w:pStyle w:val="Odstavecseseznamem"/>
              <w:numPr>
                <w:ilvl w:val="0"/>
                <w:numId w:val="15"/>
              </w:numPr>
              <w:spacing w:after="160" w:line="259" w:lineRule="auto"/>
            </w:pPr>
            <w:r>
              <w:t>Ruchy</w:t>
            </w:r>
          </w:p>
          <w:p w14:paraId="319B4CC4" w14:textId="77777777" w:rsidR="00B61EF8" w:rsidRPr="00B61EF8" w:rsidRDefault="00B61EF8" w:rsidP="00CE41A2">
            <w:pPr>
              <w:pStyle w:val="Odstavecseseznamem"/>
              <w:numPr>
                <w:ilvl w:val="0"/>
                <w:numId w:val="15"/>
              </w:numPr>
              <w:spacing w:after="120"/>
              <w:contextualSpacing w:val="0"/>
            </w:pPr>
            <w:r w:rsidRPr="00B61EF8">
              <w:t>Mix a export</w:t>
            </w:r>
          </w:p>
          <w:p w14:paraId="004C9922" w14:textId="0032A43D" w:rsidR="00B61EF8" w:rsidRPr="00B61EF8" w:rsidRDefault="00B61EF8" w:rsidP="00FC5462">
            <w:pPr>
              <w:jc w:val="both"/>
              <w:rPr>
                <w:sz w:val="20"/>
                <w:szCs w:val="20"/>
              </w:rPr>
            </w:pPr>
            <w:r w:rsidRPr="00B61EF8">
              <w:rPr>
                <w:sz w:val="20"/>
                <w:szCs w:val="20"/>
              </w:rPr>
              <w:t>Student získá základní orientaci v procesu tvorby zvukové složky animovaného filmu. Obeznámí se s klíčovými kategoriemi a fázemi procesu, důraz bude kladen na pochopení role zvukové dramaturgie. Na základě praktických cvičení si osvojí práci se základními technickými nástroji pro přípravu zvuku k animovanému filmu, postprodukční úpravy a mix.</w:t>
            </w:r>
          </w:p>
        </w:tc>
      </w:tr>
      <w:tr w:rsidR="00B61EF8" w14:paraId="2ED8D42A" w14:textId="77777777" w:rsidTr="005C2183">
        <w:trPr>
          <w:trHeight w:val="265"/>
        </w:trPr>
        <w:tc>
          <w:tcPr>
            <w:tcW w:w="3653" w:type="dxa"/>
            <w:gridSpan w:val="2"/>
            <w:tcBorders>
              <w:top w:val="nil"/>
            </w:tcBorders>
            <w:shd w:val="clear" w:color="auto" w:fill="F7CAAC"/>
          </w:tcPr>
          <w:p w14:paraId="027FF1FB" w14:textId="77777777" w:rsidR="00B61EF8" w:rsidRPr="00B61EF8" w:rsidRDefault="00B61EF8" w:rsidP="005C2183">
            <w:pPr>
              <w:jc w:val="both"/>
              <w:rPr>
                <w:sz w:val="20"/>
                <w:szCs w:val="20"/>
              </w:rPr>
            </w:pPr>
            <w:r w:rsidRPr="00B61EF8">
              <w:rPr>
                <w:b/>
                <w:sz w:val="20"/>
                <w:szCs w:val="20"/>
              </w:rPr>
              <w:t>Studijní literatura a studijní pomůcky</w:t>
            </w:r>
          </w:p>
        </w:tc>
        <w:tc>
          <w:tcPr>
            <w:tcW w:w="6202" w:type="dxa"/>
            <w:gridSpan w:val="6"/>
            <w:tcBorders>
              <w:top w:val="nil"/>
              <w:bottom w:val="nil"/>
            </w:tcBorders>
          </w:tcPr>
          <w:p w14:paraId="0172DEC5" w14:textId="77777777" w:rsidR="00B61EF8" w:rsidRPr="00B61EF8" w:rsidRDefault="00B61EF8" w:rsidP="005C2183">
            <w:pPr>
              <w:jc w:val="both"/>
              <w:rPr>
                <w:sz w:val="20"/>
                <w:szCs w:val="20"/>
              </w:rPr>
            </w:pPr>
          </w:p>
        </w:tc>
      </w:tr>
      <w:tr w:rsidR="00B61EF8" w:rsidRPr="003F7F55" w14:paraId="2D1E13DB" w14:textId="77777777" w:rsidTr="005C2183">
        <w:trPr>
          <w:trHeight w:val="1497"/>
        </w:trPr>
        <w:tc>
          <w:tcPr>
            <w:tcW w:w="9855" w:type="dxa"/>
            <w:gridSpan w:val="8"/>
            <w:tcBorders>
              <w:top w:val="nil"/>
            </w:tcBorders>
          </w:tcPr>
          <w:p w14:paraId="4F500C73" w14:textId="77777777" w:rsidR="00B61EF8" w:rsidRPr="00B61EF8" w:rsidRDefault="00B61EF8" w:rsidP="00FC5462">
            <w:pPr>
              <w:rPr>
                <w:b/>
                <w:sz w:val="20"/>
                <w:szCs w:val="20"/>
              </w:rPr>
            </w:pPr>
            <w:r w:rsidRPr="00B61EF8">
              <w:rPr>
                <w:b/>
                <w:sz w:val="20"/>
                <w:szCs w:val="20"/>
              </w:rPr>
              <w:t>Povinná:</w:t>
            </w:r>
          </w:p>
          <w:p w14:paraId="4CFA75B3" w14:textId="79990D13" w:rsidR="00B61EF8" w:rsidRPr="00B61EF8" w:rsidRDefault="00B61EF8" w:rsidP="00FC5462">
            <w:pPr>
              <w:rPr>
                <w:sz w:val="20"/>
                <w:szCs w:val="20"/>
              </w:rPr>
            </w:pPr>
            <w:r w:rsidRPr="00B61EF8">
              <w:rPr>
                <w:sz w:val="20"/>
                <w:szCs w:val="20"/>
              </w:rPr>
              <w:t>BEAUCHAMP, Robin. </w:t>
            </w:r>
            <w:proofErr w:type="spellStart"/>
            <w:r w:rsidRPr="00B61EF8">
              <w:rPr>
                <w:i/>
                <w:iCs/>
                <w:sz w:val="20"/>
                <w:szCs w:val="20"/>
              </w:rPr>
              <w:t>Designing</w:t>
            </w:r>
            <w:proofErr w:type="spellEnd"/>
            <w:r w:rsidRPr="00B61EF8">
              <w:rPr>
                <w:i/>
                <w:iCs/>
                <w:sz w:val="20"/>
                <w:szCs w:val="20"/>
              </w:rPr>
              <w:t xml:space="preserve"> </w:t>
            </w:r>
            <w:proofErr w:type="spellStart"/>
            <w:r w:rsidRPr="00B61EF8">
              <w:rPr>
                <w:i/>
                <w:iCs/>
                <w:sz w:val="20"/>
                <w:szCs w:val="20"/>
              </w:rPr>
              <w:t>sound</w:t>
            </w:r>
            <w:proofErr w:type="spellEnd"/>
            <w:r w:rsidRPr="00B61EF8">
              <w:rPr>
                <w:i/>
                <w:iCs/>
                <w:sz w:val="20"/>
                <w:szCs w:val="20"/>
              </w:rPr>
              <w:t xml:space="preserve"> </w:t>
            </w:r>
            <w:proofErr w:type="spellStart"/>
            <w:r w:rsidRPr="00B61EF8">
              <w:rPr>
                <w:i/>
                <w:iCs/>
                <w:sz w:val="20"/>
                <w:szCs w:val="20"/>
              </w:rPr>
              <w:t>for</w:t>
            </w:r>
            <w:proofErr w:type="spellEnd"/>
            <w:r w:rsidRPr="00B61EF8">
              <w:rPr>
                <w:i/>
                <w:iCs/>
                <w:sz w:val="20"/>
                <w:szCs w:val="20"/>
              </w:rPr>
              <w:t xml:space="preserve"> </w:t>
            </w:r>
            <w:proofErr w:type="spellStart"/>
            <w:r w:rsidRPr="00B61EF8">
              <w:rPr>
                <w:i/>
                <w:iCs/>
                <w:sz w:val="20"/>
                <w:szCs w:val="20"/>
              </w:rPr>
              <w:t>animation</w:t>
            </w:r>
            <w:proofErr w:type="spellEnd"/>
            <w:r w:rsidRPr="00B61EF8">
              <w:rPr>
                <w:sz w:val="20"/>
                <w:szCs w:val="20"/>
              </w:rPr>
              <w:t xml:space="preserve">. 2nd </w:t>
            </w:r>
            <w:proofErr w:type="spellStart"/>
            <w:r w:rsidRPr="00B61EF8">
              <w:rPr>
                <w:sz w:val="20"/>
                <w:szCs w:val="20"/>
              </w:rPr>
              <w:t>edition</w:t>
            </w:r>
            <w:proofErr w:type="spellEnd"/>
            <w:r w:rsidRPr="00B61EF8">
              <w:rPr>
                <w:sz w:val="20"/>
                <w:szCs w:val="20"/>
              </w:rPr>
              <w:t xml:space="preserve">. New York: </w:t>
            </w:r>
            <w:proofErr w:type="spellStart"/>
            <w:r w:rsidRPr="00B61EF8">
              <w:rPr>
                <w:sz w:val="20"/>
                <w:szCs w:val="20"/>
              </w:rPr>
              <w:t>Focal</w:t>
            </w:r>
            <w:proofErr w:type="spellEnd"/>
            <w:r w:rsidRPr="00B61EF8">
              <w:rPr>
                <w:sz w:val="20"/>
                <w:szCs w:val="20"/>
              </w:rPr>
              <w:t xml:space="preserve"> </w:t>
            </w:r>
            <w:proofErr w:type="spellStart"/>
            <w:r w:rsidRPr="00B61EF8">
              <w:rPr>
                <w:sz w:val="20"/>
                <w:szCs w:val="20"/>
              </w:rPr>
              <w:t>Press</w:t>
            </w:r>
            <w:proofErr w:type="spellEnd"/>
            <w:r w:rsidRPr="00B61EF8">
              <w:rPr>
                <w:sz w:val="20"/>
                <w:szCs w:val="20"/>
              </w:rPr>
              <w:t>, Taylor &amp; Francis Group, 2013. ISBN 978-0-240-82498-7.</w:t>
            </w:r>
          </w:p>
          <w:p w14:paraId="3F8234FC" w14:textId="071EB76E" w:rsidR="00B61EF8" w:rsidRPr="00B61EF8" w:rsidRDefault="00B61EF8" w:rsidP="00FC5462">
            <w:pPr>
              <w:rPr>
                <w:sz w:val="20"/>
                <w:szCs w:val="20"/>
              </w:rPr>
            </w:pPr>
            <w:r w:rsidRPr="00B61EF8">
              <w:rPr>
                <w:sz w:val="20"/>
                <w:szCs w:val="20"/>
              </w:rPr>
              <w:t>BLÁHA, Ivo. </w:t>
            </w:r>
            <w:r w:rsidRPr="00B61EF8">
              <w:rPr>
                <w:i/>
                <w:iCs/>
                <w:sz w:val="20"/>
                <w:szCs w:val="20"/>
              </w:rPr>
              <w:t>Zvuková dramaturgie audiovizuálního díla</w:t>
            </w:r>
            <w:r w:rsidRPr="00B61EF8">
              <w:rPr>
                <w:sz w:val="20"/>
                <w:szCs w:val="20"/>
              </w:rPr>
              <w:t xml:space="preserve">. 3., </w:t>
            </w:r>
            <w:proofErr w:type="spellStart"/>
            <w:r w:rsidRPr="00B61EF8">
              <w:rPr>
                <w:sz w:val="20"/>
                <w:szCs w:val="20"/>
              </w:rPr>
              <w:t>upr</w:t>
            </w:r>
            <w:proofErr w:type="spellEnd"/>
            <w:r w:rsidRPr="00B61EF8">
              <w:rPr>
                <w:sz w:val="20"/>
                <w:szCs w:val="20"/>
              </w:rPr>
              <w:t>. vyd. V Praze: Nakladatelství Akademie múzických umění, 2014. ISBN 978-80-7331-303-6.</w:t>
            </w:r>
          </w:p>
          <w:p w14:paraId="0137830A" w14:textId="77777777" w:rsidR="00B61EF8" w:rsidRPr="00B61EF8" w:rsidRDefault="00B61EF8" w:rsidP="00FC5462">
            <w:pPr>
              <w:rPr>
                <w:b/>
                <w:sz w:val="20"/>
                <w:szCs w:val="20"/>
              </w:rPr>
            </w:pPr>
            <w:r w:rsidRPr="00B61EF8">
              <w:rPr>
                <w:b/>
                <w:sz w:val="20"/>
                <w:szCs w:val="20"/>
              </w:rPr>
              <w:t>Doporučená:</w:t>
            </w:r>
          </w:p>
          <w:p w14:paraId="69B2D93E" w14:textId="77777777" w:rsidR="008D0BD5" w:rsidRDefault="008D0BD5" w:rsidP="008D0BD5">
            <w:pPr>
              <w:rPr>
                <w:ins w:id="56" w:author="Hana Ponížilová" w:date="2023-05-26T12:32:00Z"/>
                <w:rFonts w:eastAsia="Arial Unicode MS"/>
                <w:sz w:val="20"/>
                <w:szCs w:val="20"/>
                <w:shd w:val="clear" w:color="auto" w:fill="FFFFFF"/>
              </w:rPr>
            </w:pPr>
            <w:ins w:id="57" w:author="Hana Ponížilová" w:date="2023-05-26T12:32:00Z">
              <w:r w:rsidRPr="00FF3692">
                <w:rPr>
                  <w:color w:val="000000"/>
                  <w:sz w:val="20"/>
                  <w:szCs w:val="20"/>
                </w:rPr>
                <w:t xml:space="preserve">BORDWELL, David a Kristin THOMPSON. </w:t>
              </w:r>
              <w:r w:rsidRPr="00FF3692">
                <w:rPr>
                  <w:i/>
                  <w:iCs/>
                  <w:color w:val="000000"/>
                  <w:sz w:val="20"/>
                  <w:szCs w:val="20"/>
                </w:rPr>
                <w:t>Umění filmu: úvod do studia formy a stylu</w:t>
              </w:r>
              <w:r w:rsidRPr="00FF3692">
                <w:rPr>
                  <w:color w:val="000000"/>
                  <w:sz w:val="20"/>
                  <w:szCs w:val="20"/>
                </w:rPr>
                <w:t>. V Praze: Nakladatelství Akademie múzických umění, 2022. ISBN 978-80-7331-629-7.</w:t>
              </w:r>
            </w:ins>
          </w:p>
          <w:p w14:paraId="36D95433" w14:textId="23D6608C" w:rsidR="00B61EF8" w:rsidRPr="00B61EF8" w:rsidRDefault="00B61EF8" w:rsidP="00FC5462">
            <w:pPr>
              <w:rPr>
                <w:sz w:val="20"/>
                <w:szCs w:val="20"/>
              </w:rPr>
            </w:pPr>
            <w:r w:rsidRPr="00B61EF8">
              <w:rPr>
                <w:sz w:val="20"/>
                <w:szCs w:val="20"/>
              </w:rPr>
              <w:t>CHION, Michel. </w:t>
            </w:r>
            <w:r w:rsidRPr="00B61EF8">
              <w:rPr>
                <w:i/>
                <w:iCs/>
                <w:sz w:val="20"/>
                <w:szCs w:val="20"/>
              </w:rPr>
              <w:t xml:space="preserve">Film, a </w:t>
            </w:r>
            <w:proofErr w:type="spellStart"/>
            <w:r w:rsidRPr="00B61EF8">
              <w:rPr>
                <w:i/>
                <w:iCs/>
                <w:sz w:val="20"/>
                <w:szCs w:val="20"/>
              </w:rPr>
              <w:t>sound</w:t>
            </w:r>
            <w:proofErr w:type="spellEnd"/>
            <w:r w:rsidRPr="00B61EF8">
              <w:rPr>
                <w:i/>
                <w:iCs/>
                <w:sz w:val="20"/>
                <w:szCs w:val="20"/>
              </w:rPr>
              <w:t xml:space="preserve"> art</w:t>
            </w:r>
            <w:r w:rsidRPr="00B61EF8">
              <w:rPr>
                <w:sz w:val="20"/>
                <w:szCs w:val="20"/>
              </w:rPr>
              <w:t xml:space="preserve">. New York: Columbia University </w:t>
            </w:r>
            <w:proofErr w:type="spellStart"/>
            <w:r w:rsidRPr="00B61EF8">
              <w:rPr>
                <w:sz w:val="20"/>
                <w:szCs w:val="20"/>
              </w:rPr>
              <w:t>Press</w:t>
            </w:r>
            <w:proofErr w:type="spellEnd"/>
            <w:r w:rsidRPr="00B61EF8">
              <w:rPr>
                <w:sz w:val="20"/>
                <w:szCs w:val="20"/>
              </w:rPr>
              <w:t>, 2009. ISBN 978-0-231-13777-5.</w:t>
            </w:r>
          </w:p>
          <w:p w14:paraId="6BE05332" w14:textId="77777777" w:rsidR="00FC5462" w:rsidRDefault="00B61EF8" w:rsidP="00FC5462">
            <w:pPr>
              <w:rPr>
                <w:sz w:val="20"/>
                <w:szCs w:val="20"/>
              </w:rPr>
            </w:pPr>
            <w:r w:rsidRPr="00B61EF8">
              <w:rPr>
                <w:sz w:val="20"/>
                <w:szCs w:val="20"/>
              </w:rPr>
              <w:t>WEIS, Elisabeth a John BELTON. </w:t>
            </w:r>
            <w:r w:rsidRPr="00B61EF8">
              <w:rPr>
                <w:i/>
                <w:iCs/>
                <w:sz w:val="20"/>
                <w:szCs w:val="20"/>
              </w:rPr>
              <w:t xml:space="preserve">Film </w:t>
            </w:r>
            <w:proofErr w:type="spellStart"/>
            <w:r w:rsidRPr="00B61EF8">
              <w:rPr>
                <w:i/>
                <w:iCs/>
                <w:sz w:val="20"/>
                <w:szCs w:val="20"/>
              </w:rPr>
              <w:t>sound</w:t>
            </w:r>
            <w:proofErr w:type="spellEnd"/>
            <w:r w:rsidRPr="00B61EF8">
              <w:rPr>
                <w:i/>
                <w:iCs/>
                <w:sz w:val="20"/>
                <w:szCs w:val="20"/>
              </w:rPr>
              <w:t xml:space="preserve">: </w:t>
            </w:r>
            <w:proofErr w:type="spellStart"/>
            <w:r w:rsidRPr="00B61EF8">
              <w:rPr>
                <w:i/>
                <w:iCs/>
                <w:sz w:val="20"/>
                <w:szCs w:val="20"/>
              </w:rPr>
              <w:t>theory</w:t>
            </w:r>
            <w:proofErr w:type="spellEnd"/>
            <w:r w:rsidRPr="00B61EF8">
              <w:rPr>
                <w:i/>
                <w:iCs/>
                <w:sz w:val="20"/>
                <w:szCs w:val="20"/>
              </w:rPr>
              <w:t xml:space="preserve"> and </w:t>
            </w:r>
            <w:proofErr w:type="spellStart"/>
            <w:r w:rsidRPr="00B61EF8">
              <w:rPr>
                <w:i/>
                <w:iCs/>
                <w:sz w:val="20"/>
                <w:szCs w:val="20"/>
              </w:rPr>
              <w:t>practice</w:t>
            </w:r>
            <w:proofErr w:type="spellEnd"/>
            <w:r w:rsidRPr="00B61EF8">
              <w:rPr>
                <w:sz w:val="20"/>
                <w:szCs w:val="20"/>
              </w:rPr>
              <w:t xml:space="preserve">. New York: Columbia University </w:t>
            </w:r>
            <w:proofErr w:type="spellStart"/>
            <w:r w:rsidRPr="00B61EF8">
              <w:rPr>
                <w:sz w:val="20"/>
                <w:szCs w:val="20"/>
              </w:rPr>
              <w:t>Press</w:t>
            </w:r>
            <w:proofErr w:type="spellEnd"/>
            <w:r w:rsidRPr="00B61EF8">
              <w:rPr>
                <w:sz w:val="20"/>
                <w:szCs w:val="20"/>
              </w:rPr>
              <w:t xml:space="preserve">, 1985. </w:t>
            </w:r>
          </w:p>
          <w:p w14:paraId="4A800A75" w14:textId="154DFC9A" w:rsidR="00B61EF8" w:rsidRPr="00B61EF8" w:rsidRDefault="00B61EF8" w:rsidP="00FC5462">
            <w:pPr>
              <w:rPr>
                <w:sz w:val="20"/>
                <w:szCs w:val="20"/>
              </w:rPr>
            </w:pPr>
            <w:r w:rsidRPr="00B61EF8">
              <w:rPr>
                <w:sz w:val="20"/>
                <w:szCs w:val="20"/>
              </w:rPr>
              <w:t>ISBN 978-0-231-05637-3.</w:t>
            </w:r>
          </w:p>
        </w:tc>
      </w:tr>
    </w:tbl>
    <w:p w14:paraId="2C3AD4A8" w14:textId="6A92FE38" w:rsidR="00B61EF8" w:rsidRDefault="00B61EF8"/>
    <w:p w14:paraId="74DA0231" w14:textId="6512C61D" w:rsidR="00B61EF8" w:rsidRDefault="00B61EF8">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4"/>
        <w:gridCol w:w="2915"/>
        <w:gridCol w:w="1985"/>
        <w:gridCol w:w="1843"/>
        <w:gridCol w:w="2126"/>
      </w:tblGrid>
      <w:tr w:rsidR="00B25A1E" w14:paraId="29B8EA97" w14:textId="77777777" w:rsidTr="00D75723">
        <w:tc>
          <w:tcPr>
            <w:tcW w:w="9923" w:type="dxa"/>
            <w:gridSpan w:val="5"/>
            <w:tcBorders>
              <w:bottom w:val="double" w:sz="4" w:space="0" w:color="auto"/>
            </w:tcBorders>
            <w:shd w:val="clear" w:color="auto" w:fill="BDD6EE"/>
          </w:tcPr>
          <w:p w14:paraId="3DCAD778" w14:textId="45B81D2C" w:rsidR="00B25A1E" w:rsidRDefault="00111AF5" w:rsidP="00B25A1E">
            <w:pPr>
              <w:jc w:val="both"/>
              <w:rPr>
                <w:b/>
                <w:sz w:val="28"/>
              </w:rPr>
            </w:pPr>
            <w:r>
              <w:lastRenderedPageBreak/>
              <w:br w:type="page"/>
            </w:r>
            <w:r w:rsidR="00B25A1E">
              <w:rPr>
                <w:b/>
                <w:sz w:val="28"/>
              </w:rPr>
              <w:t>B-IV – Údaje o odborné praxi/praktické výuce</w:t>
            </w:r>
          </w:p>
        </w:tc>
      </w:tr>
      <w:tr w:rsidR="00B25A1E" w:rsidRPr="001B5ED8" w14:paraId="15E8038F" w14:textId="77777777" w:rsidTr="00D75723">
        <w:tc>
          <w:tcPr>
            <w:tcW w:w="9923" w:type="dxa"/>
            <w:gridSpan w:val="5"/>
            <w:tcBorders>
              <w:top w:val="single" w:sz="12" w:space="0" w:color="auto"/>
            </w:tcBorders>
            <w:shd w:val="clear" w:color="auto" w:fill="F7CAAC"/>
          </w:tcPr>
          <w:p w14:paraId="360C6E16" w14:textId="77777777" w:rsidR="00B25A1E" w:rsidRPr="00C036E9" w:rsidRDefault="00B25A1E" w:rsidP="00B25A1E">
            <w:pPr>
              <w:jc w:val="both"/>
              <w:rPr>
                <w:b/>
                <w:sz w:val="20"/>
                <w:szCs w:val="20"/>
              </w:rPr>
            </w:pPr>
            <w:r w:rsidRPr="00C036E9">
              <w:rPr>
                <w:b/>
                <w:sz w:val="20"/>
                <w:szCs w:val="20"/>
              </w:rPr>
              <w:t>Charakteristika povinné odborné praxe/praktické výuce</w:t>
            </w:r>
          </w:p>
        </w:tc>
      </w:tr>
      <w:tr w:rsidR="00B25A1E" w:rsidRPr="001B5ED8" w14:paraId="596DAD10" w14:textId="77777777" w:rsidTr="00693A9D">
        <w:trPr>
          <w:trHeight w:val="1688"/>
        </w:trPr>
        <w:tc>
          <w:tcPr>
            <w:tcW w:w="9923" w:type="dxa"/>
            <w:gridSpan w:val="5"/>
          </w:tcPr>
          <w:p w14:paraId="15F2406C" w14:textId="3DB102D5" w:rsidR="009F38ED" w:rsidRPr="00C036E9" w:rsidRDefault="00765FC5" w:rsidP="00693A9D">
            <w:pPr>
              <w:spacing w:before="120" w:after="120"/>
              <w:ind w:right="108"/>
              <w:jc w:val="both"/>
              <w:rPr>
                <w:sz w:val="20"/>
                <w:szCs w:val="20"/>
              </w:rPr>
            </w:pPr>
            <w:r w:rsidRPr="00C036E9">
              <w:rPr>
                <w:sz w:val="20"/>
                <w:szCs w:val="20"/>
              </w:rPr>
              <w:t>Pro profesní rozvoj je nezbytné absolvovat</w:t>
            </w:r>
            <w:r w:rsidR="00631666">
              <w:rPr>
                <w:sz w:val="20"/>
                <w:szCs w:val="20"/>
              </w:rPr>
              <w:t xml:space="preserve"> </w:t>
            </w:r>
            <w:r w:rsidRPr="00C036E9">
              <w:rPr>
                <w:sz w:val="20"/>
                <w:szCs w:val="20"/>
              </w:rPr>
              <w:t xml:space="preserve">dvanáctitýdenní </w:t>
            </w:r>
            <w:r w:rsidR="00D44DFA">
              <w:rPr>
                <w:sz w:val="20"/>
                <w:szCs w:val="20"/>
              </w:rPr>
              <w:t>odbornou praxi</w:t>
            </w:r>
            <w:r w:rsidR="00D44DFA" w:rsidRPr="00C036E9">
              <w:rPr>
                <w:sz w:val="20"/>
                <w:szCs w:val="20"/>
              </w:rPr>
              <w:t xml:space="preserve"> </w:t>
            </w:r>
            <w:r w:rsidRPr="00C036E9">
              <w:rPr>
                <w:sz w:val="20"/>
                <w:szCs w:val="20"/>
              </w:rPr>
              <w:t xml:space="preserve">v profesionálním prostředí – ve filmových štábech, reklamních agenturách, televizních a animačních studiích v tuzemsku i zahraničí. Cílem je připravit profesně zdatné odborníky, kteří mají schopnost pracovat v týmu a pracovat na projektech </w:t>
            </w:r>
            <w:r w:rsidR="00F05B61">
              <w:rPr>
                <w:sz w:val="20"/>
                <w:szCs w:val="20"/>
              </w:rPr>
              <w:t>v praxi</w:t>
            </w:r>
            <w:r w:rsidRPr="00C036E9">
              <w:rPr>
                <w:sz w:val="20"/>
                <w:szCs w:val="20"/>
              </w:rPr>
              <w:t>. Prostřednictvím stáže se nejen ověřují nabyté odborné dovednosti a znalosti, ale také získávají zcela nové – v souvislosti s výrobou praktického díla v profesionálních podmínkách. Právě takové zkušenosti nejen odzkoušejí limity studentů, ale v neposlední řadě je připraví na následné působení po absolvování studijního programu.</w:t>
            </w:r>
          </w:p>
          <w:p w14:paraId="78FF936A" w14:textId="2C7C6415" w:rsidR="00115408" w:rsidRPr="00115408" w:rsidRDefault="0045549F" w:rsidP="00115408">
            <w:pPr>
              <w:spacing w:before="120" w:after="120"/>
              <w:ind w:right="108"/>
              <w:jc w:val="both"/>
              <w:rPr>
                <w:sz w:val="20"/>
                <w:szCs w:val="20"/>
              </w:rPr>
            </w:pPr>
            <w:r>
              <w:rPr>
                <w:sz w:val="20"/>
                <w:szCs w:val="20"/>
              </w:rPr>
              <w:t>Praxe</w:t>
            </w:r>
            <w:r w:rsidR="00115408" w:rsidRPr="00115408">
              <w:rPr>
                <w:sz w:val="20"/>
                <w:szCs w:val="20"/>
              </w:rPr>
              <w:t xml:space="preserve"> bude zajištěna smlouvami s danými institucemi a jednotlivými studenty. Student si může rovněž zvolit instituci, která je v oblasti </w:t>
            </w:r>
            <w:r w:rsidR="0018063B">
              <w:rPr>
                <w:sz w:val="20"/>
                <w:szCs w:val="20"/>
              </w:rPr>
              <w:t>animované tvorby</w:t>
            </w:r>
            <w:r w:rsidR="00115408" w:rsidRPr="00115408">
              <w:rPr>
                <w:sz w:val="20"/>
                <w:szCs w:val="20"/>
              </w:rPr>
              <w:t xml:space="preserve"> i mimo nabídku zajištěnou smluvně (viz seznam níže), nicméně důraz bude kladen na strategické spolupráce s institucemi, se kterými ateliér </w:t>
            </w:r>
            <w:r w:rsidR="00D76C0D">
              <w:rPr>
                <w:sz w:val="20"/>
                <w:szCs w:val="20"/>
              </w:rPr>
              <w:t xml:space="preserve">Animovaná tvorba </w:t>
            </w:r>
            <w:r w:rsidR="00115408" w:rsidRPr="00115408">
              <w:rPr>
                <w:sz w:val="20"/>
                <w:szCs w:val="20"/>
              </w:rPr>
              <w:t>bude spolupracovat i v rámci plenérů, odborných exkurzí, zadání úkolů apod. Supervizi vykonává garant předmětu (za procesy FMK) a zástupce poskytovatele praxe.</w:t>
            </w:r>
          </w:p>
          <w:p w14:paraId="416BA38A" w14:textId="4F9505BD" w:rsidR="00044197" w:rsidRPr="00C036E9" w:rsidRDefault="00115408" w:rsidP="00693A9D">
            <w:pPr>
              <w:spacing w:before="120" w:after="120"/>
              <w:ind w:right="108"/>
              <w:jc w:val="both"/>
              <w:rPr>
                <w:sz w:val="20"/>
                <w:szCs w:val="20"/>
              </w:rPr>
            </w:pPr>
            <w:r w:rsidRPr="00115408">
              <w:rPr>
                <w:sz w:val="20"/>
                <w:szCs w:val="20"/>
              </w:rPr>
              <w:t>Při ukončení praxe student</w:t>
            </w:r>
            <w:r w:rsidR="00631666">
              <w:rPr>
                <w:sz w:val="20"/>
                <w:szCs w:val="20"/>
              </w:rPr>
              <w:t xml:space="preserve"> </w:t>
            </w:r>
            <w:r w:rsidRPr="00115408">
              <w:rPr>
                <w:sz w:val="20"/>
                <w:szCs w:val="20"/>
              </w:rPr>
              <w:t>obdrží hodnot</w:t>
            </w:r>
            <w:r w:rsidR="00C72778">
              <w:rPr>
                <w:sz w:val="20"/>
                <w:szCs w:val="20"/>
              </w:rPr>
              <w:t>i</w:t>
            </w:r>
            <w:r w:rsidRPr="00115408">
              <w:rPr>
                <w:sz w:val="20"/>
                <w:szCs w:val="20"/>
              </w:rPr>
              <w:t>cí zprávu od instituce. Výsledky hodnocení se následně budou odrážet při práci se studenty, případně ve struktuře studijního plánu, či předmětů. Počet míst pro výkon odborné praxe studentů je kapacitně zajištěn.</w:t>
            </w:r>
          </w:p>
        </w:tc>
      </w:tr>
      <w:tr w:rsidR="00B25A1E" w:rsidRPr="001B5ED8" w14:paraId="6F5D6A1C" w14:textId="77777777" w:rsidTr="00D75723">
        <w:tc>
          <w:tcPr>
            <w:tcW w:w="1054" w:type="dxa"/>
            <w:shd w:val="clear" w:color="auto" w:fill="F7CAAC"/>
          </w:tcPr>
          <w:p w14:paraId="5F953280" w14:textId="77777777" w:rsidR="00B25A1E" w:rsidRPr="00C036E9" w:rsidRDefault="00B25A1E" w:rsidP="00B25A1E">
            <w:pPr>
              <w:jc w:val="both"/>
              <w:rPr>
                <w:b/>
                <w:sz w:val="20"/>
                <w:szCs w:val="20"/>
              </w:rPr>
            </w:pPr>
            <w:r w:rsidRPr="00C036E9">
              <w:rPr>
                <w:b/>
                <w:sz w:val="20"/>
                <w:szCs w:val="20"/>
              </w:rPr>
              <w:t>Rozsah</w:t>
            </w:r>
          </w:p>
        </w:tc>
        <w:tc>
          <w:tcPr>
            <w:tcW w:w="2915" w:type="dxa"/>
          </w:tcPr>
          <w:p w14:paraId="79BF43B8" w14:textId="77777777" w:rsidR="00B25A1E" w:rsidRPr="00C036E9" w:rsidRDefault="00B25A1E" w:rsidP="00B25A1E">
            <w:pPr>
              <w:jc w:val="both"/>
              <w:rPr>
                <w:sz w:val="20"/>
                <w:szCs w:val="20"/>
              </w:rPr>
            </w:pPr>
            <w:r w:rsidRPr="00C036E9">
              <w:rPr>
                <w:sz w:val="20"/>
                <w:szCs w:val="20"/>
              </w:rPr>
              <w:t>12</w:t>
            </w:r>
          </w:p>
        </w:tc>
        <w:tc>
          <w:tcPr>
            <w:tcW w:w="1985" w:type="dxa"/>
            <w:shd w:val="clear" w:color="auto" w:fill="F7CAAC"/>
          </w:tcPr>
          <w:p w14:paraId="3995E746" w14:textId="77777777" w:rsidR="00B25A1E" w:rsidRPr="00C036E9" w:rsidRDefault="00B25A1E" w:rsidP="00B25A1E">
            <w:pPr>
              <w:jc w:val="both"/>
              <w:rPr>
                <w:b/>
                <w:sz w:val="20"/>
                <w:szCs w:val="20"/>
              </w:rPr>
            </w:pPr>
            <w:r w:rsidRPr="00C036E9">
              <w:rPr>
                <w:b/>
                <w:sz w:val="20"/>
                <w:szCs w:val="20"/>
              </w:rPr>
              <w:t>týdnů</w:t>
            </w:r>
          </w:p>
        </w:tc>
        <w:tc>
          <w:tcPr>
            <w:tcW w:w="1843" w:type="dxa"/>
          </w:tcPr>
          <w:p w14:paraId="46D644F7" w14:textId="77777777" w:rsidR="00B25A1E" w:rsidRPr="00C036E9" w:rsidRDefault="00B25A1E" w:rsidP="00B25A1E">
            <w:pPr>
              <w:jc w:val="both"/>
              <w:rPr>
                <w:sz w:val="20"/>
                <w:szCs w:val="20"/>
              </w:rPr>
            </w:pPr>
            <w:r w:rsidRPr="00C036E9">
              <w:rPr>
                <w:sz w:val="20"/>
                <w:szCs w:val="20"/>
              </w:rPr>
              <w:t>480</w:t>
            </w:r>
          </w:p>
        </w:tc>
        <w:tc>
          <w:tcPr>
            <w:tcW w:w="2126" w:type="dxa"/>
            <w:shd w:val="clear" w:color="auto" w:fill="F7CAAC"/>
          </w:tcPr>
          <w:p w14:paraId="25209E16" w14:textId="77777777" w:rsidR="00B25A1E" w:rsidRPr="00C036E9" w:rsidRDefault="00B25A1E" w:rsidP="00B25A1E">
            <w:pPr>
              <w:jc w:val="both"/>
              <w:rPr>
                <w:sz w:val="20"/>
                <w:szCs w:val="20"/>
              </w:rPr>
            </w:pPr>
            <w:r w:rsidRPr="00C036E9">
              <w:rPr>
                <w:b/>
                <w:sz w:val="20"/>
                <w:szCs w:val="20"/>
              </w:rPr>
              <w:t>hodin</w:t>
            </w:r>
          </w:p>
        </w:tc>
      </w:tr>
      <w:tr w:rsidR="00B25A1E" w:rsidRPr="001B5ED8" w14:paraId="08A96398" w14:textId="77777777" w:rsidTr="00D75723">
        <w:tc>
          <w:tcPr>
            <w:tcW w:w="7797" w:type="dxa"/>
            <w:gridSpan w:val="4"/>
            <w:shd w:val="clear" w:color="auto" w:fill="F7CAAC"/>
          </w:tcPr>
          <w:p w14:paraId="6DBCB63F" w14:textId="77777777" w:rsidR="00B25A1E" w:rsidRPr="00C036E9" w:rsidRDefault="00B25A1E" w:rsidP="00B25A1E">
            <w:pPr>
              <w:jc w:val="both"/>
              <w:rPr>
                <w:b/>
                <w:sz w:val="20"/>
                <w:szCs w:val="20"/>
              </w:rPr>
            </w:pPr>
            <w:r w:rsidRPr="00C036E9">
              <w:rPr>
                <w:b/>
                <w:sz w:val="20"/>
                <w:szCs w:val="20"/>
              </w:rPr>
              <w:t>Přehled pracovišť, na kterých má být odborná praxe/praktická výuka uskutečňována</w:t>
            </w:r>
          </w:p>
        </w:tc>
        <w:tc>
          <w:tcPr>
            <w:tcW w:w="2126" w:type="dxa"/>
            <w:shd w:val="clear" w:color="auto" w:fill="F7CAAC"/>
          </w:tcPr>
          <w:p w14:paraId="7BA8754F" w14:textId="77777777" w:rsidR="00B25A1E" w:rsidRPr="00C036E9" w:rsidRDefault="00B25A1E" w:rsidP="00B25A1E">
            <w:pPr>
              <w:jc w:val="both"/>
              <w:rPr>
                <w:b/>
                <w:sz w:val="20"/>
                <w:szCs w:val="20"/>
              </w:rPr>
            </w:pPr>
            <w:r w:rsidRPr="00C036E9">
              <w:rPr>
                <w:b/>
                <w:sz w:val="20"/>
                <w:szCs w:val="20"/>
              </w:rPr>
              <w:t>Smluvně zajištěno</w:t>
            </w:r>
          </w:p>
        </w:tc>
      </w:tr>
      <w:tr w:rsidR="00B25A1E" w:rsidRPr="001B5ED8" w14:paraId="0654B4A3" w14:textId="77777777" w:rsidTr="00D75723">
        <w:tc>
          <w:tcPr>
            <w:tcW w:w="7797" w:type="dxa"/>
            <w:gridSpan w:val="4"/>
          </w:tcPr>
          <w:p w14:paraId="655E767D" w14:textId="4691BB7A" w:rsidR="00B25A1E" w:rsidRPr="00C036E9" w:rsidRDefault="00BF6363" w:rsidP="00B25A1E">
            <w:pPr>
              <w:jc w:val="both"/>
              <w:rPr>
                <w:sz w:val="20"/>
                <w:szCs w:val="20"/>
              </w:rPr>
            </w:pPr>
            <w:r w:rsidRPr="00C036E9">
              <w:rPr>
                <w:sz w:val="20"/>
                <w:szCs w:val="20"/>
              </w:rPr>
              <w:t>Kouzelná animace s.r.o.</w:t>
            </w:r>
          </w:p>
        </w:tc>
        <w:tc>
          <w:tcPr>
            <w:tcW w:w="2126" w:type="dxa"/>
          </w:tcPr>
          <w:p w14:paraId="73F4830E" w14:textId="7251519D" w:rsidR="00B25A1E" w:rsidRPr="00C036E9" w:rsidRDefault="00422E13" w:rsidP="00B25A1E">
            <w:pPr>
              <w:jc w:val="both"/>
              <w:rPr>
                <w:sz w:val="20"/>
                <w:szCs w:val="20"/>
              </w:rPr>
            </w:pPr>
            <w:r w:rsidRPr="00C036E9">
              <w:rPr>
                <w:sz w:val="20"/>
                <w:szCs w:val="20"/>
              </w:rPr>
              <w:t>ANO</w:t>
            </w:r>
          </w:p>
        </w:tc>
      </w:tr>
      <w:tr w:rsidR="00B25A1E" w:rsidRPr="001B5ED8" w14:paraId="121D12B3" w14:textId="77777777" w:rsidTr="00D75723">
        <w:tc>
          <w:tcPr>
            <w:tcW w:w="7797" w:type="dxa"/>
            <w:gridSpan w:val="4"/>
          </w:tcPr>
          <w:p w14:paraId="7AA29120" w14:textId="7393E481" w:rsidR="00B25A1E" w:rsidRPr="00C036E9" w:rsidRDefault="008A14A6" w:rsidP="00B25A1E">
            <w:pPr>
              <w:jc w:val="both"/>
              <w:rPr>
                <w:sz w:val="20"/>
                <w:szCs w:val="20"/>
              </w:rPr>
            </w:pPr>
            <w:r w:rsidRPr="00C036E9">
              <w:rPr>
                <w:sz w:val="20"/>
                <w:szCs w:val="20"/>
              </w:rPr>
              <w:t>Česká televize Brno</w:t>
            </w:r>
          </w:p>
        </w:tc>
        <w:tc>
          <w:tcPr>
            <w:tcW w:w="2126" w:type="dxa"/>
          </w:tcPr>
          <w:p w14:paraId="49A67681" w14:textId="0FEEB762" w:rsidR="00B25A1E" w:rsidRPr="00C036E9" w:rsidRDefault="00422E13" w:rsidP="00B25A1E">
            <w:pPr>
              <w:jc w:val="both"/>
              <w:rPr>
                <w:sz w:val="20"/>
                <w:szCs w:val="20"/>
              </w:rPr>
            </w:pPr>
            <w:r w:rsidRPr="00C036E9">
              <w:rPr>
                <w:sz w:val="20"/>
                <w:szCs w:val="20"/>
              </w:rPr>
              <w:t>ANO</w:t>
            </w:r>
          </w:p>
        </w:tc>
      </w:tr>
      <w:tr w:rsidR="00B25A1E" w:rsidRPr="001B5ED8" w14:paraId="52E02B56" w14:textId="77777777" w:rsidTr="00D75723">
        <w:tc>
          <w:tcPr>
            <w:tcW w:w="7797" w:type="dxa"/>
            <w:gridSpan w:val="4"/>
          </w:tcPr>
          <w:p w14:paraId="00631CB8" w14:textId="476BE2EC" w:rsidR="00B25A1E" w:rsidRPr="00C036E9" w:rsidRDefault="00BA342E" w:rsidP="00B25A1E">
            <w:pPr>
              <w:jc w:val="both"/>
              <w:rPr>
                <w:sz w:val="20"/>
                <w:szCs w:val="20"/>
              </w:rPr>
            </w:pPr>
            <w:r>
              <w:rPr>
                <w:sz w:val="20"/>
                <w:szCs w:val="20"/>
              </w:rPr>
              <w:t>FILMFEST, s.r.o.</w:t>
            </w:r>
          </w:p>
        </w:tc>
        <w:tc>
          <w:tcPr>
            <w:tcW w:w="2126" w:type="dxa"/>
          </w:tcPr>
          <w:p w14:paraId="75518174" w14:textId="53FDDB87" w:rsidR="00B25A1E" w:rsidRPr="00C036E9" w:rsidRDefault="00422E13" w:rsidP="00B25A1E">
            <w:pPr>
              <w:jc w:val="both"/>
              <w:rPr>
                <w:sz w:val="20"/>
                <w:szCs w:val="20"/>
              </w:rPr>
            </w:pPr>
            <w:r w:rsidRPr="00C036E9">
              <w:rPr>
                <w:sz w:val="20"/>
                <w:szCs w:val="20"/>
              </w:rPr>
              <w:t>ANO</w:t>
            </w:r>
          </w:p>
        </w:tc>
      </w:tr>
      <w:tr w:rsidR="00B25A1E" w:rsidRPr="001B5ED8" w14:paraId="3FCAFD56" w14:textId="77777777" w:rsidTr="00D75723">
        <w:tc>
          <w:tcPr>
            <w:tcW w:w="7797" w:type="dxa"/>
            <w:gridSpan w:val="4"/>
          </w:tcPr>
          <w:p w14:paraId="7CEB758E" w14:textId="43591D83" w:rsidR="00B25A1E" w:rsidRPr="00C036E9" w:rsidRDefault="00576603" w:rsidP="00B25A1E">
            <w:pPr>
              <w:jc w:val="both"/>
              <w:rPr>
                <w:sz w:val="20"/>
                <w:szCs w:val="20"/>
              </w:rPr>
            </w:pPr>
            <w:r>
              <w:rPr>
                <w:sz w:val="20"/>
                <w:szCs w:val="20"/>
              </w:rPr>
              <w:t xml:space="preserve">GNOMON </w:t>
            </w:r>
            <w:proofErr w:type="spellStart"/>
            <w:r>
              <w:rPr>
                <w:sz w:val="20"/>
                <w:szCs w:val="20"/>
              </w:rPr>
              <w:t>Production</w:t>
            </w:r>
            <w:proofErr w:type="spellEnd"/>
            <w:r>
              <w:rPr>
                <w:sz w:val="20"/>
                <w:szCs w:val="20"/>
              </w:rPr>
              <w:t xml:space="preserve"> s.r.o.</w:t>
            </w:r>
          </w:p>
        </w:tc>
        <w:tc>
          <w:tcPr>
            <w:tcW w:w="2126" w:type="dxa"/>
          </w:tcPr>
          <w:p w14:paraId="7009B754" w14:textId="4CDBBB56" w:rsidR="00B25A1E" w:rsidRPr="00C036E9" w:rsidRDefault="00422E13" w:rsidP="00B25A1E">
            <w:pPr>
              <w:jc w:val="both"/>
              <w:rPr>
                <w:sz w:val="20"/>
                <w:szCs w:val="20"/>
              </w:rPr>
            </w:pPr>
            <w:r w:rsidRPr="00C036E9">
              <w:rPr>
                <w:sz w:val="20"/>
                <w:szCs w:val="20"/>
              </w:rPr>
              <w:t>ANO</w:t>
            </w:r>
          </w:p>
        </w:tc>
      </w:tr>
      <w:tr w:rsidR="00B25A1E" w:rsidRPr="001B5ED8" w14:paraId="62D586EE" w14:textId="77777777" w:rsidTr="00D75723">
        <w:tc>
          <w:tcPr>
            <w:tcW w:w="7797" w:type="dxa"/>
            <w:gridSpan w:val="4"/>
          </w:tcPr>
          <w:p w14:paraId="6965B4C4" w14:textId="75C89EA3" w:rsidR="00B25A1E" w:rsidRPr="00C036E9" w:rsidRDefault="005F1A04" w:rsidP="00B25A1E">
            <w:pPr>
              <w:jc w:val="both"/>
              <w:rPr>
                <w:sz w:val="20"/>
                <w:szCs w:val="20"/>
              </w:rPr>
            </w:pPr>
            <w:r>
              <w:rPr>
                <w:sz w:val="20"/>
                <w:szCs w:val="20"/>
              </w:rPr>
              <w:t xml:space="preserve">IS </w:t>
            </w:r>
            <w:proofErr w:type="spellStart"/>
            <w:r>
              <w:rPr>
                <w:sz w:val="20"/>
                <w:szCs w:val="20"/>
              </w:rPr>
              <w:t>production</w:t>
            </w:r>
            <w:proofErr w:type="spellEnd"/>
            <w:r w:rsidR="006B3339" w:rsidRPr="00C036E9">
              <w:rPr>
                <w:sz w:val="20"/>
                <w:szCs w:val="20"/>
              </w:rPr>
              <w:t xml:space="preserve"> s.r.o.</w:t>
            </w:r>
          </w:p>
        </w:tc>
        <w:tc>
          <w:tcPr>
            <w:tcW w:w="2126" w:type="dxa"/>
          </w:tcPr>
          <w:p w14:paraId="7DD4ABF3" w14:textId="24AE9E4C" w:rsidR="00B25A1E" w:rsidRPr="00C036E9" w:rsidRDefault="00422E13" w:rsidP="00B25A1E">
            <w:pPr>
              <w:jc w:val="both"/>
              <w:rPr>
                <w:sz w:val="20"/>
                <w:szCs w:val="20"/>
              </w:rPr>
            </w:pPr>
            <w:r w:rsidRPr="00C036E9">
              <w:rPr>
                <w:sz w:val="20"/>
                <w:szCs w:val="20"/>
              </w:rPr>
              <w:t>ANO</w:t>
            </w:r>
          </w:p>
        </w:tc>
      </w:tr>
      <w:tr w:rsidR="00B25A1E" w:rsidRPr="001B5ED8" w14:paraId="32ED22EA" w14:textId="77777777" w:rsidTr="00D75723">
        <w:tc>
          <w:tcPr>
            <w:tcW w:w="7797" w:type="dxa"/>
            <w:gridSpan w:val="4"/>
          </w:tcPr>
          <w:p w14:paraId="51C9BEC6" w14:textId="393831E3" w:rsidR="00B25A1E" w:rsidRPr="00C036E9" w:rsidRDefault="005F1A04" w:rsidP="00B25A1E">
            <w:pPr>
              <w:jc w:val="both"/>
              <w:rPr>
                <w:sz w:val="20"/>
                <w:szCs w:val="20"/>
              </w:rPr>
            </w:pPr>
            <w:r>
              <w:rPr>
                <w:sz w:val="20"/>
                <w:szCs w:val="20"/>
              </w:rPr>
              <w:t xml:space="preserve">Regionální filmový fond </w:t>
            </w:r>
            <w:proofErr w:type="spellStart"/>
            <w:r>
              <w:rPr>
                <w:sz w:val="20"/>
                <w:szCs w:val="20"/>
              </w:rPr>
              <w:t>z.s</w:t>
            </w:r>
            <w:proofErr w:type="spellEnd"/>
            <w:r>
              <w:rPr>
                <w:sz w:val="20"/>
                <w:szCs w:val="20"/>
              </w:rPr>
              <w:t>.</w:t>
            </w:r>
          </w:p>
        </w:tc>
        <w:tc>
          <w:tcPr>
            <w:tcW w:w="2126" w:type="dxa"/>
          </w:tcPr>
          <w:p w14:paraId="43A8846D" w14:textId="22140E7B" w:rsidR="00B25A1E" w:rsidRPr="00C036E9" w:rsidRDefault="00422E13" w:rsidP="00B25A1E">
            <w:pPr>
              <w:jc w:val="both"/>
              <w:rPr>
                <w:sz w:val="20"/>
                <w:szCs w:val="20"/>
              </w:rPr>
            </w:pPr>
            <w:r w:rsidRPr="00C036E9">
              <w:rPr>
                <w:sz w:val="20"/>
                <w:szCs w:val="20"/>
              </w:rPr>
              <w:t>ANO</w:t>
            </w:r>
          </w:p>
        </w:tc>
      </w:tr>
      <w:tr w:rsidR="00B25A1E" w:rsidRPr="001B5ED8" w14:paraId="76B83B5E" w14:textId="77777777" w:rsidTr="00D75723">
        <w:tc>
          <w:tcPr>
            <w:tcW w:w="7797" w:type="dxa"/>
            <w:gridSpan w:val="4"/>
          </w:tcPr>
          <w:p w14:paraId="4E613244" w14:textId="38BAC15B" w:rsidR="00B25A1E" w:rsidRPr="00C036E9" w:rsidRDefault="006641B3" w:rsidP="00B25A1E">
            <w:pPr>
              <w:jc w:val="both"/>
              <w:rPr>
                <w:sz w:val="20"/>
                <w:szCs w:val="20"/>
              </w:rPr>
            </w:pPr>
            <w:r w:rsidRPr="00C036E9">
              <w:rPr>
                <w:sz w:val="20"/>
                <w:szCs w:val="20"/>
              </w:rPr>
              <w:t>B</w:t>
            </w:r>
            <w:r w:rsidR="005F1A04">
              <w:rPr>
                <w:sz w:val="20"/>
                <w:szCs w:val="20"/>
              </w:rPr>
              <w:t>umerang film</w:t>
            </w:r>
            <w:r w:rsidRPr="00C036E9">
              <w:rPr>
                <w:sz w:val="20"/>
                <w:szCs w:val="20"/>
              </w:rPr>
              <w:t xml:space="preserve"> s.r.o.</w:t>
            </w:r>
          </w:p>
        </w:tc>
        <w:tc>
          <w:tcPr>
            <w:tcW w:w="2126" w:type="dxa"/>
          </w:tcPr>
          <w:p w14:paraId="01D22A95" w14:textId="767C5AB3" w:rsidR="00B25A1E" w:rsidRPr="00C036E9" w:rsidRDefault="00422E13" w:rsidP="00B25A1E">
            <w:pPr>
              <w:jc w:val="both"/>
              <w:rPr>
                <w:sz w:val="20"/>
                <w:szCs w:val="20"/>
              </w:rPr>
            </w:pPr>
            <w:r w:rsidRPr="00C036E9">
              <w:rPr>
                <w:sz w:val="20"/>
                <w:szCs w:val="20"/>
              </w:rPr>
              <w:t>ANO</w:t>
            </w:r>
          </w:p>
        </w:tc>
      </w:tr>
      <w:tr w:rsidR="00B25A1E" w:rsidRPr="001B5ED8" w14:paraId="71F378E3" w14:textId="77777777" w:rsidTr="00D75723">
        <w:tc>
          <w:tcPr>
            <w:tcW w:w="9923" w:type="dxa"/>
            <w:gridSpan w:val="5"/>
            <w:shd w:val="clear" w:color="auto" w:fill="F7CAAC"/>
          </w:tcPr>
          <w:p w14:paraId="7BAB33E9" w14:textId="77777777" w:rsidR="00B25A1E" w:rsidRPr="00C036E9" w:rsidRDefault="00B25A1E" w:rsidP="00B25A1E">
            <w:pPr>
              <w:jc w:val="both"/>
              <w:rPr>
                <w:sz w:val="20"/>
                <w:szCs w:val="20"/>
              </w:rPr>
            </w:pPr>
            <w:r w:rsidRPr="00C036E9">
              <w:rPr>
                <w:b/>
                <w:sz w:val="20"/>
                <w:szCs w:val="20"/>
              </w:rPr>
              <w:t>Zajištění odborné praxe/praktické výuky v cizím jazyce (u studijních programů uskutečňovaných v cizím jazyce)</w:t>
            </w:r>
          </w:p>
        </w:tc>
      </w:tr>
      <w:tr w:rsidR="00B25A1E" w:rsidRPr="001B5ED8" w14:paraId="34CAE6EC" w14:textId="77777777" w:rsidTr="00043C0D">
        <w:trPr>
          <w:trHeight w:val="551"/>
        </w:trPr>
        <w:tc>
          <w:tcPr>
            <w:tcW w:w="9923" w:type="dxa"/>
            <w:gridSpan w:val="5"/>
          </w:tcPr>
          <w:p w14:paraId="2471976D" w14:textId="77777777" w:rsidR="00B25A1E" w:rsidRPr="00C036E9" w:rsidRDefault="00B25A1E" w:rsidP="00B25A1E">
            <w:pPr>
              <w:jc w:val="both"/>
              <w:rPr>
                <w:sz w:val="20"/>
                <w:szCs w:val="20"/>
              </w:rPr>
            </w:pPr>
          </w:p>
        </w:tc>
      </w:tr>
    </w:tbl>
    <w:p w14:paraId="6709B9A8" w14:textId="4E589C80" w:rsidR="00B25A1E" w:rsidRPr="00C036E9" w:rsidRDefault="00B25A1E" w:rsidP="00B25A1E">
      <w:pPr>
        <w:rPr>
          <w:sz w:val="20"/>
          <w:szCs w:val="20"/>
        </w:rPr>
      </w:pPr>
    </w:p>
    <w:p w14:paraId="0A47F099" w14:textId="77777777" w:rsidR="00024635" w:rsidRPr="00C036E9" w:rsidRDefault="00024635">
      <w:pPr>
        <w:rPr>
          <w:sz w:val="20"/>
          <w:szCs w:val="20"/>
        </w:rPr>
      </w:pPr>
      <w:r w:rsidRPr="00C036E9">
        <w:rPr>
          <w:sz w:val="20"/>
          <w:szCs w:val="20"/>
        </w:rPr>
        <w:br w:type="page"/>
      </w:r>
    </w:p>
    <w:tbl>
      <w:tblPr>
        <w:tblStyle w:val="Mkatabulky"/>
        <w:tblW w:w="0" w:type="auto"/>
        <w:tblLook w:val="04A0" w:firstRow="1" w:lastRow="0" w:firstColumn="1" w:lastColumn="0" w:noHBand="0" w:noVBand="1"/>
      </w:tblPr>
      <w:tblGrid>
        <w:gridCol w:w="1271"/>
        <w:gridCol w:w="851"/>
        <w:gridCol w:w="2126"/>
        <w:gridCol w:w="1701"/>
        <w:gridCol w:w="1648"/>
        <w:gridCol w:w="1050"/>
        <w:gridCol w:w="1123"/>
      </w:tblGrid>
      <w:tr w:rsidR="00551EBB" w14:paraId="39089550" w14:textId="77777777" w:rsidTr="009B080B">
        <w:trPr>
          <w:trHeight w:val="432"/>
        </w:trPr>
        <w:tc>
          <w:tcPr>
            <w:tcW w:w="9770" w:type="dxa"/>
            <w:gridSpan w:val="7"/>
            <w:shd w:val="clear" w:color="auto" w:fill="C6D9F1" w:themeFill="text2" w:themeFillTint="33"/>
            <w:vAlign w:val="center"/>
          </w:tcPr>
          <w:p w14:paraId="2A55CF90" w14:textId="22ED0C95" w:rsidR="00551EBB" w:rsidRPr="0005109E" w:rsidRDefault="00551EBB" w:rsidP="009B080B">
            <w:pPr>
              <w:rPr>
                <w:b/>
                <w:sz w:val="28"/>
                <w:szCs w:val="28"/>
              </w:rPr>
            </w:pPr>
            <w:r w:rsidRPr="0005109E">
              <w:rPr>
                <w:b/>
                <w:sz w:val="28"/>
                <w:szCs w:val="28"/>
              </w:rPr>
              <w:lastRenderedPageBreak/>
              <w:t>C-</w:t>
            </w:r>
            <w:proofErr w:type="spellStart"/>
            <w:r w:rsidR="00B43B4E" w:rsidRPr="0005109E">
              <w:rPr>
                <w:b/>
                <w:sz w:val="28"/>
                <w:szCs w:val="28"/>
              </w:rPr>
              <w:t>Ia</w:t>
            </w:r>
            <w:proofErr w:type="spellEnd"/>
            <w:r w:rsidR="00B43B4E" w:rsidRPr="0005109E">
              <w:rPr>
                <w:b/>
                <w:sz w:val="28"/>
                <w:szCs w:val="28"/>
              </w:rPr>
              <w:t xml:space="preserve"> – Přehled</w:t>
            </w:r>
            <w:r w:rsidRPr="0005109E">
              <w:rPr>
                <w:b/>
                <w:sz w:val="28"/>
                <w:szCs w:val="28"/>
              </w:rPr>
              <w:t xml:space="preserve"> </w:t>
            </w:r>
            <w:r w:rsidR="00893C9D" w:rsidRPr="0005109E">
              <w:rPr>
                <w:b/>
                <w:sz w:val="28"/>
                <w:szCs w:val="28"/>
              </w:rPr>
              <w:t>vyučujících</w:t>
            </w:r>
            <w:r w:rsidRPr="0005109E">
              <w:rPr>
                <w:b/>
                <w:sz w:val="28"/>
                <w:szCs w:val="28"/>
              </w:rPr>
              <w:t xml:space="preserve"> uvedených v přílohách C-I žádosti o akreditaci </w:t>
            </w:r>
          </w:p>
        </w:tc>
      </w:tr>
      <w:tr w:rsidR="00551EBB" w14:paraId="481E249A" w14:textId="77777777" w:rsidTr="00187625">
        <w:tc>
          <w:tcPr>
            <w:tcW w:w="1271" w:type="dxa"/>
            <w:shd w:val="clear" w:color="auto" w:fill="FBD4B4" w:themeFill="accent6" w:themeFillTint="66"/>
          </w:tcPr>
          <w:p w14:paraId="356C1D9D" w14:textId="283290B9" w:rsidR="00551EBB" w:rsidRPr="00C036E9" w:rsidRDefault="00551EBB" w:rsidP="00551EBB">
            <w:pPr>
              <w:rPr>
                <w:b/>
                <w:bCs/>
                <w:sz w:val="20"/>
                <w:szCs w:val="20"/>
              </w:rPr>
            </w:pPr>
            <w:r w:rsidRPr="00C036E9">
              <w:rPr>
                <w:b/>
                <w:bCs/>
                <w:sz w:val="20"/>
                <w:szCs w:val="20"/>
              </w:rPr>
              <w:t>Příjmení</w:t>
            </w:r>
          </w:p>
        </w:tc>
        <w:tc>
          <w:tcPr>
            <w:tcW w:w="851" w:type="dxa"/>
            <w:shd w:val="clear" w:color="auto" w:fill="FBD4B4" w:themeFill="accent6" w:themeFillTint="66"/>
          </w:tcPr>
          <w:p w14:paraId="0FB8EC80" w14:textId="36E6CAEC" w:rsidR="00551EBB" w:rsidRPr="00C036E9" w:rsidRDefault="00551EBB" w:rsidP="00551EBB">
            <w:pPr>
              <w:rPr>
                <w:b/>
                <w:bCs/>
                <w:sz w:val="20"/>
                <w:szCs w:val="20"/>
              </w:rPr>
            </w:pPr>
            <w:r w:rsidRPr="00C036E9">
              <w:rPr>
                <w:b/>
                <w:bCs/>
                <w:sz w:val="20"/>
                <w:szCs w:val="20"/>
              </w:rPr>
              <w:t>Jméno</w:t>
            </w:r>
          </w:p>
        </w:tc>
        <w:tc>
          <w:tcPr>
            <w:tcW w:w="2126" w:type="dxa"/>
            <w:shd w:val="clear" w:color="auto" w:fill="FBD4B4" w:themeFill="accent6" w:themeFillTint="66"/>
          </w:tcPr>
          <w:p w14:paraId="4455A385" w14:textId="4F037EAC" w:rsidR="00551EBB" w:rsidRPr="00C036E9" w:rsidRDefault="00551EBB" w:rsidP="00551EBB">
            <w:pPr>
              <w:rPr>
                <w:b/>
                <w:bCs/>
                <w:sz w:val="20"/>
                <w:szCs w:val="20"/>
              </w:rPr>
            </w:pPr>
            <w:r w:rsidRPr="00C036E9">
              <w:rPr>
                <w:b/>
                <w:bCs/>
                <w:sz w:val="20"/>
                <w:szCs w:val="20"/>
              </w:rPr>
              <w:t>Tituly</w:t>
            </w:r>
          </w:p>
        </w:tc>
        <w:tc>
          <w:tcPr>
            <w:tcW w:w="1701" w:type="dxa"/>
            <w:shd w:val="clear" w:color="auto" w:fill="FBD4B4" w:themeFill="accent6" w:themeFillTint="66"/>
          </w:tcPr>
          <w:p w14:paraId="246F07ED" w14:textId="541F7C80" w:rsidR="00551EBB" w:rsidRPr="00C036E9" w:rsidRDefault="00551EBB" w:rsidP="00551EBB">
            <w:pPr>
              <w:rPr>
                <w:b/>
                <w:bCs/>
                <w:sz w:val="20"/>
                <w:szCs w:val="20"/>
              </w:rPr>
            </w:pPr>
            <w:r w:rsidRPr="00C036E9">
              <w:rPr>
                <w:b/>
                <w:bCs/>
                <w:sz w:val="20"/>
                <w:szCs w:val="20"/>
              </w:rPr>
              <w:t>Vztah k VŠ</w:t>
            </w:r>
          </w:p>
        </w:tc>
        <w:tc>
          <w:tcPr>
            <w:tcW w:w="1648" w:type="dxa"/>
            <w:shd w:val="clear" w:color="auto" w:fill="FBD4B4" w:themeFill="accent6" w:themeFillTint="66"/>
          </w:tcPr>
          <w:p w14:paraId="528FC412" w14:textId="56F8298B" w:rsidR="00551EBB" w:rsidRPr="00C036E9" w:rsidRDefault="00551EBB" w:rsidP="00551EBB">
            <w:pPr>
              <w:rPr>
                <w:b/>
                <w:bCs/>
                <w:sz w:val="20"/>
                <w:szCs w:val="20"/>
              </w:rPr>
            </w:pPr>
            <w:r w:rsidRPr="00C036E9">
              <w:rPr>
                <w:b/>
                <w:bCs/>
                <w:sz w:val="20"/>
                <w:szCs w:val="20"/>
              </w:rPr>
              <w:t>Vztah k součásti VŚ</w:t>
            </w:r>
          </w:p>
        </w:tc>
        <w:tc>
          <w:tcPr>
            <w:tcW w:w="1050" w:type="dxa"/>
            <w:shd w:val="clear" w:color="auto" w:fill="FBD4B4" w:themeFill="accent6" w:themeFillTint="66"/>
          </w:tcPr>
          <w:p w14:paraId="7061D07C" w14:textId="75520257" w:rsidR="00551EBB" w:rsidRPr="00C036E9" w:rsidRDefault="00551EBB" w:rsidP="00551EBB">
            <w:pPr>
              <w:rPr>
                <w:b/>
                <w:bCs/>
                <w:sz w:val="20"/>
                <w:szCs w:val="20"/>
              </w:rPr>
            </w:pPr>
            <w:r w:rsidRPr="00C036E9">
              <w:rPr>
                <w:b/>
                <w:bCs/>
                <w:sz w:val="20"/>
                <w:szCs w:val="20"/>
              </w:rPr>
              <w:t>Garant</w:t>
            </w:r>
            <w:r w:rsidR="00187625">
              <w:rPr>
                <w:b/>
                <w:bCs/>
                <w:sz w:val="20"/>
                <w:szCs w:val="20"/>
              </w:rPr>
              <w:t>.</w:t>
            </w:r>
            <w:r w:rsidRPr="00C036E9">
              <w:rPr>
                <w:b/>
                <w:bCs/>
                <w:sz w:val="20"/>
                <w:szCs w:val="20"/>
              </w:rPr>
              <w:t xml:space="preserve"> předmětů</w:t>
            </w:r>
          </w:p>
        </w:tc>
        <w:tc>
          <w:tcPr>
            <w:tcW w:w="1123" w:type="dxa"/>
            <w:shd w:val="clear" w:color="auto" w:fill="FBD4B4" w:themeFill="accent6" w:themeFillTint="66"/>
          </w:tcPr>
          <w:p w14:paraId="73881F1A" w14:textId="0D60CF3E" w:rsidR="00551EBB" w:rsidRPr="00C036E9" w:rsidRDefault="00551EBB" w:rsidP="00551EBB">
            <w:pPr>
              <w:rPr>
                <w:b/>
                <w:bCs/>
                <w:sz w:val="20"/>
                <w:szCs w:val="20"/>
              </w:rPr>
            </w:pPr>
            <w:r w:rsidRPr="00C036E9">
              <w:rPr>
                <w:b/>
                <w:bCs/>
                <w:sz w:val="20"/>
                <w:szCs w:val="20"/>
              </w:rPr>
              <w:t xml:space="preserve">Odborník </w:t>
            </w:r>
            <w:r w:rsidRPr="00C036E9">
              <w:rPr>
                <w:b/>
                <w:bCs/>
                <w:sz w:val="20"/>
                <w:szCs w:val="20"/>
              </w:rPr>
              <w:br/>
              <w:t>z praxe</w:t>
            </w:r>
          </w:p>
        </w:tc>
      </w:tr>
      <w:tr w:rsidR="00551EBB" w14:paraId="3478B491" w14:textId="77777777" w:rsidTr="00187625">
        <w:tc>
          <w:tcPr>
            <w:tcW w:w="1271" w:type="dxa"/>
          </w:tcPr>
          <w:p w14:paraId="1954FB47" w14:textId="2D531C58" w:rsidR="00551EBB" w:rsidRPr="00C036E9" w:rsidRDefault="00BB09C4" w:rsidP="00551EBB">
            <w:pPr>
              <w:rPr>
                <w:sz w:val="20"/>
                <w:szCs w:val="20"/>
              </w:rPr>
            </w:pPr>
            <w:r w:rsidRPr="00C036E9">
              <w:rPr>
                <w:sz w:val="20"/>
                <w:szCs w:val="20"/>
              </w:rPr>
              <w:t>Dočkal</w:t>
            </w:r>
          </w:p>
        </w:tc>
        <w:tc>
          <w:tcPr>
            <w:tcW w:w="851" w:type="dxa"/>
          </w:tcPr>
          <w:p w14:paraId="6C3884C5" w14:textId="1C10A4C5" w:rsidR="00551EBB" w:rsidRPr="00C036E9" w:rsidRDefault="00BB09C4" w:rsidP="00551EBB">
            <w:pPr>
              <w:rPr>
                <w:sz w:val="20"/>
                <w:szCs w:val="20"/>
              </w:rPr>
            </w:pPr>
            <w:r w:rsidRPr="00C036E9">
              <w:rPr>
                <w:sz w:val="20"/>
                <w:szCs w:val="20"/>
              </w:rPr>
              <w:t>Vojtěch</w:t>
            </w:r>
          </w:p>
        </w:tc>
        <w:tc>
          <w:tcPr>
            <w:tcW w:w="2126" w:type="dxa"/>
          </w:tcPr>
          <w:p w14:paraId="4F4A5953" w14:textId="6EAC11E3" w:rsidR="00551EBB" w:rsidRPr="00C036E9" w:rsidRDefault="00551EBB" w:rsidP="00551EBB">
            <w:pPr>
              <w:rPr>
                <w:sz w:val="20"/>
                <w:szCs w:val="20"/>
              </w:rPr>
            </w:pPr>
            <w:r w:rsidRPr="00C036E9">
              <w:rPr>
                <w:sz w:val="20"/>
                <w:szCs w:val="20"/>
              </w:rPr>
              <w:t>Mg</w:t>
            </w:r>
            <w:r w:rsidR="00BB09C4" w:rsidRPr="00C036E9">
              <w:rPr>
                <w:sz w:val="20"/>
                <w:szCs w:val="20"/>
              </w:rPr>
              <w:t>A</w:t>
            </w:r>
            <w:r w:rsidRPr="00C036E9">
              <w:rPr>
                <w:sz w:val="20"/>
                <w:szCs w:val="20"/>
              </w:rPr>
              <w:t>.</w:t>
            </w:r>
          </w:p>
        </w:tc>
        <w:tc>
          <w:tcPr>
            <w:tcW w:w="1701" w:type="dxa"/>
          </w:tcPr>
          <w:p w14:paraId="7251A462" w14:textId="2C4A198C" w:rsidR="00551EBB" w:rsidRPr="00C036E9" w:rsidRDefault="00D829DC" w:rsidP="00551EBB">
            <w:pPr>
              <w:rPr>
                <w:sz w:val="20"/>
                <w:szCs w:val="20"/>
              </w:rPr>
            </w:pPr>
            <w:r>
              <w:rPr>
                <w:sz w:val="20"/>
                <w:szCs w:val="20"/>
              </w:rPr>
              <w:t>DPP</w:t>
            </w:r>
          </w:p>
        </w:tc>
        <w:tc>
          <w:tcPr>
            <w:tcW w:w="1648" w:type="dxa"/>
          </w:tcPr>
          <w:p w14:paraId="411C3EA2" w14:textId="4779459F" w:rsidR="00551EBB" w:rsidRPr="00C036E9" w:rsidRDefault="00551EBB" w:rsidP="00551EBB">
            <w:pPr>
              <w:rPr>
                <w:sz w:val="20"/>
                <w:szCs w:val="20"/>
              </w:rPr>
            </w:pPr>
            <w:r w:rsidRPr="00C036E9">
              <w:rPr>
                <w:sz w:val="20"/>
                <w:szCs w:val="20"/>
              </w:rPr>
              <w:t xml:space="preserve">DPP </w:t>
            </w:r>
          </w:p>
        </w:tc>
        <w:tc>
          <w:tcPr>
            <w:tcW w:w="1050" w:type="dxa"/>
          </w:tcPr>
          <w:p w14:paraId="739BB094" w14:textId="4025A804" w:rsidR="00551EBB" w:rsidRPr="00C036E9" w:rsidRDefault="00A92FF7" w:rsidP="00551EBB">
            <w:pPr>
              <w:rPr>
                <w:sz w:val="20"/>
                <w:szCs w:val="20"/>
              </w:rPr>
            </w:pPr>
            <w:r>
              <w:rPr>
                <w:sz w:val="20"/>
                <w:szCs w:val="20"/>
              </w:rPr>
              <w:t>-</w:t>
            </w:r>
          </w:p>
        </w:tc>
        <w:tc>
          <w:tcPr>
            <w:tcW w:w="1123" w:type="dxa"/>
          </w:tcPr>
          <w:p w14:paraId="36D214E7" w14:textId="0DD035D7" w:rsidR="00551EBB" w:rsidRPr="00C036E9" w:rsidRDefault="00551EBB" w:rsidP="00551EBB">
            <w:pPr>
              <w:rPr>
                <w:sz w:val="20"/>
                <w:szCs w:val="20"/>
              </w:rPr>
            </w:pPr>
            <w:r w:rsidRPr="00C036E9">
              <w:rPr>
                <w:sz w:val="20"/>
                <w:szCs w:val="20"/>
              </w:rPr>
              <w:t>ano</w:t>
            </w:r>
          </w:p>
        </w:tc>
      </w:tr>
      <w:tr w:rsidR="00551EBB" w14:paraId="6E005CD7" w14:textId="77777777" w:rsidTr="00187625">
        <w:tc>
          <w:tcPr>
            <w:tcW w:w="1271" w:type="dxa"/>
          </w:tcPr>
          <w:p w14:paraId="15B3DF91" w14:textId="7A2F8410" w:rsidR="00551EBB" w:rsidRPr="00C036E9" w:rsidRDefault="00BA2FBE" w:rsidP="00551EBB">
            <w:pPr>
              <w:rPr>
                <w:sz w:val="20"/>
                <w:szCs w:val="20"/>
              </w:rPr>
            </w:pPr>
            <w:r w:rsidRPr="00C036E9">
              <w:rPr>
                <w:sz w:val="20"/>
                <w:szCs w:val="20"/>
              </w:rPr>
              <w:t>Gregor</w:t>
            </w:r>
          </w:p>
        </w:tc>
        <w:tc>
          <w:tcPr>
            <w:tcW w:w="851" w:type="dxa"/>
          </w:tcPr>
          <w:p w14:paraId="30947CB1" w14:textId="19AEEF34" w:rsidR="00551EBB" w:rsidRPr="00C036E9" w:rsidRDefault="00BA2FBE" w:rsidP="00551EBB">
            <w:pPr>
              <w:rPr>
                <w:sz w:val="20"/>
                <w:szCs w:val="20"/>
              </w:rPr>
            </w:pPr>
            <w:r w:rsidRPr="00C036E9">
              <w:rPr>
                <w:sz w:val="20"/>
                <w:szCs w:val="20"/>
              </w:rPr>
              <w:t>Lukáš</w:t>
            </w:r>
          </w:p>
        </w:tc>
        <w:tc>
          <w:tcPr>
            <w:tcW w:w="2126" w:type="dxa"/>
          </w:tcPr>
          <w:p w14:paraId="4B8062EC" w14:textId="71A48E24" w:rsidR="00551EBB" w:rsidRPr="00C036E9" w:rsidRDefault="00551EBB" w:rsidP="00551EBB">
            <w:pPr>
              <w:rPr>
                <w:sz w:val="20"/>
                <w:szCs w:val="20"/>
              </w:rPr>
            </w:pPr>
            <w:r w:rsidRPr="00C036E9">
              <w:rPr>
                <w:sz w:val="20"/>
                <w:szCs w:val="20"/>
              </w:rPr>
              <w:t>Mgr.</w:t>
            </w:r>
            <w:r w:rsidR="00BA2FBE" w:rsidRPr="00C036E9">
              <w:rPr>
                <w:sz w:val="20"/>
                <w:szCs w:val="20"/>
              </w:rPr>
              <w:t>, Ph.D.</w:t>
            </w:r>
          </w:p>
        </w:tc>
        <w:tc>
          <w:tcPr>
            <w:tcW w:w="1701" w:type="dxa"/>
          </w:tcPr>
          <w:p w14:paraId="175FE2A9" w14:textId="676705A5" w:rsidR="00551EBB" w:rsidRPr="009E461F" w:rsidRDefault="00025B16" w:rsidP="00551EBB">
            <w:pPr>
              <w:rPr>
                <w:sz w:val="20"/>
                <w:szCs w:val="20"/>
              </w:rPr>
            </w:pPr>
            <w:r w:rsidRPr="009E461F">
              <w:rPr>
                <w:sz w:val="20"/>
                <w:szCs w:val="20"/>
              </w:rPr>
              <w:t>PP, 1,0 – N</w:t>
            </w:r>
          </w:p>
        </w:tc>
        <w:tc>
          <w:tcPr>
            <w:tcW w:w="1648" w:type="dxa"/>
          </w:tcPr>
          <w:p w14:paraId="54872896" w14:textId="46F4A6A4" w:rsidR="00551EBB" w:rsidRPr="009E461F" w:rsidRDefault="00025B16" w:rsidP="00551EBB">
            <w:pPr>
              <w:rPr>
                <w:sz w:val="20"/>
                <w:szCs w:val="20"/>
              </w:rPr>
            </w:pPr>
            <w:r w:rsidRPr="009E461F">
              <w:rPr>
                <w:sz w:val="20"/>
                <w:szCs w:val="20"/>
              </w:rPr>
              <w:t xml:space="preserve">PP, 1,0 </w:t>
            </w:r>
            <w:r w:rsidR="00143CBF" w:rsidRPr="009E461F">
              <w:rPr>
                <w:sz w:val="20"/>
                <w:szCs w:val="20"/>
              </w:rPr>
              <w:t>–</w:t>
            </w:r>
            <w:r w:rsidRPr="009E461F">
              <w:rPr>
                <w:sz w:val="20"/>
                <w:szCs w:val="20"/>
              </w:rPr>
              <w:t xml:space="preserve"> N</w:t>
            </w:r>
          </w:p>
        </w:tc>
        <w:tc>
          <w:tcPr>
            <w:tcW w:w="1050" w:type="dxa"/>
          </w:tcPr>
          <w:p w14:paraId="602CEF5D" w14:textId="000A6172" w:rsidR="00551EBB" w:rsidRPr="00C036E9" w:rsidRDefault="00C855A0" w:rsidP="00551EBB">
            <w:pPr>
              <w:rPr>
                <w:sz w:val="20"/>
                <w:szCs w:val="20"/>
              </w:rPr>
            </w:pPr>
            <w:r w:rsidRPr="00C036E9">
              <w:rPr>
                <w:sz w:val="20"/>
                <w:szCs w:val="20"/>
              </w:rPr>
              <w:t>ZT</w:t>
            </w:r>
          </w:p>
        </w:tc>
        <w:tc>
          <w:tcPr>
            <w:tcW w:w="1123" w:type="dxa"/>
          </w:tcPr>
          <w:p w14:paraId="36E799B4" w14:textId="0631153D" w:rsidR="00551EBB" w:rsidRPr="00C036E9" w:rsidRDefault="00551EBB" w:rsidP="00551EBB">
            <w:pPr>
              <w:rPr>
                <w:sz w:val="20"/>
                <w:szCs w:val="20"/>
              </w:rPr>
            </w:pPr>
            <w:r w:rsidRPr="00C036E9">
              <w:rPr>
                <w:sz w:val="20"/>
                <w:szCs w:val="20"/>
              </w:rPr>
              <w:t>ano</w:t>
            </w:r>
          </w:p>
        </w:tc>
      </w:tr>
      <w:tr w:rsidR="00551EBB" w14:paraId="6203D74E" w14:textId="77777777" w:rsidTr="00187625">
        <w:tc>
          <w:tcPr>
            <w:tcW w:w="1271" w:type="dxa"/>
          </w:tcPr>
          <w:p w14:paraId="1EF684C4" w14:textId="08097876" w:rsidR="00551EBB" w:rsidRPr="00C036E9" w:rsidRDefault="00BA2FBE" w:rsidP="00551EBB">
            <w:pPr>
              <w:rPr>
                <w:sz w:val="20"/>
                <w:szCs w:val="20"/>
              </w:rPr>
            </w:pPr>
            <w:r w:rsidRPr="00C036E9">
              <w:rPr>
                <w:sz w:val="20"/>
                <w:szCs w:val="20"/>
              </w:rPr>
              <w:t>Chytková</w:t>
            </w:r>
          </w:p>
        </w:tc>
        <w:tc>
          <w:tcPr>
            <w:tcW w:w="851" w:type="dxa"/>
          </w:tcPr>
          <w:p w14:paraId="725012F7" w14:textId="77A78AD0" w:rsidR="00551EBB" w:rsidRPr="00C036E9" w:rsidRDefault="00BA2FBE" w:rsidP="00551EBB">
            <w:pPr>
              <w:rPr>
                <w:sz w:val="20"/>
                <w:szCs w:val="20"/>
              </w:rPr>
            </w:pPr>
            <w:r w:rsidRPr="00C036E9">
              <w:rPr>
                <w:sz w:val="20"/>
                <w:szCs w:val="20"/>
              </w:rPr>
              <w:t>Eliška</w:t>
            </w:r>
          </w:p>
        </w:tc>
        <w:tc>
          <w:tcPr>
            <w:tcW w:w="2126" w:type="dxa"/>
          </w:tcPr>
          <w:p w14:paraId="04F47DAD" w14:textId="207A4310" w:rsidR="00551EBB" w:rsidRPr="00C036E9" w:rsidRDefault="00551EBB" w:rsidP="00551EBB">
            <w:pPr>
              <w:rPr>
                <w:sz w:val="20"/>
                <w:szCs w:val="20"/>
              </w:rPr>
            </w:pPr>
            <w:r w:rsidRPr="00C036E9">
              <w:rPr>
                <w:sz w:val="20"/>
                <w:szCs w:val="20"/>
              </w:rPr>
              <w:t>Mg</w:t>
            </w:r>
            <w:r w:rsidR="00BE6D7B" w:rsidRPr="00C036E9">
              <w:rPr>
                <w:sz w:val="20"/>
                <w:szCs w:val="20"/>
              </w:rPr>
              <w:t>A.</w:t>
            </w:r>
          </w:p>
        </w:tc>
        <w:tc>
          <w:tcPr>
            <w:tcW w:w="1701" w:type="dxa"/>
          </w:tcPr>
          <w:p w14:paraId="232D3E63" w14:textId="4227D89C" w:rsidR="00130051" w:rsidRPr="009E461F" w:rsidRDefault="00551EBB" w:rsidP="00551EBB">
            <w:pPr>
              <w:rPr>
                <w:sz w:val="20"/>
                <w:szCs w:val="20"/>
              </w:rPr>
            </w:pPr>
            <w:r w:rsidRPr="009E461F">
              <w:rPr>
                <w:sz w:val="20"/>
                <w:szCs w:val="20"/>
              </w:rPr>
              <w:t xml:space="preserve">PP, 1,0 </w:t>
            </w:r>
            <w:r w:rsidR="004D129A" w:rsidRPr="009E461F">
              <w:rPr>
                <w:sz w:val="20"/>
                <w:szCs w:val="20"/>
              </w:rPr>
              <w:t xml:space="preserve">– </w:t>
            </w:r>
          </w:p>
          <w:p w14:paraId="328617B6" w14:textId="6108A19F" w:rsidR="00551EBB" w:rsidRPr="009E461F" w:rsidRDefault="004D129A" w:rsidP="00551EBB">
            <w:pPr>
              <w:rPr>
                <w:sz w:val="20"/>
                <w:szCs w:val="20"/>
              </w:rPr>
            </w:pPr>
            <w:r w:rsidRPr="009E461F">
              <w:rPr>
                <w:sz w:val="20"/>
                <w:szCs w:val="20"/>
              </w:rPr>
              <w:t>do 31.8.2025</w:t>
            </w:r>
          </w:p>
        </w:tc>
        <w:tc>
          <w:tcPr>
            <w:tcW w:w="1648" w:type="dxa"/>
          </w:tcPr>
          <w:p w14:paraId="79983FED" w14:textId="1274A112" w:rsidR="00130051" w:rsidRPr="009E461F" w:rsidRDefault="00025B16" w:rsidP="00551EBB">
            <w:pPr>
              <w:rPr>
                <w:sz w:val="20"/>
                <w:szCs w:val="20"/>
              </w:rPr>
            </w:pPr>
            <w:r w:rsidRPr="009E461F">
              <w:rPr>
                <w:sz w:val="20"/>
                <w:szCs w:val="20"/>
              </w:rPr>
              <w:t>PP, 1,</w:t>
            </w:r>
            <w:r w:rsidR="00130051" w:rsidRPr="009E461F">
              <w:rPr>
                <w:sz w:val="20"/>
                <w:szCs w:val="20"/>
              </w:rPr>
              <w:t xml:space="preserve">0 </w:t>
            </w:r>
            <w:r w:rsidR="004D129A" w:rsidRPr="009E461F">
              <w:rPr>
                <w:sz w:val="20"/>
                <w:szCs w:val="20"/>
              </w:rPr>
              <w:t>–</w:t>
            </w:r>
          </w:p>
          <w:p w14:paraId="5D486DFE" w14:textId="44BEDF45" w:rsidR="00551EBB" w:rsidRPr="009E461F" w:rsidRDefault="004D129A" w:rsidP="00551EBB">
            <w:pPr>
              <w:rPr>
                <w:sz w:val="20"/>
                <w:szCs w:val="20"/>
              </w:rPr>
            </w:pPr>
            <w:r w:rsidRPr="009E461F">
              <w:rPr>
                <w:sz w:val="20"/>
                <w:szCs w:val="20"/>
              </w:rPr>
              <w:t>do 31.8.2025</w:t>
            </w:r>
          </w:p>
        </w:tc>
        <w:tc>
          <w:tcPr>
            <w:tcW w:w="1050" w:type="dxa"/>
          </w:tcPr>
          <w:p w14:paraId="3EB0910D" w14:textId="19814B19" w:rsidR="00551EBB" w:rsidRPr="00C036E9" w:rsidRDefault="00C855A0" w:rsidP="00551EBB">
            <w:pPr>
              <w:rPr>
                <w:sz w:val="20"/>
                <w:szCs w:val="20"/>
              </w:rPr>
            </w:pPr>
            <w:r w:rsidRPr="00C036E9">
              <w:rPr>
                <w:sz w:val="20"/>
                <w:szCs w:val="20"/>
              </w:rPr>
              <w:t>PZ</w:t>
            </w:r>
          </w:p>
        </w:tc>
        <w:tc>
          <w:tcPr>
            <w:tcW w:w="1123" w:type="dxa"/>
          </w:tcPr>
          <w:p w14:paraId="16B96928" w14:textId="41D70057" w:rsidR="00551EBB" w:rsidRPr="00C036E9" w:rsidRDefault="00025B16" w:rsidP="00551EBB">
            <w:pPr>
              <w:rPr>
                <w:sz w:val="20"/>
                <w:szCs w:val="20"/>
              </w:rPr>
            </w:pPr>
            <w:r w:rsidRPr="00C036E9">
              <w:rPr>
                <w:sz w:val="20"/>
                <w:szCs w:val="20"/>
              </w:rPr>
              <w:t>ano</w:t>
            </w:r>
          </w:p>
        </w:tc>
      </w:tr>
      <w:tr w:rsidR="00551EBB" w14:paraId="2F0443E0" w14:textId="77777777" w:rsidTr="00187625">
        <w:tc>
          <w:tcPr>
            <w:tcW w:w="1271" w:type="dxa"/>
          </w:tcPr>
          <w:p w14:paraId="4867B8E2" w14:textId="0F192C66" w:rsidR="00551EBB" w:rsidRPr="00C036E9" w:rsidRDefault="00BA2FBE" w:rsidP="00551EBB">
            <w:pPr>
              <w:rPr>
                <w:sz w:val="20"/>
                <w:szCs w:val="20"/>
              </w:rPr>
            </w:pPr>
            <w:proofErr w:type="spellStart"/>
            <w:r w:rsidRPr="00C036E9">
              <w:rPr>
                <w:sz w:val="20"/>
                <w:szCs w:val="20"/>
              </w:rPr>
              <w:t>Kocí</w:t>
            </w:r>
            <w:proofErr w:type="spellEnd"/>
          </w:p>
        </w:tc>
        <w:tc>
          <w:tcPr>
            <w:tcW w:w="851" w:type="dxa"/>
          </w:tcPr>
          <w:p w14:paraId="4E2C7F02" w14:textId="3BA7C1A3" w:rsidR="00551EBB" w:rsidRPr="00C036E9" w:rsidRDefault="00BA2FBE" w:rsidP="00551EBB">
            <w:pPr>
              <w:rPr>
                <w:sz w:val="20"/>
                <w:szCs w:val="20"/>
              </w:rPr>
            </w:pPr>
            <w:r w:rsidRPr="00C036E9">
              <w:rPr>
                <w:sz w:val="20"/>
                <w:szCs w:val="20"/>
              </w:rPr>
              <w:t>Irena</w:t>
            </w:r>
          </w:p>
        </w:tc>
        <w:tc>
          <w:tcPr>
            <w:tcW w:w="2126" w:type="dxa"/>
          </w:tcPr>
          <w:p w14:paraId="1C113F74" w14:textId="6D6D4A95" w:rsidR="00551EBB" w:rsidRPr="00C036E9" w:rsidRDefault="00551EBB" w:rsidP="00551EBB">
            <w:pPr>
              <w:rPr>
                <w:sz w:val="20"/>
                <w:szCs w:val="20"/>
              </w:rPr>
            </w:pPr>
            <w:r w:rsidRPr="00C036E9">
              <w:rPr>
                <w:sz w:val="20"/>
                <w:szCs w:val="20"/>
              </w:rPr>
              <w:t>Mg</w:t>
            </w:r>
            <w:r w:rsidR="00BE6D7B" w:rsidRPr="00C036E9">
              <w:rPr>
                <w:sz w:val="20"/>
                <w:szCs w:val="20"/>
              </w:rPr>
              <w:t>A</w:t>
            </w:r>
            <w:r w:rsidRPr="00C036E9">
              <w:rPr>
                <w:sz w:val="20"/>
                <w:szCs w:val="20"/>
              </w:rPr>
              <w:t>., Ph.D.</w:t>
            </w:r>
          </w:p>
        </w:tc>
        <w:tc>
          <w:tcPr>
            <w:tcW w:w="1701" w:type="dxa"/>
          </w:tcPr>
          <w:p w14:paraId="5CBC02CE" w14:textId="3ACA1CF4" w:rsidR="00551EBB" w:rsidRPr="009E461F" w:rsidRDefault="00C0143F" w:rsidP="00551EBB">
            <w:pPr>
              <w:rPr>
                <w:sz w:val="20"/>
                <w:szCs w:val="20"/>
              </w:rPr>
            </w:pPr>
            <w:r w:rsidRPr="009E461F">
              <w:rPr>
                <w:sz w:val="20"/>
                <w:szCs w:val="20"/>
              </w:rPr>
              <w:t>PP, 1,0 – N</w:t>
            </w:r>
          </w:p>
        </w:tc>
        <w:tc>
          <w:tcPr>
            <w:tcW w:w="1648" w:type="dxa"/>
          </w:tcPr>
          <w:p w14:paraId="33C4857C" w14:textId="141C8A84" w:rsidR="00551EBB" w:rsidRPr="009E461F" w:rsidRDefault="00C0143F" w:rsidP="00551EBB">
            <w:pPr>
              <w:rPr>
                <w:sz w:val="20"/>
                <w:szCs w:val="20"/>
              </w:rPr>
            </w:pPr>
            <w:r w:rsidRPr="009E461F">
              <w:rPr>
                <w:sz w:val="20"/>
                <w:szCs w:val="20"/>
              </w:rPr>
              <w:t>PP, 1,0 – N</w:t>
            </w:r>
          </w:p>
        </w:tc>
        <w:tc>
          <w:tcPr>
            <w:tcW w:w="1050" w:type="dxa"/>
          </w:tcPr>
          <w:p w14:paraId="1541A810" w14:textId="606B088D" w:rsidR="00551EBB" w:rsidRPr="00C036E9" w:rsidRDefault="00A92FF7" w:rsidP="00551EBB">
            <w:pPr>
              <w:rPr>
                <w:sz w:val="20"/>
                <w:szCs w:val="20"/>
              </w:rPr>
            </w:pPr>
            <w:r>
              <w:rPr>
                <w:sz w:val="20"/>
                <w:szCs w:val="20"/>
              </w:rPr>
              <w:t>-</w:t>
            </w:r>
          </w:p>
        </w:tc>
        <w:tc>
          <w:tcPr>
            <w:tcW w:w="1123" w:type="dxa"/>
          </w:tcPr>
          <w:p w14:paraId="12D92244" w14:textId="22756DF8" w:rsidR="00551EBB" w:rsidRPr="00C036E9" w:rsidRDefault="005A55E4" w:rsidP="00551EBB">
            <w:pPr>
              <w:rPr>
                <w:sz w:val="20"/>
                <w:szCs w:val="20"/>
              </w:rPr>
            </w:pPr>
            <w:r>
              <w:rPr>
                <w:sz w:val="20"/>
                <w:szCs w:val="20"/>
              </w:rPr>
              <w:t>ano</w:t>
            </w:r>
          </w:p>
        </w:tc>
      </w:tr>
      <w:tr w:rsidR="00551EBB" w14:paraId="63F6C985" w14:textId="77777777" w:rsidTr="00187625">
        <w:tc>
          <w:tcPr>
            <w:tcW w:w="1271" w:type="dxa"/>
          </w:tcPr>
          <w:p w14:paraId="63425CF1" w14:textId="2F4B465E" w:rsidR="00551EBB" w:rsidRPr="00C036E9" w:rsidRDefault="00BA2FBE" w:rsidP="00551EBB">
            <w:pPr>
              <w:rPr>
                <w:sz w:val="20"/>
                <w:szCs w:val="20"/>
              </w:rPr>
            </w:pPr>
            <w:r w:rsidRPr="00C036E9">
              <w:rPr>
                <w:sz w:val="20"/>
                <w:szCs w:val="20"/>
              </w:rPr>
              <w:t>Kotík</w:t>
            </w:r>
          </w:p>
        </w:tc>
        <w:tc>
          <w:tcPr>
            <w:tcW w:w="851" w:type="dxa"/>
          </w:tcPr>
          <w:p w14:paraId="03F46977" w14:textId="7599DD7E" w:rsidR="00551EBB" w:rsidRPr="00C036E9" w:rsidRDefault="00BA2FBE" w:rsidP="00551EBB">
            <w:pPr>
              <w:rPr>
                <w:sz w:val="20"/>
                <w:szCs w:val="20"/>
              </w:rPr>
            </w:pPr>
            <w:r w:rsidRPr="00C036E9">
              <w:rPr>
                <w:sz w:val="20"/>
                <w:szCs w:val="20"/>
              </w:rPr>
              <w:t>Martin</w:t>
            </w:r>
          </w:p>
        </w:tc>
        <w:tc>
          <w:tcPr>
            <w:tcW w:w="2126" w:type="dxa"/>
          </w:tcPr>
          <w:p w14:paraId="527E9A86" w14:textId="22BBF25A" w:rsidR="00551EBB" w:rsidRPr="00C036E9" w:rsidRDefault="00551EBB" w:rsidP="00551EBB">
            <w:pPr>
              <w:rPr>
                <w:sz w:val="20"/>
                <w:szCs w:val="20"/>
              </w:rPr>
            </w:pPr>
            <w:r w:rsidRPr="00C036E9">
              <w:rPr>
                <w:sz w:val="20"/>
                <w:szCs w:val="20"/>
              </w:rPr>
              <w:t>Mg</w:t>
            </w:r>
            <w:r w:rsidR="00BE6D7B" w:rsidRPr="00C036E9">
              <w:rPr>
                <w:sz w:val="20"/>
                <w:szCs w:val="20"/>
              </w:rPr>
              <w:t>A</w:t>
            </w:r>
            <w:r w:rsidRPr="00C036E9">
              <w:rPr>
                <w:sz w:val="20"/>
                <w:szCs w:val="20"/>
              </w:rPr>
              <w:t>.</w:t>
            </w:r>
          </w:p>
        </w:tc>
        <w:tc>
          <w:tcPr>
            <w:tcW w:w="1701" w:type="dxa"/>
          </w:tcPr>
          <w:p w14:paraId="4E63A0AA" w14:textId="18B7C9D8" w:rsidR="00143CBF" w:rsidRPr="009E461F" w:rsidRDefault="00551EBB" w:rsidP="00551EBB">
            <w:pPr>
              <w:rPr>
                <w:sz w:val="20"/>
                <w:szCs w:val="20"/>
              </w:rPr>
            </w:pPr>
            <w:r w:rsidRPr="009E461F">
              <w:rPr>
                <w:sz w:val="20"/>
                <w:szCs w:val="20"/>
              </w:rPr>
              <w:t>PP 0,</w:t>
            </w:r>
            <w:r w:rsidR="00025B16" w:rsidRPr="009E461F">
              <w:rPr>
                <w:sz w:val="20"/>
                <w:szCs w:val="20"/>
              </w:rPr>
              <w:t>5</w:t>
            </w:r>
            <w:r w:rsidRPr="009E461F">
              <w:rPr>
                <w:sz w:val="20"/>
                <w:szCs w:val="20"/>
              </w:rPr>
              <w:t xml:space="preserve"> </w:t>
            </w:r>
            <w:r w:rsidR="004D129A" w:rsidRPr="009E461F">
              <w:rPr>
                <w:sz w:val="20"/>
                <w:szCs w:val="20"/>
              </w:rPr>
              <w:t xml:space="preserve">– </w:t>
            </w:r>
          </w:p>
          <w:p w14:paraId="5DFAEB88" w14:textId="1791C5F2" w:rsidR="00551EBB" w:rsidRPr="009E461F" w:rsidRDefault="004D129A" w:rsidP="00551EBB">
            <w:pPr>
              <w:rPr>
                <w:sz w:val="20"/>
                <w:szCs w:val="20"/>
              </w:rPr>
            </w:pPr>
            <w:r w:rsidRPr="009E461F">
              <w:rPr>
                <w:sz w:val="20"/>
                <w:szCs w:val="20"/>
              </w:rPr>
              <w:t>do 31.8.2025</w:t>
            </w:r>
          </w:p>
        </w:tc>
        <w:tc>
          <w:tcPr>
            <w:tcW w:w="1648" w:type="dxa"/>
          </w:tcPr>
          <w:p w14:paraId="0105A8BF" w14:textId="2A1E5FEA" w:rsidR="00143CBF" w:rsidRPr="009E461F" w:rsidRDefault="00025B16" w:rsidP="00551EBB">
            <w:pPr>
              <w:rPr>
                <w:sz w:val="20"/>
                <w:szCs w:val="20"/>
              </w:rPr>
            </w:pPr>
            <w:r w:rsidRPr="009E461F">
              <w:rPr>
                <w:sz w:val="20"/>
                <w:szCs w:val="20"/>
              </w:rPr>
              <w:t xml:space="preserve">PP 0,5 </w:t>
            </w:r>
            <w:r w:rsidR="004D129A" w:rsidRPr="009E461F">
              <w:rPr>
                <w:sz w:val="20"/>
                <w:szCs w:val="20"/>
              </w:rPr>
              <w:t xml:space="preserve">– </w:t>
            </w:r>
          </w:p>
          <w:p w14:paraId="7E2AACF9" w14:textId="3EC40521" w:rsidR="00551EBB" w:rsidRPr="009E461F" w:rsidRDefault="004D129A" w:rsidP="00551EBB">
            <w:pPr>
              <w:rPr>
                <w:sz w:val="20"/>
                <w:szCs w:val="20"/>
              </w:rPr>
            </w:pPr>
            <w:r w:rsidRPr="009E461F">
              <w:rPr>
                <w:sz w:val="20"/>
                <w:szCs w:val="20"/>
              </w:rPr>
              <w:t>do 31.8.2025</w:t>
            </w:r>
          </w:p>
        </w:tc>
        <w:tc>
          <w:tcPr>
            <w:tcW w:w="1050" w:type="dxa"/>
          </w:tcPr>
          <w:p w14:paraId="463AD43A" w14:textId="6DE06A36" w:rsidR="00551EBB" w:rsidRPr="00C036E9" w:rsidRDefault="00A92FF7" w:rsidP="00551EBB">
            <w:pPr>
              <w:rPr>
                <w:sz w:val="20"/>
                <w:szCs w:val="20"/>
              </w:rPr>
            </w:pPr>
            <w:r>
              <w:rPr>
                <w:sz w:val="20"/>
                <w:szCs w:val="20"/>
              </w:rPr>
              <w:t>-</w:t>
            </w:r>
          </w:p>
        </w:tc>
        <w:tc>
          <w:tcPr>
            <w:tcW w:w="1123" w:type="dxa"/>
          </w:tcPr>
          <w:p w14:paraId="59EC9401" w14:textId="2F283148" w:rsidR="00551EBB" w:rsidRPr="00C036E9" w:rsidRDefault="00551EBB" w:rsidP="00551EBB">
            <w:pPr>
              <w:rPr>
                <w:sz w:val="20"/>
                <w:szCs w:val="20"/>
              </w:rPr>
            </w:pPr>
            <w:r w:rsidRPr="00C036E9">
              <w:rPr>
                <w:sz w:val="20"/>
                <w:szCs w:val="20"/>
              </w:rPr>
              <w:t>ano</w:t>
            </w:r>
          </w:p>
        </w:tc>
      </w:tr>
      <w:tr w:rsidR="00551EBB" w14:paraId="31CDC61D" w14:textId="77777777" w:rsidTr="00187625">
        <w:tc>
          <w:tcPr>
            <w:tcW w:w="1271" w:type="dxa"/>
          </w:tcPr>
          <w:p w14:paraId="72AFA70B" w14:textId="6783D188" w:rsidR="00551EBB" w:rsidRPr="00C036E9" w:rsidRDefault="00BA2FBE" w:rsidP="00551EBB">
            <w:pPr>
              <w:rPr>
                <w:sz w:val="20"/>
                <w:szCs w:val="20"/>
              </w:rPr>
            </w:pPr>
            <w:r w:rsidRPr="00C036E9">
              <w:rPr>
                <w:sz w:val="20"/>
                <w:szCs w:val="20"/>
              </w:rPr>
              <w:t>Kukal</w:t>
            </w:r>
          </w:p>
        </w:tc>
        <w:tc>
          <w:tcPr>
            <w:tcW w:w="851" w:type="dxa"/>
          </w:tcPr>
          <w:p w14:paraId="57A84E20" w14:textId="63CBDC7D" w:rsidR="00551EBB" w:rsidRPr="00C036E9" w:rsidRDefault="00BA2FBE" w:rsidP="00551EBB">
            <w:pPr>
              <w:rPr>
                <w:sz w:val="20"/>
                <w:szCs w:val="20"/>
              </w:rPr>
            </w:pPr>
            <w:r w:rsidRPr="00C036E9">
              <w:rPr>
                <w:sz w:val="20"/>
                <w:szCs w:val="20"/>
              </w:rPr>
              <w:t>Martin</w:t>
            </w:r>
          </w:p>
        </w:tc>
        <w:tc>
          <w:tcPr>
            <w:tcW w:w="2126" w:type="dxa"/>
          </w:tcPr>
          <w:p w14:paraId="6ECA08A6" w14:textId="070014F3" w:rsidR="00551EBB" w:rsidRPr="00C036E9" w:rsidRDefault="00BE6D7B" w:rsidP="00551EBB">
            <w:pPr>
              <w:rPr>
                <w:sz w:val="20"/>
                <w:szCs w:val="20"/>
              </w:rPr>
            </w:pPr>
            <w:r w:rsidRPr="00C036E9">
              <w:rPr>
                <w:sz w:val="20"/>
                <w:szCs w:val="20"/>
              </w:rPr>
              <w:t>MgA.</w:t>
            </w:r>
          </w:p>
        </w:tc>
        <w:tc>
          <w:tcPr>
            <w:tcW w:w="1701" w:type="dxa"/>
          </w:tcPr>
          <w:p w14:paraId="54CF5F09" w14:textId="3CCD94CD" w:rsidR="00143CBF" w:rsidRPr="009E461F" w:rsidRDefault="00551EBB" w:rsidP="00551EBB">
            <w:pPr>
              <w:rPr>
                <w:sz w:val="20"/>
                <w:szCs w:val="20"/>
              </w:rPr>
            </w:pPr>
            <w:r w:rsidRPr="009E461F">
              <w:rPr>
                <w:sz w:val="20"/>
                <w:szCs w:val="20"/>
              </w:rPr>
              <w:t xml:space="preserve">PP, 1,0 </w:t>
            </w:r>
            <w:r w:rsidR="004D129A" w:rsidRPr="009E461F">
              <w:rPr>
                <w:sz w:val="20"/>
                <w:szCs w:val="20"/>
              </w:rPr>
              <w:t xml:space="preserve">– </w:t>
            </w:r>
          </w:p>
          <w:p w14:paraId="57BABF24" w14:textId="1A01DEDC" w:rsidR="00551EBB" w:rsidRPr="009E461F" w:rsidRDefault="004D129A" w:rsidP="00551EBB">
            <w:pPr>
              <w:rPr>
                <w:sz w:val="20"/>
                <w:szCs w:val="20"/>
              </w:rPr>
            </w:pPr>
            <w:r w:rsidRPr="009E461F">
              <w:rPr>
                <w:sz w:val="20"/>
                <w:szCs w:val="20"/>
              </w:rPr>
              <w:t>do 31.7.2025</w:t>
            </w:r>
          </w:p>
        </w:tc>
        <w:tc>
          <w:tcPr>
            <w:tcW w:w="1648" w:type="dxa"/>
          </w:tcPr>
          <w:p w14:paraId="11445FC6" w14:textId="29A44F23" w:rsidR="009C2B78" w:rsidRPr="009E461F" w:rsidRDefault="00025B16" w:rsidP="00551EBB">
            <w:pPr>
              <w:rPr>
                <w:sz w:val="20"/>
                <w:szCs w:val="20"/>
              </w:rPr>
            </w:pPr>
            <w:r w:rsidRPr="009E461F">
              <w:rPr>
                <w:sz w:val="20"/>
                <w:szCs w:val="20"/>
              </w:rPr>
              <w:t xml:space="preserve">PP, 1,0 </w:t>
            </w:r>
            <w:r w:rsidR="004D129A" w:rsidRPr="009E461F">
              <w:rPr>
                <w:sz w:val="20"/>
                <w:szCs w:val="20"/>
              </w:rPr>
              <w:t xml:space="preserve">– </w:t>
            </w:r>
          </w:p>
          <w:p w14:paraId="3243A537" w14:textId="4A3FEBC2" w:rsidR="00551EBB" w:rsidRPr="009E461F" w:rsidRDefault="004D129A" w:rsidP="00551EBB">
            <w:pPr>
              <w:rPr>
                <w:sz w:val="20"/>
                <w:szCs w:val="20"/>
              </w:rPr>
            </w:pPr>
            <w:r w:rsidRPr="009E461F">
              <w:rPr>
                <w:sz w:val="20"/>
                <w:szCs w:val="20"/>
              </w:rPr>
              <w:t>do 31.7.2025</w:t>
            </w:r>
          </w:p>
        </w:tc>
        <w:tc>
          <w:tcPr>
            <w:tcW w:w="1050" w:type="dxa"/>
          </w:tcPr>
          <w:p w14:paraId="6826005A" w14:textId="074EA840" w:rsidR="00551EBB" w:rsidRPr="00C036E9" w:rsidRDefault="00E23007" w:rsidP="00551EBB">
            <w:pPr>
              <w:rPr>
                <w:sz w:val="20"/>
                <w:szCs w:val="20"/>
              </w:rPr>
            </w:pPr>
            <w:r>
              <w:rPr>
                <w:sz w:val="20"/>
                <w:szCs w:val="20"/>
              </w:rPr>
              <w:t>PZ</w:t>
            </w:r>
          </w:p>
        </w:tc>
        <w:tc>
          <w:tcPr>
            <w:tcW w:w="1123" w:type="dxa"/>
          </w:tcPr>
          <w:p w14:paraId="14E86094" w14:textId="658C847F" w:rsidR="00551EBB" w:rsidRPr="00C036E9" w:rsidRDefault="00025B16" w:rsidP="00551EBB">
            <w:pPr>
              <w:rPr>
                <w:sz w:val="20"/>
                <w:szCs w:val="20"/>
              </w:rPr>
            </w:pPr>
            <w:r w:rsidRPr="00C036E9">
              <w:rPr>
                <w:sz w:val="20"/>
                <w:szCs w:val="20"/>
              </w:rPr>
              <w:t>ano</w:t>
            </w:r>
          </w:p>
        </w:tc>
      </w:tr>
      <w:tr w:rsidR="00551EBB" w14:paraId="0310F7F0" w14:textId="77777777" w:rsidTr="00187625">
        <w:tc>
          <w:tcPr>
            <w:tcW w:w="1271" w:type="dxa"/>
          </w:tcPr>
          <w:p w14:paraId="51ACB28E" w14:textId="218D5193" w:rsidR="00551EBB" w:rsidRPr="00C036E9" w:rsidRDefault="00BA2FBE" w:rsidP="00551EBB">
            <w:pPr>
              <w:rPr>
                <w:sz w:val="20"/>
                <w:szCs w:val="20"/>
              </w:rPr>
            </w:pPr>
            <w:r w:rsidRPr="00C036E9">
              <w:rPr>
                <w:sz w:val="20"/>
                <w:szCs w:val="20"/>
              </w:rPr>
              <w:t>Lence</w:t>
            </w:r>
          </w:p>
        </w:tc>
        <w:tc>
          <w:tcPr>
            <w:tcW w:w="851" w:type="dxa"/>
          </w:tcPr>
          <w:p w14:paraId="694AC4AE" w14:textId="2C21C22A" w:rsidR="00551EBB" w:rsidRPr="00C036E9" w:rsidRDefault="00BA2FBE" w:rsidP="00551EBB">
            <w:pPr>
              <w:rPr>
                <w:sz w:val="20"/>
                <w:szCs w:val="20"/>
              </w:rPr>
            </w:pPr>
            <w:r w:rsidRPr="00C036E9">
              <w:rPr>
                <w:sz w:val="20"/>
                <w:szCs w:val="20"/>
              </w:rPr>
              <w:t>Robert</w:t>
            </w:r>
          </w:p>
        </w:tc>
        <w:tc>
          <w:tcPr>
            <w:tcW w:w="2126" w:type="dxa"/>
          </w:tcPr>
          <w:p w14:paraId="746831E8" w14:textId="278D4A57" w:rsidR="00551EBB" w:rsidRPr="00C036E9" w:rsidRDefault="00BE6D7B" w:rsidP="00551EBB">
            <w:pPr>
              <w:rPr>
                <w:sz w:val="20"/>
                <w:szCs w:val="20"/>
              </w:rPr>
            </w:pPr>
            <w:r w:rsidRPr="00C036E9">
              <w:rPr>
                <w:sz w:val="20"/>
                <w:szCs w:val="20"/>
              </w:rPr>
              <w:t>zahraniční profesor</w:t>
            </w:r>
          </w:p>
        </w:tc>
        <w:tc>
          <w:tcPr>
            <w:tcW w:w="1701" w:type="dxa"/>
          </w:tcPr>
          <w:p w14:paraId="5C4F844B" w14:textId="18F73888" w:rsidR="00551EBB" w:rsidRPr="009E461F" w:rsidRDefault="00077905" w:rsidP="00551EBB">
            <w:pPr>
              <w:rPr>
                <w:sz w:val="20"/>
                <w:szCs w:val="20"/>
              </w:rPr>
            </w:pPr>
            <w:r w:rsidRPr="009E461F">
              <w:rPr>
                <w:sz w:val="20"/>
                <w:szCs w:val="20"/>
              </w:rPr>
              <w:t>-</w:t>
            </w:r>
          </w:p>
        </w:tc>
        <w:tc>
          <w:tcPr>
            <w:tcW w:w="1648" w:type="dxa"/>
          </w:tcPr>
          <w:p w14:paraId="71932A8D" w14:textId="675934F9" w:rsidR="00551EBB" w:rsidRPr="009E461F" w:rsidRDefault="00027B4D" w:rsidP="00551EBB">
            <w:pPr>
              <w:rPr>
                <w:sz w:val="20"/>
                <w:szCs w:val="20"/>
              </w:rPr>
            </w:pPr>
            <w:r w:rsidRPr="009E461F">
              <w:rPr>
                <w:sz w:val="20"/>
                <w:szCs w:val="20"/>
              </w:rPr>
              <w:t>DPP</w:t>
            </w:r>
          </w:p>
        </w:tc>
        <w:tc>
          <w:tcPr>
            <w:tcW w:w="1050" w:type="dxa"/>
          </w:tcPr>
          <w:p w14:paraId="35D46659" w14:textId="47EA3ADA" w:rsidR="00551EBB" w:rsidRPr="00C036E9" w:rsidRDefault="00A92FF7" w:rsidP="00551EBB">
            <w:pPr>
              <w:rPr>
                <w:sz w:val="20"/>
                <w:szCs w:val="20"/>
              </w:rPr>
            </w:pPr>
            <w:r>
              <w:rPr>
                <w:sz w:val="20"/>
                <w:szCs w:val="20"/>
              </w:rPr>
              <w:t>-</w:t>
            </w:r>
          </w:p>
        </w:tc>
        <w:tc>
          <w:tcPr>
            <w:tcW w:w="1123" w:type="dxa"/>
          </w:tcPr>
          <w:p w14:paraId="30673960" w14:textId="2D883F8F" w:rsidR="00551EBB" w:rsidRPr="00C036E9" w:rsidRDefault="00027B4D" w:rsidP="00551EBB">
            <w:pPr>
              <w:rPr>
                <w:sz w:val="20"/>
                <w:szCs w:val="20"/>
              </w:rPr>
            </w:pPr>
            <w:r w:rsidRPr="00C036E9">
              <w:rPr>
                <w:sz w:val="20"/>
                <w:szCs w:val="20"/>
              </w:rPr>
              <w:t>ano</w:t>
            </w:r>
          </w:p>
        </w:tc>
      </w:tr>
      <w:tr w:rsidR="00551EBB" w14:paraId="69032134" w14:textId="77777777" w:rsidTr="00187625">
        <w:tc>
          <w:tcPr>
            <w:tcW w:w="1271" w:type="dxa"/>
          </w:tcPr>
          <w:p w14:paraId="127D488B" w14:textId="73450DB9" w:rsidR="00551EBB" w:rsidRPr="00C036E9" w:rsidRDefault="00BA2FBE" w:rsidP="00551EBB">
            <w:pPr>
              <w:rPr>
                <w:sz w:val="20"/>
                <w:szCs w:val="20"/>
              </w:rPr>
            </w:pPr>
            <w:r w:rsidRPr="00C036E9">
              <w:rPr>
                <w:sz w:val="20"/>
                <w:szCs w:val="20"/>
              </w:rPr>
              <w:t>Novák</w:t>
            </w:r>
          </w:p>
        </w:tc>
        <w:tc>
          <w:tcPr>
            <w:tcW w:w="851" w:type="dxa"/>
          </w:tcPr>
          <w:p w14:paraId="6B54C686" w14:textId="1AE1AE80" w:rsidR="00551EBB" w:rsidRPr="00C036E9" w:rsidRDefault="00BA2FBE" w:rsidP="00551EBB">
            <w:pPr>
              <w:rPr>
                <w:sz w:val="20"/>
                <w:szCs w:val="20"/>
              </w:rPr>
            </w:pPr>
            <w:r w:rsidRPr="00C036E9">
              <w:rPr>
                <w:sz w:val="20"/>
                <w:szCs w:val="20"/>
              </w:rPr>
              <w:t>Pavel</w:t>
            </w:r>
          </w:p>
        </w:tc>
        <w:tc>
          <w:tcPr>
            <w:tcW w:w="2126" w:type="dxa"/>
          </w:tcPr>
          <w:p w14:paraId="2E50EE34" w14:textId="2EDB00D2" w:rsidR="00551EBB" w:rsidRPr="00C036E9" w:rsidRDefault="00551EBB" w:rsidP="00551EBB">
            <w:pPr>
              <w:rPr>
                <w:sz w:val="20"/>
                <w:szCs w:val="20"/>
              </w:rPr>
            </w:pPr>
            <w:r w:rsidRPr="00C036E9">
              <w:rPr>
                <w:sz w:val="20"/>
                <w:szCs w:val="20"/>
              </w:rPr>
              <w:t>Mg</w:t>
            </w:r>
            <w:r w:rsidR="007A7F34">
              <w:rPr>
                <w:sz w:val="20"/>
                <w:szCs w:val="20"/>
              </w:rPr>
              <w:t>A.</w:t>
            </w:r>
          </w:p>
        </w:tc>
        <w:tc>
          <w:tcPr>
            <w:tcW w:w="1701" w:type="dxa"/>
          </w:tcPr>
          <w:p w14:paraId="2C1C1E2C" w14:textId="77777777" w:rsidR="004A72D3" w:rsidRPr="004A72D3" w:rsidRDefault="004A72D3" w:rsidP="004A72D3">
            <w:pPr>
              <w:rPr>
                <w:sz w:val="20"/>
                <w:szCs w:val="20"/>
              </w:rPr>
            </w:pPr>
            <w:r w:rsidRPr="004A72D3">
              <w:rPr>
                <w:sz w:val="20"/>
                <w:szCs w:val="20"/>
              </w:rPr>
              <w:t>PP, 0,5 do 6/2025</w:t>
            </w:r>
          </w:p>
          <w:p w14:paraId="71CF0D8A" w14:textId="4DBE45EA" w:rsidR="00551EBB" w:rsidRPr="00C036E9" w:rsidRDefault="004A72D3" w:rsidP="004A72D3">
            <w:pPr>
              <w:rPr>
                <w:sz w:val="20"/>
                <w:szCs w:val="20"/>
              </w:rPr>
            </w:pPr>
            <w:r w:rsidRPr="004A72D3">
              <w:rPr>
                <w:sz w:val="20"/>
                <w:szCs w:val="20"/>
              </w:rPr>
              <w:t>bud. 1,0</w:t>
            </w:r>
          </w:p>
        </w:tc>
        <w:tc>
          <w:tcPr>
            <w:tcW w:w="1648" w:type="dxa"/>
          </w:tcPr>
          <w:p w14:paraId="453DA1A5" w14:textId="77777777" w:rsidR="00460B39" w:rsidRPr="004A72D3" w:rsidRDefault="00460B39" w:rsidP="00460B39">
            <w:pPr>
              <w:rPr>
                <w:sz w:val="20"/>
                <w:szCs w:val="20"/>
              </w:rPr>
            </w:pPr>
            <w:r w:rsidRPr="004A72D3">
              <w:rPr>
                <w:sz w:val="20"/>
                <w:szCs w:val="20"/>
              </w:rPr>
              <w:t>PP, 0,5 do 6/2025</w:t>
            </w:r>
          </w:p>
          <w:p w14:paraId="2F47605E" w14:textId="686F0D42" w:rsidR="00551EBB" w:rsidRPr="00C036E9" w:rsidRDefault="00460B39" w:rsidP="00460B39">
            <w:pPr>
              <w:rPr>
                <w:sz w:val="20"/>
                <w:szCs w:val="20"/>
              </w:rPr>
            </w:pPr>
            <w:r w:rsidRPr="004A72D3">
              <w:rPr>
                <w:sz w:val="20"/>
                <w:szCs w:val="20"/>
              </w:rPr>
              <w:t>bud. 1,0</w:t>
            </w:r>
          </w:p>
        </w:tc>
        <w:tc>
          <w:tcPr>
            <w:tcW w:w="1050" w:type="dxa"/>
          </w:tcPr>
          <w:p w14:paraId="6048CC17" w14:textId="17B9ED4E" w:rsidR="00551EBB" w:rsidRPr="00C036E9" w:rsidRDefault="00A92FF7" w:rsidP="00551EBB">
            <w:pPr>
              <w:rPr>
                <w:sz w:val="20"/>
                <w:szCs w:val="20"/>
              </w:rPr>
            </w:pPr>
            <w:r>
              <w:rPr>
                <w:sz w:val="20"/>
                <w:szCs w:val="20"/>
              </w:rPr>
              <w:t>-</w:t>
            </w:r>
          </w:p>
        </w:tc>
        <w:tc>
          <w:tcPr>
            <w:tcW w:w="1123" w:type="dxa"/>
          </w:tcPr>
          <w:p w14:paraId="63CA754E" w14:textId="02351386" w:rsidR="00551EBB" w:rsidRPr="00C036E9" w:rsidRDefault="00132D37" w:rsidP="00551EBB">
            <w:pPr>
              <w:rPr>
                <w:sz w:val="20"/>
                <w:szCs w:val="20"/>
              </w:rPr>
            </w:pPr>
            <w:r w:rsidRPr="00C036E9">
              <w:rPr>
                <w:sz w:val="20"/>
                <w:szCs w:val="20"/>
              </w:rPr>
              <w:t>ano</w:t>
            </w:r>
          </w:p>
        </w:tc>
      </w:tr>
      <w:tr w:rsidR="00551EBB" w14:paraId="13828AC0" w14:textId="77777777" w:rsidTr="00187625">
        <w:tc>
          <w:tcPr>
            <w:tcW w:w="1271" w:type="dxa"/>
          </w:tcPr>
          <w:p w14:paraId="2ABEE862" w14:textId="4FE6B1D9" w:rsidR="00551EBB" w:rsidRPr="00C036E9" w:rsidRDefault="00BA2FBE" w:rsidP="00551EBB">
            <w:pPr>
              <w:rPr>
                <w:sz w:val="20"/>
                <w:szCs w:val="20"/>
              </w:rPr>
            </w:pPr>
            <w:r w:rsidRPr="00C036E9">
              <w:rPr>
                <w:sz w:val="20"/>
                <w:szCs w:val="20"/>
              </w:rPr>
              <w:t>Ondruš</w:t>
            </w:r>
          </w:p>
        </w:tc>
        <w:tc>
          <w:tcPr>
            <w:tcW w:w="851" w:type="dxa"/>
          </w:tcPr>
          <w:p w14:paraId="78E5C719" w14:textId="6F2D4AB9" w:rsidR="00551EBB" w:rsidRPr="00C036E9" w:rsidRDefault="00BA2FBE" w:rsidP="00551EBB">
            <w:pPr>
              <w:rPr>
                <w:sz w:val="20"/>
                <w:szCs w:val="20"/>
              </w:rPr>
            </w:pPr>
            <w:r w:rsidRPr="00C036E9">
              <w:rPr>
                <w:sz w:val="20"/>
                <w:szCs w:val="20"/>
              </w:rPr>
              <w:t>Juraj</w:t>
            </w:r>
          </w:p>
        </w:tc>
        <w:tc>
          <w:tcPr>
            <w:tcW w:w="2126" w:type="dxa"/>
          </w:tcPr>
          <w:p w14:paraId="2213FF92" w14:textId="135D54B2" w:rsidR="00551EBB" w:rsidRPr="00C036E9" w:rsidRDefault="00BA2FBE" w:rsidP="00551EBB">
            <w:pPr>
              <w:rPr>
                <w:sz w:val="20"/>
                <w:szCs w:val="20"/>
              </w:rPr>
            </w:pPr>
            <w:r w:rsidRPr="00C036E9">
              <w:rPr>
                <w:sz w:val="20"/>
                <w:szCs w:val="20"/>
              </w:rPr>
              <w:t>MgA., Ph.D.</w:t>
            </w:r>
          </w:p>
        </w:tc>
        <w:tc>
          <w:tcPr>
            <w:tcW w:w="1701" w:type="dxa"/>
          </w:tcPr>
          <w:p w14:paraId="744056AF" w14:textId="31C2CF40" w:rsidR="00551EBB" w:rsidRPr="00C036E9" w:rsidRDefault="00D829DC" w:rsidP="00551EBB">
            <w:pPr>
              <w:rPr>
                <w:sz w:val="20"/>
                <w:szCs w:val="20"/>
              </w:rPr>
            </w:pPr>
            <w:r>
              <w:rPr>
                <w:sz w:val="20"/>
                <w:szCs w:val="20"/>
              </w:rPr>
              <w:t>DPP</w:t>
            </w:r>
          </w:p>
        </w:tc>
        <w:tc>
          <w:tcPr>
            <w:tcW w:w="1648" w:type="dxa"/>
          </w:tcPr>
          <w:p w14:paraId="634A5ED3" w14:textId="4E8BCDE9" w:rsidR="00551EBB" w:rsidRPr="00C036E9" w:rsidRDefault="00132D37" w:rsidP="00551EBB">
            <w:pPr>
              <w:rPr>
                <w:sz w:val="20"/>
                <w:szCs w:val="20"/>
              </w:rPr>
            </w:pPr>
            <w:r w:rsidRPr="00C036E9">
              <w:rPr>
                <w:sz w:val="20"/>
                <w:szCs w:val="20"/>
              </w:rPr>
              <w:t>DPP</w:t>
            </w:r>
          </w:p>
        </w:tc>
        <w:tc>
          <w:tcPr>
            <w:tcW w:w="1050" w:type="dxa"/>
          </w:tcPr>
          <w:p w14:paraId="3724AA2E" w14:textId="3D372BAA" w:rsidR="00551EBB" w:rsidRPr="00C036E9" w:rsidRDefault="00A92FF7" w:rsidP="00551EBB">
            <w:pPr>
              <w:rPr>
                <w:sz w:val="20"/>
                <w:szCs w:val="20"/>
              </w:rPr>
            </w:pPr>
            <w:r>
              <w:rPr>
                <w:sz w:val="20"/>
                <w:szCs w:val="20"/>
              </w:rPr>
              <w:t>-</w:t>
            </w:r>
          </w:p>
        </w:tc>
        <w:tc>
          <w:tcPr>
            <w:tcW w:w="1123" w:type="dxa"/>
          </w:tcPr>
          <w:p w14:paraId="14A18546" w14:textId="15C1F1C5" w:rsidR="00551EBB" w:rsidRPr="00C036E9" w:rsidRDefault="005A55E4" w:rsidP="00551EBB">
            <w:pPr>
              <w:rPr>
                <w:sz w:val="20"/>
                <w:szCs w:val="20"/>
              </w:rPr>
            </w:pPr>
            <w:r>
              <w:rPr>
                <w:sz w:val="20"/>
                <w:szCs w:val="20"/>
              </w:rPr>
              <w:t>ano</w:t>
            </w:r>
          </w:p>
        </w:tc>
      </w:tr>
      <w:tr w:rsidR="00551EBB" w14:paraId="5DB7992E" w14:textId="77777777" w:rsidTr="00187625">
        <w:tc>
          <w:tcPr>
            <w:tcW w:w="1271" w:type="dxa"/>
          </w:tcPr>
          <w:p w14:paraId="3D04606B" w14:textId="2284BF6D" w:rsidR="00551EBB" w:rsidRPr="00C036E9" w:rsidRDefault="00BA2FBE" w:rsidP="00551EBB">
            <w:pPr>
              <w:rPr>
                <w:sz w:val="20"/>
                <w:szCs w:val="20"/>
              </w:rPr>
            </w:pPr>
            <w:r w:rsidRPr="00C036E9">
              <w:rPr>
                <w:sz w:val="20"/>
                <w:szCs w:val="20"/>
              </w:rPr>
              <w:t>Oz</w:t>
            </w:r>
          </w:p>
        </w:tc>
        <w:tc>
          <w:tcPr>
            <w:tcW w:w="851" w:type="dxa"/>
          </w:tcPr>
          <w:p w14:paraId="6BF3C57C" w14:textId="132E7E67" w:rsidR="00551EBB" w:rsidRPr="00C036E9" w:rsidRDefault="00BA2FBE" w:rsidP="00551EBB">
            <w:pPr>
              <w:rPr>
                <w:sz w:val="20"/>
                <w:szCs w:val="20"/>
              </w:rPr>
            </w:pPr>
            <w:r w:rsidRPr="00C036E9">
              <w:rPr>
                <w:sz w:val="20"/>
                <w:szCs w:val="20"/>
              </w:rPr>
              <w:t>Eliška</w:t>
            </w:r>
          </w:p>
        </w:tc>
        <w:tc>
          <w:tcPr>
            <w:tcW w:w="2126" w:type="dxa"/>
          </w:tcPr>
          <w:p w14:paraId="01EC0403" w14:textId="2678EBB0" w:rsidR="00551EBB" w:rsidRPr="00C036E9" w:rsidRDefault="00551EBB" w:rsidP="00551EBB">
            <w:pPr>
              <w:rPr>
                <w:sz w:val="20"/>
                <w:szCs w:val="20"/>
              </w:rPr>
            </w:pPr>
            <w:r w:rsidRPr="00C036E9">
              <w:rPr>
                <w:sz w:val="20"/>
                <w:szCs w:val="20"/>
              </w:rPr>
              <w:t>MgA.</w:t>
            </w:r>
          </w:p>
        </w:tc>
        <w:tc>
          <w:tcPr>
            <w:tcW w:w="1701" w:type="dxa"/>
          </w:tcPr>
          <w:p w14:paraId="5662922C" w14:textId="1995975B" w:rsidR="00551EBB" w:rsidRPr="00C036E9" w:rsidRDefault="00D829DC" w:rsidP="00551EBB">
            <w:pPr>
              <w:rPr>
                <w:sz w:val="20"/>
                <w:szCs w:val="20"/>
              </w:rPr>
            </w:pPr>
            <w:r>
              <w:rPr>
                <w:sz w:val="20"/>
                <w:szCs w:val="20"/>
              </w:rPr>
              <w:t>DPP</w:t>
            </w:r>
          </w:p>
        </w:tc>
        <w:tc>
          <w:tcPr>
            <w:tcW w:w="1648" w:type="dxa"/>
          </w:tcPr>
          <w:p w14:paraId="1E8E8CD6" w14:textId="0BAE7BB7" w:rsidR="00551EBB" w:rsidRPr="00C036E9" w:rsidRDefault="00551EBB" w:rsidP="00551EBB">
            <w:pPr>
              <w:rPr>
                <w:sz w:val="20"/>
                <w:szCs w:val="20"/>
              </w:rPr>
            </w:pPr>
            <w:r w:rsidRPr="00C036E9">
              <w:rPr>
                <w:sz w:val="20"/>
                <w:szCs w:val="20"/>
              </w:rPr>
              <w:t xml:space="preserve">DPP </w:t>
            </w:r>
          </w:p>
        </w:tc>
        <w:tc>
          <w:tcPr>
            <w:tcW w:w="1050" w:type="dxa"/>
          </w:tcPr>
          <w:p w14:paraId="5DBDB8F8" w14:textId="6F972AD6" w:rsidR="00551EBB" w:rsidRPr="00C036E9" w:rsidRDefault="00551EBB" w:rsidP="00551EBB">
            <w:pPr>
              <w:rPr>
                <w:sz w:val="20"/>
                <w:szCs w:val="20"/>
              </w:rPr>
            </w:pPr>
            <w:r w:rsidRPr="00C036E9">
              <w:rPr>
                <w:sz w:val="20"/>
                <w:szCs w:val="20"/>
              </w:rPr>
              <w:t>-</w:t>
            </w:r>
          </w:p>
        </w:tc>
        <w:tc>
          <w:tcPr>
            <w:tcW w:w="1123" w:type="dxa"/>
          </w:tcPr>
          <w:p w14:paraId="526DEA05" w14:textId="406F9C1C" w:rsidR="00551EBB" w:rsidRPr="00C036E9" w:rsidRDefault="00551EBB" w:rsidP="00551EBB">
            <w:pPr>
              <w:rPr>
                <w:sz w:val="20"/>
                <w:szCs w:val="20"/>
              </w:rPr>
            </w:pPr>
            <w:r w:rsidRPr="00C036E9">
              <w:rPr>
                <w:sz w:val="20"/>
                <w:szCs w:val="20"/>
              </w:rPr>
              <w:t>ano</w:t>
            </w:r>
          </w:p>
        </w:tc>
      </w:tr>
      <w:tr w:rsidR="00551EBB" w14:paraId="4D1B4EC3" w14:textId="77777777" w:rsidTr="00187625">
        <w:tc>
          <w:tcPr>
            <w:tcW w:w="1271" w:type="dxa"/>
          </w:tcPr>
          <w:p w14:paraId="418A7A3C" w14:textId="7330F19D" w:rsidR="00551EBB" w:rsidRPr="00C036E9" w:rsidRDefault="00BA2FBE" w:rsidP="00551EBB">
            <w:pPr>
              <w:rPr>
                <w:sz w:val="20"/>
                <w:szCs w:val="20"/>
              </w:rPr>
            </w:pPr>
            <w:r w:rsidRPr="00C036E9">
              <w:rPr>
                <w:sz w:val="20"/>
                <w:szCs w:val="20"/>
              </w:rPr>
              <w:t>Přibyla</w:t>
            </w:r>
          </w:p>
        </w:tc>
        <w:tc>
          <w:tcPr>
            <w:tcW w:w="851" w:type="dxa"/>
          </w:tcPr>
          <w:p w14:paraId="788034B9" w14:textId="5818BFA8" w:rsidR="00551EBB" w:rsidRPr="00C036E9" w:rsidRDefault="00BA2FBE" w:rsidP="00551EBB">
            <w:pPr>
              <w:rPr>
                <w:sz w:val="20"/>
                <w:szCs w:val="20"/>
              </w:rPr>
            </w:pPr>
            <w:r w:rsidRPr="00C036E9">
              <w:rPr>
                <w:sz w:val="20"/>
                <w:szCs w:val="20"/>
              </w:rPr>
              <w:t>Vít</w:t>
            </w:r>
          </w:p>
        </w:tc>
        <w:tc>
          <w:tcPr>
            <w:tcW w:w="2126" w:type="dxa"/>
          </w:tcPr>
          <w:p w14:paraId="697390BF" w14:textId="50804315" w:rsidR="00551EBB" w:rsidRPr="00C036E9" w:rsidRDefault="00551EBB" w:rsidP="00551EBB">
            <w:pPr>
              <w:rPr>
                <w:sz w:val="20"/>
                <w:szCs w:val="20"/>
              </w:rPr>
            </w:pPr>
            <w:r w:rsidRPr="00C036E9">
              <w:rPr>
                <w:sz w:val="20"/>
                <w:szCs w:val="20"/>
              </w:rPr>
              <w:t>Mg</w:t>
            </w:r>
            <w:r w:rsidR="00BA2FBE" w:rsidRPr="00C036E9">
              <w:rPr>
                <w:sz w:val="20"/>
                <w:szCs w:val="20"/>
              </w:rPr>
              <w:t>A</w:t>
            </w:r>
            <w:r w:rsidRPr="00C036E9">
              <w:rPr>
                <w:sz w:val="20"/>
                <w:szCs w:val="20"/>
              </w:rPr>
              <w:t>.</w:t>
            </w:r>
          </w:p>
        </w:tc>
        <w:tc>
          <w:tcPr>
            <w:tcW w:w="1701" w:type="dxa"/>
          </w:tcPr>
          <w:p w14:paraId="1184CCD3" w14:textId="1ADC2E04" w:rsidR="00551EBB" w:rsidRPr="00C036E9" w:rsidRDefault="00D829DC" w:rsidP="00551EBB">
            <w:pPr>
              <w:rPr>
                <w:sz w:val="20"/>
                <w:szCs w:val="20"/>
              </w:rPr>
            </w:pPr>
            <w:r>
              <w:rPr>
                <w:sz w:val="20"/>
                <w:szCs w:val="20"/>
              </w:rPr>
              <w:t>DPP</w:t>
            </w:r>
          </w:p>
        </w:tc>
        <w:tc>
          <w:tcPr>
            <w:tcW w:w="1648" w:type="dxa"/>
          </w:tcPr>
          <w:p w14:paraId="2EB28189" w14:textId="080EF6DE" w:rsidR="00551EBB" w:rsidRPr="00C036E9" w:rsidRDefault="00132D37" w:rsidP="00551EBB">
            <w:pPr>
              <w:rPr>
                <w:sz w:val="20"/>
                <w:szCs w:val="20"/>
              </w:rPr>
            </w:pPr>
            <w:r w:rsidRPr="00C036E9">
              <w:rPr>
                <w:sz w:val="20"/>
                <w:szCs w:val="20"/>
              </w:rPr>
              <w:t>DPP</w:t>
            </w:r>
          </w:p>
        </w:tc>
        <w:tc>
          <w:tcPr>
            <w:tcW w:w="1050" w:type="dxa"/>
          </w:tcPr>
          <w:p w14:paraId="1120382B" w14:textId="02A39A79" w:rsidR="00551EBB" w:rsidRPr="00C036E9" w:rsidRDefault="00A92FF7" w:rsidP="00551EBB">
            <w:pPr>
              <w:rPr>
                <w:sz w:val="20"/>
                <w:szCs w:val="20"/>
              </w:rPr>
            </w:pPr>
            <w:r>
              <w:rPr>
                <w:sz w:val="20"/>
                <w:szCs w:val="20"/>
              </w:rPr>
              <w:t>-</w:t>
            </w:r>
          </w:p>
        </w:tc>
        <w:tc>
          <w:tcPr>
            <w:tcW w:w="1123" w:type="dxa"/>
          </w:tcPr>
          <w:p w14:paraId="1C178378" w14:textId="5B554B6E" w:rsidR="00551EBB" w:rsidRPr="00C036E9" w:rsidRDefault="00551EBB" w:rsidP="00551EBB">
            <w:pPr>
              <w:rPr>
                <w:sz w:val="20"/>
                <w:szCs w:val="20"/>
              </w:rPr>
            </w:pPr>
            <w:r w:rsidRPr="00C036E9">
              <w:rPr>
                <w:sz w:val="20"/>
                <w:szCs w:val="20"/>
              </w:rPr>
              <w:t>ano</w:t>
            </w:r>
          </w:p>
        </w:tc>
      </w:tr>
      <w:tr w:rsidR="00551EBB" w14:paraId="0BAA151D" w14:textId="77777777" w:rsidTr="00187625">
        <w:tc>
          <w:tcPr>
            <w:tcW w:w="1271" w:type="dxa"/>
          </w:tcPr>
          <w:p w14:paraId="669AE72B" w14:textId="3C140C9C" w:rsidR="00551EBB" w:rsidRPr="00C036E9" w:rsidRDefault="00BA2FBE" w:rsidP="00551EBB">
            <w:pPr>
              <w:rPr>
                <w:sz w:val="20"/>
                <w:szCs w:val="20"/>
              </w:rPr>
            </w:pPr>
            <w:r w:rsidRPr="00C036E9">
              <w:rPr>
                <w:sz w:val="20"/>
                <w:szCs w:val="20"/>
              </w:rPr>
              <w:t>Slivka</w:t>
            </w:r>
          </w:p>
        </w:tc>
        <w:tc>
          <w:tcPr>
            <w:tcW w:w="851" w:type="dxa"/>
          </w:tcPr>
          <w:p w14:paraId="5FA343B9" w14:textId="71DC7363" w:rsidR="00551EBB" w:rsidRPr="00C036E9" w:rsidRDefault="00BA2FBE" w:rsidP="00551EBB">
            <w:pPr>
              <w:rPr>
                <w:sz w:val="20"/>
                <w:szCs w:val="20"/>
              </w:rPr>
            </w:pPr>
            <w:r w:rsidRPr="00C036E9">
              <w:rPr>
                <w:sz w:val="20"/>
                <w:szCs w:val="20"/>
              </w:rPr>
              <w:t>Ondrej</w:t>
            </w:r>
          </w:p>
        </w:tc>
        <w:tc>
          <w:tcPr>
            <w:tcW w:w="2126" w:type="dxa"/>
          </w:tcPr>
          <w:p w14:paraId="1569E7A7" w14:textId="3FAB58E5" w:rsidR="00551EBB" w:rsidRPr="00C036E9" w:rsidRDefault="00027B4D" w:rsidP="00551EBB">
            <w:pPr>
              <w:rPr>
                <w:sz w:val="20"/>
                <w:szCs w:val="20"/>
              </w:rPr>
            </w:pPr>
            <w:r w:rsidRPr="00C036E9">
              <w:rPr>
                <w:sz w:val="20"/>
                <w:szCs w:val="20"/>
              </w:rPr>
              <w:t xml:space="preserve">prof., akad. </w:t>
            </w:r>
            <w:proofErr w:type="spellStart"/>
            <w:r w:rsidRPr="00C036E9">
              <w:rPr>
                <w:sz w:val="20"/>
                <w:szCs w:val="20"/>
              </w:rPr>
              <w:t>mal</w:t>
            </w:r>
            <w:proofErr w:type="spellEnd"/>
            <w:r w:rsidR="00636224">
              <w:rPr>
                <w:sz w:val="20"/>
                <w:szCs w:val="20"/>
              </w:rPr>
              <w:t>.</w:t>
            </w:r>
            <w:r w:rsidRPr="00C036E9">
              <w:rPr>
                <w:sz w:val="20"/>
                <w:szCs w:val="20"/>
              </w:rPr>
              <w:t xml:space="preserve">, </w:t>
            </w:r>
            <w:proofErr w:type="spellStart"/>
            <w:r w:rsidRPr="00C036E9">
              <w:rPr>
                <w:sz w:val="20"/>
                <w:szCs w:val="20"/>
              </w:rPr>
              <w:t>ArtD</w:t>
            </w:r>
            <w:proofErr w:type="spellEnd"/>
            <w:r w:rsidRPr="00C036E9">
              <w:rPr>
                <w:sz w:val="20"/>
                <w:szCs w:val="20"/>
              </w:rPr>
              <w:t>.</w:t>
            </w:r>
          </w:p>
        </w:tc>
        <w:tc>
          <w:tcPr>
            <w:tcW w:w="1701" w:type="dxa"/>
          </w:tcPr>
          <w:p w14:paraId="1AE8A42C" w14:textId="5D8EA20C" w:rsidR="00551EBB" w:rsidRPr="00C036E9" w:rsidRDefault="00025B16" w:rsidP="00551EBB">
            <w:pPr>
              <w:rPr>
                <w:sz w:val="20"/>
                <w:szCs w:val="20"/>
              </w:rPr>
            </w:pPr>
            <w:r w:rsidRPr="00C036E9">
              <w:rPr>
                <w:sz w:val="20"/>
                <w:szCs w:val="20"/>
              </w:rPr>
              <w:t>PP</w:t>
            </w:r>
            <w:r w:rsidR="00D829DC">
              <w:rPr>
                <w:sz w:val="20"/>
                <w:szCs w:val="20"/>
              </w:rPr>
              <w:t>,</w:t>
            </w:r>
            <w:r w:rsidRPr="00C036E9">
              <w:rPr>
                <w:sz w:val="20"/>
                <w:szCs w:val="20"/>
              </w:rPr>
              <w:t xml:space="preserve"> 0,5 – N</w:t>
            </w:r>
          </w:p>
        </w:tc>
        <w:tc>
          <w:tcPr>
            <w:tcW w:w="1648" w:type="dxa"/>
          </w:tcPr>
          <w:p w14:paraId="69EEEFCB" w14:textId="02EA056A" w:rsidR="00551EBB" w:rsidRPr="00C036E9" w:rsidRDefault="00025B16" w:rsidP="00551EBB">
            <w:pPr>
              <w:rPr>
                <w:sz w:val="20"/>
                <w:szCs w:val="20"/>
              </w:rPr>
            </w:pPr>
            <w:r w:rsidRPr="00C036E9">
              <w:rPr>
                <w:sz w:val="20"/>
                <w:szCs w:val="20"/>
              </w:rPr>
              <w:t>PP 0,5 – N</w:t>
            </w:r>
          </w:p>
        </w:tc>
        <w:tc>
          <w:tcPr>
            <w:tcW w:w="1050" w:type="dxa"/>
          </w:tcPr>
          <w:p w14:paraId="0E722759" w14:textId="184AC5B7" w:rsidR="00551EBB" w:rsidRPr="00C036E9" w:rsidRDefault="00A92FF7" w:rsidP="00551EBB">
            <w:pPr>
              <w:rPr>
                <w:sz w:val="20"/>
                <w:szCs w:val="20"/>
              </w:rPr>
            </w:pPr>
            <w:r>
              <w:rPr>
                <w:sz w:val="20"/>
                <w:szCs w:val="20"/>
              </w:rPr>
              <w:t>-</w:t>
            </w:r>
          </w:p>
        </w:tc>
        <w:tc>
          <w:tcPr>
            <w:tcW w:w="1123" w:type="dxa"/>
          </w:tcPr>
          <w:p w14:paraId="4C5C4AB0" w14:textId="57114A98" w:rsidR="00551EBB" w:rsidRPr="00C036E9" w:rsidRDefault="00824D54" w:rsidP="00551EBB">
            <w:pPr>
              <w:rPr>
                <w:sz w:val="20"/>
                <w:szCs w:val="20"/>
              </w:rPr>
            </w:pPr>
            <w:r>
              <w:rPr>
                <w:sz w:val="20"/>
                <w:szCs w:val="20"/>
              </w:rPr>
              <w:t>-</w:t>
            </w:r>
          </w:p>
        </w:tc>
      </w:tr>
      <w:tr w:rsidR="004D129A" w14:paraId="61273612" w14:textId="77777777" w:rsidTr="00187625">
        <w:tc>
          <w:tcPr>
            <w:tcW w:w="1271" w:type="dxa"/>
          </w:tcPr>
          <w:p w14:paraId="77CD7381" w14:textId="5CC9416D" w:rsidR="004D129A" w:rsidRPr="00C036E9" w:rsidRDefault="004D129A" w:rsidP="004D129A">
            <w:pPr>
              <w:rPr>
                <w:sz w:val="20"/>
                <w:szCs w:val="20"/>
              </w:rPr>
            </w:pPr>
            <w:r w:rsidRPr="00C036E9">
              <w:rPr>
                <w:sz w:val="20"/>
                <w:szCs w:val="20"/>
              </w:rPr>
              <w:t>Šula</w:t>
            </w:r>
          </w:p>
        </w:tc>
        <w:tc>
          <w:tcPr>
            <w:tcW w:w="851" w:type="dxa"/>
          </w:tcPr>
          <w:p w14:paraId="1FD50E6F" w14:textId="119B2C14" w:rsidR="004D129A" w:rsidRPr="00C036E9" w:rsidRDefault="004D129A" w:rsidP="004D129A">
            <w:pPr>
              <w:rPr>
                <w:sz w:val="20"/>
                <w:szCs w:val="20"/>
              </w:rPr>
            </w:pPr>
            <w:r w:rsidRPr="00C036E9">
              <w:rPr>
                <w:sz w:val="20"/>
                <w:szCs w:val="20"/>
              </w:rPr>
              <w:t>Tomáš</w:t>
            </w:r>
          </w:p>
        </w:tc>
        <w:tc>
          <w:tcPr>
            <w:tcW w:w="2126" w:type="dxa"/>
          </w:tcPr>
          <w:p w14:paraId="4B977863" w14:textId="2D2D5D73" w:rsidR="004D129A" w:rsidRPr="00C036E9" w:rsidRDefault="0014262F" w:rsidP="004D129A">
            <w:pPr>
              <w:rPr>
                <w:sz w:val="20"/>
                <w:szCs w:val="20"/>
              </w:rPr>
            </w:pPr>
            <w:r>
              <w:rPr>
                <w:sz w:val="20"/>
                <w:szCs w:val="20"/>
              </w:rPr>
              <w:t>PhDr.</w:t>
            </w:r>
            <w:r w:rsidR="004D129A" w:rsidRPr="00C036E9">
              <w:rPr>
                <w:sz w:val="20"/>
                <w:szCs w:val="20"/>
              </w:rPr>
              <w:t>, Ph.D.</w:t>
            </w:r>
          </w:p>
        </w:tc>
        <w:tc>
          <w:tcPr>
            <w:tcW w:w="1701" w:type="dxa"/>
          </w:tcPr>
          <w:p w14:paraId="0CF2536C" w14:textId="28CEF12A" w:rsidR="004D129A" w:rsidRPr="00C036E9" w:rsidRDefault="004D129A" w:rsidP="004D129A">
            <w:pPr>
              <w:rPr>
                <w:sz w:val="20"/>
                <w:szCs w:val="20"/>
              </w:rPr>
            </w:pPr>
            <w:r w:rsidRPr="00E90D08">
              <w:rPr>
                <w:sz w:val="20"/>
                <w:szCs w:val="20"/>
              </w:rPr>
              <w:t>PP, 1,0 – N</w:t>
            </w:r>
          </w:p>
        </w:tc>
        <w:tc>
          <w:tcPr>
            <w:tcW w:w="1648" w:type="dxa"/>
          </w:tcPr>
          <w:p w14:paraId="47770776" w14:textId="260696D3" w:rsidR="004D129A" w:rsidRPr="00C036E9" w:rsidRDefault="004D129A" w:rsidP="004D129A">
            <w:pPr>
              <w:rPr>
                <w:sz w:val="20"/>
                <w:szCs w:val="20"/>
              </w:rPr>
            </w:pPr>
            <w:r w:rsidRPr="00E90D08">
              <w:rPr>
                <w:sz w:val="20"/>
                <w:szCs w:val="20"/>
              </w:rPr>
              <w:t>PP, 1,0 - N</w:t>
            </w:r>
          </w:p>
        </w:tc>
        <w:tc>
          <w:tcPr>
            <w:tcW w:w="1050" w:type="dxa"/>
          </w:tcPr>
          <w:p w14:paraId="3C6620AB" w14:textId="3D29834C" w:rsidR="004D129A" w:rsidRPr="00C036E9" w:rsidRDefault="00A92FF7" w:rsidP="004D129A">
            <w:pPr>
              <w:rPr>
                <w:sz w:val="20"/>
                <w:szCs w:val="20"/>
              </w:rPr>
            </w:pPr>
            <w:r>
              <w:rPr>
                <w:sz w:val="20"/>
                <w:szCs w:val="20"/>
              </w:rPr>
              <w:t>-</w:t>
            </w:r>
          </w:p>
        </w:tc>
        <w:tc>
          <w:tcPr>
            <w:tcW w:w="1123" w:type="dxa"/>
          </w:tcPr>
          <w:p w14:paraId="3500220E" w14:textId="2FAF28BF" w:rsidR="004D129A" w:rsidRPr="00C036E9" w:rsidRDefault="00824D54" w:rsidP="004D129A">
            <w:pPr>
              <w:rPr>
                <w:sz w:val="20"/>
                <w:szCs w:val="20"/>
              </w:rPr>
            </w:pPr>
            <w:r>
              <w:rPr>
                <w:sz w:val="20"/>
                <w:szCs w:val="20"/>
              </w:rPr>
              <w:t>-</w:t>
            </w:r>
          </w:p>
        </w:tc>
      </w:tr>
      <w:tr w:rsidR="00551EBB" w14:paraId="1B47C9C1" w14:textId="77777777" w:rsidTr="00187625">
        <w:tc>
          <w:tcPr>
            <w:tcW w:w="1271" w:type="dxa"/>
          </w:tcPr>
          <w:p w14:paraId="677C71F8" w14:textId="769B20D1" w:rsidR="00551EBB" w:rsidRPr="00C036E9" w:rsidRDefault="00BA2FBE" w:rsidP="00551EBB">
            <w:pPr>
              <w:rPr>
                <w:sz w:val="20"/>
                <w:szCs w:val="20"/>
              </w:rPr>
            </w:pPr>
            <w:r w:rsidRPr="00C036E9">
              <w:rPr>
                <w:sz w:val="20"/>
                <w:szCs w:val="20"/>
              </w:rPr>
              <w:t>Zeman</w:t>
            </w:r>
          </w:p>
        </w:tc>
        <w:tc>
          <w:tcPr>
            <w:tcW w:w="851" w:type="dxa"/>
          </w:tcPr>
          <w:p w14:paraId="2C2D2564" w14:textId="5F998126" w:rsidR="00551EBB" w:rsidRPr="00C036E9" w:rsidRDefault="00BA2FBE" w:rsidP="00551EBB">
            <w:pPr>
              <w:rPr>
                <w:sz w:val="20"/>
                <w:szCs w:val="20"/>
              </w:rPr>
            </w:pPr>
            <w:r w:rsidRPr="00C036E9">
              <w:rPr>
                <w:sz w:val="20"/>
                <w:szCs w:val="20"/>
              </w:rPr>
              <w:t>Michal</w:t>
            </w:r>
          </w:p>
        </w:tc>
        <w:tc>
          <w:tcPr>
            <w:tcW w:w="2126" w:type="dxa"/>
          </w:tcPr>
          <w:p w14:paraId="5B002F30" w14:textId="657706AB" w:rsidR="00551EBB" w:rsidRPr="00C036E9" w:rsidRDefault="00027B4D" w:rsidP="00551EBB">
            <w:pPr>
              <w:rPr>
                <w:sz w:val="20"/>
                <w:szCs w:val="20"/>
              </w:rPr>
            </w:pPr>
            <w:r w:rsidRPr="00C036E9">
              <w:rPr>
                <w:sz w:val="20"/>
                <w:szCs w:val="20"/>
              </w:rPr>
              <w:t>d</w:t>
            </w:r>
            <w:r w:rsidR="00BE6D7B" w:rsidRPr="00C036E9">
              <w:rPr>
                <w:sz w:val="20"/>
                <w:szCs w:val="20"/>
              </w:rPr>
              <w:t>oc.</w:t>
            </w:r>
            <w:r w:rsidRPr="00C036E9">
              <w:rPr>
                <w:sz w:val="20"/>
                <w:szCs w:val="20"/>
              </w:rPr>
              <w:t xml:space="preserve"> akad. </w:t>
            </w:r>
            <w:proofErr w:type="spellStart"/>
            <w:r w:rsidRPr="00C036E9">
              <w:rPr>
                <w:sz w:val="20"/>
                <w:szCs w:val="20"/>
              </w:rPr>
              <w:t>mal</w:t>
            </w:r>
            <w:proofErr w:type="spellEnd"/>
            <w:r w:rsidRPr="00C036E9">
              <w:rPr>
                <w:sz w:val="20"/>
                <w:szCs w:val="20"/>
              </w:rPr>
              <w:t>.</w:t>
            </w:r>
          </w:p>
        </w:tc>
        <w:tc>
          <w:tcPr>
            <w:tcW w:w="1701" w:type="dxa"/>
          </w:tcPr>
          <w:p w14:paraId="311F37AE" w14:textId="3222F540" w:rsidR="00551EBB" w:rsidRPr="00C036E9" w:rsidRDefault="00025B16" w:rsidP="00551EBB">
            <w:pPr>
              <w:rPr>
                <w:sz w:val="20"/>
                <w:szCs w:val="20"/>
              </w:rPr>
            </w:pPr>
            <w:r w:rsidRPr="00C036E9">
              <w:rPr>
                <w:sz w:val="20"/>
                <w:szCs w:val="20"/>
              </w:rPr>
              <w:t>PP</w:t>
            </w:r>
            <w:r w:rsidR="00D829DC">
              <w:rPr>
                <w:sz w:val="20"/>
                <w:szCs w:val="20"/>
              </w:rPr>
              <w:t>,</w:t>
            </w:r>
            <w:r w:rsidRPr="00C036E9">
              <w:rPr>
                <w:sz w:val="20"/>
                <w:szCs w:val="20"/>
              </w:rPr>
              <w:t xml:space="preserve"> 0,7 – N</w:t>
            </w:r>
          </w:p>
        </w:tc>
        <w:tc>
          <w:tcPr>
            <w:tcW w:w="1648" w:type="dxa"/>
          </w:tcPr>
          <w:p w14:paraId="15A7CFA0" w14:textId="0C61AF33" w:rsidR="00551EBB" w:rsidRPr="00C036E9" w:rsidRDefault="00025B16" w:rsidP="00551EBB">
            <w:pPr>
              <w:rPr>
                <w:sz w:val="20"/>
                <w:szCs w:val="20"/>
              </w:rPr>
            </w:pPr>
            <w:r w:rsidRPr="00C036E9">
              <w:rPr>
                <w:sz w:val="20"/>
                <w:szCs w:val="20"/>
              </w:rPr>
              <w:t>PP 0,7 – N</w:t>
            </w:r>
          </w:p>
        </w:tc>
        <w:tc>
          <w:tcPr>
            <w:tcW w:w="1050" w:type="dxa"/>
          </w:tcPr>
          <w:p w14:paraId="61D4F68E" w14:textId="097CCC52" w:rsidR="00551EBB" w:rsidRPr="00C036E9" w:rsidRDefault="00A92FF7" w:rsidP="00551EBB">
            <w:pPr>
              <w:rPr>
                <w:sz w:val="20"/>
                <w:szCs w:val="20"/>
              </w:rPr>
            </w:pPr>
            <w:r>
              <w:rPr>
                <w:sz w:val="20"/>
                <w:szCs w:val="20"/>
              </w:rPr>
              <w:t>-</w:t>
            </w:r>
          </w:p>
        </w:tc>
        <w:tc>
          <w:tcPr>
            <w:tcW w:w="1123" w:type="dxa"/>
          </w:tcPr>
          <w:p w14:paraId="42037FBA" w14:textId="7EA19E79" w:rsidR="00551EBB" w:rsidRPr="00C036E9" w:rsidRDefault="00824D54" w:rsidP="00551EBB">
            <w:pPr>
              <w:rPr>
                <w:sz w:val="20"/>
                <w:szCs w:val="20"/>
              </w:rPr>
            </w:pPr>
            <w:r>
              <w:rPr>
                <w:sz w:val="20"/>
                <w:szCs w:val="20"/>
              </w:rPr>
              <w:t>-</w:t>
            </w:r>
          </w:p>
        </w:tc>
      </w:tr>
    </w:tbl>
    <w:p w14:paraId="28489858" w14:textId="5FC12A90" w:rsidR="001220D5" w:rsidRDefault="001220D5"/>
    <w:p w14:paraId="108AB16E" w14:textId="33C577A4" w:rsidR="00C64BA3" w:rsidRDefault="00C64BA3"/>
    <w:p w14:paraId="398BAEA3" w14:textId="77777777" w:rsidR="00C64BA3" w:rsidRDefault="00C64BA3"/>
    <w:p w14:paraId="644C63E2" w14:textId="0BDE0C86" w:rsidR="00D83A65" w:rsidRPr="00502080" w:rsidRDefault="00D83A65" w:rsidP="00D83A65">
      <w:pPr>
        <w:pStyle w:val="Odstavecseseznamem"/>
        <w:numPr>
          <w:ilvl w:val="0"/>
          <w:numId w:val="3"/>
        </w:numPr>
        <w:jc w:val="both"/>
      </w:pPr>
      <w:r w:rsidRPr="00502080">
        <w:rPr>
          <w:b/>
          <w:bCs/>
        </w:rPr>
        <w:t xml:space="preserve">MgA. </w:t>
      </w:r>
      <w:r>
        <w:rPr>
          <w:b/>
          <w:bCs/>
        </w:rPr>
        <w:t>Eliška Chytková</w:t>
      </w:r>
      <w:r w:rsidRPr="00502080">
        <w:t xml:space="preserve"> – od </w:t>
      </w:r>
      <w:r w:rsidR="00975342">
        <w:t>9</w:t>
      </w:r>
      <w:r w:rsidRPr="00502080">
        <w:t>/202</w:t>
      </w:r>
      <w:r w:rsidR="00C64BA3">
        <w:t>5</w:t>
      </w:r>
      <w:r w:rsidRPr="00502080">
        <w:t xml:space="preserve"> </w:t>
      </w:r>
      <w:r>
        <w:t>bude</w:t>
      </w:r>
      <w:r w:rsidR="00DD1A07">
        <w:t xml:space="preserve"> pracovní</w:t>
      </w:r>
      <w:r>
        <w:t xml:space="preserve"> </w:t>
      </w:r>
      <w:r w:rsidRPr="00502080">
        <w:rPr>
          <w:color w:val="000000" w:themeColor="text1"/>
        </w:rPr>
        <w:t>s</w:t>
      </w:r>
      <w:r w:rsidRPr="00502080">
        <w:rPr>
          <w:color w:val="333333"/>
        </w:rPr>
        <w:t>mlouva prodloužena</w:t>
      </w:r>
      <w:r>
        <w:rPr>
          <w:color w:val="333333"/>
        </w:rPr>
        <w:t>.</w:t>
      </w:r>
      <w:r w:rsidRPr="00502080">
        <w:rPr>
          <w:color w:val="333333"/>
        </w:rPr>
        <w:t xml:space="preserve"> </w:t>
      </w:r>
    </w:p>
    <w:p w14:paraId="61A0CD0F" w14:textId="60932594" w:rsidR="00D83A65" w:rsidRPr="006662A4" w:rsidRDefault="00D83A65" w:rsidP="00D83A65">
      <w:pPr>
        <w:pStyle w:val="Odstavecseseznamem"/>
        <w:numPr>
          <w:ilvl w:val="0"/>
          <w:numId w:val="3"/>
        </w:numPr>
        <w:jc w:val="both"/>
      </w:pPr>
      <w:r w:rsidRPr="00502080">
        <w:rPr>
          <w:b/>
          <w:bCs/>
        </w:rPr>
        <w:t xml:space="preserve">MgA. </w:t>
      </w:r>
      <w:r w:rsidR="00C64BA3">
        <w:rPr>
          <w:b/>
          <w:bCs/>
        </w:rPr>
        <w:t>Martin Kukal</w:t>
      </w:r>
      <w:r w:rsidRPr="00502080">
        <w:t xml:space="preserve"> – od </w:t>
      </w:r>
      <w:r w:rsidR="00975342">
        <w:t>8</w:t>
      </w:r>
      <w:r w:rsidRPr="00502080">
        <w:t>/202</w:t>
      </w:r>
      <w:r w:rsidR="00C64BA3">
        <w:t>5 b</w:t>
      </w:r>
      <w:r>
        <w:t xml:space="preserve">ude </w:t>
      </w:r>
      <w:r w:rsidR="00DD1A07">
        <w:t xml:space="preserve">pracovní </w:t>
      </w:r>
      <w:r w:rsidRPr="00502080">
        <w:rPr>
          <w:color w:val="333333"/>
        </w:rPr>
        <w:t>smlouva prodloužena</w:t>
      </w:r>
      <w:r>
        <w:rPr>
          <w:color w:val="333333"/>
        </w:rPr>
        <w:t>.</w:t>
      </w:r>
      <w:r w:rsidRPr="00502080">
        <w:rPr>
          <w:color w:val="333333"/>
        </w:rPr>
        <w:t xml:space="preserve"> </w:t>
      </w:r>
    </w:p>
    <w:p w14:paraId="28B9F1BF" w14:textId="3F3FEE85" w:rsidR="006662A4" w:rsidRDefault="006662A4" w:rsidP="006662A4">
      <w:pPr>
        <w:jc w:val="both"/>
      </w:pPr>
    </w:p>
    <w:p w14:paraId="12AE4547" w14:textId="77777777" w:rsidR="00EA1A40" w:rsidRDefault="00EA1A40" w:rsidP="006662A4">
      <w:pPr>
        <w:jc w:val="both"/>
      </w:pPr>
    </w:p>
    <w:p w14:paraId="3A195DA1" w14:textId="3CF8968D" w:rsidR="0067136C" w:rsidRDefault="0067136C"/>
    <w:p w14:paraId="50367C43" w14:textId="5549F3C6" w:rsidR="006662A4" w:rsidRDefault="006662A4"/>
    <w:p w14:paraId="2299E949" w14:textId="77777777" w:rsidR="00AA7B86" w:rsidRDefault="00AA7B86">
      <w:r>
        <w:br w:type="page"/>
      </w:r>
    </w:p>
    <w:tbl>
      <w:tblPr>
        <w:tblW w:w="98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6"/>
        <w:gridCol w:w="764"/>
        <w:gridCol w:w="1645"/>
        <w:gridCol w:w="56"/>
        <w:gridCol w:w="325"/>
        <w:gridCol w:w="186"/>
        <w:gridCol w:w="282"/>
        <w:gridCol w:w="994"/>
        <w:gridCol w:w="765"/>
        <w:gridCol w:w="200"/>
        <w:gridCol w:w="367"/>
        <w:gridCol w:w="850"/>
        <w:gridCol w:w="755"/>
      </w:tblGrid>
      <w:tr w:rsidR="0067136C" w14:paraId="2BFB646F" w14:textId="77777777" w:rsidTr="005C2183">
        <w:tc>
          <w:tcPr>
            <w:tcW w:w="9860" w:type="dxa"/>
            <w:gridSpan w:val="14"/>
            <w:tcBorders>
              <w:bottom w:val="double" w:sz="4" w:space="0" w:color="auto"/>
            </w:tcBorders>
            <w:shd w:val="clear" w:color="auto" w:fill="BDD6EE"/>
          </w:tcPr>
          <w:p w14:paraId="7A29ADBF" w14:textId="134A4085" w:rsidR="0067136C" w:rsidRDefault="0067136C" w:rsidP="005C2183">
            <w:pPr>
              <w:jc w:val="both"/>
              <w:rPr>
                <w:b/>
                <w:sz w:val="28"/>
              </w:rPr>
            </w:pPr>
            <w:r>
              <w:rPr>
                <w:b/>
                <w:sz w:val="28"/>
              </w:rPr>
              <w:lastRenderedPageBreak/>
              <w:t>C-I – Personální zabezpečení</w:t>
            </w:r>
          </w:p>
        </w:tc>
      </w:tr>
      <w:tr w:rsidR="0067136C" w14:paraId="061E1BCA" w14:textId="77777777" w:rsidTr="005C2183">
        <w:tc>
          <w:tcPr>
            <w:tcW w:w="2585" w:type="dxa"/>
            <w:tcBorders>
              <w:top w:val="double" w:sz="4" w:space="0" w:color="auto"/>
            </w:tcBorders>
            <w:shd w:val="clear" w:color="auto" w:fill="F7CAAC"/>
          </w:tcPr>
          <w:p w14:paraId="6648CD77" w14:textId="77777777" w:rsidR="0067136C" w:rsidRPr="0067136C" w:rsidRDefault="0067136C" w:rsidP="005C2183">
            <w:pPr>
              <w:jc w:val="both"/>
              <w:rPr>
                <w:b/>
                <w:sz w:val="20"/>
                <w:szCs w:val="20"/>
              </w:rPr>
            </w:pPr>
            <w:r w:rsidRPr="0067136C">
              <w:rPr>
                <w:b/>
                <w:sz w:val="20"/>
                <w:szCs w:val="20"/>
              </w:rPr>
              <w:t>Vysoká škola</w:t>
            </w:r>
          </w:p>
        </w:tc>
        <w:tc>
          <w:tcPr>
            <w:tcW w:w="7275" w:type="dxa"/>
            <w:gridSpan w:val="13"/>
          </w:tcPr>
          <w:p w14:paraId="11FF3197" w14:textId="77777777" w:rsidR="0067136C" w:rsidRPr="0067136C" w:rsidRDefault="0067136C" w:rsidP="005C2183">
            <w:pPr>
              <w:jc w:val="both"/>
              <w:rPr>
                <w:sz w:val="20"/>
                <w:szCs w:val="20"/>
              </w:rPr>
            </w:pPr>
            <w:r w:rsidRPr="0067136C">
              <w:rPr>
                <w:sz w:val="20"/>
                <w:szCs w:val="20"/>
              </w:rPr>
              <w:t>Univerzita Tomáše Bati ve Zlíně</w:t>
            </w:r>
          </w:p>
        </w:tc>
      </w:tr>
      <w:tr w:rsidR="0067136C" w14:paraId="7FCE1B41" w14:textId="77777777" w:rsidTr="005C2183">
        <w:tc>
          <w:tcPr>
            <w:tcW w:w="2585" w:type="dxa"/>
            <w:shd w:val="clear" w:color="auto" w:fill="F7CAAC"/>
          </w:tcPr>
          <w:p w14:paraId="4C1CD51F" w14:textId="77777777" w:rsidR="0067136C" w:rsidRPr="0067136C" w:rsidRDefault="0067136C" w:rsidP="005C2183">
            <w:pPr>
              <w:jc w:val="both"/>
              <w:rPr>
                <w:b/>
                <w:sz w:val="20"/>
                <w:szCs w:val="20"/>
              </w:rPr>
            </w:pPr>
            <w:r w:rsidRPr="0067136C">
              <w:rPr>
                <w:b/>
                <w:sz w:val="20"/>
                <w:szCs w:val="20"/>
              </w:rPr>
              <w:t>Součást vysoké školy</w:t>
            </w:r>
          </w:p>
        </w:tc>
        <w:tc>
          <w:tcPr>
            <w:tcW w:w="7275" w:type="dxa"/>
            <w:gridSpan w:val="13"/>
          </w:tcPr>
          <w:p w14:paraId="0928DDB5" w14:textId="77777777" w:rsidR="0067136C" w:rsidRPr="0067136C" w:rsidRDefault="0067136C" w:rsidP="005C2183">
            <w:pPr>
              <w:tabs>
                <w:tab w:val="left" w:pos="6160"/>
              </w:tabs>
              <w:jc w:val="both"/>
              <w:rPr>
                <w:sz w:val="20"/>
                <w:szCs w:val="20"/>
              </w:rPr>
            </w:pPr>
            <w:r w:rsidRPr="0067136C">
              <w:rPr>
                <w:sz w:val="20"/>
                <w:szCs w:val="20"/>
              </w:rPr>
              <w:t>Fakulta multimediálních komunikací</w:t>
            </w:r>
          </w:p>
        </w:tc>
      </w:tr>
      <w:tr w:rsidR="0067136C" w14:paraId="3905ADFD" w14:textId="77777777" w:rsidTr="005C2183">
        <w:tc>
          <w:tcPr>
            <w:tcW w:w="2585" w:type="dxa"/>
            <w:shd w:val="clear" w:color="auto" w:fill="F7CAAC"/>
          </w:tcPr>
          <w:p w14:paraId="20F876CA" w14:textId="77777777" w:rsidR="0067136C" w:rsidRPr="0067136C" w:rsidRDefault="0067136C" w:rsidP="005C2183">
            <w:pPr>
              <w:jc w:val="both"/>
              <w:rPr>
                <w:b/>
                <w:sz w:val="20"/>
                <w:szCs w:val="20"/>
              </w:rPr>
            </w:pPr>
            <w:r w:rsidRPr="0067136C">
              <w:rPr>
                <w:b/>
                <w:sz w:val="20"/>
                <w:szCs w:val="20"/>
              </w:rPr>
              <w:t>Název studijního programu</w:t>
            </w:r>
          </w:p>
        </w:tc>
        <w:tc>
          <w:tcPr>
            <w:tcW w:w="7275" w:type="dxa"/>
            <w:gridSpan w:val="13"/>
          </w:tcPr>
          <w:p w14:paraId="76F1E5B1" w14:textId="77777777" w:rsidR="0067136C" w:rsidRPr="0067136C" w:rsidRDefault="0067136C" w:rsidP="005C2183">
            <w:pPr>
              <w:spacing w:line="259" w:lineRule="auto"/>
              <w:jc w:val="both"/>
              <w:rPr>
                <w:sz w:val="20"/>
                <w:szCs w:val="20"/>
              </w:rPr>
            </w:pPr>
            <w:r w:rsidRPr="0067136C">
              <w:rPr>
                <w:sz w:val="20"/>
                <w:szCs w:val="20"/>
              </w:rPr>
              <w:t>Animovaná tvorba</w:t>
            </w:r>
          </w:p>
        </w:tc>
      </w:tr>
      <w:tr w:rsidR="0067136C" w14:paraId="6A5C624F" w14:textId="77777777" w:rsidTr="00B8086C">
        <w:tc>
          <w:tcPr>
            <w:tcW w:w="2585" w:type="dxa"/>
            <w:shd w:val="clear" w:color="auto" w:fill="F7CAAC"/>
          </w:tcPr>
          <w:p w14:paraId="29F091F6" w14:textId="77777777" w:rsidR="0067136C" w:rsidRPr="0067136C" w:rsidRDefault="0067136C" w:rsidP="005C2183">
            <w:pPr>
              <w:jc w:val="both"/>
              <w:rPr>
                <w:b/>
                <w:sz w:val="20"/>
                <w:szCs w:val="20"/>
              </w:rPr>
            </w:pPr>
            <w:r w:rsidRPr="0067136C">
              <w:rPr>
                <w:b/>
                <w:sz w:val="20"/>
                <w:szCs w:val="20"/>
              </w:rPr>
              <w:t>Jméno a příjmení</w:t>
            </w:r>
          </w:p>
        </w:tc>
        <w:tc>
          <w:tcPr>
            <w:tcW w:w="4338" w:type="dxa"/>
            <w:gridSpan w:val="8"/>
          </w:tcPr>
          <w:p w14:paraId="0D1C560C" w14:textId="77777777" w:rsidR="0067136C" w:rsidRPr="0067136C" w:rsidRDefault="0067136C" w:rsidP="005C2183">
            <w:pPr>
              <w:jc w:val="both"/>
              <w:rPr>
                <w:sz w:val="20"/>
                <w:szCs w:val="20"/>
              </w:rPr>
            </w:pPr>
            <w:r w:rsidRPr="0067136C">
              <w:rPr>
                <w:sz w:val="20"/>
                <w:szCs w:val="20"/>
              </w:rPr>
              <w:t>Vojtěch Dočkal</w:t>
            </w:r>
          </w:p>
        </w:tc>
        <w:tc>
          <w:tcPr>
            <w:tcW w:w="765" w:type="dxa"/>
            <w:shd w:val="clear" w:color="auto" w:fill="F7CAAC"/>
          </w:tcPr>
          <w:p w14:paraId="131DCF5F" w14:textId="77777777" w:rsidR="0067136C" w:rsidRPr="0067136C" w:rsidRDefault="0067136C" w:rsidP="005C2183">
            <w:pPr>
              <w:jc w:val="both"/>
              <w:rPr>
                <w:b/>
                <w:sz w:val="20"/>
                <w:szCs w:val="20"/>
              </w:rPr>
            </w:pPr>
            <w:r w:rsidRPr="0067136C">
              <w:rPr>
                <w:b/>
                <w:sz w:val="20"/>
                <w:szCs w:val="20"/>
              </w:rPr>
              <w:t>Tituly</w:t>
            </w:r>
          </w:p>
        </w:tc>
        <w:tc>
          <w:tcPr>
            <w:tcW w:w="2172" w:type="dxa"/>
            <w:gridSpan w:val="4"/>
          </w:tcPr>
          <w:p w14:paraId="79A92E26" w14:textId="77777777" w:rsidR="0067136C" w:rsidRPr="0067136C" w:rsidRDefault="0067136C" w:rsidP="005C2183">
            <w:pPr>
              <w:jc w:val="both"/>
              <w:rPr>
                <w:sz w:val="20"/>
                <w:szCs w:val="20"/>
              </w:rPr>
            </w:pPr>
            <w:r w:rsidRPr="0067136C">
              <w:rPr>
                <w:sz w:val="20"/>
                <w:szCs w:val="20"/>
              </w:rPr>
              <w:t>MgA.</w:t>
            </w:r>
          </w:p>
        </w:tc>
      </w:tr>
      <w:tr w:rsidR="0067136C" w14:paraId="18404289" w14:textId="77777777" w:rsidTr="009E01A5">
        <w:tc>
          <w:tcPr>
            <w:tcW w:w="2585" w:type="dxa"/>
            <w:shd w:val="clear" w:color="auto" w:fill="F7CAAC"/>
          </w:tcPr>
          <w:p w14:paraId="7534704D" w14:textId="77777777" w:rsidR="0067136C" w:rsidRPr="0067136C" w:rsidRDefault="0067136C" w:rsidP="005C2183">
            <w:pPr>
              <w:jc w:val="both"/>
              <w:rPr>
                <w:b/>
                <w:sz w:val="20"/>
                <w:szCs w:val="20"/>
              </w:rPr>
            </w:pPr>
            <w:r w:rsidRPr="0067136C">
              <w:rPr>
                <w:b/>
                <w:sz w:val="20"/>
                <w:szCs w:val="20"/>
              </w:rPr>
              <w:t>Rok narození</w:t>
            </w:r>
          </w:p>
        </w:tc>
        <w:tc>
          <w:tcPr>
            <w:tcW w:w="850" w:type="dxa"/>
            <w:gridSpan w:val="2"/>
          </w:tcPr>
          <w:p w14:paraId="77C5209F" w14:textId="77777777" w:rsidR="0067136C" w:rsidRPr="0067136C" w:rsidRDefault="0067136C" w:rsidP="005C2183">
            <w:pPr>
              <w:jc w:val="both"/>
              <w:rPr>
                <w:sz w:val="20"/>
                <w:szCs w:val="20"/>
              </w:rPr>
            </w:pPr>
            <w:r w:rsidRPr="0067136C">
              <w:rPr>
                <w:sz w:val="20"/>
                <w:szCs w:val="20"/>
              </w:rPr>
              <w:t>1988</w:t>
            </w:r>
          </w:p>
        </w:tc>
        <w:tc>
          <w:tcPr>
            <w:tcW w:w="1701" w:type="dxa"/>
            <w:gridSpan w:val="2"/>
            <w:shd w:val="clear" w:color="auto" w:fill="F7CAAC"/>
          </w:tcPr>
          <w:p w14:paraId="60816E45" w14:textId="77777777" w:rsidR="0067136C" w:rsidRPr="0067136C" w:rsidRDefault="0067136C" w:rsidP="005C2183">
            <w:pPr>
              <w:jc w:val="both"/>
              <w:rPr>
                <w:b/>
                <w:sz w:val="20"/>
                <w:szCs w:val="20"/>
              </w:rPr>
            </w:pPr>
            <w:r w:rsidRPr="0067136C">
              <w:rPr>
                <w:b/>
                <w:sz w:val="20"/>
                <w:szCs w:val="20"/>
              </w:rPr>
              <w:t>typ vztahu k VŠ</w:t>
            </w:r>
          </w:p>
        </w:tc>
        <w:tc>
          <w:tcPr>
            <w:tcW w:w="793" w:type="dxa"/>
            <w:gridSpan w:val="3"/>
          </w:tcPr>
          <w:p w14:paraId="6070264E" w14:textId="77777777" w:rsidR="0067136C" w:rsidRPr="0067136C" w:rsidRDefault="0067136C" w:rsidP="005C2183">
            <w:pPr>
              <w:jc w:val="both"/>
              <w:rPr>
                <w:sz w:val="20"/>
                <w:szCs w:val="20"/>
              </w:rPr>
            </w:pPr>
            <w:r w:rsidRPr="0067136C">
              <w:rPr>
                <w:sz w:val="20"/>
                <w:szCs w:val="20"/>
              </w:rPr>
              <w:t>DPP</w:t>
            </w:r>
          </w:p>
        </w:tc>
        <w:tc>
          <w:tcPr>
            <w:tcW w:w="994" w:type="dxa"/>
            <w:shd w:val="clear" w:color="auto" w:fill="F7CAAC"/>
          </w:tcPr>
          <w:p w14:paraId="497A64FD" w14:textId="77777777" w:rsidR="0067136C" w:rsidRPr="0067136C" w:rsidRDefault="0067136C" w:rsidP="005C2183">
            <w:pPr>
              <w:jc w:val="both"/>
              <w:rPr>
                <w:b/>
                <w:sz w:val="20"/>
                <w:szCs w:val="20"/>
              </w:rPr>
            </w:pPr>
            <w:r w:rsidRPr="0067136C">
              <w:rPr>
                <w:b/>
                <w:sz w:val="20"/>
                <w:szCs w:val="20"/>
              </w:rPr>
              <w:t>rozsah</w:t>
            </w:r>
          </w:p>
        </w:tc>
        <w:tc>
          <w:tcPr>
            <w:tcW w:w="765" w:type="dxa"/>
          </w:tcPr>
          <w:p w14:paraId="778111E7" w14:textId="17D3E1DC" w:rsidR="0067136C" w:rsidRPr="0067136C" w:rsidRDefault="009279A1" w:rsidP="005C2183">
            <w:pPr>
              <w:jc w:val="both"/>
              <w:rPr>
                <w:sz w:val="20"/>
                <w:szCs w:val="20"/>
              </w:rPr>
            </w:pPr>
            <w:proofErr w:type="gramStart"/>
            <w:r>
              <w:rPr>
                <w:sz w:val="20"/>
                <w:szCs w:val="20"/>
              </w:rPr>
              <w:t>1</w:t>
            </w:r>
            <w:r w:rsidR="00432C2A">
              <w:rPr>
                <w:sz w:val="20"/>
                <w:szCs w:val="20"/>
              </w:rPr>
              <w:t>5</w:t>
            </w:r>
            <w:r>
              <w:rPr>
                <w:sz w:val="20"/>
                <w:szCs w:val="20"/>
              </w:rPr>
              <w:t>h</w:t>
            </w:r>
            <w:proofErr w:type="gramEnd"/>
            <w:r>
              <w:rPr>
                <w:sz w:val="20"/>
                <w:szCs w:val="20"/>
              </w:rPr>
              <w:t>/t</w:t>
            </w:r>
          </w:p>
        </w:tc>
        <w:tc>
          <w:tcPr>
            <w:tcW w:w="567" w:type="dxa"/>
            <w:gridSpan w:val="2"/>
            <w:shd w:val="clear" w:color="auto" w:fill="F7CAAC"/>
          </w:tcPr>
          <w:p w14:paraId="2D98BC83" w14:textId="77777777" w:rsidR="0067136C" w:rsidRPr="0067136C" w:rsidRDefault="0067136C" w:rsidP="005C2183">
            <w:pPr>
              <w:jc w:val="both"/>
              <w:rPr>
                <w:b/>
                <w:sz w:val="20"/>
                <w:szCs w:val="20"/>
              </w:rPr>
            </w:pPr>
            <w:r w:rsidRPr="0067136C">
              <w:rPr>
                <w:b/>
                <w:sz w:val="20"/>
                <w:szCs w:val="20"/>
              </w:rPr>
              <w:t>do kdy</w:t>
            </w:r>
          </w:p>
        </w:tc>
        <w:tc>
          <w:tcPr>
            <w:tcW w:w="1605" w:type="dxa"/>
            <w:gridSpan w:val="2"/>
          </w:tcPr>
          <w:p w14:paraId="5784AF27" w14:textId="59F60521" w:rsidR="0067136C" w:rsidRPr="0067136C" w:rsidRDefault="0067136C" w:rsidP="005C2183">
            <w:pPr>
              <w:jc w:val="both"/>
              <w:rPr>
                <w:sz w:val="20"/>
                <w:szCs w:val="20"/>
              </w:rPr>
            </w:pPr>
          </w:p>
        </w:tc>
      </w:tr>
      <w:tr w:rsidR="0067136C" w14:paraId="527C2A1B" w14:textId="77777777" w:rsidTr="00B8086C">
        <w:tc>
          <w:tcPr>
            <w:tcW w:w="5136" w:type="dxa"/>
            <w:gridSpan w:val="5"/>
            <w:shd w:val="clear" w:color="auto" w:fill="F7CAAC"/>
          </w:tcPr>
          <w:p w14:paraId="744553AA" w14:textId="77777777" w:rsidR="0067136C" w:rsidRPr="0067136C" w:rsidRDefault="0067136C" w:rsidP="005C2183">
            <w:pPr>
              <w:jc w:val="both"/>
              <w:rPr>
                <w:b/>
                <w:sz w:val="20"/>
                <w:szCs w:val="20"/>
              </w:rPr>
            </w:pPr>
            <w:r w:rsidRPr="0067136C">
              <w:rPr>
                <w:b/>
                <w:sz w:val="20"/>
                <w:szCs w:val="20"/>
              </w:rPr>
              <w:t>Typ vztahu na součásti VŠ, která uskutečňuje st. program</w:t>
            </w:r>
          </w:p>
        </w:tc>
        <w:tc>
          <w:tcPr>
            <w:tcW w:w="793" w:type="dxa"/>
            <w:gridSpan w:val="3"/>
          </w:tcPr>
          <w:p w14:paraId="22A78F0E" w14:textId="77777777" w:rsidR="0067136C" w:rsidRPr="0067136C" w:rsidRDefault="0067136C" w:rsidP="005C2183">
            <w:pPr>
              <w:jc w:val="both"/>
              <w:rPr>
                <w:sz w:val="20"/>
                <w:szCs w:val="20"/>
              </w:rPr>
            </w:pPr>
            <w:r w:rsidRPr="0067136C">
              <w:rPr>
                <w:sz w:val="20"/>
                <w:szCs w:val="20"/>
              </w:rPr>
              <w:t>DPP</w:t>
            </w:r>
          </w:p>
        </w:tc>
        <w:tc>
          <w:tcPr>
            <w:tcW w:w="994" w:type="dxa"/>
            <w:shd w:val="clear" w:color="auto" w:fill="F7CAAC"/>
          </w:tcPr>
          <w:p w14:paraId="1127CDF3" w14:textId="77777777" w:rsidR="0067136C" w:rsidRPr="0067136C" w:rsidRDefault="0067136C" w:rsidP="005C2183">
            <w:pPr>
              <w:jc w:val="both"/>
              <w:rPr>
                <w:b/>
                <w:sz w:val="20"/>
                <w:szCs w:val="20"/>
              </w:rPr>
            </w:pPr>
            <w:r w:rsidRPr="0067136C">
              <w:rPr>
                <w:b/>
                <w:sz w:val="20"/>
                <w:szCs w:val="20"/>
              </w:rPr>
              <w:t>rozsah</w:t>
            </w:r>
          </w:p>
        </w:tc>
        <w:tc>
          <w:tcPr>
            <w:tcW w:w="765" w:type="dxa"/>
          </w:tcPr>
          <w:p w14:paraId="3F14B027" w14:textId="193F9441" w:rsidR="0067136C" w:rsidRPr="0067136C" w:rsidRDefault="009279A1">
            <w:pPr>
              <w:jc w:val="both"/>
              <w:rPr>
                <w:sz w:val="20"/>
                <w:szCs w:val="20"/>
              </w:rPr>
            </w:pPr>
            <w:proofErr w:type="gramStart"/>
            <w:r>
              <w:rPr>
                <w:sz w:val="20"/>
                <w:szCs w:val="20"/>
              </w:rPr>
              <w:t>1</w:t>
            </w:r>
            <w:r w:rsidR="00432C2A">
              <w:rPr>
                <w:sz w:val="20"/>
                <w:szCs w:val="20"/>
              </w:rPr>
              <w:t>5</w:t>
            </w:r>
            <w:r>
              <w:rPr>
                <w:sz w:val="20"/>
                <w:szCs w:val="20"/>
              </w:rPr>
              <w:t>h</w:t>
            </w:r>
            <w:proofErr w:type="gramEnd"/>
            <w:r>
              <w:rPr>
                <w:sz w:val="20"/>
                <w:szCs w:val="20"/>
              </w:rPr>
              <w:t>/t</w:t>
            </w:r>
          </w:p>
        </w:tc>
        <w:tc>
          <w:tcPr>
            <w:tcW w:w="567" w:type="dxa"/>
            <w:gridSpan w:val="2"/>
            <w:shd w:val="clear" w:color="auto" w:fill="F7CAAC"/>
          </w:tcPr>
          <w:p w14:paraId="17B6AFF2" w14:textId="77777777" w:rsidR="0067136C" w:rsidRPr="0067136C" w:rsidRDefault="0067136C" w:rsidP="005C2183">
            <w:pPr>
              <w:jc w:val="both"/>
              <w:rPr>
                <w:b/>
                <w:sz w:val="20"/>
                <w:szCs w:val="20"/>
              </w:rPr>
            </w:pPr>
            <w:r w:rsidRPr="0067136C">
              <w:rPr>
                <w:b/>
                <w:sz w:val="20"/>
                <w:szCs w:val="20"/>
              </w:rPr>
              <w:t>do kdy</w:t>
            </w:r>
          </w:p>
        </w:tc>
        <w:tc>
          <w:tcPr>
            <w:tcW w:w="1605" w:type="dxa"/>
            <w:gridSpan w:val="2"/>
          </w:tcPr>
          <w:p w14:paraId="5688A058" w14:textId="4E2F9ABB" w:rsidR="0067136C" w:rsidRPr="0067136C" w:rsidRDefault="0067136C" w:rsidP="005C2183">
            <w:pPr>
              <w:jc w:val="both"/>
              <w:rPr>
                <w:sz w:val="20"/>
                <w:szCs w:val="20"/>
              </w:rPr>
            </w:pPr>
          </w:p>
        </w:tc>
      </w:tr>
      <w:tr w:rsidR="0067136C" w14:paraId="1068258F" w14:textId="77777777" w:rsidTr="00B8086C">
        <w:tc>
          <w:tcPr>
            <w:tcW w:w="5929" w:type="dxa"/>
            <w:gridSpan w:val="8"/>
            <w:shd w:val="clear" w:color="auto" w:fill="F7CAAC"/>
          </w:tcPr>
          <w:p w14:paraId="00683B5C" w14:textId="77777777" w:rsidR="0067136C" w:rsidRPr="0067136C" w:rsidRDefault="0067136C" w:rsidP="005C2183">
            <w:pPr>
              <w:jc w:val="both"/>
              <w:rPr>
                <w:sz w:val="20"/>
                <w:szCs w:val="20"/>
              </w:rPr>
            </w:pPr>
            <w:r w:rsidRPr="0067136C">
              <w:rPr>
                <w:b/>
                <w:sz w:val="20"/>
                <w:szCs w:val="20"/>
              </w:rPr>
              <w:t>Další současná působení jako akademický pracovník na jiných VŠ</w:t>
            </w:r>
          </w:p>
        </w:tc>
        <w:tc>
          <w:tcPr>
            <w:tcW w:w="1759" w:type="dxa"/>
            <w:gridSpan w:val="2"/>
            <w:shd w:val="clear" w:color="auto" w:fill="F7CAAC"/>
          </w:tcPr>
          <w:p w14:paraId="39B9DAF7" w14:textId="77777777" w:rsidR="0067136C" w:rsidRPr="0067136C" w:rsidRDefault="0067136C" w:rsidP="005C2183">
            <w:pPr>
              <w:jc w:val="both"/>
              <w:rPr>
                <w:b/>
                <w:sz w:val="20"/>
                <w:szCs w:val="20"/>
              </w:rPr>
            </w:pPr>
            <w:r w:rsidRPr="0067136C">
              <w:rPr>
                <w:b/>
                <w:sz w:val="20"/>
                <w:szCs w:val="20"/>
              </w:rPr>
              <w:t xml:space="preserve">typ </w:t>
            </w:r>
            <w:proofErr w:type="spellStart"/>
            <w:r w:rsidRPr="0067136C">
              <w:rPr>
                <w:b/>
                <w:sz w:val="20"/>
                <w:szCs w:val="20"/>
              </w:rPr>
              <w:t>prac</w:t>
            </w:r>
            <w:proofErr w:type="spellEnd"/>
            <w:r w:rsidRPr="0067136C">
              <w:rPr>
                <w:b/>
                <w:sz w:val="20"/>
                <w:szCs w:val="20"/>
              </w:rPr>
              <w:t>. vztahu</w:t>
            </w:r>
          </w:p>
        </w:tc>
        <w:tc>
          <w:tcPr>
            <w:tcW w:w="2172" w:type="dxa"/>
            <w:gridSpan w:val="4"/>
            <w:shd w:val="clear" w:color="auto" w:fill="F7CAAC"/>
          </w:tcPr>
          <w:p w14:paraId="2A120575" w14:textId="77777777" w:rsidR="0067136C" w:rsidRPr="0067136C" w:rsidRDefault="0067136C" w:rsidP="005C2183">
            <w:pPr>
              <w:jc w:val="both"/>
              <w:rPr>
                <w:b/>
                <w:sz w:val="20"/>
                <w:szCs w:val="20"/>
              </w:rPr>
            </w:pPr>
            <w:r w:rsidRPr="0067136C">
              <w:rPr>
                <w:b/>
                <w:sz w:val="20"/>
                <w:szCs w:val="20"/>
              </w:rPr>
              <w:t>rozsah</w:t>
            </w:r>
          </w:p>
        </w:tc>
      </w:tr>
      <w:tr w:rsidR="0067136C" w14:paraId="0573D5A6" w14:textId="77777777" w:rsidTr="00B8086C">
        <w:tc>
          <w:tcPr>
            <w:tcW w:w="5929" w:type="dxa"/>
            <w:gridSpan w:val="8"/>
          </w:tcPr>
          <w:p w14:paraId="0675A071" w14:textId="77777777" w:rsidR="0067136C" w:rsidRPr="0067136C" w:rsidRDefault="0067136C" w:rsidP="005C2183">
            <w:pPr>
              <w:jc w:val="both"/>
              <w:rPr>
                <w:sz w:val="20"/>
                <w:szCs w:val="20"/>
              </w:rPr>
            </w:pPr>
          </w:p>
        </w:tc>
        <w:tc>
          <w:tcPr>
            <w:tcW w:w="1759" w:type="dxa"/>
            <w:gridSpan w:val="2"/>
          </w:tcPr>
          <w:p w14:paraId="6998B915" w14:textId="77777777" w:rsidR="0067136C" w:rsidRPr="0067136C" w:rsidRDefault="0067136C" w:rsidP="005C2183">
            <w:pPr>
              <w:jc w:val="both"/>
              <w:rPr>
                <w:sz w:val="20"/>
                <w:szCs w:val="20"/>
              </w:rPr>
            </w:pPr>
          </w:p>
        </w:tc>
        <w:tc>
          <w:tcPr>
            <w:tcW w:w="2172" w:type="dxa"/>
            <w:gridSpan w:val="4"/>
          </w:tcPr>
          <w:p w14:paraId="23015703" w14:textId="77777777" w:rsidR="0067136C" w:rsidRPr="0067136C" w:rsidRDefault="0067136C" w:rsidP="005C2183">
            <w:pPr>
              <w:jc w:val="both"/>
              <w:rPr>
                <w:sz w:val="20"/>
                <w:szCs w:val="20"/>
              </w:rPr>
            </w:pPr>
          </w:p>
        </w:tc>
      </w:tr>
      <w:tr w:rsidR="0067136C" w14:paraId="29B823F8" w14:textId="77777777" w:rsidTr="00B8086C">
        <w:tc>
          <w:tcPr>
            <w:tcW w:w="5929" w:type="dxa"/>
            <w:gridSpan w:val="8"/>
          </w:tcPr>
          <w:p w14:paraId="47D806B0" w14:textId="77777777" w:rsidR="0067136C" w:rsidRPr="0067136C" w:rsidRDefault="0067136C" w:rsidP="005C2183">
            <w:pPr>
              <w:jc w:val="both"/>
              <w:rPr>
                <w:sz w:val="20"/>
                <w:szCs w:val="20"/>
              </w:rPr>
            </w:pPr>
          </w:p>
        </w:tc>
        <w:tc>
          <w:tcPr>
            <w:tcW w:w="1759" w:type="dxa"/>
            <w:gridSpan w:val="2"/>
          </w:tcPr>
          <w:p w14:paraId="45856F6B" w14:textId="77777777" w:rsidR="0067136C" w:rsidRPr="0067136C" w:rsidRDefault="0067136C" w:rsidP="005C2183">
            <w:pPr>
              <w:jc w:val="both"/>
              <w:rPr>
                <w:sz w:val="20"/>
                <w:szCs w:val="20"/>
              </w:rPr>
            </w:pPr>
          </w:p>
        </w:tc>
        <w:tc>
          <w:tcPr>
            <w:tcW w:w="2172" w:type="dxa"/>
            <w:gridSpan w:val="4"/>
          </w:tcPr>
          <w:p w14:paraId="2B1041C6" w14:textId="77777777" w:rsidR="0067136C" w:rsidRPr="0067136C" w:rsidRDefault="0067136C" w:rsidP="005C2183">
            <w:pPr>
              <w:jc w:val="both"/>
              <w:rPr>
                <w:sz w:val="20"/>
                <w:szCs w:val="20"/>
              </w:rPr>
            </w:pPr>
          </w:p>
        </w:tc>
      </w:tr>
      <w:tr w:rsidR="0067136C" w14:paraId="62D36A6F" w14:textId="77777777" w:rsidTr="00B8086C">
        <w:tc>
          <w:tcPr>
            <w:tcW w:w="5929" w:type="dxa"/>
            <w:gridSpan w:val="8"/>
          </w:tcPr>
          <w:p w14:paraId="1848AF2C" w14:textId="77777777" w:rsidR="0067136C" w:rsidRPr="0067136C" w:rsidRDefault="0067136C" w:rsidP="005C2183">
            <w:pPr>
              <w:jc w:val="both"/>
              <w:rPr>
                <w:sz w:val="20"/>
                <w:szCs w:val="20"/>
              </w:rPr>
            </w:pPr>
          </w:p>
        </w:tc>
        <w:tc>
          <w:tcPr>
            <w:tcW w:w="1759" w:type="dxa"/>
            <w:gridSpan w:val="2"/>
          </w:tcPr>
          <w:p w14:paraId="3774E8CD" w14:textId="77777777" w:rsidR="0067136C" w:rsidRPr="0067136C" w:rsidRDefault="0067136C" w:rsidP="005C2183">
            <w:pPr>
              <w:jc w:val="both"/>
              <w:rPr>
                <w:sz w:val="20"/>
                <w:szCs w:val="20"/>
              </w:rPr>
            </w:pPr>
          </w:p>
        </w:tc>
        <w:tc>
          <w:tcPr>
            <w:tcW w:w="2172" w:type="dxa"/>
            <w:gridSpan w:val="4"/>
          </w:tcPr>
          <w:p w14:paraId="1B13D4B2" w14:textId="77777777" w:rsidR="0067136C" w:rsidRPr="0067136C" w:rsidRDefault="0067136C" w:rsidP="005C2183">
            <w:pPr>
              <w:jc w:val="both"/>
              <w:rPr>
                <w:sz w:val="20"/>
                <w:szCs w:val="20"/>
              </w:rPr>
            </w:pPr>
          </w:p>
        </w:tc>
      </w:tr>
      <w:tr w:rsidR="0067136C" w14:paraId="7F7A3715" w14:textId="77777777" w:rsidTr="00B8086C">
        <w:tc>
          <w:tcPr>
            <w:tcW w:w="5929" w:type="dxa"/>
            <w:gridSpan w:val="8"/>
          </w:tcPr>
          <w:p w14:paraId="63A6FFE2" w14:textId="77777777" w:rsidR="0067136C" w:rsidRPr="0067136C" w:rsidRDefault="0067136C" w:rsidP="005C2183">
            <w:pPr>
              <w:jc w:val="both"/>
              <w:rPr>
                <w:sz w:val="20"/>
                <w:szCs w:val="20"/>
              </w:rPr>
            </w:pPr>
          </w:p>
        </w:tc>
        <w:tc>
          <w:tcPr>
            <w:tcW w:w="1759" w:type="dxa"/>
            <w:gridSpan w:val="2"/>
          </w:tcPr>
          <w:p w14:paraId="18B37FF5" w14:textId="77777777" w:rsidR="0067136C" w:rsidRPr="0067136C" w:rsidRDefault="0067136C" w:rsidP="005C2183">
            <w:pPr>
              <w:jc w:val="both"/>
              <w:rPr>
                <w:sz w:val="20"/>
                <w:szCs w:val="20"/>
              </w:rPr>
            </w:pPr>
          </w:p>
        </w:tc>
        <w:tc>
          <w:tcPr>
            <w:tcW w:w="2172" w:type="dxa"/>
            <w:gridSpan w:val="4"/>
          </w:tcPr>
          <w:p w14:paraId="3940A156" w14:textId="77777777" w:rsidR="0067136C" w:rsidRPr="0067136C" w:rsidRDefault="0067136C" w:rsidP="005C2183">
            <w:pPr>
              <w:jc w:val="both"/>
              <w:rPr>
                <w:sz w:val="20"/>
                <w:szCs w:val="20"/>
              </w:rPr>
            </w:pPr>
          </w:p>
        </w:tc>
      </w:tr>
      <w:tr w:rsidR="0067136C" w14:paraId="2D581CE3" w14:textId="77777777" w:rsidTr="005C2183">
        <w:tc>
          <w:tcPr>
            <w:tcW w:w="9860" w:type="dxa"/>
            <w:gridSpan w:val="14"/>
            <w:shd w:val="clear" w:color="auto" w:fill="F7CAAC"/>
          </w:tcPr>
          <w:p w14:paraId="0EA00E7A" w14:textId="77777777" w:rsidR="0067136C" w:rsidRPr="0067136C" w:rsidRDefault="0067136C" w:rsidP="005C2183">
            <w:pPr>
              <w:jc w:val="both"/>
              <w:rPr>
                <w:sz w:val="20"/>
                <w:szCs w:val="20"/>
              </w:rPr>
            </w:pPr>
            <w:r w:rsidRPr="0067136C">
              <w:rPr>
                <w:b/>
                <w:sz w:val="20"/>
                <w:szCs w:val="20"/>
              </w:rPr>
              <w:t>Předměty příslušného studijního programu a způsob zapojení do jejich výuky, příp. další zapojení do uskutečňování studijního programu</w:t>
            </w:r>
          </w:p>
        </w:tc>
      </w:tr>
      <w:tr w:rsidR="0067136C" w14:paraId="28E06CDC" w14:textId="77777777" w:rsidTr="009A1F2B">
        <w:trPr>
          <w:trHeight w:val="459"/>
        </w:trPr>
        <w:tc>
          <w:tcPr>
            <w:tcW w:w="9860" w:type="dxa"/>
            <w:gridSpan w:val="14"/>
            <w:tcBorders>
              <w:top w:val="nil"/>
            </w:tcBorders>
          </w:tcPr>
          <w:p w14:paraId="790759DC" w14:textId="77777777" w:rsidR="0067136C" w:rsidRPr="0067136C" w:rsidRDefault="0067136C" w:rsidP="005C2183">
            <w:pPr>
              <w:jc w:val="both"/>
              <w:rPr>
                <w:sz w:val="20"/>
                <w:szCs w:val="20"/>
              </w:rPr>
            </w:pPr>
            <w:r w:rsidRPr="0067136C">
              <w:rPr>
                <w:sz w:val="20"/>
                <w:szCs w:val="20"/>
              </w:rPr>
              <w:t>Technické zpracování animovaného díla (cvičící, garant předmětu)</w:t>
            </w:r>
          </w:p>
          <w:p w14:paraId="2A0F5298" w14:textId="77777777" w:rsidR="0067136C" w:rsidRPr="0067136C" w:rsidRDefault="0067136C" w:rsidP="005C2183">
            <w:pPr>
              <w:jc w:val="both"/>
              <w:rPr>
                <w:sz w:val="20"/>
                <w:szCs w:val="20"/>
              </w:rPr>
            </w:pPr>
            <w:r w:rsidRPr="0067136C">
              <w:rPr>
                <w:sz w:val="20"/>
                <w:szCs w:val="20"/>
              </w:rPr>
              <w:t>Ateliér animace 1, 2, 3, 4 (vede ateliér)</w:t>
            </w:r>
          </w:p>
        </w:tc>
      </w:tr>
      <w:tr w:rsidR="0067136C" w14:paraId="1EDD9C08" w14:textId="77777777" w:rsidTr="005C2183">
        <w:trPr>
          <w:trHeight w:val="340"/>
        </w:trPr>
        <w:tc>
          <w:tcPr>
            <w:tcW w:w="9860" w:type="dxa"/>
            <w:gridSpan w:val="14"/>
            <w:tcBorders>
              <w:top w:val="nil"/>
            </w:tcBorders>
            <w:shd w:val="clear" w:color="auto" w:fill="FBD4B4" w:themeFill="accent6" w:themeFillTint="66"/>
          </w:tcPr>
          <w:p w14:paraId="44BCED04" w14:textId="77777777" w:rsidR="0067136C" w:rsidRPr="0067136C" w:rsidRDefault="0067136C" w:rsidP="005C2183">
            <w:pPr>
              <w:jc w:val="both"/>
              <w:rPr>
                <w:b/>
                <w:sz w:val="20"/>
                <w:szCs w:val="20"/>
              </w:rPr>
            </w:pPr>
            <w:r w:rsidRPr="0067136C">
              <w:rPr>
                <w:b/>
                <w:sz w:val="20"/>
                <w:szCs w:val="20"/>
              </w:rPr>
              <w:t>Zapojení do výuky v dalších studijních programech na téže vysoké škole (pouze u garantů ZT a PZ předmětů)</w:t>
            </w:r>
          </w:p>
        </w:tc>
      </w:tr>
      <w:tr w:rsidR="0067136C" w14:paraId="4F6F4C01" w14:textId="77777777" w:rsidTr="005C2183">
        <w:trPr>
          <w:trHeight w:val="340"/>
        </w:trPr>
        <w:tc>
          <w:tcPr>
            <w:tcW w:w="2671" w:type="dxa"/>
            <w:gridSpan w:val="2"/>
            <w:tcBorders>
              <w:top w:val="nil"/>
            </w:tcBorders>
          </w:tcPr>
          <w:p w14:paraId="36B78FC3" w14:textId="77777777" w:rsidR="0067136C" w:rsidRPr="0067136C" w:rsidRDefault="0067136C" w:rsidP="005C2183">
            <w:pPr>
              <w:rPr>
                <w:b/>
                <w:sz w:val="20"/>
                <w:szCs w:val="20"/>
              </w:rPr>
            </w:pPr>
            <w:r w:rsidRPr="0067136C">
              <w:rPr>
                <w:b/>
                <w:sz w:val="20"/>
                <w:szCs w:val="20"/>
              </w:rPr>
              <w:t>Název studijního předmětu</w:t>
            </w:r>
          </w:p>
        </w:tc>
        <w:tc>
          <w:tcPr>
            <w:tcW w:w="2409" w:type="dxa"/>
            <w:gridSpan w:val="2"/>
            <w:tcBorders>
              <w:top w:val="nil"/>
            </w:tcBorders>
          </w:tcPr>
          <w:p w14:paraId="3B12EFCD" w14:textId="77777777" w:rsidR="0067136C" w:rsidRPr="0067136C" w:rsidRDefault="0067136C" w:rsidP="005C2183">
            <w:pPr>
              <w:rPr>
                <w:b/>
                <w:sz w:val="20"/>
                <w:szCs w:val="20"/>
              </w:rPr>
            </w:pPr>
            <w:r w:rsidRPr="0067136C">
              <w:rPr>
                <w:b/>
                <w:sz w:val="20"/>
                <w:szCs w:val="20"/>
              </w:rPr>
              <w:t>Název studijního programu</w:t>
            </w:r>
          </w:p>
        </w:tc>
        <w:tc>
          <w:tcPr>
            <w:tcW w:w="567" w:type="dxa"/>
            <w:gridSpan w:val="3"/>
            <w:tcBorders>
              <w:top w:val="nil"/>
            </w:tcBorders>
          </w:tcPr>
          <w:p w14:paraId="60865BA5" w14:textId="77777777" w:rsidR="0067136C" w:rsidRPr="0067136C" w:rsidRDefault="0067136C" w:rsidP="005C2183">
            <w:pPr>
              <w:rPr>
                <w:b/>
                <w:sz w:val="20"/>
                <w:szCs w:val="20"/>
              </w:rPr>
            </w:pPr>
            <w:r w:rsidRPr="0067136C">
              <w:rPr>
                <w:b/>
                <w:sz w:val="20"/>
                <w:szCs w:val="20"/>
              </w:rPr>
              <w:t>Sem.</w:t>
            </w:r>
          </w:p>
        </w:tc>
        <w:tc>
          <w:tcPr>
            <w:tcW w:w="2241" w:type="dxa"/>
            <w:gridSpan w:val="4"/>
            <w:tcBorders>
              <w:top w:val="nil"/>
            </w:tcBorders>
          </w:tcPr>
          <w:p w14:paraId="1D76B06B" w14:textId="77777777" w:rsidR="0067136C" w:rsidRPr="0067136C" w:rsidRDefault="0067136C" w:rsidP="005C2183">
            <w:pPr>
              <w:rPr>
                <w:b/>
                <w:sz w:val="20"/>
                <w:szCs w:val="20"/>
              </w:rPr>
            </w:pPr>
            <w:r w:rsidRPr="0067136C">
              <w:rPr>
                <w:b/>
                <w:sz w:val="20"/>
                <w:szCs w:val="20"/>
              </w:rPr>
              <w:t>Role ve výuce daného předmětu</w:t>
            </w:r>
          </w:p>
        </w:tc>
        <w:tc>
          <w:tcPr>
            <w:tcW w:w="1972" w:type="dxa"/>
            <w:gridSpan w:val="3"/>
            <w:tcBorders>
              <w:top w:val="nil"/>
            </w:tcBorders>
          </w:tcPr>
          <w:p w14:paraId="6D5ACCCA" w14:textId="77777777" w:rsidR="0067136C" w:rsidRPr="0067136C" w:rsidRDefault="0067136C" w:rsidP="005C2183">
            <w:pPr>
              <w:rPr>
                <w:b/>
                <w:sz w:val="20"/>
                <w:szCs w:val="20"/>
              </w:rPr>
            </w:pPr>
            <w:r w:rsidRPr="0067136C">
              <w:rPr>
                <w:b/>
                <w:sz w:val="20"/>
                <w:szCs w:val="20"/>
              </w:rPr>
              <w:t>(</w:t>
            </w:r>
            <w:r w:rsidRPr="0067136C">
              <w:rPr>
                <w:b/>
                <w:i/>
                <w:iCs/>
                <w:sz w:val="20"/>
                <w:szCs w:val="20"/>
              </w:rPr>
              <w:t>nepovinný údaj</w:t>
            </w:r>
            <w:r w:rsidRPr="0067136C">
              <w:rPr>
                <w:b/>
                <w:sz w:val="20"/>
                <w:szCs w:val="20"/>
              </w:rPr>
              <w:t>) Počet hodin za semestr</w:t>
            </w:r>
          </w:p>
        </w:tc>
      </w:tr>
      <w:tr w:rsidR="0067136C" w14:paraId="7F9226B8" w14:textId="77777777" w:rsidTr="005C2183">
        <w:trPr>
          <w:trHeight w:val="285"/>
        </w:trPr>
        <w:tc>
          <w:tcPr>
            <w:tcW w:w="2671" w:type="dxa"/>
            <w:gridSpan w:val="2"/>
            <w:tcBorders>
              <w:top w:val="nil"/>
            </w:tcBorders>
          </w:tcPr>
          <w:p w14:paraId="7BC3AE7B" w14:textId="77777777" w:rsidR="0067136C" w:rsidRPr="0067136C" w:rsidRDefault="0067136C" w:rsidP="005C2183">
            <w:pPr>
              <w:jc w:val="both"/>
              <w:rPr>
                <w:color w:val="FF0000"/>
                <w:sz w:val="20"/>
                <w:szCs w:val="20"/>
              </w:rPr>
            </w:pPr>
          </w:p>
        </w:tc>
        <w:tc>
          <w:tcPr>
            <w:tcW w:w="2409" w:type="dxa"/>
            <w:gridSpan w:val="2"/>
            <w:tcBorders>
              <w:top w:val="nil"/>
            </w:tcBorders>
          </w:tcPr>
          <w:p w14:paraId="1D09A902" w14:textId="77777777" w:rsidR="0067136C" w:rsidRPr="0067136C" w:rsidRDefault="0067136C" w:rsidP="005C2183">
            <w:pPr>
              <w:jc w:val="both"/>
              <w:rPr>
                <w:color w:val="FF0000"/>
                <w:sz w:val="20"/>
                <w:szCs w:val="20"/>
              </w:rPr>
            </w:pPr>
          </w:p>
        </w:tc>
        <w:tc>
          <w:tcPr>
            <w:tcW w:w="567" w:type="dxa"/>
            <w:gridSpan w:val="3"/>
            <w:tcBorders>
              <w:top w:val="nil"/>
            </w:tcBorders>
          </w:tcPr>
          <w:p w14:paraId="16A5832D" w14:textId="77777777" w:rsidR="0067136C" w:rsidRPr="0067136C" w:rsidRDefault="0067136C" w:rsidP="005C2183">
            <w:pPr>
              <w:jc w:val="both"/>
              <w:rPr>
                <w:color w:val="FF0000"/>
                <w:sz w:val="20"/>
                <w:szCs w:val="20"/>
              </w:rPr>
            </w:pPr>
          </w:p>
        </w:tc>
        <w:tc>
          <w:tcPr>
            <w:tcW w:w="2241" w:type="dxa"/>
            <w:gridSpan w:val="4"/>
            <w:tcBorders>
              <w:top w:val="nil"/>
            </w:tcBorders>
          </w:tcPr>
          <w:p w14:paraId="66A619D5" w14:textId="77777777" w:rsidR="0067136C" w:rsidRPr="0067136C" w:rsidRDefault="0067136C" w:rsidP="005C2183">
            <w:pPr>
              <w:jc w:val="both"/>
              <w:rPr>
                <w:color w:val="FF0000"/>
                <w:sz w:val="20"/>
                <w:szCs w:val="20"/>
              </w:rPr>
            </w:pPr>
          </w:p>
        </w:tc>
        <w:tc>
          <w:tcPr>
            <w:tcW w:w="1972" w:type="dxa"/>
            <w:gridSpan w:val="3"/>
            <w:tcBorders>
              <w:top w:val="nil"/>
            </w:tcBorders>
          </w:tcPr>
          <w:p w14:paraId="0D39DAF8" w14:textId="77777777" w:rsidR="0067136C" w:rsidRPr="0067136C" w:rsidRDefault="0067136C" w:rsidP="005C2183">
            <w:pPr>
              <w:jc w:val="both"/>
              <w:rPr>
                <w:color w:val="FF0000"/>
                <w:sz w:val="20"/>
                <w:szCs w:val="20"/>
              </w:rPr>
            </w:pPr>
          </w:p>
        </w:tc>
      </w:tr>
      <w:tr w:rsidR="0067136C" w14:paraId="67ED60CB" w14:textId="77777777" w:rsidTr="005C2183">
        <w:tc>
          <w:tcPr>
            <w:tcW w:w="9860" w:type="dxa"/>
            <w:gridSpan w:val="14"/>
            <w:shd w:val="clear" w:color="auto" w:fill="F7CAAC"/>
          </w:tcPr>
          <w:p w14:paraId="24E45DC0" w14:textId="77777777" w:rsidR="0067136C" w:rsidRPr="0067136C" w:rsidRDefault="0067136C" w:rsidP="005C2183">
            <w:pPr>
              <w:jc w:val="both"/>
              <w:rPr>
                <w:sz w:val="20"/>
                <w:szCs w:val="20"/>
              </w:rPr>
            </w:pPr>
            <w:r w:rsidRPr="0067136C">
              <w:rPr>
                <w:b/>
                <w:sz w:val="20"/>
                <w:szCs w:val="20"/>
              </w:rPr>
              <w:t xml:space="preserve">Údaje o vzdělání na VŠ </w:t>
            </w:r>
          </w:p>
        </w:tc>
      </w:tr>
      <w:tr w:rsidR="0067136C" w14:paraId="710B7E86" w14:textId="77777777" w:rsidTr="009A1F2B">
        <w:trPr>
          <w:trHeight w:val="673"/>
        </w:trPr>
        <w:tc>
          <w:tcPr>
            <w:tcW w:w="9860" w:type="dxa"/>
            <w:gridSpan w:val="14"/>
          </w:tcPr>
          <w:p w14:paraId="6FEA7DD6" w14:textId="248A8722" w:rsidR="000947C2" w:rsidRPr="00493924" w:rsidRDefault="0067136C" w:rsidP="000947C2">
            <w:pPr>
              <w:widowControl w:val="0"/>
              <w:rPr>
                <w:sz w:val="20"/>
                <w:szCs w:val="20"/>
              </w:rPr>
            </w:pPr>
            <w:r w:rsidRPr="0067136C">
              <w:rPr>
                <w:sz w:val="20"/>
                <w:szCs w:val="20"/>
              </w:rPr>
              <w:t>2012-2018: Univerzita Tomáše Bati ve Zlíně</w:t>
            </w:r>
            <w:r w:rsidR="00E311B0">
              <w:rPr>
                <w:sz w:val="20"/>
                <w:szCs w:val="20"/>
              </w:rPr>
              <w:t xml:space="preserve">, </w:t>
            </w:r>
            <w:r w:rsidRPr="0067136C">
              <w:rPr>
                <w:sz w:val="20"/>
                <w:szCs w:val="20"/>
              </w:rPr>
              <w:t>Fakulta multimediální</w:t>
            </w:r>
            <w:r w:rsidR="00E311B0">
              <w:rPr>
                <w:sz w:val="20"/>
                <w:szCs w:val="20"/>
              </w:rPr>
              <w:t>ch komunikací,</w:t>
            </w:r>
            <w:r w:rsidR="00A5061B">
              <w:rPr>
                <w:sz w:val="20"/>
                <w:szCs w:val="20"/>
              </w:rPr>
              <w:t xml:space="preserve"> </w:t>
            </w:r>
            <w:r w:rsidR="000947C2">
              <w:rPr>
                <w:sz w:val="20"/>
                <w:szCs w:val="20"/>
              </w:rPr>
              <w:t>s</w:t>
            </w:r>
            <w:r w:rsidR="000947C2" w:rsidRPr="00493924">
              <w:rPr>
                <w:sz w:val="20"/>
                <w:szCs w:val="20"/>
              </w:rPr>
              <w:t>tudijní program Teorie a praxe</w:t>
            </w:r>
          </w:p>
          <w:p w14:paraId="648121CD" w14:textId="414C93D1" w:rsidR="0067136C" w:rsidRPr="0067136C" w:rsidRDefault="000947C2" w:rsidP="000947C2">
            <w:pPr>
              <w:jc w:val="both"/>
              <w:rPr>
                <w:sz w:val="20"/>
                <w:szCs w:val="20"/>
              </w:rPr>
            </w:pPr>
            <w:r w:rsidRPr="00493924">
              <w:rPr>
                <w:sz w:val="20"/>
                <w:szCs w:val="20"/>
              </w:rPr>
              <w:t>audiovizuální tvorby</w:t>
            </w:r>
            <w:r>
              <w:rPr>
                <w:sz w:val="20"/>
                <w:szCs w:val="20"/>
              </w:rPr>
              <w:t xml:space="preserve">, </w:t>
            </w:r>
            <w:r w:rsidR="00A5061B">
              <w:rPr>
                <w:sz w:val="20"/>
                <w:szCs w:val="20"/>
              </w:rPr>
              <w:t>obor Animovaná tvorba</w:t>
            </w:r>
          </w:p>
          <w:p w14:paraId="5343F499" w14:textId="59E19DA3" w:rsidR="0067136C" w:rsidRPr="0067136C" w:rsidRDefault="0067136C" w:rsidP="005C2183">
            <w:pPr>
              <w:jc w:val="both"/>
              <w:rPr>
                <w:sz w:val="20"/>
                <w:szCs w:val="20"/>
              </w:rPr>
            </w:pPr>
            <w:r w:rsidRPr="0067136C">
              <w:rPr>
                <w:sz w:val="20"/>
                <w:szCs w:val="20"/>
              </w:rPr>
              <w:t>2008-2012: Ostravská univerzita</w:t>
            </w:r>
            <w:r w:rsidR="00E311B0">
              <w:rPr>
                <w:sz w:val="20"/>
                <w:szCs w:val="20"/>
              </w:rPr>
              <w:t>, F</w:t>
            </w:r>
            <w:r w:rsidRPr="0067136C">
              <w:rPr>
                <w:sz w:val="20"/>
                <w:szCs w:val="20"/>
              </w:rPr>
              <w:t>akulta umění</w:t>
            </w:r>
            <w:r w:rsidR="00E311B0">
              <w:rPr>
                <w:sz w:val="20"/>
                <w:szCs w:val="20"/>
              </w:rPr>
              <w:t>, A</w:t>
            </w:r>
            <w:r w:rsidRPr="0067136C">
              <w:rPr>
                <w:sz w:val="20"/>
                <w:szCs w:val="20"/>
              </w:rPr>
              <w:t>nimovaná tvorba</w:t>
            </w:r>
          </w:p>
        </w:tc>
      </w:tr>
      <w:tr w:rsidR="0067136C" w14:paraId="1FD21ADE" w14:textId="77777777" w:rsidTr="005C2183">
        <w:tc>
          <w:tcPr>
            <w:tcW w:w="9860" w:type="dxa"/>
            <w:gridSpan w:val="14"/>
            <w:shd w:val="clear" w:color="auto" w:fill="F7CAAC"/>
          </w:tcPr>
          <w:p w14:paraId="6101DEED" w14:textId="77777777" w:rsidR="0067136C" w:rsidRPr="0067136C" w:rsidRDefault="0067136C" w:rsidP="005C2183">
            <w:pPr>
              <w:jc w:val="both"/>
              <w:rPr>
                <w:b/>
                <w:sz w:val="20"/>
                <w:szCs w:val="20"/>
              </w:rPr>
            </w:pPr>
            <w:r w:rsidRPr="0067136C">
              <w:rPr>
                <w:b/>
                <w:sz w:val="20"/>
                <w:szCs w:val="20"/>
              </w:rPr>
              <w:t>Údaje o odborném působení od absolvování VŠ</w:t>
            </w:r>
          </w:p>
        </w:tc>
      </w:tr>
      <w:tr w:rsidR="0067136C" w14:paraId="3509D3A4" w14:textId="77777777" w:rsidTr="009A1F2B">
        <w:trPr>
          <w:trHeight w:val="431"/>
        </w:trPr>
        <w:tc>
          <w:tcPr>
            <w:tcW w:w="9860" w:type="dxa"/>
            <w:gridSpan w:val="14"/>
          </w:tcPr>
          <w:p w14:paraId="4EDC66DB" w14:textId="37281737" w:rsidR="0067136C" w:rsidRPr="0067136C" w:rsidRDefault="0067136C" w:rsidP="005C2183">
            <w:pPr>
              <w:jc w:val="both"/>
              <w:rPr>
                <w:color w:val="000000" w:themeColor="text1"/>
                <w:sz w:val="20"/>
                <w:szCs w:val="20"/>
              </w:rPr>
            </w:pPr>
            <w:proofErr w:type="gramStart"/>
            <w:r w:rsidRPr="0067136C">
              <w:rPr>
                <w:color w:val="000000" w:themeColor="text1"/>
                <w:sz w:val="20"/>
                <w:szCs w:val="20"/>
              </w:rPr>
              <w:t>2019</w:t>
            </w:r>
            <w:r w:rsidR="00E311B0">
              <w:rPr>
                <w:color w:val="000000" w:themeColor="text1"/>
                <w:sz w:val="20"/>
                <w:szCs w:val="20"/>
              </w:rPr>
              <w:t>-</w:t>
            </w:r>
            <w:r w:rsidRPr="0067136C">
              <w:rPr>
                <w:color w:val="000000" w:themeColor="text1"/>
                <w:sz w:val="20"/>
                <w:szCs w:val="20"/>
              </w:rPr>
              <w:t>dosud</w:t>
            </w:r>
            <w:proofErr w:type="gramEnd"/>
            <w:r w:rsidRPr="0067136C">
              <w:rPr>
                <w:color w:val="000000" w:themeColor="text1"/>
                <w:sz w:val="20"/>
                <w:szCs w:val="20"/>
              </w:rPr>
              <w:t xml:space="preserve">: </w:t>
            </w:r>
            <w:r w:rsidR="00E311B0" w:rsidRPr="0067136C">
              <w:rPr>
                <w:sz w:val="20"/>
                <w:szCs w:val="20"/>
              </w:rPr>
              <w:t>Univerzita Tomáše Bati ve Zlíně</w:t>
            </w:r>
            <w:r w:rsidR="00E311B0">
              <w:rPr>
                <w:sz w:val="20"/>
                <w:szCs w:val="20"/>
              </w:rPr>
              <w:t xml:space="preserve">, </w:t>
            </w:r>
            <w:r w:rsidR="00E311B0" w:rsidRPr="0067136C">
              <w:rPr>
                <w:sz w:val="20"/>
                <w:szCs w:val="20"/>
              </w:rPr>
              <w:t>Fakulta multimediální</w:t>
            </w:r>
            <w:r w:rsidR="00E311B0">
              <w:rPr>
                <w:sz w:val="20"/>
                <w:szCs w:val="20"/>
              </w:rPr>
              <w:t xml:space="preserve">ch komunikací, </w:t>
            </w:r>
            <w:r w:rsidRPr="0067136C">
              <w:rPr>
                <w:color w:val="000000" w:themeColor="text1"/>
                <w:sz w:val="20"/>
                <w:szCs w:val="20"/>
              </w:rPr>
              <w:t>ateliér Animovaná tvorba</w:t>
            </w:r>
            <w:r w:rsidR="009B5044">
              <w:rPr>
                <w:color w:val="000000" w:themeColor="text1"/>
                <w:sz w:val="20"/>
                <w:szCs w:val="20"/>
              </w:rPr>
              <w:t>, externí pedagog</w:t>
            </w:r>
            <w:r w:rsidRPr="0067136C">
              <w:rPr>
                <w:color w:val="000000" w:themeColor="text1"/>
                <w:sz w:val="20"/>
                <w:szCs w:val="20"/>
              </w:rPr>
              <w:t xml:space="preserve"> </w:t>
            </w:r>
          </w:p>
          <w:p w14:paraId="7CA0848B" w14:textId="1948392C" w:rsidR="0067136C" w:rsidRPr="009A1F2B" w:rsidRDefault="0067136C" w:rsidP="005C2183">
            <w:pPr>
              <w:jc w:val="both"/>
              <w:rPr>
                <w:color w:val="000000" w:themeColor="text1"/>
                <w:sz w:val="20"/>
                <w:szCs w:val="20"/>
              </w:rPr>
            </w:pPr>
            <w:proofErr w:type="gramStart"/>
            <w:r w:rsidRPr="0067136C">
              <w:rPr>
                <w:color w:val="000000" w:themeColor="text1"/>
                <w:sz w:val="20"/>
                <w:szCs w:val="20"/>
              </w:rPr>
              <w:t>2015</w:t>
            </w:r>
            <w:r w:rsidR="00E311B0">
              <w:rPr>
                <w:color w:val="000000" w:themeColor="text1"/>
                <w:sz w:val="20"/>
                <w:szCs w:val="20"/>
              </w:rPr>
              <w:t>-</w:t>
            </w:r>
            <w:r w:rsidRPr="0067136C">
              <w:rPr>
                <w:color w:val="000000" w:themeColor="text1"/>
                <w:sz w:val="20"/>
                <w:szCs w:val="20"/>
              </w:rPr>
              <w:t>dosud</w:t>
            </w:r>
            <w:proofErr w:type="gramEnd"/>
            <w:r w:rsidRPr="0067136C">
              <w:rPr>
                <w:color w:val="000000" w:themeColor="text1"/>
                <w:sz w:val="20"/>
                <w:szCs w:val="20"/>
              </w:rPr>
              <w:t xml:space="preserve">: Střední škola </w:t>
            </w:r>
            <w:proofErr w:type="spellStart"/>
            <w:r w:rsidRPr="0067136C">
              <w:rPr>
                <w:color w:val="000000" w:themeColor="text1"/>
                <w:sz w:val="20"/>
                <w:szCs w:val="20"/>
              </w:rPr>
              <w:t>uměleckomanažerská</w:t>
            </w:r>
            <w:proofErr w:type="spellEnd"/>
            <w:r w:rsidRPr="0067136C">
              <w:rPr>
                <w:color w:val="000000" w:themeColor="text1"/>
                <w:sz w:val="20"/>
                <w:szCs w:val="20"/>
              </w:rPr>
              <w:t xml:space="preserve"> Brno (SŠUM)</w:t>
            </w:r>
          </w:p>
        </w:tc>
      </w:tr>
      <w:tr w:rsidR="0067136C" w14:paraId="54678C53" w14:textId="77777777" w:rsidTr="005C2183">
        <w:trPr>
          <w:trHeight w:val="250"/>
        </w:trPr>
        <w:tc>
          <w:tcPr>
            <w:tcW w:w="9860" w:type="dxa"/>
            <w:gridSpan w:val="14"/>
            <w:shd w:val="clear" w:color="auto" w:fill="F7CAAC"/>
          </w:tcPr>
          <w:p w14:paraId="5508F9E4" w14:textId="77777777" w:rsidR="0067136C" w:rsidRPr="0067136C" w:rsidRDefault="0067136C" w:rsidP="005C2183">
            <w:pPr>
              <w:jc w:val="both"/>
              <w:rPr>
                <w:sz w:val="20"/>
                <w:szCs w:val="20"/>
              </w:rPr>
            </w:pPr>
            <w:r w:rsidRPr="0067136C">
              <w:rPr>
                <w:b/>
                <w:sz w:val="20"/>
                <w:szCs w:val="20"/>
              </w:rPr>
              <w:t>Zkušenosti s vedením kvalifikačních a rigorózních prací</w:t>
            </w:r>
          </w:p>
        </w:tc>
      </w:tr>
      <w:tr w:rsidR="0067136C" w14:paraId="5FF851E9" w14:textId="77777777" w:rsidTr="005C2183">
        <w:trPr>
          <w:trHeight w:val="450"/>
        </w:trPr>
        <w:tc>
          <w:tcPr>
            <w:tcW w:w="9860" w:type="dxa"/>
            <w:gridSpan w:val="14"/>
          </w:tcPr>
          <w:p w14:paraId="237F2698" w14:textId="77777777" w:rsidR="0067136C" w:rsidRPr="0067136C" w:rsidRDefault="0067136C" w:rsidP="005C2183">
            <w:pPr>
              <w:jc w:val="both"/>
              <w:rPr>
                <w:sz w:val="20"/>
                <w:szCs w:val="20"/>
              </w:rPr>
            </w:pPr>
          </w:p>
        </w:tc>
      </w:tr>
      <w:tr w:rsidR="0067136C" w14:paraId="6FB81F49" w14:textId="77777777" w:rsidTr="009E01A5">
        <w:trPr>
          <w:cantSplit/>
        </w:trPr>
        <w:tc>
          <w:tcPr>
            <w:tcW w:w="3435" w:type="dxa"/>
            <w:gridSpan w:val="3"/>
            <w:tcBorders>
              <w:top w:val="single" w:sz="12" w:space="0" w:color="auto"/>
            </w:tcBorders>
            <w:shd w:val="clear" w:color="auto" w:fill="F7CAAC"/>
          </w:tcPr>
          <w:p w14:paraId="546B366E" w14:textId="77777777" w:rsidR="0067136C" w:rsidRPr="0067136C" w:rsidRDefault="0067136C" w:rsidP="00AD17DA">
            <w:pPr>
              <w:rPr>
                <w:sz w:val="20"/>
                <w:szCs w:val="20"/>
              </w:rPr>
            </w:pPr>
            <w:r w:rsidRPr="0067136C">
              <w:rPr>
                <w:b/>
                <w:sz w:val="20"/>
                <w:szCs w:val="20"/>
              </w:rPr>
              <w:t xml:space="preserve">Obor habilitačního řízení </w:t>
            </w:r>
          </w:p>
        </w:tc>
        <w:tc>
          <w:tcPr>
            <w:tcW w:w="2026" w:type="dxa"/>
            <w:gridSpan w:val="3"/>
            <w:tcBorders>
              <w:top w:val="single" w:sz="12" w:space="0" w:color="auto"/>
            </w:tcBorders>
            <w:shd w:val="clear" w:color="auto" w:fill="F7CAAC"/>
          </w:tcPr>
          <w:p w14:paraId="3013EB2F" w14:textId="77777777" w:rsidR="0067136C" w:rsidRPr="0067136C" w:rsidRDefault="0067136C" w:rsidP="00AD17DA">
            <w:pPr>
              <w:rPr>
                <w:sz w:val="20"/>
                <w:szCs w:val="20"/>
              </w:rPr>
            </w:pPr>
            <w:r w:rsidRPr="0067136C">
              <w:rPr>
                <w:b/>
                <w:sz w:val="20"/>
                <w:szCs w:val="20"/>
              </w:rPr>
              <w:t>Rok udělení hodnosti</w:t>
            </w:r>
          </w:p>
        </w:tc>
        <w:tc>
          <w:tcPr>
            <w:tcW w:w="2227" w:type="dxa"/>
            <w:gridSpan w:val="4"/>
            <w:tcBorders>
              <w:top w:val="single" w:sz="12" w:space="0" w:color="auto"/>
              <w:right w:val="single" w:sz="12" w:space="0" w:color="auto"/>
            </w:tcBorders>
            <w:shd w:val="clear" w:color="auto" w:fill="F7CAAC"/>
          </w:tcPr>
          <w:p w14:paraId="07324005" w14:textId="77777777" w:rsidR="0067136C" w:rsidRPr="0067136C" w:rsidRDefault="0067136C" w:rsidP="00AD17DA">
            <w:pPr>
              <w:rPr>
                <w:sz w:val="20"/>
                <w:szCs w:val="20"/>
              </w:rPr>
            </w:pPr>
            <w:r w:rsidRPr="0067136C">
              <w:rPr>
                <w:b/>
                <w:sz w:val="20"/>
                <w:szCs w:val="20"/>
              </w:rPr>
              <w:t>Řízení konáno na VŠ</w:t>
            </w:r>
          </w:p>
        </w:tc>
        <w:tc>
          <w:tcPr>
            <w:tcW w:w="2172" w:type="dxa"/>
            <w:gridSpan w:val="4"/>
            <w:tcBorders>
              <w:top w:val="single" w:sz="12" w:space="0" w:color="auto"/>
              <w:left w:val="single" w:sz="12" w:space="0" w:color="auto"/>
            </w:tcBorders>
            <w:shd w:val="clear" w:color="auto" w:fill="F7CAAC"/>
          </w:tcPr>
          <w:p w14:paraId="2DCEC068" w14:textId="77777777" w:rsidR="0067136C" w:rsidRPr="0067136C" w:rsidRDefault="0067136C" w:rsidP="005C2183">
            <w:pPr>
              <w:jc w:val="both"/>
              <w:rPr>
                <w:b/>
                <w:sz w:val="20"/>
                <w:szCs w:val="20"/>
              </w:rPr>
            </w:pPr>
            <w:r w:rsidRPr="0067136C">
              <w:rPr>
                <w:b/>
                <w:sz w:val="20"/>
                <w:szCs w:val="20"/>
              </w:rPr>
              <w:t>Ohlasy publikací</w:t>
            </w:r>
          </w:p>
        </w:tc>
      </w:tr>
      <w:tr w:rsidR="0067136C" w14:paraId="35E4E537" w14:textId="77777777" w:rsidTr="009E01A5">
        <w:trPr>
          <w:cantSplit/>
        </w:trPr>
        <w:tc>
          <w:tcPr>
            <w:tcW w:w="3435" w:type="dxa"/>
            <w:gridSpan w:val="3"/>
          </w:tcPr>
          <w:p w14:paraId="059514A1" w14:textId="77777777" w:rsidR="0067136C" w:rsidRPr="0067136C" w:rsidRDefault="0067136C" w:rsidP="00AD17DA">
            <w:pPr>
              <w:rPr>
                <w:sz w:val="20"/>
                <w:szCs w:val="20"/>
              </w:rPr>
            </w:pPr>
          </w:p>
        </w:tc>
        <w:tc>
          <w:tcPr>
            <w:tcW w:w="2026" w:type="dxa"/>
            <w:gridSpan w:val="3"/>
          </w:tcPr>
          <w:p w14:paraId="4345278D" w14:textId="77777777" w:rsidR="0067136C" w:rsidRPr="0067136C" w:rsidRDefault="0067136C" w:rsidP="00AD17DA">
            <w:pPr>
              <w:rPr>
                <w:sz w:val="20"/>
                <w:szCs w:val="20"/>
              </w:rPr>
            </w:pPr>
          </w:p>
        </w:tc>
        <w:tc>
          <w:tcPr>
            <w:tcW w:w="2227" w:type="dxa"/>
            <w:gridSpan w:val="4"/>
            <w:tcBorders>
              <w:right w:val="single" w:sz="12" w:space="0" w:color="auto"/>
            </w:tcBorders>
          </w:tcPr>
          <w:p w14:paraId="4F0B1580" w14:textId="77777777" w:rsidR="0067136C" w:rsidRPr="0067136C" w:rsidRDefault="0067136C" w:rsidP="00AD17DA">
            <w:pPr>
              <w:rPr>
                <w:sz w:val="20"/>
                <w:szCs w:val="20"/>
              </w:rPr>
            </w:pPr>
          </w:p>
        </w:tc>
        <w:tc>
          <w:tcPr>
            <w:tcW w:w="567" w:type="dxa"/>
            <w:gridSpan w:val="2"/>
            <w:tcBorders>
              <w:left w:val="single" w:sz="12" w:space="0" w:color="auto"/>
            </w:tcBorders>
            <w:shd w:val="clear" w:color="auto" w:fill="F7CAAC"/>
          </w:tcPr>
          <w:p w14:paraId="7744C210" w14:textId="77777777" w:rsidR="0067136C" w:rsidRPr="0067136C" w:rsidRDefault="0067136C" w:rsidP="005C2183">
            <w:pPr>
              <w:jc w:val="both"/>
              <w:rPr>
                <w:sz w:val="20"/>
                <w:szCs w:val="20"/>
              </w:rPr>
            </w:pPr>
            <w:proofErr w:type="spellStart"/>
            <w:r w:rsidRPr="0067136C">
              <w:rPr>
                <w:b/>
                <w:sz w:val="20"/>
                <w:szCs w:val="20"/>
              </w:rPr>
              <w:t>WoS</w:t>
            </w:r>
            <w:proofErr w:type="spellEnd"/>
          </w:p>
        </w:tc>
        <w:tc>
          <w:tcPr>
            <w:tcW w:w="850" w:type="dxa"/>
            <w:shd w:val="clear" w:color="auto" w:fill="F7CAAC"/>
          </w:tcPr>
          <w:p w14:paraId="23D5D59A" w14:textId="77777777" w:rsidR="0067136C" w:rsidRPr="0067136C" w:rsidRDefault="0067136C" w:rsidP="005C2183">
            <w:pPr>
              <w:jc w:val="both"/>
              <w:rPr>
                <w:sz w:val="20"/>
                <w:szCs w:val="20"/>
              </w:rPr>
            </w:pPr>
            <w:proofErr w:type="spellStart"/>
            <w:r w:rsidRPr="0067136C">
              <w:rPr>
                <w:b/>
                <w:sz w:val="20"/>
                <w:szCs w:val="20"/>
              </w:rPr>
              <w:t>Scopus</w:t>
            </w:r>
            <w:proofErr w:type="spellEnd"/>
          </w:p>
        </w:tc>
        <w:tc>
          <w:tcPr>
            <w:tcW w:w="755" w:type="dxa"/>
            <w:shd w:val="clear" w:color="auto" w:fill="F7CAAC"/>
          </w:tcPr>
          <w:p w14:paraId="5D703D1A" w14:textId="77777777" w:rsidR="0067136C" w:rsidRPr="0067136C" w:rsidRDefault="0067136C" w:rsidP="005C2183">
            <w:pPr>
              <w:jc w:val="both"/>
              <w:rPr>
                <w:sz w:val="20"/>
                <w:szCs w:val="20"/>
              </w:rPr>
            </w:pPr>
            <w:r w:rsidRPr="0067136C">
              <w:rPr>
                <w:b/>
                <w:sz w:val="20"/>
                <w:szCs w:val="20"/>
              </w:rPr>
              <w:t>ostatní</w:t>
            </w:r>
          </w:p>
        </w:tc>
      </w:tr>
      <w:tr w:rsidR="0067136C" w14:paraId="3963108C" w14:textId="77777777" w:rsidTr="009E01A5">
        <w:trPr>
          <w:cantSplit/>
          <w:trHeight w:val="70"/>
        </w:trPr>
        <w:tc>
          <w:tcPr>
            <w:tcW w:w="3435" w:type="dxa"/>
            <w:gridSpan w:val="3"/>
            <w:shd w:val="clear" w:color="auto" w:fill="F7CAAC"/>
          </w:tcPr>
          <w:p w14:paraId="293A2F7F" w14:textId="77777777" w:rsidR="0067136C" w:rsidRPr="0067136C" w:rsidRDefault="0067136C" w:rsidP="00AD17DA">
            <w:pPr>
              <w:rPr>
                <w:sz w:val="20"/>
                <w:szCs w:val="20"/>
              </w:rPr>
            </w:pPr>
            <w:r w:rsidRPr="0067136C">
              <w:rPr>
                <w:b/>
                <w:sz w:val="20"/>
                <w:szCs w:val="20"/>
              </w:rPr>
              <w:t>Obor jmenovacího řízení</w:t>
            </w:r>
          </w:p>
        </w:tc>
        <w:tc>
          <w:tcPr>
            <w:tcW w:w="2026" w:type="dxa"/>
            <w:gridSpan w:val="3"/>
            <w:shd w:val="clear" w:color="auto" w:fill="F7CAAC"/>
          </w:tcPr>
          <w:p w14:paraId="383CDDAD" w14:textId="77777777" w:rsidR="0067136C" w:rsidRPr="0067136C" w:rsidRDefault="0067136C" w:rsidP="00AD17DA">
            <w:pPr>
              <w:rPr>
                <w:sz w:val="20"/>
                <w:szCs w:val="20"/>
              </w:rPr>
            </w:pPr>
            <w:r w:rsidRPr="0067136C">
              <w:rPr>
                <w:b/>
                <w:sz w:val="20"/>
                <w:szCs w:val="20"/>
              </w:rPr>
              <w:t>Rok udělení hodnosti</w:t>
            </w:r>
          </w:p>
        </w:tc>
        <w:tc>
          <w:tcPr>
            <w:tcW w:w="2227" w:type="dxa"/>
            <w:gridSpan w:val="4"/>
            <w:tcBorders>
              <w:right w:val="single" w:sz="12" w:space="0" w:color="auto"/>
            </w:tcBorders>
            <w:shd w:val="clear" w:color="auto" w:fill="F7CAAC"/>
          </w:tcPr>
          <w:p w14:paraId="1210F4B7" w14:textId="77777777" w:rsidR="0067136C" w:rsidRPr="0067136C" w:rsidRDefault="0067136C" w:rsidP="00AD17DA">
            <w:pPr>
              <w:rPr>
                <w:sz w:val="20"/>
                <w:szCs w:val="20"/>
              </w:rPr>
            </w:pPr>
            <w:r w:rsidRPr="0067136C">
              <w:rPr>
                <w:b/>
                <w:sz w:val="20"/>
                <w:szCs w:val="20"/>
              </w:rPr>
              <w:t>Řízení konáno na VŠ</w:t>
            </w:r>
          </w:p>
        </w:tc>
        <w:tc>
          <w:tcPr>
            <w:tcW w:w="567" w:type="dxa"/>
            <w:gridSpan w:val="2"/>
            <w:tcBorders>
              <w:left w:val="single" w:sz="12" w:space="0" w:color="auto"/>
            </w:tcBorders>
          </w:tcPr>
          <w:p w14:paraId="2F88D32B" w14:textId="77777777" w:rsidR="0067136C" w:rsidRPr="0067136C" w:rsidRDefault="0067136C" w:rsidP="005C2183">
            <w:pPr>
              <w:jc w:val="both"/>
              <w:rPr>
                <w:b/>
                <w:sz w:val="20"/>
                <w:szCs w:val="20"/>
              </w:rPr>
            </w:pPr>
          </w:p>
        </w:tc>
        <w:tc>
          <w:tcPr>
            <w:tcW w:w="850" w:type="dxa"/>
          </w:tcPr>
          <w:p w14:paraId="2F19E56D" w14:textId="77777777" w:rsidR="0067136C" w:rsidRPr="0067136C" w:rsidRDefault="0067136C" w:rsidP="005C2183">
            <w:pPr>
              <w:jc w:val="both"/>
              <w:rPr>
                <w:b/>
                <w:sz w:val="20"/>
                <w:szCs w:val="20"/>
              </w:rPr>
            </w:pPr>
          </w:p>
        </w:tc>
        <w:tc>
          <w:tcPr>
            <w:tcW w:w="755" w:type="dxa"/>
          </w:tcPr>
          <w:p w14:paraId="0F83410C" w14:textId="77777777" w:rsidR="0067136C" w:rsidRPr="0067136C" w:rsidRDefault="0067136C" w:rsidP="005C2183">
            <w:pPr>
              <w:jc w:val="both"/>
              <w:rPr>
                <w:b/>
                <w:sz w:val="20"/>
                <w:szCs w:val="20"/>
              </w:rPr>
            </w:pPr>
          </w:p>
        </w:tc>
      </w:tr>
      <w:tr w:rsidR="0067136C" w14:paraId="77D19FCF" w14:textId="77777777" w:rsidTr="009E01A5">
        <w:trPr>
          <w:trHeight w:val="205"/>
        </w:trPr>
        <w:tc>
          <w:tcPr>
            <w:tcW w:w="3435" w:type="dxa"/>
            <w:gridSpan w:val="3"/>
          </w:tcPr>
          <w:p w14:paraId="287EA4A0" w14:textId="77777777" w:rsidR="0067136C" w:rsidRPr="0067136C" w:rsidRDefault="0067136C" w:rsidP="005C2183">
            <w:pPr>
              <w:jc w:val="both"/>
              <w:rPr>
                <w:sz w:val="20"/>
                <w:szCs w:val="20"/>
              </w:rPr>
            </w:pPr>
          </w:p>
        </w:tc>
        <w:tc>
          <w:tcPr>
            <w:tcW w:w="2026" w:type="dxa"/>
            <w:gridSpan w:val="3"/>
          </w:tcPr>
          <w:p w14:paraId="1D7E58D5" w14:textId="77777777" w:rsidR="0067136C" w:rsidRPr="0067136C" w:rsidRDefault="0067136C" w:rsidP="005C2183">
            <w:pPr>
              <w:jc w:val="both"/>
              <w:rPr>
                <w:sz w:val="20"/>
                <w:szCs w:val="20"/>
              </w:rPr>
            </w:pPr>
          </w:p>
        </w:tc>
        <w:tc>
          <w:tcPr>
            <w:tcW w:w="2227" w:type="dxa"/>
            <w:gridSpan w:val="4"/>
            <w:tcBorders>
              <w:right w:val="single" w:sz="12" w:space="0" w:color="auto"/>
            </w:tcBorders>
          </w:tcPr>
          <w:p w14:paraId="13229A87" w14:textId="77777777" w:rsidR="0067136C" w:rsidRPr="0067136C" w:rsidRDefault="0067136C" w:rsidP="005C2183">
            <w:pPr>
              <w:jc w:val="both"/>
              <w:rPr>
                <w:sz w:val="20"/>
                <w:szCs w:val="20"/>
              </w:rPr>
            </w:pPr>
          </w:p>
        </w:tc>
        <w:tc>
          <w:tcPr>
            <w:tcW w:w="1417" w:type="dxa"/>
            <w:gridSpan w:val="3"/>
            <w:tcBorders>
              <w:left w:val="single" w:sz="12" w:space="0" w:color="auto"/>
            </w:tcBorders>
            <w:shd w:val="clear" w:color="auto" w:fill="FBD4B4" w:themeFill="accent6" w:themeFillTint="66"/>
            <w:vAlign w:val="center"/>
          </w:tcPr>
          <w:p w14:paraId="318EFAE5" w14:textId="77777777" w:rsidR="0067136C" w:rsidRPr="0067136C" w:rsidRDefault="0067136C" w:rsidP="005C2183">
            <w:pPr>
              <w:jc w:val="both"/>
              <w:rPr>
                <w:b/>
                <w:sz w:val="20"/>
                <w:szCs w:val="20"/>
              </w:rPr>
            </w:pPr>
            <w:r w:rsidRPr="0067136C">
              <w:rPr>
                <w:b/>
                <w:sz w:val="20"/>
                <w:szCs w:val="20"/>
              </w:rPr>
              <w:t xml:space="preserve">H-index </w:t>
            </w:r>
            <w:proofErr w:type="spellStart"/>
            <w:r w:rsidRPr="0067136C">
              <w:rPr>
                <w:b/>
                <w:sz w:val="20"/>
                <w:szCs w:val="20"/>
              </w:rPr>
              <w:t>WoS</w:t>
            </w:r>
            <w:proofErr w:type="spellEnd"/>
            <w:r w:rsidRPr="0067136C">
              <w:rPr>
                <w:b/>
                <w:sz w:val="20"/>
                <w:szCs w:val="20"/>
              </w:rPr>
              <w:t>/</w:t>
            </w:r>
            <w:proofErr w:type="spellStart"/>
            <w:r w:rsidRPr="0067136C">
              <w:rPr>
                <w:b/>
                <w:sz w:val="20"/>
                <w:szCs w:val="20"/>
              </w:rPr>
              <w:t>Scopus</w:t>
            </w:r>
            <w:proofErr w:type="spellEnd"/>
          </w:p>
        </w:tc>
        <w:tc>
          <w:tcPr>
            <w:tcW w:w="755" w:type="dxa"/>
            <w:vAlign w:val="center"/>
          </w:tcPr>
          <w:p w14:paraId="553BF277" w14:textId="77777777" w:rsidR="0067136C" w:rsidRPr="0067136C" w:rsidRDefault="0067136C" w:rsidP="005C2183">
            <w:pPr>
              <w:rPr>
                <w:b/>
                <w:sz w:val="20"/>
                <w:szCs w:val="20"/>
              </w:rPr>
            </w:pPr>
            <w:r w:rsidRPr="0067136C">
              <w:rPr>
                <w:b/>
                <w:sz w:val="20"/>
                <w:szCs w:val="20"/>
              </w:rPr>
              <w:t xml:space="preserve">    /</w:t>
            </w:r>
          </w:p>
        </w:tc>
      </w:tr>
      <w:tr w:rsidR="0067136C" w14:paraId="7A97402A" w14:textId="77777777" w:rsidTr="005C2183">
        <w:tc>
          <w:tcPr>
            <w:tcW w:w="9860" w:type="dxa"/>
            <w:gridSpan w:val="14"/>
            <w:shd w:val="clear" w:color="auto" w:fill="F7CAAC"/>
          </w:tcPr>
          <w:p w14:paraId="3FECCD92" w14:textId="77777777" w:rsidR="0067136C" w:rsidRPr="0067136C" w:rsidRDefault="0067136C" w:rsidP="005C2183">
            <w:pPr>
              <w:jc w:val="both"/>
              <w:rPr>
                <w:b/>
                <w:sz w:val="20"/>
                <w:szCs w:val="20"/>
              </w:rPr>
            </w:pPr>
            <w:r w:rsidRPr="0067136C">
              <w:rPr>
                <w:b/>
                <w:sz w:val="20"/>
                <w:szCs w:val="20"/>
              </w:rPr>
              <w:t xml:space="preserve">Přehled o nejvýznamnější publikační a další tvůrčí činnosti nebo další profesní činnosti u odborníků z praxe vztahující se k zabezpečovaným předmětům </w:t>
            </w:r>
          </w:p>
        </w:tc>
      </w:tr>
      <w:tr w:rsidR="0067136C" w14:paraId="317F751C" w14:textId="77777777" w:rsidTr="009A1F2B">
        <w:trPr>
          <w:trHeight w:val="708"/>
        </w:trPr>
        <w:tc>
          <w:tcPr>
            <w:tcW w:w="9860" w:type="dxa"/>
            <w:gridSpan w:val="14"/>
          </w:tcPr>
          <w:p w14:paraId="17857B34" w14:textId="3F096595" w:rsidR="0067136C" w:rsidRPr="0067136C" w:rsidRDefault="0067136C" w:rsidP="005C2183">
            <w:pPr>
              <w:jc w:val="both"/>
              <w:rPr>
                <w:sz w:val="20"/>
                <w:szCs w:val="20"/>
              </w:rPr>
            </w:pPr>
            <w:r w:rsidRPr="0067136C">
              <w:rPr>
                <w:sz w:val="20"/>
                <w:szCs w:val="20"/>
              </w:rPr>
              <w:t>2020</w:t>
            </w:r>
            <w:r w:rsidRPr="0067136C">
              <w:rPr>
                <w:color w:val="000000" w:themeColor="text1"/>
                <w:sz w:val="20"/>
                <w:szCs w:val="20"/>
              </w:rPr>
              <w:t>-</w:t>
            </w:r>
            <w:r w:rsidRPr="0067136C">
              <w:rPr>
                <w:sz w:val="20"/>
                <w:szCs w:val="20"/>
              </w:rPr>
              <w:t xml:space="preserve">2023: vizuální identita pro </w:t>
            </w:r>
            <w:proofErr w:type="spellStart"/>
            <w:r w:rsidRPr="0067136C">
              <w:rPr>
                <w:sz w:val="20"/>
                <w:szCs w:val="20"/>
              </w:rPr>
              <w:t>Pastoral</w:t>
            </w:r>
            <w:proofErr w:type="spellEnd"/>
            <w:r w:rsidRPr="0067136C">
              <w:rPr>
                <w:sz w:val="20"/>
                <w:szCs w:val="20"/>
              </w:rPr>
              <w:t xml:space="preserve"> </w:t>
            </w:r>
            <w:proofErr w:type="spellStart"/>
            <w:r w:rsidRPr="0067136C">
              <w:rPr>
                <w:sz w:val="20"/>
                <w:szCs w:val="20"/>
              </w:rPr>
              <w:t>Brothers</w:t>
            </w:r>
            <w:proofErr w:type="spellEnd"/>
          </w:p>
          <w:p w14:paraId="76D43BC0" w14:textId="77777777" w:rsidR="0067136C" w:rsidRPr="0067136C" w:rsidRDefault="0067136C" w:rsidP="005C2183">
            <w:pPr>
              <w:spacing w:line="259" w:lineRule="auto"/>
              <w:jc w:val="both"/>
              <w:rPr>
                <w:color w:val="000000" w:themeColor="text1"/>
                <w:sz w:val="20"/>
                <w:szCs w:val="20"/>
              </w:rPr>
            </w:pPr>
            <w:r w:rsidRPr="0067136C">
              <w:rPr>
                <w:sz w:val="20"/>
                <w:szCs w:val="20"/>
              </w:rPr>
              <w:t>2020</w:t>
            </w:r>
            <w:r w:rsidRPr="0067136C">
              <w:rPr>
                <w:color w:val="000000" w:themeColor="text1"/>
                <w:sz w:val="20"/>
                <w:szCs w:val="20"/>
              </w:rPr>
              <w:t xml:space="preserve">: Propagační video designu obuvi pro </w:t>
            </w:r>
            <w:proofErr w:type="spellStart"/>
            <w:r w:rsidRPr="0067136C">
              <w:rPr>
                <w:color w:val="000000" w:themeColor="text1"/>
                <w:sz w:val="20"/>
                <w:szCs w:val="20"/>
              </w:rPr>
              <w:t>Footwear</w:t>
            </w:r>
            <w:proofErr w:type="spellEnd"/>
            <w:r w:rsidRPr="0067136C">
              <w:rPr>
                <w:color w:val="000000" w:themeColor="text1"/>
                <w:sz w:val="20"/>
                <w:szCs w:val="20"/>
              </w:rPr>
              <w:t xml:space="preserve"> </w:t>
            </w:r>
            <w:proofErr w:type="spellStart"/>
            <w:r w:rsidRPr="0067136C">
              <w:rPr>
                <w:color w:val="000000" w:themeColor="text1"/>
                <w:sz w:val="20"/>
                <w:szCs w:val="20"/>
              </w:rPr>
              <w:t>Research</w:t>
            </w:r>
            <w:proofErr w:type="spellEnd"/>
            <w:r w:rsidRPr="0067136C">
              <w:rPr>
                <w:color w:val="000000" w:themeColor="text1"/>
                <w:sz w:val="20"/>
                <w:szCs w:val="20"/>
              </w:rPr>
              <w:t xml:space="preserve"> Centre Zlín</w:t>
            </w:r>
          </w:p>
          <w:p w14:paraId="2BDBFCD6" w14:textId="30BD06C8" w:rsidR="0067136C" w:rsidRPr="009A1F2B" w:rsidRDefault="0067136C" w:rsidP="009A1F2B">
            <w:pPr>
              <w:jc w:val="both"/>
              <w:rPr>
                <w:color w:val="000000" w:themeColor="text1"/>
                <w:sz w:val="20"/>
                <w:szCs w:val="20"/>
              </w:rPr>
            </w:pPr>
            <w:r w:rsidRPr="0067136C">
              <w:rPr>
                <w:sz w:val="20"/>
                <w:szCs w:val="20"/>
              </w:rPr>
              <w:t>2018</w:t>
            </w:r>
            <w:r w:rsidRPr="0067136C">
              <w:rPr>
                <w:color w:val="000000" w:themeColor="text1"/>
                <w:sz w:val="20"/>
                <w:szCs w:val="20"/>
              </w:rPr>
              <w:t xml:space="preserve">: stáž v </w:t>
            </w:r>
            <w:proofErr w:type="spellStart"/>
            <w:r w:rsidRPr="0067136C">
              <w:rPr>
                <w:color w:val="000000" w:themeColor="text1"/>
                <w:sz w:val="20"/>
                <w:szCs w:val="20"/>
              </w:rPr>
              <w:t>Hangar</w:t>
            </w:r>
            <w:proofErr w:type="spellEnd"/>
            <w:r w:rsidRPr="0067136C">
              <w:rPr>
                <w:color w:val="000000" w:themeColor="text1"/>
                <w:sz w:val="20"/>
                <w:szCs w:val="20"/>
              </w:rPr>
              <w:t xml:space="preserve"> </w:t>
            </w:r>
            <w:r w:rsidR="00C5262F" w:rsidRPr="0067136C">
              <w:rPr>
                <w:color w:val="000000" w:themeColor="text1"/>
                <w:sz w:val="20"/>
                <w:szCs w:val="20"/>
              </w:rPr>
              <w:t xml:space="preserve">13 </w:t>
            </w:r>
            <w:proofErr w:type="spellStart"/>
            <w:r w:rsidR="00C5262F" w:rsidRPr="0067136C">
              <w:rPr>
                <w:color w:val="000000" w:themeColor="text1"/>
                <w:sz w:val="20"/>
                <w:szCs w:val="20"/>
              </w:rPr>
              <w:t>Games</w:t>
            </w:r>
            <w:proofErr w:type="spellEnd"/>
          </w:p>
        </w:tc>
      </w:tr>
      <w:tr w:rsidR="0067136C" w14:paraId="3849CB79" w14:textId="77777777" w:rsidTr="005C2183">
        <w:trPr>
          <w:trHeight w:val="218"/>
        </w:trPr>
        <w:tc>
          <w:tcPr>
            <w:tcW w:w="9860" w:type="dxa"/>
            <w:gridSpan w:val="14"/>
            <w:shd w:val="clear" w:color="auto" w:fill="F7CAAC"/>
          </w:tcPr>
          <w:p w14:paraId="01BC8513" w14:textId="77777777" w:rsidR="0067136C" w:rsidRPr="0067136C" w:rsidRDefault="0067136C" w:rsidP="005C2183">
            <w:pPr>
              <w:rPr>
                <w:b/>
                <w:sz w:val="20"/>
                <w:szCs w:val="20"/>
              </w:rPr>
            </w:pPr>
            <w:r w:rsidRPr="0067136C">
              <w:rPr>
                <w:b/>
                <w:sz w:val="20"/>
                <w:szCs w:val="20"/>
              </w:rPr>
              <w:t>Působení v zahraničí</w:t>
            </w:r>
          </w:p>
        </w:tc>
      </w:tr>
      <w:tr w:rsidR="0067136C" w14:paraId="2CE6362C" w14:textId="77777777" w:rsidTr="009A1F2B">
        <w:trPr>
          <w:trHeight w:val="595"/>
        </w:trPr>
        <w:tc>
          <w:tcPr>
            <w:tcW w:w="9860" w:type="dxa"/>
            <w:gridSpan w:val="14"/>
          </w:tcPr>
          <w:p w14:paraId="020FA2D3" w14:textId="77777777" w:rsidR="0067136C" w:rsidRPr="0067136C" w:rsidRDefault="0067136C" w:rsidP="005C2183">
            <w:pPr>
              <w:rPr>
                <w:b/>
                <w:sz w:val="20"/>
                <w:szCs w:val="20"/>
              </w:rPr>
            </w:pPr>
          </w:p>
        </w:tc>
      </w:tr>
      <w:tr w:rsidR="0067136C" w14:paraId="30543F45" w14:textId="77777777" w:rsidTr="00B8086C">
        <w:trPr>
          <w:cantSplit/>
          <w:trHeight w:val="470"/>
        </w:trPr>
        <w:tc>
          <w:tcPr>
            <w:tcW w:w="2585" w:type="dxa"/>
            <w:shd w:val="clear" w:color="auto" w:fill="F7CAAC"/>
          </w:tcPr>
          <w:p w14:paraId="16B8EE56" w14:textId="77777777" w:rsidR="0067136C" w:rsidRPr="0067136C" w:rsidRDefault="0067136C" w:rsidP="005C2183">
            <w:pPr>
              <w:jc w:val="both"/>
              <w:rPr>
                <w:b/>
                <w:sz w:val="20"/>
                <w:szCs w:val="20"/>
              </w:rPr>
            </w:pPr>
            <w:r w:rsidRPr="0067136C">
              <w:rPr>
                <w:b/>
                <w:sz w:val="20"/>
                <w:szCs w:val="20"/>
              </w:rPr>
              <w:t xml:space="preserve">Podpis </w:t>
            </w:r>
          </w:p>
        </w:tc>
        <w:tc>
          <w:tcPr>
            <w:tcW w:w="4338" w:type="dxa"/>
            <w:gridSpan w:val="8"/>
          </w:tcPr>
          <w:p w14:paraId="4F9C1423" w14:textId="64FDD07B" w:rsidR="0067136C" w:rsidRPr="0067136C" w:rsidRDefault="00C5262F" w:rsidP="005C2183">
            <w:pPr>
              <w:jc w:val="both"/>
              <w:rPr>
                <w:sz w:val="20"/>
                <w:szCs w:val="20"/>
              </w:rPr>
            </w:pPr>
            <w:r>
              <w:rPr>
                <w:sz w:val="20"/>
                <w:szCs w:val="20"/>
              </w:rPr>
              <w:t>Vojtěch Dočkal v. r.</w:t>
            </w:r>
          </w:p>
        </w:tc>
        <w:tc>
          <w:tcPr>
            <w:tcW w:w="765" w:type="dxa"/>
            <w:shd w:val="clear" w:color="auto" w:fill="F7CAAC"/>
          </w:tcPr>
          <w:p w14:paraId="31BD53B7" w14:textId="77777777" w:rsidR="0067136C" w:rsidRPr="0067136C" w:rsidRDefault="0067136C" w:rsidP="005C2183">
            <w:pPr>
              <w:jc w:val="both"/>
              <w:rPr>
                <w:sz w:val="20"/>
                <w:szCs w:val="20"/>
              </w:rPr>
            </w:pPr>
            <w:r w:rsidRPr="0067136C">
              <w:rPr>
                <w:b/>
                <w:sz w:val="20"/>
                <w:szCs w:val="20"/>
              </w:rPr>
              <w:t>datum</w:t>
            </w:r>
          </w:p>
        </w:tc>
        <w:tc>
          <w:tcPr>
            <w:tcW w:w="2172" w:type="dxa"/>
            <w:gridSpan w:val="4"/>
          </w:tcPr>
          <w:p w14:paraId="47415485" w14:textId="28AB1C18" w:rsidR="0067136C" w:rsidRPr="00F46F85" w:rsidRDefault="00BE238E" w:rsidP="00F46F85">
            <w:pPr>
              <w:jc w:val="both"/>
              <w:rPr>
                <w:sz w:val="20"/>
                <w:szCs w:val="20"/>
              </w:rPr>
            </w:pPr>
            <w:r w:rsidRPr="00F46F85">
              <w:rPr>
                <w:sz w:val="20"/>
                <w:szCs w:val="20"/>
              </w:rPr>
              <w:t>4. 1. 2023</w:t>
            </w:r>
          </w:p>
        </w:tc>
      </w:tr>
    </w:tbl>
    <w:p w14:paraId="7B4B8D2E" w14:textId="5DDC90EE" w:rsidR="00493924" w:rsidRDefault="00493924"/>
    <w:p w14:paraId="70220FC9" w14:textId="77777777" w:rsidR="009A1F2B" w:rsidRDefault="009A1F2B">
      <w:r>
        <w:br w:type="page"/>
      </w:r>
    </w:p>
    <w:tbl>
      <w:tblPr>
        <w:tblW w:w="98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88"/>
        <w:gridCol w:w="142"/>
        <w:gridCol w:w="1491"/>
        <w:gridCol w:w="210"/>
        <w:gridCol w:w="183"/>
        <w:gridCol w:w="599"/>
        <w:gridCol w:w="69"/>
        <w:gridCol w:w="925"/>
        <w:gridCol w:w="634"/>
        <w:gridCol w:w="142"/>
        <w:gridCol w:w="10"/>
        <w:gridCol w:w="47"/>
        <w:gridCol w:w="368"/>
        <w:gridCol w:w="283"/>
        <w:gridCol w:w="567"/>
        <w:gridCol w:w="755"/>
      </w:tblGrid>
      <w:tr w:rsidR="00E91F05" w14:paraId="2A98CF31" w14:textId="77777777" w:rsidTr="00BA56E5">
        <w:tc>
          <w:tcPr>
            <w:tcW w:w="9860" w:type="dxa"/>
            <w:gridSpan w:val="19"/>
            <w:tcBorders>
              <w:bottom w:val="double" w:sz="4" w:space="0" w:color="auto"/>
            </w:tcBorders>
            <w:shd w:val="clear" w:color="auto" w:fill="BDD6EE"/>
          </w:tcPr>
          <w:p w14:paraId="1C740963" w14:textId="4F00E370" w:rsidR="00E91F05" w:rsidRPr="000A047E" w:rsidRDefault="00493924" w:rsidP="005C2183">
            <w:pPr>
              <w:jc w:val="both"/>
              <w:rPr>
                <w:b/>
                <w:sz w:val="28"/>
                <w:szCs w:val="28"/>
              </w:rPr>
            </w:pPr>
            <w:r>
              <w:lastRenderedPageBreak/>
              <w:br w:type="page"/>
            </w:r>
            <w:r w:rsidR="00E91F05" w:rsidRPr="000A047E">
              <w:rPr>
                <w:b/>
                <w:sz w:val="28"/>
                <w:szCs w:val="28"/>
              </w:rPr>
              <w:t>C-I – Personální zabezpečení</w:t>
            </w:r>
          </w:p>
        </w:tc>
      </w:tr>
      <w:tr w:rsidR="00E91F05" w14:paraId="208FADD6" w14:textId="77777777" w:rsidTr="00BA56E5">
        <w:tc>
          <w:tcPr>
            <w:tcW w:w="2518" w:type="dxa"/>
            <w:tcBorders>
              <w:top w:val="double" w:sz="4" w:space="0" w:color="auto"/>
            </w:tcBorders>
            <w:shd w:val="clear" w:color="auto" w:fill="F7CAAC"/>
          </w:tcPr>
          <w:p w14:paraId="4351556E" w14:textId="77777777" w:rsidR="00E91F05" w:rsidRPr="00E91F05" w:rsidRDefault="00E91F05" w:rsidP="005C2183">
            <w:pPr>
              <w:jc w:val="both"/>
              <w:rPr>
                <w:b/>
                <w:sz w:val="20"/>
                <w:szCs w:val="20"/>
              </w:rPr>
            </w:pPr>
            <w:r w:rsidRPr="00E91F05">
              <w:rPr>
                <w:b/>
                <w:sz w:val="20"/>
                <w:szCs w:val="20"/>
              </w:rPr>
              <w:t>Vysoká škola</w:t>
            </w:r>
          </w:p>
        </w:tc>
        <w:tc>
          <w:tcPr>
            <w:tcW w:w="7342" w:type="dxa"/>
            <w:gridSpan w:val="18"/>
          </w:tcPr>
          <w:p w14:paraId="22473381" w14:textId="77777777" w:rsidR="00E91F05" w:rsidRPr="00E91F05" w:rsidRDefault="00E91F05" w:rsidP="005C2183">
            <w:pPr>
              <w:jc w:val="both"/>
              <w:rPr>
                <w:sz w:val="20"/>
                <w:szCs w:val="20"/>
              </w:rPr>
            </w:pPr>
            <w:r w:rsidRPr="00E91F05">
              <w:rPr>
                <w:sz w:val="20"/>
                <w:szCs w:val="20"/>
              </w:rPr>
              <w:t>Univerzita Tomáše Bati ve Zlíně</w:t>
            </w:r>
          </w:p>
        </w:tc>
      </w:tr>
      <w:tr w:rsidR="00E91F05" w14:paraId="17FF82D4" w14:textId="77777777" w:rsidTr="00BA56E5">
        <w:tc>
          <w:tcPr>
            <w:tcW w:w="2518" w:type="dxa"/>
            <w:shd w:val="clear" w:color="auto" w:fill="F7CAAC"/>
          </w:tcPr>
          <w:p w14:paraId="430CB9A4" w14:textId="77777777" w:rsidR="00E91F05" w:rsidRPr="00E91F05" w:rsidRDefault="00E91F05" w:rsidP="005C2183">
            <w:pPr>
              <w:jc w:val="both"/>
              <w:rPr>
                <w:b/>
                <w:sz w:val="20"/>
                <w:szCs w:val="20"/>
              </w:rPr>
            </w:pPr>
            <w:r w:rsidRPr="00E91F05">
              <w:rPr>
                <w:b/>
                <w:sz w:val="20"/>
                <w:szCs w:val="20"/>
              </w:rPr>
              <w:t>Součást vysoké školy</w:t>
            </w:r>
          </w:p>
        </w:tc>
        <w:tc>
          <w:tcPr>
            <w:tcW w:w="7342" w:type="dxa"/>
            <w:gridSpan w:val="18"/>
          </w:tcPr>
          <w:p w14:paraId="5A3AACAE" w14:textId="77777777" w:rsidR="00E91F05" w:rsidRPr="00E91F05" w:rsidRDefault="00E91F05" w:rsidP="005C2183">
            <w:pPr>
              <w:jc w:val="both"/>
              <w:rPr>
                <w:sz w:val="20"/>
                <w:szCs w:val="20"/>
              </w:rPr>
            </w:pPr>
            <w:r w:rsidRPr="00E91F05">
              <w:rPr>
                <w:sz w:val="20"/>
                <w:szCs w:val="20"/>
              </w:rPr>
              <w:t>Fakulta multimediálních komunikací</w:t>
            </w:r>
          </w:p>
        </w:tc>
      </w:tr>
      <w:tr w:rsidR="00E91F05" w14:paraId="787F369A" w14:textId="77777777" w:rsidTr="00BA56E5">
        <w:tc>
          <w:tcPr>
            <w:tcW w:w="2518" w:type="dxa"/>
            <w:shd w:val="clear" w:color="auto" w:fill="F7CAAC"/>
          </w:tcPr>
          <w:p w14:paraId="404ABCE8" w14:textId="77777777" w:rsidR="00E91F05" w:rsidRPr="00E91F05" w:rsidRDefault="00E91F05" w:rsidP="005C2183">
            <w:pPr>
              <w:jc w:val="both"/>
              <w:rPr>
                <w:b/>
                <w:sz w:val="20"/>
                <w:szCs w:val="20"/>
              </w:rPr>
            </w:pPr>
            <w:r w:rsidRPr="00E91F05">
              <w:rPr>
                <w:b/>
                <w:sz w:val="20"/>
                <w:szCs w:val="20"/>
              </w:rPr>
              <w:t>Název studijního programu</w:t>
            </w:r>
          </w:p>
        </w:tc>
        <w:tc>
          <w:tcPr>
            <w:tcW w:w="7342" w:type="dxa"/>
            <w:gridSpan w:val="18"/>
          </w:tcPr>
          <w:p w14:paraId="0E3DEB79" w14:textId="77777777" w:rsidR="00E91F05" w:rsidRPr="00E91F05" w:rsidRDefault="00E91F05" w:rsidP="005C2183">
            <w:pPr>
              <w:jc w:val="both"/>
              <w:rPr>
                <w:sz w:val="20"/>
                <w:szCs w:val="20"/>
              </w:rPr>
            </w:pPr>
            <w:r w:rsidRPr="00E91F05">
              <w:rPr>
                <w:sz w:val="20"/>
                <w:szCs w:val="20"/>
              </w:rPr>
              <w:t>Animovaná tvorba</w:t>
            </w:r>
          </w:p>
        </w:tc>
      </w:tr>
      <w:tr w:rsidR="00E91F05" w14:paraId="5EF4E841" w14:textId="77777777" w:rsidTr="00BA56E5">
        <w:tc>
          <w:tcPr>
            <w:tcW w:w="2518" w:type="dxa"/>
            <w:shd w:val="clear" w:color="auto" w:fill="F7CAAC"/>
          </w:tcPr>
          <w:p w14:paraId="435EB43F" w14:textId="77777777" w:rsidR="00E91F05" w:rsidRPr="00E91F05" w:rsidRDefault="00E91F05" w:rsidP="005C2183">
            <w:pPr>
              <w:jc w:val="both"/>
              <w:rPr>
                <w:b/>
                <w:sz w:val="20"/>
                <w:szCs w:val="20"/>
              </w:rPr>
            </w:pPr>
            <w:r w:rsidRPr="00E91F05">
              <w:rPr>
                <w:b/>
                <w:sz w:val="20"/>
                <w:szCs w:val="20"/>
              </w:rPr>
              <w:t>Jméno a příjmení</w:t>
            </w:r>
          </w:p>
        </w:tc>
        <w:tc>
          <w:tcPr>
            <w:tcW w:w="4536" w:type="dxa"/>
            <w:gridSpan w:val="10"/>
          </w:tcPr>
          <w:p w14:paraId="2335A9EF" w14:textId="77777777" w:rsidR="00E91F05" w:rsidRPr="00E91F05" w:rsidRDefault="00E91F05" w:rsidP="005C2183">
            <w:pPr>
              <w:jc w:val="both"/>
              <w:rPr>
                <w:sz w:val="20"/>
                <w:szCs w:val="20"/>
              </w:rPr>
            </w:pPr>
            <w:r w:rsidRPr="00E91F05">
              <w:rPr>
                <w:bCs/>
                <w:sz w:val="20"/>
                <w:szCs w:val="20"/>
              </w:rPr>
              <w:t>Lukáš Gregor</w:t>
            </w:r>
            <w:r w:rsidRPr="00E91F05">
              <w:rPr>
                <w:sz w:val="20"/>
                <w:szCs w:val="20"/>
              </w:rPr>
              <w:t xml:space="preserve"> – </w:t>
            </w:r>
            <w:r w:rsidRPr="00E91F05">
              <w:rPr>
                <w:b/>
                <w:bCs/>
                <w:sz w:val="20"/>
                <w:szCs w:val="20"/>
              </w:rPr>
              <w:t>garant studijního programu</w:t>
            </w:r>
          </w:p>
        </w:tc>
        <w:tc>
          <w:tcPr>
            <w:tcW w:w="776" w:type="dxa"/>
            <w:gridSpan w:val="2"/>
            <w:shd w:val="clear" w:color="auto" w:fill="F7CAAC"/>
          </w:tcPr>
          <w:p w14:paraId="5CC4EF84" w14:textId="77777777" w:rsidR="00E91F05" w:rsidRPr="00E91F05" w:rsidRDefault="00E91F05" w:rsidP="005C2183">
            <w:pPr>
              <w:jc w:val="both"/>
              <w:rPr>
                <w:b/>
                <w:sz w:val="20"/>
                <w:szCs w:val="20"/>
              </w:rPr>
            </w:pPr>
            <w:r w:rsidRPr="00E91F05">
              <w:rPr>
                <w:b/>
                <w:sz w:val="20"/>
                <w:szCs w:val="20"/>
              </w:rPr>
              <w:t>Tituly</w:t>
            </w:r>
          </w:p>
        </w:tc>
        <w:tc>
          <w:tcPr>
            <w:tcW w:w="2030" w:type="dxa"/>
            <w:gridSpan w:val="6"/>
          </w:tcPr>
          <w:p w14:paraId="0A2595EA" w14:textId="77777777" w:rsidR="00E91F05" w:rsidRPr="00E91F05" w:rsidRDefault="00E91F05" w:rsidP="005C2183">
            <w:pPr>
              <w:jc w:val="both"/>
              <w:rPr>
                <w:sz w:val="20"/>
                <w:szCs w:val="20"/>
              </w:rPr>
            </w:pPr>
            <w:r w:rsidRPr="00E91F05">
              <w:rPr>
                <w:sz w:val="20"/>
                <w:szCs w:val="20"/>
              </w:rPr>
              <w:t>Mgr., Ph.D.</w:t>
            </w:r>
          </w:p>
        </w:tc>
      </w:tr>
      <w:tr w:rsidR="00E91F05" w14:paraId="3B77BEDC" w14:textId="77777777" w:rsidTr="00BA56E5">
        <w:tc>
          <w:tcPr>
            <w:tcW w:w="2518" w:type="dxa"/>
            <w:shd w:val="clear" w:color="auto" w:fill="F7CAAC"/>
          </w:tcPr>
          <w:p w14:paraId="747EF2EE" w14:textId="77777777" w:rsidR="00E91F05" w:rsidRPr="00E91F05" w:rsidRDefault="00E91F05" w:rsidP="005C2183">
            <w:pPr>
              <w:jc w:val="both"/>
              <w:rPr>
                <w:b/>
                <w:sz w:val="20"/>
                <w:szCs w:val="20"/>
              </w:rPr>
            </w:pPr>
            <w:r w:rsidRPr="00E91F05">
              <w:rPr>
                <w:b/>
                <w:sz w:val="20"/>
                <w:szCs w:val="20"/>
              </w:rPr>
              <w:t>Rok narození</w:t>
            </w:r>
          </w:p>
        </w:tc>
        <w:tc>
          <w:tcPr>
            <w:tcW w:w="829" w:type="dxa"/>
            <w:gridSpan w:val="2"/>
          </w:tcPr>
          <w:p w14:paraId="453A9530" w14:textId="77777777" w:rsidR="00E91F05" w:rsidRPr="00E91F05" w:rsidRDefault="00E91F05" w:rsidP="005C2183">
            <w:pPr>
              <w:jc w:val="both"/>
              <w:rPr>
                <w:sz w:val="20"/>
                <w:szCs w:val="20"/>
              </w:rPr>
            </w:pPr>
            <w:r w:rsidRPr="00E91F05">
              <w:rPr>
                <w:sz w:val="20"/>
                <w:szCs w:val="20"/>
              </w:rPr>
              <w:t>1983</w:t>
            </w:r>
          </w:p>
        </w:tc>
        <w:tc>
          <w:tcPr>
            <w:tcW w:w="1721" w:type="dxa"/>
            <w:gridSpan w:val="3"/>
            <w:shd w:val="clear" w:color="auto" w:fill="F7CAAC"/>
          </w:tcPr>
          <w:p w14:paraId="737A2EAC" w14:textId="77777777" w:rsidR="00E91F05" w:rsidRPr="00E91F05" w:rsidRDefault="00E91F05" w:rsidP="005C2183">
            <w:pPr>
              <w:jc w:val="both"/>
              <w:rPr>
                <w:b/>
                <w:sz w:val="20"/>
                <w:szCs w:val="20"/>
              </w:rPr>
            </w:pPr>
            <w:r w:rsidRPr="00E91F05">
              <w:rPr>
                <w:b/>
                <w:sz w:val="20"/>
                <w:szCs w:val="20"/>
              </w:rPr>
              <w:t>typ vztahu k VŠ</w:t>
            </w:r>
          </w:p>
        </w:tc>
        <w:tc>
          <w:tcPr>
            <w:tcW w:w="992" w:type="dxa"/>
            <w:gridSpan w:val="3"/>
          </w:tcPr>
          <w:p w14:paraId="315D6D54" w14:textId="77777777" w:rsidR="00E91F05" w:rsidRPr="00E91F05" w:rsidRDefault="00E91F05" w:rsidP="005C2183">
            <w:pPr>
              <w:jc w:val="both"/>
              <w:rPr>
                <w:sz w:val="20"/>
                <w:szCs w:val="20"/>
              </w:rPr>
            </w:pPr>
            <w:r w:rsidRPr="00E91F05">
              <w:rPr>
                <w:sz w:val="20"/>
                <w:szCs w:val="20"/>
              </w:rPr>
              <w:t>pp</w:t>
            </w:r>
          </w:p>
        </w:tc>
        <w:tc>
          <w:tcPr>
            <w:tcW w:w="994" w:type="dxa"/>
            <w:gridSpan w:val="2"/>
            <w:shd w:val="clear" w:color="auto" w:fill="F7CAAC"/>
          </w:tcPr>
          <w:p w14:paraId="6837F845" w14:textId="77777777" w:rsidR="00E91F05" w:rsidRPr="00E91F05" w:rsidRDefault="00E91F05" w:rsidP="005C2183">
            <w:pPr>
              <w:jc w:val="both"/>
              <w:rPr>
                <w:b/>
                <w:sz w:val="20"/>
                <w:szCs w:val="20"/>
              </w:rPr>
            </w:pPr>
            <w:r w:rsidRPr="00E91F05">
              <w:rPr>
                <w:b/>
                <w:sz w:val="20"/>
                <w:szCs w:val="20"/>
              </w:rPr>
              <w:t>rozsah</w:t>
            </w:r>
          </w:p>
        </w:tc>
        <w:tc>
          <w:tcPr>
            <w:tcW w:w="776" w:type="dxa"/>
            <w:gridSpan w:val="2"/>
          </w:tcPr>
          <w:p w14:paraId="463C5737" w14:textId="77777777" w:rsidR="00E91F05" w:rsidRPr="00E91F05" w:rsidRDefault="00E91F05" w:rsidP="005C2183">
            <w:pPr>
              <w:jc w:val="both"/>
              <w:rPr>
                <w:sz w:val="20"/>
                <w:szCs w:val="20"/>
              </w:rPr>
            </w:pPr>
            <w:proofErr w:type="gramStart"/>
            <w:r w:rsidRPr="00E91F05">
              <w:rPr>
                <w:sz w:val="20"/>
                <w:szCs w:val="20"/>
              </w:rPr>
              <w:t>40h</w:t>
            </w:r>
            <w:proofErr w:type="gramEnd"/>
            <w:r w:rsidRPr="00E91F05">
              <w:rPr>
                <w:sz w:val="20"/>
                <w:szCs w:val="20"/>
              </w:rPr>
              <w:t>/t</w:t>
            </w:r>
          </w:p>
        </w:tc>
        <w:tc>
          <w:tcPr>
            <w:tcW w:w="708" w:type="dxa"/>
            <w:gridSpan w:val="4"/>
            <w:shd w:val="clear" w:color="auto" w:fill="F7CAAC"/>
          </w:tcPr>
          <w:p w14:paraId="13EAC541" w14:textId="77777777" w:rsidR="00E91F05" w:rsidRPr="00E91F05" w:rsidRDefault="00E91F05" w:rsidP="005C2183">
            <w:pPr>
              <w:jc w:val="both"/>
              <w:rPr>
                <w:b/>
                <w:sz w:val="20"/>
                <w:szCs w:val="20"/>
              </w:rPr>
            </w:pPr>
            <w:r w:rsidRPr="00E91F05">
              <w:rPr>
                <w:b/>
                <w:sz w:val="20"/>
                <w:szCs w:val="20"/>
              </w:rPr>
              <w:t>do kdy</w:t>
            </w:r>
          </w:p>
        </w:tc>
        <w:tc>
          <w:tcPr>
            <w:tcW w:w="1322" w:type="dxa"/>
            <w:gridSpan w:val="2"/>
          </w:tcPr>
          <w:p w14:paraId="309E1426" w14:textId="77777777" w:rsidR="00E91F05" w:rsidRPr="00E91F05" w:rsidRDefault="00E91F05" w:rsidP="005C2183">
            <w:pPr>
              <w:jc w:val="both"/>
              <w:rPr>
                <w:sz w:val="20"/>
                <w:szCs w:val="20"/>
              </w:rPr>
            </w:pPr>
            <w:r w:rsidRPr="00E91F05">
              <w:rPr>
                <w:sz w:val="20"/>
                <w:szCs w:val="20"/>
              </w:rPr>
              <w:t>N</w:t>
            </w:r>
          </w:p>
        </w:tc>
      </w:tr>
      <w:tr w:rsidR="00E91F05" w14:paraId="4C41A989" w14:textId="77777777" w:rsidTr="00BA56E5">
        <w:tc>
          <w:tcPr>
            <w:tcW w:w="5068" w:type="dxa"/>
            <w:gridSpan w:val="6"/>
            <w:shd w:val="clear" w:color="auto" w:fill="F7CAAC"/>
          </w:tcPr>
          <w:p w14:paraId="7BE1DB94" w14:textId="77777777" w:rsidR="00E91F05" w:rsidRPr="00E91F05" w:rsidRDefault="00E91F05" w:rsidP="005C2183">
            <w:pPr>
              <w:jc w:val="both"/>
              <w:rPr>
                <w:b/>
                <w:sz w:val="20"/>
                <w:szCs w:val="20"/>
              </w:rPr>
            </w:pPr>
            <w:r w:rsidRPr="00E91F05">
              <w:rPr>
                <w:b/>
                <w:sz w:val="20"/>
                <w:szCs w:val="20"/>
              </w:rPr>
              <w:t>Typ vztahu na součásti VŠ, která uskutečňuje st. program</w:t>
            </w:r>
          </w:p>
        </w:tc>
        <w:tc>
          <w:tcPr>
            <w:tcW w:w="992" w:type="dxa"/>
            <w:gridSpan w:val="3"/>
          </w:tcPr>
          <w:p w14:paraId="22B1BEEB" w14:textId="77777777" w:rsidR="00E91F05" w:rsidRPr="00E91F05" w:rsidRDefault="00E91F05" w:rsidP="005C2183">
            <w:pPr>
              <w:jc w:val="both"/>
              <w:rPr>
                <w:sz w:val="20"/>
                <w:szCs w:val="20"/>
              </w:rPr>
            </w:pPr>
            <w:r w:rsidRPr="00E91F05">
              <w:rPr>
                <w:sz w:val="20"/>
                <w:szCs w:val="20"/>
              </w:rPr>
              <w:t>pp</w:t>
            </w:r>
          </w:p>
        </w:tc>
        <w:tc>
          <w:tcPr>
            <w:tcW w:w="994" w:type="dxa"/>
            <w:gridSpan w:val="2"/>
            <w:shd w:val="clear" w:color="auto" w:fill="F7CAAC"/>
          </w:tcPr>
          <w:p w14:paraId="17F6047B" w14:textId="77777777" w:rsidR="00E91F05" w:rsidRPr="00E91F05" w:rsidRDefault="00E91F05" w:rsidP="005C2183">
            <w:pPr>
              <w:jc w:val="both"/>
              <w:rPr>
                <w:b/>
                <w:sz w:val="20"/>
                <w:szCs w:val="20"/>
              </w:rPr>
            </w:pPr>
            <w:r w:rsidRPr="00E91F05">
              <w:rPr>
                <w:b/>
                <w:sz w:val="20"/>
                <w:szCs w:val="20"/>
              </w:rPr>
              <w:t>rozsah</w:t>
            </w:r>
          </w:p>
        </w:tc>
        <w:tc>
          <w:tcPr>
            <w:tcW w:w="776" w:type="dxa"/>
            <w:gridSpan w:val="2"/>
          </w:tcPr>
          <w:p w14:paraId="5416A49F" w14:textId="77777777" w:rsidR="00E91F05" w:rsidRPr="00E91F05" w:rsidRDefault="00E91F05" w:rsidP="005C2183">
            <w:pPr>
              <w:jc w:val="both"/>
              <w:rPr>
                <w:sz w:val="20"/>
                <w:szCs w:val="20"/>
              </w:rPr>
            </w:pPr>
            <w:proofErr w:type="gramStart"/>
            <w:r w:rsidRPr="00E91F05">
              <w:rPr>
                <w:sz w:val="20"/>
                <w:szCs w:val="20"/>
              </w:rPr>
              <w:t>40h</w:t>
            </w:r>
            <w:proofErr w:type="gramEnd"/>
            <w:r w:rsidRPr="00E91F05">
              <w:rPr>
                <w:sz w:val="20"/>
                <w:szCs w:val="20"/>
              </w:rPr>
              <w:t>/t</w:t>
            </w:r>
          </w:p>
        </w:tc>
        <w:tc>
          <w:tcPr>
            <w:tcW w:w="708" w:type="dxa"/>
            <w:gridSpan w:val="4"/>
            <w:shd w:val="clear" w:color="auto" w:fill="F7CAAC"/>
          </w:tcPr>
          <w:p w14:paraId="03B63B9C" w14:textId="77777777" w:rsidR="00E91F05" w:rsidRPr="00E91F05" w:rsidRDefault="00E91F05" w:rsidP="005C2183">
            <w:pPr>
              <w:jc w:val="both"/>
              <w:rPr>
                <w:b/>
                <w:sz w:val="20"/>
                <w:szCs w:val="20"/>
              </w:rPr>
            </w:pPr>
            <w:r w:rsidRPr="00E91F05">
              <w:rPr>
                <w:b/>
                <w:sz w:val="20"/>
                <w:szCs w:val="20"/>
              </w:rPr>
              <w:t>do kdy</w:t>
            </w:r>
          </w:p>
        </w:tc>
        <w:tc>
          <w:tcPr>
            <w:tcW w:w="1322" w:type="dxa"/>
            <w:gridSpan w:val="2"/>
          </w:tcPr>
          <w:p w14:paraId="01198CF8" w14:textId="77777777" w:rsidR="00E91F05" w:rsidRPr="00E91F05" w:rsidRDefault="00E91F05" w:rsidP="005C2183">
            <w:pPr>
              <w:jc w:val="both"/>
              <w:rPr>
                <w:sz w:val="20"/>
                <w:szCs w:val="20"/>
              </w:rPr>
            </w:pPr>
            <w:r w:rsidRPr="00E91F05">
              <w:rPr>
                <w:sz w:val="20"/>
                <w:szCs w:val="20"/>
              </w:rPr>
              <w:t>N</w:t>
            </w:r>
          </w:p>
        </w:tc>
      </w:tr>
      <w:tr w:rsidR="00E91F05" w14:paraId="5C87CD33" w14:textId="77777777" w:rsidTr="00BA56E5">
        <w:tc>
          <w:tcPr>
            <w:tcW w:w="6060" w:type="dxa"/>
            <w:gridSpan w:val="9"/>
            <w:shd w:val="clear" w:color="auto" w:fill="F7CAAC"/>
          </w:tcPr>
          <w:p w14:paraId="0E11C364" w14:textId="77777777" w:rsidR="00E91F05" w:rsidRPr="00E91F05" w:rsidRDefault="00E91F05" w:rsidP="005C2183">
            <w:pPr>
              <w:jc w:val="both"/>
              <w:rPr>
                <w:sz w:val="20"/>
                <w:szCs w:val="20"/>
              </w:rPr>
            </w:pPr>
            <w:r w:rsidRPr="00E91F05">
              <w:rPr>
                <w:b/>
                <w:sz w:val="20"/>
                <w:szCs w:val="20"/>
              </w:rPr>
              <w:t>Další současná působení jako akademický pracovník na jiných VŠ</w:t>
            </w:r>
          </w:p>
        </w:tc>
        <w:tc>
          <w:tcPr>
            <w:tcW w:w="1770" w:type="dxa"/>
            <w:gridSpan w:val="4"/>
            <w:shd w:val="clear" w:color="auto" w:fill="F7CAAC"/>
          </w:tcPr>
          <w:p w14:paraId="5A81915E" w14:textId="77777777" w:rsidR="00E91F05" w:rsidRPr="00E91F05" w:rsidRDefault="00E91F05" w:rsidP="005C2183">
            <w:pPr>
              <w:jc w:val="both"/>
              <w:rPr>
                <w:b/>
                <w:sz w:val="20"/>
                <w:szCs w:val="20"/>
              </w:rPr>
            </w:pPr>
            <w:r w:rsidRPr="00E91F05">
              <w:rPr>
                <w:b/>
                <w:sz w:val="20"/>
                <w:szCs w:val="20"/>
              </w:rPr>
              <w:t xml:space="preserve">typ </w:t>
            </w:r>
            <w:proofErr w:type="spellStart"/>
            <w:r w:rsidRPr="00E91F05">
              <w:rPr>
                <w:b/>
                <w:sz w:val="20"/>
                <w:szCs w:val="20"/>
              </w:rPr>
              <w:t>prac</w:t>
            </w:r>
            <w:proofErr w:type="spellEnd"/>
            <w:r w:rsidRPr="00E91F05">
              <w:rPr>
                <w:b/>
                <w:sz w:val="20"/>
                <w:szCs w:val="20"/>
              </w:rPr>
              <w:t>. vztahu</w:t>
            </w:r>
          </w:p>
        </w:tc>
        <w:tc>
          <w:tcPr>
            <w:tcW w:w="2030" w:type="dxa"/>
            <w:gridSpan w:val="6"/>
            <w:shd w:val="clear" w:color="auto" w:fill="F7CAAC"/>
          </w:tcPr>
          <w:p w14:paraId="37B2AC46" w14:textId="77777777" w:rsidR="00E91F05" w:rsidRPr="00E91F05" w:rsidRDefault="00E91F05" w:rsidP="005C2183">
            <w:pPr>
              <w:jc w:val="both"/>
              <w:rPr>
                <w:b/>
                <w:sz w:val="20"/>
                <w:szCs w:val="20"/>
              </w:rPr>
            </w:pPr>
            <w:r w:rsidRPr="00E91F05">
              <w:rPr>
                <w:b/>
                <w:sz w:val="20"/>
                <w:szCs w:val="20"/>
              </w:rPr>
              <w:t>rozsah</w:t>
            </w:r>
          </w:p>
        </w:tc>
      </w:tr>
      <w:tr w:rsidR="00E91F05" w14:paraId="3B746824" w14:textId="77777777" w:rsidTr="00BA56E5">
        <w:tc>
          <w:tcPr>
            <w:tcW w:w="6060" w:type="dxa"/>
            <w:gridSpan w:val="9"/>
          </w:tcPr>
          <w:p w14:paraId="60D7FA36" w14:textId="77777777" w:rsidR="00E91F05" w:rsidRPr="00E91F05" w:rsidRDefault="00E91F05" w:rsidP="005C2183">
            <w:pPr>
              <w:jc w:val="both"/>
              <w:rPr>
                <w:sz w:val="20"/>
                <w:szCs w:val="20"/>
              </w:rPr>
            </w:pPr>
          </w:p>
        </w:tc>
        <w:tc>
          <w:tcPr>
            <w:tcW w:w="1770" w:type="dxa"/>
            <w:gridSpan w:val="4"/>
          </w:tcPr>
          <w:p w14:paraId="58A6DDE8" w14:textId="77777777" w:rsidR="00E91F05" w:rsidRPr="00E91F05" w:rsidRDefault="00E91F05" w:rsidP="005C2183">
            <w:pPr>
              <w:jc w:val="both"/>
              <w:rPr>
                <w:sz w:val="20"/>
                <w:szCs w:val="20"/>
              </w:rPr>
            </w:pPr>
          </w:p>
        </w:tc>
        <w:tc>
          <w:tcPr>
            <w:tcW w:w="2030" w:type="dxa"/>
            <w:gridSpan w:val="6"/>
          </w:tcPr>
          <w:p w14:paraId="149BE387" w14:textId="77777777" w:rsidR="00E91F05" w:rsidRPr="00E91F05" w:rsidRDefault="00E91F05" w:rsidP="005C2183">
            <w:pPr>
              <w:jc w:val="both"/>
              <w:rPr>
                <w:sz w:val="20"/>
                <w:szCs w:val="20"/>
              </w:rPr>
            </w:pPr>
          </w:p>
        </w:tc>
      </w:tr>
      <w:tr w:rsidR="00E91F05" w14:paraId="52512532" w14:textId="77777777" w:rsidTr="00BA56E5">
        <w:tc>
          <w:tcPr>
            <w:tcW w:w="6060" w:type="dxa"/>
            <w:gridSpan w:val="9"/>
          </w:tcPr>
          <w:p w14:paraId="7BCC0C75" w14:textId="77777777" w:rsidR="00E91F05" w:rsidRPr="00E91F05" w:rsidRDefault="00E91F05" w:rsidP="005C2183">
            <w:pPr>
              <w:jc w:val="both"/>
              <w:rPr>
                <w:sz w:val="20"/>
                <w:szCs w:val="20"/>
              </w:rPr>
            </w:pPr>
          </w:p>
        </w:tc>
        <w:tc>
          <w:tcPr>
            <w:tcW w:w="1770" w:type="dxa"/>
            <w:gridSpan w:val="4"/>
          </w:tcPr>
          <w:p w14:paraId="5E06ED79" w14:textId="77777777" w:rsidR="00E91F05" w:rsidRPr="00E91F05" w:rsidRDefault="00E91F05" w:rsidP="005C2183">
            <w:pPr>
              <w:jc w:val="both"/>
              <w:rPr>
                <w:sz w:val="20"/>
                <w:szCs w:val="20"/>
              </w:rPr>
            </w:pPr>
          </w:p>
        </w:tc>
        <w:tc>
          <w:tcPr>
            <w:tcW w:w="2030" w:type="dxa"/>
            <w:gridSpan w:val="6"/>
          </w:tcPr>
          <w:p w14:paraId="4AD1164B" w14:textId="77777777" w:rsidR="00E91F05" w:rsidRPr="00E91F05" w:rsidRDefault="00E91F05" w:rsidP="005C2183">
            <w:pPr>
              <w:jc w:val="both"/>
              <w:rPr>
                <w:sz w:val="20"/>
                <w:szCs w:val="20"/>
              </w:rPr>
            </w:pPr>
          </w:p>
        </w:tc>
      </w:tr>
      <w:tr w:rsidR="00E91F05" w14:paraId="1A9C47A4" w14:textId="77777777" w:rsidTr="00BA56E5">
        <w:tc>
          <w:tcPr>
            <w:tcW w:w="9860" w:type="dxa"/>
            <w:gridSpan w:val="19"/>
            <w:shd w:val="clear" w:color="auto" w:fill="F7CAAC"/>
          </w:tcPr>
          <w:p w14:paraId="0E0CC2DD" w14:textId="77777777" w:rsidR="00E91F05" w:rsidRPr="00E91F05" w:rsidRDefault="00E91F05" w:rsidP="005C2183">
            <w:pPr>
              <w:jc w:val="both"/>
              <w:rPr>
                <w:sz w:val="20"/>
                <w:szCs w:val="20"/>
              </w:rPr>
            </w:pPr>
            <w:r w:rsidRPr="00E91F05">
              <w:rPr>
                <w:b/>
                <w:sz w:val="20"/>
                <w:szCs w:val="20"/>
              </w:rPr>
              <w:t>Předměty příslušného studijního programu a způsob zapojení do jejich výuky, příp. další zapojení do uskutečňování studijního programu</w:t>
            </w:r>
          </w:p>
        </w:tc>
      </w:tr>
      <w:tr w:rsidR="00E91F05" w:rsidRPr="002827C6" w14:paraId="412B82E2" w14:textId="77777777" w:rsidTr="00BA56E5">
        <w:trPr>
          <w:trHeight w:val="384"/>
        </w:trPr>
        <w:tc>
          <w:tcPr>
            <w:tcW w:w="9860" w:type="dxa"/>
            <w:gridSpan w:val="19"/>
            <w:tcBorders>
              <w:top w:val="nil"/>
            </w:tcBorders>
          </w:tcPr>
          <w:p w14:paraId="42D73FFE" w14:textId="77777777" w:rsidR="00E91F05" w:rsidRPr="00E91F05" w:rsidRDefault="00E91F05" w:rsidP="005C2183">
            <w:pPr>
              <w:jc w:val="both"/>
              <w:rPr>
                <w:sz w:val="20"/>
                <w:szCs w:val="20"/>
              </w:rPr>
            </w:pPr>
            <w:r w:rsidRPr="00E91F05">
              <w:rPr>
                <w:sz w:val="20"/>
                <w:szCs w:val="20"/>
              </w:rPr>
              <w:t>Dějiny animovaného filmu 1, 2, 3, 4 (přednášející, garant předmětu)</w:t>
            </w:r>
          </w:p>
          <w:p w14:paraId="71C11857" w14:textId="77777777" w:rsidR="00E91F05" w:rsidRPr="00E91F05" w:rsidRDefault="00E91F05" w:rsidP="005C2183">
            <w:pPr>
              <w:jc w:val="both"/>
              <w:rPr>
                <w:sz w:val="20"/>
                <w:szCs w:val="20"/>
              </w:rPr>
            </w:pPr>
            <w:r w:rsidRPr="00E91F05">
              <w:rPr>
                <w:sz w:val="20"/>
                <w:szCs w:val="20"/>
              </w:rPr>
              <w:t>Bakalářská práce (cvičící, garant předmětu)</w:t>
            </w:r>
          </w:p>
          <w:p w14:paraId="17CFC076" w14:textId="77777777" w:rsidR="00E91F05" w:rsidRPr="00E91F05" w:rsidRDefault="00E91F05" w:rsidP="005C2183">
            <w:pPr>
              <w:jc w:val="both"/>
              <w:rPr>
                <w:sz w:val="20"/>
                <w:szCs w:val="20"/>
              </w:rPr>
            </w:pPr>
            <w:r w:rsidRPr="00E91F05">
              <w:rPr>
                <w:sz w:val="20"/>
                <w:szCs w:val="20"/>
              </w:rPr>
              <w:t>Dějiny hraného filmu 1, 2, 3 (přednášející, garant předmětu)</w:t>
            </w:r>
          </w:p>
          <w:p w14:paraId="4D89F93D" w14:textId="2F3A828A" w:rsidR="00E91F05" w:rsidRPr="00E91F05" w:rsidRDefault="00E91F05" w:rsidP="005C2183">
            <w:pPr>
              <w:jc w:val="both"/>
              <w:rPr>
                <w:sz w:val="20"/>
                <w:szCs w:val="20"/>
              </w:rPr>
            </w:pPr>
            <w:r w:rsidRPr="00E91F05">
              <w:rPr>
                <w:sz w:val="20"/>
                <w:szCs w:val="20"/>
              </w:rPr>
              <w:t>Plenér 1 (cvičící)</w:t>
            </w:r>
          </w:p>
        </w:tc>
      </w:tr>
      <w:tr w:rsidR="00E91F05" w:rsidRPr="002827C6" w14:paraId="342888B2" w14:textId="77777777" w:rsidTr="00BA56E5">
        <w:trPr>
          <w:trHeight w:val="340"/>
        </w:trPr>
        <w:tc>
          <w:tcPr>
            <w:tcW w:w="9860" w:type="dxa"/>
            <w:gridSpan w:val="19"/>
            <w:tcBorders>
              <w:top w:val="nil"/>
            </w:tcBorders>
            <w:shd w:val="clear" w:color="auto" w:fill="FBD4B4"/>
          </w:tcPr>
          <w:p w14:paraId="3D48FD41" w14:textId="77777777" w:rsidR="00E91F05" w:rsidRPr="00E91F05" w:rsidRDefault="00E91F05" w:rsidP="005C2183">
            <w:pPr>
              <w:jc w:val="both"/>
              <w:rPr>
                <w:b/>
                <w:sz w:val="20"/>
                <w:szCs w:val="20"/>
              </w:rPr>
            </w:pPr>
            <w:r w:rsidRPr="00E91F05">
              <w:rPr>
                <w:b/>
                <w:sz w:val="20"/>
                <w:szCs w:val="20"/>
              </w:rPr>
              <w:t>Zapojení do výuky v dalších studijních programech na téže vysoké škole (pouze u garantů ZT a PZ předmětů)</w:t>
            </w:r>
          </w:p>
        </w:tc>
      </w:tr>
      <w:tr w:rsidR="00E91F05" w:rsidRPr="002827C6" w14:paraId="3B546491" w14:textId="77777777" w:rsidTr="00BA56E5">
        <w:trPr>
          <w:trHeight w:val="340"/>
        </w:trPr>
        <w:tc>
          <w:tcPr>
            <w:tcW w:w="2802" w:type="dxa"/>
            <w:gridSpan w:val="2"/>
            <w:tcBorders>
              <w:top w:val="nil"/>
            </w:tcBorders>
          </w:tcPr>
          <w:p w14:paraId="1210E597" w14:textId="77777777" w:rsidR="00E91F05" w:rsidRPr="00E91F05" w:rsidRDefault="00E91F05" w:rsidP="009E01A5">
            <w:pPr>
              <w:rPr>
                <w:b/>
                <w:sz w:val="20"/>
                <w:szCs w:val="20"/>
              </w:rPr>
            </w:pPr>
            <w:r w:rsidRPr="00E91F05">
              <w:rPr>
                <w:b/>
                <w:sz w:val="20"/>
                <w:szCs w:val="20"/>
              </w:rPr>
              <w:t>Název studijního předmětu</w:t>
            </w:r>
          </w:p>
        </w:tc>
        <w:tc>
          <w:tcPr>
            <w:tcW w:w="2476" w:type="dxa"/>
            <w:gridSpan w:val="5"/>
            <w:tcBorders>
              <w:top w:val="nil"/>
            </w:tcBorders>
          </w:tcPr>
          <w:p w14:paraId="2D448BED" w14:textId="77777777" w:rsidR="00E91F05" w:rsidRPr="00E91F05" w:rsidRDefault="00E91F05" w:rsidP="009E01A5">
            <w:pPr>
              <w:rPr>
                <w:b/>
                <w:sz w:val="20"/>
                <w:szCs w:val="20"/>
              </w:rPr>
            </w:pPr>
            <w:r w:rsidRPr="00E91F05">
              <w:rPr>
                <w:b/>
                <w:sz w:val="20"/>
                <w:szCs w:val="20"/>
              </w:rPr>
              <w:t>Název studijního programu</w:t>
            </w:r>
          </w:p>
        </w:tc>
        <w:tc>
          <w:tcPr>
            <w:tcW w:w="851" w:type="dxa"/>
            <w:gridSpan w:val="3"/>
            <w:tcBorders>
              <w:top w:val="nil"/>
            </w:tcBorders>
          </w:tcPr>
          <w:p w14:paraId="39B8D42C" w14:textId="77777777" w:rsidR="00E91F05" w:rsidRPr="00E91F05" w:rsidRDefault="00E91F05" w:rsidP="009E01A5">
            <w:pPr>
              <w:rPr>
                <w:b/>
                <w:sz w:val="20"/>
                <w:szCs w:val="20"/>
              </w:rPr>
            </w:pPr>
            <w:r w:rsidRPr="00E91F05">
              <w:rPr>
                <w:b/>
                <w:sz w:val="20"/>
                <w:szCs w:val="20"/>
              </w:rPr>
              <w:t>Sem.</w:t>
            </w:r>
          </w:p>
        </w:tc>
        <w:tc>
          <w:tcPr>
            <w:tcW w:w="1758" w:type="dxa"/>
            <w:gridSpan w:val="5"/>
            <w:tcBorders>
              <w:top w:val="nil"/>
            </w:tcBorders>
          </w:tcPr>
          <w:p w14:paraId="02B063FF" w14:textId="77777777" w:rsidR="00E91F05" w:rsidRPr="00E91F05" w:rsidRDefault="00E91F05" w:rsidP="009E01A5">
            <w:pPr>
              <w:rPr>
                <w:b/>
                <w:sz w:val="20"/>
                <w:szCs w:val="20"/>
              </w:rPr>
            </w:pPr>
            <w:r w:rsidRPr="00E91F05">
              <w:rPr>
                <w:b/>
                <w:sz w:val="20"/>
                <w:szCs w:val="20"/>
              </w:rPr>
              <w:t>Role ve výuce daného předmětu</w:t>
            </w:r>
          </w:p>
        </w:tc>
        <w:tc>
          <w:tcPr>
            <w:tcW w:w="1973" w:type="dxa"/>
            <w:gridSpan w:val="4"/>
            <w:tcBorders>
              <w:top w:val="nil"/>
            </w:tcBorders>
          </w:tcPr>
          <w:p w14:paraId="43F8D01B" w14:textId="77777777" w:rsidR="00E91F05" w:rsidRPr="00E91F05" w:rsidRDefault="00E91F05" w:rsidP="005C2183">
            <w:pPr>
              <w:rPr>
                <w:b/>
                <w:sz w:val="20"/>
                <w:szCs w:val="20"/>
              </w:rPr>
            </w:pPr>
            <w:r w:rsidRPr="00E91F05">
              <w:rPr>
                <w:b/>
                <w:sz w:val="20"/>
                <w:szCs w:val="20"/>
              </w:rPr>
              <w:t>(</w:t>
            </w:r>
            <w:r w:rsidRPr="00E91F05">
              <w:rPr>
                <w:b/>
                <w:i/>
                <w:iCs/>
                <w:sz w:val="20"/>
                <w:szCs w:val="20"/>
              </w:rPr>
              <w:t>nepovinný údaj</w:t>
            </w:r>
            <w:r w:rsidRPr="00E91F05">
              <w:rPr>
                <w:b/>
                <w:sz w:val="20"/>
                <w:szCs w:val="20"/>
              </w:rPr>
              <w:t>) Počet hodin za semestr</w:t>
            </w:r>
          </w:p>
        </w:tc>
      </w:tr>
      <w:tr w:rsidR="00E91F05" w:rsidRPr="0016131F" w14:paraId="320E7E85" w14:textId="77777777" w:rsidTr="00BA56E5">
        <w:trPr>
          <w:trHeight w:val="285"/>
        </w:trPr>
        <w:tc>
          <w:tcPr>
            <w:tcW w:w="2802" w:type="dxa"/>
            <w:gridSpan w:val="2"/>
            <w:tcBorders>
              <w:top w:val="nil"/>
            </w:tcBorders>
          </w:tcPr>
          <w:p w14:paraId="2FA2E778" w14:textId="77777777" w:rsidR="00E91F05" w:rsidRPr="00E91F05" w:rsidRDefault="00E91F05" w:rsidP="009E01A5">
            <w:pPr>
              <w:rPr>
                <w:sz w:val="20"/>
                <w:szCs w:val="20"/>
              </w:rPr>
            </w:pPr>
            <w:r w:rsidRPr="00E91F05">
              <w:rPr>
                <w:sz w:val="20"/>
                <w:szCs w:val="20"/>
              </w:rPr>
              <w:t>Současný animovaný film 1, 2</w:t>
            </w:r>
          </w:p>
        </w:tc>
        <w:tc>
          <w:tcPr>
            <w:tcW w:w="2476" w:type="dxa"/>
            <w:gridSpan w:val="5"/>
            <w:tcBorders>
              <w:top w:val="nil"/>
            </w:tcBorders>
          </w:tcPr>
          <w:p w14:paraId="1796A370" w14:textId="77777777" w:rsidR="00E91F05" w:rsidRPr="00E91F05" w:rsidRDefault="00E91F05" w:rsidP="009E01A5">
            <w:pPr>
              <w:rPr>
                <w:sz w:val="20"/>
                <w:szCs w:val="20"/>
              </w:rPr>
            </w:pPr>
            <w:r w:rsidRPr="00E91F05">
              <w:rPr>
                <w:sz w:val="20"/>
                <w:szCs w:val="20"/>
              </w:rPr>
              <w:t>Animovaná tvorba (NMSP)</w:t>
            </w:r>
          </w:p>
        </w:tc>
        <w:tc>
          <w:tcPr>
            <w:tcW w:w="851" w:type="dxa"/>
            <w:gridSpan w:val="3"/>
            <w:tcBorders>
              <w:top w:val="nil"/>
            </w:tcBorders>
          </w:tcPr>
          <w:p w14:paraId="0908C60D" w14:textId="1AB69D02" w:rsidR="00E91F05" w:rsidRPr="00E91F05" w:rsidRDefault="00E91F05" w:rsidP="009E01A5">
            <w:pPr>
              <w:rPr>
                <w:sz w:val="20"/>
                <w:szCs w:val="20"/>
              </w:rPr>
            </w:pPr>
            <w:r w:rsidRPr="00E91F05">
              <w:rPr>
                <w:sz w:val="20"/>
                <w:szCs w:val="20"/>
              </w:rPr>
              <w:t>ZS/LS</w:t>
            </w:r>
          </w:p>
        </w:tc>
        <w:tc>
          <w:tcPr>
            <w:tcW w:w="1758" w:type="dxa"/>
            <w:gridSpan w:val="5"/>
            <w:tcBorders>
              <w:top w:val="nil"/>
            </w:tcBorders>
          </w:tcPr>
          <w:p w14:paraId="30A28357" w14:textId="4FC22674" w:rsidR="00E91F05" w:rsidRPr="00E91F05" w:rsidRDefault="00E91F05" w:rsidP="009E01A5">
            <w:pPr>
              <w:rPr>
                <w:sz w:val="20"/>
                <w:szCs w:val="20"/>
              </w:rPr>
            </w:pPr>
            <w:r w:rsidRPr="00E91F05">
              <w:rPr>
                <w:sz w:val="20"/>
                <w:szCs w:val="20"/>
              </w:rPr>
              <w:t>přednášející, garant</w:t>
            </w:r>
            <w:r w:rsidR="00F024F9">
              <w:rPr>
                <w:sz w:val="20"/>
                <w:szCs w:val="20"/>
              </w:rPr>
              <w:t xml:space="preserve"> předmětu</w:t>
            </w:r>
          </w:p>
        </w:tc>
        <w:tc>
          <w:tcPr>
            <w:tcW w:w="1973" w:type="dxa"/>
            <w:gridSpan w:val="4"/>
            <w:tcBorders>
              <w:top w:val="nil"/>
            </w:tcBorders>
          </w:tcPr>
          <w:p w14:paraId="6595774C" w14:textId="77777777" w:rsidR="00E91F05" w:rsidRPr="00E91F05" w:rsidRDefault="00E91F05" w:rsidP="005C2183">
            <w:pPr>
              <w:jc w:val="both"/>
              <w:rPr>
                <w:sz w:val="20"/>
                <w:szCs w:val="20"/>
              </w:rPr>
            </w:pPr>
          </w:p>
        </w:tc>
      </w:tr>
      <w:tr w:rsidR="00E91F05" w:rsidRPr="0016131F" w14:paraId="0102A879" w14:textId="77777777" w:rsidTr="00BA56E5">
        <w:trPr>
          <w:trHeight w:val="284"/>
        </w:trPr>
        <w:tc>
          <w:tcPr>
            <w:tcW w:w="2802" w:type="dxa"/>
            <w:gridSpan w:val="2"/>
            <w:tcBorders>
              <w:top w:val="nil"/>
            </w:tcBorders>
          </w:tcPr>
          <w:p w14:paraId="71187AF9" w14:textId="77777777" w:rsidR="00E91F05" w:rsidRPr="00E91F05" w:rsidRDefault="00E91F05" w:rsidP="009E01A5">
            <w:pPr>
              <w:rPr>
                <w:sz w:val="20"/>
                <w:szCs w:val="20"/>
              </w:rPr>
            </w:pPr>
            <w:r w:rsidRPr="00E91F05">
              <w:rPr>
                <w:sz w:val="20"/>
                <w:szCs w:val="20"/>
              </w:rPr>
              <w:t>Teorie oboru 1, 2</w:t>
            </w:r>
          </w:p>
        </w:tc>
        <w:tc>
          <w:tcPr>
            <w:tcW w:w="2476" w:type="dxa"/>
            <w:gridSpan w:val="5"/>
            <w:tcBorders>
              <w:top w:val="nil"/>
            </w:tcBorders>
          </w:tcPr>
          <w:p w14:paraId="5332874F" w14:textId="77777777" w:rsidR="00E91F05" w:rsidRPr="00E91F05" w:rsidRDefault="00E91F05" w:rsidP="009E01A5">
            <w:pPr>
              <w:rPr>
                <w:sz w:val="20"/>
                <w:szCs w:val="20"/>
              </w:rPr>
            </w:pPr>
            <w:r w:rsidRPr="00E91F05">
              <w:rPr>
                <w:sz w:val="20"/>
                <w:szCs w:val="20"/>
              </w:rPr>
              <w:t>Animovaná tvorba (NMSP)</w:t>
            </w:r>
          </w:p>
        </w:tc>
        <w:tc>
          <w:tcPr>
            <w:tcW w:w="851" w:type="dxa"/>
            <w:gridSpan w:val="3"/>
            <w:tcBorders>
              <w:top w:val="nil"/>
            </w:tcBorders>
          </w:tcPr>
          <w:p w14:paraId="547DCE6B" w14:textId="4E98B936" w:rsidR="00E91F05" w:rsidRPr="00E91F05" w:rsidRDefault="00E91F05" w:rsidP="009E01A5">
            <w:pPr>
              <w:rPr>
                <w:sz w:val="20"/>
                <w:szCs w:val="20"/>
              </w:rPr>
            </w:pPr>
            <w:r w:rsidRPr="00E91F05">
              <w:rPr>
                <w:sz w:val="20"/>
                <w:szCs w:val="20"/>
              </w:rPr>
              <w:t>ZS/LS</w:t>
            </w:r>
          </w:p>
        </w:tc>
        <w:tc>
          <w:tcPr>
            <w:tcW w:w="1758" w:type="dxa"/>
            <w:gridSpan w:val="5"/>
            <w:tcBorders>
              <w:top w:val="nil"/>
            </w:tcBorders>
          </w:tcPr>
          <w:p w14:paraId="7964CE36" w14:textId="4A8837DC" w:rsidR="00E91F05" w:rsidRPr="00E91F05" w:rsidRDefault="00E91F05" w:rsidP="009E01A5">
            <w:pPr>
              <w:rPr>
                <w:sz w:val="20"/>
                <w:szCs w:val="20"/>
              </w:rPr>
            </w:pPr>
            <w:r w:rsidRPr="00E91F05">
              <w:rPr>
                <w:sz w:val="20"/>
                <w:szCs w:val="20"/>
              </w:rPr>
              <w:t>přednášející, garant</w:t>
            </w:r>
            <w:r w:rsidR="00F024F9">
              <w:rPr>
                <w:sz w:val="20"/>
                <w:szCs w:val="20"/>
              </w:rPr>
              <w:t xml:space="preserve"> předmětu</w:t>
            </w:r>
          </w:p>
        </w:tc>
        <w:tc>
          <w:tcPr>
            <w:tcW w:w="1973" w:type="dxa"/>
            <w:gridSpan w:val="4"/>
            <w:tcBorders>
              <w:top w:val="nil"/>
            </w:tcBorders>
          </w:tcPr>
          <w:p w14:paraId="2B47EAAD" w14:textId="77777777" w:rsidR="00E91F05" w:rsidRPr="00E91F05" w:rsidRDefault="00E91F05" w:rsidP="005C2183">
            <w:pPr>
              <w:jc w:val="both"/>
              <w:rPr>
                <w:sz w:val="20"/>
                <w:szCs w:val="20"/>
              </w:rPr>
            </w:pPr>
          </w:p>
        </w:tc>
      </w:tr>
      <w:tr w:rsidR="00E91F05" w:rsidRPr="0016131F" w14:paraId="4758CE0A" w14:textId="77777777" w:rsidTr="00BA56E5">
        <w:trPr>
          <w:trHeight w:val="284"/>
        </w:trPr>
        <w:tc>
          <w:tcPr>
            <w:tcW w:w="2802" w:type="dxa"/>
            <w:gridSpan w:val="2"/>
            <w:tcBorders>
              <w:top w:val="nil"/>
            </w:tcBorders>
          </w:tcPr>
          <w:p w14:paraId="5E05D138" w14:textId="77777777" w:rsidR="00E91F05" w:rsidRPr="00E91F05" w:rsidRDefault="00E91F05" w:rsidP="009E01A5">
            <w:pPr>
              <w:rPr>
                <w:sz w:val="20"/>
                <w:szCs w:val="20"/>
              </w:rPr>
            </w:pPr>
            <w:r w:rsidRPr="00E91F05">
              <w:rPr>
                <w:sz w:val="20"/>
                <w:szCs w:val="20"/>
              </w:rPr>
              <w:t>Seminář k diplomové práci</w:t>
            </w:r>
          </w:p>
        </w:tc>
        <w:tc>
          <w:tcPr>
            <w:tcW w:w="2476" w:type="dxa"/>
            <w:gridSpan w:val="5"/>
            <w:tcBorders>
              <w:top w:val="nil"/>
            </w:tcBorders>
          </w:tcPr>
          <w:p w14:paraId="20383214" w14:textId="77777777" w:rsidR="00E91F05" w:rsidRPr="00E91F05" w:rsidRDefault="00E91F05" w:rsidP="009E01A5">
            <w:pPr>
              <w:rPr>
                <w:sz w:val="20"/>
                <w:szCs w:val="20"/>
              </w:rPr>
            </w:pPr>
            <w:r w:rsidRPr="00E91F05">
              <w:rPr>
                <w:sz w:val="20"/>
                <w:szCs w:val="20"/>
              </w:rPr>
              <w:t>Animovaná tvorba (NMSP)</w:t>
            </w:r>
          </w:p>
        </w:tc>
        <w:tc>
          <w:tcPr>
            <w:tcW w:w="851" w:type="dxa"/>
            <w:gridSpan w:val="3"/>
            <w:tcBorders>
              <w:top w:val="nil"/>
            </w:tcBorders>
          </w:tcPr>
          <w:p w14:paraId="26E5FB50" w14:textId="0DB5C8E2" w:rsidR="00E91F05" w:rsidRPr="00E91F05" w:rsidRDefault="00E91F05" w:rsidP="009E01A5">
            <w:pPr>
              <w:rPr>
                <w:sz w:val="20"/>
                <w:szCs w:val="20"/>
              </w:rPr>
            </w:pPr>
            <w:r w:rsidRPr="00E91F05">
              <w:rPr>
                <w:sz w:val="20"/>
                <w:szCs w:val="20"/>
              </w:rPr>
              <w:t>LS</w:t>
            </w:r>
          </w:p>
        </w:tc>
        <w:tc>
          <w:tcPr>
            <w:tcW w:w="1758" w:type="dxa"/>
            <w:gridSpan w:val="5"/>
            <w:tcBorders>
              <w:top w:val="nil"/>
            </w:tcBorders>
          </w:tcPr>
          <w:p w14:paraId="5FE701EE" w14:textId="67B042E9" w:rsidR="00E91F05" w:rsidRPr="00E91F05" w:rsidRDefault="00E91F05" w:rsidP="009E01A5">
            <w:pPr>
              <w:rPr>
                <w:sz w:val="20"/>
                <w:szCs w:val="20"/>
              </w:rPr>
            </w:pPr>
            <w:r w:rsidRPr="00E91F05">
              <w:rPr>
                <w:sz w:val="20"/>
                <w:szCs w:val="20"/>
              </w:rPr>
              <w:t>vede seminář, garant</w:t>
            </w:r>
            <w:r w:rsidR="00F024F9">
              <w:rPr>
                <w:sz w:val="20"/>
                <w:szCs w:val="20"/>
              </w:rPr>
              <w:t xml:space="preserve"> předmětu</w:t>
            </w:r>
          </w:p>
        </w:tc>
        <w:tc>
          <w:tcPr>
            <w:tcW w:w="1973" w:type="dxa"/>
            <w:gridSpan w:val="4"/>
            <w:tcBorders>
              <w:top w:val="nil"/>
            </w:tcBorders>
          </w:tcPr>
          <w:p w14:paraId="3C41E772" w14:textId="77777777" w:rsidR="00E91F05" w:rsidRPr="00E91F05" w:rsidRDefault="00E91F05" w:rsidP="005C2183">
            <w:pPr>
              <w:jc w:val="both"/>
              <w:rPr>
                <w:sz w:val="20"/>
                <w:szCs w:val="20"/>
              </w:rPr>
            </w:pPr>
          </w:p>
        </w:tc>
      </w:tr>
      <w:tr w:rsidR="00E91F05" w:rsidRPr="0016131F" w14:paraId="2663CF6B" w14:textId="77777777" w:rsidTr="00BA56E5">
        <w:trPr>
          <w:trHeight w:val="284"/>
        </w:trPr>
        <w:tc>
          <w:tcPr>
            <w:tcW w:w="2802" w:type="dxa"/>
            <w:gridSpan w:val="2"/>
            <w:tcBorders>
              <w:top w:val="nil"/>
            </w:tcBorders>
          </w:tcPr>
          <w:p w14:paraId="34E5365E" w14:textId="77777777" w:rsidR="00E91F05" w:rsidRPr="00E91F05" w:rsidRDefault="00E91F05" w:rsidP="009E01A5">
            <w:pPr>
              <w:rPr>
                <w:sz w:val="20"/>
                <w:szCs w:val="20"/>
              </w:rPr>
            </w:pPr>
            <w:r w:rsidRPr="00E91F05">
              <w:rPr>
                <w:sz w:val="20"/>
                <w:szCs w:val="20"/>
              </w:rPr>
              <w:t>Současný hraný film 1, 2</w:t>
            </w:r>
          </w:p>
        </w:tc>
        <w:tc>
          <w:tcPr>
            <w:tcW w:w="2476" w:type="dxa"/>
            <w:gridSpan w:val="5"/>
            <w:tcBorders>
              <w:top w:val="nil"/>
            </w:tcBorders>
          </w:tcPr>
          <w:p w14:paraId="58637ABB" w14:textId="77777777" w:rsidR="00E91F05" w:rsidRPr="00E91F05" w:rsidRDefault="00E91F05" w:rsidP="009E01A5">
            <w:pPr>
              <w:rPr>
                <w:sz w:val="20"/>
                <w:szCs w:val="20"/>
              </w:rPr>
            </w:pPr>
            <w:r w:rsidRPr="00E91F05">
              <w:rPr>
                <w:sz w:val="20"/>
                <w:szCs w:val="20"/>
              </w:rPr>
              <w:t>Animovaná tvorba (NMSP)</w:t>
            </w:r>
          </w:p>
        </w:tc>
        <w:tc>
          <w:tcPr>
            <w:tcW w:w="851" w:type="dxa"/>
            <w:gridSpan w:val="3"/>
            <w:tcBorders>
              <w:top w:val="nil"/>
            </w:tcBorders>
          </w:tcPr>
          <w:p w14:paraId="7B6835D1" w14:textId="14EA34F5" w:rsidR="00E91F05" w:rsidRPr="00E91F05" w:rsidRDefault="00E91F05" w:rsidP="009E01A5">
            <w:pPr>
              <w:rPr>
                <w:sz w:val="20"/>
                <w:szCs w:val="20"/>
              </w:rPr>
            </w:pPr>
            <w:r w:rsidRPr="00E91F05">
              <w:rPr>
                <w:sz w:val="20"/>
                <w:szCs w:val="20"/>
              </w:rPr>
              <w:t>ZS/LS</w:t>
            </w:r>
          </w:p>
        </w:tc>
        <w:tc>
          <w:tcPr>
            <w:tcW w:w="1758" w:type="dxa"/>
            <w:gridSpan w:val="5"/>
            <w:tcBorders>
              <w:top w:val="nil"/>
            </w:tcBorders>
          </w:tcPr>
          <w:p w14:paraId="67E5839E" w14:textId="0AE798A2" w:rsidR="00E91F05" w:rsidRPr="00E91F05" w:rsidRDefault="00E91F05" w:rsidP="009E01A5">
            <w:pPr>
              <w:rPr>
                <w:sz w:val="20"/>
                <w:szCs w:val="20"/>
              </w:rPr>
            </w:pPr>
            <w:r w:rsidRPr="00E91F05">
              <w:rPr>
                <w:sz w:val="20"/>
                <w:szCs w:val="20"/>
              </w:rPr>
              <w:t>přednášející, garant</w:t>
            </w:r>
            <w:r w:rsidR="00F024F9">
              <w:rPr>
                <w:sz w:val="20"/>
                <w:szCs w:val="20"/>
              </w:rPr>
              <w:t xml:space="preserve"> předmětu</w:t>
            </w:r>
          </w:p>
        </w:tc>
        <w:tc>
          <w:tcPr>
            <w:tcW w:w="1973" w:type="dxa"/>
            <w:gridSpan w:val="4"/>
            <w:tcBorders>
              <w:top w:val="nil"/>
            </w:tcBorders>
          </w:tcPr>
          <w:p w14:paraId="6AF7256E" w14:textId="77777777" w:rsidR="00E91F05" w:rsidRPr="00E91F05" w:rsidRDefault="00E91F05" w:rsidP="005C2183">
            <w:pPr>
              <w:jc w:val="both"/>
              <w:rPr>
                <w:sz w:val="20"/>
                <w:szCs w:val="20"/>
              </w:rPr>
            </w:pPr>
          </w:p>
        </w:tc>
      </w:tr>
      <w:tr w:rsidR="00E91F05" w14:paraId="018B4E01" w14:textId="77777777" w:rsidTr="00BA56E5">
        <w:tc>
          <w:tcPr>
            <w:tcW w:w="9860" w:type="dxa"/>
            <w:gridSpan w:val="19"/>
            <w:shd w:val="clear" w:color="auto" w:fill="F7CAAC"/>
          </w:tcPr>
          <w:p w14:paraId="5E19096C" w14:textId="77777777" w:rsidR="00E91F05" w:rsidRPr="00E91F05" w:rsidRDefault="00E91F05" w:rsidP="005C2183">
            <w:pPr>
              <w:jc w:val="both"/>
              <w:rPr>
                <w:sz w:val="20"/>
                <w:szCs w:val="20"/>
              </w:rPr>
            </w:pPr>
            <w:r w:rsidRPr="00E91F05">
              <w:rPr>
                <w:b/>
                <w:sz w:val="20"/>
                <w:szCs w:val="20"/>
              </w:rPr>
              <w:t xml:space="preserve">Údaje o vzdělání na VŠ </w:t>
            </w:r>
          </w:p>
        </w:tc>
      </w:tr>
      <w:tr w:rsidR="00E91F05" w14:paraId="7E6FA60D" w14:textId="77777777" w:rsidTr="00504EBF">
        <w:trPr>
          <w:trHeight w:val="411"/>
        </w:trPr>
        <w:tc>
          <w:tcPr>
            <w:tcW w:w="9860" w:type="dxa"/>
            <w:gridSpan w:val="19"/>
          </w:tcPr>
          <w:p w14:paraId="15BF76E8" w14:textId="60A2EB1C" w:rsidR="00E91F05" w:rsidRPr="00E91F05" w:rsidRDefault="00E91F05" w:rsidP="005C2183">
            <w:pPr>
              <w:rPr>
                <w:sz w:val="20"/>
                <w:szCs w:val="20"/>
              </w:rPr>
            </w:pPr>
            <w:r w:rsidRPr="00E91F05">
              <w:rPr>
                <w:sz w:val="20"/>
                <w:szCs w:val="20"/>
              </w:rPr>
              <w:t xml:space="preserve">2013: </w:t>
            </w:r>
            <w:r w:rsidR="00A42BE7" w:rsidRPr="00E91F05">
              <w:rPr>
                <w:sz w:val="20"/>
                <w:szCs w:val="20"/>
              </w:rPr>
              <w:t>Univerzita Tomáše Bati ve Zlíně, Fakulta multimediálních komunikací</w:t>
            </w:r>
            <w:r w:rsidR="00A42BE7">
              <w:rPr>
                <w:sz w:val="20"/>
                <w:szCs w:val="20"/>
              </w:rPr>
              <w:t>,</w:t>
            </w:r>
            <w:r w:rsidR="00A42BE7" w:rsidRPr="00E91F05">
              <w:rPr>
                <w:sz w:val="20"/>
                <w:szCs w:val="20"/>
              </w:rPr>
              <w:t xml:space="preserve"> </w:t>
            </w:r>
            <w:r w:rsidRPr="00E91F05">
              <w:rPr>
                <w:sz w:val="20"/>
                <w:szCs w:val="20"/>
              </w:rPr>
              <w:t>Multimédia a design, Ph.D. </w:t>
            </w:r>
          </w:p>
          <w:p w14:paraId="6D41553B" w14:textId="347C3B43" w:rsidR="00A42BE7" w:rsidRPr="00823D4A" w:rsidRDefault="00A42BE7" w:rsidP="005C2183">
            <w:pPr>
              <w:jc w:val="both"/>
              <w:rPr>
                <w:sz w:val="20"/>
                <w:szCs w:val="20"/>
              </w:rPr>
            </w:pPr>
            <w:r w:rsidRPr="00E91F05">
              <w:rPr>
                <w:sz w:val="20"/>
                <w:szCs w:val="20"/>
              </w:rPr>
              <w:t>2008: Univerzita Palackého v Olomouci, Filozofická fakulta</w:t>
            </w:r>
            <w:r>
              <w:rPr>
                <w:sz w:val="20"/>
                <w:szCs w:val="20"/>
              </w:rPr>
              <w:t xml:space="preserve">, </w:t>
            </w:r>
            <w:r w:rsidRPr="00E91F05">
              <w:rPr>
                <w:sz w:val="20"/>
                <w:szCs w:val="20"/>
              </w:rPr>
              <w:t>Teorie a dějiny dramatických umění,</w:t>
            </w:r>
            <w:r>
              <w:rPr>
                <w:sz w:val="20"/>
                <w:szCs w:val="20"/>
              </w:rPr>
              <w:t xml:space="preserve"> </w:t>
            </w:r>
            <w:r w:rsidRPr="00E91F05">
              <w:rPr>
                <w:sz w:val="20"/>
                <w:szCs w:val="20"/>
              </w:rPr>
              <w:t>Mgr.</w:t>
            </w:r>
          </w:p>
        </w:tc>
      </w:tr>
      <w:tr w:rsidR="00E91F05" w14:paraId="334626EB" w14:textId="77777777" w:rsidTr="00BA56E5">
        <w:tc>
          <w:tcPr>
            <w:tcW w:w="9860" w:type="dxa"/>
            <w:gridSpan w:val="19"/>
            <w:shd w:val="clear" w:color="auto" w:fill="F7CAAC"/>
          </w:tcPr>
          <w:p w14:paraId="1C423709" w14:textId="77777777" w:rsidR="00E91F05" w:rsidRPr="00E91F05" w:rsidRDefault="00E91F05" w:rsidP="005C2183">
            <w:pPr>
              <w:jc w:val="both"/>
              <w:rPr>
                <w:b/>
                <w:sz w:val="20"/>
                <w:szCs w:val="20"/>
              </w:rPr>
            </w:pPr>
            <w:r w:rsidRPr="00E91F05">
              <w:rPr>
                <w:b/>
                <w:sz w:val="20"/>
                <w:szCs w:val="20"/>
              </w:rPr>
              <w:t>Údaje o odborném působení od absolvování VŠ</w:t>
            </w:r>
          </w:p>
        </w:tc>
      </w:tr>
      <w:tr w:rsidR="00E91F05" w:rsidRPr="009B6AE3" w14:paraId="3264A2DF" w14:textId="77777777" w:rsidTr="00BA56E5">
        <w:trPr>
          <w:trHeight w:val="825"/>
        </w:trPr>
        <w:tc>
          <w:tcPr>
            <w:tcW w:w="9860" w:type="dxa"/>
            <w:gridSpan w:val="19"/>
          </w:tcPr>
          <w:p w14:paraId="5BF232AE" w14:textId="77777777" w:rsidR="003556EA" w:rsidRPr="00E91F05" w:rsidRDefault="003556EA" w:rsidP="009F232D">
            <w:pPr>
              <w:rPr>
                <w:sz w:val="20"/>
                <w:szCs w:val="20"/>
              </w:rPr>
            </w:pPr>
            <w:proofErr w:type="gramStart"/>
            <w:r w:rsidRPr="00E91F05">
              <w:rPr>
                <w:sz w:val="20"/>
                <w:szCs w:val="20"/>
              </w:rPr>
              <w:t>2022-dosud</w:t>
            </w:r>
            <w:proofErr w:type="gramEnd"/>
            <w:r w:rsidRPr="00E91F05">
              <w:rPr>
                <w:sz w:val="20"/>
                <w:szCs w:val="20"/>
              </w:rPr>
              <w:t>: Člen Rady Státního fondu kinematografie ČR</w:t>
            </w:r>
          </w:p>
          <w:p w14:paraId="39F98202" w14:textId="77777777" w:rsidR="009F232D" w:rsidRDefault="003556EA" w:rsidP="009F232D">
            <w:pPr>
              <w:rPr>
                <w:sz w:val="20"/>
                <w:szCs w:val="20"/>
              </w:rPr>
            </w:pPr>
            <w:proofErr w:type="gramStart"/>
            <w:r w:rsidRPr="00E91F05">
              <w:rPr>
                <w:sz w:val="20"/>
                <w:szCs w:val="20"/>
              </w:rPr>
              <w:t>2021-dosud</w:t>
            </w:r>
            <w:proofErr w:type="gramEnd"/>
            <w:r w:rsidRPr="00E91F05">
              <w:rPr>
                <w:sz w:val="20"/>
                <w:szCs w:val="20"/>
              </w:rPr>
              <w:t xml:space="preserve">: Univerzita Tomáše Bati ve Zlíně, Fakulta multimediálních komunikací, proděkan pro tvůrčí činnosti </w:t>
            </w:r>
          </w:p>
          <w:p w14:paraId="75A6C696" w14:textId="3984E2B1" w:rsidR="003556EA" w:rsidRPr="00E91F05" w:rsidRDefault="003556EA" w:rsidP="009F232D">
            <w:pPr>
              <w:rPr>
                <w:sz w:val="20"/>
                <w:szCs w:val="20"/>
              </w:rPr>
            </w:pPr>
            <w:r w:rsidRPr="00E91F05">
              <w:rPr>
                <w:sz w:val="20"/>
                <w:szCs w:val="20"/>
              </w:rPr>
              <w:t>a doktorské studium</w:t>
            </w:r>
          </w:p>
          <w:p w14:paraId="1113DCF2" w14:textId="77777777" w:rsidR="003556EA" w:rsidRPr="00E91F05" w:rsidRDefault="003556EA" w:rsidP="009F232D">
            <w:pPr>
              <w:rPr>
                <w:sz w:val="20"/>
                <w:szCs w:val="20"/>
              </w:rPr>
            </w:pPr>
            <w:proofErr w:type="gramStart"/>
            <w:r w:rsidRPr="00E91F05">
              <w:rPr>
                <w:sz w:val="20"/>
                <w:szCs w:val="20"/>
              </w:rPr>
              <w:t>2018-dosud</w:t>
            </w:r>
            <w:proofErr w:type="gramEnd"/>
            <w:r w:rsidRPr="00E91F05">
              <w:rPr>
                <w:sz w:val="20"/>
                <w:szCs w:val="20"/>
              </w:rPr>
              <w:t>: Člen Rady animovaného filmu (ČR) a člen jejího prezídia</w:t>
            </w:r>
          </w:p>
          <w:p w14:paraId="0418356F" w14:textId="77777777" w:rsidR="003556EA" w:rsidRPr="00E91F05" w:rsidRDefault="003556EA" w:rsidP="009F232D">
            <w:pPr>
              <w:rPr>
                <w:sz w:val="20"/>
                <w:szCs w:val="20"/>
              </w:rPr>
            </w:pPr>
            <w:r w:rsidRPr="00E91F05">
              <w:rPr>
                <w:sz w:val="20"/>
                <w:szCs w:val="20"/>
              </w:rPr>
              <w:t>2017-2022: Expert Státního fondu kinematografie ČR</w:t>
            </w:r>
          </w:p>
          <w:p w14:paraId="14A83176" w14:textId="77777777" w:rsidR="001F7D3F" w:rsidRPr="00E91F05" w:rsidRDefault="001F7D3F" w:rsidP="001F7D3F">
            <w:pPr>
              <w:rPr>
                <w:sz w:val="20"/>
                <w:szCs w:val="20"/>
              </w:rPr>
            </w:pPr>
            <w:proofErr w:type="gramStart"/>
            <w:r w:rsidRPr="00E91F05">
              <w:rPr>
                <w:sz w:val="20"/>
                <w:szCs w:val="20"/>
              </w:rPr>
              <w:t>2013-dosud</w:t>
            </w:r>
            <w:proofErr w:type="gramEnd"/>
            <w:r w:rsidRPr="00E91F05">
              <w:rPr>
                <w:sz w:val="20"/>
                <w:szCs w:val="20"/>
              </w:rPr>
              <w:t>: Univerzita Tomáše Bati ve Zlíně, Fakulta multimediálních komunikací, vedoucí ateliéru Animovaná tvorba</w:t>
            </w:r>
          </w:p>
          <w:p w14:paraId="24138BAA" w14:textId="77777777" w:rsidR="003556EA" w:rsidRPr="00E91F05" w:rsidRDefault="003556EA" w:rsidP="009F232D">
            <w:pPr>
              <w:rPr>
                <w:sz w:val="20"/>
                <w:szCs w:val="20"/>
              </w:rPr>
            </w:pPr>
            <w:r w:rsidRPr="00E91F05">
              <w:rPr>
                <w:sz w:val="20"/>
                <w:szCs w:val="20"/>
              </w:rPr>
              <w:t>2012-2019: Česká televize Brno, psaní dramaturgických posudků na původní českou tvorbu</w:t>
            </w:r>
          </w:p>
          <w:p w14:paraId="312E5424" w14:textId="77777777" w:rsidR="003556EA" w:rsidRPr="00E91F05" w:rsidRDefault="003556EA" w:rsidP="009F232D">
            <w:pPr>
              <w:rPr>
                <w:sz w:val="20"/>
                <w:szCs w:val="20"/>
              </w:rPr>
            </w:pPr>
            <w:r w:rsidRPr="00E91F05">
              <w:rPr>
                <w:sz w:val="20"/>
                <w:szCs w:val="20"/>
              </w:rPr>
              <w:t>2010-2016: FILMART, Arcidiecézní muzeum Olomouc, dramaturg a vedoucí filmového klubu</w:t>
            </w:r>
          </w:p>
          <w:p w14:paraId="78AD7B6B" w14:textId="78AAD87F" w:rsidR="00E91F05" w:rsidRPr="00823D4A" w:rsidRDefault="00E91F05" w:rsidP="00823D4A">
            <w:pPr>
              <w:rPr>
                <w:sz w:val="20"/>
                <w:szCs w:val="20"/>
              </w:rPr>
            </w:pPr>
            <w:r w:rsidRPr="00E91F05">
              <w:rPr>
                <w:sz w:val="20"/>
                <w:szCs w:val="20"/>
              </w:rPr>
              <w:t>2009-2012: Filmová škola Zlín, pedagog</w:t>
            </w:r>
          </w:p>
        </w:tc>
      </w:tr>
      <w:tr w:rsidR="00E91F05" w14:paraId="10250BBD" w14:textId="77777777" w:rsidTr="00BA56E5">
        <w:trPr>
          <w:trHeight w:val="250"/>
        </w:trPr>
        <w:tc>
          <w:tcPr>
            <w:tcW w:w="9860" w:type="dxa"/>
            <w:gridSpan w:val="19"/>
            <w:shd w:val="clear" w:color="auto" w:fill="F7CAAC"/>
          </w:tcPr>
          <w:p w14:paraId="59C9072C" w14:textId="77777777" w:rsidR="00E91F05" w:rsidRPr="00E91F05" w:rsidRDefault="00E91F05" w:rsidP="005C2183">
            <w:pPr>
              <w:jc w:val="both"/>
              <w:rPr>
                <w:sz w:val="20"/>
                <w:szCs w:val="20"/>
              </w:rPr>
            </w:pPr>
            <w:r w:rsidRPr="00E91F05">
              <w:rPr>
                <w:b/>
                <w:sz w:val="20"/>
                <w:szCs w:val="20"/>
              </w:rPr>
              <w:t>Zkušenosti s vedením kvalifikačních a rigorózních prací</w:t>
            </w:r>
          </w:p>
        </w:tc>
      </w:tr>
      <w:tr w:rsidR="00E91F05" w14:paraId="2B2CFABA" w14:textId="77777777" w:rsidTr="00BA56E5">
        <w:trPr>
          <w:trHeight w:val="459"/>
        </w:trPr>
        <w:tc>
          <w:tcPr>
            <w:tcW w:w="9860" w:type="dxa"/>
            <w:gridSpan w:val="19"/>
          </w:tcPr>
          <w:p w14:paraId="4AB025C9" w14:textId="581C2F31" w:rsidR="00E91F05" w:rsidRPr="00E91F05" w:rsidRDefault="00E91F05" w:rsidP="005C2183">
            <w:pPr>
              <w:jc w:val="both"/>
              <w:rPr>
                <w:sz w:val="20"/>
                <w:szCs w:val="20"/>
              </w:rPr>
            </w:pPr>
            <w:r w:rsidRPr="00E91F05">
              <w:rPr>
                <w:sz w:val="20"/>
                <w:szCs w:val="20"/>
              </w:rPr>
              <w:t>Bakalářské práce: 6</w:t>
            </w:r>
            <w:ins w:id="58" w:author="Hana Ponížilová" w:date="2023-05-26T12:56:00Z">
              <w:r w:rsidR="000C629E">
                <w:rPr>
                  <w:sz w:val="20"/>
                  <w:szCs w:val="20"/>
                </w:rPr>
                <w:t>2</w:t>
              </w:r>
            </w:ins>
          </w:p>
          <w:p w14:paraId="23270664" w14:textId="3E1AEDB4" w:rsidR="00E91F05" w:rsidRPr="00E91F05" w:rsidRDefault="00E91F05" w:rsidP="005C2183">
            <w:pPr>
              <w:jc w:val="both"/>
              <w:rPr>
                <w:sz w:val="20"/>
                <w:szCs w:val="20"/>
              </w:rPr>
            </w:pPr>
            <w:r w:rsidRPr="00E91F05">
              <w:rPr>
                <w:sz w:val="20"/>
                <w:szCs w:val="20"/>
              </w:rPr>
              <w:t xml:space="preserve">Diplomové práce: </w:t>
            </w:r>
            <w:ins w:id="59" w:author="Hana Ponížilová" w:date="2023-05-26T12:56:00Z">
              <w:r w:rsidR="000C629E">
                <w:rPr>
                  <w:sz w:val="20"/>
                  <w:szCs w:val="20"/>
                </w:rPr>
                <w:t>40</w:t>
              </w:r>
            </w:ins>
          </w:p>
        </w:tc>
      </w:tr>
      <w:tr w:rsidR="00BA56E5" w:rsidRPr="0067136C" w14:paraId="24A3793F" w14:textId="77777777" w:rsidTr="009E01A5">
        <w:trPr>
          <w:cantSplit/>
        </w:trPr>
        <w:tc>
          <w:tcPr>
            <w:tcW w:w="3435" w:type="dxa"/>
            <w:gridSpan w:val="4"/>
            <w:tcBorders>
              <w:top w:val="single" w:sz="12" w:space="0" w:color="auto"/>
            </w:tcBorders>
            <w:shd w:val="clear" w:color="auto" w:fill="F7CAAC"/>
          </w:tcPr>
          <w:p w14:paraId="017AFCEF" w14:textId="77777777" w:rsidR="00BA56E5" w:rsidRPr="0067136C" w:rsidRDefault="00BA56E5" w:rsidP="009E01A5">
            <w:pPr>
              <w:rPr>
                <w:sz w:val="20"/>
                <w:szCs w:val="20"/>
              </w:rPr>
            </w:pPr>
            <w:r w:rsidRPr="0067136C">
              <w:rPr>
                <w:b/>
                <w:sz w:val="20"/>
                <w:szCs w:val="20"/>
              </w:rPr>
              <w:t xml:space="preserve">Obor habilitačního řízení </w:t>
            </w:r>
          </w:p>
        </w:tc>
        <w:tc>
          <w:tcPr>
            <w:tcW w:w="2026" w:type="dxa"/>
            <w:gridSpan w:val="4"/>
            <w:tcBorders>
              <w:top w:val="single" w:sz="12" w:space="0" w:color="auto"/>
            </w:tcBorders>
            <w:shd w:val="clear" w:color="auto" w:fill="F7CAAC"/>
          </w:tcPr>
          <w:p w14:paraId="66461924" w14:textId="77777777" w:rsidR="00BA56E5" w:rsidRPr="0067136C" w:rsidRDefault="00BA56E5" w:rsidP="009E01A5">
            <w:pPr>
              <w:rPr>
                <w:sz w:val="20"/>
                <w:szCs w:val="20"/>
              </w:rPr>
            </w:pPr>
            <w:r w:rsidRPr="0067136C">
              <w:rPr>
                <w:b/>
                <w:sz w:val="20"/>
                <w:szCs w:val="20"/>
              </w:rPr>
              <w:t>Rok udělení hodnosti</w:t>
            </w:r>
          </w:p>
        </w:tc>
        <w:tc>
          <w:tcPr>
            <w:tcW w:w="2227" w:type="dxa"/>
            <w:gridSpan w:val="4"/>
            <w:tcBorders>
              <w:top w:val="single" w:sz="12" w:space="0" w:color="auto"/>
              <w:right w:val="single" w:sz="12" w:space="0" w:color="auto"/>
            </w:tcBorders>
            <w:shd w:val="clear" w:color="auto" w:fill="F7CAAC"/>
          </w:tcPr>
          <w:p w14:paraId="2A3F5C63" w14:textId="77777777" w:rsidR="00BA56E5" w:rsidRPr="0067136C" w:rsidRDefault="00BA56E5" w:rsidP="009E01A5">
            <w:pPr>
              <w:rPr>
                <w:sz w:val="20"/>
                <w:szCs w:val="20"/>
              </w:rPr>
            </w:pPr>
            <w:r w:rsidRPr="0067136C">
              <w:rPr>
                <w:b/>
                <w:sz w:val="20"/>
                <w:szCs w:val="20"/>
              </w:rPr>
              <w:t>Řízení konáno na VŠ</w:t>
            </w:r>
          </w:p>
        </w:tc>
        <w:tc>
          <w:tcPr>
            <w:tcW w:w="2172" w:type="dxa"/>
            <w:gridSpan w:val="7"/>
            <w:tcBorders>
              <w:top w:val="single" w:sz="12" w:space="0" w:color="auto"/>
              <w:left w:val="single" w:sz="12" w:space="0" w:color="auto"/>
            </w:tcBorders>
            <w:shd w:val="clear" w:color="auto" w:fill="F7CAAC"/>
          </w:tcPr>
          <w:p w14:paraId="5BC80CE4" w14:textId="77777777" w:rsidR="00BA56E5" w:rsidRPr="0067136C" w:rsidRDefault="00BA56E5" w:rsidP="005C2183">
            <w:pPr>
              <w:jc w:val="both"/>
              <w:rPr>
                <w:b/>
                <w:sz w:val="20"/>
                <w:szCs w:val="20"/>
              </w:rPr>
            </w:pPr>
            <w:r w:rsidRPr="0067136C">
              <w:rPr>
                <w:b/>
                <w:sz w:val="20"/>
                <w:szCs w:val="20"/>
              </w:rPr>
              <w:t>Ohlasy publikací</w:t>
            </w:r>
          </w:p>
        </w:tc>
      </w:tr>
      <w:tr w:rsidR="00BA56E5" w:rsidRPr="0067136C" w14:paraId="2AC16F36" w14:textId="77777777" w:rsidTr="009E01A5">
        <w:trPr>
          <w:cantSplit/>
        </w:trPr>
        <w:tc>
          <w:tcPr>
            <w:tcW w:w="3435" w:type="dxa"/>
            <w:gridSpan w:val="4"/>
          </w:tcPr>
          <w:p w14:paraId="2E6F2760" w14:textId="77777777" w:rsidR="00BA56E5" w:rsidRPr="0067136C" w:rsidRDefault="00BA56E5" w:rsidP="009E01A5">
            <w:pPr>
              <w:rPr>
                <w:sz w:val="20"/>
                <w:szCs w:val="20"/>
              </w:rPr>
            </w:pPr>
          </w:p>
        </w:tc>
        <w:tc>
          <w:tcPr>
            <w:tcW w:w="2026" w:type="dxa"/>
            <w:gridSpan w:val="4"/>
          </w:tcPr>
          <w:p w14:paraId="79465E45" w14:textId="77777777" w:rsidR="00BA56E5" w:rsidRPr="0067136C" w:rsidRDefault="00BA56E5" w:rsidP="009E01A5">
            <w:pPr>
              <w:rPr>
                <w:sz w:val="20"/>
                <w:szCs w:val="20"/>
              </w:rPr>
            </w:pPr>
          </w:p>
        </w:tc>
        <w:tc>
          <w:tcPr>
            <w:tcW w:w="2227" w:type="dxa"/>
            <w:gridSpan w:val="4"/>
            <w:tcBorders>
              <w:right w:val="single" w:sz="12" w:space="0" w:color="auto"/>
            </w:tcBorders>
          </w:tcPr>
          <w:p w14:paraId="1B9B7973" w14:textId="77777777" w:rsidR="00BA56E5" w:rsidRPr="0067136C" w:rsidRDefault="00BA56E5" w:rsidP="009E01A5">
            <w:pPr>
              <w:rPr>
                <w:sz w:val="20"/>
                <w:szCs w:val="20"/>
              </w:rPr>
            </w:pPr>
          </w:p>
        </w:tc>
        <w:tc>
          <w:tcPr>
            <w:tcW w:w="567" w:type="dxa"/>
            <w:gridSpan w:val="4"/>
            <w:tcBorders>
              <w:left w:val="single" w:sz="12" w:space="0" w:color="auto"/>
            </w:tcBorders>
            <w:shd w:val="clear" w:color="auto" w:fill="F7CAAC"/>
          </w:tcPr>
          <w:p w14:paraId="368EF856" w14:textId="77777777" w:rsidR="00BA56E5" w:rsidRPr="0067136C" w:rsidRDefault="00BA56E5" w:rsidP="005C2183">
            <w:pPr>
              <w:jc w:val="both"/>
              <w:rPr>
                <w:sz w:val="20"/>
                <w:szCs w:val="20"/>
              </w:rPr>
            </w:pPr>
            <w:proofErr w:type="spellStart"/>
            <w:r w:rsidRPr="0067136C">
              <w:rPr>
                <w:b/>
                <w:sz w:val="20"/>
                <w:szCs w:val="20"/>
              </w:rPr>
              <w:t>WoS</w:t>
            </w:r>
            <w:proofErr w:type="spellEnd"/>
          </w:p>
        </w:tc>
        <w:tc>
          <w:tcPr>
            <w:tcW w:w="850" w:type="dxa"/>
            <w:gridSpan w:val="2"/>
            <w:shd w:val="clear" w:color="auto" w:fill="F7CAAC"/>
          </w:tcPr>
          <w:p w14:paraId="25D9C0A1" w14:textId="77777777" w:rsidR="00BA56E5" w:rsidRPr="0067136C" w:rsidRDefault="00BA56E5" w:rsidP="005C2183">
            <w:pPr>
              <w:jc w:val="both"/>
              <w:rPr>
                <w:sz w:val="20"/>
                <w:szCs w:val="20"/>
              </w:rPr>
            </w:pPr>
            <w:proofErr w:type="spellStart"/>
            <w:r w:rsidRPr="0067136C">
              <w:rPr>
                <w:b/>
                <w:sz w:val="20"/>
                <w:szCs w:val="20"/>
              </w:rPr>
              <w:t>Scopus</w:t>
            </w:r>
            <w:proofErr w:type="spellEnd"/>
          </w:p>
        </w:tc>
        <w:tc>
          <w:tcPr>
            <w:tcW w:w="755" w:type="dxa"/>
            <w:shd w:val="clear" w:color="auto" w:fill="F7CAAC"/>
          </w:tcPr>
          <w:p w14:paraId="2DBF9B9C" w14:textId="77777777" w:rsidR="00BA56E5" w:rsidRPr="0067136C" w:rsidRDefault="00BA56E5" w:rsidP="005C2183">
            <w:pPr>
              <w:jc w:val="both"/>
              <w:rPr>
                <w:sz w:val="20"/>
                <w:szCs w:val="20"/>
              </w:rPr>
            </w:pPr>
            <w:r w:rsidRPr="0067136C">
              <w:rPr>
                <w:b/>
                <w:sz w:val="20"/>
                <w:szCs w:val="20"/>
              </w:rPr>
              <w:t>ostatní</w:t>
            </w:r>
          </w:p>
        </w:tc>
      </w:tr>
      <w:tr w:rsidR="00BA56E5" w:rsidRPr="0067136C" w14:paraId="6741CA24" w14:textId="77777777" w:rsidTr="009E01A5">
        <w:trPr>
          <w:cantSplit/>
          <w:trHeight w:val="70"/>
        </w:trPr>
        <w:tc>
          <w:tcPr>
            <w:tcW w:w="3435" w:type="dxa"/>
            <w:gridSpan w:val="4"/>
            <w:shd w:val="clear" w:color="auto" w:fill="F7CAAC"/>
          </w:tcPr>
          <w:p w14:paraId="59D445A7" w14:textId="77777777" w:rsidR="00BA56E5" w:rsidRPr="0067136C" w:rsidRDefault="00BA56E5" w:rsidP="009E01A5">
            <w:pPr>
              <w:rPr>
                <w:sz w:val="20"/>
                <w:szCs w:val="20"/>
              </w:rPr>
            </w:pPr>
            <w:r w:rsidRPr="0067136C">
              <w:rPr>
                <w:b/>
                <w:sz w:val="20"/>
                <w:szCs w:val="20"/>
              </w:rPr>
              <w:t>Obor jmenovacího řízení</w:t>
            </w:r>
          </w:p>
        </w:tc>
        <w:tc>
          <w:tcPr>
            <w:tcW w:w="2026" w:type="dxa"/>
            <w:gridSpan w:val="4"/>
            <w:shd w:val="clear" w:color="auto" w:fill="F7CAAC"/>
          </w:tcPr>
          <w:p w14:paraId="3F810C1B" w14:textId="77777777" w:rsidR="00BA56E5" w:rsidRPr="0067136C" w:rsidRDefault="00BA56E5" w:rsidP="009E01A5">
            <w:pPr>
              <w:rPr>
                <w:sz w:val="20"/>
                <w:szCs w:val="20"/>
              </w:rPr>
            </w:pPr>
            <w:r w:rsidRPr="0067136C">
              <w:rPr>
                <w:b/>
                <w:sz w:val="20"/>
                <w:szCs w:val="20"/>
              </w:rPr>
              <w:t>Rok udělení hodnosti</w:t>
            </w:r>
          </w:p>
        </w:tc>
        <w:tc>
          <w:tcPr>
            <w:tcW w:w="2227" w:type="dxa"/>
            <w:gridSpan w:val="4"/>
            <w:tcBorders>
              <w:right w:val="single" w:sz="12" w:space="0" w:color="auto"/>
            </w:tcBorders>
            <w:shd w:val="clear" w:color="auto" w:fill="F7CAAC"/>
          </w:tcPr>
          <w:p w14:paraId="54BA4BFD" w14:textId="77777777" w:rsidR="00BA56E5" w:rsidRPr="0067136C" w:rsidRDefault="00BA56E5" w:rsidP="009E01A5">
            <w:pPr>
              <w:rPr>
                <w:sz w:val="20"/>
                <w:szCs w:val="20"/>
              </w:rPr>
            </w:pPr>
            <w:r w:rsidRPr="0067136C">
              <w:rPr>
                <w:b/>
                <w:sz w:val="20"/>
                <w:szCs w:val="20"/>
              </w:rPr>
              <w:t>Řízení konáno na VŠ</w:t>
            </w:r>
          </w:p>
        </w:tc>
        <w:tc>
          <w:tcPr>
            <w:tcW w:w="567" w:type="dxa"/>
            <w:gridSpan w:val="4"/>
            <w:tcBorders>
              <w:left w:val="single" w:sz="12" w:space="0" w:color="auto"/>
            </w:tcBorders>
          </w:tcPr>
          <w:p w14:paraId="0A01FD22" w14:textId="77777777" w:rsidR="00BA56E5" w:rsidRPr="0067136C" w:rsidRDefault="00BA56E5" w:rsidP="005C2183">
            <w:pPr>
              <w:jc w:val="both"/>
              <w:rPr>
                <w:b/>
                <w:sz w:val="20"/>
                <w:szCs w:val="20"/>
              </w:rPr>
            </w:pPr>
          </w:p>
        </w:tc>
        <w:tc>
          <w:tcPr>
            <w:tcW w:w="850" w:type="dxa"/>
            <w:gridSpan w:val="2"/>
          </w:tcPr>
          <w:p w14:paraId="0958BB20" w14:textId="77777777" w:rsidR="00BA56E5" w:rsidRPr="0067136C" w:rsidRDefault="00BA56E5" w:rsidP="005C2183">
            <w:pPr>
              <w:jc w:val="both"/>
              <w:rPr>
                <w:b/>
                <w:sz w:val="20"/>
                <w:szCs w:val="20"/>
              </w:rPr>
            </w:pPr>
          </w:p>
        </w:tc>
        <w:tc>
          <w:tcPr>
            <w:tcW w:w="755" w:type="dxa"/>
          </w:tcPr>
          <w:p w14:paraId="2C0F6FD3" w14:textId="77777777" w:rsidR="00BA56E5" w:rsidRPr="0067136C" w:rsidRDefault="00BA56E5" w:rsidP="005C2183">
            <w:pPr>
              <w:jc w:val="both"/>
              <w:rPr>
                <w:b/>
                <w:sz w:val="20"/>
                <w:szCs w:val="20"/>
              </w:rPr>
            </w:pPr>
          </w:p>
        </w:tc>
      </w:tr>
      <w:tr w:rsidR="00BA56E5" w:rsidRPr="0067136C" w14:paraId="2F96C4C5" w14:textId="77777777" w:rsidTr="00BA56E5">
        <w:trPr>
          <w:trHeight w:val="205"/>
        </w:trPr>
        <w:tc>
          <w:tcPr>
            <w:tcW w:w="3577" w:type="dxa"/>
            <w:gridSpan w:val="5"/>
          </w:tcPr>
          <w:p w14:paraId="61F4B4C5" w14:textId="77777777" w:rsidR="00BA56E5" w:rsidRPr="0067136C" w:rsidRDefault="00BA56E5" w:rsidP="005C2183">
            <w:pPr>
              <w:jc w:val="both"/>
              <w:rPr>
                <w:sz w:val="20"/>
                <w:szCs w:val="20"/>
              </w:rPr>
            </w:pPr>
          </w:p>
        </w:tc>
        <w:tc>
          <w:tcPr>
            <w:tcW w:w="1884" w:type="dxa"/>
            <w:gridSpan w:val="3"/>
          </w:tcPr>
          <w:p w14:paraId="03C7E6C7" w14:textId="77777777" w:rsidR="00BA56E5" w:rsidRPr="0067136C" w:rsidRDefault="00BA56E5" w:rsidP="005C2183">
            <w:pPr>
              <w:jc w:val="both"/>
              <w:rPr>
                <w:sz w:val="20"/>
                <w:szCs w:val="20"/>
              </w:rPr>
            </w:pPr>
          </w:p>
        </w:tc>
        <w:tc>
          <w:tcPr>
            <w:tcW w:w="2227" w:type="dxa"/>
            <w:gridSpan w:val="4"/>
            <w:tcBorders>
              <w:right w:val="single" w:sz="12" w:space="0" w:color="auto"/>
            </w:tcBorders>
          </w:tcPr>
          <w:p w14:paraId="26ED016A" w14:textId="77777777" w:rsidR="00BA56E5" w:rsidRPr="0067136C" w:rsidRDefault="00BA56E5" w:rsidP="005C2183">
            <w:pPr>
              <w:jc w:val="both"/>
              <w:rPr>
                <w:sz w:val="20"/>
                <w:szCs w:val="20"/>
              </w:rPr>
            </w:pPr>
          </w:p>
        </w:tc>
        <w:tc>
          <w:tcPr>
            <w:tcW w:w="1417" w:type="dxa"/>
            <w:gridSpan w:val="6"/>
            <w:tcBorders>
              <w:left w:val="single" w:sz="12" w:space="0" w:color="auto"/>
            </w:tcBorders>
            <w:shd w:val="clear" w:color="auto" w:fill="FBD4B4" w:themeFill="accent6" w:themeFillTint="66"/>
            <w:vAlign w:val="center"/>
          </w:tcPr>
          <w:p w14:paraId="6D5BFDEC" w14:textId="77777777" w:rsidR="00BA56E5" w:rsidRPr="0067136C" w:rsidRDefault="00BA56E5" w:rsidP="005C2183">
            <w:pPr>
              <w:jc w:val="both"/>
              <w:rPr>
                <w:b/>
                <w:sz w:val="20"/>
                <w:szCs w:val="20"/>
              </w:rPr>
            </w:pPr>
            <w:r w:rsidRPr="0067136C">
              <w:rPr>
                <w:b/>
                <w:sz w:val="20"/>
                <w:szCs w:val="20"/>
              </w:rPr>
              <w:t xml:space="preserve">H-index </w:t>
            </w:r>
            <w:proofErr w:type="spellStart"/>
            <w:r w:rsidRPr="0067136C">
              <w:rPr>
                <w:b/>
                <w:sz w:val="20"/>
                <w:szCs w:val="20"/>
              </w:rPr>
              <w:t>WoS</w:t>
            </w:r>
            <w:proofErr w:type="spellEnd"/>
            <w:r w:rsidRPr="0067136C">
              <w:rPr>
                <w:b/>
                <w:sz w:val="20"/>
                <w:szCs w:val="20"/>
              </w:rPr>
              <w:t>/</w:t>
            </w:r>
            <w:proofErr w:type="spellStart"/>
            <w:r w:rsidRPr="0067136C">
              <w:rPr>
                <w:b/>
                <w:sz w:val="20"/>
                <w:szCs w:val="20"/>
              </w:rPr>
              <w:t>Scopus</w:t>
            </w:r>
            <w:proofErr w:type="spellEnd"/>
          </w:p>
        </w:tc>
        <w:tc>
          <w:tcPr>
            <w:tcW w:w="755" w:type="dxa"/>
            <w:vAlign w:val="center"/>
          </w:tcPr>
          <w:p w14:paraId="7D292C55" w14:textId="77777777" w:rsidR="00BA56E5" w:rsidRPr="0067136C" w:rsidRDefault="00BA56E5" w:rsidP="005C2183">
            <w:pPr>
              <w:rPr>
                <w:b/>
                <w:sz w:val="20"/>
                <w:szCs w:val="20"/>
              </w:rPr>
            </w:pPr>
            <w:r w:rsidRPr="0067136C">
              <w:rPr>
                <w:b/>
                <w:sz w:val="20"/>
                <w:szCs w:val="20"/>
              </w:rPr>
              <w:t xml:space="preserve">    /</w:t>
            </w:r>
          </w:p>
        </w:tc>
      </w:tr>
      <w:tr w:rsidR="00E91F05" w14:paraId="24AD736A" w14:textId="77777777" w:rsidTr="009E01A5">
        <w:trPr>
          <w:trHeight w:val="432"/>
        </w:trPr>
        <w:tc>
          <w:tcPr>
            <w:tcW w:w="9860" w:type="dxa"/>
            <w:gridSpan w:val="19"/>
            <w:tcBorders>
              <w:top w:val="single" w:sz="4" w:space="0" w:color="auto"/>
              <w:left w:val="single" w:sz="4" w:space="0" w:color="auto"/>
              <w:bottom w:val="single" w:sz="4" w:space="0" w:color="auto"/>
              <w:right w:val="single" w:sz="4" w:space="0" w:color="auto"/>
            </w:tcBorders>
            <w:shd w:val="clear" w:color="auto" w:fill="F7CAAC"/>
          </w:tcPr>
          <w:p w14:paraId="779B8796" w14:textId="4D21C97E" w:rsidR="00E91F05" w:rsidRPr="00E91F05" w:rsidRDefault="00E91F05" w:rsidP="005C2183">
            <w:pPr>
              <w:jc w:val="both"/>
              <w:rPr>
                <w:sz w:val="20"/>
                <w:szCs w:val="20"/>
              </w:rPr>
            </w:pPr>
            <w:r w:rsidRPr="00E91F05">
              <w:rPr>
                <w:b/>
                <w:sz w:val="20"/>
                <w:szCs w:val="20"/>
              </w:rPr>
              <w:t>Přehled o nejvýznamnější publikační a další tvůrčí činnosti nebo další profesní činnosti u odborníků z praxe vztahující se k zabezpečovaným předmětům</w:t>
            </w:r>
            <w:r w:rsidRPr="00E91F05">
              <w:rPr>
                <w:sz w:val="20"/>
                <w:szCs w:val="20"/>
              </w:rPr>
              <w:t xml:space="preserve"> </w:t>
            </w:r>
          </w:p>
        </w:tc>
      </w:tr>
      <w:tr w:rsidR="00E91F05" w14:paraId="51FFCE52" w14:textId="77777777" w:rsidTr="00D72339">
        <w:trPr>
          <w:trHeight w:val="716"/>
        </w:trPr>
        <w:tc>
          <w:tcPr>
            <w:tcW w:w="9860" w:type="dxa"/>
            <w:gridSpan w:val="19"/>
            <w:tcBorders>
              <w:top w:val="single" w:sz="4" w:space="0" w:color="auto"/>
              <w:left w:val="single" w:sz="4" w:space="0" w:color="auto"/>
              <w:bottom w:val="single" w:sz="4" w:space="0" w:color="auto"/>
              <w:right w:val="single" w:sz="4" w:space="0" w:color="auto"/>
            </w:tcBorders>
          </w:tcPr>
          <w:p w14:paraId="677C82EC" w14:textId="77777777" w:rsidR="000838E0" w:rsidRPr="00E91F05" w:rsidRDefault="000838E0" w:rsidP="000838E0">
            <w:pPr>
              <w:jc w:val="both"/>
              <w:rPr>
                <w:ins w:id="60" w:author="Hana Ponížilová" w:date="2023-05-26T13:01:00Z"/>
                <w:sz w:val="20"/>
                <w:szCs w:val="20"/>
              </w:rPr>
            </w:pPr>
            <w:ins w:id="61" w:author="Hana Ponížilová" w:date="2023-05-26T13:01:00Z">
              <w:r w:rsidRPr="00E91F05">
                <w:rPr>
                  <w:sz w:val="20"/>
                  <w:szCs w:val="20"/>
                </w:rPr>
                <w:t>2023: Gesta síly, kapitola ve vědecké monografii, nakladatelství UTB ve Zlíně, nyní v tisku</w:t>
              </w:r>
            </w:ins>
          </w:p>
          <w:p w14:paraId="2EB776F8" w14:textId="77777777" w:rsidR="000838E0" w:rsidRPr="00E91F05" w:rsidRDefault="000838E0" w:rsidP="000838E0">
            <w:pPr>
              <w:jc w:val="both"/>
              <w:rPr>
                <w:ins w:id="62" w:author="Hana Ponížilová" w:date="2023-05-26T13:01:00Z"/>
                <w:sz w:val="20"/>
                <w:szCs w:val="20"/>
              </w:rPr>
            </w:pPr>
            <w:ins w:id="63" w:author="Hana Ponížilová" w:date="2023-05-26T13:01:00Z">
              <w:r w:rsidRPr="00E91F05">
                <w:rPr>
                  <w:sz w:val="20"/>
                  <w:szCs w:val="20"/>
                </w:rPr>
                <w:t>2021: Radioterapie na Žlutém kopci, produkce a dramaturgie</w:t>
              </w:r>
            </w:ins>
          </w:p>
          <w:p w14:paraId="4F5BDCC3" w14:textId="77777777" w:rsidR="000838E0" w:rsidRPr="00E91F05" w:rsidRDefault="000838E0" w:rsidP="000838E0">
            <w:pPr>
              <w:jc w:val="both"/>
              <w:rPr>
                <w:ins w:id="64" w:author="Hana Ponížilová" w:date="2023-05-26T13:01:00Z"/>
                <w:sz w:val="20"/>
                <w:szCs w:val="20"/>
              </w:rPr>
            </w:pPr>
            <w:ins w:id="65" w:author="Hana Ponížilová" w:date="2023-05-26T13:01:00Z">
              <w:r w:rsidRPr="00E91F05">
                <w:rPr>
                  <w:sz w:val="20"/>
                  <w:szCs w:val="20"/>
                </w:rPr>
                <w:t>2021-2022: pořad Medvídkova poradna (ČT:D), produkce animovaných a kreslených vstupů</w:t>
              </w:r>
            </w:ins>
          </w:p>
          <w:p w14:paraId="1231086C" w14:textId="77777777" w:rsidR="000838E0" w:rsidRPr="00E91F05" w:rsidRDefault="000838E0" w:rsidP="000838E0">
            <w:pPr>
              <w:jc w:val="both"/>
              <w:rPr>
                <w:ins w:id="66" w:author="Hana Ponížilová" w:date="2023-05-26T13:01:00Z"/>
                <w:sz w:val="20"/>
                <w:szCs w:val="20"/>
              </w:rPr>
            </w:pPr>
            <w:ins w:id="67" w:author="Hana Ponížilová" w:date="2023-05-26T13:01:00Z">
              <w:r w:rsidRPr="00E91F05">
                <w:rPr>
                  <w:sz w:val="20"/>
                  <w:szCs w:val="20"/>
                </w:rPr>
                <w:t>2021: instruktážní video pro Nanospace.cz, produkce a dramaturgie</w:t>
              </w:r>
            </w:ins>
          </w:p>
          <w:p w14:paraId="53775950" w14:textId="77777777" w:rsidR="00E91F05" w:rsidRDefault="000838E0" w:rsidP="005C2183">
            <w:pPr>
              <w:jc w:val="both"/>
              <w:rPr>
                <w:ins w:id="68" w:author="Hana Ponížilová" w:date="2023-05-26T13:26:00Z"/>
                <w:sz w:val="20"/>
                <w:szCs w:val="20"/>
              </w:rPr>
            </w:pPr>
            <w:ins w:id="69" w:author="Hana Ponížilová" w:date="2023-05-26T13:01:00Z">
              <w:r w:rsidRPr="00E91F05">
                <w:rPr>
                  <w:sz w:val="20"/>
                  <w:szCs w:val="20"/>
                </w:rPr>
                <w:t xml:space="preserve">2019: série videí pro nakladatelství </w:t>
              </w:r>
              <w:proofErr w:type="spellStart"/>
              <w:r w:rsidRPr="00E91F05">
                <w:rPr>
                  <w:sz w:val="20"/>
                  <w:szCs w:val="20"/>
                </w:rPr>
                <w:t>Albatrosmedia</w:t>
              </w:r>
              <w:proofErr w:type="spellEnd"/>
              <w:r w:rsidRPr="00E91F05">
                <w:rPr>
                  <w:sz w:val="20"/>
                  <w:szCs w:val="20"/>
                </w:rPr>
                <w:t xml:space="preserve"> a.s., produkce</w:t>
              </w:r>
            </w:ins>
          </w:p>
          <w:p w14:paraId="24AA471A" w14:textId="77777777" w:rsidR="00D72339" w:rsidRDefault="00D72339" w:rsidP="00D72339">
            <w:pPr>
              <w:jc w:val="both"/>
              <w:rPr>
                <w:ins w:id="70" w:author="Hana Ponížilová" w:date="2023-05-26T13:26:00Z"/>
                <w:sz w:val="20"/>
                <w:szCs w:val="20"/>
              </w:rPr>
            </w:pPr>
            <w:ins w:id="71" w:author="Hana Ponížilová" w:date="2023-05-26T13:26:00Z">
              <w:r>
                <w:rPr>
                  <w:sz w:val="20"/>
                  <w:szCs w:val="20"/>
                </w:rPr>
                <w:t>Projektová činnost:</w:t>
              </w:r>
            </w:ins>
          </w:p>
          <w:p w14:paraId="33767FA5" w14:textId="77777777" w:rsidR="00D72339" w:rsidRDefault="00D72339" w:rsidP="00D72339">
            <w:pPr>
              <w:jc w:val="both"/>
              <w:rPr>
                <w:ins w:id="72" w:author="Hana Ponížilová" w:date="2023-05-26T13:26:00Z"/>
                <w:sz w:val="20"/>
                <w:szCs w:val="20"/>
              </w:rPr>
            </w:pPr>
            <w:ins w:id="73" w:author="Hana Ponížilová" w:date="2023-05-26T13:26:00Z">
              <w:r w:rsidRPr="00E91F05">
                <w:rPr>
                  <w:sz w:val="20"/>
                  <w:szCs w:val="20"/>
                </w:rPr>
                <w:lastRenderedPageBreak/>
                <w:t>2020-2022: Využití virtuální reality v umění: Vytvoření zážitku ve světě fantazie a inspirace Karla Zemana, hlavní řešitel projektu TA ČR</w:t>
              </w:r>
            </w:ins>
          </w:p>
          <w:p w14:paraId="3AA473EB" w14:textId="640BB68E" w:rsidR="00D72339" w:rsidRPr="00E91F05" w:rsidRDefault="00D72339" w:rsidP="00D72339">
            <w:pPr>
              <w:jc w:val="both"/>
              <w:rPr>
                <w:sz w:val="20"/>
                <w:szCs w:val="20"/>
              </w:rPr>
            </w:pPr>
            <w:ins w:id="74" w:author="Hana Ponížilová" w:date="2023-05-26T13:26:00Z">
              <w:r w:rsidRPr="00E91F05">
                <w:rPr>
                  <w:sz w:val="20"/>
                  <w:szCs w:val="20"/>
                </w:rPr>
                <w:t xml:space="preserve">2020-2022: Edukační pohádka s prvky </w:t>
              </w:r>
              <w:proofErr w:type="spellStart"/>
              <w:r w:rsidRPr="00E91F05">
                <w:rPr>
                  <w:sz w:val="20"/>
                  <w:szCs w:val="20"/>
                </w:rPr>
                <w:t>podiatrie</w:t>
              </w:r>
              <w:proofErr w:type="spellEnd"/>
              <w:r w:rsidRPr="00E91F05">
                <w:rPr>
                  <w:sz w:val="20"/>
                  <w:szCs w:val="20"/>
                </w:rPr>
                <w:t>, spoluřešitel projektu TA ČR</w:t>
              </w:r>
            </w:ins>
          </w:p>
        </w:tc>
      </w:tr>
      <w:tr w:rsidR="00E91F05" w14:paraId="1C5093B5" w14:textId="77777777" w:rsidTr="009E01A5">
        <w:trPr>
          <w:trHeight w:val="226"/>
        </w:trPr>
        <w:tc>
          <w:tcPr>
            <w:tcW w:w="9860" w:type="dxa"/>
            <w:gridSpan w:val="19"/>
            <w:tcBorders>
              <w:top w:val="single" w:sz="4" w:space="0" w:color="auto"/>
              <w:left w:val="single" w:sz="4" w:space="0" w:color="auto"/>
              <w:bottom w:val="single" w:sz="4" w:space="0" w:color="auto"/>
              <w:right w:val="single" w:sz="4" w:space="0" w:color="auto"/>
            </w:tcBorders>
            <w:shd w:val="clear" w:color="auto" w:fill="F7CAAC"/>
          </w:tcPr>
          <w:p w14:paraId="5D9AF25C" w14:textId="372BC902" w:rsidR="00E91F05" w:rsidRPr="00E91F05" w:rsidRDefault="00E91F05" w:rsidP="005C2183">
            <w:pPr>
              <w:jc w:val="both"/>
              <w:rPr>
                <w:sz w:val="20"/>
                <w:szCs w:val="20"/>
              </w:rPr>
            </w:pPr>
            <w:r w:rsidRPr="00E91F05">
              <w:rPr>
                <w:b/>
                <w:sz w:val="20"/>
                <w:szCs w:val="20"/>
              </w:rPr>
              <w:lastRenderedPageBreak/>
              <w:t>Působení v zahraničí</w:t>
            </w:r>
          </w:p>
        </w:tc>
      </w:tr>
      <w:tr w:rsidR="00E91F05" w14:paraId="3244F172" w14:textId="77777777" w:rsidTr="000838E0">
        <w:trPr>
          <w:trHeight w:val="250"/>
        </w:trPr>
        <w:tc>
          <w:tcPr>
            <w:tcW w:w="9860" w:type="dxa"/>
            <w:gridSpan w:val="19"/>
            <w:tcBorders>
              <w:top w:val="single" w:sz="4" w:space="0" w:color="auto"/>
              <w:left w:val="single" w:sz="4" w:space="0" w:color="auto"/>
              <w:bottom w:val="single" w:sz="4" w:space="0" w:color="auto"/>
              <w:right w:val="single" w:sz="4" w:space="0" w:color="auto"/>
            </w:tcBorders>
          </w:tcPr>
          <w:p w14:paraId="5A3805D7" w14:textId="46D2A39B" w:rsidR="00E91F05" w:rsidRPr="00E91F05" w:rsidRDefault="000838E0" w:rsidP="00201355">
            <w:pPr>
              <w:rPr>
                <w:sz w:val="20"/>
                <w:szCs w:val="20"/>
              </w:rPr>
            </w:pPr>
            <w:ins w:id="75" w:author="Hana Ponížilová" w:date="2023-05-26T13:00:00Z">
              <w:r w:rsidRPr="00E91F05">
                <w:rPr>
                  <w:sz w:val="20"/>
                  <w:szCs w:val="20"/>
                </w:rPr>
                <w:t xml:space="preserve">2019: </w:t>
              </w:r>
              <w:r>
                <w:rPr>
                  <w:sz w:val="20"/>
                  <w:szCs w:val="20"/>
                </w:rPr>
                <w:t xml:space="preserve">USA (Washington D.C., </w:t>
              </w:r>
              <w:proofErr w:type="spellStart"/>
              <w:r>
                <w:rPr>
                  <w:sz w:val="20"/>
                  <w:szCs w:val="20"/>
                </w:rPr>
                <w:t>CalArts</w:t>
              </w:r>
              <w:proofErr w:type="spellEnd"/>
              <w:r>
                <w:rPr>
                  <w:sz w:val="20"/>
                  <w:szCs w:val="20"/>
                </w:rPr>
                <w:t xml:space="preserve">, </w:t>
              </w:r>
              <w:proofErr w:type="spellStart"/>
              <w:r>
                <w:rPr>
                  <w:sz w:val="20"/>
                  <w:szCs w:val="20"/>
                </w:rPr>
                <w:t>DreamWorks</w:t>
              </w:r>
              <w:proofErr w:type="spellEnd"/>
              <w:r>
                <w:rPr>
                  <w:sz w:val="20"/>
                  <w:szCs w:val="20"/>
                </w:rPr>
                <w:t xml:space="preserve">, </w:t>
              </w:r>
              <w:r w:rsidRPr="00E91F05">
                <w:rPr>
                  <w:sz w:val="20"/>
                  <w:szCs w:val="20"/>
                </w:rPr>
                <w:t xml:space="preserve">Pixar </w:t>
              </w:r>
              <w:proofErr w:type="spellStart"/>
              <w:r w:rsidRPr="00E91F05">
                <w:rPr>
                  <w:sz w:val="20"/>
                  <w:szCs w:val="20"/>
                </w:rPr>
                <w:t>Animation</w:t>
              </w:r>
              <w:proofErr w:type="spellEnd"/>
              <w:r w:rsidRPr="00E91F05">
                <w:rPr>
                  <w:sz w:val="20"/>
                  <w:szCs w:val="20"/>
                </w:rPr>
                <w:t xml:space="preserve"> </w:t>
              </w:r>
              <w:proofErr w:type="spellStart"/>
              <w:r w:rsidRPr="00E91F05">
                <w:rPr>
                  <w:sz w:val="20"/>
                  <w:szCs w:val="20"/>
                </w:rPr>
                <w:t>Studios</w:t>
              </w:r>
              <w:proofErr w:type="spellEnd"/>
              <w:r>
                <w:rPr>
                  <w:sz w:val="20"/>
                  <w:szCs w:val="20"/>
                </w:rPr>
                <w:t>)</w:t>
              </w:r>
            </w:ins>
          </w:p>
        </w:tc>
      </w:tr>
      <w:tr w:rsidR="00E91F05" w14:paraId="6CE3C532" w14:textId="77777777" w:rsidTr="009E01A5">
        <w:trPr>
          <w:cantSplit/>
          <w:trHeight w:val="470"/>
        </w:trPr>
        <w:tc>
          <w:tcPr>
            <w:tcW w:w="2518" w:type="dxa"/>
            <w:shd w:val="clear" w:color="auto" w:fill="F7CAAC"/>
          </w:tcPr>
          <w:p w14:paraId="19EF669A" w14:textId="77777777" w:rsidR="00E91F05" w:rsidRPr="00E91F05" w:rsidRDefault="00E91F05" w:rsidP="005C2183">
            <w:pPr>
              <w:jc w:val="both"/>
              <w:rPr>
                <w:b/>
                <w:sz w:val="20"/>
                <w:szCs w:val="20"/>
              </w:rPr>
            </w:pPr>
            <w:r w:rsidRPr="00E91F05">
              <w:rPr>
                <w:b/>
                <w:sz w:val="20"/>
                <w:szCs w:val="20"/>
              </w:rPr>
              <w:t xml:space="preserve">Podpis </w:t>
            </w:r>
          </w:p>
        </w:tc>
        <w:tc>
          <w:tcPr>
            <w:tcW w:w="4536" w:type="dxa"/>
            <w:gridSpan w:val="10"/>
          </w:tcPr>
          <w:p w14:paraId="103FE0AA" w14:textId="7593F99F" w:rsidR="00E91F05" w:rsidRPr="00E91F05" w:rsidRDefault="009F232D" w:rsidP="005C2183">
            <w:pPr>
              <w:jc w:val="both"/>
              <w:rPr>
                <w:sz w:val="20"/>
                <w:szCs w:val="20"/>
              </w:rPr>
            </w:pPr>
            <w:r>
              <w:rPr>
                <w:sz w:val="20"/>
                <w:szCs w:val="20"/>
              </w:rPr>
              <w:t>Lukáš Gregor v. r.</w:t>
            </w:r>
          </w:p>
        </w:tc>
        <w:tc>
          <w:tcPr>
            <w:tcW w:w="786" w:type="dxa"/>
            <w:gridSpan w:val="3"/>
            <w:shd w:val="clear" w:color="auto" w:fill="F7CAAC"/>
          </w:tcPr>
          <w:p w14:paraId="7D9A8E81" w14:textId="77777777" w:rsidR="00E91F05" w:rsidRPr="00E91F05" w:rsidRDefault="00E91F05" w:rsidP="005C2183">
            <w:pPr>
              <w:jc w:val="both"/>
              <w:rPr>
                <w:sz w:val="20"/>
                <w:szCs w:val="20"/>
              </w:rPr>
            </w:pPr>
            <w:r w:rsidRPr="00E91F05">
              <w:rPr>
                <w:b/>
                <w:sz w:val="20"/>
                <w:szCs w:val="20"/>
              </w:rPr>
              <w:t>datum</w:t>
            </w:r>
          </w:p>
        </w:tc>
        <w:tc>
          <w:tcPr>
            <w:tcW w:w="2020" w:type="dxa"/>
            <w:gridSpan w:val="5"/>
          </w:tcPr>
          <w:p w14:paraId="2D59E646" w14:textId="7B372B18" w:rsidR="00E91F05" w:rsidRPr="00E91F05" w:rsidRDefault="00BE238E" w:rsidP="005C2183">
            <w:pPr>
              <w:jc w:val="both"/>
              <w:rPr>
                <w:sz w:val="20"/>
                <w:szCs w:val="20"/>
              </w:rPr>
            </w:pPr>
            <w:r>
              <w:rPr>
                <w:sz w:val="20"/>
                <w:szCs w:val="20"/>
              </w:rPr>
              <w:t>12. 12. 2022</w:t>
            </w:r>
          </w:p>
        </w:tc>
      </w:tr>
    </w:tbl>
    <w:p w14:paraId="6EC056A0" w14:textId="3B245131" w:rsidR="0067136C" w:rsidRDefault="0067136C"/>
    <w:p w14:paraId="29DFAD86" w14:textId="43C2755D" w:rsidR="00E91F05" w:rsidRDefault="00E91F05">
      <w:r>
        <w:br w:type="page"/>
      </w:r>
    </w:p>
    <w:tbl>
      <w:tblPr>
        <w:tblW w:w="9859" w:type="dxa"/>
        <w:tblInd w:w="-38" w:type="dxa"/>
        <w:tblLayout w:type="fixed"/>
        <w:tblCellMar>
          <w:left w:w="70" w:type="dxa"/>
          <w:right w:w="70" w:type="dxa"/>
        </w:tblCellMar>
        <w:tblLook w:val="01E0" w:firstRow="1" w:lastRow="1" w:firstColumn="1" w:lastColumn="1" w:noHBand="0" w:noVBand="0"/>
      </w:tblPr>
      <w:tblGrid>
        <w:gridCol w:w="2516"/>
        <w:gridCol w:w="277"/>
        <w:gridCol w:w="553"/>
        <w:gridCol w:w="1718"/>
        <w:gridCol w:w="139"/>
        <w:gridCol w:w="385"/>
        <w:gridCol w:w="182"/>
        <w:gridCol w:w="287"/>
        <w:gridCol w:w="922"/>
        <w:gridCol w:w="71"/>
        <w:gridCol w:w="630"/>
        <w:gridCol w:w="8"/>
        <w:gridCol w:w="70"/>
        <w:gridCol w:w="78"/>
        <w:gridCol w:w="42"/>
        <w:gridCol w:w="369"/>
        <w:gridCol w:w="8"/>
        <w:gridCol w:w="846"/>
        <w:gridCol w:w="758"/>
      </w:tblGrid>
      <w:tr w:rsidR="00493924" w14:paraId="06185900" w14:textId="77777777" w:rsidTr="00493924">
        <w:tc>
          <w:tcPr>
            <w:tcW w:w="9859" w:type="dxa"/>
            <w:gridSpan w:val="19"/>
            <w:tcBorders>
              <w:top w:val="single" w:sz="4" w:space="0" w:color="000000"/>
              <w:left w:val="single" w:sz="4" w:space="0" w:color="000000"/>
              <w:bottom w:val="double" w:sz="4" w:space="0" w:color="000000"/>
              <w:right w:val="single" w:sz="4" w:space="0" w:color="000000"/>
            </w:tcBorders>
            <w:shd w:val="clear" w:color="auto" w:fill="BDD6EE"/>
          </w:tcPr>
          <w:p w14:paraId="7595923E" w14:textId="77777777" w:rsidR="00493924" w:rsidRDefault="00493924" w:rsidP="005C2183">
            <w:pPr>
              <w:widowControl w:val="0"/>
              <w:jc w:val="both"/>
              <w:rPr>
                <w:b/>
                <w:sz w:val="28"/>
              </w:rPr>
            </w:pPr>
            <w:r>
              <w:rPr>
                <w:b/>
                <w:sz w:val="28"/>
              </w:rPr>
              <w:lastRenderedPageBreak/>
              <w:t>C-I – Personální zabezpečení</w:t>
            </w:r>
          </w:p>
        </w:tc>
      </w:tr>
      <w:tr w:rsidR="00493924" w14:paraId="40240EF1" w14:textId="77777777" w:rsidTr="0033264B">
        <w:tc>
          <w:tcPr>
            <w:tcW w:w="2516" w:type="dxa"/>
            <w:tcBorders>
              <w:top w:val="double" w:sz="4" w:space="0" w:color="000000"/>
              <w:left w:val="single" w:sz="4" w:space="0" w:color="000000"/>
              <w:bottom w:val="single" w:sz="4" w:space="0" w:color="000000"/>
              <w:right w:val="single" w:sz="4" w:space="0" w:color="000000"/>
            </w:tcBorders>
            <w:shd w:val="clear" w:color="auto" w:fill="F7CAAC"/>
          </w:tcPr>
          <w:p w14:paraId="6F1B0DDE" w14:textId="77777777" w:rsidR="00493924" w:rsidRPr="00493924" w:rsidRDefault="00493924" w:rsidP="005C2183">
            <w:pPr>
              <w:widowControl w:val="0"/>
              <w:jc w:val="both"/>
              <w:rPr>
                <w:b/>
                <w:sz w:val="20"/>
                <w:szCs w:val="20"/>
              </w:rPr>
            </w:pPr>
            <w:r w:rsidRPr="00493924">
              <w:rPr>
                <w:b/>
                <w:sz w:val="20"/>
                <w:szCs w:val="20"/>
              </w:rPr>
              <w:t>Vysoká škola</w:t>
            </w:r>
          </w:p>
        </w:tc>
        <w:tc>
          <w:tcPr>
            <w:tcW w:w="7343" w:type="dxa"/>
            <w:gridSpan w:val="18"/>
            <w:tcBorders>
              <w:top w:val="single" w:sz="4" w:space="0" w:color="000000"/>
              <w:left w:val="single" w:sz="4" w:space="0" w:color="000000"/>
              <w:bottom w:val="single" w:sz="4" w:space="0" w:color="000000"/>
              <w:right w:val="single" w:sz="4" w:space="0" w:color="000000"/>
            </w:tcBorders>
          </w:tcPr>
          <w:p w14:paraId="7BEFF8AD" w14:textId="77777777" w:rsidR="00493924" w:rsidRPr="00493924" w:rsidRDefault="00493924" w:rsidP="005C2183">
            <w:pPr>
              <w:widowControl w:val="0"/>
              <w:jc w:val="both"/>
              <w:rPr>
                <w:sz w:val="20"/>
                <w:szCs w:val="20"/>
              </w:rPr>
            </w:pPr>
            <w:r w:rsidRPr="00493924">
              <w:rPr>
                <w:sz w:val="20"/>
                <w:szCs w:val="20"/>
              </w:rPr>
              <w:t>Univerzita Tomáše Bati ve Zlíně</w:t>
            </w:r>
          </w:p>
        </w:tc>
      </w:tr>
      <w:tr w:rsidR="00493924" w14:paraId="222A4183" w14:textId="77777777" w:rsidTr="0033264B">
        <w:tc>
          <w:tcPr>
            <w:tcW w:w="2516" w:type="dxa"/>
            <w:tcBorders>
              <w:top w:val="single" w:sz="4" w:space="0" w:color="000000"/>
              <w:left w:val="single" w:sz="4" w:space="0" w:color="000000"/>
              <w:bottom w:val="single" w:sz="4" w:space="0" w:color="000000"/>
              <w:right w:val="single" w:sz="4" w:space="0" w:color="000000"/>
            </w:tcBorders>
            <w:shd w:val="clear" w:color="auto" w:fill="F7CAAC"/>
          </w:tcPr>
          <w:p w14:paraId="425E0466" w14:textId="77777777" w:rsidR="00493924" w:rsidRPr="00493924" w:rsidRDefault="00493924" w:rsidP="005C2183">
            <w:pPr>
              <w:widowControl w:val="0"/>
              <w:jc w:val="both"/>
              <w:rPr>
                <w:b/>
                <w:sz w:val="20"/>
                <w:szCs w:val="20"/>
              </w:rPr>
            </w:pPr>
            <w:r w:rsidRPr="00493924">
              <w:rPr>
                <w:b/>
                <w:sz w:val="20"/>
                <w:szCs w:val="20"/>
              </w:rPr>
              <w:t>Součást vysoké školy</w:t>
            </w:r>
          </w:p>
        </w:tc>
        <w:tc>
          <w:tcPr>
            <w:tcW w:w="7343" w:type="dxa"/>
            <w:gridSpan w:val="18"/>
            <w:tcBorders>
              <w:top w:val="single" w:sz="4" w:space="0" w:color="000000"/>
              <w:left w:val="single" w:sz="4" w:space="0" w:color="000000"/>
              <w:bottom w:val="single" w:sz="4" w:space="0" w:color="000000"/>
              <w:right w:val="single" w:sz="4" w:space="0" w:color="000000"/>
            </w:tcBorders>
          </w:tcPr>
          <w:p w14:paraId="2BDB9685" w14:textId="77777777" w:rsidR="00493924" w:rsidRPr="00493924" w:rsidRDefault="00493924" w:rsidP="005C2183">
            <w:pPr>
              <w:widowControl w:val="0"/>
              <w:jc w:val="both"/>
              <w:rPr>
                <w:sz w:val="20"/>
                <w:szCs w:val="20"/>
              </w:rPr>
            </w:pPr>
            <w:r w:rsidRPr="00493924">
              <w:rPr>
                <w:sz w:val="20"/>
                <w:szCs w:val="20"/>
              </w:rPr>
              <w:t>Fakulta multimediálních komunikací</w:t>
            </w:r>
          </w:p>
        </w:tc>
      </w:tr>
      <w:tr w:rsidR="00493924" w14:paraId="6E4C6DCF" w14:textId="77777777" w:rsidTr="0033264B">
        <w:tc>
          <w:tcPr>
            <w:tcW w:w="2516" w:type="dxa"/>
            <w:tcBorders>
              <w:top w:val="single" w:sz="4" w:space="0" w:color="000000"/>
              <w:left w:val="single" w:sz="4" w:space="0" w:color="000000"/>
              <w:bottom w:val="single" w:sz="4" w:space="0" w:color="000000"/>
              <w:right w:val="single" w:sz="4" w:space="0" w:color="000000"/>
            </w:tcBorders>
            <w:shd w:val="clear" w:color="auto" w:fill="F7CAAC"/>
          </w:tcPr>
          <w:p w14:paraId="4A200639" w14:textId="77777777" w:rsidR="00493924" w:rsidRPr="00493924" w:rsidRDefault="00493924" w:rsidP="005C2183">
            <w:pPr>
              <w:widowControl w:val="0"/>
              <w:jc w:val="both"/>
              <w:rPr>
                <w:b/>
                <w:sz w:val="20"/>
                <w:szCs w:val="20"/>
              </w:rPr>
            </w:pPr>
            <w:r w:rsidRPr="00493924">
              <w:rPr>
                <w:b/>
                <w:sz w:val="20"/>
                <w:szCs w:val="20"/>
              </w:rPr>
              <w:t>Název studijního programu</w:t>
            </w:r>
          </w:p>
        </w:tc>
        <w:tc>
          <w:tcPr>
            <w:tcW w:w="7343" w:type="dxa"/>
            <w:gridSpan w:val="18"/>
            <w:tcBorders>
              <w:top w:val="single" w:sz="4" w:space="0" w:color="000000"/>
              <w:left w:val="single" w:sz="4" w:space="0" w:color="000000"/>
              <w:bottom w:val="single" w:sz="4" w:space="0" w:color="000000"/>
              <w:right w:val="single" w:sz="4" w:space="0" w:color="000000"/>
            </w:tcBorders>
          </w:tcPr>
          <w:p w14:paraId="499B850F" w14:textId="77777777" w:rsidR="00493924" w:rsidRPr="00493924" w:rsidRDefault="00493924" w:rsidP="005C2183">
            <w:pPr>
              <w:widowControl w:val="0"/>
              <w:jc w:val="both"/>
              <w:rPr>
                <w:sz w:val="20"/>
                <w:szCs w:val="20"/>
              </w:rPr>
            </w:pPr>
            <w:r w:rsidRPr="00493924">
              <w:rPr>
                <w:sz w:val="20"/>
                <w:szCs w:val="20"/>
              </w:rPr>
              <w:t>Animovaná tvorba</w:t>
            </w:r>
          </w:p>
        </w:tc>
      </w:tr>
      <w:tr w:rsidR="00493924" w14:paraId="6E874C51" w14:textId="77777777" w:rsidTr="0033264B">
        <w:tc>
          <w:tcPr>
            <w:tcW w:w="2516" w:type="dxa"/>
            <w:tcBorders>
              <w:top w:val="single" w:sz="4" w:space="0" w:color="000000"/>
              <w:left w:val="single" w:sz="4" w:space="0" w:color="000000"/>
              <w:bottom w:val="single" w:sz="4" w:space="0" w:color="000000"/>
              <w:right w:val="single" w:sz="4" w:space="0" w:color="000000"/>
            </w:tcBorders>
            <w:shd w:val="clear" w:color="auto" w:fill="F7CAAC"/>
          </w:tcPr>
          <w:p w14:paraId="051D847B" w14:textId="77777777" w:rsidR="00493924" w:rsidRPr="00493924" w:rsidRDefault="00493924" w:rsidP="005C2183">
            <w:pPr>
              <w:widowControl w:val="0"/>
              <w:jc w:val="both"/>
              <w:rPr>
                <w:b/>
                <w:sz w:val="20"/>
                <w:szCs w:val="20"/>
              </w:rPr>
            </w:pPr>
            <w:r w:rsidRPr="00493924">
              <w:rPr>
                <w:b/>
                <w:sz w:val="20"/>
                <w:szCs w:val="20"/>
              </w:rPr>
              <w:t>Jméno a příjmení</w:t>
            </w:r>
          </w:p>
        </w:tc>
        <w:tc>
          <w:tcPr>
            <w:tcW w:w="4463" w:type="dxa"/>
            <w:gridSpan w:val="8"/>
            <w:tcBorders>
              <w:top w:val="single" w:sz="4" w:space="0" w:color="000000"/>
              <w:left w:val="single" w:sz="4" w:space="0" w:color="000000"/>
              <w:bottom w:val="single" w:sz="4" w:space="0" w:color="000000"/>
              <w:right w:val="single" w:sz="4" w:space="0" w:color="000000"/>
            </w:tcBorders>
          </w:tcPr>
          <w:p w14:paraId="587013E9" w14:textId="77777777" w:rsidR="00493924" w:rsidRPr="00493924" w:rsidRDefault="00493924" w:rsidP="005C2183">
            <w:pPr>
              <w:widowControl w:val="0"/>
              <w:jc w:val="both"/>
              <w:rPr>
                <w:sz w:val="20"/>
                <w:szCs w:val="20"/>
              </w:rPr>
            </w:pPr>
            <w:r w:rsidRPr="00493924">
              <w:rPr>
                <w:sz w:val="20"/>
                <w:szCs w:val="20"/>
              </w:rPr>
              <w:t>Eliška Chytková</w:t>
            </w:r>
          </w:p>
        </w:tc>
        <w:tc>
          <w:tcPr>
            <w:tcW w:w="779" w:type="dxa"/>
            <w:gridSpan w:val="4"/>
            <w:tcBorders>
              <w:top w:val="single" w:sz="4" w:space="0" w:color="000000"/>
              <w:left w:val="single" w:sz="4" w:space="0" w:color="000000"/>
              <w:bottom w:val="single" w:sz="4" w:space="0" w:color="000000"/>
              <w:right w:val="single" w:sz="4" w:space="0" w:color="000000"/>
            </w:tcBorders>
            <w:shd w:val="clear" w:color="auto" w:fill="F7CAAC"/>
          </w:tcPr>
          <w:p w14:paraId="5EB8B872" w14:textId="77777777" w:rsidR="00493924" w:rsidRPr="00493924" w:rsidRDefault="00493924" w:rsidP="005C2183">
            <w:pPr>
              <w:widowControl w:val="0"/>
              <w:jc w:val="both"/>
              <w:rPr>
                <w:b/>
                <w:sz w:val="20"/>
                <w:szCs w:val="20"/>
              </w:rPr>
            </w:pPr>
            <w:r w:rsidRPr="00493924">
              <w:rPr>
                <w:b/>
                <w:sz w:val="20"/>
                <w:szCs w:val="20"/>
              </w:rPr>
              <w:t>Tituly</w:t>
            </w:r>
          </w:p>
        </w:tc>
        <w:tc>
          <w:tcPr>
            <w:tcW w:w="2101" w:type="dxa"/>
            <w:gridSpan w:val="6"/>
            <w:tcBorders>
              <w:top w:val="single" w:sz="4" w:space="0" w:color="000000"/>
              <w:left w:val="single" w:sz="4" w:space="0" w:color="000000"/>
              <w:bottom w:val="single" w:sz="4" w:space="0" w:color="000000"/>
              <w:right w:val="single" w:sz="4" w:space="0" w:color="000000"/>
            </w:tcBorders>
          </w:tcPr>
          <w:p w14:paraId="6F88CF58" w14:textId="77777777" w:rsidR="00493924" w:rsidRPr="00493924" w:rsidRDefault="00493924" w:rsidP="005C2183">
            <w:pPr>
              <w:widowControl w:val="0"/>
              <w:jc w:val="both"/>
              <w:rPr>
                <w:sz w:val="20"/>
                <w:szCs w:val="20"/>
              </w:rPr>
            </w:pPr>
            <w:r w:rsidRPr="00493924">
              <w:rPr>
                <w:sz w:val="20"/>
                <w:szCs w:val="20"/>
              </w:rPr>
              <w:t>MgA.</w:t>
            </w:r>
          </w:p>
        </w:tc>
      </w:tr>
      <w:tr w:rsidR="00493924" w14:paraId="18BD2E82" w14:textId="77777777" w:rsidTr="0033264B">
        <w:tc>
          <w:tcPr>
            <w:tcW w:w="2516" w:type="dxa"/>
            <w:tcBorders>
              <w:top w:val="single" w:sz="4" w:space="0" w:color="000000"/>
              <w:left w:val="single" w:sz="4" w:space="0" w:color="000000"/>
              <w:bottom w:val="single" w:sz="4" w:space="0" w:color="000000"/>
              <w:right w:val="single" w:sz="4" w:space="0" w:color="000000"/>
            </w:tcBorders>
            <w:shd w:val="clear" w:color="auto" w:fill="F7CAAC"/>
          </w:tcPr>
          <w:p w14:paraId="5787A840" w14:textId="77777777" w:rsidR="00493924" w:rsidRPr="00493924" w:rsidRDefault="00493924" w:rsidP="005C2183">
            <w:pPr>
              <w:widowControl w:val="0"/>
              <w:jc w:val="both"/>
              <w:rPr>
                <w:b/>
                <w:sz w:val="20"/>
                <w:szCs w:val="20"/>
              </w:rPr>
            </w:pPr>
            <w:r w:rsidRPr="00493924">
              <w:rPr>
                <w:b/>
                <w:sz w:val="20"/>
                <w:szCs w:val="20"/>
              </w:rPr>
              <w:t>Rok narození</w:t>
            </w:r>
          </w:p>
        </w:tc>
        <w:tc>
          <w:tcPr>
            <w:tcW w:w="830" w:type="dxa"/>
            <w:gridSpan w:val="2"/>
            <w:tcBorders>
              <w:top w:val="single" w:sz="4" w:space="0" w:color="000000"/>
              <w:left w:val="single" w:sz="4" w:space="0" w:color="000000"/>
              <w:bottom w:val="single" w:sz="4" w:space="0" w:color="000000"/>
              <w:right w:val="single" w:sz="4" w:space="0" w:color="000000"/>
            </w:tcBorders>
          </w:tcPr>
          <w:p w14:paraId="0A4E7D97" w14:textId="77777777" w:rsidR="00493924" w:rsidRPr="00493924" w:rsidRDefault="00493924" w:rsidP="005C2183">
            <w:pPr>
              <w:widowControl w:val="0"/>
              <w:jc w:val="both"/>
              <w:rPr>
                <w:sz w:val="20"/>
                <w:szCs w:val="20"/>
              </w:rPr>
            </w:pPr>
            <w:r w:rsidRPr="00493924">
              <w:rPr>
                <w:sz w:val="20"/>
                <w:szCs w:val="20"/>
              </w:rPr>
              <w:t>1988</w:t>
            </w:r>
          </w:p>
        </w:tc>
        <w:tc>
          <w:tcPr>
            <w:tcW w:w="1718" w:type="dxa"/>
            <w:tcBorders>
              <w:top w:val="single" w:sz="4" w:space="0" w:color="000000"/>
              <w:left w:val="single" w:sz="4" w:space="0" w:color="000000"/>
              <w:bottom w:val="single" w:sz="4" w:space="0" w:color="000000"/>
              <w:right w:val="single" w:sz="4" w:space="0" w:color="000000"/>
            </w:tcBorders>
            <w:shd w:val="clear" w:color="auto" w:fill="F7CAAC"/>
          </w:tcPr>
          <w:p w14:paraId="0034B146" w14:textId="77777777" w:rsidR="00493924" w:rsidRPr="00493924" w:rsidRDefault="00493924" w:rsidP="005C2183">
            <w:pPr>
              <w:widowControl w:val="0"/>
              <w:jc w:val="both"/>
              <w:rPr>
                <w:b/>
                <w:sz w:val="20"/>
                <w:szCs w:val="20"/>
              </w:rPr>
            </w:pPr>
            <w:r w:rsidRPr="00493924">
              <w:rPr>
                <w:b/>
                <w:sz w:val="20"/>
                <w:szCs w:val="20"/>
              </w:rPr>
              <w:t>typ vztahu k VŠ</w:t>
            </w:r>
          </w:p>
        </w:tc>
        <w:tc>
          <w:tcPr>
            <w:tcW w:w="993" w:type="dxa"/>
            <w:gridSpan w:val="4"/>
            <w:tcBorders>
              <w:top w:val="single" w:sz="4" w:space="0" w:color="000000"/>
              <w:left w:val="single" w:sz="4" w:space="0" w:color="000000"/>
              <w:bottom w:val="single" w:sz="4" w:space="0" w:color="000000"/>
              <w:right w:val="single" w:sz="4" w:space="0" w:color="000000"/>
            </w:tcBorders>
          </w:tcPr>
          <w:p w14:paraId="00816C60" w14:textId="77777777" w:rsidR="00493924" w:rsidRPr="00493924" w:rsidRDefault="00493924" w:rsidP="005C2183">
            <w:pPr>
              <w:pStyle w:val="paragraph"/>
              <w:widowControl w:val="0"/>
              <w:spacing w:beforeAutospacing="0" w:afterAutospacing="0"/>
              <w:jc w:val="both"/>
              <w:textAlignment w:val="baseline"/>
              <w:rPr>
                <w:rFonts w:ascii="Segoe UI" w:hAnsi="Segoe UI" w:cs="Segoe UI"/>
                <w:sz w:val="20"/>
                <w:szCs w:val="20"/>
              </w:rPr>
            </w:pPr>
            <w:r w:rsidRPr="00493924">
              <w:rPr>
                <w:rStyle w:val="normaltextrun"/>
                <w:sz w:val="20"/>
                <w:szCs w:val="20"/>
              </w:rPr>
              <w:t>pp</w:t>
            </w:r>
          </w:p>
        </w:tc>
        <w:tc>
          <w:tcPr>
            <w:tcW w:w="922" w:type="dxa"/>
            <w:tcBorders>
              <w:top w:val="single" w:sz="4" w:space="0" w:color="000000"/>
              <w:left w:val="single" w:sz="4" w:space="0" w:color="000000"/>
              <w:bottom w:val="single" w:sz="4" w:space="0" w:color="000000"/>
              <w:right w:val="single" w:sz="4" w:space="0" w:color="000000"/>
            </w:tcBorders>
            <w:shd w:val="clear" w:color="auto" w:fill="F7CAAC"/>
          </w:tcPr>
          <w:p w14:paraId="00275D39" w14:textId="77777777" w:rsidR="00493924" w:rsidRPr="00493924" w:rsidRDefault="00493924" w:rsidP="005C2183">
            <w:pPr>
              <w:widowControl w:val="0"/>
              <w:jc w:val="both"/>
              <w:rPr>
                <w:b/>
                <w:sz w:val="20"/>
                <w:szCs w:val="20"/>
              </w:rPr>
            </w:pPr>
            <w:r w:rsidRPr="00493924">
              <w:rPr>
                <w:b/>
                <w:sz w:val="20"/>
                <w:szCs w:val="20"/>
              </w:rPr>
              <w:t>rozsah</w:t>
            </w:r>
          </w:p>
        </w:tc>
        <w:tc>
          <w:tcPr>
            <w:tcW w:w="779" w:type="dxa"/>
            <w:gridSpan w:val="4"/>
            <w:tcBorders>
              <w:top w:val="single" w:sz="4" w:space="0" w:color="000000"/>
              <w:left w:val="single" w:sz="4" w:space="0" w:color="000000"/>
              <w:bottom w:val="single" w:sz="4" w:space="0" w:color="000000"/>
              <w:right w:val="single" w:sz="4" w:space="0" w:color="000000"/>
            </w:tcBorders>
          </w:tcPr>
          <w:p w14:paraId="012FF3FE" w14:textId="02F0E75E" w:rsidR="00493924" w:rsidRPr="00493924" w:rsidRDefault="00493924" w:rsidP="005C2183">
            <w:pPr>
              <w:pStyle w:val="paragraph"/>
              <w:widowControl w:val="0"/>
              <w:spacing w:beforeAutospacing="0" w:afterAutospacing="0"/>
              <w:jc w:val="both"/>
              <w:textAlignment w:val="baseline"/>
              <w:rPr>
                <w:rFonts w:ascii="Segoe UI" w:hAnsi="Segoe UI" w:cs="Segoe UI"/>
                <w:sz w:val="20"/>
                <w:szCs w:val="20"/>
              </w:rPr>
            </w:pPr>
            <w:proofErr w:type="gramStart"/>
            <w:r w:rsidRPr="00493924">
              <w:rPr>
                <w:rStyle w:val="normaltextrun"/>
                <w:sz w:val="20"/>
                <w:szCs w:val="20"/>
              </w:rPr>
              <w:t>40h</w:t>
            </w:r>
            <w:proofErr w:type="gramEnd"/>
            <w:r w:rsidRPr="00493924">
              <w:rPr>
                <w:rStyle w:val="normaltextrun"/>
                <w:sz w:val="20"/>
                <w:szCs w:val="20"/>
              </w:rPr>
              <w:t>/t</w:t>
            </w:r>
          </w:p>
        </w:tc>
        <w:tc>
          <w:tcPr>
            <w:tcW w:w="48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7B00A61" w14:textId="77777777" w:rsidR="00493924" w:rsidRPr="00493924" w:rsidRDefault="00493924" w:rsidP="005C2183">
            <w:pPr>
              <w:widowControl w:val="0"/>
              <w:jc w:val="both"/>
              <w:rPr>
                <w:b/>
                <w:sz w:val="20"/>
                <w:szCs w:val="20"/>
              </w:rPr>
            </w:pPr>
            <w:r w:rsidRPr="00493924">
              <w:rPr>
                <w:b/>
                <w:sz w:val="20"/>
                <w:szCs w:val="20"/>
              </w:rPr>
              <w:t>do kdy</w:t>
            </w:r>
          </w:p>
        </w:tc>
        <w:tc>
          <w:tcPr>
            <w:tcW w:w="1612" w:type="dxa"/>
            <w:gridSpan w:val="3"/>
            <w:tcBorders>
              <w:top w:val="single" w:sz="4" w:space="0" w:color="000000"/>
              <w:left w:val="single" w:sz="4" w:space="0" w:color="000000"/>
              <w:bottom w:val="single" w:sz="4" w:space="0" w:color="000000"/>
              <w:right w:val="single" w:sz="4" w:space="0" w:color="000000"/>
            </w:tcBorders>
          </w:tcPr>
          <w:p w14:paraId="278AF3F1" w14:textId="6EE8C541" w:rsidR="00493924" w:rsidRPr="00493924" w:rsidRDefault="00173FE6" w:rsidP="005C2183">
            <w:pPr>
              <w:pStyle w:val="paragraph"/>
              <w:widowControl w:val="0"/>
              <w:spacing w:beforeAutospacing="0" w:afterAutospacing="0"/>
              <w:jc w:val="both"/>
              <w:textAlignment w:val="baseline"/>
              <w:rPr>
                <w:sz w:val="20"/>
                <w:szCs w:val="20"/>
              </w:rPr>
            </w:pPr>
            <w:r>
              <w:rPr>
                <w:sz w:val="20"/>
                <w:szCs w:val="20"/>
              </w:rPr>
              <w:t>08/</w:t>
            </w:r>
            <w:r w:rsidR="00493924" w:rsidRPr="00493924">
              <w:rPr>
                <w:sz w:val="20"/>
                <w:szCs w:val="20"/>
              </w:rPr>
              <w:t>2025</w:t>
            </w:r>
          </w:p>
        </w:tc>
      </w:tr>
      <w:tr w:rsidR="00493924" w14:paraId="54BBF3E9" w14:textId="77777777" w:rsidTr="0033264B">
        <w:tc>
          <w:tcPr>
            <w:tcW w:w="5064" w:type="dxa"/>
            <w:gridSpan w:val="4"/>
            <w:tcBorders>
              <w:top w:val="single" w:sz="4" w:space="0" w:color="000000"/>
              <w:left w:val="single" w:sz="4" w:space="0" w:color="000000"/>
              <w:bottom w:val="single" w:sz="4" w:space="0" w:color="000000"/>
              <w:right w:val="single" w:sz="4" w:space="0" w:color="000000"/>
            </w:tcBorders>
            <w:shd w:val="clear" w:color="auto" w:fill="F7CAAC"/>
          </w:tcPr>
          <w:p w14:paraId="2CADEF6B" w14:textId="77777777" w:rsidR="00493924" w:rsidRPr="00493924" w:rsidRDefault="00493924" w:rsidP="005C2183">
            <w:pPr>
              <w:widowControl w:val="0"/>
              <w:jc w:val="both"/>
              <w:rPr>
                <w:b/>
                <w:sz w:val="20"/>
                <w:szCs w:val="20"/>
              </w:rPr>
            </w:pPr>
            <w:r w:rsidRPr="00493924">
              <w:rPr>
                <w:b/>
                <w:sz w:val="20"/>
                <w:szCs w:val="20"/>
              </w:rPr>
              <w:t>Typ vztahu na součásti VŠ, která uskutečňuje st. program</w:t>
            </w:r>
          </w:p>
        </w:tc>
        <w:tc>
          <w:tcPr>
            <w:tcW w:w="993" w:type="dxa"/>
            <w:gridSpan w:val="4"/>
            <w:tcBorders>
              <w:top w:val="single" w:sz="4" w:space="0" w:color="000000"/>
              <w:left w:val="single" w:sz="4" w:space="0" w:color="000000"/>
              <w:bottom w:val="single" w:sz="4" w:space="0" w:color="000000"/>
              <w:right w:val="single" w:sz="4" w:space="0" w:color="000000"/>
            </w:tcBorders>
          </w:tcPr>
          <w:p w14:paraId="27C6AC92" w14:textId="77777777" w:rsidR="00493924" w:rsidRPr="00493924" w:rsidRDefault="00493924" w:rsidP="005C2183">
            <w:pPr>
              <w:pStyle w:val="paragraph"/>
              <w:widowControl w:val="0"/>
              <w:spacing w:beforeAutospacing="0" w:afterAutospacing="0"/>
              <w:jc w:val="both"/>
              <w:textAlignment w:val="baseline"/>
              <w:rPr>
                <w:rFonts w:ascii="Segoe UI" w:hAnsi="Segoe UI" w:cs="Segoe UI"/>
                <w:sz w:val="20"/>
                <w:szCs w:val="20"/>
              </w:rPr>
            </w:pPr>
            <w:r w:rsidRPr="00493924">
              <w:rPr>
                <w:rStyle w:val="normaltextrun"/>
                <w:sz w:val="20"/>
                <w:szCs w:val="20"/>
              </w:rPr>
              <w:t>pp</w:t>
            </w:r>
          </w:p>
        </w:tc>
        <w:tc>
          <w:tcPr>
            <w:tcW w:w="922" w:type="dxa"/>
            <w:tcBorders>
              <w:top w:val="single" w:sz="4" w:space="0" w:color="000000"/>
              <w:left w:val="single" w:sz="4" w:space="0" w:color="000000"/>
              <w:bottom w:val="single" w:sz="4" w:space="0" w:color="000000"/>
              <w:right w:val="single" w:sz="4" w:space="0" w:color="000000"/>
            </w:tcBorders>
            <w:shd w:val="clear" w:color="auto" w:fill="F7CAAC"/>
          </w:tcPr>
          <w:p w14:paraId="0BD72892" w14:textId="77777777" w:rsidR="00493924" w:rsidRPr="00493924" w:rsidRDefault="00493924" w:rsidP="005C2183">
            <w:pPr>
              <w:widowControl w:val="0"/>
              <w:jc w:val="both"/>
              <w:rPr>
                <w:b/>
                <w:sz w:val="20"/>
                <w:szCs w:val="20"/>
              </w:rPr>
            </w:pPr>
            <w:r w:rsidRPr="00493924">
              <w:rPr>
                <w:b/>
                <w:sz w:val="20"/>
                <w:szCs w:val="20"/>
              </w:rPr>
              <w:t>rozsah</w:t>
            </w:r>
          </w:p>
        </w:tc>
        <w:tc>
          <w:tcPr>
            <w:tcW w:w="779" w:type="dxa"/>
            <w:gridSpan w:val="4"/>
            <w:tcBorders>
              <w:top w:val="single" w:sz="4" w:space="0" w:color="000000"/>
              <w:left w:val="single" w:sz="4" w:space="0" w:color="000000"/>
              <w:bottom w:val="single" w:sz="4" w:space="0" w:color="000000"/>
              <w:right w:val="single" w:sz="4" w:space="0" w:color="000000"/>
            </w:tcBorders>
          </w:tcPr>
          <w:p w14:paraId="583C201C" w14:textId="72E45316" w:rsidR="00493924" w:rsidRPr="00493924" w:rsidRDefault="00493924" w:rsidP="005C2183">
            <w:pPr>
              <w:pStyle w:val="paragraph"/>
              <w:widowControl w:val="0"/>
              <w:spacing w:beforeAutospacing="0" w:afterAutospacing="0"/>
              <w:jc w:val="both"/>
              <w:textAlignment w:val="baseline"/>
              <w:rPr>
                <w:rFonts w:ascii="Segoe UI" w:hAnsi="Segoe UI" w:cs="Segoe UI"/>
                <w:sz w:val="20"/>
                <w:szCs w:val="20"/>
              </w:rPr>
            </w:pPr>
            <w:proofErr w:type="gramStart"/>
            <w:r w:rsidRPr="00493924">
              <w:rPr>
                <w:rStyle w:val="normaltextrun"/>
                <w:sz w:val="20"/>
                <w:szCs w:val="20"/>
              </w:rPr>
              <w:t>40h</w:t>
            </w:r>
            <w:proofErr w:type="gramEnd"/>
            <w:r w:rsidRPr="00493924">
              <w:rPr>
                <w:rStyle w:val="normaltextrun"/>
                <w:sz w:val="20"/>
                <w:szCs w:val="20"/>
              </w:rPr>
              <w:t>/t</w:t>
            </w:r>
          </w:p>
        </w:tc>
        <w:tc>
          <w:tcPr>
            <w:tcW w:w="489" w:type="dxa"/>
            <w:gridSpan w:val="3"/>
            <w:tcBorders>
              <w:top w:val="single" w:sz="4" w:space="0" w:color="000000"/>
              <w:left w:val="single" w:sz="4" w:space="0" w:color="000000"/>
              <w:bottom w:val="single" w:sz="4" w:space="0" w:color="000000"/>
              <w:right w:val="single" w:sz="4" w:space="0" w:color="000000"/>
            </w:tcBorders>
            <w:shd w:val="clear" w:color="auto" w:fill="F7CAAC"/>
          </w:tcPr>
          <w:p w14:paraId="15A8BF6C" w14:textId="77777777" w:rsidR="00493924" w:rsidRPr="00493924" w:rsidRDefault="00493924" w:rsidP="005C2183">
            <w:pPr>
              <w:widowControl w:val="0"/>
              <w:jc w:val="both"/>
              <w:rPr>
                <w:b/>
                <w:sz w:val="20"/>
                <w:szCs w:val="20"/>
              </w:rPr>
            </w:pPr>
            <w:r w:rsidRPr="00493924">
              <w:rPr>
                <w:b/>
                <w:sz w:val="20"/>
                <w:szCs w:val="20"/>
              </w:rPr>
              <w:t>do kdy</w:t>
            </w:r>
          </w:p>
        </w:tc>
        <w:tc>
          <w:tcPr>
            <w:tcW w:w="1612" w:type="dxa"/>
            <w:gridSpan w:val="3"/>
            <w:tcBorders>
              <w:top w:val="single" w:sz="4" w:space="0" w:color="000000"/>
              <w:left w:val="single" w:sz="4" w:space="0" w:color="000000"/>
              <w:bottom w:val="single" w:sz="4" w:space="0" w:color="000000"/>
              <w:right w:val="single" w:sz="4" w:space="0" w:color="000000"/>
            </w:tcBorders>
          </w:tcPr>
          <w:p w14:paraId="05C43F45" w14:textId="3C54694E" w:rsidR="00493924" w:rsidRPr="00493924" w:rsidRDefault="00173FE6" w:rsidP="005C2183">
            <w:pPr>
              <w:pStyle w:val="paragraph"/>
              <w:widowControl w:val="0"/>
              <w:spacing w:beforeAutospacing="0" w:afterAutospacing="0"/>
              <w:jc w:val="both"/>
              <w:textAlignment w:val="baseline"/>
              <w:rPr>
                <w:sz w:val="20"/>
                <w:szCs w:val="20"/>
              </w:rPr>
            </w:pPr>
            <w:r>
              <w:rPr>
                <w:sz w:val="20"/>
                <w:szCs w:val="20"/>
              </w:rPr>
              <w:t>08/</w:t>
            </w:r>
            <w:r w:rsidR="00493924" w:rsidRPr="00493924">
              <w:rPr>
                <w:sz w:val="20"/>
                <w:szCs w:val="20"/>
              </w:rPr>
              <w:t>2025</w:t>
            </w:r>
          </w:p>
        </w:tc>
      </w:tr>
      <w:tr w:rsidR="00493924" w14:paraId="1C9BAC8C" w14:textId="77777777" w:rsidTr="0033264B">
        <w:tc>
          <w:tcPr>
            <w:tcW w:w="6057" w:type="dxa"/>
            <w:gridSpan w:val="8"/>
            <w:tcBorders>
              <w:top w:val="single" w:sz="4" w:space="0" w:color="000000"/>
              <w:left w:val="single" w:sz="4" w:space="0" w:color="000000"/>
              <w:bottom w:val="single" w:sz="4" w:space="0" w:color="000000"/>
              <w:right w:val="single" w:sz="4" w:space="0" w:color="000000"/>
            </w:tcBorders>
            <w:shd w:val="clear" w:color="auto" w:fill="F7CAAC"/>
          </w:tcPr>
          <w:p w14:paraId="4989142D" w14:textId="77777777" w:rsidR="00493924" w:rsidRPr="00493924" w:rsidRDefault="00493924" w:rsidP="005C2183">
            <w:pPr>
              <w:widowControl w:val="0"/>
              <w:jc w:val="both"/>
              <w:rPr>
                <w:sz w:val="20"/>
                <w:szCs w:val="20"/>
              </w:rPr>
            </w:pPr>
            <w:r w:rsidRPr="00493924">
              <w:rPr>
                <w:b/>
                <w:sz w:val="20"/>
                <w:szCs w:val="20"/>
              </w:rPr>
              <w:t>Další současná působení jako akademický pracovník na jiných VŠ</w:t>
            </w:r>
          </w:p>
        </w:tc>
        <w:tc>
          <w:tcPr>
            <w:tcW w:w="1701" w:type="dxa"/>
            <w:gridSpan w:val="5"/>
            <w:tcBorders>
              <w:top w:val="single" w:sz="4" w:space="0" w:color="000000"/>
              <w:left w:val="single" w:sz="4" w:space="0" w:color="000000"/>
              <w:bottom w:val="single" w:sz="4" w:space="0" w:color="000000"/>
              <w:right w:val="single" w:sz="4" w:space="0" w:color="000000"/>
            </w:tcBorders>
            <w:shd w:val="clear" w:color="auto" w:fill="F7CAAC"/>
          </w:tcPr>
          <w:p w14:paraId="2AD7D6B8" w14:textId="77777777" w:rsidR="00493924" w:rsidRPr="00493924" w:rsidRDefault="00493924" w:rsidP="005C2183">
            <w:pPr>
              <w:widowControl w:val="0"/>
              <w:jc w:val="both"/>
              <w:rPr>
                <w:b/>
                <w:sz w:val="20"/>
                <w:szCs w:val="20"/>
              </w:rPr>
            </w:pPr>
            <w:r w:rsidRPr="00493924">
              <w:rPr>
                <w:b/>
                <w:sz w:val="20"/>
                <w:szCs w:val="20"/>
              </w:rPr>
              <w:t xml:space="preserve">typ </w:t>
            </w:r>
            <w:proofErr w:type="spellStart"/>
            <w:r w:rsidRPr="00493924">
              <w:rPr>
                <w:b/>
                <w:sz w:val="20"/>
                <w:szCs w:val="20"/>
              </w:rPr>
              <w:t>prac</w:t>
            </w:r>
            <w:proofErr w:type="spellEnd"/>
            <w:r w:rsidRPr="00493924">
              <w:rPr>
                <w:b/>
                <w:sz w:val="20"/>
                <w:szCs w:val="20"/>
              </w:rPr>
              <w:t>. vztahu</w:t>
            </w:r>
          </w:p>
        </w:tc>
        <w:tc>
          <w:tcPr>
            <w:tcW w:w="2101" w:type="dxa"/>
            <w:gridSpan w:val="6"/>
            <w:tcBorders>
              <w:top w:val="single" w:sz="4" w:space="0" w:color="000000"/>
              <w:left w:val="single" w:sz="4" w:space="0" w:color="000000"/>
              <w:bottom w:val="single" w:sz="4" w:space="0" w:color="000000"/>
              <w:right w:val="single" w:sz="4" w:space="0" w:color="000000"/>
            </w:tcBorders>
            <w:shd w:val="clear" w:color="auto" w:fill="F7CAAC"/>
          </w:tcPr>
          <w:p w14:paraId="3555188D" w14:textId="77777777" w:rsidR="00493924" w:rsidRPr="00493924" w:rsidRDefault="00493924" w:rsidP="005C2183">
            <w:pPr>
              <w:widowControl w:val="0"/>
              <w:jc w:val="both"/>
              <w:rPr>
                <w:b/>
                <w:sz w:val="20"/>
                <w:szCs w:val="20"/>
              </w:rPr>
            </w:pPr>
            <w:r w:rsidRPr="00493924">
              <w:rPr>
                <w:b/>
                <w:sz w:val="20"/>
                <w:szCs w:val="20"/>
              </w:rPr>
              <w:t>rozsah</w:t>
            </w:r>
          </w:p>
        </w:tc>
      </w:tr>
      <w:tr w:rsidR="00493924" w14:paraId="49D3BDA8" w14:textId="77777777" w:rsidTr="0033264B">
        <w:tc>
          <w:tcPr>
            <w:tcW w:w="6057" w:type="dxa"/>
            <w:gridSpan w:val="8"/>
            <w:tcBorders>
              <w:top w:val="single" w:sz="4" w:space="0" w:color="000000"/>
              <w:left w:val="single" w:sz="4" w:space="0" w:color="000000"/>
              <w:bottom w:val="single" w:sz="4" w:space="0" w:color="000000"/>
              <w:right w:val="single" w:sz="4" w:space="0" w:color="000000"/>
            </w:tcBorders>
          </w:tcPr>
          <w:p w14:paraId="1B3729BD" w14:textId="77777777" w:rsidR="00493924" w:rsidRPr="00493924" w:rsidRDefault="00493924" w:rsidP="005C2183">
            <w:pPr>
              <w:widowControl w:val="0"/>
              <w:jc w:val="both"/>
              <w:rPr>
                <w:sz w:val="20"/>
                <w:szCs w:val="20"/>
              </w:rPr>
            </w:pPr>
          </w:p>
        </w:tc>
        <w:tc>
          <w:tcPr>
            <w:tcW w:w="1701" w:type="dxa"/>
            <w:gridSpan w:val="5"/>
            <w:tcBorders>
              <w:top w:val="single" w:sz="4" w:space="0" w:color="000000"/>
              <w:left w:val="single" w:sz="4" w:space="0" w:color="000000"/>
              <w:bottom w:val="single" w:sz="4" w:space="0" w:color="000000"/>
              <w:right w:val="single" w:sz="4" w:space="0" w:color="000000"/>
            </w:tcBorders>
          </w:tcPr>
          <w:p w14:paraId="2E48F7F3" w14:textId="77777777" w:rsidR="00493924" w:rsidRPr="00493924" w:rsidRDefault="00493924" w:rsidP="005C2183">
            <w:pPr>
              <w:widowControl w:val="0"/>
              <w:jc w:val="both"/>
              <w:rPr>
                <w:sz w:val="20"/>
                <w:szCs w:val="20"/>
              </w:rPr>
            </w:pPr>
          </w:p>
        </w:tc>
        <w:tc>
          <w:tcPr>
            <w:tcW w:w="2101" w:type="dxa"/>
            <w:gridSpan w:val="6"/>
            <w:tcBorders>
              <w:top w:val="single" w:sz="4" w:space="0" w:color="000000"/>
              <w:left w:val="single" w:sz="4" w:space="0" w:color="000000"/>
              <w:bottom w:val="single" w:sz="4" w:space="0" w:color="000000"/>
              <w:right w:val="single" w:sz="4" w:space="0" w:color="000000"/>
            </w:tcBorders>
          </w:tcPr>
          <w:p w14:paraId="405CF946" w14:textId="77777777" w:rsidR="00493924" w:rsidRPr="00493924" w:rsidRDefault="00493924" w:rsidP="005C2183">
            <w:pPr>
              <w:widowControl w:val="0"/>
              <w:jc w:val="both"/>
              <w:rPr>
                <w:sz w:val="20"/>
                <w:szCs w:val="20"/>
              </w:rPr>
            </w:pPr>
          </w:p>
        </w:tc>
      </w:tr>
      <w:tr w:rsidR="00493924" w14:paraId="3409C927" w14:textId="77777777" w:rsidTr="0033264B">
        <w:tc>
          <w:tcPr>
            <w:tcW w:w="6057" w:type="dxa"/>
            <w:gridSpan w:val="8"/>
            <w:tcBorders>
              <w:top w:val="single" w:sz="4" w:space="0" w:color="000000"/>
              <w:left w:val="single" w:sz="4" w:space="0" w:color="000000"/>
              <w:bottom w:val="single" w:sz="4" w:space="0" w:color="000000"/>
              <w:right w:val="single" w:sz="4" w:space="0" w:color="000000"/>
            </w:tcBorders>
          </w:tcPr>
          <w:p w14:paraId="5B1FBDF5" w14:textId="77777777" w:rsidR="00493924" w:rsidRPr="00493924" w:rsidRDefault="00493924" w:rsidP="005C2183">
            <w:pPr>
              <w:widowControl w:val="0"/>
              <w:jc w:val="both"/>
              <w:rPr>
                <w:sz w:val="20"/>
                <w:szCs w:val="20"/>
              </w:rPr>
            </w:pPr>
          </w:p>
        </w:tc>
        <w:tc>
          <w:tcPr>
            <w:tcW w:w="1701" w:type="dxa"/>
            <w:gridSpan w:val="5"/>
            <w:tcBorders>
              <w:top w:val="single" w:sz="4" w:space="0" w:color="000000"/>
              <w:left w:val="single" w:sz="4" w:space="0" w:color="000000"/>
              <w:bottom w:val="single" w:sz="4" w:space="0" w:color="000000"/>
              <w:right w:val="single" w:sz="4" w:space="0" w:color="000000"/>
            </w:tcBorders>
          </w:tcPr>
          <w:p w14:paraId="6BC7375E" w14:textId="77777777" w:rsidR="00493924" w:rsidRPr="00493924" w:rsidRDefault="00493924" w:rsidP="005C2183">
            <w:pPr>
              <w:widowControl w:val="0"/>
              <w:jc w:val="both"/>
              <w:rPr>
                <w:sz w:val="20"/>
                <w:szCs w:val="20"/>
              </w:rPr>
            </w:pPr>
          </w:p>
        </w:tc>
        <w:tc>
          <w:tcPr>
            <w:tcW w:w="2101" w:type="dxa"/>
            <w:gridSpan w:val="6"/>
            <w:tcBorders>
              <w:top w:val="single" w:sz="4" w:space="0" w:color="000000"/>
              <w:left w:val="single" w:sz="4" w:space="0" w:color="000000"/>
              <w:bottom w:val="single" w:sz="4" w:space="0" w:color="000000"/>
              <w:right w:val="single" w:sz="4" w:space="0" w:color="000000"/>
            </w:tcBorders>
          </w:tcPr>
          <w:p w14:paraId="54A40968" w14:textId="77777777" w:rsidR="00493924" w:rsidRPr="00493924" w:rsidRDefault="00493924" w:rsidP="005C2183">
            <w:pPr>
              <w:widowControl w:val="0"/>
              <w:jc w:val="both"/>
              <w:rPr>
                <w:sz w:val="20"/>
                <w:szCs w:val="20"/>
              </w:rPr>
            </w:pPr>
          </w:p>
        </w:tc>
      </w:tr>
      <w:tr w:rsidR="00493924" w14:paraId="00C4A78D" w14:textId="77777777" w:rsidTr="00493924">
        <w:tc>
          <w:tcPr>
            <w:tcW w:w="9859" w:type="dxa"/>
            <w:gridSpan w:val="19"/>
            <w:tcBorders>
              <w:top w:val="single" w:sz="4" w:space="0" w:color="000000"/>
              <w:left w:val="single" w:sz="4" w:space="0" w:color="000000"/>
              <w:bottom w:val="single" w:sz="4" w:space="0" w:color="000000"/>
              <w:right w:val="single" w:sz="4" w:space="0" w:color="000000"/>
            </w:tcBorders>
            <w:shd w:val="clear" w:color="auto" w:fill="F7CAAC"/>
          </w:tcPr>
          <w:p w14:paraId="57876899" w14:textId="77777777" w:rsidR="00493924" w:rsidRPr="00493924" w:rsidRDefault="00493924" w:rsidP="005C2183">
            <w:pPr>
              <w:widowControl w:val="0"/>
              <w:jc w:val="both"/>
              <w:rPr>
                <w:sz w:val="20"/>
                <w:szCs w:val="20"/>
              </w:rPr>
            </w:pPr>
            <w:r w:rsidRPr="00493924">
              <w:rPr>
                <w:b/>
                <w:sz w:val="20"/>
                <w:szCs w:val="20"/>
              </w:rPr>
              <w:t>Předměty příslušného studijního programu a způsob zapojení do jejich výuky, příp. další zapojení do uskutečňování studijního programu</w:t>
            </w:r>
          </w:p>
        </w:tc>
      </w:tr>
      <w:tr w:rsidR="00493924" w14:paraId="59E15DC8" w14:textId="77777777" w:rsidTr="00251C5A">
        <w:trPr>
          <w:trHeight w:val="916"/>
        </w:trPr>
        <w:tc>
          <w:tcPr>
            <w:tcW w:w="9859" w:type="dxa"/>
            <w:gridSpan w:val="19"/>
            <w:tcBorders>
              <w:left w:val="single" w:sz="4" w:space="0" w:color="000000"/>
              <w:bottom w:val="single" w:sz="4" w:space="0" w:color="000000"/>
              <w:right w:val="single" w:sz="4" w:space="0" w:color="000000"/>
            </w:tcBorders>
          </w:tcPr>
          <w:p w14:paraId="135C8A44" w14:textId="4EB1166C" w:rsidR="00493924" w:rsidRPr="00493924" w:rsidRDefault="00493924" w:rsidP="005C2183">
            <w:pPr>
              <w:widowControl w:val="0"/>
              <w:rPr>
                <w:sz w:val="20"/>
                <w:szCs w:val="20"/>
              </w:rPr>
            </w:pPr>
            <w:r w:rsidRPr="00493924">
              <w:rPr>
                <w:sz w:val="20"/>
                <w:szCs w:val="20"/>
              </w:rPr>
              <w:t>Ateliér animace 1-6 (vede ateliér</w:t>
            </w:r>
            <w:r w:rsidR="00092587">
              <w:rPr>
                <w:sz w:val="20"/>
                <w:szCs w:val="20"/>
              </w:rPr>
              <w:t xml:space="preserve">, </w:t>
            </w:r>
            <w:r w:rsidR="00092587" w:rsidRPr="00493924">
              <w:rPr>
                <w:sz w:val="20"/>
                <w:szCs w:val="20"/>
              </w:rPr>
              <w:t>garant</w:t>
            </w:r>
            <w:r w:rsidR="00092587">
              <w:rPr>
                <w:sz w:val="20"/>
                <w:szCs w:val="20"/>
              </w:rPr>
              <w:t xml:space="preserve"> předmětu</w:t>
            </w:r>
            <w:r w:rsidRPr="00493924">
              <w:rPr>
                <w:sz w:val="20"/>
                <w:szCs w:val="20"/>
              </w:rPr>
              <w:t>)</w:t>
            </w:r>
          </w:p>
          <w:p w14:paraId="60311577" w14:textId="7D77230F" w:rsidR="00493924" w:rsidRPr="00493924" w:rsidRDefault="00493924" w:rsidP="005C2183">
            <w:pPr>
              <w:widowControl w:val="0"/>
              <w:rPr>
                <w:sz w:val="20"/>
                <w:szCs w:val="20"/>
              </w:rPr>
            </w:pPr>
            <w:r w:rsidRPr="00493924">
              <w:rPr>
                <w:sz w:val="20"/>
                <w:szCs w:val="20"/>
              </w:rPr>
              <w:t>Plenér 1 (cvičící</w:t>
            </w:r>
            <w:r w:rsidR="00092587">
              <w:rPr>
                <w:sz w:val="20"/>
                <w:szCs w:val="20"/>
              </w:rPr>
              <w:t xml:space="preserve">, </w:t>
            </w:r>
            <w:r w:rsidR="00092587" w:rsidRPr="00493924">
              <w:rPr>
                <w:sz w:val="20"/>
                <w:szCs w:val="20"/>
              </w:rPr>
              <w:t>garant</w:t>
            </w:r>
            <w:r w:rsidR="00092587">
              <w:rPr>
                <w:sz w:val="20"/>
                <w:szCs w:val="20"/>
              </w:rPr>
              <w:t xml:space="preserve"> předmětu</w:t>
            </w:r>
            <w:r w:rsidRPr="00493924">
              <w:rPr>
                <w:sz w:val="20"/>
                <w:szCs w:val="20"/>
              </w:rPr>
              <w:t>)</w:t>
            </w:r>
          </w:p>
          <w:p w14:paraId="56115580" w14:textId="393A83ED" w:rsidR="00493924" w:rsidRDefault="00493924" w:rsidP="005C2183">
            <w:pPr>
              <w:widowControl w:val="0"/>
              <w:rPr>
                <w:sz w:val="20"/>
                <w:szCs w:val="20"/>
              </w:rPr>
            </w:pPr>
            <w:r w:rsidRPr="00493924">
              <w:rPr>
                <w:sz w:val="20"/>
                <w:szCs w:val="20"/>
              </w:rPr>
              <w:t>Preprodukce bakalářského projektu (cvičící</w:t>
            </w:r>
            <w:r w:rsidR="00092587">
              <w:rPr>
                <w:sz w:val="20"/>
                <w:szCs w:val="20"/>
              </w:rPr>
              <w:t xml:space="preserve">, </w:t>
            </w:r>
            <w:r w:rsidR="00092587" w:rsidRPr="00493924">
              <w:rPr>
                <w:sz w:val="20"/>
                <w:szCs w:val="20"/>
              </w:rPr>
              <w:t>garant</w:t>
            </w:r>
            <w:r w:rsidR="00092587">
              <w:rPr>
                <w:sz w:val="20"/>
                <w:szCs w:val="20"/>
              </w:rPr>
              <w:t xml:space="preserve"> předmětu</w:t>
            </w:r>
            <w:r w:rsidRPr="00493924">
              <w:rPr>
                <w:sz w:val="20"/>
                <w:szCs w:val="20"/>
              </w:rPr>
              <w:t>)</w:t>
            </w:r>
          </w:p>
          <w:p w14:paraId="1691C45E" w14:textId="77777777" w:rsidR="00D404C4" w:rsidRPr="00E91F05" w:rsidRDefault="00D404C4" w:rsidP="00D404C4">
            <w:pPr>
              <w:jc w:val="both"/>
              <w:rPr>
                <w:sz w:val="20"/>
                <w:szCs w:val="20"/>
              </w:rPr>
            </w:pPr>
            <w:r w:rsidRPr="00E91F05">
              <w:rPr>
                <w:sz w:val="20"/>
                <w:szCs w:val="20"/>
              </w:rPr>
              <w:t>Seminář k bakalářské práci (vede seminář, garant předmětu)</w:t>
            </w:r>
          </w:p>
          <w:p w14:paraId="03E74226" w14:textId="60499791" w:rsidR="00493924" w:rsidRPr="00493924" w:rsidRDefault="00493924" w:rsidP="005C2183">
            <w:pPr>
              <w:widowControl w:val="0"/>
              <w:rPr>
                <w:sz w:val="20"/>
                <w:szCs w:val="20"/>
              </w:rPr>
            </w:pPr>
            <w:r w:rsidRPr="00493924">
              <w:rPr>
                <w:sz w:val="20"/>
                <w:szCs w:val="20"/>
              </w:rPr>
              <w:t>Komunikační agentura (cvičící</w:t>
            </w:r>
            <w:r w:rsidR="00092587">
              <w:rPr>
                <w:sz w:val="20"/>
                <w:szCs w:val="20"/>
              </w:rPr>
              <w:t xml:space="preserve">, </w:t>
            </w:r>
            <w:r w:rsidR="00092587" w:rsidRPr="00493924">
              <w:rPr>
                <w:sz w:val="20"/>
                <w:szCs w:val="20"/>
              </w:rPr>
              <w:t>garant</w:t>
            </w:r>
            <w:r w:rsidR="00092587">
              <w:rPr>
                <w:sz w:val="20"/>
                <w:szCs w:val="20"/>
              </w:rPr>
              <w:t xml:space="preserve"> předmětu</w:t>
            </w:r>
            <w:r w:rsidRPr="00493924">
              <w:rPr>
                <w:sz w:val="20"/>
                <w:szCs w:val="20"/>
              </w:rPr>
              <w:t>)</w:t>
            </w:r>
          </w:p>
        </w:tc>
      </w:tr>
      <w:tr w:rsidR="00493924" w14:paraId="2C583E98" w14:textId="77777777" w:rsidTr="00493924">
        <w:trPr>
          <w:trHeight w:val="340"/>
        </w:trPr>
        <w:tc>
          <w:tcPr>
            <w:tcW w:w="9859" w:type="dxa"/>
            <w:gridSpan w:val="19"/>
            <w:tcBorders>
              <w:left w:val="single" w:sz="4" w:space="0" w:color="000000"/>
              <w:bottom w:val="single" w:sz="4" w:space="0" w:color="000000"/>
              <w:right w:val="single" w:sz="4" w:space="0" w:color="000000"/>
            </w:tcBorders>
            <w:shd w:val="clear" w:color="auto" w:fill="FBD4B4"/>
          </w:tcPr>
          <w:p w14:paraId="35D7A16A" w14:textId="77777777" w:rsidR="00493924" w:rsidRPr="00493924" w:rsidRDefault="00493924" w:rsidP="005C2183">
            <w:pPr>
              <w:widowControl w:val="0"/>
              <w:jc w:val="both"/>
              <w:rPr>
                <w:b/>
                <w:sz w:val="20"/>
                <w:szCs w:val="20"/>
              </w:rPr>
            </w:pPr>
            <w:r w:rsidRPr="00493924">
              <w:rPr>
                <w:b/>
                <w:sz w:val="20"/>
                <w:szCs w:val="20"/>
              </w:rPr>
              <w:t>Zapojení do výuky v dalších studijních programech na téže vysoké škole (pouze u garantů ZT a PZ předmětů)</w:t>
            </w:r>
          </w:p>
        </w:tc>
      </w:tr>
      <w:tr w:rsidR="00493924" w14:paraId="6A823066" w14:textId="77777777" w:rsidTr="0033264B">
        <w:trPr>
          <w:trHeight w:val="340"/>
        </w:trPr>
        <w:tc>
          <w:tcPr>
            <w:tcW w:w="2793" w:type="dxa"/>
            <w:gridSpan w:val="2"/>
            <w:tcBorders>
              <w:left w:val="single" w:sz="4" w:space="0" w:color="000000"/>
              <w:bottom w:val="single" w:sz="4" w:space="0" w:color="000000"/>
              <w:right w:val="single" w:sz="4" w:space="0" w:color="000000"/>
            </w:tcBorders>
          </w:tcPr>
          <w:p w14:paraId="506613F3" w14:textId="77777777" w:rsidR="00493924" w:rsidRPr="00493924" w:rsidRDefault="00493924" w:rsidP="005C2183">
            <w:pPr>
              <w:widowControl w:val="0"/>
              <w:jc w:val="both"/>
              <w:rPr>
                <w:b/>
                <w:sz w:val="20"/>
                <w:szCs w:val="20"/>
              </w:rPr>
            </w:pPr>
            <w:r w:rsidRPr="00493924">
              <w:rPr>
                <w:b/>
                <w:sz w:val="20"/>
                <w:szCs w:val="20"/>
              </w:rPr>
              <w:t>Název studijního předmětu</w:t>
            </w:r>
          </w:p>
        </w:tc>
        <w:tc>
          <w:tcPr>
            <w:tcW w:w="2410" w:type="dxa"/>
            <w:gridSpan w:val="3"/>
            <w:tcBorders>
              <w:left w:val="single" w:sz="4" w:space="0" w:color="000000"/>
              <w:bottom w:val="single" w:sz="4" w:space="0" w:color="000000"/>
              <w:right w:val="single" w:sz="4" w:space="0" w:color="000000"/>
            </w:tcBorders>
          </w:tcPr>
          <w:p w14:paraId="77183D19" w14:textId="77777777" w:rsidR="00493924" w:rsidRPr="00493924" w:rsidRDefault="00493924" w:rsidP="005C2183">
            <w:pPr>
              <w:pStyle w:val="Bezmezer"/>
              <w:rPr>
                <w:b/>
                <w:bCs/>
              </w:rPr>
            </w:pPr>
            <w:r w:rsidRPr="00493924">
              <w:rPr>
                <w:b/>
                <w:bCs/>
              </w:rPr>
              <w:t>Název studijního programu</w:t>
            </w:r>
          </w:p>
        </w:tc>
        <w:tc>
          <w:tcPr>
            <w:tcW w:w="567" w:type="dxa"/>
            <w:gridSpan w:val="2"/>
            <w:tcBorders>
              <w:left w:val="single" w:sz="4" w:space="0" w:color="000000"/>
              <w:bottom w:val="single" w:sz="4" w:space="0" w:color="000000"/>
              <w:right w:val="single" w:sz="4" w:space="0" w:color="000000"/>
            </w:tcBorders>
          </w:tcPr>
          <w:p w14:paraId="77ECD087" w14:textId="77777777" w:rsidR="00493924" w:rsidRPr="00493924" w:rsidRDefault="00493924" w:rsidP="005C2183">
            <w:pPr>
              <w:pStyle w:val="Bezmezer"/>
              <w:rPr>
                <w:b/>
                <w:bCs/>
              </w:rPr>
            </w:pPr>
            <w:r w:rsidRPr="00493924">
              <w:rPr>
                <w:b/>
                <w:bCs/>
              </w:rPr>
              <w:t>Sem.</w:t>
            </w:r>
          </w:p>
        </w:tc>
        <w:tc>
          <w:tcPr>
            <w:tcW w:w="2108" w:type="dxa"/>
            <w:gridSpan w:val="8"/>
            <w:tcBorders>
              <w:left w:val="single" w:sz="4" w:space="0" w:color="000000"/>
              <w:bottom w:val="single" w:sz="4" w:space="0" w:color="000000"/>
              <w:right w:val="single" w:sz="4" w:space="0" w:color="000000"/>
            </w:tcBorders>
          </w:tcPr>
          <w:p w14:paraId="5308D356" w14:textId="77777777" w:rsidR="00493924" w:rsidRPr="00493924" w:rsidRDefault="00493924" w:rsidP="005C2183">
            <w:pPr>
              <w:pStyle w:val="Bezmezer"/>
              <w:rPr>
                <w:b/>
                <w:bCs/>
              </w:rPr>
            </w:pPr>
            <w:r w:rsidRPr="00493924">
              <w:rPr>
                <w:b/>
                <w:bCs/>
              </w:rPr>
              <w:t>Role ve výuce daného předmětu</w:t>
            </w:r>
          </w:p>
        </w:tc>
        <w:tc>
          <w:tcPr>
            <w:tcW w:w="1981" w:type="dxa"/>
            <w:gridSpan w:val="4"/>
            <w:tcBorders>
              <w:left w:val="single" w:sz="4" w:space="0" w:color="000000"/>
              <w:bottom w:val="single" w:sz="4" w:space="0" w:color="000000"/>
              <w:right w:val="single" w:sz="4" w:space="0" w:color="000000"/>
            </w:tcBorders>
          </w:tcPr>
          <w:p w14:paraId="14A073AB" w14:textId="77777777" w:rsidR="00493924" w:rsidRPr="00493924" w:rsidRDefault="00493924" w:rsidP="005C2183">
            <w:pPr>
              <w:pStyle w:val="Bezmezer"/>
              <w:rPr>
                <w:b/>
                <w:bCs/>
              </w:rPr>
            </w:pPr>
            <w:r w:rsidRPr="00493924">
              <w:rPr>
                <w:b/>
                <w:bCs/>
              </w:rPr>
              <w:t>(</w:t>
            </w:r>
            <w:r w:rsidRPr="00493924">
              <w:rPr>
                <w:b/>
                <w:bCs/>
                <w:i/>
                <w:iCs/>
              </w:rPr>
              <w:t>nepovinný údaj</w:t>
            </w:r>
            <w:r w:rsidRPr="00493924">
              <w:rPr>
                <w:b/>
                <w:bCs/>
              </w:rPr>
              <w:t>) Počet hodin za semestr</w:t>
            </w:r>
          </w:p>
        </w:tc>
      </w:tr>
      <w:tr w:rsidR="00493924" w14:paraId="6E375E35" w14:textId="77777777" w:rsidTr="0033264B">
        <w:trPr>
          <w:trHeight w:val="285"/>
        </w:trPr>
        <w:tc>
          <w:tcPr>
            <w:tcW w:w="2793" w:type="dxa"/>
            <w:gridSpan w:val="2"/>
            <w:tcBorders>
              <w:left w:val="single" w:sz="4" w:space="0" w:color="000000"/>
              <w:bottom w:val="single" w:sz="4" w:space="0" w:color="000000"/>
              <w:right w:val="single" w:sz="4" w:space="0" w:color="000000"/>
            </w:tcBorders>
          </w:tcPr>
          <w:p w14:paraId="1F87AB9F" w14:textId="77777777" w:rsidR="00493924" w:rsidRPr="00493924" w:rsidRDefault="00493924" w:rsidP="005C2183">
            <w:pPr>
              <w:widowControl w:val="0"/>
              <w:jc w:val="both"/>
              <w:rPr>
                <w:color w:val="FF0000"/>
                <w:sz w:val="20"/>
                <w:szCs w:val="20"/>
              </w:rPr>
            </w:pPr>
          </w:p>
        </w:tc>
        <w:tc>
          <w:tcPr>
            <w:tcW w:w="2410" w:type="dxa"/>
            <w:gridSpan w:val="3"/>
            <w:tcBorders>
              <w:left w:val="single" w:sz="4" w:space="0" w:color="000000"/>
              <w:bottom w:val="single" w:sz="4" w:space="0" w:color="000000"/>
              <w:right w:val="single" w:sz="4" w:space="0" w:color="000000"/>
            </w:tcBorders>
          </w:tcPr>
          <w:p w14:paraId="32CFC230" w14:textId="77777777" w:rsidR="00493924" w:rsidRPr="00493924" w:rsidRDefault="00493924" w:rsidP="005C2183">
            <w:pPr>
              <w:widowControl w:val="0"/>
              <w:jc w:val="both"/>
              <w:rPr>
                <w:color w:val="FF0000"/>
                <w:sz w:val="20"/>
                <w:szCs w:val="20"/>
              </w:rPr>
            </w:pPr>
          </w:p>
        </w:tc>
        <w:tc>
          <w:tcPr>
            <w:tcW w:w="567" w:type="dxa"/>
            <w:gridSpan w:val="2"/>
            <w:tcBorders>
              <w:left w:val="single" w:sz="4" w:space="0" w:color="000000"/>
              <w:bottom w:val="single" w:sz="4" w:space="0" w:color="000000"/>
              <w:right w:val="single" w:sz="4" w:space="0" w:color="000000"/>
            </w:tcBorders>
          </w:tcPr>
          <w:p w14:paraId="67597397" w14:textId="77777777" w:rsidR="00493924" w:rsidRPr="00493924" w:rsidRDefault="00493924" w:rsidP="005C2183">
            <w:pPr>
              <w:widowControl w:val="0"/>
              <w:jc w:val="both"/>
              <w:rPr>
                <w:color w:val="FF0000"/>
                <w:sz w:val="20"/>
                <w:szCs w:val="20"/>
              </w:rPr>
            </w:pPr>
          </w:p>
        </w:tc>
        <w:tc>
          <w:tcPr>
            <w:tcW w:w="2108" w:type="dxa"/>
            <w:gridSpan w:val="8"/>
            <w:tcBorders>
              <w:left w:val="single" w:sz="4" w:space="0" w:color="000000"/>
              <w:bottom w:val="single" w:sz="4" w:space="0" w:color="000000"/>
              <w:right w:val="single" w:sz="4" w:space="0" w:color="000000"/>
            </w:tcBorders>
          </w:tcPr>
          <w:p w14:paraId="6DB464FC" w14:textId="77777777" w:rsidR="00493924" w:rsidRPr="00493924" w:rsidRDefault="00493924" w:rsidP="005C2183">
            <w:pPr>
              <w:widowControl w:val="0"/>
              <w:jc w:val="both"/>
              <w:rPr>
                <w:color w:val="FF0000"/>
                <w:sz w:val="20"/>
                <w:szCs w:val="20"/>
              </w:rPr>
            </w:pPr>
          </w:p>
        </w:tc>
        <w:tc>
          <w:tcPr>
            <w:tcW w:w="1981" w:type="dxa"/>
            <w:gridSpan w:val="4"/>
            <w:tcBorders>
              <w:left w:val="single" w:sz="4" w:space="0" w:color="000000"/>
              <w:bottom w:val="single" w:sz="4" w:space="0" w:color="000000"/>
              <w:right w:val="single" w:sz="4" w:space="0" w:color="000000"/>
            </w:tcBorders>
          </w:tcPr>
          <w:p w14:paraId="3C92FE6D" w14:textId="77777777" w:rsidR="00493924" w:rsidRPr="00493924" w:rsidRDefault="00493924" w:rsidP="005C2183">
            <w:pPr>
              <w:widowControl w:val="0"/>
              <w:jc w:val="both"/>
              <w:rPr>
                <w:color w:val="FF0000"/>
                <w:sz w:val="20"/>
                <w:szCs w:val="20"/>
              </w:rPr>
            </w:pPr>
          </w:p>
        </w:tc>
      </w:tr>
      <w:tr w:rsidR="00493924" w14:paraId="2A996514" w14:textId="77777777" w:rsidTr="00493924">
        <w:tc>
          <w:tcPr>
            <w:tcW w:w="9859" w:type="dxa"/>
            <w:gridSpan w:val="19"/>
            <w:tcBorders>
              <w:top w:val="single" w:sz="4" w:space="0" w:color="000000"/>
              <w:left w:val="single" w:sz="4" w:space="0" w:color="000000"/>
              <w:bottom w:val="single" w:sz="4" w:space="0" w:color="000000"/>
              <w:right w:val="single" w:sz="4" w:space="0" w:color="000000"/>
            </w:tcBorders>
            <w:shd w:val="clear" w:color="auto" w:fill="F7CAAC"/>
          </w:tcPr>
          <w:p w14:paraId="7F66ECDA" w14:textId="77777777" w:rsidR="00493924" w:rsidRPr="00493924" w:rsidRDefault="00493924" w:rsidP="005C2183">
            <w:pPr>
              <w:widowControl w:val="0"/>
              <w:jc w:val="both"/>
              <w:rPr>
                <w:sz w:val="20"/>
                <w:szCs w:val="20"/>
              </w:rPr>
            </w:pPr>
            <w:r w:rsidRPr="00493924">
              <w:rPr>
                <w:b/>
                <w:sz w:val="20"/>
                <w:szCs w:val="20"/>
              </w:rPr>
              <w:t xml:space="preserve">Údaje o vzdělání na VŠ </w:t>
            </w:r>
          </w:p>
        </w:tc>
      </w:tr>
      <w:tr w:rsidR="00493924" w14:paraId="1EC83A4F" w14:textId="77777777" w:rsidTr="00251C5A">
        <w:trPr>
          <w:trHeight w:val="385"/>
        </w:trPr>
        <w:tc>
          <w:tcPr>
            <w:tcW w:w="9859" w:type="dxa"/>
            <w:gridSpan w:val="19"/>
            <w:tcBorders>
              <w:top w:val="single" w:sz="4" w:space="0" w:color="000000"/>
              <w:left w:val="single" w:sz="4" w:space="0" w:color="000000"/>
              <w:bottom w:val="single" w:sz="4" w:space="0" w:color="000000"/>
              <w:right w:val="single" w:sz="4" w:space="0" w:color="000000"/>
            </w:tcBorders>
          </w:tcPr>
          <w:p w14:paraId="59C769BC" w14:textId="27FC0EF7" w:rsidR="00493924" w:rsidRPr="00493924" w:rsidRDefault="00493924" w:rsidP="005C2183">
            <w:pPr>
              <w:widowControl w:val="0"/>
              <w:rPr>
                <w:sz w:val="20"/>
                <w:szCs w:val="20"/>
              </w:rPr>
            </w:pPr>
            <w:r w:rsidRPr="00493924">
              <w:rPr>
                <w:sz w:val="20"/>
                <w:szCs w:val="20"/>
              </w:rPr>
              <w:t xml:space="preserve">2016: Univerzita Tomáše Bati ve Zlíně, Fakulta multimediálních komunikací, </w:t>
            </w:r>
            <w:r w:rsidR="00355545">
              <w:rPr>
                <w:sz w:val="20"/>
                <w:szCs w:val="20"/>
              </w:rPr>
              <w:t>s</w:t>
            </w:r>
            <w:r w:rsidRPr="00493924">
              <w:rPr>
                <w:sz w:val="20"/>
                <w:szCs w:val="20"/>
              </w:rPr>
              <w:t>tudijní program Teorie a praxe</w:t>
            </w:r>
          </w:p>
          <w:p w14:paraId="52303759" w14:textId="008A4DAC" w:rsidR="00092587" w:rsidRPr="00493924" w:rsidRDefault="00493924" w:rsidP="005C2183">
            <w:pPr>
              <w:widowControl w:val="0"/>
              <w:rPr>
                <w:sz w:val="20"/>
                <w:szCs w:val="20"/>
              </w:rPr>
            </w:pPr>
            <w:r w:rsidRPr="00493924">
              <w:rPr>
                <w:sz w:val="20"/>
                <w:szCs w:val="20"/>
              </w:rPr>
              <w:t>audiovizuální tvorby, obor Animovaná tvorba, MgA.</w:t>
            </w:r>
          </w:p>
        </w:tc>
      </w:tr>
      <w:tr w:rsidR="00493924" w14:paraId="5E417C55" w14:textId="77777777" w:rsidTr="00493924">
        <w:tc>
          <w:tcPr>
            <w:tcW w:w="9859" w:type="dxa"/>
            <w:gridSpan w:val="19"/>
            <w:tcBorders>
              <w:top w:val="single" w:sz="4" w:space="0" w:color="000000"/>
              <w:left w:val="single" w:sz="4" w:space="0" w:color="000000"/>
              <w:bottom w:val="single" w:sz="4" w:space="0" w:color="000000"/>
              <w:right w:val="single" w:sz="4" w:space="0" w:color="000000"/>
            </w:tcBorders>
            <w:shd w:val="clear" w:color="auto" w:fill="F7CAAC"/>
          </w:tcPr>
          <w:p w14:paraId="0271AE89" w14:textId="77777777" w:rsidR="00493924" w:rsidRPr="00493924" w:rsidRDefault="00493924" w:rsidP="005C2183">
            <w:pPr>
              <w:widowControl w:val="0"/>
              <w:jc w:val="both"/>
              <w:rPr>
                <w:b/>
                <w:sz w:val="20"/>
                <w:szCs w:val="20"/>
              </w:rPr>
            </w:pPr>
            <w:r w:rsidRPr="00493924">
              <w:rPr>
                <w:b/>
                <w:sz w:val="20"/>
                <w:szCs w:val="20"/>
              </w:rPr>
              <w:t>Údaje o odborném působení od absolvování VŠ</w:t>
            </w:r>
          </w:p>
        </w:tc>
      </w:tr>
      <w:tr w:rsidR="00493924" w14:paraId="22239E31" w14:textId="77777777" w:rsidTr="00493924">
        <w:trPr>
          <w:trHeight w:val="1591"/>
        </w:trPr>
        <w:tc>
          <w:tcPr>
            <w:tcW w:w="9859" w:type="dxa"/>
            <w:gridSpan w:val="19"/>
            <w:tcBorders>
              <w:top w:val="single" w:sz="4" w:space="0" w:color="000000"/>
              <w:left w:val="single" w:sz="4" w:space="0" w:color="000000"/>
              <w:bottom w:val="single" w:sz="4" w:space="0" w:color="000000"/>
              <w:right w:val="single" w:sz="4" w:space="0" w:color="000000"/>
            </w:tcBorders>
          </w:tcPr>
          <w:p w14:paraId="114BBC6D" w14:textId="39BA9B03" w:rsidR="00493924" w:rsidRPr="00493924" w:rsidRDefault="00493924" w:rsidP="005C2183">
            <w:pPr>
              <w:widowControl w:val="0"/>
              <w:rPr>
                <w:color w:val="000000"/>
                <w:sz w:val="20"/>
                <w:szCs w:val="20"/>
              </w:rPr>
            </w:pPr>
            <w:proofErr w:type="gramStart"/>
            <w:r w:rsidRPr="00493924">
              <w:rPr>
                <w:color w:val="000000"/>
                <w:sz w:val="20"/>
                <w:szCs w:val="20"/>
              </w:rPr>
              <w:t>2019</w:t>
            </w:r>
            <w:r w:rsidR="00355545">
              <w:rPr>
                <w:color w:val="000000"/>
                <w:sz w:val="20"/>
                <w:szCs w:val="20"/>
              </w:rPr>
              <w:t>-</w:t>
            </w:r>
            <w:r w:rsidRPr="00493924">
              <w:rPr>
                <w:color w:val="000000"/>
                <w:sz w:val="20"/>
                <w:szCs w:val="20"/>
              </w:rPr>
              <w:t>dosud</w:t>
            </w:r>
            <w:proofErr w:type="gramEnd"/>
            <w:r w:rsidRPr="00493924">
              <w:rPr>
                <w:color w:val="000000"/>
                <w:sz w:val="20"/>
                <w:szCs w:val="20"/>
              </w:rPr>
              <w:t>: Univerzita Tomáše Bati ve Zlíně, Fakulta multimediálních komunikací, ateliér Animovaná tvorba, asistent</w:t>
            </w:r>
          </w:p>
          <w:p w14:paraId="21884929" w14:textId="26BB5111" w:rsidR="00493924" w:rsidRPr="00493924" w:rsidRDefault="00493924" w:rsidP="005C2183">
            <w:pPr>
              <w:widowControl w:val="0"/>
              <w:rPr>
                <w:color w:val="000000"/>
                <w:sz w:val="20"/>
                <w:szCs w:val="20"/>
              </w:rPr>
            </w:pPr>
            <w:proofErr w:type="gramStart"/>
            <w:r w:rsidRPr="00493924">
              <w:rPr>
                <w:color w:val="000000"/>
                <w:sz w:val="20"/>
                <w:szCs w:val="20"/>
              </w:rPr>
              <w:t>2017</w:t>
            </w:r>
            <w:r w:rsidR="00355545">
              <w:rPr>
                <w:color w:val="000000"/>
                <w:sz w:val="20"/>
                <w:szCs w:val="20"/>
              </w:rPr>
              <w:t>-</w:t>
            </w:r>
            <w:r w:rsidRPr="00493924">
              <w:rPr>
                <w:color w:val="000000"/>
                <w:sz w:val="20"/>
                <w:szCs w:val="20"/>
              </w:rPr>
              <w:t>dosud</w:t>
            </w:r>
            <w:proofErr w:type="gramEnd"/>
            <w:r w:rsidRPr="00493924">
              <w:rPr>
                <w:color w:val="000000"/>
                <w:sz w:val="20"/>
                <w:szCs w:val="20"/>
              </w:rPr>
              <w:t>: freelancer, OSVČ</w:t>
            </w:r>
          </w:p>
          <w:p w14:paraId="046B8024" w14:textId="59338E72" w:rsidR="00493924" w:rsidRPr="00493924" w:rsidRDefault="00493924" w:rsidP="005C2183">
            <w:pPr>
              <w:widowControl w:val="0"/>
              <w:rPr>
                <w:color w:val="000000"/>
                <w:sz w:val="20"/>
                <w:szCs w:val="20"/>
              </w:rPr>
            </w:pPr>
            <w:r w:rsidRPr="00493924">
              <w:rPr>
                <w:color w:val="000000"/>
                <w:sz w:val="20"/>
                <w:szCs w:val="20"/>
              </w:rPr>
              <w:t>2018</w:t>
            </w:r>
            <w:r w:rsidR="00355545">
              <w:rPr>
                <w:color w:val="000000"/>
                <w:sz w:val="20"/>
                <w:szCs w:val="20"/>
              </w:rPr>
              <w:t>-</w:t>
            </w:r>
            <w:r w:rsidRPr="00493924">
              <w:rPr>
                <w:color w:val="000000"/>
                <w:sz w:val="20"/>
                <w:szCs w:val="20"/>
              </w:rPr>
              <w:t>2020: studio Kouzelná animace, Zlín, animátor</w:t>
            </w:r>
          </w:p>
          <w:p w14:paraId="2B1F9B2E" w14:textId="74B7BE24" w:rsidR="00493924" w:rsidRPr="00895E84" w:rsidRDefault="00493924" w:rsidP="005C2183">
            <w:pPr>
              <w:widowControl w:val="0"/>
              <w:rPr>
                <w:color w:val="000000"/>
                <w:sz w:val="20"/>
                <w:szCs w:val="20"/>
              </w:rPr>
            </w:pPr>
            <w:r w:rsidRPr="00895E84">
              <w:rPr>
                <w:color w:val="000000"/>
                <w:sz w:val="20"/>
                <w:szCs w:val="20"/>
              </w:rPr>
              <w:t>2016</w:t>
            </w:r>
            <w:r w:rsidR="00355545" w:rsidRPr="00895E84">
              <w:rPr>
                <w:color w:val="000000"/>
                <w:sz w:val="20"/>
                <w:szCs w:val="20"/>
              </w:rPr>
              <w:t>-</w:t>
            </w:r>
            <w:r w:rsidRPr="00895E84">
              <w:rPr>
                <w:color w:val="000000"/>
                <w:sz w:val="20"/>
                <w:szCs w:val="20"/>
              </w:rPr>
              <w:t>2019: Univerzita Tomáše Bati ve Zlíně, Fakulta multimediálních komunikací, ateliér Animovaná tvorba, externí</w:t>
            </w:r>
          </w:p>
          <w:p w14:paraId="7690ECBA" w14:textId="77777777" w:rsidR="00493924" w:rsidRPr="00895E84" w:rsidRDefault="00493924" w:rsidP="005C2183">
            <w:pPr>
              <w:widowControl w:val="0"/>
              <w:rPr>
                <w:color w:val="000000"/>
                <w:sz w:val="20"/>
                <w:szCs w:val="20"/>
              </w:rPr>
            </w:pPr>
            <w:r w:rsidRPr="00895E84">
              <w:rPr>
                <w:color w:val="000000"/>
                <w:sz w:val="20"/>
                <w:szCs w:val="20"/>
              </w:rPr>
              <w:t>pedagog</w:t>
            </w:r>
          </w:p>
          <w:p w14:paraId="30D6A48A" w14:textId="372C537A" w:rsidR="00493924" w:rsidRPr="00493924" w:rsidRDefault="00493924" w:rsidP="005C2183">
            <w:pPr>
              <w:widowControl w:val="0"/>
              <w:rPr>
                <w:color w:val="000000"/>
                <w:sz w:val="20"/>
                <w:szCs w:val="20"/>
              </w:rPr>
            </w:pPr>
            <w:r w:rsidRPr="00493924">
              <w:rPr>
                <w:color w:val="000000"/>
                <w:sz w:val="20"/>
                <w:szCs w:val="20"/>
              </w:rPr>
              <w:t>2017</w:t>
            </w:r>
            <w:r w:rsidR="00355545">
              <w:rPr>
                <w:color w:val="000000"/>
                <w:sz w:val="20"/>
                <w:szCs w:val="20"/>
              </w:rPr>
              <w:t>-</w:t>
            </w:r>
            <w:r w:rsidRPr="00493924">
              <w:rPr>
                <w:color w:val="000000"/>
                <w:sz w:val="20"/>
                <w:szCs w:val="20"/>
              </w:rPr>
              <w:t xml:space="preserve">2018: studio </w:t>
            </w:r>
            <w:proofErr w:type="spellStart"/>
            <w:r w:rsidRPr="00493924">
              <w:rPr>
                <w:color w:val="000000"/>
                <w:sz w:val="20"/>
                <w:szCs w:val="20"/>
              </w:rPr>
              <w:t>BareBear</w:t>
            </w:r>
            <w:proofErr w:type="spellEnd"/>
            <w:r w:rsidRPr="00493924">
              <w:rPr>
                <w:color w:val="000000"/>
                <w:sz w:val="20"/>
                <w:szCs w:val="20"/>
              </w:rPr>
              <w:t>, Zlín, animátor</w:t>
            </w:r>
          </w:p>
          <w:p w14:paraId="1C3E6E8B" w14:textId="09B5C414" w:rsidR="00493924" w:rsidRPr="00493924" w:rsidRDefault="00493924" w:rsidP="005C2183">
            <w:pPr>
              <w:widowControl w:val="0"/>
              <w:rPr>
                <w:color w:val="000000"/>
                <w:sz w:val="20"/>
                <w:szCs w:val="20"/>
              </w:rPr>
            </w:pPr>
            <w:r w:rsidRPr="00493924">
              <w:rPr>
                <w:color w:val="000000"/>
                <w:sz w:val="20"/>
                <w:szCs w:val="20"/>
              </w:rPr>
              <w:t>2015</w:t>
            </w:r>
            <w:r w:rsidR="00355545">
              <w:rPr>
                <w:color w:val="000000"/>
                <w:sz w:val="20"/>
                <w:szCs w:val="20"/>
              </w:rPr>
              <w:t>-</w:t>
            </w:r>
            <w:r w:rsidRPr="00493924">
              <w:rPr>
                <w:color w:val="000000"/>
                <w:sz w:val="20"/>
                <w:szCs w:val="20"/>
              </w:rPr>
              <w:t>2016: Střední škola filmová, multimediální a počítačových technologií, Zlín, externí pedagog</w:t>
            </w:r>
          </w:p>
        </w:tc>
      </w:tr>
      <w:tr w:rsidR="00493924" w14:paraId="6BC0275C" w14:textId="77777777" w:rsidTr="00493924">
        <w:trPr>
          <w:trHeight w:val="250"/>
        </w:trPr>
        <w:tc>
          <w:tcPr>
            <w:tcW w:w="9859" w:type="dxa"/>
            <w:gridSpan w:val="19"/>
            <w:tcBorders>
              <w:top w:val="single" w:sz="4" w:space="0" w:color="000000"/>
              <w:left w:val="single" w:sz="4" w:space="0" w:color="000000"/>
              <w:bottom w:val="single" w:sz="4" w:space="0" w:color="000000"/>
              <w:right w:val="single" w:sz="4" w:space="0" w:color="000000"/>
            </w:tcBorders>
            <w:shd w:val="clear" w:color="auto" w:fill="F7CAAC"/>
          </w:tcPr>
          <w:p w14:paraId="4B789385" w14:textId="77777777" w:rsidR="00493924" w:rsidRPr="00493924" w:rsidRDefault="00493924" w:rsidP="005C2183">
            <w:pPr>
              <w:widowControl w:val="0"/>
              <w:jc w:val="both"/>
              <w:rPr>
                <w:sz w:val="20"/>
                <w:szCs w:val="20"/>
              </w:rPr>
            </w:pPr>
            <w:r w:rsidRPr="00493924">
              <w:rPr>
                <w:b/>
                <w:sz w:val="20"/>
                <w:szCs w:val="20"/>
              </w:rPr>
              <w:t>Zkušenosti s vedením kvalifikačních a rigorózních prací</w:t>
            </w:r>
          </w:p>
        </w:tc>
      </w:tr>
      <w:tr w:rsidR="00493924" w14:paraId="7CC29208" w14:textId="77777777" w:rsidTr="00251C5A">
        <w:trPr>
          <w:trHeight w:val="479"/>
        </w:trPr>
        <w:tc>
          <w:tcPr>
            <w:tcW w:w="9859" w:type="dxa"/>
            <w:gridSpan w:val="19"/>
            <w:tcBorders>
              <w:top w:val="single" w:sz="4" w:space="0" w:color="000000"/>
              <w:left w:val="single" w:sz="4" w:space="0" w:color="000000"/>
              <w:bottom w:val="single" w:sz="4" w:space="0" w:color="000000"/>
              <w:right w:val="single" w:sz="4" w:space="0" w:color="000000"/>
            </w:tcBorders>
          </w:tcPr>
          <w:p w14:paraId="45B2F0A7" w14:textId="67A85492" w:rsidR="00493924" w:rsidRPr="00493924" w:rsidRDefault="00493924" w:rsidP="005C2183">
            <w:pPr>
              <w:widowControl w:val="0"/>
              <w:jc w:val="both"/>
              <w:rPr>
                <w:sz w:val="20"/>
                <w:szCs w:val="20"/>
              </w:rPr>
            </w:pPr>
            <w:r w:rsidRPr="00493924">
              <w:rPr>
                <w:sz w:val="20"/>
                <w:szCs w:val="20"/>
              </w:rPr>
              <w:t>Bakalářské práce: 10</w:t>
            </w:r>
          </w:p>
          <w:p w14:paraId="7CC716CC" w14:textId="5E572510" w:rsidR="00355545" w:rsidRPr="00493924" w:rsidRDefault="00493924" w:rsidP="005C2183">
            <w:pPr>
              <w:widowControl w:val="0"/>
              <w:jc w:val="both"/>
              <w:rPr>
                <w:sz w:val="20"/>
                <w:szCs w:val="20"/>
              </w:rPr>
            </w:pPr>
            <w:r w:rsidRPr="00493924">
              <w:rPr>
                <w:sz w:val="20"/>
                <w:szCs w:val="20"/>
              </w:rPr>
              <w:t>Diplomové práce: 1</w:t>
            </w:r>
          </w:p>
        </w:tc>
      </w:tr>
      <w:tr w:rsidR="00493924" w14:paraId="379450DB" w14:textId="77777777" w:rsidTr="0033264B">
        <w:trPr>
          <w:cantSplit/>
        </w:trPr>
        <w:tc>
          <w:tcPr>
            <w:tcW w:w="3346" w:type="dxa"/>
            <w:gridSpan w:val="3"/>
            <w:tcBorders>
              <w:top w:val="single" w:sz="12" w:space="0" w:color="000000"/>
              <w:left w:val="single" w:sz="4" w:space="0" w:color="000000"/>
              <w:bottom w:val="single" w:sz="4" w:space="0" w:color="000000"/>
              <w:right w:val="single" w:sz="4" w:space="0" w:color="000000"/>
            </w:tcBorders>
            <w:shd w:val="clear" w:color="auto" w:fill="F7CAAC"/>
          </w:tcPr>
          <w:p w14:paraId="4F693BE9" w14:textId="77777777" w:rsidR="00493924" w:rsidRPr="00493924" w:rsidRDefault="00493924" w:rsidP="005C2183">
            <w:pPr>
              <w:widowControl w:val="0"/>
              <w:jc w:val="both"/>
              <w:rPr>
                <w:sz w:val="20"/>
                <w:szCs w:val="20"/>
              </w:rPr>
            </w:pPr>
            <w:r w:rsidRPr="00493924">
              <w:rPr>
                <w:b/>
                <w:sz w:val="20"/>
                <w:szCs w:val="20"/>
              </w:rPr>
              <w:t xml:space="preserve">Obor habilitačního řízení </w:t>
            </w:r>
          </w:p>
        </w:tc>
        <w:tc>
          <w:tcPr>
            <w:tcW w:w="2242"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32C2EFE" w14:textId="77777777" w:rsidR="00493924" w:rsidRPr="00493924" w:rsidRDefault="00493924" w:rsidP="005C2183">
            <w:pPr>
              <w:widowControl w:val="0"/>
              <w:jc w:val="both"/>
              <w:rPr>
                <w:sz w:val="20"/>
                <w:szCs w:val="20"/>
              </w:rPr>
            </w:pPr>
            <w:r w:rsidRPr="00493924">
              <w:rPr>
                <w:b/>
                <w:sz w:val="20"/>
                <w:szCs w:val="20"/>
              </w:rPr>
              <w:t>Rok udělení hodnosti</w:t>
            </w:r>
          </w:p>
        </w:tc>
        <w:tc>
          <w:tcPr>
            <w:tcW w:w="2092"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2113757B" w14:textId="77777777" w:rsidR="00493924" w:rsidRPr="00493924" w:rsidRDefault="00493924" w:rsidP="005C2183">
            <w:pPr>
              <w:widowControl w:val="0"/>
              <w:jc w:val="both"/>
              <w:rPr>
                <w:sz w:val="20"/>
                <w:szCs w:val="20"/>
              </w:rPr>
            </w:pPr>
            <w:r w:rsidRPr="00493924">
              <w:rPr>
                <w:b/>
                <w:sz w:val="20"/>
                <w:szCs w:val="20"/>
              </w:rPr>
              <w:t>Řízení konáno na VŠ</w:t>
            </w:r>
          </w:p>
        </w:tc>
        <w:tc>
          <w:tcPr>
            <w:tcW w:w="2179" w:type="dxa"/>
            <w:gridSpan w:val="8"/>
            <w:tcBorders>
              <w:top w:val="single" w:sz="12" w:space="0" w:color="000000"/>
              <w:left w:val="single" w:sz="12" w:space="0" w:color="000000"/>
              <w:bottom w:val="single" w:sz="4" w:space="0" w:color="000000"/>
              <w:right w:val="single" w:sz="4" w:space="0" w:color="000000"/>
            </w:tcBorders>
            <w:shd w:val="clear" w:color="auto" w:fill="F7CAAC"/>
          </w:tcPr>
          <w:p w14:paraId="028EB3CC" w14:textId="77777777" w:rsidR="00493924" w:rsidRPr="00493924" w:rsidRDefault="00493924" w:rsidP="005C2183">
            <w:pPr>
              <w:widowControl w:val="0"/>
              <w:jc w:val="both"/>
              <w:rPr>
                <w:b/>
                <w:sz w:val="20"/>
                <w:szCs w:val="20"/>
              </w:rPr>
            </w:pPr>
            <w:r w:rsidRPr="00493924">
              <w:rPr>
                <w:b/>
                <w:sz w:val="20"/>
                <w:szCs w:val="20"/>
              </w:rPr>
              <w:t>Ohlasy publikací</w:t>
            </w:r>
          </w:p>
        </w:tc>
      </w:tr>
      <w:tr w:rsidR="00493924" w14:paraId="06DC7CAF" w14:textId="77777777" w:rsidTr="0033264B">
        <w:trPr>
          <w:cantSplit/>
        </w:trPr>
        <w:tc>
          <w:tcPr>
            <w:tcW w:w="3346" w:type="dxa"/>
            <w:gridSpan w:val="3"/>
            <w:tcBorders>
              <w:top w:val="single" w:sz="4" w:space="0" w:color="000000"/>
              <w:left w:val="single" w:sz="4" w:space="0" w:color="000000"/>
              <w:bottom w:val="single" w:sz="4" w:space="0" w:color="000000"/>
              <w:right w:val="single" w:sz="4" w:space="0" w:color="000000"/>
            </w:tcBorders>
          </w:tcPr>
          <w:p w14:paraId="4FEEC0CB" w14:textId="77777777" w:rsidR="00493924" w:rsidRPr="00493924" w:rsidRDefault="00493924" w:rsidP="005C2183">
            <w:pPr>
              <w:widowControl w:val="0"/>
              <w:jc w:val="both"/>
              <w:rPr>
                <w:sz w:val="20"/>
                <w:szCs w:val="20"/>
              </w:rPr>
            </w:pPr>
          </w:p>
        </w:tc>
        <w:tc>
          <w:tcPr>
            <w:tcW w:w="2242" w:type="dxa"/>
            <w:gridSpan w:val="3"/>
            <w:tcBorders>
              <w:top w:val="single" w:sz="4" w:space="0" w:color="000000"/>
              <w:left w:val="single" w:sz="4" w:space="0" w:color="000000"/>
              <w:bottom w:val="single" w:sz="4" w:space="0" w:color="000000"/>
              <w:right w:val="single" w:sz="4" w:space="0" w:color="000000"/>
            </w:tcBorders>
          </w:tcPr>
          <w:p w14:paraId="1567176C" w14:textId="77777777" w:rsidR="00493924" w:rsidRPr="00493924" w:rsidRDefault="00493924" w:rsidP="005C2183">
            <w:pPr>
              <w:widowControl w:val="0"/>
              <w:jc w:val="both"/>
              <w:rPr>
                <w:sz w:val="20"/>
                <w:szCs w:val="20"/>
              </w:rPr>
            </w:pPr>
          </w:p>
        </w:tc>
        <w:tc>
          <w:tcPr>
            <w:tcW w:w="2092" w:type="dxa"/>
            <w:gridSpan w:val="5"/>
            <w:tcBorders>
              <w:top w:val="single" w:sz="4" w:space="0" w:color="000000"/>
              <w:left w:val="single" w:sz="4" w:space="0" w:color="000000"/>
              <w:bottom w:val="single" w:sz="4" w:space="0" w:color="000000"/>
              <w:right w:val="single" w:sz="12" w:space="0" w:color="000000"/>
            </w:tcBorders>
          </w:tcPr>
          <w:p w14:paraId="2EFA3E63" w14:textId="228981E5" w:rsidR="001B63E3" w:rsidRPr="00493924" w:rsidRDefault="001B63E3" w:rsidP="005C2183">
            <w:pPr>
              <w:widowControl w:val="0"/>
              <w:jc w:val="both"/>
              <w:rPr>
                <w:sz w:val="20"/>
                <w:szCs w:val="20"/>
              </w:rPr>
            </w:pPr>
          </w:p>
        </w:tc>
        <w:tc>
          <w:tcPr>
            <w:tcW w:w="567" w:type="dxa"/>
            <w:gridSpan w:val="5"/>
            <w:tcBorders>
              <w:top w:val="single" w:sz="4" w:space="0" w:color="000000"/>
              <w:left w:val="single" w:sz="12" w:space="0" w:color="000000"/>
              <w:bottom w:val="single" w:sz="4" w:space="0" w:color="000000"/>
              <w:right w:val="single" w:sz="4" w:space="0" w:color="000000"/>
            </w:tcBorders>
            <w:shd w:val="clear" w:color="auto" w:fill="F7CAAC"/>
          </w:tcPr>
          <w:p w14:paraId="51381FA0" w14:textId="77777777" w:rsidR="00493924" w:rsidRPr="00493924" w:rsidRDefault="00493924" w:rsidP="005C2183">
            <w:pPr>
              <w:widowControl w:val="0"/>
              <w:jc w:val="both"/>
              <w:rPr>
                <w:sz w:val="20"/>
                <w:szCs w:val="20"/>
              </w:rPr>
            </w:pPr>
            <w:proofErr w:type="spellStart"/>
            <w:r w:rsidRPr="00493924">
              <w:rPr>
                <w:b/>
                <w:sz w:val="20"/>
                <w:szCs w:val="20"/>
              </w:rPr>
              <w:t>WoS</w:t>
            </w:r>
            <w:proofErr w:type="spellEnd"/>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712217C9" w14:textId="77777777" w:rsidR="00493924" w:rsidRPr="00493924" w:rsidRDefault="00493924" w:rsidP="005C2183">
            <w:pPr>
              <w:widowControl w:val="0"/>
              <w:jc w:val="both"/>
              <w:rPr>
                <w:sz w:val="20"/>
                <w:szCs w:val="20"/>
              </w:rPr>
            </w:pPr>
            <w:proofErr w:type="spellStart"/>
            <w:r w:rsidRPr="00493924">
              <w:rPr>
                <w:b/>
                <w:sz w:val="20"/>
                <w:szCs w:val="20"/>
              </w:rPr>
              <w:t>Scopus</w:t>
            </w:r>
            <w:proofErr w:type="spellEnd"/>
          </w:p>
        </w:tc>
        <w:tc>
          <w:tcPr>
            <w:tcW w:w="758" w:type="dxa"/>
            <w:tcBorders>
              <w:top w:val="single" w:sz="4" w:space="0" w:color="000000"/>
              <w:left w:val="single" w:sz="4" w:space="0" w:color="000000"/>
              <w:bottom w:val="single" w:sz="4" w:space="0" w:color="000000"/>
              <w:right w:val="single" w:sz="4" w:space="0" w:color="000000"/>
            </w:tcBorders>
            <w:shd w:val="clear" w:color="auto" w:fill="F7CAAC"/>
          </w:tcPr>
          <w:p w14:paraId="43F771FB" w14:textId="77777777" w:rsidR="00493924" w:rsidRPr="00493924" w:rsidRDefault="00493924" w:rsidP="005C2183">
            <w:pPr>
              <w:widowControl w:val="0"/>
              <w:jc w:val="both"/>
              <w:rPr>
                <w:sz w:val="20"/>
                <w:szCs w:val="20"/>
              </w:rPr>
            </w:pPr>
            <w:r w:rsidRPr="00493924">
              <w:rPr>
                <w:b/>
                <w:sz w:val="20"/>
                <w:szCs w:val="20"/>
              </w:rPr>
              <w:t>ostatní</w:t>
            </w:r>
          </w:p>
        </w:tc>
      </w:tr>
      <w:tr w:rsidR="00493924" w14:paraId="3A630995" w14:textId="77777777" w:rsidTr="0033264B">
        <w:trPr>
          <w:cantSplit/>
          <w:trHeight w:val="70"/>
        </w:trPr>
        <w:tc>
          <w:tcPr>
            <w:tcW w:w="3346" w:type="dxa"/>
            <w:gridSpan w:val="3"/>
            <w:tcBorders>
              <w:top w:val="single" w:sz="4" w:space="0" w:color="000000"/>
              <w:left w:val="single" w:sz="4" w:space="0" w:color="000000"/>
              <w:bottom w:val="single" w:sz="4" w:space="0" w:color="000000"/>
              <w:right w:val="single" w:sz="4" w:space="0" w:color="000000"/>
            </w:tcBorders>
            <w:shd w:val="clear" w:color="auto" w:fill="F7CAAC"/>
          </w:tcPr>
          <w:p w14:paraId="53A7F886" w14:textId="77777777" w:rsidR="00493924" w:rsidRPr="00493924" w:rsidRDefault="00493924" w:rsidP="005C2183">
            <w:pPr>
              <w:widowControl w:val="0"/>
              <w:jc w:val="both"/>
              <w:rPr>
                <w:sz w:val="20"/>
                <w:szCs w:val="20"/>
              </w:rPr>
            </w:pPr>
            <w:r w:rsidRPr="00493924">
              <w:rPr>
                <w:b/>
                <w:sz w:val="20"/>
                <w:szCs w:val="20"/>
              </w:rPr>
              <w:t>Obor jmenovacího řízení</w:t>
            </w:r>
          </w:p>
        </w:tc>
        <w:tc>
          <w:tcPr>
            <w:tcW w:w="2242" w:type="dxa"/>
            <w:gridSpan w:val="3"/>
            <w:tcBorders>
              <w:top w:val="single" w:sz="4" w:space="0" w:color="000000"/>
              <w:left w:val="single" w:sz="4" w:space="0" w:color="000000"/>
              <w:bottom w:val="single" w:sz="4" w:space="0" w:color="000000"/>
              <w:right w:val="single" w:sz="4" w:space="0" w:color="000000"/>
            </w:tcBorders>
            <w:shd w:val="clear" w:color="auto" w:fill="F7CAAC"/>
          </w:tcPr>
          <w:p w14:paraId="6DF61A4C" w14:textId="77777777" w:rsidR="00493924" w:rsidRPr="00493924" w:rsidRDefault="00493924" w:rsidP="005C2183">
            <w:pPr>
              <w:widowControl w:val="0"/>
              <w:jc w:val="both"/>
              <w:rPr>
                <w:sz w:val="20"/>
                <w:szCs w:val="20"/>
              </w:rPr>
            </w:pPr>
            <w:r w:rsidRPr="00493924">
              <w:rPr>
                <w:b/>
                <w:sz w:val="20"/>
                <w:szCs w:val="20"/>
              </w:rPr>
              <w:t>Rok udělení hodnosti</w:t>
            </w:r>
          </w:p>
        </w:tc>
        <w:tc>
          <w:tcPr>
            <w:tcW w:w="2092" w:type="dxa"/>
            <w:gridSpan w:val="5"/>
            <w:tcBorders>
              <w:top w:val="single" w:sz="4" w:space="0" w:color="000000"/>
              <w:left w:val="single" w:sz="4" w:space="0" w:color="000000"/>
              <w:bottom w:val="single" w:sz="4" w:space="0" w:color="000000"/>
              <w:right w:val="single" w:sz="12" w:space="0" w:color="000000"/>
            </w:tcBorders>
            <w:shd w:val="clear" w:color="auto" w:fill="F7CAAC"/>
          </w:tcPr>
          <w:p w14:paraId="155BCBD9" w14:textId="77777777" w:rsidR="00493924" w:rsidRPr="00493924" w:rsidRDefault="00493924" w:rsidP="005C2183">
            <w:pPr>
              <w:widowControl w:val="0"/>
              <w:jc w:val="both"/>
              <w:rPr>
                <w:sz w:val="20"/>
                <w:szCs w:val="20"/>
              </w:rPr>
            </w:pPr>
            <w:r w:rsidRPr="00493924">
              <w:rPr>
                <w:b/>
                <w:sz w:val="20"/>
                <w:szCs w:val="20"/>
              </w:rPr>
              <w:t>Řízení konáno na VŠ</w:t>
            </w:r>
          </w:p>
        </w:tc>
        <w:tc>
          <w:tcPr>
            <w:tcW w:w="567" w:type="dxa"/>
            <w:gridSpan w:val="5"/>
            <w:tcBorders>
              <w:top w:val="single" w:sz="4" w:space="0" w:color="000000"/>
              <w:left w:val="single" w:sz="12" w:space="0" w:color="000000"/>
              <w:bottom w:val="single" w:sz="4" w:space="0" w:color="000000"/>
              <w:right w:val="single" w:sz="4" w:space="0" w:color="000000"/>
            </w:tcBorders>
          </w:tcPr>
          <w:p w14:paraId="7DA80F95" w14:textId="77777777" w:rsidR="00493924" w:rsidRPr="00493924" w:rsidRDefault="00493924" w:rsidP="005C2183">
            <w:pPr>
              <w:widowControl w:val="0"/>
              <w:jc w:val="both"/>
              <w:rPr>
                <w:b/>
                <w:sz w:val="20"/>
                <w:szCs w:val="20"/>
              </w:rPr>
            </w:pPr>
          </w:p>
        </w:tc>
        <w:tc>
          <w:tcPr>
            <w:tcW w:w="854" w:type="dxa"/>
            <w:gridSpan w:val="2"/>
            <w:tcBorders>
              <w:top w:val="single" w:sz="4" w:space="0" w:color="000000"/>
              <w:left w:val="single" w:sz="4" w:space="0" w:color="000000"/>
              <w:bottom w:val="single" w:sz="4" w:space="0" w:color="000000"/>
              <w:right w:val="single" w:sz="4" w:space="0" w:color="000000"/>
            </w:tcBorders>
          </w:tcPr>
          <w:p w14:paraId="336AB978" w14:textId="77777777" w:rsidR="00493924" w:rsidRPr="00493924" w:rsidRDefault="00493924" w:rsidP="005C2183">
            <w:pPr>
              <w:widowControl w:val="0"/>
              <w:jc w:val="both"/>
              <w:rPr>
                <w:b/>
                <w:sz w:val="20"/>
                <w:szCs w:val="20"/>
              </w:rPr>
            </w:pPr>
          </w:p>
        </w:tc>
        <w:tc>
          <w:tcPr>
            <w:tcW w:w="758" w:type="dxa"/>
            <w:tcBorders>
              <w:top w:val="single" w:sz="4" w:space="0" w:color="000000"/>
              <w:left w:val="single" w:sz="4" w:space="0" w:color="000000"/>
              <w:bottom w:val="single" w:sz="4" w:space="0" w:color="000000"/>
              <w:right w:val="single" w:sz="4" w:space="0" w:color="000000"/>
            </w:tcBorders>
          </w:tcPr>
          <w:p w14:paraId="205A11A1" w14:textId="77777777" w:rsidR="00493924" w:rsidRPr="00493924" w:rsidRDefault="00493924" w:rsidP="005C2183">
            <w:pPr>
              <w:widowControl w:val="0"/>
              <w:jc w:val="both"/>
              <w:rPr>
                <w:b/>
                <w:sz w:val="20"/>
                <w:szCs w:val="20"/>
              </w:rPr>
            </w:pPr>
          </w:p>
        </w:tc>
      </w:tr>
      <w:tr w:rsidR="00493924" w14:paraId="6EEC2220" w14:textId="77777777" w:rsidTr="0033264B">
        <w:trPr>
          <w:trHeight w:val="205"/>
        </w:trPr>
        <w:tc>
          <w:tcPr>
            <w:tcW w:w="3346" w:type="dxa"/>
            <w:gridSpan w:val="3"/>
            <w:tcBorders>
              <w:top w:val="single" w:sz="4" w:space="0" w:color="000000"/>
              <w:left w:val="single" w:sz="4" w:space="0" w:color="000000"/>
              <w:bottom w:val="single" w:sz="4" w:space="0" w:color="000000"/>
              <w:right w:val="single" w:sz="4" w:space="0" w:color="000000"/>
            </w:tcBorders>
          </w:tcPr>
          <w:p w14:paraId="04736689" w14:textId="77777777" w:rsidR="00493924" w:rsidRPr="00493924" w:rsidRDefault="00493924" w:rsidP="005C2183">
            <w:pPr>
              <w:widowControl w:val="0"/>
              <w:jc w:val="both"/>
              <w:rPr>
                <w:sz w:val="20"/>
                <w:szCs w:val="20"/>
              </w:rPr>
            </w:pPr>
          </w:p>
        </w:tc>
        <w:tc>
          <w:tcPr>
            <w:tcW w:w="2242" w:type="dxa"/>
            <w:gridSpan w:val="3"/>
            <w:tcBorders>
              <w:top w:val="single" w:sz="4" w:space="0" w:color="000000"/>
              <w:left w:val="single" w:sz="4" w:space="0" w:color="000000"/>
              <w:bottom w:val="single" w:sz="4" w:space="0" w:color="000000"/>
              <w:right w:val="single" w:sz="4" w:space="0" w:color="000000"/>
            </w:tcBorders>
          </w:tcPr>
          <w:p w14:paraId="5A313B3B" w14:textId="77777777" w:rsidR="00493924" w:rsidRPr="00493924" w:rsidRDefault="00493924" w:rsidP="005C2183">
            <w:pPr>
              <w:widowControl w:val="0"/>
              <w:jc w:val="both"/>
              <w:rPr>
                <w:sz w:val="20"/>
                <w:szCs w:val="20"/>
              </w:rPr>
            </w:pPr>
          </w:p>
        </w:tc>
        <w:tc>
          <w:tcPr>
            <w:tcW w:w="2092" w:type="dxa"/>
            <w:gridSpan w:val="5"/>
            <w:tcBorders>
              <w:top w:val="single" w:sz="4" w:space="0" w:color="000000"/>
              <w:left w:val="single" w:sz="4" w:space="0" w:color="000000"/>
              <w:bottom w:val="single" w:sz="4" w:space="0" w:color="000000"/>
              <w:right w:val="single" w:sz="12" w:space="0" w:color="000000"/>
            </w:tcBorders>
          </w:tcPr>
          <w:p w14:paraId="2DBA3FBE" w14:textId="77777777" w:rsidR="00493924" w:rsidRPr="00493924" w:rsidRDefault="00493924" w:rsidP="005C2183">
            <w:pPr>
              <w:widowControl w:val="0"/>
              <w:jc w:val="both"/>
              <w:rPr>
                <w:sz w:val="20"/>
                <w:szCs w:val="20"/>
              </w:rPr>
            </w:pPr>
          </w:p>
        </w:tc>
        <w:tc>
          <w:tcPr>
            <w:tcW w:w="1421" w:type="dxa"/>
            <w:gridSpan w:val="7"/>
            <w:tcBorders>
              <w:top w:val="single" w:sz="4" w:space="0" w:color="000000"/>
              <w:left w:val="single" w:sz="12" w:space="0" w:color="000000"/>
              <w:bottom w:val="single" w:sz="4" w:space="0" w:color="000000"/>
              <w:right w:val="single" w:sz="4" w:space="0" w:color="000000"/>
            </w:tcBorders>
            <w:shd w:val="clear" w:color="auto" w:fill="FBD4B4"/>
            <w:vAlign w:val="center"/>
          </w:tcPr>
          <w:p w14:paraId="5D2C38C9" w14:textId="77777777" w:rsidR="00493924" w:rsidRPr="00493924" w:rsidRDefault="00493924" w:rsidP="005C2183">
            <w:pPr>
              <w:widowControl w:val="0"/>
              <w:jc w:val="both"/>
              <w:rPr>
                <w:b/>
                <w:sz w:val="20"/>
                <w:szCs w:val="20"/>
              </w:rPr>
            </w:pPr>
            <w:r w:rsidRPr="00493924">
              <w:rPr>
                <w:b/>
                <w:sz w:val="20"/>
                <w:szCs w:val="20"/>
              </w:rPr>
              <w:t xml:space="preserve">H-index </w:t>
            </w:r>
            <w:proofErr w:type="spellStart"/>
            <w:r w:rsidRPr="00493924">
              <w:rPr>
                <w:b/>
                <w:sz w:val="20"/>
                <w:szCs w:val="20"/>
              </w:rPr>
              <w:t>WoS</w:t>
            </w:r>
            <w:proofErr w:type="spellEnd"/>
            <w:r w:rsidRPr="00493924">
              <w:rPr>
                <w:b/>
                <w:sz w:val="20"/>
                <w:szCs w:val="20"/>
              </w:rPr>
              <w:t>/</w:t>
            </w:r>
            <w:proofErr w:type="spellStart"/>
            <w:r w:rsidRPr="00493924">
              <w:rPr>
                <w:b/>
                <w:sz w:val="20"/>
                <w:szCs w:val="20"/>
              </w:rPr>
              <w:t>Scopus</w:t>
            </w:r>
            <w:proofErr w:type="spellEnd"/>
          </w:p>
        </w:tc>
        <w:tc>
          <w:tcPr>
            <w:tcW w:w="758" w:type="dxa"/>
            <w:tcBorders>
              <w:top w:val="single" w:sz="4" w:space="0" w:color="000000"/>
              <w:left w:val="single" w:sz="4" w:space="0" w:color="000000"/>
              <w:bottom w:val="single" w:sz="4" w:space="0" w:color="000000"/>
              <w:right w:val="single" w:sz="4" w:space="0" w:color="000000"/>
            </w:tcBorders>
            <w:vAlign w:val="center"/>
          </w:tcPr>
          <w:p w14:paraId="048B4BEB" w14:textId="77777777" w:rsidR="00493924" w:rsidRPr="00493924" w:rsidRDefault="00493924" w:rsidP="005C2183">
            <w:pPr>
              <w:widowControl w:val="0"/>
              <w:rPr>
                <w:b/>
                <w:sz w:val="20"/>
                <w:szCs w:val="20"/>
              </w:rPr>
            </w:pPr>
            <w:r w:rsidRPr="00493924">
              <w:rPr>
                <w:b/>
                <w:sz w:val="20"/>
                <w:szCs w:val="20"/>
              </w:rPr>
              <w:t xml:space="preserve">    /</w:t>
            </w:r>
          </w:p>
        </w:tc>
      </w:tr>
      <w:tr w:rsidR="00493924" w14:paraId="5FB90296" w14:textId="77777777" w:rsidTr="00493924">
        <w:tc>
          <w:tcPr>
            <w:tcW w:w="9859" w:type="dxa"/>
            <w:gridSpan w:val="19"/>
            <w:tcBorders>
              <w:top w:val="single" w:sz="4" w:space="0" w:color="000000"/>
              <w:left w:val="single" w:sz="4" w:space="0" w:color="000000"/>
              <w:bottom w:val="single" w:sz="4" w:space="0" w:color="000000"/>
              <w:right w:val="single" w:sz="4" w:space="0" w:color="000000"/>
            </w:tcBorders>
            <w:shd w:val="clear" w:color="auto" w:fill="F7CAAC"/>
          </w:tcPr>
          <w:p w14:paraId="73E628D2" w14:textId="5EBE1C1D" w:rsidR="00493924" w:rsidRPr="00493924" w:rsidRDefault="00493924" w:rsidP="005C2183">
            <w:pPr>
              <w:widowControl w:val="0"/>
              <w:jc w:val="both"/>
              <w:rPr>
                <w:b/>
                <w:sz w:val="20"/>
                <w:szCs w:val="20"/>
              </w:rPr>
            </w:pPr>
            <w:r w:rsidRPr="00493924">
              <w:rPr>
                <w:b/>
                <w:sz w:val="20"/>
                <w:szCs w:val="20"/>
              </w:rPr>
              <w:t xml:space="preserve">Přehled o nejvýznamnější publikační a další tvůrčí činnosti nebo další profesní činnosti u odborníků z praxe vztahující se k zabezpečovaným předmětům </w:t>
            </w:r>
          </w:p>
        </w:tc>
      </w:tr>
      <w:tr w:rsidR="00493924" w14:paraId="3ABE4F86" w14:textId="77777777" w:rsidTr="00251C5A">
        <w:trPr>
          <w:trHeight w:val="2059"/>
        </w:trPr>
        <w:tc>
          <w:tcPr>
            <w:tcW w:w="9859" w:type="dxa"/>
            <w:gridSpan w:val="19"/>
            <w:tcBorders>
              <w:top w:val="single" w:sz="4" w:space="0" w:color="000000"/>
              <w:left w:val="single" w:sz="4" w:space="0" w:color="000000"/>
              <w:bottom w:val="single" w:sz="4" w:space="0" w:color="000000"/>
              <w:right w:val="single" w:sz="4" w:space="0" w:color="000000"/>
            </w:tcBorders>
          </w:tcPr>
          <w:p w14:paraId="10EC87CE" w14:textId="77777777" w:rsidR="00493924" w:rsidRPr="00493924" w:rsidRDefault="00493924" w:rsidP="005C2183">
            <w:pPr>
              <w:widowControl w:val="0"/>
              <w:rPr>
                <w:sz w:val="20"/>
                <w:szCs w:val="20"/>
              </w:rPr>
            </w:pPr>
            <w:r w:rsidRPr="00493924">
              <w:rPr>
                <w:sz w:val="20"/>
                <w:szCs w:val="20"/>
              </w:rPr>
              <w:t>2022: Ilustrace knihy „Kouzelné tkaničky“, pro nakladatelství Host</w:t>
            </w:r>
          </w:p>
          <w:p w14:paraId="38FCCE8B" w14:textId="77777777" w:rsidR="00B76466" w:rsidRPr="00493924" w:rsidRDefault="00B76466" w:rsidP="00B76466">
            <w:pPr>
              <w:widowControl w:val="0"/>
              <w:rPr>
                <w:sz w:val="20"/>
                <w:szCs w:val="20"/>
              </w:rPr>
            </w:pPr>
            <w:r w:rsidRPr="00493924">
              <w:rPr>
                <w:sz w:val="20"/>
                <w:szCs w:val="20"/>
              </w:rPr>
              <w:t xml:space="preserve">2021: Animované vstupy v celovečerním hraném filmu „Malý velký </w:t>
            </w:r>
            <w:proofErr w:type="spellStart"/>
            <w:r w:rsidRPr="00493924">
              <w:rPr>
                <w:sz w:val="20"/>
                <w:szCs w:val="20"/>
              </w:rPr>
              <w:t>Okima</w:t>
            </w:r>
            <w:proofErr w:type="spellEnd"/>
            <w:r w:rsidRPr="00493924">
              <w:rPr>
                <w:sz w:val="20"/>
                <w:szCs w:val="20"/>
              </w:rPr>
              <w:t>“</w:t>
            </w:r>
          </w:p>
          <w:p w14:paraId="5F9B1866" w14:textId="77777777" w:rsidR="00B76466" w:rsidRPr="00493924" w:rsidRDefault="00B76466" w:rsidP="00B76466">
            <w:pPr>
              <w:widowControl w:val="0"/>
              <w:rPr>
                <w:sz w:val="20"/>
                <w:szCs w:val="20"/>
              </w:rPr>
            </w:pPr>
            <w:r w:rsidRPr="00493924">
              <w:rPr>
                <w:sz w:val="20"/>
                <w:szCs w:val="20"/>
              </w:rPr>
              <w:t>2019: Režie a animace spotu „</w:t>
            </w:r>
            <w:proofErr w:type="spellStart"/>
            <w:r w:rsidRPr="00493924">
              <w:rPr>
                <w:sz w:val="20"/>
                <w:szCs w:val="20"/>
              </w:rPr>
              <w:t>Knihozem</w:t>
            </w:r>
            <w:proofErr w:type="spellEnd"/>
            <w:r w:rsidRPr="00493924">
              <w:rPr>
                <w:sz w:val="20"/>
                <w:szCs w:val="20"/>
              </w:rPr>
              <w:t>“ pro nakladatelství Albatros</w:t>
            </w:r>
          </w:p>
          <w:p w14:paraId="250A0E8E" w14:textId="77777777" w:rsidR="00B76466" w:rsidRPr="00493924" w:rsidRDefault="00B76466" w:rsidP="00B76466">
            <w:pPr>
              <w:widowControl w:val="0"/>
              <w:rPr>
                <w:sz w:val="20"/>
                <w:szCs w:val="20"/>
              </w:rPr>
            </w:pPr>
            <w:r w:rsidRPr="00493924">
              <w:rPr>
                <w:sz w:val="20"/>
                <w:szCs w:val="20"/>
              </w:rPr>
              <w:t>2018: Ilustrace knihy „Století Miroslava Zikmunda“, nakladatelství Jota. Ocenění Nejkrásnější kniha v rámci festivalu Go kamera 2018</w:t>
            </w:r>
          </w:p>
          <w:p w14:paraId="2A52789C" w14:textId="65DA0534" w:rsidR="00B76466" w:rsidRPr="00493924" w:rsidRDefault="00B76466" w:rsidP="00B76466">
            <w:pPr>
              <w:widowControl w:val="0"/>
              <w:rPr>
                <w:sz w:val="20"/>
                <w:szCs w:val="20"/>
              </w:rPr>
            </w:pPr>
            <w:r w:rsidRPr="00493924">
              <w:rPr>
                <w:sz w:val="20"/>
                <w:szCs w:val="20"/>
              </w:rPr>
              <w:t>2017</w:t>
            </w:r>
            <w:r w:rsidR="00B8086C">
              <w:rPr>
                <w:sz w:val="20"/>
                <w:szCs w:val="20"/>
              </w:rPr>
              <w:t>-</w:t>
            </w:r>
            <w:r w:rsidRPr="00493924">
              <w:rPr>
                <w:sz w:val="20"/>
                <w:szCs w:val="20"/>
              </w:rPr>
              <w:t>2019: Režie a animace znělky MFF pro děti a mládež Zlín</w:t>
            </w:r>
          </w:p>
          <w:p w14:paraId="133380A9" w14:textId="77777777" w:rsidR="00493924" w:rsidRPr="00493924" w:rsidRDefault="00493924" w:rsidP="005C2183">
            <w:pPr>
              <w:widowControl w:val="0"/>
              <w:rPr>
                <w:b/>
                <w:sz w:val="20"/>
                <w:szCs w:val="20"/>
              </w:rPr>
            </w:pPr>
            <w:r w:rsidRPr="00493924">
              <w:rPr>
                <w:b/>
                <w:sz w:val="20"/>
                <w:szCs w:val="20"/>
              </w:rPr>
              <w:t xml:space="preserve">Projektová činnost </w:t>
            </w:r>
          </w:p>
          <w:p w14:paraId="39DB963B" w14:textId="77777777" w:rsidR="00493924" w:rsidRPr="00493924" w:rsidRDefault="00493924" w:rsidP="005C2183">
            <w:pPr>
              <w:widowControl w:val="0"/>
              <w:rPr>
                <w:sz w:val="20"/>
                <w:szCs w:val="20"/>
              </w:rPr>
            </w:pPr>
            <w:r w:rsidRPr="00493924">
              <w:rPr>
                <w:sz w:val="20"/>
                <w:szCs w:val="20"/>
              </w:rPr>
              <w:t xml:space="preserve">2020-2022: TA ČR: Spoluřešitel– Edukační pohádka s prvky </w:t>
            </w:r>
            <w:proofErr w:type="spellStart"/>
            <w:r w:rsidRPr="00493924">
              <w:rPr>
                <w:sz w:val="20"/>
                <w:szCs w:val="20"/>
              </w:rPr>
              <w:t>podiatrie</w:t>
            </w:r>
            <w:proofErr w:type="spellEnd"/>
            <w:r w:rsidRPr="00493924">
              <w:rPr>
                <w:sz w:val="20"/>
                <w:szCs w:val="20"/>
              </w:rPr>
              <w:t xml:space="preserve"> (projekt GAMA2) </w:t>
            </w:r>
          </w:p>
          <w:p w14:paraId="1F87E08D" w14:textId="5051339C" w:rsidR="00493924" w:rsidRPr="00493924" w:rsidRDefault="00493924" w:rsidP="005C2183">
            <w:pPr>
              <w:widowControl w:val="0"/>
              <w:rPr>
                <w:sz w:val="20"/>
                <w:szCs w:val="20"/>
              </w:rPr>
            </w:pPr>
            <w:r w:rsidRPr="00493924">
              <w:rPr>
                <w:sz w:val="20"/>
                <w:szCs w:val="20"/>
              </w:rPr>
              <w:t xml:space="preserve">2021-2022: TA ČR: Spoluřešitel– Edukační herní balíček s prvky </w:t>
            </w:r>
            <w:proofErr w:type="spellStart"/>
            <w:r w:rsidRPr="00493924">
              <w:rPr>
                <w:sz w:val="20"/>
                <w:szCs w:val="20"/>
              </w:rPr>
              <w:t>podiatrie</w:t>
            </w:r>
            <w:proofErr w:type="spellEnd"/>
            <w:r w:rsidRPr="00493924">
              <w:rPr>
                <w:sz w:val="20"/>
                <w:szCs w:val="20"/>
              </w:rPr>
              <w:t xml:space="preserve"> (projekt GAMA2) </w:t>
            </w:r>
          </w:p>
        </w:tc>
      </w:tr>
      <w:tr w:rsidR="00493924" w14:paraId="69192946" w14:textId="77777777" w:rsidTr="00493924">
        <w:trPr>
          <w:trHeight w:val="218"/>
        </w:trPr>
        <w:tc>
          <w:tcPr>
            <w:tcW w:w="9859" w:type="dxa"/>
            <w:gridSpan w:val="19"/>
            <w:tcBorders>
              <w:top w:val="single" w:sz="4" w:space="0" w:color="000000"/>
              <w:left w:val="single" w:sz="4" w:space="0" w:color="000000"/>
              <w:bottom w:val="single" w:sz="4" w:space="0" w:color="000000"/>
              <w:right w:val="single" w:sz="4" w:space="0" w:color="000000"/>
            </w:tcBorders>
            <w:shd w:val="clear" w:color="auto" w:fill="F7CAAC"/>
          </w:tcPr>
          <w:p w14:paraId="31FD9A67" w14:textId="77777777" w:rsidR="00493924" w:rsidRPr="00493924" w:rsidRDefault="00493924" w:rsidP="005C2183">
            <w:pPr>
              <w:widowControl w:val="0"/>
              <w:rPr>
                <w:b/>
                <w:sz w:val="20"/>
                <w:szCs w:val="20"/>
              </w:rPr>
            </w:pPr>
            <w:r w:rsidRPr="00493924">
              <w:rPr>
                <w:b/>
                <w:sz w:val="20"/>
                <w:szCs w:val="20"/>
              </w:rPr>
              <w:t>Působení v zahraničí</w:t>
            </w:r>
          </w:p>
        </w:tc>
      </w:tr>
      <w:tr w:rsidR="00493924" w14:paraId="199E87F0" w14:textId="77777777" w:rsidTr="00355545">
        <w:trPr>
          <w:trHeight w:val="530"/>
        </w:trPr>
        <w:tc>
          <w:tcPr>
            <w:tcW w:w="9859" w:type="dxa"/>
            <w:gridSpan w:val="19"/>
            <w:tcBorders>
              <w:top w:val="single" w:sz="4" w:space="0" w:color="000000"/>
              <w:left w:val="single" w:sz="4" w:space="0" w:color="000000"/>
              <w:bottom w:val="single" w:sz="4" w:space="0" w:color="000000"/>
              <w:right w:val="single" w:sz="4" w:space="0" w:color="000000"/>
            </w:tcBorders>
          </w:tcPr>
          <w:p w14:paraId="055143B1" w14:textId="77777777" w:rsidR="00493924" w:rsidRPr="00493924" w:rsidRDefault="00493924" w:rsidP="005C2183">
            <w:pPr>
              <w:widowControl w:val="0"/>
              <w:rPr>
                <w:b/>
                <w:sz w:val="20"/>
                <w:szCs w:val="20"/>
              </w:rPr>
            </w:pPr>
          </w:p>
        </w:tc>
      </w:tr>
      <w:tr w:rsidR="00493924" w14:paraId="04DFB42B" w14:textId="77777777" w:rsidTr="0033264B">
        <w:trPr>
          <w:cantSplit/>
          <w:trHeight w:val="470"/>
        </w:trPr>
        <w:tc>
          <w:tcPr>
            <w:tcW w:w="2516" w:type="dxa"/>
            <w:tcBorders>
              <w:top w:val="single" w:sz="4" w:space="0" w:color="000000"/>
              <w:left w:val="single" w:sz="4" w:space="0" w:color="000000"/>
              <w:bottom w:val="single" w:sz="4" w:space="0" w:color="000000"/>
              <w:right w:val="single" w:sz="4" w:space="0" w:color="000000"/>
            </w:tcBorders>
            <w:shd w:val="clear" w:color="auto" w:fill="F7CAAC"/>
          </w:tcPr>
          <w:p w14:paraId="71D1C339" w14:textId="77777777" w:rsidR="00493924" w:rsidRPr="00493924" w:rsidRDefault="00493924" w:rsidP="005C2183">
            <w:pPr>
              <w:widowControl w:val="0"/>
              <w:jc w:val="both"/>
              <w:rPr>
                <w:b/>
                <w:sz w:val="20"/>
                <w:szCs w:val="20"/>
              </w:rPr>
            </w:pPr>
            <w:r w:rsidRPr="00493924">
              <w:rPr>
                <w:b/>
                <w:sz w:val="20"/>
                <w:szCs w:val="20"/>
              </w:rPr>
              <w:t xml:space="preserve">Podpis </w:t>
            </w:r>
          </w:p>
        </w:tc>
        <w:tc>
          <w:tcPr>
            <w:tcW w:w="4463" w:type="dxa"/>
            <w:gridSpan w:val="8"/>
            <w:tcBorders>
              <w:top w:val="single" w:sz="4" w:space="0" w:color="000000"/>
              <w:left w:val="single" w:sz="4" w:space="0" w:color="000000"/>
              <w:bottom w:val="single" w:sz="4" w:space="0" w:color="000000"/>
              <w:right w:val="single" w:sz="4" w:space="0" w:color="000000"/>
            </w:tcBorders>
          </w:tcPr>
          <w:p w14:paraId="173B5506" w14:textId="51D35BBB" w:rsidR="00493924" w:rsidRPr="00493924" w:rsidRDefault="00355545" w:rsidP="005C2183">
            <w:pPr>
              <w:widowControl w:val="0"/>
              <w:jc w:val="both"/>
              <w:rPr>
                <w:sz w:val="20"/>
                <w:szCs w:val="20"/>
              </w:rPr>
            </w:pPr>
            <w:r>
              <w:rPr>
                <w:sz w:val="20"/>
                <w:szCs w:val="20"/>
              </w:rPr>
              <w:t xml:space="preserve">Eliška Chytková v. r. </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5A398FA2" w14:textId="77777777" w:rsidR="00493924" w:rsidRPr="00493924" w:rsidRDefault="00493924" w:rsidP="005C2183">
            <w:pPr>
              <w:widowControl w:val="0"/>
              <w:jc w:val="both"/>
              <w:rPr>
                <w:sz w:val="20"/>
                <w:szCs w:val="20"/>
              </w:rPr>
            </w:pPr>
            <w:r w:rsidRPr="00493924">
              <w:rPr>
                <w:b/>
                <w:sz w:val="20"/>
                <w:szCs w:val="20"/>
              </w:rPr>
              <w:t>datum</w:t>
            </w:r>
          </w:p>
        </w:tc>
        <w:tc>
          <w:tcPr>
            <w:tcW w:w="2171" w:type="dxa"/>
            <w:gridSpan w:val="7"/>
            <w:tcBorders>
              <w:top w:val="single" w:sz="4" w:space="0" w:color="000000"/>
              <w:left w:val="single" w:sz="4" w:space="0" w:color="000000"/>
              <w:bottom w:val="single" w:sz="4" w:space="0" w:color="000000"/>
              <w:right w:val="single" w:sz="4" w:space="0" w:color="000000"/>
            </w:tcBorders>
          </w:tcPr>
          <w:p w14:paraId="6D482C7D" w14:textId="67AD7AE4" w:rsidR="00493924" w:rsidRPr="00493924" w:rsidRDefault="00BE238E" w:rsidP="005C2183">
            <w:pPr>
              <w:widowControl w:val="0"/>
              <w:jc w:val="both"/>
              <w:rPr>
                <w:sz w:val="20"/>
                <w:szCs w:val="20"/>
              </w:rPr>
            </w:pPr>
            <w:r>
              <w:rPr>
                <w:sz w:val="20"/>
                <w:szCs w:val="20"/>
              </w:rPr>
              <w:t>16. 12. 2022</w:t>
            </w:r>
          </w:p>
        </w:tc>
      </w:tr>
      <w:tr w:rsidR="006C679B" w14:paraId="347DD74E"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9" w:type="dxa"/>
            <w:gridSpan w:val="19"/>
            <w:tcBorders>
              <w:bottom w:val="double" w:sz="4" w:space="0" w:color="auto"/>
            </w:tcBorders>
            <w:shd w:val="clear" w:color="auto" w:fill="BDD6EE"/>
          </w:tcPr>
          <w:p w14:paraId="281E7BBD" w14:textId="77777777" w:rsidR="006C679B" w:rsidRDefault="006C679B" w:rsidP="005C2183">
            <w:pPr>
              <w:jc w:val="both"/>
              <w:rPr>
                <w:b/>
                <w:sz w:val="28"/>
              </w:rPr>
            </w:pPr>
            <w:r>
              <w:rPr>
                <w:b/>
                <w:sz w:val="28"/>
              </w:rPr>
              <w:lastRenderedPageBreak/>
              <w:t>C-I – Personální zabezpečení</w:t>
            </w:r>
          </w:p>
        </w:tc>
      </w:tr>
      <w:tr w:rsidR="006C679B" w14:paraId="61ECF9BE"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6" w:type="dxa"/>
            <w:tcBorders>
              <w:top w:val="double" w:sz="4" w:space="0" w:color="auto"/>
            </w:tcBorders>
            <w:shd w:val="clear" w:color="auto" w:fill="F7CAAC"/>
          </w:tcPr>
          <w:p w14:paraId="5AB9966A" w14:textId="77777777" w:rsidR="006C679B" w:rsidRPr="006C679B" w:rsidRDefault="006C679B" w:rsidP="005C2183">
            <w:pPr>
              <w:jc w:val="both"/>
              <w:rPr>
                <w:b/>
                <w:sz w:val="20"/>
                <w:szCs w:val="20"/>
              </w:rPr>
            </w:pPr>
            <w:r w:rsidRPr="006C679B">
              <w:rPr>
                <w:b/>
                <w:sz w:val="20"/>
                <w:szCs w:val="20"/>
              </w:rPr>
              <w:t>Vysoká škola</w:t>
            </w:r>
          </w:p>
        </w:tc>
        <w:tc>
          <w:tcPr>
            <w:tcW w:w="7343" w:type="dxa"/>
            <w:gridSpan w:val="18"/>
          </w:tcPr>
          <w:p w14:paraId="1CCC3A80" w14:textId="77777777" w:rsidR="006C679B" w:rsidRPr="006C679B" w:rsidRDefault="006C679B" w:rsidP="005C2183">
            <w:pPr>
              <w:jc w:val="both"/>
              <w:rPr>
                <w:sz w:val="20"/>
                <w:szCs w:val="20"/>
              </w:rPr>
            </w:pPr>
            <w:r w:rsidRPr="006C679B">
              <w:rPr>
                <w:sz w:val="20"/>
                <w:szCs w:val="20"/>
              </w:rPr>
              <w:t>Univerzita Tomáše Bati ve Zlíně</w:t>
            </w:r>
          </w:p>
        </w:tc>
      </w:tr>
      <w:tr w:rsidR="006C679B" w14:paraId="2B6B6F19"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6" w:type="dxa"/>
            <w:shd w:val="clear" w:color="auto" w:fill="F7CAAC"/>
          </w:tcPr>
          <w:p w14:paraId="5B35E588" w14:textId="77777777" w:rsidR="006C679B" w:rsidRPr="006C679B" w:rsidRDefault="006C679B" w:rsidP="005C2183">
            <w:pPr>
              <w:jc w:val="both"/>
              <w:rPr>
                <w:b/>
                <w:sz w:val="20"/>
                <w:szCs w:val="20"/>
              </w:rPr>
            </w:pPr>
            <w:r w:rsidRPr="006C679B">
              <w:rPr>
                <w:b/>
                <w:sz w:val="20"/>
                <w:szCs w:val="20"/>
              </w:rPr>
              <w:t>Součást vysoké školy</w:t>
            </w:r>
          </w:p>
        </w:tc>
        <w:tc>
          <w:tcPr>
            <w:tcW w:w="7343" w:type="dxa"/>
            <w:gridSpan w:val="18"/>
          </w:tcPr>
          <w:p w14:paraId="3DB387BF" w14:textId="77777777" w:rsidR="006C679B" w:rsidRPr="006C679B" w:rsidRDefault="006C679B" w:rsidP="005C2183">
            <w:pPr>
              <w:jc w:val="both"/>
              <w:rPr>
                <w:sz w:val="20"/>
                <w:szCs w:val="20"/>
              </w:rPr>
            </w:pPr>
            <w:r w:rsidRPr="006C679B">
              <w:rPr>
                <w:sz w:val="20"/>
                <w:szCs w:val="20"/>
              </w:rPr>
              <w:t>Fakulta multimediálních komunikací</w:t>
            </w:r>
          </w:p>
        </w:tc>
      </w:tr>
      <w:tr w:rsidR="006C679B" w14:paraId="4051C78E"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6" w:type="dxa"/>
            <w:shd w:val="clear" w:color="auto" w:fill="F7CAAC"/>
          </w:tcPr>
          <w:p w14:paraId="5391DB36" w14:textId="77777777" w:rsidR="006C679B" w:rsidRPr="006C679B" w:rsidRDefault="006C679B" w:rsidP="005C2183">
            <w:pPr>
              <w:jc w:val="both"/>
              <w:rPr>
                <w:b/>
                <w:sz w:val="20"/>
                <w:szCs w:val="20"/>
              </w:rPr>
            </w:pPr>
            <w:r w:rsidRPr="006C679B">
              <w:rPr>
                <w:b/>
                <w:sz w:val="20"/>
                <w:szCs w:val="20"/>
              </w:rPr>
              <w:t>Název studijního programu</w:t>
            </w:r>
          </w:p>
        </w:tc>
        <w:tc>
          <w:tcPr>
            <w:tcW w:w="7343" w:type="dxa"/>
            <w:gridSpan w:val="18"/>
          </w:tcPr>
          <w:p w14:paraId="1D938B40" w14:textId="77777777" w:rsidR="006C679B" w:rsidRPr="006C679B" w:rsidRDefault="006C679B" w:rsidP="005C2183">
            <w:pPr>
              <w:jc w:val="both"/>
              <w:rPr>
                <w:sz w:val="20"/>
                <w:szCs w:val="20"/>
              </w:rPr>
            </w:pPr>
            <w:r w:rsidRPr="006C679B">
              <w:rPr>
                <w:sz w:val="20"/>
                <w:szCs w:val="20"/>
              </w:rPr>
              <w:t>Animovaná tvorba</w:t>
            </w:r>
          </w:p>
        </w:tc>
      </w:tr>
      <w:tr w:rsidR="006C679B" w14:paraId="1C0EB9EA"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6" w:type="dxa"/>
            <w:shd w:val="clear" w:color="auto" w:fill="F7CAAC"/>
          </w:tcPr>
          <w:p w14:paraId="1C6159FF" w14:textId="77777777" w:rsidR="006C679B" w:rsidRPr="006C679B" w:rsidRDefault="006C679B" w:rsidP="005C2183">
            <w:pPr>
              <w:jc w:val="both"/>
              <w:rPr>
                <w:b/>
                <w:sz w:val="20"/>
                <w:szCs w:val="20"/>
              </w:rPr>
            </w:pPr>
            <w:r w:rsidRPr="006C679B">
              <w:rPr>
                <w:b/>
                <w:sz w:val="20"/>
                <w:szCs w:val="20"/>
              </w:rPr>
              <w:t>Jméno a příjmení</w:t>
            </w:r>
          </w:p>
        </w:tc>
        <w:tc>
          <w:tcPr>
            <w:tcW w:w="4463" w:type="dxa"/>
            <w:gridSpan w:val="8"/>
          </w:tcPr>
          <w:p w14:paraId="5DC64315" w14:textId="77777777" w:rsidR="006C679B" w:rsidRPr="006C679B" w:rsidRDefault="006C679B" w:rsidP="005C2183">
            <w:pPr>
              <w:jc w:val="both"/>
              <w:rPr>
                <w:sz w:val="20"/>
                <w:szCs w:val="20"/>
              </w:rPr>
            </w:pPr>
            <w:r w:rsidRPr="006C679B">
              <w:rPr>
                <w:sz w:val="20"/>
                <w:szCs w:val="20"/>
              </w:rPr>
              <w:t xml:space="preserve">Irena </w:t>
            </w:r>
            <w:proofErr w:type="spellStart"/>
            <w:r w:rsidRPr="006C679B">
              <w:rPr>
                <w:sz w:val="20"/>
                <w:szCs w:val="20"/>
              </w:rPr>
              <w:t>Kocí</w:t>
            </w:r>
            <w:proofErr w:type="spellEnd"/>
          </w:p>
        </w:tc>
        <w:tc>
          <w:tcPr>
            <w:tcW w:w="709" w:type="dxa"/>
            <w:gridSpan w:val="3"/>
            <w:shd w:val="clear" w:color="auto" w:fill="F7CAAC"/>
          </w:tcPr>
          <w:p w14:paraId="1A08665B" w14:textId="77777777" w:rsidR="006C679B" w:rsidRPr="006C679B" w:rsidRDefault="006C679B" w:rsidP="005C2183">
            <w:pPr>
              <w:jc w:val="both"/>
              <w:rPr>
                <w:b/>
                <w:sz w:val="20"/>
                <w:szCs w:val="20"/>
              </w:rPr>
            </w:pPr>
            <w:r w:rsidRPr="006C679B">
              <w:rPr>
                <w:b/>
                <w:sz w:val="20"/>
                <w:szCs w:val="20"/>
              </w:rPr>
              <w:t>Tituly</w:t>
            </w:r>
          </w:p>
        </w:tc>
        <w:tc>
          <w:tcPr>
            <w:tcW w:w="2171" w:type="dxa"/>
            <w:gridSpan w:val="7"/>
          </w:tcPr>
          <w:p w14:paraId="4F4B6FD9" w14:textId="635ED80D" w:rsidR="006C679B" w:rsidRPr="006C679B" w:rsidRDefault="009279A1" w:rsidP="005C2183">
            <w:pPr>
              <w:jc w:val="both"/>
              <w:rPr>
                <w:sz w:val="20"/>
                <w:szCs w:val="20"/>
              </w:rPr>
            </w:pPr>
            <w:r>
              <w:rPr>
                <w:sz w:val="20"/>
                <w:szCs w:val="20"/>
              </w:rPr>
              <w:t>MgA., Ph.D.</w:t>
            </w:r>
          </w:p>
        </w:tc>
      </w:tr>
      <w:tr w:rsidR="006C679B" w14:paraId="31002250"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6" w:type="dxa"/>
            <w:shd w:val="clear" w:color="auto" w:fill="F7CAAC"/>
          </w:tcPr>
          <w:p w14:paraId="7BFF16ED" w14:textId="77777777" w:rsidR="006C679B" w:rsidRPr="006C679B" w:rsidRDefault="006C679B" w:rsidP="005C2183">
            <w:pPr>
              <w:jc w:val="both"/>
              <w:rPr>
                <w:b/>
                <w:sz w:val="20"/>
                <w:szCs w:val="20"/>
              </w:rPr>
            </w:pPr>
            <w:r w:rsidRPr="006C679B">
              <w:rPr>
                <w:b/>
                <w:sz w:val="20"/>
                <w:szCs w:val="20"/>
              </w:rPr>
              <w:t>Rok narození</w:t>
            </w:r>
          </w:p>
        </w:tc>
        <w:tc>
          <w:tcPr>
            <w:tcW w:w="830" w:type="dxa"/>
            <w:gridSpan w:val="2"/>
          </w:tcPr>
          <w:p w14:paraId="041F88E6" w14:textId="77777777" w:rsidR="006C679B" w:rsidRPr="006C679B" w:rsidRDefault="006C679B" w:rsidP="005C2183">
            <w:pPr>
              <w:jc w:val="both"/>
              <w:rPr>
                <w:sz w:val="20"/>
                <w:szCs w:val="20"/>
              </w:rPr>
            </w:pPr>
            <w:r w:rsidRPr="006C679B">
              <w:rPr>
                <w:sz w:val="20"/>
                <w:szCs w:val="20"/>
              </w:rPr>
              <w:t>1974</w:t>
            </w:r>
          </w:p>
        </w:tc>
        <w:tc>
          <w:tcPr>
            <w:tcW w:w="1718" w:type="dxa"/>
            <w:shd w:val="clear" w:color="auto" w:fill="F7CAAC"/>
          </w:tcPr>
          <w:p w14:paraId="48D38A57" w14:textId="77777777" w:rsidR="006C679B" w:rsidRPr="006C679B" w:rsidRDefault="006C679B" w:rsidP="005C2183">
            <w:pPr>
              <w:jc w:val="both"/>
              <w:rPr>
                <w:b/>
                <w:sz w:val="20"/>
                <w:szCs w:val="20"/>
              </w:rPr>
            </w:pPr>
            <w:r w:rsidRPr="006C679B">
              <w:rPr>
                <w:b/>
                <w:sz w:val="20"/>
                <w:szCs w:val="20"/>
              </w:rPr>
              <w:t>typ vztahu k VŠ</w:t>
            </w:r>
          </w:p>
        </w:tc>
        <w:tc>
          <w:tcPr>
            <w:tcW w:w="993" w:type="dxa"/>
            <w:gridSpan w:val="4"/>
          </w:tcPr>
          <w:p w14:paraId="766EFA94" w14:textId="77777777" w:rsidR="006C679B" w:rsidRPr="006C679B" w:rsidRDefault="006C679B" w:rsidP="005C2183">
            <w:pPr>
              <w:jc w:val="both"/>
              <w:rPr>
                <w:sz w:val="20"/>
                <w:szCs w:val="20"/>
              </w:rPr>
            </w:pPr>
            <w:r w:rsidRPr="006C679B">
              <w:rPr>
                <w:sz w:val="20"/>
                <w:szCs w:val="20"/>
              </w:rPr>
              <w:t>pp</w:t>
            </w:r>
          </w:p>
        </w:tc>
        <w:tc>
          <w:tcPr>
            <w:tcW w:w="922" w:type="dxa"/>
            <w:shd w:val="clear" w:color="auto" w:fill="F7CAAC"/>
          </w:tcPr>
          <w:p w14:paraId="1A8FEAD7" w14:textId="77777777" w:rsidR="006C679B" w:rsidRPr="006C679B" w:rsidRDefault="006C679B" w:rsidP="005C2183">
            <w:pPr>
              <w:jc w:val="both"/>
              <w:rPr>
                <w:b/>
                <w:sz w:val="20"/>
                <w:szCs w:val="20"/>
              </w:rPr>
            </w:pPr>
            <w:r w:rsidRPr="006C679B">
              <w:rPr>
                <w:b/>
                <w:sz w:val="20"/>
                <w:szCs w:val="20"/>
              </w:rPr>
              <w:t>rozsah</w:t>
            </w:r>
          </w:p>
        </w:tc>
        <w:tc>
          <w:tcPr>
            <w:tcW w:w="709" w:type="dxa"/>
            <w:gridSpan w:val="3"/>
          </w:tcPr>
          <w:p w14:paraId="1E310350" w14:textId="77777777" w:rsidR="006C679B" w:rsidRPr="006C679B" w:rsidRDefault="006C679B" w:rsidP="005C2183">
            <w:pPr>
              <w:jc w:val="both"/>
              <w:rPr>
                <w:sz w:val="20"/>
                <w:szCs w:val="20"/>
              </w:rPr>
            </w:pPr>
            <w:proofErr w:type="gramStart"/>
            <w:r w:rsidRPr="006C679B">
              <w:rPr>
                <w:sz w:val="20"/>
                <w:szCs w:val="20"/>
              </w:rPr>
              <w:t>40h</w:t>
            </w:r>
            <w:proofErr w:type="gramEnd"/>
            <w:r w:rsidRPr="006C679B">
              <w:rPr>
                <w:sz w:val="20"/>
                <w:szCs w:val="20"/>
              </w:rPr>
              <w:t>/t</w:t>
            </w:r>
          </w:p>
        </w:tc>
        <w:tc>
          <w:tcPr>
            <w:tcW w:w="567" w:type="dxa"/>
            <w:gridSpan w:val="5"/>
            <w:shd w:val="clear" w:color="auto" w:fill="F7CAAC"/>
          </w:tcPr>
          <w:p w14:paraId="5958D94C" w14:textId="77777777" w:rsidR="006C679B" w:rsidRPr="006C679B" w:rsidRDefault="006C679B" w:rsidP="005C2183">
            <w:pPr>
              <w:jc w:val="both"/>
              <w:rPr>
                <w:b/>
                <w:sz w:val="20"/>
                <w:szCs w:val="20"/>
              </w:rPr>
            </w:pPr>
            <w:r w:rsidRPr="006C679B">
              <w:rPr>
                <w:b/>
                <w:sz w:val="20"/>
                <w:szCs w:val="20"/>
              </w:rPr>
              <w:t>do kdy</w:t>
            </w:r>
          </w:p>
        </w:tc>
        <w:tc>
          <w:tcPr>
            <w:tcW w:w="1604" w:type="dxa"/>
            <w:gridSpan w:val="2"/>
          </w:tcPr>
          <w:p w14:paraId="40950C28" w14:textId="77777777" w:rsidR="006C679B" w:rsidRPr="006C679B" w:rsidRDefault="006C679B" w:rsidP="005C2183">
            <w:pPr>
              <w:jc w:val="both"/>
              <w:rPr>
                <w:sz w:val="20"/>
                <w:szCs w:val="20"/>
              </w:rPr>
            </w:pPr>
            <w:r w:rsidRPr="006C679B">
              <w:rPr>
                <w:sz w:val="20"/>
                <w:szCs w:val="20"/>
              </w:rPr>
              <w:t>N</w:t>
            </w:r>
          </w:p>
        </w:tc>
      </w:tr>
      <w:tr w:rsidR="006C679B" w14:paraId="0868D3AA"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64" w:type="dxa"/>
            <w:gridSpan w:val="4"/>
            <w:shd w:val="clear" w:color="auto" w:fill="F7CAAC"/>
          </w:tcPr>
          <w:p w14:paraId="6D313159" w14:textId="77777777" w:rsidR="006C679B" w:rsidRPr="006C679B" w:rsidRDefault="006C679B" w:rsidP="005C2183">
            <w:pPr>
              <w:jc w:val="both"/>
              <w:rPr>
                <w:b/>
                <w:sz w:val="20"/>
                <w:szCs w:val="20"/>
              </w:rPr>
            </w:pPr>
            <w:r w:rsidRPr="006C679B">
              <w:rPr>
                <w:b/>
                <w:sz w:val="20"/>
                <w:szCs w:val="20"/>
              </w:rPr>
              <w:t>Typ vztahu na součásti VŠ, která uskutečňuje st. program</w:t>
            </w:r>
          </w:p>
        </w:tc>
        <w:tc>
          <w:tcPr>
            <w:tcW w:w="993" w:type="dxa"/>
            <w:gridSpan w:val="4"/>
          </w:tcPr>
          <w:p w14:paraId="133F1ED1" w14:textId="77777777" w:rsidR="006C679B" w:rsidRPr="006C679B" w:rsidRDefault="006C679B" w:rsidP="005C2183">
            <w:pPr>
              <w:jc w:val="both"/>
              <w:rPr>
                <w:sz w:val="20"/>
                <w:szCs w:val="20"/>
              </w:rPr>
            </w:pPr>
            <w:r w:rsidRPr="006C679B">
              <w:rPr>
                <w:sz w:val="20"/>
                <w:szCs w:val="20"/>
              </w:rPr>
              <w:t>pp</w:t>
            </w:r>
          </w:p>
        </w:tc>
        <w:tc>
          <w:tcPr>
            <w:tcW w:w="922" w:type="dxa"/>
            <w:shd w:val="clear" w:color="auto" w:fill="F7CAAC"/>
          </w:tcPr>
          <w:p w14:paraId="778DF896" w14:textId="77777777" w:rsidR="006C679B" w:rsidRPr="006C679B" w:rsidRDefault="006C679B" w:rsidP="005C2183">
            <w:pPr>
              <w:jc w:val="both"/>
              <w:rPr>
                <w:b/>
                <w:sz w:val="20"/>
                <w:szCs w:val="20"/>
              </w:rPr>
            </w:pPr>
            <w:r w:rsidRPr="006C679B">
              <w:rPr>
                <w:b/>
                <w:sz w:val="20"/>
                <w:szCs w:val="20"/>
              </w:rPr>
              <w:t>rozsah</w:t>
            </w:r>
          </w:p>
        </w:tc>
        <w:tc>
          <w:tcPr>
            <w:tcW w:w="709" w:type="dxa"/>
            <w:gridSpan w:val="3"/>
          </w:tcPr>
          <w:p w14:paraId="1C868955" w14:textId="77777777" w:rsidR="006C679B" w:rsidRPr="006C679B" w:rsidRDefault="006C679B" w:rsidP="005C2183">
            <w:pPr>
              <w:jc w:val="both"/>
              <w:rPr>
                <w:sz w:val="20"/>
                <w:szCs w:val="20"/>
              </w:rPr>
            </w:pPr>
            <w:proofErr w:type="gramStart"/>
            <w:r w:rsidRPr="006C679B">
              <w:rPr>
                <w:sz w:val="20"/>
                <w:szCs w:val="20"/>
              </w:rPr>
              <w:t>40h</w:t>
            </w:r>
            <w:proofErr w:type="gramEnd"/>
            <w:r w:rsidRPr="006C679B">
              <w:rPr>
                <w:sz w:val="20"/>
                <w:szCs w:val="20"/>
              </w:rPr>
              <w:t>/t</w:t>
            </w:r>
          </w:p>
        </w:tc>
        <w:tc>
          <w:tcPr>
            <w:tcW w:w="567" w:type="dxa"/>
            <w:gridSpan w:val="5"/>
            <w:shd w:val="clear" w:color="auto" w:fill="F7CAAC"/>
          </w:tcPr>
          <w:p w14:paraId="704F38A6" w14:textId="77777777" w:rsidR="006C679B" w:rsidRPr="006C679B" w:rsidRDefault="006C679B" w:rsidP="005C2183">
            <w:pPr>
              <w:jc w:val="both"/>
              <w:rPr>
                <w:b/>
                <w:sz w:val="20"/>
                <w:szCs w:val="20"/>
              </w:rPr>
            </w:pPr>
            <w:r w:rsidRPr="006C679B">
              <w:rPr>
                <w:b/>
                <w:sz w:val="20"/>
                <w:szCs w:val="20"/>
              </w:rPr>
              <w:t>do kdy</w:t>
            </w:r>
          </w:p>
        </w:tc>
        <w:tc>
          <w:tcPr>
            <w:tcW w:w="1604" w:type="dxa"/>
            <w:gridSpan w:val="2"/>
          </w:tcPr>
          <w:p w14:paraId="2A3D300B" w14:textId="77777777" w:rsidR="006C679B" w:rsidRPr="006C679B" w:rsidRDefault="006C679B" w:rsidP="005C2183">
            <w:pPr>
              <w:jc w:val="both"/>
              <w:rPr>
                <w:sz w:val="20"/>
                <w:szCs w:val="20"/>
              </w:rPr>
            </w:pPr>
            <w:r w:rsidRPr="006C679B">
              <w:rPr>
                <w:sz w:val="20"/>
                <w:szCs w:val="20"/>
              </w:rPr>
              <w:t>N</w:t>
            </w:r>
          </w:p>
        </w:tc>
      </w:tr>
      <w:tr w:rsidR="006C679B" w14:paraId="7002E3AA"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57" w:type="dxa"/>
            <w:gridSpan w:val="8"/>
            <w:shd w:val="clear" w:color="auto" w:fill="F7CAAC"/>
          </w:tcPr>
          <w:p w14:paraId="388CE70B" w14:textId="77777777" w:rsidR="006C679B" w:rsidRPr="006C679B" w:rsidRDefault="006C679B" w:rsidP="005C2183">
            <w:pPr>
              <w:jc w:val="both"/>
              <w:rPr>
                <w:sz w:val="20"/>
                <w:szCs w:val="20"/>
              </w:rPr>
            </w:pPr>
            <w:r w:rsidRPr="006C679B">
              <w:rPr>
                <w:b/>
                <w:sz w:val="20"/>
                <w:szCs w:val="20"/>
              </w:rPr>
              <w:t>Další současná působení jako akademický pracovník na jiných VŠ</w:t>
            </w:r>
          </w:p>
        </w:tc>
        <w:tc>
          <w:tcPr>
            <w:tcW w:w="1631" w:type="dxa"/>
            <w:gridSpan w:val="4"/>
            <w:shd w:val="clear" w:color="auto" w:fill="F7CAAC"/>
          </w:tcPr>
          <w:p w14:paraId="10885303" w14:textId="77777777" w:rsidR="006C679B" w:rsidRPr="006C679B" w:rsidRDefault="006C679B" w:rsidP="005C2183">
            <w:pPr>
              <w:jc w:val="both"/>
              <w:rPr>
                <w:b/>
                <w:sz w:val="20"/>
                <w:szCs w:val="20"/>
              </w:rPr>
            </w:pPr>
            <w:r w:rsidRPr="006C679B">
              <w:rPr>
                <w:b/>
                <w:sz w:val="20"/>
                <w:szCs w:val="20"/>
              </w:rPr>
              <w:t xml:space="preserve">typ </w:t>
            </w:r>
            <w:proofErr w:type="spellStart"/>
            <w:r w:rsidRPr="006C679B">
              <w:rPr>
                <w:b/>
                <w:sz w:val="20"/>
                <w:szCs w:val="20"/>
              </w:rPr>
              <w:t>prac</w:t>
            </w:r>
            <w:proofErr w:type="spellEnd"/>
            <w:r w:rsidRPr="006C679B">
              <w:rPr>
                <w:b/>
                <w:sz w:val="20"/>
                <w:szCs w:val="20"/>
              </w:rPr>
              <w:t>. vztahu</w:t>
            </w:r>
          </w:p>
        </w:tc>
        <w:tc>
          <w:tcPr>
            <w:tcW w:w="2171" w:type="dxa"/>
            <w:gridSpan w:val="7"/>
            <w:shd w:val="clear" w:color="auto" w:fill="F7CAAC"/>
          </w:tcPr>
          <w:p w14:paraId="58E54E8A" w14:textId="77777777" w:rsidR="006C679B" w:rsidRPr="006C679B" w:rsidRDefault="006C679B" w:rsidP="005C2183">
            <w:pPr>
              <w:jc w:val="both"/>
              <w:rPr>
                <w:b/>
                <w:sz w:val="20"/>
                <w:szCs w:val="20"/>
              </w:rPr>
            </w:pPr>
            <w:r w:rsidRPr="006C679B">
              <w:rPr>
                <w:b/>
                <w:sz w:val="20"/>
                <w:szCs w:val="20"/>
              </w:rPr>
              <w:t>rozsah</w:t>
            </w:r>
          </w:p>
        </w:tc>
      </w:tr>
      <w:tr w:rsidR="006C679B" w14:paraId="21E779CF"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57" w:type="dxa"/>
            <w:gridSpan w:val="8"/>
          </w:tcPr>
          <w:p w14:paraId="39E4E14D" w14:textId="77777777" w:rsidR="006C679B" w:rsidRPr="006C679B" w:rsidRDefault="006C679B" w:rsidP="005C2183">
            <w:pPr>
              <w:jc w:val="both"/>
              <w:rPr>
                <w:sz w:val="20"/>
                <w:szCs w:val="20"/>
              </w:rPr>
            </w:pPr>
            <w:r w:rsidRPr="006C679B">
              <w:rPr>
                <w:sz w:val="20"/>
                <w:szCs w:val="20"/>
              </w:rPr>
              <w:t>Slezská univerzita v Opavě, Audiovizuální tvorba</w:t>
            </w:r>
          </w:p>
        </w:tc>
        <w:tc>
          <w:tcPr>
            <w:tcW w:w="1631" w:type="dxa"/>
            <w:gridSpan w:val="4"/>
          </w:tcPr>
          <w:p w14:paraId="1CA41A38" w14:textId="77777777" w:rsidR="006C679B" w:rsidRPr="006C679B" w:rsidRDefault="006C679B" w:rsidP="005C2183">
            <w:pPr>
              <w:jc w:val="both"/>
              <w:rPr>
                <w:sz w:val="20"/>
                <w:szCs w:val="20"/>
              </w:rPr>
            </w:pPr>
            <w:r w:rsidRPr="006C679B">
              <w:rPr>
                <w:sz w:val="20"/>
                <w:szCs w:val="20"/>
              </w:rPr>
              <w:t>pp</w:t>
            </w:r>
          </w:p>
        </w:tc>
        <w:tc>
          <w:tcPr>
            <w:tcW w:w="2171" w:type="dxa"/>
            <w:gridSpan w:val="7"/>
          </w:tcPr>
          <w:p w14:paraId="5E8EA89D" w14:textId="77777777" w:rsidR="006C679B" w:rsidRPr="006C679B" w:rsidRDefault="006C679B" w:rsidP="005C2183">
            <w:pPr>
              <w:jc w:val="both"/>
              <w:rPr>
                <w:sz w:val="20"/>
                <w:szCs w:val="20"/>
              </w:rPr>
            </w:pPr>
            <w:proofErr w:type="gramStart"/>
            <w:r w:rsidRPr="006C679B">
              <w:rPr>
                <w:sz w:val="20"/>
                <w:szCs w:val="20"/>
              </w:rPr>
              <w:t>10h</w:t>
            </w:r>
            <w:proofErr w:type="gramEnd"/>
            <w:r w:rsidRPr="006C679B">
              <w:rPr>
                <w:sz w:val="20"/>
                <w:szCs w:val="20"/>
              </w:rPr>
              <w:t>/t</w:t>
            </w:r>
          </w:p>
        </w:tc>
      </w:tr>
      <w:tr w:rsidR="006C679B" w14:paraId="4F712EF7"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57" w:type="dxa"/>
            <w:gridSpan w:val="8"/>
          </w:tcPr>
          <w:p w14:paraId="4838CDD2" w14:textId="77777777" w:rsidR="006C679B" w:rsidRPr="006C679B" w:rsidRDefault="006C679B" w:rsidP="005C2183">
            <w:pPr>
              <w:jc w:val="both"/>
              <w:rPr>
                <w:sz w:val="20"/>
                <w:szCs w:val="20"/>
              </w:rPr>
            </w:pPr>
          </w:p>
        </w:tc>
        <w:tc>
          <w:tcPr>
            <w:tcW w:w="1631" w:type="dxa"/>
            <w:gridSpan w:val="4"/>
          </w:tcPr>
          <w:p w14:paraId="463CC00A" w14:textId="77777777" w:rsidR="006C679B" w:rsidRPr="006C679B" w:rsidRDefault="006C679B" w:rsidP="005C2183">
            <w:pPr>
              <w:jc w:val="both"/>
              <w:rPr>
                <w:sz w:val="20"/>
                <w:szCs w:val="20"/>
              </w:rPr>
            </w:pPr>
          </w:p>
        </w:tc>
        <w:tc>
          <w:tcPr>
            <w:tcW w:w="2171" w:type="dxa"/>
            <w:gridSpan w:val="7"/>
          </w:tcPr>
          <w:p w14:paraId="23A015CD" w14:textId="77777777" w:rsidR="006C679B" w:rsidRPr="006C679B" w:rsidRDefault="006C679B" w:rsidP="005C2183">
            <w:pPr>
              <w:jc w:val="both"/>
              <w:rPr>
                <w:sz w:val="20"/>
                <w:szCs w:val="20"/>
              </w:rPr>
            </w:pPr>
          </w:p>
        </w:tc>
      </w:tr>
      <w:tr w:rsidR="006C679B" w14:paraId="0830F014"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9" w:type="dxa"/>
            <w:gridSpan w:val="19"/>
            <w:shd w:val="clear" w:color="auto" w:fill="F7CAAC"/>
          </w:tcPr>
          <w:p w14:paraId="0F854EE9" w14:textId="77777777" w:rsidR="006C679B" w:rsidRPr="006C679B" w:rsidRDefault="006C679B" w:rsidP="005C2183">
            <w:pPr>
              <w:jc w:val="both"/>
              <w:rPr>
                <w:sz w:val="20"/>
                <w:szCs w:val="20"/>
              </w:rPr>
            </w:pPr>
            <w:r w:rsidRPr="006C679B">
              <w:rPr>
                <w:b/>
                <w:sz w:val="20"/>
                <w:szCs w:val="20"/>
              </w:rPr>
              <w:t>Předměty příslušného studijního programu a způsob zapojení do jejich výuky, příp. další zapojení do uskutečňování studijního programu</w:t>
            </w:r>
          </w:p>
        </w:tc>
      </w:tr>
      <w:tr w:rsidR="006C679B" w14:paraId="63C5C61E" w14:textId="77777777" w:rsidTr="00210C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4"/>
        </w:trPr>
        <w:tc>
          <w:tcPr>
            <w:tcW w:w="9859" w:type="dxa"/>
            <w:gridSpan w:val="19"/>
            <w:tcBorders>
              <w:top w:val="nil"/>
            </w:tcBorders>
          </w:tcPr>
          <w:p w14:paraId="5876E1EA" w14:textId="1922B28D" w:rsidR="00A04463" w:rsidRPr="006C679B" w:rsidRDefault="006C679B" w:rsidP="005C2183">
            <w:pPr>
              <w:jc w:val="both"/>
              <w:rPr>
                <w:sz w:val="20"/>
                <w:szCs w:val="20"/>
              </w:rPr>
            </w:pPr>
            <w:r w:rsidRPr="006C679B">
              <w:rPr>
                <w:sz w:val="20"/>
                <w:szCs w:val="20"/>
              </w:rPr>
              <w:t>Literární příprava (cvičící</w:t>
            </w:r>
            <w:r w:rsidR="00622AD2">
              <w:rPr>
                <w:sz w:val="20"/>
                <w:szCs w:val="20"/>
              </w:rPr>
              <w:t xml:space="preserve">, </w:t>
            </w:r>
            <w:r w:rsidR="00622AD2" w:rsidRPr="002706B0">
              <w:rPr>
                <w:sz w:val="20"/>
                <w:szCs w:val="20"/>
              </w:rPr>
              <w:t>garant</w:t>
            </w:r>
            <w:r w:rsidR="00622AD2">
              <w:rPr>
                <w:sz w:val="20"/>
                <w:szCs w:val="20"/>
              </w:rPr>
              <w:t xml:space="preserve"> předmětu</w:t>
            </w:r>
            <w:r w:rsidRPr="006C679B">
              <w:rPr>
                <w:sz w:val="20"/>
                <w:szCs w:val="20"/>
              </w:rPr>
              <w:t>)</w:t>
            </w:r>
          </w:p>
        </w:tc>
      </w:tr>
      <w:tr w:rsidR="006C679B" w14:paraId="17F6A715"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859" w:type="dxa"/>
            <w:gridSpan w:val="19"/>
            <w:tcBorders>
              <w:top w:val="nil"/>
            </w:tcBorders>
            <w:shd w:val="clear" w:color="auto" w:fill="FBD4B4"/>
          </w:tcPr>
          <w:p w14:paraId="354E4D42" w14:textId="77777777" w:rsidR="006C679B" w:rsidRPr="006C679B" w:rsidRDefault="006C679B" w:rsidP="005C2183">
            <w:pPr>
              <w:jc w:val="both"/>
              <w:rPr>
                <w:b/>
                <w:sz w:val="20"/>
                <w:szCs w:val="20"/>
              </w:rPr>
            </w:pPr>
            <w:r w:rsidRPr="006C679B">
              <w:rPr>
                <w:b/>
                <w:sz w:val="20"/>
                <w:szCs w:val="20"/>
              </w:rPr>
              <w:t>Zapojení do výuky v dalších studijních programech na téže vysoké škole (pouze u garantů ZT a PZ předmětů)</w:t>
            </w:r>
          </w:p>
        </w:tc>
      </w:tr>
      <w:tr w:rsidR="006C679B" w14:paraId="0A50626D"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2793" w:type="dxa"/>
            <w:gridSpan w:val="2"/>
            <w:tcBorders>
              <w:top w:val="nil"/>
            </w:tcBorders>
          </w:tcPr>
          <w:p w14:paraId="6C749CC1" w14:textId="77777777" w:rsidR="006C679B" w:rsidRPr="006C679B" w:rsidRDefault="006C679B" w:rsidP="005C2183">
            <w:pPr>
              <w:jc w:val="both"/>
              <w:rPr>
                <w:b/>
                <w:sz w:val="20"/>
                <w:szCs w:val="20"/>
              </w:rPr>
            </w:pPr>
            <w:r w:rsidRPr="006C679B">
              <w:rPr>
                <w:b/>
                <w:sz w:val="20"/>
                <w:szCs w:val="20"/>
              </w:rPr>
              <w:t>Název studijního předmětu</w:t>
            </w:r>
          </w:p>
        </w:tc>
        <w:tc>
          <w:tcPr>
            <w:tcW w:w="2410" w:type="dxa"/>
            <w:gridSpan w:val="3"/>
            <w:tcBorders>
              <w:top w:val="nil"/>
            </w:tcBorders>
          </w:tcPr>
          <w:p w14:paraId="50AE86EE" w14:textId="77777777" w:rsidR="006C679B" w:rsidRPr="006C679B" w:rsidRDefault="006C679B" w:rsidP="005C2183">
            <w:pPr>
              <w:pStyle w:val="Bezmezer"/>
              <w:rPr>
                <w:b/>
                <w:bCs/>
              </w:rPr>
            </w:pPr>
            <w:r w:rsidRPr="006C679B">
              <w:rPr>
                <w:b/>
                <w:bCs/>
              </w:rPr>
              <w:t>Název studijního programu</w:t>
            </w:r>
          </w:p>
        </w:tc>
        <w:tc>
          <w:tcPr>
            <w:tcW w:w="567" w:type="dxa"/>
            <w:gridSpan w:val="2"/>
            <w:tcBorders>
              <w:top w:val="nil"/>
            </w:tcBorders>
          </w:tcPr>
          <w:p w14:paraId="527B4B2D" w14:textId="77777777" w:rsidR="006C679B" w:rsidRPr="006C679B" w:rsidRDefault="006C679B" w:rsidP="005C2183">
            <w:pPr>
              <w:pStyle w:val="Bezmezer"/>
              <w:rPr>
                <w:b/>
                <w:bCs/>
              </w:rPr>
            </w:pPr>
            <w:r w:rsidRPr="006C679B">
              <w:rPr>
                <w:b/>
                <w:bCs/>
              </w:rPr>
              <w:t>Sem.</w:t>
            </w:r>
          </w:p>
        </w:tc>
        <w:tc>
          <w:tcPr>
            <w:tcW w:w="2108" w:type="dxa"/>
            <w:gridSpan w:val="8"/>
            <w:tcBorders>
              <w:top w:val="nil"/>
            </w:tcBorders>
          </w:tcPr>
          <w:p w14:paraId="5EFFDAB5" w14:textId="77777777" w:rsidR="006C679B" w:rsidRPr="006C679B" w:rsidRDefault="006C679B" w:rsidP="005C2183">
            <w:pPr>
              <w:pStyle w:val="Bezmezer"/>
              <w:rPr>
                <w:b/>
                <w:bCs/>
              </w:rPr>
            </w:pPr>
            <w:r w:rsidRPr="006C679B">
              <w:rPr>
                <w:b/>
                <w:bCs/>
              </w:rPr>
              <w:t>Role ve výuce daného předmětu</w:t>
            </w:r>
          </w:p>
        </w:tc>
        <w:tc>
          <w:tcPr>
            <w:tcW w:w="1981" w:type="dxa"/>
            <w:gridSpan w:val="4"/>
            <w:tcBorders>
              <w:top w:val="nil"/>
            </w:tcBorders>
          </w:tcPr>
          <w:p w14:paraId="18763809" w14:textId="77777777" w:rsidR="006C679B" w:rsidRPr="006C679B" w:rsidRDefault="006C679B" w:rsidP="005C2183">
            <w:pPr>
              <w:pStyle w:val="Bezmezer"/>
              <w:rPr>
                <w:b/>
                <w:bCs/>
              </w:rPr>
            </w:pPr>
            <w:r w:rsidRPr="006C679B">
              <w:rPr>
                <w:b/>
                <w:bCs/>
              </w:rPr>
              <w:t>(</w:t>
            </w:r>
            <w:r w:rsidRPr="006C679B">
              <w:rPr>
                <w:b/>
                <w:bCs/>
                <w:i/>
                <w:iCs/>
              </w:rPr>
              <w:t>nepovinný údaj</w:t>
            </w:r>
            <w:r w:rsidRPr="006C679B">
              <w:rPr>
                <w:b/>
                <w:bCs/>
              </w:rPr>
              <w:t>) Počet hodin za semestr</w:t>
            </w:r>
          </w:p>
        </w:tc>
      </w:tr>
      <w:tr w:rsidR="006C679B" w14:paraId="233FCA30"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2793" w:type="dxa"/>
            <w:gridSpan w:val="2"/>
            <w:tcBorders>
              <w:top w:val="nil"/>
            </w:tcBorders>
          </w:tcPr>
          <w:p w14:paraId="48DCA911" w14:textId="0B45BE99" w:rsidR="006C679B" w:rsidRPr="006C679B" w:rsidRDefault="006C679B" w:rsidP="005C2183">
            <w:pPr>
              <w:jc w:val="both"/>
              <w:rPr>
                <w:color w:val="FF0000"/>
                <w:sz w:val="20"/>
                <w:szCs w:val="20"/>
              </w:rPr>
            </w:pPr>
          </w:p>
        </w:tc>
        <w:tc>
          <w:tcPr>
            <w:tcW w:w="2410" w:type="dxa"/>
            <w:gridSpan w:val="3"/>
            <w:tcBorders>
              <w:top w:val="nil"/>
            </w:tcBorders>
          </w:tcPr>
          <w:p w14:paraId="544ED73A" w14:textId="30D8E13D" w:rsidR="006C679B" w:rsidRPr="006C679B" w:rsidRDefault="006C679B" w:rsidP="005C2183">
            <w:pPr>
              <w:jc w:val="both"/>
              <w:rPr>
                <w:sz w:val="20"/>
                <w:szCs w:val="20"/>
              </w:rPr>
            </w:pPr>
          </w:p>
        </w:tc>
        <w:tc>
          <w:tcPr>
            <w:tcW w:w="567" w:type="dxa"/>
            <w:gridSpan w:val="2"/>
            <w:tcBorders>
              <w:top w:val="nil"/>
            </w:tcBorders>
          </w:tcPr>
          <w:p w14:paraId="6FA3B50B" w14:textId="7EDAF43E" w:rsidR="006C679B" w:rsidRPr="006C679B" w:rsidRDefault="006C679B" w:rsidP="005C2183">
            <w:pPr>
              <w:jc w:val="both"/>
              <w:rPr>
                <w:sz w:val="20"/>
                <w:szCs w:val="20"/>
              </w:rPr>
            </w:pPr>
          </w:p>
        </w:tc>
        <w:tc>
          <w:tcPr>
            <w:tcW w:w="2108" w:type="dxa"/>
            <w:gridSpan w:val="8"/>
            <w:tcBorders>
              <w:top w:val="nil"/>
            </w:tcBorders>
          </w:tcPr>
          <w:p w14:paraId="76655331" w14:textId="7AA74A51" w:rsidR="006C679B" w:rsidRPr="006C679B" w:rsidRDefault="006C679B" w:rsidP="005C2183">
            <w:pPr>
              <w:jc w:val="both"/>
              <w:rPr>
                <w:sz w:val="20"/>
                <w:szCs w:val="20"/>
              </w:rPr>
            </w:pPr>
          </w:p>
        </w:tc>
        <w:tc>
          <w:tcPr>
            <w:tcW w:w="1981" w:type="dxa"/>
            <w:gridSpan w:val="4"/>
            <w:tcBorders>
              <w:top w:val="nil"/>
            </w:tcBorders>
          </w:tcPr>
          <w:p w14:paraId="283563BB" w14:textId="77777777" w:rsidR="006C679B" w:rsidRPr="006C679B" w:rsidRDefault="006C679B" w:rsidP="005C2183">
            <w:pPr>
              <w:jc w:val="both"/>
              <w:rPr>
                <w:color w:val="FF0000"/>
                <w:sz w:val="20"/>
                <w:szCs w:val="20"/>
              </w:rPr>
            </w:pPr>
          </w:p>
        </w:tc>
      </w:tr>
      <w:tr w:rsidR="006C679B" w14:paraId="12CFC7A3"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2793" w:type="dxa"/>
            <w:gridSpan w:val="2"/>
            <w:tcBorders>
              <w:top w:val="nil"/>
            </w:tcBorders>
          </w:tcPr>
          <w:p w14:paraId="613C5154" w14:textId="00A75B6A" w:rsidR="006C679B" w:rsidRPr="006C679B" w:rsidRDefault="006C679B" w:rsidP="005C2183">
            <w:pPr>
              <w:jc w:val="both"/>
              <w:rPr>
                <w:color w:val="FF0000"/>
                <w:sz w:val="20"/>
                <w:szCs w:val="20"/>
              </w:rPr>
            </w:pPr>
          </w:p>
        </w:tc>
        <w:tc>
          <w:tcPr>
            <w:tcW w:w="2410" w:type="dxa"/>
            <w:gridSpan w:val="3"/>
            <w:tcBorders>
              <w:top w:val="nil"/>
            </w:tcBorders>
          </w:tcPr>
          <w:p w14:paraId="6208DEB4" w14:textId="47F0EC55" w:rsidR="006C679B" w:rsidRPr="006C679B" w:rsidRDefault="006C679B" w:rsidP="005C2183">
            <w:pPr>
              <w:jc w:val="both"/>
              <w:rPr>
                <w:color w:val="FF0000"/>
                <w:sz w:val="20"/>
                <w:szCs w:val="20"/>
              </w:rPr>
            </w:pPr>
          </w:p>
        </w:tc>
        <w:tc>
          <w:tcPr>
            <w:tcW w:w="567" w:type="dxa"/>
            <w:gridSpan w:val="2"/>
            <w:tcBorders>
              <w:top w:val="nil"/>
            </w:tcBorders>
          </w:tcPr>
          <w:p w14:paraId="09547B68" w14:textId="5CD73AA0" w:rsidR="006C679B" w:rsidRPr="006C679B" w:rsidRDefault="006C679B" w:rsidP="005C2183">
            <w:pPr>
              <w:jc w:val="both"/>
              <w:rPr>
                <w:color w:val="FF0000"/>
                <w:sz w:val="20"/>
                <w:szCs w:val="20"/>
              </w:rPr>
            </w:pPr>
          </w:p>
        </w:tc>
        <w:tc>
          <w:tcPr>
            <w:tcW w:w="2108" w:type="dxa"/>
            <w:gridSpan w:val="8"/>
            <w:tcBorders>
              <w:top w:val="nil"/>
            </w:tcBorders>
          </w:tcPr>
          <w:p w14:paraId="090EFA5C" w14:textId="0DADBA78" w:rsidR="006C679B" w:rsidRPr="006C679B" w:rsidRDefault="006C679B" w:rsidP="005C2183">
            <w:pPr>
              <w:jc w:val="both"/>
              <w:rPr>
                <w:color w:val="FF0000"/>
                <w:sz w:val="20"/>
                <w:szCs w:val="20"/>
              </w:rPr>
            </w:pPr>
          </w:p>
        </w:tc>
        <w:tc>
          <w:tcPr>
            <w:tcW w:w="1981" w:type="dxa"/>
            <w:gridSpan w:val="4"/>
            <w:tcBorders>
              <w:top w:val="nil"/>
            </w:tcBorders>
          </w:tcPr>
          <w:p w14:paraId="1EA74A08" w14:textId="77777777" w:rsidR="006C679B" w:rsidRPr="006C679B" w:rsidRDefault="006C679B" w:rsidP="005C2183">
            <w:pPr>
              <w:jc w:val="both"/>
              <w:rPr>
                <w:color w:val="FF0000"/>
                <w:sz w:val="20"/>
                <w:szCs w:val="20"/>
              </w:rPr>
            </w:pPr>
          </w:p>
        </w:tc>
      </w:tr>
      <w:tr w:rsidR="006C679B" w14:paraId="3394CC95"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9" w:type="dxa"/>
            <w:gridSpan w:val="19"/>
            <w:shd w:val="clear" w:color="auto" w:fill="F7CAAC"/>
          </w:tcPr>
          <w:p w14:paraId="171FA1F4" w14:textId="77777777" w:rsidR="006C679B" w:rsidRPr="006C679B" w:rsidRDefault="006C679B" w:rsidP="005C2183">
            <w:pPr>
              <w:jc w:val="both"/>
              <w:rPr>
                <w:sz w:val="20"/>
                <w:szCs w:val="20"/>
              </w:rPr>
            </w:pPr>
            <w:r w:rsidRPr="006C679B">
              <w:rPr>
                <w:b/>
                <w:sz w:val="20"/>
                <w:szCs w:val="20"/>
              </w:rPr>
              <w:t xml:space="preserve">Údaje o vzdělání na VŠ </w:t>
            </w:r>
          </w:p>
        </w:tc>
      </w:tr>
      <w:tr w:rsidR="006C679B" w14:paraId="0F5F8164" w14:textId="77777777" w:rsidTr="00210C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9"/>
        </w:trPr>
        <w:tc>
          <w:tcPr>
            <w:tcW w:w="9859" w:type="dxa"/>
            <w:gridSpan w:val="19"/>
          </w:tcPr>
          <w:p w14:paraId="6E7939C8" w14:textId="33EFCA3D" w:rsidR="006C679B" w:rsidRPr="006C679B" w:rsidRDefault="006C679B" w:rsidP="005C2183">
            <w:pPr>
              <w:rPr>
                <w:sz w:val="20"/>
                <w:szCs w:val="20"/>
              </w:rPr>
            </w:pPr>
            <w:r w:rsidRPr="006C679B">
              <w:rPr>
                <w:sz w:val="20"/>
                <w:szCs w:val="20"/>
              </w:rPr>
              <w:t>2020: Univerzita Tomáše Bati ve Zlíně, Fakulta multimediálních komunikací, Ph.D.</w:t>
            </w:r>
          </w:p>
          <w:p w14:paraId="1B4A605D" w14:textId="3F3C1CAE" w:rsidR="00A04463" w:rsidRPr="00A04463" w:rsidRDefault="006C679B" w:rsidP="00A04463">
            <w:pPr>
              <w:rPr>
                <w:sz w:val="20"/>
                <w:szCs w:val="20"/>
              </w:rPr>
            </w:pPr>
            <w:r w:rsidRPr="006C679B">
              <w:rPr>
                <w:sz w:val="20"/>
                <w:szCs w:val="20"/>
              </w:rPr>
              <w:t>1998: JAMU Brno, obor Televizní a rozhlasová dramaturgie a scenáristika, MgA.</w:t>
            </w:r>
          </w:p>
        </w:tc>
      </w:tr>
      <w:tr w:rsidR="006C679B" w14:paraId="64D7BC36"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9" w:type="dxa"/>
            <w:gridSpan w:val="19"/>
            <w:shd w:val="clear" w:color="auto" w:fill="F7CAAC"/>
          </w:tcPr>
          <w:p w14:paraId="5DF3963E" w14:textId="77777777" w:rsidR="006C679B" w:rsidRPr="006C679B" w:rsidRDefault="006C679B" w:rsidP="005C2183">
            <w:pPr>
              <w:jc w:val="both"/>
              <w:rPr>
                <w:b/>
                <w:sz w:val="20"/>
                <w:szCs w:val="20"/>
              </w:rPr>
            </w:pPr>
            <w:r w:rsidRPr="006C679B">
              <w:rPr>
                <w:b/>
                <w:sz w:val="20"/>
                <w:szCs w:val="20"/>
              </w:rPr>
              <w:t>Údaje o odborném působení od absolvování VŠ</w:t>
            </w:r>
          </w:p>
        </w:tc>
      </w:tr>
      <w:tr w:rsidR="006C679B" w14:paraId="552D092A"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90"/>
        </w:trPr>
        <w:tc>
          <w:tcPr>
            <w:tcW w:w="9859" w:type="dxa"/>
            <w:gridSpan w:val="19"/>
          </w:tcPr>
          <w:p w14:paraId="4749652C" w14:textId="7991C865" w:rsidR="006C679B" w:rsidRPr="006C679B" w:rsidRDefault="006C679B" w:rsidP="005C2183">
            <w:pPr>
              <w:rPr>
                <w:sz w:val="20"/>
                <w:szCs w:val="20"/>
              </w:rPr>
            </w:pPr>
            <w:proofErr w:type="gramStart"/>
            <w:r w:rsidRPr="006C679B">
              <w:rPr>
                <w:sz w:val="20"/>
                <w:szCs w:val="20"/>
              </w:rPr>
              <w:t>2016</w:t>
            </w:r>
            <w:r w:rsidR="00B8086C">
              <w:rPr>
                <w:sz w:val="20"/>
                <w:szCs w:val="20"/>
              </w:rPr>
              <w:t>-</w:t>
            </w:r>
            <w:r w:rsidRPr="006C679B">
              <w:rPr>
                <w:sz w:val="20"/>
                <w:szCs w:val="20"/>
              </w:rPr>
              <w:t>dosud</w:t>
            </w:r>
            <w:proofErr w:type="gramEnd"/>
            <w:r w:rsidRPr="006C679B">
              <w:rPr>
                <w:sz w:val="20"/>
                <w:szCs w:val="20"/>
              </w:rPr>
              <w:t>: Univerzita Tomáše Bati ve Zlíně, Fakulta multimediálních komunikací</w:t>
            </w:r>
            <w:r w:rsidR="007C4AA9">
              <w:rPr>
                <w:sz w:val="20"/>
                <w:szCs w:val="20"/>
              </w:rPr>
              <w:t xml:space="preserve">, </w:t>
            </w:r>
            <w:r w:rsidR="004A6BE4">
              <w:rPr>
                <w:sz w:val="20"/>
                <w:szCs w:val="20"/>
              </w:rPr>
              <w:t>vedoucí ateliéru Audiovizuální tvorba</w:t>
            </w:r>
            <w:r w:rsidR="007C4AA9" w:rsidRPr="006C679B">
              <w:rPr>
                <w:sz w:val="20"/>
                <w:szCs w:val="20"/>
              </w:rPr>
              <w:t xml:space="preserve">, </w:t>
            </w:r>
            <w:r w:rsidR="007C4AA9">
              <w:rPr>
                <w:sz w:val="20"/>
                <w:szCs w:val="20"/>
              </w:rPr>
              <w:t>odborná asistentka</w:t>
            </w:r>
          </w:p>
          <w:p w14:paraId="65BB255E" w14:textId="40D9FA5A" w:rsidR="006C679B" w:rsidRPr="006C679B" w:rsidRDefault="006C679B" w:rsidP="005C2183">
            <w:pPr>
              <w:rPr>
                <w:sz w:val="20"/>
                <w:szCs w:val="20"/>
              </w:rPr>
            </w:pPr>
            <w:proofErr w:type="gramStart"/>
            <w:r w:rsidRPr="006C679B">
              <w:rPr>
                <w:sz w:val="20"/>
                <w:szCs w:val="20"/>
              </w:rPr>
              <w:t>2013</w:t>
            </w:r>
            <w:r w:rsidR="00B8086C">
              <w:rPr>
                <w:sz w:val="20"/>
                <w:szCs w:val="20"/>
              </w:rPr>
              <w:t>-</w:t>
            </w:r>
            <w:r w:rsidRPr="006C679B">
              <w:rPr>
                <w:sz w:val="20"/>
                <w:szCs w:val="20"/>
              </w:rPr>
              <w:t>dosud</w:t>
            </w:r>
            <w:proofErr w:type="gramEnd"/>
            <w:r w:rsidRPr="006C679B">
              <w:rPr>
                <w:sz w:val="20"/>
                <w:szCs w:val="20"/>
              </w:rPr>
              <w:t>: Slezská univerzita v Opavě, Audiovizuální tvorba</w:t>
            </w:r>
          </w:p>
          <w:p w14:paraId="579585ED" w14:textId="399E536B" w:rsidR="006C679B" w:rsidRPr="006C679B" w:rsidRDefault="006C679B" w:rsidP="005C2183">
            <w:pPr>
              <w:jc w:val="both"/>
              <w:rPr>
                <w:sz w:val="20"/>
                <w:szCs w:val="20"/>
              </w:rPr>
            </w:pPr>
            <w:r w:rsidRPr="006C679B">
              <w:rPr>
                <w:sz w:val="20"/>
                <w:szCs w:val="20"/>
              </w:rPr>
              <w:t>2010</w:t>
            </w:r>
            <w:r w:rsidR="00B8086C">
              <w:rPr>
                <w:sz w:val="20"/>
                <w:szCs w:val="20"/>
              </w:rPr>
              <w:t>-</w:t>
            </w:r>
            <w:r w:rsidRPr="006C679B">
              <w:rPr>
                <w:sz w:val="20"/>
                <w:szCs w:val="20"/>
              </w:rPr>
              <w:t xml:space="preserve">2015: PR a FR specialista </w:t>
            </w:r>
            <w:proofErr w:type="spellStart"/>
            <w:r w:rsidRPr="006C679B">
              <w:rPr>
                <w:sz w:val="20"/>
                <w:szCs w:val="20"/>
              </w:rPr>
              <w:t>TyfloCentrum</w:t>
            </w:r>
            <w:proofErr w:type="spellEnd"/>
            <w:r w:rsidRPr="006C679B">
              <w:rPr>
                <w:sz w:val="20"/>
                <w:szCs w:val="20"/>
              </w:rPr>
              <w:t xml:space="preserve"> Brno, o.p.s. (rekvalifikační kurz Profesionální fundraiser)</w:t>
            </w:r>
          </w:p>
          <w:p w14:paraId="5CA3A57D" w14:textId="77777777" w:rsidR="006C679B" w:rsidRDefault="006C679B" w:rsidP="005C2183">
            <w:pPr>
              <w:jc w:val="both"/>
              <w:rPr>
                <w:sz w:val="20"/>
                <w:szCs w:val="20"/>
              </w:rPr>
            </w:pPr>
            <w:r w:rsidRPr="006C679B">
              <w:rPr>
                <w:sz w:val="20"/>
                <w:szCs w:val="20"/>
              </w:rPr>
              <w:t>2009: hodnotitelka projektů Pomozte dětem za Českou televizi Brno</w:t>
            </w:r>
          </w:p>
          <w:p w14:paraId="665B3C81" w14:textId="1A138E2F" w:rsidR="002D3698" w:rsidRPr="00210CC8" w:rsidRDefault="002D3698" w:rsidP="005C2183">
            <w:pPr>
              <w:jc w:val="both"/>
              <w:rPr>
                <w:sz w:val="20"/>
                <w:szCs w:val="20"/>
              </w:rPr>
            </w:pPr>
            <w:proofErr w:type="gramStart"/>
            <w:r w:rsidRPr="006C679B">
              <w:rPr>
                <w:sz w:val="20"/>
                <w:szCs w:val="20"/>
              </w:rPr>
              <w:t>1998</w:t>
            </w:r>
            <w:r>
              <w:rPr>
                <w:sz w:val="20"/>
                <w:szCs w:val="20"/>
              </w:rPr>
              <w:t>-</w:t>
            </w:r>
            <w:r w:rsidRPr="006C679B">
              <w:rPr>
                <w:sz w:val="20"/>
                <w:szCs w:val="20"/>
              </w:rPr>
              <w:t>dosud</w:t>
            </w:r>
            <w:proofErr w:type="gramEnd"/>
            <w:r w:rsidRPr="006C679B">
              <w:rPr>
                <w:sz w:val="20"/>
                <w:szCs w:val="20"/>
              </w:rPr>
              <w:t>: svobodné povolání scenáristka a externí dramaturgyně v ČT-</w:t>
            </w:r>
            <w:r>
              <w:rPr>
                <w:sz w:val="20"/>
                <w:szCs w:val="20"/>
              </w:rPr>
              <w:t xml:space="preserve"> </w:t>
            </w:r>
            <w:r w:rsidRPr="006C679B">
              <w:rPr>
                <w:sz w:val="20"/>
                <w:szCs w:val="20"/>
              </w:rPr>
              <w:t>studio Brno a Ostrava</w:t>
            </w:r>
          </w:p>
        </w:tc>
      </w:tr>
      <w:tr w:rsidR="006C679B" w14:paraId="1E9E1D1A"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trPr>
        <w:tc>
          <w:tcPr>
            <w:tcW w:w="9859" w:type="dxa"/>
            <w:gridSpan w:val="19"/>
            <w:shd w:val="clear" w:color="auto" w:fill="F7CAAC"/>
          </w:tcPr>
          <w:p w14:paraId="3BC5641A" w14:textId="77777777" w:rsidR="006C679B" w:rsidRPr="006C679B" w:rsidRDefault="006C679B" w:rsidP="005C2183">
            <w:pPr>
              <w:jc w:val="both"/>
              <w:rPr>
                <w:sz w:val="20"/>
                <w:szCs w:val="20"/>
              </w:rPr>
            </w:pPr>
            <w:r w:rsidRPr="006C679B">
              <w:rPr>
                <w:b/>
                <w:sz w:val="20"/>
                <w:szCs w:val="20"/>
              </w:rPr>
              <w:t>Zkušenosti s vedením kvalifikačních a rigorózních prací</w:t>
            </w:r>
          </w:p>
        </w:tc>
      </w:tr>
      <w:tr w:rsidR="006C679B" w14:paraId="6F8CAE96" w14:textId="77777777" w:rsidTr="00210C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0"/>
        </w:trPr>
        <w:tc>
          <w:tcPr>
            <w:tcW w:w="9859" w:type="dxa"/>
            <w:gridSpan w:val="19"/>
          </w:tcPr>
          <w:p w14:paraId="52ADC5DE" w14:textId="03304844" w:rsidR="009D4662" w:rsidRPr="006C679B" w:rsidRDefault="009D4662" w:rsidP="003C4976">
            <w:pPr>
              <w:widowControl w:val="0"/>
              <w:jc w:val="both"/>
              <w:rPr>
                <w:sz w:val="20"/>
                <w:szCs w:val="20"/>
              </w:rPr>
            </w:pPr>
            <w:r w:rsidRPr="00493924">
              <w:rPr>
                <w:sz w:val="20"/>
                <w:szCs w:val="20"/>
              </w:rPr>
              <w:t xml:space="preserve">Bakalářské </w:t>
            </w:r>
            <w:r w:rsidR="003C4976">
              <w:rPr>
                <w:sz w:val="20"/>
                <w:szCs w:val="20"/>
              </w:rPr>
              <w:t xml:space="preserve">a diplomové </w:t>
            </w:r>
            <w:r w:rsidRPr="00493924">
              <w:rPr>
                <w:sz w:val="20"/>
                <w:szCs w:val="20"/>
              </w:rPr>
              <w:t xml:space="preserve">práce: </w:t>
            </w:r>
            <w:r w:rsidR="003C4976">
              <w:rPr>
                <w:sz w:val="20"/>
                <w:szCs w:val="20"/>
              </w:rPr>
              <w:t>3</w:t>
            </w:r>
            <w:r w:rsidRPr="00493924">
              <w:rPr>
                <w:sz w:val="20"/>
                <w:szCs w:val="20"/>
              </w:rPr>
              <w:t>0</w:t>
            </w:r>
          </w:p>
        </w:tc>
      </w:tr>
      <w:tr w:rsidR="006C679B" w14:paraId="1CB30D6D"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346" w:type="dxa"/>
            <w:gridSpan w:val="3"/>
            <w:tcBorders>
              <w:top w:val="single" w:sz="12" w:space="0" w:color="auto"/>
            </w:tcBorders>
            <w:shd w:val="clear" w:color="auto" w:fill="F7CAAC"/>
          </w:tcPr>
          <w:p w14:paraId="0312A1A3" w14:textId="77777777" w:rsidR="006C679B" w:rsidRPr="006C679B" w:rsidRDefault="006C679B" w:rsidP="005C2183">
            <w:pPr>
              <w:jc w:val="both"/>
              <w:rPr>
                <w:sz w:val="20"/>
                <w:szCs w:val="20"/>
              </w:rPr>
            </w:pPr>
            <w:r w:rsidRPr="006C679B">
              <w:rPr>
                <w:b/>
                <w:sz w:val="20"/>
                <w:szCs w:val="20"/>
              </w:rPr>
              <w:t xml:space="preserve">Obor habilitačního řízení </w:t>
            </w:r>
          </w:p>
        </w:tc>
        <w:tc>
          <w:tcPr>
            <w:tcW w:w="2242" w:type="dxa"/>
            <w:gridSpan w:val="3"/>
            <w:tcBorders>
              <w:top w:val="single" w:sz="12" w:space="0" w:color="auto"/>
            </w:tcBorders>
            <w:shd w:val="clear" w:color="auto" w:fill="F7CAAC"/>
          </w:tcPr>
          <w:p w14:paraId="7CCFA87A" w14:textId="77777777" w:rsidR="006C679B" w:rsidRPr="006C679B" w:rsidRDefault="006C679B" w:rsidP="005C2183">
            <w:pPr>
              <w:jc w:val="both"/>
              <w:rPr>
                <w:sz w:val="20"/>
                <w:szCs w:val="20"/>
              </w:rPr>
            </w:pPr>
            <w:r w:rsidRPr="006C679B">
              <w:rPr>
                <w:b/>
                <w:sz w:val="20"/>
                <w:szCs w:val="20"/>
              </w:rPr>
              <w:t>Rok udělení hodnosti</w:t>
            </w:r>
          </w:p>
        </w:tc>
        <w:tc>
          <w:tcPr>
            <w:tcW w:w="2100" w:type="dxa"/>
            <w:gridSpan w:val="6"/>
            <w:tcBorders>
              <w:top w:val="single" w:sz="12" w:space="0" w:color="auto"/>
              <w:right w:val="single" w:sz="12" w:space="0" w:color="auto"/>
            </w:tcBorders>
            <w:shd w:val="clear" w:color="auto" w:fill="F7CAAC"/>
          </w:tcPr>
          <w:p w14:paraId="457F4E5A" w14:textId="77777777" w:rsidR="006C679B" w:rsidRPr="006C679B" w:rsidRDefault="006C679B" w:rsidP="005C2183">
            <w:pPr>
              <w:jc w:val="both"/>
              <w:rPr>
                <w:sz w:val="20"/>
                <w:szCs w:val="20"/>
              </w:rPr>
            </w:pPr>
            <w:r w:rsidRPr="006C679B">
              <w:rPr>
                <w:b/>
                <w:sz w:val="20"/>
                <w:szCs w:val="20"/>
              </w:rPr>
              <w:t>Řízení konáno na VŠ</w:t>
            </w:r>
          </w:p>
        </w:tc>
        <w:tc>
          <w:tcPr>
            <w:tcW w:w="2171" w:type="dxa"/>
            <w:gridSpan w:val="7"/>
            <w:tcBorders>
              <w:top w:val="single" w:sz="12" w:space="0" w:color="auto"/>
              <w:left w:val="single" w:sz="12" w:space="0" w:color="auto"/>
            </w:tcBorders>
            <w:shd w:val="clear" w:color="auto" w:fill="F7CAAC"/>
          </w:tcPr>
          <w:p w14:paraId="3FEDB12E" w14:textId="77777777" w:rsidR="006C679B" w:rsidRPr="006C679B" w:rsidRDefault="006C679B" w:rsidP="005C2183">
            <w:pPr>
              <w:jc w:val="both"/>
              <w:rPr>
                <w:b/>
                <w:sz w:val="20"/>
                <w:szCs w:val="20"/>
              </w:rPr>
            </w:pPr>
            <w:r w:rsidRPr="006C679B">
              <w:rPr>
                <w:b/>
                <w:sz w:val="20"/>
                <w:szCs w:val="20"/>
              </w:rPr>
              <w:t>Ohlasy publikací</w:t>
            </w:r>
          </w:p>
        </w:tc>
      </w:tr>
      <w:tr w:rsidR="006C679B" w14:paraId="2538860D"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346" w:type="dxa"/>
            <w:gridSpan w:val="3"/>
          </w:tcPr>
          <w:p w14:paraId="1C16CEAA" w14:textId="77777777" w:rsidR="006C679B" w:rsidRPr="006C679B" w:rsidRDefault="006C679B" w:rsidP="005C2183">
            <w:pPr>
              <w:jc w:val="both"/>
              <w:rPr>
                <w:sz w:val="20"/>
                <w:szCs w:val="20"/>
              </w:rPr>
            </w:pPr>
          </w:p>
        </w:tc>
        <w:tc>
          <w:tcPr>
            <w:tcW w:w="2242" w:type="dxa"/>
            <w:gridSpan w:val="3"/>
          </w:tcPr>
          <w:p w14:paraId="32030ED9" w14:textId="77777777" w:rsidR="006C679B" w:rsidRPr="006C679B" w:rsidRDefault="006C679B" w:rsidP="005C2183">
            <w:pPr>
              <w:jc w:val="both"/>
              <w:rPr>
                <w:sz w:val="20"/>
                <w:szCs w:val="20"/>
              </w:rPr>
            </w:pPr>
          </w:p>
        </w:tc>
        <w:tc>
          <w:tcPr>
            <w:tcW w:w="2100" w:type="dxa"/>
            <w:gridSpan w:val="6"/>
            <w:tcBorders>
              <w:right w:val="single" w:sz="12" w:space="0" w:color="auto"/>
            </w:tcBorders>
          </w:tcPr>
          <w:p w14:paraId="3A5D726D" w14:textId="77777777" w:rsidR="006C679B" w:rsidRPr="006C679B" w:rsidRDefault="006C679B" w:rsidP="005C2183">
            <w:pPr>
              <w:jc w:val="both"/>
              <w:rPr>
                <w:sz w:val="20"/>
                <w:szCs w:val="20"/>
              </w:rPr>
            </w:pPr>
          </w:p>
        </w:tc>
        <w:tc>
          <w:tcPr>
            <w:tcW w:w="567" w:type="dxa"/>
            <w:gridSpan w:val="5"/>
            <w:tcBorders>
              <w:left w:val="single" w:sz="12" w:space="0" w:color="auto"/>
            </w:tcBorders>
            <w:shd w:val="clear" w:color="auto" w:fill="F7CAAC"/>
          </w:tcPr>
          <w:p w14:paraId="2DFB800A" w14:textId="77777777" w:rsidR="006C679B" w:rsidRPr="006C679B" w:rsidRDefault="006C679B" w:rsidP="005C2183">
            <w:pPr>
              <w:jc w:val="both"/>
              <w:rPr>
                <w:sz w:val="20"/>
                <w:szCs w:val="20"/>
              </w:rPr>
            </w:pPr>
            <w:proofErr w:type="spellStart"/>
            <w:r w:rsidRPr="006C679B">
              <w:rPr>
                <w:b/>
                <w:sz w:val="20"/>
                <w:szCs w:val="20"/>
              </w:rPr>
              <w:t>WoS</w:t>
            </w:r>
            <w:proofErr w:type="spellEnd"/>
          </w:p>
        </w:tc>
        <w:tc>
          <w:tcPr>
            <w:tcW w:w="846" w:type="dxa"/>
            <w:shd w:val="clear" w:color="auto" w:fill="F7CAAC"/>
          </w:tcPr>
          <w:p w14:paraId="246BBB34" w14:textId="77777777" w:rsidR="006C679B" w:rsidRPr="006C679B" w:rsidRDefault="006C679B" w:rsidP="005C2183">
            <w:pPr>
              <w:jc w:val="both"/>
              <w:rPr>
                <w:sz w:val="20"/>
                <w:szCs w:val="20"/>
              </w:rPr>
            </w:pPr>
            <w:proofErr w:type="spellStart"/>
            <w:r w:rsidRPr="006C679B">
              <w:rPr>
                <w:b/>
                <w:sz w:val="20"/>
                <w:szCs w:val="20"/>
              </w:rPr>
              <w:t>Scopus</w:t>
            </w:r>
            <w:proofErr w:type="spellEnd"/>
          </w:p>
        </w:tc>
        <w:tc>
          <w:tcPr>
            <w:tcW w:w="758" w:type="dxa"/>
            <w:shd w:val="clear" w:color="auto" w:fill="F7CAAC"/>
          </w:tcPr>
          <w:p w14:paraId="53F97CE0" w14:textId="77777777" w:rsidR="006C679B" w:rsidRPr="006C679B" w:rsidRDefault="006C679B" w:rsidP="005C2183">
            <w:pPr>
              <w:jc w:val="both"/>
              <w:rPr>
                <w:sz w:val="20"/>
                <w:szCs w:val="20"/>
              </w:rPr>
            </w:pPr>
            <w:r w:rsidRPr="006C679B">
              <w:rPr>
                <w:b/>
                <w:sz w:val="20"/>
                <w:szCs w:val="20"/>
              </w:rPr>
              <w:t>ostatní</w:t>
            </w:r>
          </w:p>
        </w:tc>
      </w:tr>
      <w:tr w:rsidR="006C679B" w14:paraId="4CFBACB1"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3346" w:type="dxa"/>
            <w:gridSpan w:val="3"/>
            <w:shd w:val="clear" w:color="auto" w:fill="F7CAAC"/>
          </w:tcPr>
          <w:p w14:paraId="047B710D" w14:textId="77777777" w:rsidR="006C679B" w:rsidRPr="006C679B" w:rsidRDefault="006C679B" w:rsidP="005C2183">
            <w:pPr>
              <w:jc w:val="both"/>
              <w:rPr>
                <w:sz w:val="20"/>
                <w:szCs w:val="20"/>
              </w:rPr>
            </w:pPr>
            <w:r w:rsidRPr="006C679B">
              <w:rPr>
                <w:b/>
                <w:sz w:val="20"/>
                <w:szCs w:val="20"/>
              </w:rPr>
              <w:t>Obor jmenovacího řízení</w:t>
            </w:r>
          </w:p>
        </w:tc>
        <w:tc>
          <w:tcPr>
            <w:tcW w:w="2242" w:type="dxa"/>
            <w:gridSpan w:val="3"/>
            <w:shd w:val="clear" w:color="auto" w:fill="F7CAAC"/>
          </w:tcPr>
          <w:p w14:paraId="0EACA869" w14:textId="77777777" w:rsidR="006C679B" w:rsidRPr="006C679B" w:rsidRDefault="006C679B" w:rsidP="005C2183">
            <w:pPr>
              <w:jc w:val="both"/>
              <w:rPr>
                <w:sz w:val="20"/>
                <w:szCs w:val="20"/>
              </w:rPr>
            </w:pPr>
            <w:r w:rsidRPr="006C679B">
              <w:rPr>
                <w:b/>
                <w:sz w:val="20"/>
                <w:szCs w:val="20"/>
              </w:rPr>
              <w:t>Rok udělení hodnosti</w:t>
            </w:r>
          </w:p>
        </w:tc>
        <w:tc>
          <w:tcPr>
            <w:tcW w:w="2100" w:type="dxa"/>
            <w:gridSpan w:val="6"/>
            <w:tcBorders>
              <w:right w:val="single" w:sz="12" w:space="0" w:color="auto"/>
            </w:tcBorders>
            <w:shd w:val="clear" w:color="auto" w:fill="F7CAAC"/>
          </w:tcPr>
          <w:p w14:paraId="10C58FD3" w14:textId="77777777" w:rsidR="006C679B" w:rsidRPr="006C679B" w:rsidRDefault="006C679B" w:rsidP="005C2183">
            <w:pPr>
              <w:jc w:val="both"/>
              <w:rPr>
                <w:sz w:val="20"/>
                <w:szCs w:val="20"/>
              </w:rPr>
            </w:pPr>
            <w:r w:rsidRPr="006C679B">
              <w:rPr>
                <w:b/>
                <w:sz w:val="20"/>
                <w:szCs w:val="20"/>
              </w:rPr>
              <w:t>Řízení konáno na VŠ</w:t>
            </w:r>
          </w:p>
        </w:tc>
        <w:tc>
          <w:tcPr>
            <w:tcW w:w="567" w:type="dxa"/>
            <w:gridSpan w:val="5"/>
            <w:tcBorders>
              <w:left w:val="single" w:sz="12" w:space="0" w:color="auto"/>
            </w:tcBorders>
          </w:tcPr>
          <w:p w14:paraId="062B56AA" w14:textId="77777777" w:rsidR="006C679B" w:rsidRPr="006C679B" w:rsidRDefault="006C679B" w:rsidP="005C2183">
            <w:pPr>
              <w:jc w:val="both"/>
              <w:rPr>
                <w:b/>
                <w:sz w:val="20"/>
                <w:szCs w:val="20"/>
              </w:rPr>
            </w:pPr>
          </w:p>
        </w:tc>
        <w:tc>
          <w:tcPr>
            <w:tcW w:w="846" w:type="dxa"/>
          </w:tcPr>
          <w:p w14:paraId="47A87666" w14:textId="77777777" w:rsidR="006C679B" w:rsidRPr="006C679B" w:rsidRDefault="006C679B" w:rsidP="005C2183">
            <w:pPr>
              <w:jc w:val="both"/>
              <w:rPr>
                <w:b/>
                <w:sz w:val="20"/>
                <w:szCs w:val="20"/>
              </w:rPr>
            </w:pPr>
          </w:p>
        </w:tc>
        <w:tc>
          <w:tcPr>
            <w:tcW w:w="758" w:type="dxa"/>
          </w:tcPr>
          <w:p w14:paraId="24D2FB33" w14:textId="77777777" w:rsidR="006C679B" w:rsidRPr="006C679B" w:rsidRDefault="006C679B" w:rsidP="005C2183">
            <w:pPr>
              <w:jc w:val="both"/>
              <w:rPr>
                <w:b/>
                <w:sz w:val="20"/>
                <w:szCs w:val="20"/>
              </w:rPr>
            </w:pPr>
          </w:p>
        </w:tc>
      </w:tr>
      <w:tr w:rsidR="006C679B" w14:paraId="535E9509"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5"/>
        </w:trPr>
        <w:tc>
          <w:tcPr>
            <w:tcW w:w="3346" w:type="dxa"/>
            <w:gridSpan w:val="3"/>
          </w:tcPr>
          <w:p w14:paraId="6E1CE1FB" w14:textId="77777777" w:rsidR="006C679B" w:rsidRPr="006C679B" w:rsidRDefault="006C679B" w:rsidP="005C2183">
            <w:pPr>
              <w:jc w:val="both"/>
              <w:rPr>
                <w:sz w:val="20"/>
                <w:szCs w:val="20"/>
              </w:rPr>
            </w:pPr>
          </w:p>
        </w:tc>
        <w:tc>
          <w:tcPr>
            <w:tcW w:w="2242" w:type="dxa"/>
            <w:gridSpan w:val="3"/>
          </w:tcPr>
          <w:p w14:paraId="651658A9" w14:textId="77777777" w:rsidR="006C679B" w:rsidRPr="006C679B" w:rsidRDefault="006C679B" w:rsidP="005C2183">
            <w:pPr>
              <w:jc w:val="both"/>
              <w:rPr>
                <w:sz w:val="20"/>
                <w:szCs w:val="20"/>
              </w:rPr>
            </w:pPr>
          </w:p>
        </w:tc>
        <w:tc>
          <w:tcPr>
            <w:tcW w:w="2100" w:type="dxa"/>
            <w:gridSpan w:val="6"/>
            <w:tcBorders>
              <w:right w:val="single" w:sz="12" w:space="0" w:color="auto"/>
            </w:tcBorders>
          </w:tcPr>
          <w:p w14:paraId="25543C9D" w14:textId="77777777" w:rsidR="006C679B" w:rsidRPr="006C679B" w:rsidRDefault="006C679B" w:rsidP="005C2183">
            <w:pPr>
              <w:jc w:val="both"/>
              <w:rPr>
                <w:sz w:val="20"/>
                <w:szCs w:val="20"/>
              </w:rPr>
            </w:pPr>
          </w:p>
        </w:tc>
        <w:tc>
          <w:tcPr>
            <w:tcW w:w="1413" w:type="dxa"/>
            <w:gridSpan w:val="6"/>
            <w:tcBorders>
              <w:left w:val="single" w:sz="12" w:space="0" w:color="auto"/>
            </w:tcBorders>
            <w:shd w:val="clear" w:color="auto" w:fill="FBD4B4"/>
            <w:vAlign w:val="center"/>
          </w:tcPr>
          <w:p w14:paraId="2BA6181F" w14:textId="77777777" w:rsidR="006C679B" w:rsidRPr="006C679B" w:rsidRDefault="006C679B" w:rsidP="005C2183">
            <w:pPr>
              <w:jc w:val="both"/>
              <w:rPr>
                <w:b/>
                <w:sz w:val="20"/>
                <w:szCs w:val="20"/>
              </w:rPr>
            </w:pPr>
            <w:r w:rsidRPr="006C679B">
              <w:rPr>
                <w:b/>
                <w:sz w:val="20"/>
                <w:szCs w:val="20"/>
              </w:rPr>
              <w:t xml:space="preserve">H-index </w:t>
            </w:r>
            <w:proofErr w:type="spellStart"/>
            <w:r w:rsidRPr="006C679B">
              <w:rPr>
                <w:b/>
                <w:sz w:val="20"/>
                <w:szCs w:val="20"/>
              </w:rPr>
              <w:t>WoS</w:t>
            </w:r>
            <w:proofErr w:type="spellEnd"/>
            <w:r w:rsidRPr="006C679B">
              <w:rPr>
                <w:b/>
                <w:sz w:val="20"/>
                <w:szCs w:val="20"/>
              </w:rPr>
              <w:t>/</w:t>
            </w:r>
            <w:proofErr w:type="spellStart"/>
            <w:r w:rsidRPr="006C679B">
              <w:rPr>
                <w:b/>
                <w:sz w:val="20"/>
                <w:szCs w:val="20"/>
              </w:rPr>
              <w:t>Scopus</w:t>
            </w:r>
            <w:proofErr w:type="spellEnd"/>
          </w:p>
        </w:tc>
        <w:tc>
          <w:tcPr>
            <w:tcW w:w="758" w:type="dxa"/>
            <w:vAlign w:val="center"/>
          </w:tcPr>
          <w:p w14:paraId="1DF822DF" w14:textId="77777777" w:rsidR="006C679B" w:rsidRPr="006C679B" w:rsidRDefault="006C679B" w:rsidP="005C2183">
            <w:pPr>
              <w:rPr>
                <w:b/>
                <w:sz w:val="20"/>
                <w:szCs w:val="20"/>
              </w:rPr>
            </w:pPr>
            <w:r w:rsidRPr="006C679B">
              <w:rPr>
                <w:b/>
                <w:sz w:val="20"/>
                <w:szCs w:val="20"/>
              </w:rPr>
              <w:t xml:space="preserve">    /</w:t>
            </w:r>
          </w:p>
        </w:tc>
      </w:tr>
      <w:tr w:rsidR="006C679B" w14:paraId="7F04085C"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9" w:type="dxa"/>
            <w:gridSpan w:val="19"/>
            <w:shd w:val="clear" w:color="auto" w:fill="F7CAAC"/>
          </w:tcPr>
          <w:p w14:paraId="6E8853CE" w14:textId="6BB2C25A" w:rsidR="006C679B" w:rsidRPr="006C679B" w:rsidRDefault="003C4976" w:rsidP="005C2183">
            <w:pPr>
              <w:jc w:val="both"/>
              <w:rPr>
                <w:b/>
                <w:sz w:val="20"/>
                <w:szCs w:val="20"/>
              </w:rPr>
            </w:pPr>
            <w:r>
              <w:br w:type="page"/>
            </w:r>
            <w:r w:rsidR="006C679B" w:rsidRPr="006C679B">
              <w:rPr>
                <w:b/>
                <w:sz w:val="20"/>
                <w:szCs w:val="20"/>
              </w:rPr>
              <w:t xml:space="preserve">Přehled o nejvýznamnější publikační a další tvůrčí činnosti nebo další profesní činnosti u odborníků z praxe vztahující se k zabezpečovaným předmětům </w:t>
            </w:r>
          </w:p>
        </w:tc>
      </w:tr>
      <w:tr w:rsidR="006C679B" w14:paraId="34FF89C2" w14:textId="77777777" w:rsidTr="003E2F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6"/>
        </w:trPr>
        <w:tc>
          <w:tcPr>
            <w:tcW w:w="9859" w:type="dxa"/>
            <w:gridSpan w:val="19"/>
          </w:tcPr>
          <w:p w14:paraId="164C6F20" w14:textId="77777777" w:rsidR="00251C5A" w:rsidRPr="006C679B" w:rsidRDefault="00251C5A" w:rsidP="00251C5A">
            <w:pPr>
              <w:rPr>
                <w:sz w:val="20"/>
                <w:szCs w:val="20"/>
              </w:rPr>
            </w:pPr>
            <w:r w:rsidRPr="006C679B">
              <w:rPr>
                <w:sz w:val="20"/>
                <w:szCs w:val="20"/>
              </w:rPr>
              <w:t>Celovečerní hraný film Smečka (2020) – scenáristka.</w:t>
            </w:r>
          </w:p>
          <w:p w14:paraId="69A46198" w14:textId="2A1B7A07" w:rsidR="006C679B" w:rsidRPr="006C679B" w:rsidRDefault="006C679B" w:rsidP="003C4976">
            <w:pPr>
              <w:rPr>
                <w:sz w:val="20"/>
                <w:szCs w:val="20"/>
              </w:rPr>
            </w:pPr>
            <w:r w:rsidRPr="006C679B">
              <w:rPr>
                <w:sz w:val="20"/>
                <w:szCs w:val="20"/>
              </w:rPr>
              <w:t xml:space="preserve">Scenáristka a dramaturgyně cyklu České televize Záhady Toma </w:t>
            </w:r>
            <w:proofErr w:type="spellStart"/>
            <w:r w:rsidRPr="006C679B">
              <w:rPr>
                <w:sz w:val="20"/>
                <w:szCs w:val="20"/>
              </w:rPr>
              <w:t>Wizarda</w:t>
            </w:r>
            <w:proofErr w:type="spellEnd"/>
            <w:r w:rsidRPr="006C679B">
              <w:rPr>
                <w:sz w:val="20"/>
                <w:szCs w:val="20"/>
              </w:rPr>
              <w:t xml:space="preserve"> (cca 30 autorských scénářů + cca 100 dílů dramaturgie)</w:t>
            </w:r>
            <w:r w:rsidRPr="006C679B">
              <w:rPr>
                <w:sz w:val="20"/>
                <w:szCs w:val="20"/>
              </w:rPr>
              <w:br/>
              <w:t>Spolupráce na scénáři televizního filmu Boží duha (s Drahoslavem Makovičkou, režie Jiří Svoboda)</w:t>
            </w:r>
          </w:p>
          <w:p w14:paraId="1054BF1C" w14:textId="77777777" w:rsidR="003C4976" w:rsidRPr="006C679B" w:rsidRDefault="003C4976" w:rsidP="005C2183">
            <w:pPr>
              <w:jc w:val="both"/>
              <w:rPr>
                <w:sz w:val="20"/>
                <w:szCs w:val="20"/>
              </w:rPr>
            </w:pPr>
          </w:p>
          <w:p w14:paraId="7797760E" w14:textId="539864A6" w:rsidR="006C679B" w:rsidRPr="003C4976" w:rsidRDefault="006C679B" w:rsidP="005C2183">
            <w:pPr>
              <w:rPr>
                <w:sz w:val="20"/>
                <w:szCs w:val="20"/>
              </w:rPr>
            </w:pPr>
            <w:r w:rsidRPr="003C4976">
              <w:rPr>
                <w:sz w:val="20"/>
                <w:szCs w:val="20"/>
              </w:rPr>
              <w:t xml:space="preserve">Publikační </w:t>
            </w:r>
            <w:r w:rsidR="003C4976" w:rsidRPr="003C4976">
              <w:rPr>
                <w:sz w:val="20"/>
                <w:szCs w:val="20"/>
              </w:rPr>
              <w:t>aktivity – knihy</w:t>
            </w:r>
            <w:r w:rsidRPr="003C4976">
              <w:rPr>
                <w:sz w:val="20"/>
                <w:szCs w:val="20"/>
              </w:rPr>
              <w:t>:</w:t>
            </w:r>
          </w:p>
          <w:p w14:paraId="0898EE9A" w14:textId="77777777" w:rsidR="006C679B" w:rsidRPr="006C679B" w:rsidRDefault="006C679B" w:rsidP="005C2183">
            <w:pPr>
              <w:rPr>
                <w:sz w:val="20"/>
                <w:szCs w:val="20"/>
              </w:rPr>
            </w:pPr>
            <w:r w:rsidRPr="006C679B">
              <w:rPr>
                <w:sz w:val="20"/>
                <w:szCs w:val="20"/>
              </w:rPr>
              <w:t xml:space="preserve">2020: literární příběh filmu Smečka, nakl. YOLI </w:t>
            </w:r>
            <w:proofErr w:type="spellStart"/>
            <w:r w:rsidRPr="006C679B">
              <w:rPr>
                <w:sz w:val="20"/>
                <w:szCs w:val="20"/>
              </w:rPr>
              <w:t>EuromediaGroup</w:t>
            </w:r>
            <w:proofErr w:type="spellEnd"/>
          </w:p>
          <w:p w14:paraId="1BB97664" w14:textId="631B201A" w:rsidR="006C679B" w:rsidRPr="00210CC8" w:rsidRDefault="006C679B" w:rsidP="00210CC8">
            <w:pPr>
              <w:jc w:val="both"/>
              <w:rPr>
                <w:sz w:val="20"/>
                <w:szCs w:val="20"/>
              </w:rPr>
            </w:pPr>
            <w:r w:rsidRPr="006C679B">
              <w:rPr>
                <w:sz w:val="20"/>
                <w:szCs w:val="20"/>
              </w:rPr>
              <w:t xml:space="preserve">2018: Zima ve světě zvířat-kniha pro děti, </w:t>
            </w:r>
            <w:r w:rsidR="003C4976" w:rsidRPr="006C679B">
              <w:rPr>
                <w:sz w:val="20"/>
                <w:szCs w:val="20"/>
              </w:rPr>
              <w:t>Albatros, (</w:t>
            </w:r>
            <w:r w:rsidRPr="006C679B">
              <w:rPr>
                <w:sz w:val="20"/>
                <w:szCs w:val="20"/>
              </w:rPr>
              <w:t xml:space="preserve">slovensky 2019, Zima </w:t>
            </w:r>
            <w:proofErr w:type="spellStart"/>
            <w:r w:rsidRPr="006C679B">
              <w:rPr>
                <w:sz w:val="20"/>
                <w:szCs w:val="20"/>
              </w:rPr>
              <w:t>vo</w:t>
            </w:r>
            <w:proofErr w:type="spellEnd"/>
            <w:r w:rsidRPr="006C679B">
              <w:rPr>
                <w:sz w:val="20"/>
                <w:szCs w:val="20"/>
              </w:rPr>
              <w:t xml:space="preserve"> </w:t>
            </w:r>
            <w:proofErr w:type="spellStart"/>
            <w:r w:rsidRPr="006C679B">
              <w:rPr>
                <w:sz w:val="20"/>
                <w:szCs w:val="20"/>
              </w:rPr>
              <w:t>svete</w:t>
            </w:r>
            <w:proofErr w:type="spellEnd"/>
            <w:r w:rsidRPr="006C679B">
              <w:rPr>
                <w:sz w:val="20"/>
                <w:szCs w:val="20"/>
              </w:rPr>
              <w:t xml:space="preserve"> </w:t>
            </w:r>
            <w:proofErr w:type="spellStart"/>
            <w:r w:rsidRPr="006C679B">
              <w:rPr>
                <w:sz w:val="20"/>
                <w:szCs w:val="20"/>
              </w:rPr>
              <w:t>zvierat</w:t>
            </w:r>
            <w:proofErr w:type="spellEnd"/>
            <w:r w:rsidRPr="006C679B">
              <w:rPr>
                <w:sz w:val="20"/>
                <w:szCs w:val="20"/>
              </w:rPr>
              <w:t>)</w:t>
            </w:r>
          </w:p>
        </w:tc>
      </w:tr>
      <w:tr w:rsidR="006C679B" w14:paraId="2E03A386" w14:textId="77777777" w:rsidTr="005C2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9859" w:type="dxa"/>
            <w:gridSpan w:val="19"/>
            <w:shd w:val="clear" w:color="auto" w:fill="F7CAAC"/>
          </w:tcPr>
          <w:p w14:paraId="4A54B07E" w14:textId="77777777" w:rsidR="006C679B" w:rsidRPr="006C679B" w:rsidRDefault="006C679B" w:rsidP="005C2183">
            <w:pPr>
              <w:rPr>
                <w:b/>
                <w:sz w:val="20"/>
                <w:szCs w:val="20"/>
              </w:rPr>
            </w:pPr>
            <w:r w:rsidRPr="006C679B">
              <w:rPr>
                <w:b/>
                <w:sz w:val="20"/>
                <w:szCs w:val="20"/>
              </w:rPr>
              <w:t>Působení v zahraničí</w:t>
            </w:r>
          </w:p>
        </w:tc>
      </w:tr>
      <w:tr w:rsidR="006C679B" w14:paraId="41D787F4" w14:textId="77777777" w:rsidTr="00210C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6"/>
        </w:trPr>
        <w:tc>
          <w:tcPr>
            <w:tcW w:w="9859" w:type="dxa"/>
            <w:gridSpan w:val="19"/>
          </w:tcPr>
          <w:p w14:paraId="5CA505AC" w14:textId="77777777" w:rsidR="006C679B" w:rsidRPr="006C679B" w:rsidRDefault="006C679B" w:rsidP="005C2183">
            <w:pPr>
              <w:rPr>
                <w:b/>
                <w:sz w:val="20"/>
                <w:szCs w:val="20"/>
              </w:rPr>
            </w:pPr>
          </w:p>
        </w:tc>
      </w:tr>
      <w:tr w:rsidR="006C679B" w14:paraId="0B15C098" w14:textId="77777777" w:rsidTr="003326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70"/>
        </w:trPr>
        <w:tc>
          <w:tcPr>
            <w:tcW w:w="2516" w:type="dxa"/>
            <w:shd w:val="clear" w:color="auto" w:fill="F7CAAC"/>
          </w:tcPr>
          <w:p w14:paraId="048767C6" w14:textId="77777777" w:rsidR="006C679B" w:rsidRPr="006C679B" w:rsidRDefault="006C679B" w:rsidP="005C2183">
            <w:pPr>
              <w:jc w:val="both"/>
              <w:rPr>
                <w:b/>
                <w:sz w:val="20"/>
                <w:szCs w:val="20"/>
              </w:rPr>
            </w:pPr>
            <w:r w:rsidRPr="006C679B">
              <w:rPr>
                <w:b/>
                <w:sz w:val="20"/>
                <w:szCs w:val="20"/>
              </w:rPr>
              <w:t xml:space="preserve">Podpis </w:t>
            </w:r>
          </w:p>
        </w:tc>
        <w:tc>
          <w:tcPr>
            <w:tcW w:w="4534" w:type="dxa"/>
            <w:gridSpan w:val="9"/>
          </w:tcPr>
          <w:p w14:paraId="59A4B905" w14:textId="723EB477" w:rsidR="006C679B" w:rsidRPr="006C679B" w:rsidRDefault="003C4976" w:rsidP="005C2183">
            <w:pPr>
              <w:jc w:val="both"/>
              <w:rPr>
                <w:sz w:val="20"/>
                <w:szCs w:val="20"/>
              </w:rPr>
            </w:pPr>
            <w:r>
              <w:rPr>
                <w:sz w:val="20"/>
                <w:szCs w:val="20"/>
              </w:rPr>
              <w:t xml:space="preserve">Irena </w:t>
            </w:r>
            <w:proofErr w:type="spellStart"/>
            <w:r>
              <w:rPr>
                <w:sz w:val="20"/>
                <w:szCs w:val="20"/>
              </w:rPr>
              <w:t>Kocí</w:t>
            </w:r>
            <w:proofErr w:type="spellEnd"/>
            <w:r>
              <w:rPr>
                <w:sz w:val="20"/>
                <w:szCs w:val="20"/>
              </w:rPr>
              <w:t xml:space="preserve"> v. r.</w:t>
            </w:r>
          </w:p>
        </w:tc>
        <w:tc>
          <w:tcPr>
            <w:tcW w:w="786" w:type="dxa"/>
            <w:gridSpan w:val="4"/>
            <w:shd w:val="clear" w:color="auto" w:fill="F7CAAC"/>
          </w:tcPr>
          <w:p w14:paraId="1F5AE776" w14:textId="77777777" w:rsidR="006C679B" w:rsidRPr="006C679B" w:rsidRDefault="006C679B" w:rsidP="005C2183">
            <w:pPr>
              <w:jc w:val="both"/>
              <w:rPr>
                <w:sz w:val="20"/>
                <w:szCs w:val="20"/>
              </w:rPr>
            </w:pPr>
            <w:r w:rsidRPr="006C679B">
              <w:rPr>
                <w:b/>
                <w:sz w:val="20"/>
                <w:szCs w:val="20"/>
              </w:rPr>
              <w:t>datum</w:t>
            </w:r>
          </w:p>
        </w:tc>
        <w:tc>
          <w:tcPr>
            <w:tcW w:w="2023" w:type="dxa"/>
            <w:gridSpan w:val="5"/>
          </w:tcPr>
          <w:p w14:paraId="7D6E49E5" w14:textId="77777777" w:rsidR="006C679B" w:rsidRPr="006C679B" w:rsidRDefault="006C679B" w:rsidP="005C2183">
            <w:pPr>
              <w:jc w:val="both"/>
              <w:rPr>
                <w:sz w:val="20"/>
                <w:szCs w:val="20"/>
              </w:rPr>
            </w:pPr>
            <w:r w:rsidRPr="006C679B">
              <w:rPr>
                <w:sz w:val="20"/>
                <w:szCs w:val="20"/>
              </w:rPr>
              <w:t>7. 10. 2022</w:t>
            </w:r>
          </w:p>
        </w:tc>
      </w:tr>
    </w:tbl>
    <w:p w14:paraId="0D718D87" w14:textId="11EC9A1C" w:rsidR="00106E84" w:rsidRDefault="00106E84"/>
    <w:p w14:paraId="18CF6505" w14:textId="77777777" w:rsidR="003E2F5C" w:rsidRDefault="003E2F5C">
      <w:pPr>
        <w:rPr>
          <w:ins w:id="76" w:author="Hana Ponížilová" w:date="2023-05-26T13:04:00Z"/>
        </w:rPr>
      </w:pPr>
      <w:ins w:id="77" w:author="Hana Ponížilová" w:date="2023-05-26T13:0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19"/>
        <w:gridCol w:w="709"/>
        <w:gridCol w:w="199"/>
        <w:gridCol w:w="368"/>
        <w:gridCol w:w="850"/>
        <w:gridCol w:w="754"/>
      </w:tblGrid>
      <w:tr w:rsidR="002706B0" w14:paraId="7F5F23C0" w14:textId="77777777" w:rsidTr="005C2183">
        <w:tc>
          <w:tcPr>
            <w:tcW w:w="9859" w:type="dxa"/>
            <w:gridSpan w:val="14"/>
            <w:tcBorders>
              <w:bottom w:val="double" w:sz="4" w:space="0" w:color="auto"/>
            </w:tcBorders>
            <w:shd w:val="clear" w:color="auto" w:fill="BDD6EE"/>
          </w:tcPr>
          <w:p w14:paraId="3561AE0E" w14:textId="7A0B2676" w:rsidR="002706B0" w:rsidRDefault="006C679B" w:rsidP="005C2183">
            <w:pPr>
              <w:jc w:val="both"/>
              <w:rPr>
                <w:b/>
                <w:sz w:val="28"/>
              </w:rPr>
            </w:pPr>
            <w:r>
              <w:lastRenderedPageBreak/>
              <w:br w:type="page"/>
            </w:r>
            <w:r w:rsidR="002706B0">
              <w:rPr>
                <w:b/>
                <w:sz w:val="28"/>
              </w:rPr>
              <w:t>C-I – Personální zabezpečení</w:t>
            </w:r>
          </w:p>
        </w:tc>
      </w:tr>
      <w:tr w:rsidR="002706B0" w14:paraId="1ECA7230" w14:textId="77777777" w:rsidTr="005C2183">
        <w:tc>
          <w:tcPr>
            <w:tcW w:w="2518" w:type="dxa"/>
            <w:tcBorders>
              <w:top w:val="double" w:sz="4" w:space="0" w:color="auto"/>
            </w:tcBorders>
            <w:shd w:val="clear" w:color="auto" w:fill="F7CAAC"/>
          </w:tcPr>
          <w:p w14:paraId="7FEB86B0" w14:textId="77777777" w:rsidR="002706B0" w:rsidRPr="002706B0" w:rsidRDefault="002706B0" w:rsidP="005C2183">
            <w:pPr>
              <w:jc w:val="both"/>
              <w:rPr>
                <w:b/>
                <w:sz w:val="20"/>
                <w:szCs w:val="20"/>
              </w:rPr>
            </w:pPr>
            <w:r w:rsidRPr="002706B0">
              <w:rPr>
                <w:b/>
                <w:sz w:val="20"/>
                <w:szCs w:val="20"/>
              </w:rPr>
              <w:t>Vysoká škola</w:t>
            </w:r>
          </w:p>
        </w:tc>
        <w:tc>
          <w:tcPr>
            <w:tcW w:w="7341" w:type="dxa"/>
            <w:gridSpan w:val="13"/>
          </w:tcPr>
          <w:p w14:paraId="099B1D94" w14:textId="77777777" w:rsidR="002706B0" w:rsidRPr="002706B0" w:rsidRDefault="002706B0" w:rsidP="005C2183">
            <w:pPr>
              <w:jc w:val="both"/>
              <w:rPr>
                <w:sz w:val="20"/>
                <w:szCs w:val="20"/>
              </w:rPr>
            </w:pPr>
            <w:r w:rsidRPr="002706B0">
              <w:rPr>
                <w:sz w:val="20"/>
                <w:szCs w:val="20"/>
              </w:rPr>
              <w:t>Univerzita Tomáše Bati ve Zlíně</w:t>
            </w:r>
          </w:p>
        </w:tc>
      </w:tr>
      <w:tr w:rsidR="002706B0" w14:paraId="69D4F44D" w14:textId="77777777" w:rsidTr="005C2183">
        <w:tc>
          <w:tcPr>
            <w:tcW w:w="2518" w:type="dxa"/>
            <w:shd w:val="clear" w:color="auto" w:fill="F7CAAC"/>
          </w:tcPr>
          <w:p w14:paraId="578B507C" w14:textId="77777777" w:rsidR="002706B0" w:rsidRPr="002706B0" w:rsidRDefault="002706B0" w:rsidP="005C2183">
            <w:pPr>
              <w:jc w:val="both"/>
              <w:rPr>
                <w:b/>
                <w:sz w:val="20"/>
                <w:szCs w:val="20"/>
              </w:rPr>
            </w:pPr>
            <w:r w:rsidRPr="002706B0">
              <w:rPr>
                <w:b/>
                <w:sz w:val="20"/>
                <w:szCs w:val="20"/>
              </w:rPr>
              <w:t>Součást vysoké školy</w:t>
            </w:r>
          </w:p>
        </w:tc>
        <w:tc>
          <w:tcPr>
            <w:tcW w:w="7341" w:type="dxa"/>
            <w:gridSpan w:val="13"/>
          </w:tcPr>
          <w:p w14:paraId="169B95F7" w14:textId="77777777" w:rsidR="002706B0" w:rsidRPr="002706B0" w:rsidRDefault="002706B0" w:rsidP="005C2183">
            <w:pPr>
              <w:jc w:val="both"/>
              <w:rPr>
                <w:sz w:val="20"/>
                <w:szCs w:val="20"/>
              </w:rPr>
            </w:pPr>
            <w:r w:rsidRPr="002706B0">
              <w:rPr>
                <w:sz w:val="20"/>
                <w:szCs w:val="20"/>
              </w:rPr>
              <w:t>Fakulta multimediálních komunikací</w:t>
            </w:r>
          </w:p>
        </w:tc>
      </w:tr>
      <w:tr w:rsidR="002706B0" w14:paraId="34B758AC" w14:textId="77777777" w:rsidTr="005C2183">
        <w:tc>
          <w:tcPr>
            <w:tcW w:w="2518" w:type="dxa"/>
            <w:shd w:val="clear" w:color="auto" w:fill="F7CAAC"/>
          </w:tcPr>
          <w:p w14:paraId="29AD2A6E" w14:textId="77777777" w:rsidR="002706B0" w:rsidRPr="002706B0" w:rsidRDefault="002706B0" w:rsidP="005C2183">
            <w:pPr>
              <w:jc w:val="both"/>
              <w:rPr>
                <w:b/>
                <w:sz w:val="20"/>
                <w:szCs w:val="20"/>
              </w:rPr>
            </w:pPr>
            <w:r w:rsidRPr="002706B0">
              <w:rPr>
                <w:b/>
                <w:sz w:val="20"/>
                <w:szCs w:val="20"/>
              </w:rPr>
              <w:t>Název studijního programu</w:t>
            </w:r>
          </w:p>
        </w:tc>
        <w:tc>
          <w:tcPr>
            <w:tcW w:w="7341" w:type="dxa"/>
            <w:gridSpan w:val="13"/>
          </w:tcPr>
          <w:p w14:paraId="73418C7C" w14:textId="77777777" w:rsidR="002706B0" w:rsidRPr="002706B0" w:rsidRDefault="002706B0" w:rsidP="005C2183">
            <w:pPr>
              <w:jc w:val="both"/>
              <w:rPr>
                <w:sz w:val="20"/>
                <w:szCs w:val="20"/>
              </w:rPr>
            </w:pPr>
            <w:r w:rsidRPr="002706B0">
              <w:rPr>
                <w:sz w:val="20"/>
                <w:szCs w:val="20"/>
              </w:rPr>
              <w:t>Animovaná tvorba</w:t>
            </w:r>
          </w:p>
        </w:tc>
      </w:tr>
      <w:tr w:rsidR="002706B0" w14:paraId="3C02BF18" w14:textId="77777777" w:rsidTr="0033264B">
        <w:tc>
          <w:tcPr>
            <w:tcW w:w="2518" w:type="dxa"/>
            <w:shd w:val="clear" w:color="auto" w:fill="F7CAAC"/>
          </w:tcPr>
          <w:p w14:paraId="78D1A06A" w14:textId="77777777" w:rsidR="002706B0" w:rsidRPr="002706B0" w:rsidRDefault="002706B0" w:rsidP="005C2183">
            <w:pPr>
              <w:jc w:val="both"/>
              <w:rPr>
                <w:b/>
                <w:sz w:val="20"/>
                <w:szCs w:val="20"/>
              </w:rPr>
            </w:pPr>
            <w:r w:rsidRPr="002706B0">
              <w:rPr>
                <w:b/>
                <w:sz w:val="20"/>
                <w:szCs w:val="20"/>
              </w:rPr>
              <w:t>Jméno a příjmení</w:t>
            </w:r>
          </w:p>
        </w:tc>
        <w:tc>
          <w:tcPr>
            <w:tcW w:w="4461" w:type="dxa"/>
            <w:gridSpan w:val="8"/>
          </w:tcPr>
          <w:p w14:paraId="1D03EBDC" w14:textId="77777777" w:rsidR="002706B0" w:rsidRPr="002706B0" w:rsidRDefault="002706B0" w:rsidP="005C2183">
            <w:pPr>
              <w:jc w:val="both"/>
              <w:rPr>
                <w:sz w:val="20"/>
                <w:szCs w:val="20"/>
              </w:rPr>
            </w:pPr>
            <w:r w:rsidRPr="002706B0">
              <w:rPr>
                <w:sz w:val="20"/>
                <w:szCs w:val="20"/>
              </w:rPr>
              <w:t>Martin Kotík</w:t>
            </w:r>
          </w:p>
        </w:tc>
        <w:tc>
          <w:tcPr>
            <w:tcW w:w="709" w:type="dxa"/>
            <w:shd w:val="clear" w:color="auto" w:fill="F7CAAC"/>
          </w:tcPr>
          <w:p w14:paraId="3A7C1962" w14:textId="77777777" w:rsidR="002706B0" w:rsidRPr="002706B0" w:rsidRDefault="002706B0" w:rsidP="005C2183">
            <w:pPr>
              <w:jc w:val="both"/>
              <w:rPr>
                <w:b/>
                <w:sz w:val="20"/>
                <w:szCs w:val="20"/>
              </w:rPr>
            </w:pPr>
            <w:r w:rsidRPr="002706B0">
              <w:rPr>
                <w:b/>
                <w:sz w:val="20"/>
                <w:szCs w:val="20"/>
              </w:rPr>
              <w:t>Tituly</w:t>
            </w:r>
          </w:p>
        </w:tc>
        <w:tc>
          <w:tcPr>
            <w:tcW w:w="2171" w:type="dxa"/>
            <w:gridSpan w:val="4"/>
          </w:tcPr>
          <w:p w14:paraId="45E6A2DC" w14:textId="77777777" w:rsidR="002706B0" w:rsidRPr="002706B0" w:rsidRDefault="002706B0" w:rsidP="005C2183">
            <w:pPr>
              <w:jc w:val="both"/>
              <w:rPr>
                <w:sz w:val="20"/>
                <w:szCs w:val="20"/>
              </w:rPr>
            </w:pPr>
            <w:r w:rsidRPr="002706B0">
              <w:rPr>
                <w:sz w:val="20"/>
                <w:szCs w:val="20"/>
              </w:rPr>
              <w:t>MgA.</w:t>
            </w:r>
          </w:p>
        </w:tc>
      </w:tr>
      <w:tr w:rsidR="002706B0" w14:paraId="72C41BD3" w14:textId="77777777" w:rsidTr="0033264B">
        <w:tc>
          <w:tcPr>
            <w:tcW w:w="2518" w:type="dxa"/>
            <w:shd w:val="clear" w:color="auto" w:fill="F7CAAC"/>
          </w:tcPr>
          <w:p w14:paraId="5069C825" w14:textId="77777777" w:rsidR="002706B0" w:rsidRPr="002706B0" w:rsidRDefault="002706B0" w:rsidP="005C2183">
            <w:pPr>
              <w:jc w:val="both"/>
              <w:rPr>
                <w:b/>
                <w:sz w:val="20"/>
                <w:szCs w:val="20"/>
              </w:rPr>
            </w:pPr>
            <w:r w:rsidRPr="002706B0">
              <w:rPr>
                <w:b/>
                <w:sz w:val="20"/>
                <w:szCs w:val="20"/>
              </w:rPr>
              <w:t>Rok narození</w:t>
            </w:r>
          </w:p>
        </w:tc>
        <w:tc>
          <w:tcPr>
            <w:tcW w:w="829" w:type="dxa"/>
            <w:gridSpan w:val="2"/>
          </w:tcPr>
          <w:p w14:paraId="053017C6" w14:textId="77777777" w:rsidR="002706B0" w:rsidRPr="002706B0" w:rsidRDefault="002706B0" w:rsidP="005C2183">
            <w:pPr>
              <w:jc w:val="both"/>
              <w:rPr>
                <w:sz w:val="20"/>
                <w:szCs w:val="20"/>
              </w:rPr>
            </w:pPr>
            <w:r w:rsidRPr="002706B0">
              <w:rPr>
                <w:sz w:val="20"/>
                <w:szCs w:val="20"/>
              </w:rPr>
              <w:t>1974</w:t>
            </w:r>
          </w:p>
        </w:tc>
        <w:tc>
          <w:tcPr>
            <w:tcW w:w="1721" w:type="dxa"/>
            <w:shd w:val="clear" w:color="auto" w:fill="F7CAAC"/>
          </w:tcPr>
          <w:p w14:paraId="210CC2BA" w14:textId="77777777" w:rsidR="002706B0" w:rsidRPr="002706B0" w:rsidRDefault="002706B0" w:rsidP="005C2183">
            <w:pPr>
              <w:jc w:val="both"/>
              <w:rPr>
                <w:b/>
                <w:sz w:val="20"/>
                <w:szCs w:val="20"/>
              </w:rPr>
            </w:pPr>
            <w:r w:rsidRPr="002706B0">
              <w:rPr>
                <w:b/>
                <w:sz w:val="20"/>
                <w:szCs w:val="20"/>
              </w:rPr>
              <w:t>typ vztahu k VŠ</w:t>
            </w:r>
          </w:p>
        </w:tc>
        <w:tc>
          <w:tcPr>
            <w:tcW w:w="992" w:type="dxa"/>
            <w:gridSpan w:val="4"/>
          </w:tcPr>
          <w:p w14:paraId="01970B1A" w14:textId="77777777" w:rsidR="002706B0" w:rsidRPr="002706B0" w:rsidRDefault="002706B0" w:rsidP="005C2183">
            <w:pPr>
              <w:jc w:val="both"/>
              <w:rPr>
                <w:sz w:val="20"/>
                <w:szCs w:val="20"/>
              </w:rPr>
            </w:pPr>
            <w:r w:rsidRPr="002706B0">
              <w:rPr>
                <w:sz w:val="20"/>
                <w:szCs w:val="20"/>
              </w:rPr>
              <w:t>pp</w:t>
            </w:r>
          </w:p>
        </w:tc>
        <w:tc>
          <w:tcPr>
            <w:tcW w:w="919" w:type="dxa"/>
            <w:shd w:val="clear" w:color="auto" w:fill="F7CAAC"/>
          </w:tcPr>
          <w:p w14:paraId="1A919A65" w14:textId="77777777" w:rsidR="002706B0" w:rsidRPr="002706B0" w:rsidRDefault="002706B0" w:rsidP="005C2183">
            <w:pPr>
              <w:jc w:val="both"/>
              <w:rPr>
                <w:b/>
                <w:sz w:val="20"/>
                <w:szCs w:val="20"/>
              </w:rPr>
            </w:pPr>
            <w:r w:rsidRPr="002706B0">
              <w:rPr>
                <w:b/>
                <w:sz w:val="20"/>
                <w:szCs w:val="20"/>
              </w:rPr>
              <w:t>rozsah</w:t>
            </w:r>
          </w:p>
        </w:tc>
        <w:tc>
          <w:tcPr>
            <w:tcW w:w="709" w:type="dxa"/>
          </w:tcPr>
          <w:p w14:paraId="5EDCE623" w14:textId="77777777" w:rsidR="002706B0" w:rsidRPr="002706B0" w:rsidRDefault="002706B0" w:rsidP="005C2183">
            <w:pPr>
              <w:jc w:val="both"/>
              <w:rPr>
                <w:sz w:val="20"/>
                <w:szCs w:val="20"/>
              </w:rPr>
            </w:pPr>
            <w:proofErr w:type="gramStart"/>
            <w:r w:rsidRPr="002706B0">
              <w:rPr>
                <w:sz w:val="20"/>
                <w:szCs w:val="20"/>
              </w:rPr>
              <w:t>20h</w:t>
            </w:r>
            <w:proofErr w:type="gramEnd"/>
            <w:r w:rsidRPr="002706B0">
              <w:rPr>
                <w:sz w:val="20"/>
                <w:szCs w:val="20"/>
              </w:rPr>
              <w:t>/t</w:t>
            </w:r>
          </w:p>
        </w:tc>
        <w:tc>
          <w:tcPr>
            <w:tcW w:w="567" w:type="dxa"/>
            <w:gridSpan w:val="2"/>
            <w:shd w:val="clear" w:color="auto" w:fill="F7CAAC"/>
          </w:tcPr>
          <w:p w14:paraId="5B75C310" w14:textId="77777777" w:rsidR="002706B0" w:rsidRPr="002706B0" w:rsidRDefault="002706B0" w:rsidP="005C2183">
            <w:pPr>
              <w:jc w:val="both"/>
              <w:rPr>
                <w:b/>
                <w:sz w:val="20"/>
                <w:szCs w:val="20"/>
              </w:rPr>
            </w:pPr>
            <w:r w:rsidRPr="002706B0">
              <w:rPr>
                <w:b/>
                <w:sz w:val="20"/>
                <w:szCs w:val="20"/>
              </w:rPr>
              <w:t>do kdy</w:t>
            </w:r>
          </w:p>
        </w:tc>
        <w:tc>
          <w:tcPr>
            <w:tcW w:w="1604" w:type="dxa"/>
            <w:gridSpan w:val="2"/>
          </w:tcPr>
          <w:p w14:paraId="4FC92603" w14:textId="02F59AB5" w:rsidR="002706B0" w:rsidRPr="002706B0" w:rsidRDefault="00173FE6" w:rsidP="005C2183">
            <w:pPr>
              <w:jc w:val="both"/>
              <w:rPr>
                <w:sz w:val="20"/>
                <w:szCs w:val="20"/>
              </w:rPr>
            </w:pPr>
            <w:r>
              <w:rPr>
                <w:rFonts w:eastAsia="Calibri"/>
                <w:sz w:val="20"/>
                <w:szCs w:val="20"/>
              </w:rPr>
              <w:t>08/</w:t>
            </w:r>
            <w:r w:rsidR="00BE238E" w:rsidRPr="002706B0">
              <w:rPr>
                <w:rFonts w:eastAsia="Calibri"/>
                <w:sz w:val="20"/>
                <w:szCs w:val="20"/>
              </w:rPr>
              <w:t>2025</w:t>
            </w:r>
          </w:p>
        </w:tc>
      </w:tr>
      <w:tr w:rsidR="002706B0" w14:paraId="72DE75D1" w14:textId="77777777" w:rsidTr="0033264B">
        <w:tc>
          <w:tcPr>
            <w:tcW w:w="5068" w:type="dxa"/>
            <w:gridSpan w:val="4"/>
            <w:shd w:val="clear" w:color="auto" w:fill="F7CAAC"/>
          </w:tcPr>
          <w:p w14:paraId="686C6C94" w14:textId="77777777" w:rsidR="002706B0" w:rsidRPr="002706B0" w:rsidRDefault="002706B0" w:rsidP="005C2183">
            <w:pPr>
              <w:jc w:val="both"/>
              <w:rPr>
                <w:b/>
                <w:sz w:val="20"/>
                <w:szCs w:val="20"/>
              </w:rPr>
            </w:pPr>
            <w:r w:rsidRPr="002706B0">
              <w:rPr>
                <w:b/>
                <w:sz w:val="20"/>
                <w:szCs w:val="20"/>
              </w:rPr>
              <w:t>Typ vztahu na součásti VŠ, která uskutečňuje st. program</w:t>
            </w:r>
          </w:p>
        </w:tc>
        <w:tc>
          <w:tcPr>
            <w:tcW w:w="992" w:type="dxa"/>
            <w:gridSpan w:val="4"/>
          </w:tcPr>
          <w:p w14:paraId="228E5E95" w14:textId="77777777" w:rsidR="002706B0" w:rsidRPr="002706B0" w:rsidRDefault="002706B0" w:rsidP="005C2183">
            <w:pPr>
              <w:jc w:val="both"/>
              <w:rPr>
                <w:sz w:val="20"/>
                <w:szCs w:val="20"/>
              </w:rPr>
            </w:pPr>
            <w:r w:rsidRPr="002706B0">
              <w:rPr>
                <w:sz w:val="20"/>
                <w:szCs w:val="20"/>
              </w:rPr>
              <w:t>pp</w:t>
            </w:r>
          </w:p>
        </w:tc>
        <w:tc>
          <w:tcPr>
            <w:tcW w:w="919" w:type="dxa"/>
            <w:shd w:val="clear" w:color="auto" w:fill="F7CAAC"/>
          </w:tcPr>
          <w:p w14:paraId="4ACF346C" w14:textId="77777777" w:rsidR="002706B0" w:rsidRPr="002706B0" w:rsidRDefault="002706B0" w:rsidP="005C2183">
            <w:pPr>
              <w:jc w:val="both"/>
              <w:rPr>
                <w:b/>
                <w:sz w:val="20"/>
                <w:szCs w:val="20"/>
              </w:rPr>
            </w:pPr>
            <w:r w:rsidRPr="002706B0">
              <w:rPr>
                <w:b/>
                <w:sz w:val="20"/>
                <w:szCs w:val="20"/>
              </w:rPr>
              <w:t>rozsah</w:t>
            </w:r>
          </w:p>
        </w:tc>
        <w:tc>
          <w:tcPr>
            <w:tcW w:w="709" w:type="dxa"/>
          </w:tcPr>
          <w:p w14:paraId="0A1AF937" w14:textId="77777777" w:rsidR="002706B0" w:rsidRPr="002706B0" w:rsidRDefault="002706B0" w:rsidP="005C2183">
            <w:pPr>
              <w:jc w:val="both"/>
              <w:rPr>
                <w:sz w:val="20"/>
                <w:szCs w:val="20"/>
              </w:rPr>
            </w:pPr>
            <w:proofErr w:type="gramStart"/>
            <w:r w:rsidRPr="002706B0">
              <w:rPr>
                <w:sz w:val="20"/>
                <w:szCs w:val="20"/>
              </w:rPr>
              <w:t>20h</w:t>
            </w:r>
            <w:proofErr w:type="gramEnd"/>
            <w:r w:rsidRPr="002706B0">
              <w:rPr>
                <w:sz w:val="20"/>
                <w:szCs w:val="20"/>
              </w:rPr>
              <w:t>/t</w:t>
            </w:r>
          </w:p>
        </w:tc>
        <w:tc>
          <w:tcPr>
            <w:tcW w:w="567" w:type="dxa"/>
            <w:gridSpan w:val="2"/>
            <w:shd w:val="clear" w:color="auto" w:fill="F7CAAC"/>
          </w:tcPr>
          <w:p w14:paraId="47D76EA0" w14:textId="77777777" w:rsidR="002706B0" w:rsidRPr="002706B0" w:rsidRDefault="002706B0" w:rsidP="005C2183">
            <w:pPr>
              <w:jc w:val="both"/>
              <w:rPr>
                <w:b/>
                <w:sz w:val="20"/>
                <w:szCs w:val="20"/>
              </w:rPr>
            </w:pPr>
            <w:r w:rsidRPr="002706B0">
              <w:rPr>
                <w:b/>
                <w:sz w:val="20"/>
                <w:szCs w:val="20"/>
              </w:rPr>
              <w:t>do kdy</w:t>
            </w:r>
          </w:p>
        </w:tc>
        <w:tc>
          <w:tcPr>
            <w:tcW w:w="1604" w:type="dxa"/>
            <w:gridSpan w:val="2"/>
          </w:tcPr>
          <w:p w14:paraId="2EBBBA15" w14:textId="233CBC04" w:rsidR="002706B0" w:rsidRPr="002706B0" w:rsidRDefault="00173FE6" w:rsidP="005C2183">
            <w:pPr>
              <w:jc w:val="both"/>
              <w:rPr>
                <w:sz w:val="20"/>
                <w:szCs w:val="20"/>
              </w:rPr>
            </w:pPr>
            <w:r>
              <w:rPr>
                <w:rFonts w:eastAsia="Calibri"/>
                <w:sz w:val="20"/>
                <w:szCs w:val="20"/>
              </w:rPr>
              <w:t>08/</w:t>
            </w:r>
            <w:r w:rsidR="00BE238E" w:rsidRPr="002706B0">
              <w:rPr>
                <w:rFonts w:eastAsia="Calibri"/>
                <w:sz w:val="20"/>
                <w:szCs w:val="20"/>
              </w:rPr>
              <w:t>2025</w:t>
            </w:r>
          </w:p>
        </w:tc>
      </w:tr>
      <w:tr w:rsidR="002706B0" w14:paraId="00005467" w14:textId="77777777" w:rsidTr="006D4371">
        <w:tc>
          <w:tcPr>
            <w:tcW w:w="6060" w:type="dxa"/>
            <w:gridSpan w:val="8"/>
            <w:shd w:val="clear" w:color="auto" w:fill="F7CAAC"/>
          </w:tcPr>
          <w:p w14:paraId="5B5AC9FC" w14:textId="77777777" w:rsidR="002706B0" w:rsidRPr="002706B0" w:rsidRDefault="002706B0" w:rsidP="005C2183">
            <w:pPr>
              <w:jc w:val="both"/>
              <w:rPr>
                <w:sz w:val="20"/>
                <w:szCs w:val="20"/>
              </w:rPr>
            </w:pPr>
            <w:r w:rsidRPr="002706B0">
              <w:rPr>
                <w:b/>
                <w:sz w:val="20"/>
                <w:szCs w:val="20"/>
              </w:rPr>
              <w:t>Další současná působení jako akademický pracovník na jiných VŠ</w:t>
            </w:r>
          </w:p>
        </w:tc>
        <w:tc>
          <w:tcPr>
            <w:tcW w:w="1628" w:type="dxa"/>
            <w:gridSpan w:val="2"/>
            <w:shd w:val="clear" w:color="auto" w:fill="F7CAAC"/>
          </w:tcPr>
          <w:p w14:paraId="4503BA83" w14:textId="77777777" w:rsidR="002706B0" w:rsidRPr="002706B0" w:rsidRDefault="002706B0" w:rsidP="005C2183">
            <w:pPr>
              <w:jc w:val="both"/>
              <w:rPr>
                <w:b/>
                <w:sz w:val="20"/>
                <w:szCs w:val="20"/>
              </w:rPr>
            </w:pPr>
            <w:r w:rsidRPr="002706B0">
              <w:rPr>
                <w:b/>
                <w:sz w:val="20"/>
                <w:szCs w:val="20"/>
              </w:rPr>
              <w:t xml:space="preserve">typ </w:t>
            </w:r>
            <w:proofErr w:type="spellStart"/>
            <w:r w:rsidRPr="002706B0">
              <w:rPr>
                <w:b/>
                <w:sz w:val="20"/>
                <w:szCs w:val="20"/>
              </w:rPr>
              <w:t>prac</w:t>
            </w:r>
            <w:proofErr w:type="spellEnd"/>
            <w:r w:rsidRPr="002706B0">
              <w:rPr>
                <w:b/>
                <w:sz w:val="20"/>
                <w:szCs w:val="20"/>
              </w:rPr>
              <w:t>. vztahu</w:t>
            </w:r>
          </w:p>
        </w:tc>
        <w:tc>
          <w:tcPr>
            <w:tcW w:w="2171" w:type="dxa"/>
            <w:gridSpan w:val="4"/>
            <w:shd w:val="clear" w:color="auto" w:fill="F7CAAC"/>
          </w:tcPr>
          <w:p w14:paraId="3B1717FF" w14:textId="77777777" w:rsidR="002706B0" w:rsidRPr="002706B0" w:rsidRDefault="002706B0" w:rsidP="005C2183">
            <w:pPr>
              <w:jc w:val="both"/>
              <w:rPr>
                <w:b/>
                <w:sz w:val="20"/>
                <w:szCs w:val="20"/>
              </w:rPr>
            </w:pPr>
            <w:r w:rsidRPr="002706B0">
              <w:rPr>
                <w:b/>
                <w:sz w:val="20"/>
                <w:szCs w:val="20"/>
              </w:rPr>
              <w:t>rozsah</w:t>
            </w:r>
          </w:p>
        </w:tc>
      </w:tr>
      <w:tr w:rsidR="002706B0" w14:paraId="70B7EDDA" w14:textId="77777777" w:rsidTr="006D4371">
        <w:tc>
          <w:tcPr>
            <w:tcW w:w="6060" w:type="dxa"/>
            <w:gridSpan w:val="8"/>
          </w:tcPr>
          <w:p w14:paraId="27B2A0D4" w14:textId="77777777" w:rsidR="002706B0" w:rsidRPr="002706B0" w:rsidRDefault="002706B0" w:rsidP="005C2183">
            <w:pPr>
              <w:jc w:val="both"/>
              <w:rPr>
                <w:sz w:val="20"/>
                <w:szCs w:val="20"/>
              </w:rPr>
            </w:pPr>
          </w:p>
        </w:tc>
        <w:tc>
          <w:tcPr>
            <w:tcW w:w="1628" w:type="dxa"/>
            <w:gridSpan w:val="2"/>
          </w:tcPr>
          <w:p w14:paraId="0AD09B58" w14:textId="77777777" w:rsidR="002706B0" w:rsidRPr="002706B0" w:rsidRDefault="002706B0" w:rsidP="005C2183">
            <w:pPr>
              <w:jc w:val="both"/>
              <w:rPr>
                <w:sz w:val="20"/>
                <w:szCs w:val="20"/>
              </w:rPr>
            </w:pPr>
          </w:p>
        </w:tc>
        <w:tc>
          <w:tcPr>
            <w:tcW w:w="2171" w:type="dxa"/>
            <w:gridSpan w:val="4"/>
          </w:tcPr>
          <w:p w14:paraId="7FE43450" w14:textId="77777777" w:rsidR="002706B0" w:rsidRPr="002706B0" w:rsidRDefault="002706B0" w:rsidP="005C2183">
            <w:pPr>
              <w:jc w:val="both"/>
              <w:rPr>
                <w:sz w:val="20"/>
                <w:szCs w:val="20"/>
              </w:rPr>
            </w:pPr>
          </w:p>
        </w:tc>
      </w:tr>
      <w:tr w:rsidR="002706B0" w14:paraId="17B5A34D" w14:textId="77777777" w:rsidTr="006D4371">
        <w:tc>
          <w:tcPr>
            <w:tcW w:w="6060" w:type="dxa"/>
            <w:gridSpan w:val="8"/>
          </w:tcPr>
          <w:p w14:paraId="5B2CA9B9" w14:textId="77777777" w:rsidR="002706B0" w:rsidRPr="002706B0" w:rsidRDefault="002706B0" w:rsidP="005C2183">
            <w:pPr>
              <w:jc w:val="both"/>
              <w:rPr>
                <w:sz w:val="20"/>
                <w:szCs w:val="20"/>
              </w:rPr>
            </w:pPr>
          </w:p>
        </w:tc>
        <w:tc>
          <w:tcPr>
            <w:tcW w:w="1628" w:type="dxa"/>
            <w:gridSpan w:val="2"/>
          </w:tcPr>
          <w:p w14:paraId="5B77FCD7" w14:textId="77777777" w:rsidR="002706B0" w:rsidRPr="002706B0" w:rsidRDefault="002706B0" w:rsidP="005C2183">
            <w:pPr>
              <w:jc w:val="both"/>
              <w:rPr>
                <w:sz w:val="20"/>
                <w:szCs w:val="20"/>
              </w:rPr>
            </w:pPr>
          </w:p>
        </w:tc>
        <w:tc>
          <w:tcPr>
            <w:tcW w:w="2171" w:type="dxa"/>
            <w:gridSpan w:val="4"/>
          </w:tcPr>
          <w:p w14:paraId="252BADC2" w14:textId="77777777" w:rsidR="002706B0" w:rsidRPr="002706B0" w:rsidRDefault="002706B0" w:rsidP="005C2183">
            <w:pPr>
              <w:jc w:val="both"/>
              <w:rPr>
                <w:sz w:val="20"/>
                <w:szCs w:val="20"/>
              </w:rPr>
            </w:pPr>
          </w:p>
        </w:tc>
      </w:tr>
      <w:tr w:rsidR="002706B0" w14:paraId="47800B4D" w14:textId="77777777" w:rsidTr="006D4371">
        <w:tc>
          <w:tcPr>
            <w:tcW w:w="6060" w:type="dxa"/>
            <w:gridSpan w:val="8"/>
          </w:tcPr>
          <w:p w14:paraId="2E4680D0" w14:textId="77777777" w:rsidR="002706B0" w:rsidRPr="002706B0" w:rsidRDefault="002706B0" w:rsidP="005C2183">
            <w:pPr>
              <w:jc w:val="both"/>
              <w:rPr>
                <w:sz w:val="20"/>
                <w:szCs w:val="20"/>
              </w:rPr>
            </w:pPr>
          </w:p>
        </w:tc>
        <w:tc>
          <w:tcPr>
            <w:tcW w:w="1628" w:type="dxa"/>
            <w:gridSpan w:val="2"/>
          </w:tcPr>
          <w:p w14:paraId="61C87C1C" w14:textId="77777777" w:rsidR="002706B0" w:rsidRPr="002706B0" w:rsidRDefault="002706B0" w:rsidP="005C2183">
            <w:pPr>
              <w:jc w:val="both"/>
              <w:rPr>
                <w:sz w:val="20"/>
                <w:szCs w:val="20"/>
              </w:rPr>
            </w:pPr>
          </w:p>
        </w:tc>
        <w:tc>
          <w:tcPr>
            <w:tcW w:w="2171" w:type="dxa"/>
            <w:gridSpan w:val="4"/>
          </w:tcPr>
          <w:p w14:paraId="634E2220" w14:textId="77777777" w:rsidR="002706B0" w:rsidRPr="002706B0" w:rsidRDefault="002706B0" w:rsidP="005C2183">
            <w:pPr>
              <w:jc w:val="both"/>
              <w:rPr>
                <w:sz w:val="20"/>
                <w:szCs w:val="20"/>
              </w:rPr>
            </w:pPr>
          </w:p>
        </w:tc>
      </w:tr>
      <w:tr w:rsidR="002706B0" w14:paraId="752D5707" w14:textId="77777777" w:rsidTr="005C2183">
        <w:tc>
          <w:tcPr>
            <w:tcW w:w="9859" w:type="dxa"/>
            <w:gridSpan w:val="14"/>
            <w:shd w:val="clear" w:color="auto" w:fill="F7CAAC"/>
          </w:tcPr>
          <w:p w14:paraId="163E7579" w14:textId="77777777" w:rsidR="002706B0" w:rsidRPr="002706B0" w:rsidRDefault="002706B0" w:rsidP="005C2183">
            <w:pPr>
              <w:jc w:val="both"/>
              <w:rPr>
                <w:sz w:val="20"/>
                <w:szCs w:val="20"/>
              </w:rPr>
            </w:pPr>
            <w:r w:rsidRPr="002706B0">
              <w:rPr>
                <w:b/>
                <w:sz w:val="20"/>
                <w:szCs w:val="20"/>
              </w:rPr>
              <w:t>Předměty příslušného studijního programu a způsob zapojení do jejich výuky, příp. další zapojení do uskutečňování studijního programu</w:t>
            </w:r>
          </w:p>
        </w:tc>
      </w:tr>
      <w:tr w:rsidR="002706B0" w14:paraId="5C0B356C" w14:textId="77777777" w:rsidTr="00210CC8">
        <w:trPr>
          <w:trHeight w:val="903"/>
        </w:trPr>
        <w:tc>
          <w:tcPr>
            <w:tcW w:w="9859" w:type="dxa"/>
            <w:gridSpan w:val="14"/>
            <w:tcBorders>
              <w:top w:val="nil"/>
            </w:tcBorders>
          </w:tcPr>
          <w:p w14:paraId="6770B0F6" w14:textId="4A2EAD8A" w:rsidR="002706B0" w:rsidRPr="002706B0" w:rsidRDefault="002706B0" w:rsidP="005C2183">
            <w:pPr>
              <w:jc w:val="both"/>
              <w:rPr>
                <w:sz w:val="20"/>
                <w:szCs w:val="20"/>
              </w:rPr>
            </w:pPr>
            <w:r w:rsidRPr="002706B0">
              <w:rPr>
                <w:sz w:val="20"/>
                <w:szCs w:val="20"/>
              </w:rPr>
              <w:t>Týmová práce 1,2 (cvičící</w:t>
            </w:r>
            <w:r w:rsidR="00622AD2">
              <w:rPr>
                <w:sz w:val="20"/>
                <w:szCs w:val="20"/>
              </w:rPr>
              <w:t xml:space="preserve">, </w:t>
            </w:r>
            <w:r w:rsidR="00622AD2" w:rsidRPr="002706B0">
              <w:rPr>
                <w:sz w:val="20"/>
                <w:szCs w:val="20"/>
              </w:rPr>
              <w:t>garant</w:t>
            </w:r>
            <w:r w:rsidR="00622AD2">
              <w:rPr>
                <w:sz w:val="20"/>
                <w:szCs w:val="20"/>
              </w:rPr>
              <w:t xml:space="preserve"> předmětu</w:t>
            </w:r>
            <w:r w:rsidRPr="002706B0">
              <w:rPr>
                <w:sz w:val="20"/>
                <w:szCs w:val="20"/>
              </w:rPr>
              <w:t>)</w:t>
            </w:r>
          </w:p>
          <w:p w14:paraId="6941AC4D" w14:textId="69ADA286" w:rsidR="002706B0" w:rsidRPr="002706B0" w:rsidRDefault="002706B0" w:rsidP="005C2183">
            <w:pPr>
              <w:jc w:val="both"/>
              <w:rPr>
                <w:sz w:val="20"/>
                <w:szCs w:val="20"/>
              </w:rPr>
            </w:pPr>
            <w:r w:rsidRPr="002706B0">
              <w:rPr>
                <w:sz w:val="20"/>
                <w:szCs w:val="20"/>
              </w:rPr>
              <w:t>Odborná praxe (vede praxi</w:t>
            </w:r>
            <w:r w:rsidR="00622AD2">
              <w:rPr>
                <w:sz w:val="20"/>
                <w:szCs w:val="20"/>
              </w:rPr>
              <w:t xml:space="preserve">, </w:t>
            </w:r>
            <w:r w:rsidR="00622AD2" w:rsidRPr="002706B0">
              <w:rPr>
                <w:sz w:val="20"/>
                <w:szCs w:val="20"/>
              </w:rPr>
              <w:t>garant</w:t>
            </w:r>
            <w:r w:rsidR="00622AD2">
              <w:rPr>
                <w:sz w:val="20"/>
                <w:szCs w:val="20"/>
              </w:rPr>
              <w:t xml:space="preserve"> předmětu</w:t>
            </w:r>
            <w:r w:rsidRPr="002706B0">
              <w:rPr>
                <w:sz w:val="20"/>
                <w:szCs w:val="20"/>
              </w:rPr>
              <w:t>)</w:t>
            </w:r>
          </w:p>
          <w:p w14:paraId="177BE522" w14:textId="538E94CC" w:rsidR="002706B0" w:rsidRPr="002706B0" w:rsidRDefault="002706B0" w:rsidP="005C2183">
            <w:pPr>
              <w:jc w:val="both"/>
              <w:rPr>
                <w:sz w:val="20"/>
                <w:szCs w:val="20"/>
              </w:rPr>
            </w:pPr>
            <w:r w:rsidRPr="002706B0">
              <w:rPr>
                <w:sz w:val="20"/>
                <w:szCs w:val="20"/>
              </w:rPr>
              <w:t>Základy budování praxe v oboru (vede seminář</w:t>
            </w:r>
            <w:r w:rsidR="00622AD2">
              <w:rPr>
                <w:sz w:val="20"/>
                <w:szCs w:val="20"/>
              </w:rPr>
              <w:t xml:space="preserve">, </w:t>
            </w:r>
            <w:r w:rsidR="00622AD2" w:rsidRPr="002706B0">
              <w:rPr>
                <w:sz w:val="20"/>
                <w:szCs w:val="20"/>
              </w:rPr>
              <w:t>garant</w:t>
            </w:r>
            <w:r w:rsidR="00622AD2">
              <w:rPr>
                <w:sz w:val="20"/>
                <w:szCs w:val="20"/>
              </w:rPr>
              <w:t xml:space="preserve"> předmětu</w:t>
            </w:r>
            <w:r w:rsidRPr="002706B0">
              <w:rPr>
                <w:sz w:val="20"/>
                <w:szCs w:val="20"/>
              </w:rPr>
              <w:t>)</w:t>
            </w:r>
          </w:p>
          <w:p w14:paraId="0712170E" w14:textId="729D7667" w:rsidR="002706B0" w:rsidRPr="002706B0" w:rsidRDefault="002706B0" w:rsidP="005C2183">
            <w:pPr>
              <w:jc w:val="both"/>
              <w:rPr>
                <w:sz w:val="20"/>
                <w:szCs w:val="20"/>
              </w:rPr>
            </w:pPr>
            <w:r w:rsidRPr="002706B0">
              <w:rPr>
                <w:sz w:val="20"/>
                <w:szCs w:val="20"/>
              </w:rPr>
              <w:t>Prezentace projektu 1,2 (vede seminář</w:t>
            </w:r>
            <w:r w:rsidR="00622AD2">
              <w:rPr>
                <w:sz w:val="20"/>
                <w:szCs w:val="20"/>
              </w:rPr>
              <w:t xml:space="preserve">, </w:t>
            </w:r>
            <w:r w:rsidR="00622AD2" w:rsidRPr="002706B0">
              <w:rPr>
                <w:sz w:val="20"/>
                <w:szCs w:val="20"/>
              </w:rPr>
              <w:t>garant</w:t>
            </w:r>
            <w:r w:rsidR="00622AD2">
              <w:rPr>
                <w:sz w:val="20"/>
                <w:szCs w:val="20"/>
              </w:rPr>
              <w:t xml:space="preserve"> předmětu</w:t>
            </w:r>
            <w:r w:rsidRPr="002706B0">
              <w:rPr>
                <w:sz w:val="20"/>
                <w:szCs w:val="20"/>
              </w:rPr>
              <w:t>)</w:t>
            </w:r>
          </w:p>
        </w:tc>
      </w:tr>
      <w:tr w:rsidR="002706B0" w14:paraId="5C1E72B5" w14:textId="77777777" w:rsidTr="005C2183">
        <w:trPr>
          <w:trHeight w:val="340"/>
        </w:trPr>
        <w:tc>
          <w:tcPr>
            <w:tcW w:w="9859" w:type="dxa"/>
            <w:gridSpan w:val="14"/>
            <w:tcBorders>
              <w:top w:val="nil"/>
            </w:tcBorders>
            <w:shd w:val="clear" w:color="auto" w:fill="FBD4B4"/>
          </w:tcPr>
          <w:p w14:paraId="350D590F" w14:textId="77777777" w:rsidR="002706B0" w:rsidRPr="002706B0" w:rsidRDefault="002706B0" w:rsidP="005C2183">
            <w:pPr>
              <w:jc w:val="both"/>
              <w:rPr>
                <w:b/>
                <w:sz w:val="20"/>
                <w:szCs w:val="20"/>
              </w:rPr>
            </w:pPr>
            <w:r w:rsidRPr="002706B0">
              <w:rPr>
                <w:b/>
                <w:sz w:val="20"/>
                <w:szCs w:val="20"/>
              </w:rPr>
              <w:t>Zapojení do výuky v dalších studijních programech na téže vysoké škole (pouze u garantů ZT a PZ předmětů)</w:t>
            </w:r>
          </w:p>
        </w:tc>
      </w:tr>
      <w:tr w:rsidR="002706B0" w14:paraId="06A236AA" w14:textId="77777777" w:rsidTr="005C2183">
        <w:trPr>
          <w:trHeight w:val="340"/>
        </w:trPr>
        <w:tc>
          <w:tcPr>
            <w:tcW w:w="2802" w:type="dxa"/>
            <w:gridSpan w:val="2"/>
            <w:tcBorders>
              <w:top w:val="nil"/>
            </w:tcBorders>
          </w:tcPr>
          <w:p w14:paraId="172376ED" w14:textId="77777777" w:rsidR="002706B0" w:rsidRPr="002706B0" w:rsidRDefault="002706B0" w:rsidP="005C2183">
            <w:pPr>
              <w:jc w:val="both"/>
              <w:rPr>
                <w:b/>
                <w:sz w:val="20"/>
                <w:szCs w:val="20"/>
              </w:rPr>
            </w:pPr>
            <w:r w:rsidRPr="002706B0">
              <w:rPr>
                <w:b/>
                <w:sz w:val="20"/>
                <w:szCs w:val="20"/>
              </w:rPr>
              <w:t>Název studijního předmětu</w:t>
            </w:r>
          </w:p>
        </w:tc>
        <w:tc>
          <w:tcPr>
            <w:tcW w:w="2409" w:type="dxa"/>
            <w:gridSpan w:val="3"/>
            <w:tcBorders>
              <w:top w:val="nil"/>
            </w:tcBorders>
          </w:tcPr>
          <w:p w14:paraId="46962E86" w14:textId="77777777" w:rsidR="002706B0" w:rsidRPr="002706B0" w:rsidRDefault="002706B0" w:rsidP="005C2183">
            <w:pPr>
              <w:pStyle w:val="Bezmezer"/>
              <w:rPr>
                <w:b/>
                <w:bCs/>
              </w:rPr>
            </w:pPr>
            <w:r w:rsidRPr="002706B0">
              <w:rPr>
                <w:b/>
                <w:bCs/>
              </w:rPr>
              <w:t>Název studijního programu</w:t>
            </w:r>
          </w:p>
        </w:tc>
        <w:tc>
          <w:tcPr>
            <w:tcW w:w="567" w:type="dxa"/>
            <w:gridSpan w:val="2"/>
            <w:tcBorders>
              <w:top w:val="nil"/>
            </w:tcBorders>
          </w:tcPr>
          <w:p w14:paraId="0A83AF03" w14:textId="77777777" w:rsidR="002706B0" w:rsidRPr="002706B0" w:rsidRDefault="002706B0" w:rsidP="005C2183">
            <w:pPr>
              <w:jc w:val="both"/>
              <w:rPr>
                <w:b/>
                <w:sz w:val="20"/>
                <w:szCs w:val="20"/>
              </w:rPr>
            </w:pPr>
            <w:r w:rsidRPr="002706B0">
              <w:rPr>
                <w:b/>
                <w:sz w:val="20"/>
                <w:szCs w:val="20"/>
              </w:rPr>
              <w:t>Sem.</w:t>
            </w:r>
          </w:p>
        </w:tc>
        <w:tc>
          <w:tcPr>
            <w:tcW w:w="2109" w:type="dxa"/>
            <w:gridSpan w:val="4"/>
            <w:tcBorders>
              <w:top w:val="nil"/>
            </w:tcBorders>
          </w:tcPr>
          <w:p w14:paraId="78DDC1E1" w14:textId="77777777" w:rsidR="002706B0" w:rsidRPr="002706B0" w:rsidRDefault="002706B0" w:rsidP="005C2183">
            <w:pPr>
              <w:jc w:val="both"/>
              <w:rPr>
                <w:b/>
                <w:sz w:val="20"/>
                <w:szCs w:val="20"/>
              </w:rPr>
            </w:pPr>
            <w:r w:rsidRPr="002706B0">
              <w:rPr>
                <w:b/>
                <w:sz w:val="20"/>
                <w:szCs w:val="20"/>
              </w:rPr>
              <w:t>Role ve výuce daného předmětu</w:t>
            </w:r>
          </w:p>
        </w:tc>
        <w:tc>
          <w:tcPr>
            <w:tcW w:w="1972" w:type="dxa"/>
            <w:gridSpan w:val="3"/>
            <w:tcBorders>
              <w:top w:val="nil"/>
            </w:tcBorders>
          </w:tcPr>
          <w:p w14:paraId="6E63D2FD" w14:textId="77777777" w:rsidR="002706B0" w:rsidRPr="002706B0" w:rsidRDefault="002706B0" w:rsidP="005C2183">
            <w:pPr>
              <w:pStyle w:val="Bezmezer"/>
              <w:rPr>
                <w:b/>
                <w:bCs/>
              </w:rPr>
            </w:pPr>
            <w:r w:rsidRPr="002706B0">
              <w:rPr>
                <w:b/>
                <w:bCs/>
              </w:rPr>
              <w:t>(</w:t>
            </w:r>
            <w:r w:rsidRPr="002706B0">
              <w:rPr>
                <w:b/>
                <w:bCs/>
                <w:i/>
                <w:iCs/>
              </w:rPr>
              <w:t>nepovinný údaj</w:t>
            </w:r>
            <w:r w:rsidRPr="002706B0">
              <w:rPr>
                <w:b/>
                <w:bCs/>
              </w:rPr>
              <w:t>) Počet hodin za semestr</w:t>
            </w:r>
          </w:p>
        </w:tc>
      </w:tr>
      <w:tr w:rsidR="002706B0" w14:paraId="6C3A774F" w14:textId="77777777" w:rsidTr="005C2183">
        <w:trPr>
          <w:trHeight w:val="285"/>
        </w:trPr>
        <w:tc>
          <w:tcPr>
            <w:tcW w:w="2802" w:type="dxa"/>
            <w:gridSpan w:val="2"/>
            <w:tcBorders>
              <w:top w:val="nil"/>
            </w:tcBorders>
          </w:tcPr>
          <w:p w14:paraId="1817C9E3" w14:textId="77777777" w:rsidR="002706B0" w:rsidRPr="002706B0" w:rsidRDefault="002706B0" w:rsidP="005C2183">
            <w:pPr>
              <w:pStyle w:val="Bezmezer"/>
              <w:rPr>
                <w:color w:val="FF0000"/>
              </w:rPr>
            </w:pPr>
          </w:p>
        </w:tc>
        <w:tc>
          <w:tcPr>
            <w:tcW w:w="2409" w:type="dxa"/>
            <w:gridSpan w:val="3"/>
            <w:tcBorders>
              <w:top w:val="nil"/>
            </w:tcBorders>
          </w:tcPr>
          <w:p w14:paraId="63A8D0CB" w14:textId="77777777" w:rsidR="002706B0" w:rsidRPr="002706B0" w:rsidRDefault="002706B0" w:rsidP="005C2183">
            <w:pPr>
              <w:pStyle w:val="Bezmezer"/>
            </w:pPr>
          </w:p>
        </w:tc>
        <w:tc>
          <w:tcPr>
            <w:tcW w:w="567" w:type="dxa"/>
            <w:gridSpan w:val="2"/>
            <w:tcBorders>
              <w:top w:val="nil"/>
            </w:tcBorders>
          </w:tcPr>
          <w:p w14:paraId="5E5EF8F3" w14:textId="77777777" w:rsidR="002706B0" w:rsidRPr="002706B0" w:rsidRDefault="002706B0" w:rsidP="005C2183">
            <w:pPr>
              <w:jc w:val="both"/>
              <w:rPr>
                <w:sz w:val="20"/>
                <w:szCs w:val="20"/>
              </w:rPr>
            </w:pPr>
          </w:p>
        </w:tc>
        <w:tc>
          <w:tcPr>
            <w:tcW w:w="2109" w:type="dxa"/>
            <w:gridSpan w:val="4"/>
            <w:tcBorders>
              <w:top w:val="nil"/>
            </w:tcBorders>
          </w:tcPr>
          <w:p w14:paraId="7C81701E" w14:textId="77777777" w:rsidR="002706B0" w:rsidRPr="002706B0" w:rsidRDefault="002706B0" w:rsidP="005C2183">
            <w:pPr>
              <w:jc w:val="both"/>
              <w:rPr>
                <w:sz w:val="20"/>
                <w:szCs w:val="20"/>
              </w:rPr>
            </w:pPr>
          </w:p>
        </w:tc>
        <w:tc>
          <w:tcPr>
            <w:tcW w:w="1972" w:type="dxa"/>
            <w:gridSpan w:val="3"/>
            <w:tcBorders>
              <w:top w:val="nil"/>
            </w:tcBorders>
          </w:tcPr>
          <w:p w14:paraId="0CB73A0B" w14:textId="77777777" w:rsidR="002706B0" w:rsidRPr="002706B0" w:rsidRDefault="002706B0" w:rsidP="005C2183">
            <w:pPr>
              <w:jc w:val="both"/>
              <w:rPr>
                <w:color w:val="FF0000"/>
                <w:sz w:val="20"/>
                <w:szCs w:val="20"/>
              </w:rPr>
            </w:pPr>
          </w:p>
        </w:tc>
      </w:tr>
      <w:tr w:rsidR="002706B0" w14:paraId="6D856F77" w14:textId="77777777" w:rsidTr="005C2183">
        <w:trPr>
          <w:trHeight w:val="284"/>
        </w:trPr>
        <w:tc>
          <w:tcPr>
            <w:tcW w:w="2802" w:type="dxa"/>
            <w:gridSpan w:val="2"/>
            <w:tcBorders>
              <w:top w:val="nil"/>
            </w:tcBorders>
          </w:tcPr>
          <w:p w14:paraId="19FFFE33" w14:textId="77777777" w:rsidR="002706B0" w:rsidRPr="002706B0" w:rsidRDefault="002706B0" w:rsidP="005C2183">
            <w:pPr>
              <w:pStyle w:val="Bezmezer"/>
            </w:pPr>
          </w:p>
        </w:tc>
        <w:tc>
          <w:tcPr>
            <w:tcW w:w="2409" w:type="dxa"/>
            <w:gridSpan w:val="3"/>
            <w:tcBorders>
              <w:top w:val="nil"/>
            </w:tcBorders>
          </w:tcPr>
          <w:p w14:paraId="0CC79E9B" w14:textId="77777777" w:rsidR="002706B0" w:rsidRPr="002706B0" w:rsidRDefault="002706B0" w:rsidP="005C2183">
            <w:pPr>
              <w:pStyle w:val="Bezmezer"/>
            </w:pPr>
          </w:p>
        </w:tc>
        <w:tc>
          <w:tcPr>
            <w:tcW w:w="567" w:type="dxa"/>
            <w:gridSpan w:val="2"/>
            <w:tcBorders>
              <w:top w:val="nil"/>
            </w:tcBorders>
          </w:tcPr>
          <w:p w14:paraId="611C5D00" w14:textId="77777777" w:rsidR="002706B0" w:rsidRPr="002706B0" w:rsidRDefault="002706B0" w:rsidP="005C2183">
            <w:pPr>
              <w:pStyle w:val="Bezmezer"/>
            </w:pPr>
          </w:p>
        </w:tc>
        <w:tc>
          <w:tcPr>
            <w:tcW w:w="2109" w:type="dxa"/>
            <w:gridSpan w:val="4"/>
            <w:tcBorders>
              <w:top w:val="nil"/>
            </w:tcBorders>
          </w:tcPr>
          <w:p w14:paraId="1828A7C9" w14:textId="77777777" w:rsidR="002706B0" w:rsidRPr="002706B0" w:rsidRDefault="002706B0" w:rsidP="005C2183">
            <w:pPr>
              <w:pStyle w:val="Bezmezer"/>
            </w:pPr>
          </w:p>
        </w:tc>
        <w:tc>
          <w:tcPr>
            <w:tcW w:w="1972" w:type="dxa"/>
            <w:gridSpan w:val="3"/>
            <w:tcBorders>
              <w:top w:val="nil"/>
            </w:tcBorders>
          </w:tcPr>
          <w:p w14:paraId="6AB99B3D" w14:textId="77777777" w:rsidR="002706B0" w:rsidRPr="002706B0" w:rsidRDefault="002706B0" w:rsidP="005C2183">
            <w:pPr>
              <w:jc w:val="both"/>
              <w:rPr>
                <w:color w:val="FF0000"/>
                <w:sz w:val="20"/>
                <w:szCs w:val="20"/>
              </w:rPr>
            </w:pPr>
          </w:p>
        </w:tc>
      </w:tr>
      <w:tr w:rsidR="002706B0" w14:paraId="56DD47BA" w14:textId="77777777" w:rsidTr="005C2183">
        <w:tc>
          <w:tcPr>
            <w:tcW w:w="9859" w:type="dxa"/>
            <w:gridSpan w:val="14"/>
            <w:shd w:val="clear" w:color="auto" w:fill="F7CAAC"/>
          </w:tcPr>
          <w:p w14:paraId="33120F2F" w14:textId="77777777" w:rsidR="002706B0" w:rsidRPr="002706B0" w:rsidRDefault="002706B0" w:rsidP="005C2183">
            <w:pPr>
              <w:jc w:val="both"/>
              <w:rPr>
                <w:sz w:val="20"/>
                <w:szCs w:val="20"/>
              </w:rPr>
            </w:pPr>
            <w:r w:rsidRPr="002706B0">
              <w:rPr>
                <w:b/>
                <w:sz w:val="20"/>
                <w:szCs w:val="20"/>
              </w:rPr>
              <w:t xml:space="preserve">Údaje o vzdělání na VŠ </w:t>
            </w:r>
          </w:p>
        </w:tc>
      </w:tr>
      <w:tr w:rsidR="002706B0" w14:paraId="1AA91761" w14:textId="77777777" w:rsidTr="005C2183">
        <w:trPr>
          <w:trHeight w:val="501"/>
        </w:trPr>
        <w:tc>
          <w:tcPr>
            <w:tcW w:w="9859" w:type="dxa"/>
            <w:gridSpan w:val="14"/>
          </w:tcPr>
          <w:p w14:paraId="0215999E" w14:textId="77777777" w:rsidR="002706B0" w:rsidRPr="002706B0" w:rsidRDefault="002706B0" w:rsidP="005C2183">
            <w:pPr>
              <w:jc w:val="both"/>
              <w:rPr>
                <w:sz w:val="20"/>
                <w:szCs w:val="20"/>
              </w:rPr>
            </w:pPr>
            <w:r w:rsidRPr="002706B0">
              <w:rPr>
                <w:sz w:val="20"/>
                <w:szCs w:val="20"/>
              </w:rPr>
              <w:t>1999: Akademie múzických umění v Praze, Filmová a televizní fakulta, Film a televizní produkce, MgA.</w:t>
            </w:r>
          </w:p>
          <w:p w14:paraId="11B2FD38" w14:textId="77777777" w:rsidR="002706B0" w:rsidRPr="002706B0" w:rsidRDefault="002706B0" w:rsidP="005C2183">
            <w:pPr>
              <w:jc w:val="both"/>
              <w:rPr>
                <w:b/>
                <w:sz w:val="20"/>
                <w:szCs w:val="20"/>
              </w:rPr>
            </w:pPr>
            <w:r w:rsidRPr="002706B0">
              <w:rPr>
                <w:sz w:val="20"/>
                <w:szCs w:val="20"/>
              </w:rPr>
              <w:t>1995: Filozofická fakulta Univerzity Karlovy v Praze, Filmová věda</w:t>
            </w:r>
          </w:p>
        </w:tc>
      </w:tr>
      <w:tr w:rsidR="002706B0" w14:paraId="6D0C3524" w14:textId="77777777" w:rsidTr="005C2183">
        <w:tc>
          <w:tcPr>
            <w:tcW w:w="9859" w:type="dxa"/>
            <w:gridSpan w:val="14"/>
            <w:shd w:val="clear" w:color="auto" w:fill="F7CAAC"/>
          </w:tcPr>
          <w:p w14:paraId="63F29A09" w14:textId="77777777" w:rsidR="002706B0" w:rsidRPr="002706B0" w:rsidRDefault="002706B0" w:rsidP="005C2183">
            <w:pPr>
              <w:jc w:val="both"/>
              <w:rPr>
                <w:b/>
                <w:sz w:val="20"/>
                <w:szCs w:val="20"/>
              </w:rPr>
            </w:pPr>
            <w:r w:rsidRPr="002706B0">
              <w:rPr>
                <w:b/>
                <w:sz w:val="20"/>
                <w:szCs w:val="20"/>
              </w:rPr>
              <w:t>Údaje o odborném působení od absolvování VŠ</w:t>
            </w:r>
          </w:p>
        </w:tc>
      </w:tr>
      <w:tr w:rsidR="002706B0" w14:paraId="2B0E0909" w14:textId="77777777" w:rsidTr="005C2183">
        <w:trPr>
          <w:trHeight w:val="1090"/>
        </w:trPr>
        <w:tc>
          <w:tcPr>
            <w:tcW w:w="9859" w:type="dxa"/>
            <w:gridSpan w:val="14"/>
          </w:tcPr>
          <w:p w14:paraId="085F992C" w14:textId="410CB5B3" w:rsidR="002706B0" w:rsidRPr="002706B0" w:rsidRDefault="002706B0" w:rsidP="005C2183">
            <w:pPr>
              <w:jc w:val="both"/>
              <w:rPr>
                <w:sz w:val="20"/>
                <w:szCs w:val="20"/>
              </w:rPr>
            </w:pPr>
            <w:proofErr w:type="gramStart"/>
            <w:r w:rsidRPr="002706B0">
              <w:rPr>
                <w:sz w:val="20"/>
                <w:szCs w:val="20"/>
              </w:rPr>
              <w:t>2019</w:t>
            </w:r>
            <w:r w:rsidR="003A3B63">
              <w:rPr>
                <w:sz w:val="20"/>
                <w:szCs w:val="20"/>
              </w:rPr>
              <w:t>-</w:t>
            </w:r>
            <w:r w:rsidRPr="002706B0">
              <w:rPr>
                <w:sz w:val="20"/>
                <w:szCs w:val="20"/>
              </w:rPr>
              <w:t>dosud</w:t>
            </w:r>
            <w:proofErr w:type="gramEnd"/>
            <w:r w:rsidRPr="002706B0">
              <w:rPr>
                <w:sz w:val="20"/>
                <w:szCs w:val="20"/>
              </w:rPr>
              <w:t xml:space="preserve">: </w:t>
            </w:r>
            <w:r w:rsidR="005E0C36" w:rsidRPr="006C679B">
              <w:rPr>
                <w:sz w:val="20"/>
                <w:szCs w:val="20"/>
              </w:rPr>
              <w:t>Univerzita Tomáše Bati ve Zlíně, Fakulta multimediálních komunikací</w:t>
            </w:r>
            <w:r w:rsidRPr="002706B0">
              <w:rPr>
                <w:sz w:val="20"/>
                <w:szCs w:val="20"/>
              </w:rPr>
              <w:t>, ateliér Animovan</w:t>
            </w:r>
            <w:r w:rsidR="005E0C36">
              <w:rPr>
                <w:sz w:val="20"/>
                <w:szCs w:val="20"/>
              </w:rPr>
              <w:t>á</w:t>
            </w:r>
            <w:r w:rsidRPr="002706B0">
              <w:rPr>
                <w:sz w:val="20"/>
                <w:szCs w:val="20"/>
              </w:rPr>
              <w:t xml:space="preserve"> tvorb</w:t>
            </w:r>
            <w:r w:rsidR="005E0C36">
              <w:rPr>
                <w:sz w:val="20"/>
                <w:szCs w:val="20"/>
              </w:rPr>
              <w:t>a</w:t>
            </w:r>
            <w:r w:rsidRPr="002706B0">
              <w:rPr>
                <w:sz w:val="20"/>
                <w:szCs w:val="20"/>
              </w:rPr>
              <w:t>, odborný asistent</w:t>
            </w:r>
          </w:p>
          <w:p w14:paraId="5683E076" w14:textId="0FECBB14" w:rsidR="002706B0" w:rsidRPr="002706B0" w:rsidRDefault="002706B0" w:rsidP="005C2183">
            <w:pPr>
              <w:jc w:val="both"/>
              <w:rPr>
                <w:sz w:val="20"/>
                <w:szCs w:val="20"/>
              </w:rPr>
            </w:pPr>
            <w:proofErr w:type="gramStart"/>
            <w:r w:rsidRPr="002706B0">
              <w:rPr>
                <w:sz w:val="20"/>
                <w:szCs w:val="20"/>
              </w:rPr>
              <w:t>2017</w:t>
            </w:r>
            <w:r w:rsidR="003A3B63">
              <w:rPr>
                <w:sz w:val="20"/>
                <w:szCs w:val="20"/>
              </w:rPr>
              <w:t>-</w:t>
            </w:r>
            <w:r w:rsidRPr="002706B0">
              <w:rPr>
                <w:sz w:val="20"/>
                <w:szCs w:val="20"/>
              </w:rPr>
              <w:t>dosud</w:t>
            </w:r>
            <w:proofErr w:type="gramEnd"/>
            <w:r w:rsidRPr="002706B0">
              <w:rPr>
                <w:sz w:val="20"/>
                <w:szCs w:val="20"/>
              </w:rPr>
              <w:t xml:space="preserve">: člen Rady animace při festivalu </w:t>
            </w:r>
            <w:proofErr w:type="spellStart"/>
            <w:r w:rsidRPr="002706B0">
              <w:rPr>
                <w:sz w:val="20"/>
                <w:szCs w:val="20"/>
              </w:rPr>
              <w:t>AniFilm</w:t>
            </w:r>
            <w:proofErr w:type="spellEnd"/>
          </w:p>
          <w:p w14:paraId="1C46E08B" w14:textId="0FD50C18" w:rsidR="002706B0" w:rsidRPr="002706B0" w:rsidRDefault="002706B0" w:rsidP="005C2183">
            <w:pPr>
              <w:jc w:val="both"/>
              <w:rPr>
                <w:sz w:val="20"/>
                <w:szCs w:val="20"/>
              </w:rPr>
            </w:pPr>
            <w:r w:rsidRPr="002706B0">
              <w:rPr>
                <w:sz w:val="20"/>
                <w:szCs w:val="20"/>
              </w:rPr>
              <w:t>2014</w:t>
            </w:r>
            <w:r w:rsidR="003A3B63">
              <w:rPr>
                <w:sz w:val="20"/>
                <w:szCs w:val="20"/>
              </w:rPr>
              <w:t>-</w:t>
            </w:r>
            <w:r w:rsidRPr="002706B0">
              <w:rPr>
                <w:sz w:val="20"/>
                <w:szCs w:val="20"/>
              </w:rPr>
              <w:t xml:space="preserve">2016: člen představenstva APA za animovaný film </w:t>
            </w:r>
          </w:p>
          <w:p w14:paraId="6620E785" w14:textId="77777777" w:rsidR="002706B0" w:rsidRPr="002706B0" w:rsidRDefault="002706B0" w:rsidP="005C2183">
            <w:pPr>
              <w:jc w:val="both"/>
              <w:rPr>
                <w:sz w:val="20"/>
                <w:szCs w:val="20"/>
              </w:rPr>
            </w:pPr>
            <w:r w:rsidRPr="002706B0">
              <w:rPr>
                <w:sz w:val="20"/>
                <w:szCs w:val="20"/>
              </w:rPr>
              <w:t xml:space="preserve">2013: zakladatel mezinárodního koprodukčního fóra </w:t>
            </w:r>
            <w:proofErr w:type="spellStart"/>
            <w:r w:rsidRPr="002706B0">
              <w:rPr>
                <w:sz w:val="20"/>
                <w:szCs w:val="20"/>
              </w:rPr>
              <w:t>Visegrad</w:t>
            </w:r>
            <w:proofErr w:type="spellEnd"/>
            <w:r w:rsidRPr="002706B0">
              <w:rPr>
                <w:sz w:val="20"/>
                <w:szCs w:val="20"/>
              </w:rPr>
              <w:t xml:space="preserve"> </w:t>
            </w:r>
            <w:proofErr w:type="spellStart"/>
            <w:r w:rsidRPr="002706B0">
              <w:rPr>
                <w:sz w:val="20"/>
                <w:szCs w:val="20"/>
              </w:rPr>
              <w:t>Animation</w:t>
            </w:r>
            <w:proofErr w:type="spellEnd"/>
            <w:r w:rsidRPr="002706B0">
              <w:rPr>
                <w:sz w:val="20"/>
                <w:szCs w:val="20"/>
              </w:rPr>
              <w:t xml:space="preserve"> </w:t>
            </w:r>
            <w:proofErr w:type="spellStart"/>
            <w:r w:rsidRPr="002706B0">
              <w:rPr>
                <w:sz w:val="20"/>
                <w:szCs w:val="20"/>
              </w:rPr>
              <w:t>Forum</w:t>
            </w:r>
            <w:proofErr w:type="spellEnd"/>
            <w:r w:rsidRPr="002706B0">
              <w:rPr>
                <w:sz w:val="20"/>
                <w:szCs w:val="20"/>
              </w:rPr>
              <w:t xml:space="preserve">, dnes CEE </w:t>
            </w:r>
            <w:proofErr w:type="spellStart"/>
            <w:r w:rsidRPr="002706B0">
              <w:rPr>
                <w:sz w:val="20"/>
                <w:szCs w:val="20"/>
              </w:rPr>
              <w:t>Animation</w:t>
            </w:r>
            <w:proofErr w:type="spellEnd"/>
            <w:r w:rsidRPr="002706B0">
              <w:rPr>
                <w:sz w:val="20"/>
                <w:szCs w:val="20"/>
              </w:rPr>
              <w:t xml:space="preserve"> </w:t>
            </w:r>
          </w:p>
          <w:p w14:paraId="175ECDE8" w14:textId="0B192D6C" w:rsidR="002706B0" w:rsidRPr="002706B0" w:rsidRDefault="002706B0" w:rsidP="005C2183">
            <w:pPr>
              <w:jc w:val="both"/>
              <w:rPr>
                <w:sz w:val="20"/>
                <w:szCs w:val="20"/>
              </w:rPr>
            </w:pPr>
            <w:proofErr w:type="gramStart"/>
            <w:r w:rsidRPr="002706B0">
              <w:rPr>
                <w:sz w:val="20"/>
                <w:szCs w:val="20"/>
              </w:rPr>
              <w:t>2012</w:t>
            </w:r>
            <w:r w:rsidR="003A3B63">
              <w:rPr>
                <w:sz w:val="20"/>
                <w:szCs w:val="20"/>
              </w:rPr>
              <w:t>-</w:t>
            </w:r>
            <w:r w:rsidRPr="002706B0">
              <w:rPr>
                <w:sz w:val="20"/>
                <w:szCs w:val="20"/>
              </w:rPr>
              <w:t>dosud</w:t>
            </w:r>
            <w:proofErr w:type="gramEnd"/>
            <w:r w:rsidRPr="002706B0">
              <w:rPr>
                <w:sz w:val="20"/>
                <w:szCs w:val="20"/>
              </w:rPr>
              <w:t xml:space="preserve">: Zakladatel a člen představenstva České asociace animovaného filmu </w:t>
            </w:r>
          </w:p>
        </w:tc>
      </w:tr>
      <w:tr w:rsidR="002706B0" w14:paraId="6A61D3C4" w14:textId="77777777" w:rsidTr="005C2183">
        <w:trPr>
          <w:trHeight w:val="250"/>
        </w:trPr>
        <w:tc>
          <w:tcPr>
            <w:tcW w:w="9859" w:type="dxa"/>
            <w:gridSpan w:val="14"/>
            <w:shd w:val="clear" w:color="auto" w:fill="F7CAAC"/>
          </w:tcPr>
          <w:p w14:paraId="547D6A3F" w14:textId="77777777" w:rsidR="002706B0" w:rsidRPr="002706B0" w:rsidRDefault="002706B0" w:rsidP="005C2183">
            <w:pPr>
              <w:jc w:val="both"/>
              <w:rPr>
                <w:sz w:val="20"/>
                <w:szCs w:val="20"/>
              </w:rPr>
            </w:pPr>
            <w:r w:rsidRPr="002706B0">
              <w:rPr>
                <w:b/>
                <w:sz w:val="20"/>
                <w:szCs w:val="20"/>
              </w:rPr>
              <w:t>Zkušenosti s vedením kvalifikačních a rigorózních prací</w:t>
            </w:r>
          </w:p>
        </w:tc>
      </w:tr>
      <w:tr w:rsidR="002706B0" w14:paraId="7D5AFE4A" w14:textId="77777777" w:rsidTr="005C2183">
        <w:trPr>
          <w:trHeight w:val="448"/>
        </w:trPr>
        <w:tc>
          <w:tcPr>
            <w:tcW w:w="9859" w:type="dxa"/>
            <w:gridSpan w:val="14"/>
          </w:tcPr>
          <w:p w14:paraId="46060116" w14:textId="77777777" w:rsidR="002706B0" w:rsidRPr="002706B0" w:rsidRDefault="002706B0" w:rsidP="005C2183">
            <w:pPr>
              <w:jc w:val="both"/>
              <w:rPr>
                <w:sz w:val="20"/>
                <w:szCs w:val="20"/>
              </w:rPr>
            </w:pPr>
            <w:r w:rsidRPr="002706B0">
              <w:rPr>
                <w:sz w:val="20"/>
                <w:szCs w:val="20"/>
              </w:rPr>
              <w:t>Bakalářské práce: 3</w:t>
            </w:r>
          </w:p>
          <w:p w14:paraId="6F647EA2" w14:textId="77777777" w:rsidR="002706B0" w:rsidRPr="002706B0" w:rsidRDefault="002706B0" w:rsidP="005C2183">
            <w:pPr>
              <w:jc w:val="both"/>
              <w:rPr>
                <w:sz w:val="20"/>
                <w:szCs w:val="20"/>
              </w:rPr>
            </w:pPr>
            <w:r w:rsidRPr="002706B0">
              <w:rPr>
                <w:sz w:val="20"/>
                <w:szCs w:val="20"/>
              </w:rPr>
              <w:t>Diplomové práce: 3</w:t>
            </w:r>
          </w:p>
        </w:tc>
      </w:tr>
      <w:tr w:rsidR="002706B0" w14:paraId="0F9DD557" w14:textId="77777777" w:rsidTr="006D4371">
        <w:trPr>
          <w:cantSplit/>
        </w:trPr>
        <w:tc>
          <w:tcPr>
            <w:tcW w:w="3347" w:type="dxa"/>
            <w:gridSpan w:val="3"/>
            <w:tcBorders>
              <w:top w:val="single" w:sz="12" w:space="0" w:color="auto"/>
            </w:tcBorders>
            <w:shd w:val="clear" w:color="auto" w:fill="F7CAAC"/>
          </w:tcPr>
          <w:p w14:paraId="26DA5D63" w14:textId="77777777" w:rsidR="002706B0" w:rsidRPr="002706B0" w:rsidRDefault="002706B0" w:rsidP="005C2183">
            <w:pPr>
              <w:jc w:val="both"/>
              <w:rPr>
                <w:sz w:val="20"/>
                <w:szCs w:val="20"/>
              </w:rPr>
            </w:pPr>
            <w:r w:rsidRPr="002706B0">
              <w:rPr>
                <w:b/>
                <w:sz w:val="20"/>
                <w:szCs w:val="20"/>
              </w:rPr>
              <w:t xml:space="preserve">Obor habilitačního řízení </w:t>
            </w:r>
          </w:p>
        </w:tc>
        <w:tc>
          <w:tcPr>
            <w:tcW w:w="2245" w:type="dxa"/>
            <w:gridSpan w:val="3"/>
            <w:tcBorders>
              <w:top w:val="single" w:sz="12" w:space="0" w:color="auto"/>
            </w:tcBorders>
            <w:shd w:val="clear" w:color="auto" w:fill="F7CAAC"/>
          </w:tcPr>
          <w:p w14:paraId="223D6639" w14:textId="77777777" w:rsidR="002706B0" w:rsidRPr="002706B0" w:rsidRDefault="002706B0" w:rsidP="005C2183">
            <w:pPr>
              <w:jc w:val="both"/>
              <w:rPr>
                <w:sz w:val="20"/>
                <w:szCs w:val="20"/>
              </w:rPr>
            </w:pPr>
            <w:r w:rsidRPr="002706B0">
              <w:rPr>
                <w:b/>
                <w:sz w:val="20"/>
                <w:szCs w:val="20"/>
              </w:rPr>
              <w:t>Rok udělení hodnosti</w:t>
            </w:r>
          </w:p>
        </w:tc>
        <w:tc>
          <w:tcPr>
            <w:tcW w:w="2096" w:type="dxa"/>
            <w:gridSpan w:val="4"/>
            <w:tcBorders>
              <w:top w:val="single" w:sz="12" w:space="0" w:color="auto"/>
              <w:right w:val="single" w:sz="12" w:space="0" w:color="auto"/>
            </w:tcBorders>
            <w:shd w:val="clear" w:color="auto" w:fill="F7CAAC"/>
          </w:tcPr>
          <w:p w14:paraId="28876895" w14:textId="77777777" w:rsidR="002706B0" w:rsidRPr="002706B0" w:rsidRDefault="002706B0" w:rsidP="005C2183">
            <w:pPr>
              <w:jc w:val="both"/>
              <w:rPr>
                <w:sz w:val="20"/>
                <w:szCs w:val="20"/>
              </w:rPr>
            </w:pPr>
            <w:r w:rsidRPr="002706B0">
              <w:rPr>
                <w:b/>
                <w:sz w:val="20"/>
                <w:szCs w:val="20"/>
              </w:rPr>
              <w:t>Řízení konáno na VŠ</w:t>
            </w:r>
          </w:p>
        </w:tc>
        <w:tc>
          <w:tcPr>
            <w:tcW w:w="2171" w:type="dxa"/>
            <w:gridSpan w:val="4"/>
            <w:tcBorders>
              <w:top w:val="single" w:sz="12" w:space="0" w:color="auto"/>
              <w:left w:val="single" w:sz="12" w:space="0" w:color="auto"/>
            </w:tcBorders>
            <w:shd w:val="clear" w:color="auto" w:fill="F7CAAC"/>
          </w:tcPr>
          <w:p w14:paraId="6DC3E7BB" w14:textId="77777777" w:rsidR="002706B0" w:rsidRPr="002706B0" w:rsidRDefault="002706B0" w:rsidP="005C2183">
            <w:pPr>
              <w:jc w:val="both"/>
              <w:rPr>
                <w:b/>
                <w:sz w:val="20"/>
                <w:szCs w:val="20"/>
              </w:rPr>
            </w:pPr>
            <w:r w:rsidRPr="002706B0">
              <w:rPr>
                <w:b/>
                <w:sz w:val="20"/>
                <w:szCs w:val="20"/>
              </w:rPr>
              <w:t>Ohlasy publikací</w:t>
            </w:r>
          </w:p>
        </w:tc>
      </w:tr>
      <w:tr w:rsidR="002706B0" w14:paraId="47637802" w14:textId="77777777" w:rsidTr="006D4371">
        <w:trPr>
          <w:cantSplit/>
        </w:trPr>
        <w:tc>
          <w:tcPr>
            <w:tcW w:w="3347" w:type="dxa"/>
            <w:gridSpan w:val="3"/>
          </w:tcPr>
          <w:p w14:paraId="350E2D5E" w14:textId="77777777" w:rsidR="002706B0" w:rsidRPr="002706B0" w:rsidRDefault="002706B0" w:rsidP="005C2183">
            <w:pPr>
              <w:jc w:val="both"/>
              <w:rPr>
                <w:sz w:val="20"/>
                <w:szCs w:val="20"/>
              </w:rPr>
            </w:pPr>
          </w:p>
        </w:tc>
        <w:tc>
          <w:tcPr>
            <w:tcW w:w="2245" w:type="dxa"/>
            <w:gridSpan w:val="3"/>
          </w:tcPr>
          <w:p w14:paraId="7BEF42EA" w14:textId="77777777" w:rsidR="002706B0" w:rsidRPr="002706B0" w:rsidRDefault="002706B0" w:rsidP="005C2183">
            <w:pPr>
              <w:jc w:val="both"/>
              <w:rPr>
                <w:sz w:val="20"/>
                <w:szCs w:val="20"/>
              </w:rPr>
            </w:pPr>
          </w:p>
        </w:tc>
        <w:tc>
          <w:tcPr>
            <w:tcW w:w="2096" w:type="dxa"/>
            <w:gridSpan w:val="4"/>
            <w:tcBorders>
              <w:right w:val="single" w:sz="12" w:space="0" w:color="auto"/>
            </w:tcBorders>
          </w:tcPr>
          <w:p w14:paraId="24E70E0F" w14:textId="77777777" w:rsidR="002706B0" w:rsidRPr="002706B0" w:rsidRDefault="002706B0" w:rsidP="005C2183">
            <w:pPr>
              <w:jc w:val="both"/>
              <w:rPr>
                <w:sz w:val="20"/>
                <w:szCs w:val="20"/>
              </w:rPr>
            </w:pPr>
          </w:p>
        </w:tc>
        <w:tc>
          <w:tcPr>
            <w:tcW w:w="567" w:type="dxa"/>
            <w:gridSpan w:val="2"/>
            <w:tcBorders>
              <w:left w:val="single" w:sz="12" w:space="0" w:color="auto"/>
            </w:tcBorders>
            <w:shd w:val="clear" w:color="auto" w:fill="F7CAAC"/>
          </w:tcPr>
          <w:p w14:paraId="4F132373" w14:textId="77777777" w:rsidR="002706B0" w:rsidRPr="002706B0" w:rsidRDefault="002706B0" w:rsidP="005C2183">
            <w:pPr>
              <w:jc w:val="both"/>
              <w:rPr>
                <w:sz w:val="20"/>
                <w:szCs w:val="20"/>
              </w:rPr>
            </w:pPr>
            <w:proofErr w:type="spellStart"/>
            <w:r w:rsidRPr="002706B0">
              <w:rPr>
                <w:b/>
                <w:sz w:val="20"/>
                <w:szCs w:val="20"/>
              </w:rPr>
              <w:t>WoS</w:t>
            </w:r>
            <w:proofErr w:type="spellEnd"/>
          </w:p>
        </w:tc>
        <w:tc>
          <w:tcPr>
            <w:tcW w:w="850" w:type="dxa"/>
            <w:shd w:val="clear" w:color="auto" w:fill="F7CAAC"/>
          </w:tcPr>
          <w:p w14:paraId="2C43CFFD" w14:textId="77777777" w:rsidR="002706B0" w:rsidRPr="002706B0" w:rsidRDefault="002706B0" w:rsidP="005C2183">
            <w:pPr>
              <w:jc w:val="both"/>
              <w:rPr>
                <w:sz w:val="20"/>
                <w:szCs w:val="20"/>
              </w:rPr>
            </w:pPr>
            <w:proofErr w:type="spellStart"/>
            <w:r w:rsidRPr="002706B0">
              <w:rPr>
                <w:b/>
                <w:sz w:val="20"/>
                <w:szCs w:val="20"/>
              </w:rPr>
              <w:t>Scopus</w:t>
            </w:r>
            <w:proofErr w:type="spellEnd"/>
          </w:p>
        </w:tc>
        <w:tc>
          <w:tcPr>
            <w:tcW w:w="754" w:type="dxa"/>
            <w:shd w:val="clear" w:color="auto" w:fill="F7CAAC"/>
          </w:tcPr>
          <w:p w14:paraId="408EF540" w14:textId="77777777" w:rsidR="002706B0" w:rsidRPr="002706B0" w:rsidRDefault="002706B0" w:rsidP="005C2183">
            <w:pPr>
              <w:jc w:val="both"/>
              <w:rPr>
                <w:sz w:val="20"/>
                <w:szCs w:val="20"/>
              </w:rPr>
            </w:pPr>
            <w:r w:rsidRPr="002706B0">
              <w:rPr>
                <w:b/>
                <w:sz w:val="20"/>
                <w:szCs w:val="20"/>
              </w:rPr>
              <w:t>ostatní</w:t>
            </w:r>
          </w:p>
        </w:tc>
      </w:tr>
      <w:tr w:rsidR="002706B0" w14:paraId="49A6DF17" w14:textId="77777777" w:rsidTr="006D4371">
        <w:trPr>
          <w:cantSplit/>
          <w:trHeight w:val="70"/>
        </w:trPr>
        <w:tc>
          <w:tcPr>
            <w:tcW w:w="3347" w:type="dxa"/>
            <w:gridSpan w:val="3"/>
            <w:shd w:val="clear" w:color="auto" w:fill="F7CAAC"/>
          </w:tcPr>
          <w:p w14:paraId="4DFFC3CF" w14:textId="77777777" w:rsidR="002706B0" w:rsidRPr="002706B0" w:rsidRDefault="002706B0" w:rsidP="005C2183">
            <w:pPr>
              <w:jc w:val="both"/>
              <w:rPr>
                <w:sz w:val="20"/>
                <w:szCs w:val="20"/>
              </w:rPr>
            </w:pPr>
            <w:r w:rsidRPr="002706B0">
              <w:rPr>
                <w:b/>
                <w:sz w:val="20"/>
                <w:szCs w:val="20"/>
              </w:rPr>
              <w:t>Obor jmenovacího řízení</w:t>
            </w:r>
          </w:p>
        </w:tc>
        <w:tc>
          <w:tcPr>
            <w:tcW w:w="2245" w:type="dxa"/>
            <w:gridSpan w:val="3"/>
            <w:shd w:val="clear" w:color="auto" w:fill="F7CAAC"/>
          </w:tcPr>
          <w:p w14:paraId="6807C94B" w14:textId="77777777" w:rsidR="002706B0" w:rsidRPr="002706B0" w:rsidRDefault="002706B0" w:rsidP="005C2183">
            <w:pPr>
              <w:jc w:val="both"/>
              <w:rPr>
                <w:sz w:val="20"/>
                <w:szCs w:val="20"/>
              </w:rPr>
            </w:pPr>
            <w:r w:rsidRPr="002706B0">
              <w:rPr>
                <w:b/>
                <w:sz w:val="20"/>
                <w:szCs w:val="20"/>
              </w:rPr>
              <w:t>Rok udělení hodnosti</w:t>
            </w:r>
          </w:p>
        </w:tc>
        <w:tc>
          <w:tcPr>
            <w:tcW w:w="2096" w:type="dxa"/>
            <w:gridSpan w:val="4"/>
            <w:tcBorders>
              <w:right w:val="single" w:sz="12" w:space="0" w:color="auto"/>
            </w:tcBorders>
            <w:shd w:val="clear" w:color="auto" w:fill="F7CAAC"/>
          </w:tcPr>
          <w:p w14:paraId="0DC22E12" w14:textId="77777777" w:rsidR="002706B0" w:rsidRPr="002706B0" w:rsidRDefault="002706B0" w:rsidP="005C2183">
            <w:pPr>
              <w:jc w:val="both"/>
              <w:rPr>
                <w:sz w:val="20"/>
                <w:szCs w:val="20"/>
              </w:rPr>
            </w:pPr>
            <w:r w:rsidRPr="002706B0">
              <w:rPr>
                <w:b/>
                <w:sz w:val="20"/>
                <w:szCs w:val="20"/>
              </w:rPr>
              <w:t>Řízení konáno na VŠ</w:t>
            </w:r>
          </w:p>
        </w:tc>
        <w:tc>
          <w:tcPr>
            <w:tcW w:w="567" w:type="dxa"/>
            <w:gridSpan w:val="2"/>
            <w:tcBorders>
              <w:left w:val="single" w:sz="12" w:space="0" w:color="auto"/>
            </w:tcBorders>
          </w:tcPr>
          <w:p w14:paraId="6D6E2AA0" w14:textId="77777777" w:rsidR="002706B0" w:rsidRPr="002706B0" w:rsidRDefault="002706B0" w:rsidP="005C2183">
            <w:pPr>
              <w:jc w:val="both"/>
              <w:rPr>
                <w:b/>
                <w:sz w:val="20"/>
                <w:szCs w:val="20"/>
              </w:rPr>
            </w:pPr>
          </w:p>
        </w:tc>
        <w:tc>
          <w:tcPr>
            <w:tcW w:w="850" w:type="dxa"/>
          </w:tcPr>
          <w:p w14:paraId="36661DE8" w14:textId="77777777" w:rsidR="002706B0" w:rsidRPr="002706B0" w:rsidRDefault="002706B0" w:rsidP="005C2183">
            <w:pPr>
              <w:jc w:val="both"/>
              <w:rPr>
                <w:b/>
                <w:sz w:val="20"/>
                <w:szCs w:val="20"/>
              </w:rPr>
            </w:pPr>
          </w:p>
        </w:tc>
        <w:tc>
          <w:tcPr>
            <w:tcW w:w="754" w:type="dxa"/>
          </w:tcPr>
          <w:p w14:paraId="069628C6" w14:textId="77777777" w:rsidR="002706B0" w:rsidRPr="002706B0" w:rsidRDefault="002706B0" w:rsidP="005C2183">
            <w:pPr>
              <w:jc w:val="both"/>
              <w:rPr>
                <w:b/>
                <w:sz w:val="20"/>
                <w:szCs w:val="20"/>
              </w:rPr>
            </w:pPr>
          </w:p>
        </w:tc>
      </w:tr>
      <w:tr w:rsidR="002706B0" w14:paraId="342CD042" w14:textId="77777777" w:rsidTr="006D4371">
        <w:trPr>
          <w:trHeight w:val="205"/>
        </w:trPr>
        <w:tc>
          <w:tcPr>
            <w:tcW w:w="3347" w:type="dxa"/>
            <w:gridSpan w:val="3"/>
          </w:tcPr>
          <w:p w14:paraId="21C940CF" w14:textId="77777777" w:rsidR="002706B0" w:rsidRPr="002706B0" w:rsidRDefault="002706B0" w:rsidP="005C2183">
            <w:pPr>
              <w:jc w:val="both"/>
              <w:rPr>
                <w:sz w:val="20"/>
                <w:szCs w:val="20"/>
              </w:rPr>
            </w:pPr>
          </w:p>
        </w:tc>
        <w:tc>
          <w:tcPr>
            <w:tcW w:w="2245" w:type="dxa"/>
            <w:gridSpan w:val="3"/>
          </w:tcPr>
          <w:p w14:paraId="40C81BAB" w14:textId="77777777" w:rsidR="002706B0" w:rsidRPr="002706B0" w:rsidRDefault="002706B0" w:rsidP="005C2183">
            <w:pPr>
              <w:jc w:val="both"/>
              <w:rPr>
                <w:sz w:val="20"/>
                <w:szCs w:val="20"/>
              </w:rPr>
            </w:pPr>
          </w:p>
        </w:tc>
        <w:tc>
          <w:tcPr>
            <w:tcW w:w="2096" w:type="dxa"/>
            <w:gridSpan w:val="4"/>
            <w:tcBorders>
              <w:right w:val="single" w:sz="12" w:space="0" w:color="auto"/>
            </w:tcBorders>
          </w:tcPr>
          <w:p w14:paraId="57DA3A20" w14:textId="77777777" w:rsidR="002706B0" w:rsidRPr="002706B0" w:rsidRDefault="002706B0" w:rsidP="005C2183">
            <w:pPr>
              <w:jc w:val="both"/>
              <w:rPr>
                <w:sz w:val="20"/>
                <w:szCs w:val="20"/>
              </w:rPr>
            </w:pPr>
          </w:p>
        </w:tc>
        <w:tc>
          <w:tcPr>
            <w:tcW w:w="1417" w:type="dxa"/>
            <w:gridSpan w:val="3"/>
            <w:tcBorders>
              <w:left w:val="single" w:sz="12" w:space="0" w:color="auto"/>
            </w:tcBorders>
            <w:shd w:val="clear" w:color="auto" w:fill="FBD4B4"/>
            <w:vAlign w:val="center"/>
          </w:tcPr>
          <w:p w14:paraId="69F4B0A5" w14:textId="77777777" w:rsidR="002706B0" w:rsidRPr="002706B0" w:rsidRDefault="002706B0" w:rsidP="005C2183">
            <w:pPr>
              <w:jc w:val="both"/>
              <w:rPr>
                <w:b/>
                <w:sz w:val="20"/>
                <w:szCs w:val="20"/>
              </w:rPr>
            </w:pPr>
            <w:r w:rsidRPr="002706B0">
              <w:rPr>
                <w:b/>
                <w:sz w:val="20"/>
                <w:szCs w:val="20"/>
              </w:rPr>
              <w:t xml:space="preserve">H-index </w:t>
            </w:r>
            <w:proofErr w:type="spellStart"/>
            <w:r w:rsidRPr="002706B0">
              <w:rPr>
                <w:b/>
                <w:sz w:val="20"/>
                <w:szCs w:val="20"/>
              </w:rPr>
              <w:t>WoS</w:t>
            </w:r>
            <w:proofErr w:type="spellEnd"/>
            <w:r w:rsidRPr="002706B0">
              <w:rPr>
                <w:b/>
                <w:sz w:val="20"/>
                <w:szCs w:val="20"/>
              </w:rPr>
              <w:t>/</w:t>
            </w:r>
            <w:proofErr w:type="spellStart"/>
            <w:r w:rsidRPr="002706B0">
              <w:rPr>
                <w:b/>
                <w:sz w:val="20"/>
                <w:szCs w:val="20"/>
              </w:rPr>
              <w:t>Scopus</w:t>
            </w:r>
            <w:proofErr w:type="spellEnd"/>
          </w:p>
        </w:tc>
        <w:tc>
          <w:tcPr>
            <w:tcW w:w="754" w:type="dxa"/>
            <w:vAlign w:val="center"/>
          </w:tcPr>
          <w:p w14:paraId="6B298DAB" w14:textId="77777777" w:rsidR="002706B0" w:rsidRPr="002706B0" w:rsidRDefault="002706B0" w:rsidP="005C2183">
            <w:pPr>
              <w:rPr>
                <w:b/>
                <w:sz w:val="20"/>
                <w:szCs w:val="20"/>
              </w:rPr>
            </w:pPr>
            <w:r w:rsidRPr="002706B0">
              <w:rPr>
                <w:b/>
                <w:sz w:val="20"/>
                <w:szCs w:val="20"/>
              </w:rPr>
              <w:t xml:space="preserve">    /</w:t>
            </w:r>
          </w:p>
        </w:tc>
      </w:tr>
      <w:tr w:rsidR="002706B0" w14:paraId="0E282904" w14:textId="77777777" w:rsidTr="005C2183">
        <w:tc>
          <w:tcPr>
            <w:tcW w:w="9859" w:type="dxa"/>
            <w:gridSpan w:val="14"/>
            <w:shd w:val="clear" w:color="auto" w:fill="F7CAAC"/>
          </w:tcPr>
          <w:p w14:paraId="363E46A0" w14:textId="77777777" w:rsidR="002706B0" w:rsidRPr="002706B0" w:rsidRDefault="002706B0" w:rsidP="005C2183">
            <w:pPr>
              <w:jc w:val="both"/>
              <w:rPr>
                <w:b/>
                <w:sz w:val="20"/>
                <w:szCs w:val="20"/>
              </w:rPr>
            </w:pPr>
            <w:r w:rsidRPr="002706B0">
              <w:rPr>
                <w:b/>
                <w:sz w:val="20"/>
                <w:szCs w:val="20"/>
              </w:rPr>
              <w:t xml:space="preserve">Přehled o nejvýznamnější publikační a další tvůrčí činnosti nebo další profesní činnosti u odborníků z praxe vztahující se k zabezpečovaným předmětům </w:t>
            </w:r>
          </w:p>
        </w:tc>
      </w:tr>
      <w:tr w:rsidR="002706B0" w14:paraId="740CBE16" w14:textId="77777777" w:rsidTr="006E1692">
        <w:trPr>
          <w:trHeight w:val="447"/>
        </w:trPr>
        <w:tc>
          <w:tcPr>
            <w:tcW w:w="9859" w:type="dxa"/>
            <w:gridSpan w:val="14"/>
          </w:tcPr>
          <w:p w14:paraId="35BA3D78" w14:textId="5FF0326B" w:rsidR="002706B0" w:rsidRPr="002706B0" w:rsidRDefault="002706B0" w:rsidP="005C2183">
            <w:pPr>
              <w:jc w:val="both"/>
              <w:rPr>
                <w:bCs/>
                <w:sz w:val="20"/>
                <w:szCs w:val="20"/>
              </w:rPr>
            </w:pPr>
            <w:r w:rsidRPr="002706B0">
              <w:rPr>
                <w:bCs/>
                <w:sz w:val="20"/>
                <w:szCs w:val="20"/>
              </w:rPr>
              <w:t>Od 2018: PERLA, animovaný film ve výrobě, scenárista, režisér a producent</w:t>
            </w:r>
          </w:p>
          <w:p w14:paraId="56B4E046" w14:textId="5F82DC61" w:rsidR="002706B0" w:rsidRPr="003A3B63" w:rsidRDefault="002706B0" w:rsidP="005C2183">
            <w:pPr>
              <w:jc w:val="both"/>
              <w:rPr>
                <w:bCs/>
                <w:sz w:val="20"/>
                <w:szCs w:val="20"/>
              </w:rPr>
            </w:pPr>
            <w:r w:rsidRPr="002706B0">
              <w:rPr>
                <w:bCs/>
                <w:sz w:val="20"/>
                <w:szCs w:val="20"/>
              </w:rPr>
              <w:t>2017: HURVÍNEK A KOUZELNÉ MUZEUM, animovaný film, režisér a producent</w:t>
            </w:r>
          </w:p>
        </w:tc>
      </w:tr>
      <w:tr w:rsidR="002706B0" w14:paraId="1FA1072D" w14:textId="77777777" w:rsidTr="005C2183">
        <w:trPr>
          <w:trHeight w:val="218"/>
        </w:trPr>
        <w:tc>
          <w:tcPr>
            <w:tcW w:w="9859" w:type="dxa"/>
            <w:gridSpan w:val="14"/>
            <w:shd w:val="clear" w:color="auto" w:fill="F7CAAC"/>
          </w:tcPr>
          <w:p w14:paraId="27E537F9" w14:textId="77777777" w:rsidR="002706B0" w:rsidRPr="002706B0" w:rsidRDefault="002706B0" w:rsidP="005C2183">
            <w:pPr>
              <w:rPr>
                <w:b/>
                <w:sz w:val="20"/>
                <w:szCs w:val="20"/>
              </w:rPr>
            </w:pPr>
            <w:r w:rsidRPr="002706B0">
              <w:rPr>
                <w:b/>
                <w:sz w:val="20"/>
                <w:szCs w:val="20"/>
              </w:rPr>
              <w:t>Působení v zahraničí</w:t>
            </w:r>
          </w:p>
        </w:tc>
      </w:tr>
      <w:tr w:rsidR="002706B0" w14:paraId="4905A980" w14:textId="77777777" w:rsidTr="006152A3">
        <w:trPr>
          <w:trHeight w:val="507"/>
        </w:trPr>
        <w:tc>
          <w:tcPr>
            <w:tcW w:w="9859" w:type="dxa"/>
            <w:gridSpan w:val="14"/>
          </w:tcPr>
          <w:p w14:paraId="7F9D1A44" w14:textId="77777777" w:rsidR="002706B0" w:rsidRPr="002706B0" w:rsidRDefault="002706B0" w:rsidP="005C2183">
            <w:pPr>
              <w:rPr>
                <w:b/>
                <w:sz w:val="20"/>
                <w:szCs w:val="20"/>
              </w:rPr>
            </w:pPr>
          </w:p>
        </w:tc>
      </w:tr>
      <w:tr w:rsidR="002706B0" w14:paraId="033AD0B5" w14:textId="77777777" w:rsidTr="0033264B">
        <w:trPr>
          <w:cantSplit/>
          <w:trHeight w:val="470"/>
        </w:trPr>
        <w:tc>
          <w:tcPr>
            <w:tcW w:w="2518" w:type="dxa"/>
            <w:shd w:val="clear" w:color="auto" w:fill="F7CAAC"/>
          </w:tcPr>
          <w:p w14:paraId="794464A5" w14:textId="77777777" w:rsidR="002706B0" w:rsidRPr="002706B0" w:rsidRDefault="002706B0" w:rsidP="005C2183">
            <w:pPr>
              <w:jc w:val="both"/>
              <w:rPr>
                <w:b/>
                <w:sz w:val="20"/>
                <w:szCs w:val="20"/>
              </w:rPr>
            </w:pPr>
            <w:r w:rsidRPr="002706B0">
              <w:rPr>
                <w:b/>
                <w:sz w:val="20"/>
                <w:szCs w:val="20"/>
              </w:rPr>
              <w:t xml:space="preserve">Podpis </w:t>
            </w:r>
          </w:p>
        </w:tc>
        <w:tc>
          <w:tcPr>
            <w:tcW w:w="4461" w:type="dxa"/>
            <w:gridSpan w:val="8"/>
          </w:tcPr>
          <w:p w14:paraId="4FD60347" w14:textId="64F1C258" w:rsidR="002706B0" w:rsidRPr="002706B0" w:rsidRDefault="003A3B63" w:rsidP="005C2183">
            <w:pPr>
              <w:jc w:val="both"/>
              <w:rPr>
                <w:sz w:val="20"/>
                <w:szCs w:val="20"/>
              </w:rPr>
            </w:pPr>
            <w:r>
              <w:rPr>
                <w:sz w:val="20"/>
                <w:szCs w:val="20"/>
              </w:rPr>
              <w:t>M</w:t>
            </w:r>
            <w:r w:rsidR="006D4371">
              <w:rPr>
                <w:sz w:val="20"/>
                <w:szCs w:val="20"/>
              </w:rPr>
              <w:t>artin Kotík v. r.</w:t>
            </w:r>
          </w:p>
        </w:tc>
        <w:tc>
          <w:tcPr>
            <w:tcW w:w="709" w:type="dxa"/>
            <w:shd w:val="clear" w:color="auto" w:fill="F7CAAC"/>
          </w:tcPr>
          <w:p w14:paraId="6048A604" w14:textId="77777777" w:rsidR="002706B0" w:rsidRPr="002706B0" w:rsidRDefault="002706B0" w:rsidP="005C2183">
            <w:pPr>
              <w:jc w:val="both"/>
              <w:rPr>
                <w:sz w:val="20"/>
                <w:szCs w:val="20"/>
              </w:rPr>
            </w:pPr>
            <w:r w:rsidRPr="002706B0">
              <w:rPr>
                <w:b/>
                <w:sz w:val="20"/>
                <w:szCs w:val="20"/>
              </w:rPr>
              <w:t>datum</w:t>
            </w:r>
          </w:p>
        </w:tc>
        <w:tc>
          <w:tcPr>
            <w:tcW w:w="2171" w:type="dxa"/>
            <w:gridSpan w:val="4"/>
          </w:tcPr>
          <w:p w14:paraId="5E15BE85" w14:textId="4153D2BA" w:rsidR="002706B0" w:rsidRPr="002706B0" w:rsidRDefault="00BE238E" w:rsidP="005C2183">
            <w:pPr>
              <w:jc w:val="both"/>
              <w:rPr>
                <w:sz w:val="20"/>
                <w:szCs w:val="20"/>
              </w:rPr>
            </w:pPr>
            <w:r>
              <w:rPr>
                <w:sz w:val="20"/>
                <w:szCs w:val="20"/>
              </w:rPr>
              <w:t>12. 12. 2022</w:t>
            </w:r>
          </w:p>
        </w:tc>
      </w:tr>
    </w:tbl>
    <w:p w14:paraId="5637965F" w14:textId="156EFF25" w:rsidR="002706B0" w:rsidRDefault="002706B0"/>
    <w:p w14:paraId="5E3EE4FD" w14:textId="77777777" w:rsidR="002706B0" w:rsidRDefault="002706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395"/>
        <w:gridCol w:w="73"/>
        <w:gridCol w:w="919"/>
        <w:gridCol w:w="709"/>
        <w:gridCol w:w="75"/>
        <w:gridCol w:w="350"/>
        <w:gridCol w:w="142"/>
        <w:gridCol w:w="850"/>
        <w:gridCol w:w="754"/>
      </w:tblGrid>
      <w:tr w:rsidR="00BE3875" w14:paraId="7AC7AE09" w14:textId="77777777" w:rsidTr="005C2183">
        <w:tc>
          <w:tcPr>
            <w:tcW w:w="9859" w:type="dxa"/>
            <w:gridSpan w:val="15"/>
            <w:tcBorders>
              <w:bottom w:val="double" w:sz="4" w:space="0" w:color="auto"/>
            </w:tcBorders>
            <w:shd w:val="clear" w:color="auto" w:fill="BDD6EE"/>
          </w:tcPr>
          <w:p w14:paraId="2C1D4AB4" w14:textId="77777777" w:rsidR="00BE3875" w:rsidRDefault="00BE3875" w:rsidP="005C2183">
            <w:pPr>
              <w:jc w:val="both"/>
              <w:rPr>
                <w:b/>
                <w:sz w:val="28"/>
              </w:rPr>
            </w:pPr>
            <w:r>
              <w:rPr>
                <w:b/>
                <w:sz w:val="28"/>
              </w:rPr>
              <w:lastRenderedPageBreak/>
              <w:t>C-I – Personální zabezpečení</w:t>
            </w:r>
          </w:p>
        </w:tc>
      </w:tr>
      <w:tr w:rsidR="00BE3875" w14:paraId="28B28A08" w14:textId="77777777" w:rsidTr="005C2183">
        <w:tc>
          <w:tcPr>
            <w:tcW w:w="2518" w:type="dxa"/>
            <w:tcBorders>
              <w:top w:val="double" w:sz="4" w:space="0" w:color="auto"/>
            </w:tcBorders>
            <w:shd w:val="clear" w:color="auto" w:fill="F7CAAC"/>
          </w:tcPr>
          <w:p w14:paraId="596C7685" w14:textId="77777777" w:rsidR="00BE3875" w:rsidRPr="00BE3875" w:rsidRDefault="00BE3875" w:rsidP="005C2183">
            <w:pPr>
              <w:jc w:val="both"/>
              <w:rPr>
                <w:b/>
                <w:sz w:val="20"/>
                <w:szCs w:val="20"/>
              </w:rPr>
            </w:pPr>
            <w:r w:rsidRPr="00BE3875">
              <w:rPr>
                <w:b/>
                <w:sz w:val="20"/>
                <w:szCs w:val="20"/>
              </w:rPr>
              <w:t>Vysoká škola</w:t>
            </w:r>
          </w:p>
        </w:tc>
        <w:tc>
          <w:tcPr>
            <w:tcW w:w="7341" w:type="dxa"/>
            <w:gridSpan w:val="14"/>
          </w:tcPr>
          <w:p w14:paraId="310BB1D8" w14:textId="77777777" w:rsidR="00BE3875" w:rsidRPr="00BE3875" w:rsidRDefault="00BE3875" w:rsidP="005C2183">
            <w:pPr>
              <w:jc w:val="both"/>
              <w:rPr>
                <w:sz w:val="20"/>
                <w:szCs w:val="20"/>
              </w:rPr>
            </w:pPr>
            <w:r w:rsidRPr="00BE3875">
              <w:rPr>
                <w:sz w:val="20"/>
                <w:szCs w:val="20"/>
              </w:rPr>
              <w:t>Univerzita Tomáše Bati ve Zlíně</w:t>
            </w:r>
          </w:p>
        </w:tc>
      </w:tr>
      <w:tr w:rsidR="00BE3875" w14:paraId="7DB44AEA" w14:textId="77777777" w:rsidTr="005C2183">
        <w:tc>
          <w:tcPr>
            <w:tcW w:w="2518" w:type="dxa"/>
            <w:shd w:val="clear" w:color="auto" w:fill="F7CAAC"/>
          </w:tcPr>
          <w:p w14:paraId="64661139" w14:textId="77777777" w:rsidR="00BE3875" w:rsidRPr="00BE3875" w:rsidRDefault="00BE3875" w:rsidP="005C2183">
            <w:pPr>
              <w:jc w:val="both"/>
              <w:rPr>
                <w:b/>
                <w:sz w:val="20"/>
                <w:szCs w:val="20"/>
              </w:rPr>
            </w:pPr>
            <w:r w:rsidRPr="00BE3875">
              <w:rPr>
                <w:b/>
                <w:sz w:val="20"/>
                <w:szCs w:val="20"/>
              </w:rPr>
              <w:t>Součást vysoké školy</w:t>
            </w:r>
          </w:p>
        </w:tc>
        <w:tc>
          <w:tcPr>
            <w:tcW w:w="7341" w:type="dxa"/>
            <w:gridSpan w:val="14"/>
          </w:tcPr>
          <w:p w14:paraId="3AAF9A03" w14:textId="33E3754C" w:rsidR="00BE3875" w:rsidRPr="00BE3875" w:rsidRDefault="00B87FAA" w:rsidP="005C2183">
            <w:pPr>
              <w:jc w:val="both"/>
              <w:rPr>
                <w:sz w:val="20"/>
                <w:szCs w:val="20"/>
              </w:rPr>
            </w:pPr>
            <w:r w:rsidRPr="002706B0">
              <w:rPr>
                <w:sz w:val="20"/>
                <w:szCs w:val="20"/>
              </w:rPr>
              <w:t>Fakulta multimediálních komunikací</w:t>
            </w:r>
          </w:p>
        </w:tc>
      </w:tr>
      <w:tr w:rsidR="00BE3875" w14:paraId="31BE466F" w14:textId="77777777" w:rsidTr="005C2183">
        <w:tc>
          <w:tcPr>
            <w:tcW w:w="2518" w:type="dxa"/>
            <w:shd w:val="clear" w:color="auto" w:fill="F7CAAC"/>
          </w:tcPr>
          <w:p w14:paraId="08AAED72" w14:textId="77777777" w:rsidR="00BE3875" w:rsidRPr="00BE3875" w:rsidRDefault="00BE3875" w:rsidP="005C2183">
            <w:pPr>
              <w:jc w:val="both"/>
              <w:rPr>
                <w:b/>
                <w:sz w:val="20"/>
                <w:szCs w:val="20"/>
              </w:rPr>
            </w:pPr>
            <w:r w:rsidRPr="00BE3875">
              <w:rPr>
                <w:b/>
                <w:sz w:val="20"/>
                <w:szCs w:val="20"/>
              </w:rPr>
              <w:t>Název studijního programu</w:t>
            </w:r>
          </w:p>
        </w:tc>
        <w:tc>
          <w:tcPr>
            <w:tcW w:w="7341" w:type="dxa"/>
            <w:gridSpan w:val="14"/>
          </w:tcPr>
          <w:p w14:paraId="2063DA66" w14:textId="77777777" w:rsidR="00BE3875" w:rsidRPr="00BE3875" w:rsidRDefault="00BE3875" w:rsidP="005C2183">
            <w:pPr>
              <w:jc w:val="both"/>
              <w:rPr>
                <w:sz w:val="20"/>
                <w:szCs w:val="20"/>
              </w:rPr>
            </w:pPr>
            <w:r w:rsidRPr="00BE3875">
              <w:rPr>
                <w:sz w:val="20"/>
                <w:szCs w:val="20"/>
              </w:rPr>
              <w:t>Animovaná tvorba</w:t>
            </w:r>
          </w:p>
        </w:tc>
      </w:tr>
      <w:tr w:rsidR="00BE3875" w14:paraId="74764810" w14:textId="77777777" w:rsidTr="005E7D8E">
        <w:tc>
          <w:tcPr>
            <w:tcW w:w="2518" w:type="dxa"/>
            <w:shd w:val="clear" w:color="auto" w:fill="F7CAAC"/>
          </w:tcPr>
          <w:p w14:paraId="6BA0DFD2" w14:textId="77777777" w:rsidR="00BE3875" w:rsidRPr="00BE3875" w:rsidRDefault="00BE3875" w:rsidP="005C2183">
            <w:pPr>
              <w:jc w:val="both"/>
              <w:rPr>
                <w:b/>
                <w:sz w:val="20"/>
                <w:szCs w:val="20"/>
              </w:rPr>
            </w:pPr>
            <w:r w:rsidRPr="00BE3875">
              <w:rPr>
                <w:b/>
                <w:sz w:val="20"/>
                <w:szCs w:val="20"/>
              </w:rPr>
              <w:t>Jméno a příjmení</w:t>
            </w:r>
          </w:p>
        </w:tc>
        <w:tc>
          <w:tcPr>
            <w:tcW w:w="4461" w:type="dxa"/>
            <w:gridSpan w:val="8"/>
          </w:tcPr>
          <w:p w14:paraId="15B770C8" w14:textId="77777777" w:rsidR="00BE3875" w:rsidRPr="00BE3875" w:rsidRDefault="00BE3875" w:rsidP="005C2183">
            <w:pPr>
              <w:jc w:val="both"/>
              <w:rPr>
                <w:sz w:val="20"/>
                <w:szCs w:val="20"/>
              </w:rPr>
            </w:pPr>
            <w:r w:rsidRPr="00BE3875">
              <w:rPr>
                <w:sz w:val="20"/>
                <w:szCs w:val="20"/>
              </w:rPr>
              <w:t>Martin Kukal</w:t>
            </w:r>
          </w:p>
        </w:tc>
        <w:tc>
          <w:tcPr>
            <w:tcW w:w="784" w:type="dxa"/>
            <w:gridSpan w:val="2"/>
            <w:shd w:val="clear" w:color="auto" w:fill="F7CAAC"/>
          </w:tcPr>
          <w:p w14:paraId="396E54F1" w14:textId="77777777" w:rsidR="00BE3875" w:rsidRPr="00BE3875" w:rsidRDefault="00BE3875" w:rsidP="005C2183">
            <w:pPr>
              <w:jc w:val="both"/>
              <w:rPr>
                <w:b/>
                <w:sz w:val="20"/>
                <w:szCs w:val="20"/>
              </w:rPr>
            </w:pPr>
            <w:r w:rsidRPr="00BE3875">
              <w:rPr>
                <w:b/>
                <w:sz w:val="20"/>
                <w:szCs w:val="20"/>
              </w:rPr>
              <w:t>Tituly</w:t>
            </w:r>
          </w:p>
        </w:tc>
        <w:tc>
          <w:tcPr>
            <w:tcW w:w="2096" w:type="dxa"/>
            <w:gridSpan w:val="4"/>
          </w:tcPr>
          <w:p w14:paraId="58BD6270" w14:textId="77777777" w:rsidR="00BE3875" w:rsidRPr="00BE3875" w:rsidRDefault="00BE3875" w:rsidP="005C2183">
            <w:pPr>
              <w:jc w:val="both"/>
              <w:rPr>
                <w:sz w:val="20"/>
                <w:szCs w:val="20"/>
              </w:rPr>
            </w:pPr>
            <w:r w:rsidRPr="00BE3875">
              <w:rPr>
                <w:sz w:val="20"/>
                <w:szCs w:val="20"/>
              </w:rPr>
              <w:t>MgA.</w:t>
            </w:r>
          </w:p>
        </w:tc>
      </w:tr>
      <w:tr w:rsidR="00BE3875" w14:paraId="5B24CC1C" w14:textId="77777777" w:rsidTr="005E7D8E">
        <w:tc>
          <w:tcPr>
            <w:tcW w:w="2518" w:type="dxa"/>
            <w:shd w:val="clear" w:color="auto" w:fill="F7CAAC"/>
          </w:tcPr>
          <w:p w14:paraId="78B784CC" w14:textId="77777777" w:rsidR="00BE3875" w:rsidRPr="00BE3875" w:rsidRDefault="00BE3875" w:rsidP="005C2183">
            <w:pPr>
              <w:jc w:val="both"/>
              <w:rPr>
                <w:b/>
                <w:sz w:val="20"/>
                <w:szCs w:val="20"/>
              </w:rPr>
            </w:pPr>
            <w:r w:rsidRPr="00BE3875">
              <w:rPr>
                <w:b/>
                <w:sz w:val="20"/>
                <w:szCs w:val="20"/>
              </w:rPr>
              <w:t>Rok narození</w:t>
            </w:r>
          </w:p>
        </w:tc>
        <w:tc>
          <w:tcPr>
            <w:tcW w:w="829" w:type="dxa"/>
            <w:gridSpan w:val="2"/>
          </w:tcPr>
          <w:p w14:paraId="336E7108" w14:textId="77777777" w:rsidR="00BE3875" w:rsidRPr="00BE3875" w:rsidRDefault="00BE3875" w:rsidP="005C2183">
            <w:pPr>
              <w:jc w:val="both"/>
              <w:rPr>
                <w:sz w:val="20"/>
                <w:szCs w:val="20"/>
              </w:rPr>
            </w:pPr>
            <w:r w:rsidRPr="00BE3875">
              <w:rPr>
                <w:sz w:val="20"/>
                <w:szCs w:val="20"/>
              </w:rPr>
              <w:t>1989</w:t>
            </w:r>
          </w:p>
        </w:tc>
        <w:tc>
          <w:tcPr>
            <w:tcW w:w="1721" w:type="dxa"/>
            <w:shd w:val="clear" w:color="auto" w:fill="F7CAAC"/>
          </w:tcPr>
          <w:p w14:paraId="2EF3218A" w14:textId="77777777" w:rsidR="00BE3875" w:rsidRPr="00BE3875" w:rsidRDefault="00BE3875" w:rsidP="005C2183">
            <w:pPr>
              <w:jc w:val="both"/>
              <w:rPr>
                <w:b/>
                <w:sz w:val="20"/>
                <w:szCs w:val="20"/>
              </w:rPr>
            </w:pPr>
            <w:r w:rsidRPr="00BE3875">
              <w:rPr>
                <w:b/>
                <w:sz w:val="20"/>
                <w:szCs w:val="20"/>
              </w:rPr>
              <w:t>typ vztahu k VŠ</w:t>
            </w:r>
          </w:p>
        </w:tc>
        <w:tc>
          <w:tcPr>
            <w:tcW w:w="992" w:type="dxa"/>
            <w:gridSpan w:val="4"/>
          </w:tcPr>
          <w:p w14:paraId="405A789C" w14:textId="77777777" w:rsidR="00BE3875" w:rsidRPr="00BE3875" w:rsidRDefault="00BE3875" w:rsidP="005C2183">
            <w:pPr>
              <w:jc w:val="both"/>
              <w:rPr>
                <w:sz w:val="20"/>
                <w:szCs w:val="20"/>
              </w:rPr>
            </w:pPr>
            <w:r w:rsidRPr="00BE3875">
              <w:rPr>
                <w:sz w:val="20"/>
                <w:szCs w:val="20"/>
              </w:rPr>
              <w:t>pp</w:t>
            </w:r>
          </w:p>
        </w:tc>
        <w:tc>
          <w:tcPr>
            <w:tcW w:w="919" w:type="dxa"/>
            <w:shd w:val="clear" w:color="auto" w:fill="F7CAAC"/>
          </w:tcPr>
          <w:p w14:paraId="69D1CB77" w14:textId="77777777" w:rsidR="00BE3875" w:rsidRPr="00BE3875" w:rsidRDefault="00BE3875" w:rsidP="005C2183">
            <w:pPr>
              <w:jc w:val="both"/>
              <w:rPr>
                <w:b/>
                <w:sz w:val="20"/>
                <w:szCs w:val="20"/>
              </w:rPr>
            </w:pPr>
            <w:r w:rsidRPr="00BE3875">
              <w:rPr>
                <w:b/>
                <w:sz w:val="20"/>
                <w:szCs w:val="20"/>
              </w:rPr>
              <w:t>rozsah</w:t>
            </w:r>
          </w:p>
        </w:tc>
        <w:tc>
          <w:tcPr>
            <w:tcW w:w="784" w:type="dxa"/>
            <w:gridSpan w:val="2"/>
          </w:tcPr>
          <w:p w14:paraId="3077896B" w14:textId="77777777" w:rsidR="00BE3875" w:rsidRPr="00BE3875" w:rsidRDefault="00BE3875" w:rsidP="005C2183">
            <w:pPr>
              <w:jc w:val="both"/>
              <w:rPr>
                <w:sz w:val="20"/>
                <w:szCs w:val="20"/>
              </w:rPr>
            </w:pPr>
            <w:proofErr w:type="gramStart"/>
            <w:r w:rsidRPr="00BE3875">
              <w:rPr>
                <w:sz w:val="20"/>
                <w:szCs w:val="20"/>
              </w:rPr>
              <w:t>40h</w:t>
            </w:r>
            <w:proofErr w:type="gramEnd"/>
            <w:r w:rsidRPr="00BE3875">
              <w:rPr>
                <w:sz w:val="20"/>
                <w:szCs w:val="20"/>
              </w:rPr>
              <w:t>/t</w:t>
            </w:r>
          </w:p>
        </w:tc>
        <w:tc>
          <w:tcPr>
            <w:tcW w:w="492" w:type="dxa"/>
            <w:gridSpan w:val="2"/>
            <w:shd w:val="clear" w:color="auto" w:fill="F7CAAC"/>
          </w:tcPr>
          <w:p w14:paraId="74DFAB01" w14:textId="77777777" w:rsidR="00BE3875" w:rsidRPr="00BE3875" w:rsidRDefault="00BE3875" w:rsidP="005C2183">
            <w:pPr>
              <w:jc w:val="both"/>
              <w:rPr>
                <w:b/>
                <w:sz w:val="20"/>
                <w:szCs w:val="20"/>
              </w:rPr>
            </w:pPr>
            <w:r w:rsidRPr="00BE3875">
              <w:rPr>
                <w:b/>
                <w:sz w:val="20"/>
                <w:szCs w:val="20"/>
              </w:rPr>
              <w:t>do kdy</w:t>
            </w:r>
          </w:p>
        </w:tc>
        <w:tc>
          <w:tcPr>
            <w:tcW w:w="1604" w:type="dxa"/>
            <w:gridSpan w:val="2"/>
          </w:tcPr>
          <w:p w14:paraId="43B03D19" w14:textId="6D174F9A" w:rsidR="00BE3875" w:rsidRPr="00BE3875" w:rsidRDefault="00173FE6" w:rsidP="005C2183">
            <w:pPr>
              <w:jc w:val="both"/>
              <w:rPr>
                <w:sz w:val="20"/>
                <w:szCs w:val="20"/>
              </w:rPr>
            </w:pPr>
            <w:r>
              <w:rPr>
                <w:sz w:val="20"/>
                <w:szCs w:val="20"/>
              </w:rPr>
              <w:t>07/</w:t>
            </w:r>
            <w:r w:rsidR="00BE238E" w:rsidRPr="00BE3875">
              <w:rPr>
                <w:sz w:val="20"/>
                <w:szCs w:val="20"/>
              </w:rPr>
              <w:t>2025</w:t>
            </w:r>
          </w:p>
        </w:tc>
      </w:tr>
      <w:tr w:rsidR="00BE3875" w14:paraId="3C663159" w14:textId="77777777" w:rsidTr="005E7D8E">
        <w:tc>
          <w:tcPr>
            <w:tcW w:w="5068" w:type="dxa"/>
            <w:gridSpan w:val="4"/>
            <w:shd w:val="clear" w:color="auto" w:fill="F7CAAC"/>
          </w:tcPr>
          <w:p w14:paraId="2DB73AD2" w14:textId="77777777" w:rsidR="00BE3875" w:rsidRPr="00BE3875" w:rsidRDefault="00BE3875" w:rsidP="005C2183">
            <w:pPr>
              <w:jc w:val="both"/>
              <w:rPr>
                <w:b/>
                <w:sz w:val="20"/>
                <w:szCs w:val="20"/>
              </w:rPr>
            </w:pPr>
            <w:r w:rsidRPr="00BE3875">
              <w:rPr>
                <w:b/>
                <w:sz w:val="20"/>
                <w:szCs w:val="20"/>
              </w:rPr>
              <w:t>Typ vztahu na součásti VŠ, která uskutečňuje st. program</w:t>
            </w:r>
          </w:p>
        </w:tc>
        <w:tc>
          <w:tcPr>
            <w:tcW w:w="992" w:type="dxa"/>
            <w:gridSpan w:val="4"/>
          </w:tcPr>
          <w:p w14:paraId="69584C4C" w14:textId="77777777" w:rsidR="00BE3875" w:rsidRPr="00BE3875" w:rsidRDefault="00BE3875" w:rsidP="005C2183">
            <w:pPr>
              <w:jc w:val="both"/>
              <w:rPr>
                <w:sz w:val="20"/>
                <w:szCs w:val="20"/>
              </w:rPr>
            </w:pPr>
            <w:r w:rsidRPr="00BE3875">
              <w:rPr>
                <w:sz w:val="20"/>
                <w:szCs w:val="20"/>
              </w:rPr>
              <w:t>pp</w:t>
            </w:r>
          </w:p>
        </w:tc>
        <w:tc>
          <w:tcPr>
            <w:tcW w:w="919" w:type="dxa"/>
            <w:shd w:val="clear" w:color="auto" w:fill="F7CAAC"/>
          </w:tcPr>
          <w:p w14:paraId="7B7400C8" w14:textId="77777777" w:rsidR="00BE3875" w:rsidRPr="00BE3875" w:rsidRDefault="00BE3875" w:rsidP="005C2183">
            <w:pPr>
              <w:jc w:val="both"/>
              <w:rPr>
                <w:b/>
                <w:sz w:val="20"/>
                <w:szCs w:val="20"/>
              </w:rPr>
            </w:pPr>
            <w:r w:rsidRPr="00BE3875">
              <w:rPr>
                <w:b/>
                <w:sz w:val="20"/>
                <w:szCs w:val="20"/>
              </w:rPr>
              <w:t>rozsah</w:t>
            </w:r>
          </w:p>
        </w:tc>
        <w:tc>
          <w:tcPr>
            <w:tcW w:w="784" w:type="dxa"/>
            <w:gridSpan w:val="2"/>
          </w:tcPr>
          <w:p w14:paraId="2C4EFE8E" w14:textId="77777777" w:rsidR="00BE3875" w:rsidRPr="00BE3875" w:rsidRDefault="00BE3875" w:rsidP="005C2183">
            <w:pPr>
              <w:jc w:val="both"/>
              <w:rPr>
                <w:sz w:val="20"/>
                <w:szCs w:val="20"/>
              </w:rPr>
            </w:pPr>
            <w:proofErr w:type="gramStart"/>
            <w:r w:rsidRPr="00BE3875">
              <w:rPr>
                <w:sz w:val="20"/>
                <w:szCs w:val="20"/>
              </w:rPr>
              <w:t>40h</w:t>
            </w:r>
            <w:proofErr w:type="gramEnd"/>
            <w:r w:rsidRPr="00BE3875">
              <w:rPr>
                <w:sz w:val="20"/>
                <w:szCs w:val="20"/>
              </w:rPr>
              <w:t>/t</w:t>
            </w:r>
          </w:p>
        </w:tc>
        <w:tc>
          <w:tcPr>
            <w:tcW w:w="492" w:type="dxa"/>
            <w:gridSpan w:val="2"/>
            <w:shd w:val="clear" w:color="auto" w:fill="F7CAAC"/>
          </w:tcPr>
          <w:p w14:paraId="6D8857D6" w14:textId="77777777" w:rsidR="00BE3875" w:rsidRPr="00BE3875" w:rsidRDefault="00BE3875" w:rsidP="005C2183">
            <w:pPr>
              <w:jc w:val="both"/>
              <w:rPr>
                <w:b/>
                <w:sz w:val="20"/>
                <w:szCs w:val="20"/>
              </w:rPr>
            </w:pPr>
            <w:r w:rsidRPr="00BE3875">
              <w:rPr>
                <w:b/>
                <w:sz w:val="20"/>
                <w:szCs w:val="20"/>
              </w:rPr>
              <w:t>do kdy</w:t>
            </w:r>
          </w:p>
        </w:tc>
        <w:tc>
          <w:tcPr>
            <w:tcW w:w="1604" w:type="dxa"/>
            <w:gridSpan w:val="2"/>
          </w:tcPr>
          <w:p w14:paraId="229EAD2C" w14:textId="3255AD86" w:rsidR="00BE3875" w:rsidRPr="00BE3875" w:rsidRDefault="00173FE6" w:rsidP="005C2183">
            <w:pPr>
              <w:jc w:val="both"/>
              <w:rPr>
                <w:sz w:val="20"/>
                <w:szCs w:val="20"/>
              </w:rPr>
            </w:pPr>
            <w:r>
              <w:rPr>
                <w:sz w:val="20"/>
                <w:szCs w:val="20"/>
              </w:rPr>
              <w:t>07/</w:t>
            </w:r>
            <w:r w:rsidR="00BE238E" w:rsidRPr="00BE3875">
              <w:rPr>
                <w:sz w:val="20"/>
                <w:szCs w:val="20"/>
              </w:rPr>
              <w:t>2025</w:t>
            </w:r>
          </w:p>
        </w:tc>
      </w:tr>
      <w:tr w:rsidR="00BE3875" w14:paraId="56344080" w14:textId="77777777" w:rsidTr="005C2183">
        <w:tc>
          <w:tcPr>
            <w:tcW w:w="6060" w:type="dxa"/>
            <w:gridSpan w:val="8"/>
            <w:shd w:val="clear" w:color="auto" w:fill="F7CAAC"/>
          </w:tcPr>
          <w:p w14:paraId="377FFE4C" w14:textId="77777777" w:rsidR="00BE3875" w:rsidRPr="00BE3875" w:rsidRDefault="00BE3875" w:rsidP="005C2183">
            <w:pPr>
              <w:jc w:val="both"/>
              <w:rPr>
                <w:sz w:val="20"/>
                <w:szCs w:val="20"/>
              </w:rPr>
            </w:pPr>
            <w:r w:rsidRPr="00BE3875">
              <w:rPr>
                <w:b/>
                <w:sz w:val="20"/>
                <w:szCs w:val="20"/>
              </w:rPr>
              <w:t>Další současná působení jako akademický pracovník na jiných VŠ</w:t>
            </w:r>
          </w:p>
        </w:tc>
        <w:tc>
          <w:tcPr>
            <w:tcW w:w="1703" w:type="dxa"/>
            <w:gridSpan w:val="3"/>
            <w:shd w:val="clear" w:color="auto" w:fill="F7CAAC"/>
          </w:tcPr>
          <w:p w14:paraId="444B70B7" w14:textId="77777777" w:rsidR="00BE3875" w:rsidRPr="00BE3875" w:rsidRDefault="00BE3875" w:rsidP="005C2183">
            <w:pPr>
              <w:jc w:val="both"/>
              <w:rPr>
                <w:b/>
                <w:sz w:val="20"/>
                <w:szCs w:val="20"/>
              </w:rPr>
            </w:pPr>
            <w:r w:rsidRPr="00BE3875">
              <w:rPr>
                <w:b/>
                <w:sz w:val="20"/>
                <w:szCs w:val="20"/>
              </w:rPr>
              <w:t xml:space="preserve">typ </w:t>
            </w:r>
            <w:proofErr w:type="spellStart"/>
            <w:r w:rsidRPr="00BE3875">
              <w:rPr>
                <w:b/>
                <w:sz w:val="20"/>
                <w:szCs w:val="20"/>
              </w:rPr>
              <w:t>prac</w:t>
            </w:r>
            <w:proofErr w:type="spellEnd"/>
            <w:r w:rsidRPr="00BE3875">
              <w:rPr>
                <w:b/>
                <w:sz w:val="20"/>
                <w:szCs w:val="20"/>
              </w:rPr>
              <w:t>. vztahu</w:t>
            </w:r>
          </w:p>
        </w:tc>
        <w:tc>
          <w:tcPr>
            <w:tcW w:w="2096" w:type="dxa"/>
            <w:gridSpan w:val="4"/>
            <w:shd w:val="clear" w:color="auto" w:fill="F7CAAC"/>
          </w:tcPr>
          <w:p w14:paraId="1D3004C8" w14:textId="77777777" w:rsidR="00BE3875" w:rsidRPr="00BE3875" w:rsidRDefault="00BE3875" w:rsidP="005C2183">
            <w:pPr>
              <w:jc w:val="both"/>
              <w:rPr>
                <w:b/>
                <w:sz w:val="20"/>
                <w:szCs w:val="20"/>
              </w:rPr>
            </w:pPr>
            <w:r w:rsidRPr="00BE3875">
              <w:rPr>
                <w:b/>
                <w:sz w:val="20"/>
                <w:szCs w:val="20"/>
              </w:rPr>
              <w:t>rozsah</w:t>
            </w:r>
          </w:p>
        </w:tc>
      </w:tr>
      <w:tr w:rsidR="00BE3875" w14:paraId="6E7BA7DC" w14:textId="77777777" w:rsidTr="005C2183">
        <w:tc>
          <w:tcPr>
            <w:tcW w:w="6060" w:type="dxa"/>
            <w:gridSpan w:val="8"/>
          </w:tcPr>
          <w:p w14:paraId="2D9B5228" w14:textId="77777777" w:rsidR="00BE3875" w:rsidRPr="00BE3875" w:rsidRDefault="00BE3875" w:rsidP="005C2183">
            <w:pPr>
              <w:jc w:val="both"/>
              <w:rPr>
                <w:sz w:val="20"/>
                <w:szCs w:val="20"/>
              </w:rPr>
            </w:pPr>
          </w:p>
        </w:tc>
        <w:tc>
          <w:tcPr>
            <w:tcW w:w="1703" w:type="dxa"/>
            <w:gridSpan w:val="3"/>
          </w:tcPr>
          <w:p w14:paraId="3AAB9256" w14:textId="77777777" w:rsidR="00BE3875" w:rsidRPr="00BE3875" w:rsidRDefault="00BE3875" w:rsidP="005C2183">
            <w:pPr>
              <w:jc w:val="both"/>
              <w:rPr>
                <w:sz w:val="20"/>
                <w:szCs w:val="20"/>
              </w:rPr>
            </w:pPr>
          </w:p>
        </w:tc>
        <w:tc>
          <w:tcPr>
            <w:tcW w:w="2096" w:type="dxa"/>
            <w:gridSpan w:val="4"/>
          </w:tcPr>
          <w:p w14:paraId="6319C3DC" w14:textId="77777777" w:rsidR="00BE3875" w:rsidRPr="00BE3875" w:rsidRDefault="00BE3875" w:rsidP="005C2183">
            <w:pPr>
              <w:jc w:val="both"/>
              <w:rPr>
                <w:sz w:val="20"/>
                <w:szCs w:val="20"/>
              </w:rPr>
            </w:pPr>
          </w:p>
        </w:tc>
      </w:tr>
      <w:tr w:rsidR="00BE3875" w14:paraId="4D51D1FC" w14:textId="77777777" w:rsidTr="005C2183">
        <w:tc>
          <w:tcPr>
            <w:tcW w:w="9859" w:type="dxa"/>
            <w:gridSpan w:val="15"/>
            <w:shd w:val="clear" w:color="auto" w:fill="F7CAAC"/>
          </w:tcPr>
          <w:p w14:paraId="0F01A634" w14:textId="77777777" w:rsidR="00BE3875" w:rsidRPr="00BE3875" w:rsidRDefault="00BE3875" w:rsidP="005C2183">
            <w:pPr>
              <w:jc w:val="both"/>
              <w:rPr>
                <w:sz w:val="20"/>
                <w:szCs w:val="20"/>
              </w:rPr>
            </w:pPr>
            <w:r w:rsidRPr="00BE3875">
              <w:rPr>
                <w:b/>
                <w:sz w:val="20"/>
                <w:szCs w:val="20"/>
              </w:rPr>
              <w:t>Předměty příslušného studijního programu a způsob zapojení do jejich výuky, příp. další zapojení do uskutečňování studijního programu</w:t>
            </w:r>
          </w:p>
        </w:tc>
      </w:tr>
      <w:tr w:rsidR="00BE3875" w14:paraId="52C6A902" w14:textId="77777777" w:rsidTr="0033264B">
        <w:trPr>
          <w:trHeight w:val="934"/>
        </w:trPr>
        <w:tc>
          <w:tcPr>
            <w:tcW w:w="9859" w:type="dxa"/>
            <w:gridSpan w:val="15"/>
            <w:tcBorders>
              <w:top w:val="nil"/>
            </w:tcBorders>
          </w:tcPr>
          <w:p w14:paraId="56F19A1F" w14:textId="6B73B6BA" w:rsidR="00BE3875" w:rsidRPr="00BE3875" w:rsidRDefault="00BE3875" w:rsidP="005C2183">
            <w:pPr>
              <w:jc w:val="both"/>
              <w:rPr>
                <w:sz w:val="20"/>
                <w:szCs w:val="20"/>
              </w:rPr>
            </w:pPr>
            <w:r w:rsidRPr="00BE3875">
              <w:rPr>
                <w:sz w:val="20"/>
                <w:szCs w:val="20"/>
              </w:rPr>
              <w:t>Kresba 1-4 (cvičící</w:t>
            </w:r>
            <w:r w:rsidR="00A71F7A">
              <w:rPr>
                <w:sz w:val="20"/>
                <w:szCs w:val="20"/>
              </w:rPr>
              <w:t>,</w:t>
            </w:r>
            <w:r w:rsidR="00A71F7A" w:rsidRPr="00BE3875">
              <w:rPr>
                <w:sz w:val="20"/>
                <w:szCs w:val="20"/>
              </w:rPr>
              <w:t xml:space="preserve"> garant</w:t>
            </w:r>
            <w:r w:rsidR="00A71F7A">
              <w:rPr>
                <w:sz w:val="20"/>
                <w:szCs w:val="20"/>
              </w:rPr>
              <w:t xml:space="preserve"> předmětu</w:t>
            </w:r>
            <w:r w:rsidRPr="00BE3875">
              <w:rPr>
                <w:sz w:val="20"/>
                <w:szCs w:val="20"/>
              </w:rPr>
              <w:t>)</w:t>
            </w:r>
          </w:p>
          <w:p w14:paraId="0DB26E7B" w14:textId="719C82BB" w:rsidR="00BE3875" w:rsidRPr="00BE3875" w:rsidRDefault="00BE3875" w:rsidP="005C2183">
            <w:pPr>
              <w:jc w:val="both"/>
              <w:rPr>
                <w:sz w:val="20"/>
                <w:szCs w:val="20"/>
              </w:rPr>
            </w:pPr>
            <w:r w:rsidRPr="00BE3875">
              <w:rPr>
                <w:sz w:val="20"/>
                <w:szCs w:val="20"/>
              </w:rPr>
              <w:t>Filmová řeč animovaného filmu 1,2 (vede seminář</w:t>
            </w:r>
            <w:r w:rsidR="00A71F7A">
              <w:rPr>
                <w:sz w:val="20"/>
                <w:szCs w:val="20"/>
              </w:rPr>
              <w:t>, garant předmětu</w:t>
            </w:r>
            <w:r w:rsidRPr="00BE3875">
              <w:rPr>
                <w:sz w:val="20"/>
                <w:szCs w:val="20"/>
              </w:rPr>
              <w:t>)</w:t>
            </w:r>
          </w:p>
          <w:p w14:paraId="114528A6" w14:textId="2E23E473" w:rsidR="00BE3875" w:rsidRPr="00BE3875" w:rsidRDefault="00BE3875" w:rsidP="005C2183">
            <w:pPr>
              <w:jc w:val="both"/>
              <w:rPr>
                <w:sz w:val="20"/>
                <w:szCs w:val="20"/>
              </w:rPr>
            </w:pPr>
            <w:r w:rsidRPr="00BE3875">
              <w:rPr>
                <w:sz w:val="20"/>
                <w:szCs w:val="20"/>
              </w:rPr>
              <w:t>Plenér 2-4 (cvičící</w:t>
            </w:r>
            <w:r w:rsidR="000B6E61">
              <w:rPr>
                <w:sz w:val="20"/>
                <w:szCs w:val="20"/>
              </w:rPr>
              <w:t>, garant předmětu</w:t>
            </w:r>
            <w:r w:rsidRPr="00BE3875">
              <w:rPr>
                <w:sz w:val="20"/>
                <w:szCs w:val="20"/>
              </w:rPr>
              <w:t>)</w:t>
            </w:r>
          </w:p>
          <w:p w14:paraId="0004CA04" w14:textId="3859B2C8" w:rsidR="00BE3875" w:rsidRPr="00BE3875" w:rsidRDefault="00BE3875" w:rsidP="005C2183">
            <w:pPr>
              <w:jc w:val="both"/>
              <w:rPr>
                <w:sz w:val="20"/>
                <w:szCs w:val="20"/>
              </w:rPr>
            </w:pPr>
            <w:r w:rsidRPr="00BE3875">
              <w:rPr>
                <w:sz w:val="20"/>
                <w:szCs w:val="20"/>
              </w:rPr>
              <w:t>Preprodukce bakalářského projektu (cvičící)</w:t>
            </w:r>
          </w:p>
        </w:tc>
      </w:tr>
      <w:tr w:rsidR="00BE3875" w14:paraId="24D0FC3E" w14:textId="77777777" w:rsidTr="005C2183">
        <w:trPr>
          <w:trHeight w:val="340"/>
        </w:trPr>
        <w:tc>
          <w:tcPr>
            <w:tcW w:w="9859" w:type="dxa"/>
            <w:gridSpan w:val="15"/>
            <w:tcBorders>
              <w:top w:val="nil"/>
            </w:tcBorders>
            <w:shd w:val="clear" w:color="auto" w:fill="FBD4B4" w:themeFill="accent6" w:themeFillTint="66"/>
          </w:tcPr>
          <w:p w14:paraId="2A4E9C5A" w14:textId="77777777" w:rsidR="00BE3875" w:rsidRPr="00BE3875" w:rsidRDefault="00BE3875" w:rsidP="005C2183">
            <w:pPr>
              <w:jc w:val="both"/>
              <w:rPr>
                <w:b/>
                <w:sz w:val="20"/>
                <w:szCs w:val="20"/>
              </w:rPr>
            </w:pPr>
            <w:r w:rsidRPr="00BE3875">
              <w:rPr>
                <w:b/>
                <w:sz w:val="20"/>
                <w:szCs w:val="20"/>
              </w:rPr>
              <w:t>Zapojení do výuky v dalších studijních programech na téže vysoké škole (pouze u garantů ZT a PZ předmětů)</w:t>
            </w:r>
          </w:p>
        </w:tc>
      </w:tr>
      <w:tr w:rsidR="00BE3875" w14:paraId="6578F5A8" w14:textId="77777777" w:rsidTr="003420DB">
        <w:trPr>
          <w:trHeight w:val="340"/>
        </w:trPr>
        <w:tc>
          <w:tcPr>
            <w:tcW w:w="2802" w:type="dxa"/>
            <w:gridSpan w:val="2"/>
            <w:tcBorders>
              <w:top w:val="nil"/>
            </w:tcBorders>
          </w:tcPr>
          <w:p w14:paraId="00699E4F" w14:textId="77777777" w:rsidR="00BE3875" w:rsidRPr="00BE3875" w:rsidRDefault="00BE3875" w:rsidP="0057322F">
            <w:pPr>
              <w:rPr>
                <w:b/>
                <w:sz w:val="20"/>
                <w:szCs w:val="20"/>
              </w:rPr>
            </w:pPr>
            <w:r w:rsidRPr="00BE3875">
              <w:rPr>
                <w:b/>
                <w:sz w:val="20"/>
                <w:szCs w:val="20"/>
              </w:rPr>
              <w:t>Název studijního předmětu</w:t>
            </w:r>
          </w:p>
        </w:tc>
        <w:tc>
          <w:tcPr>
            <w:tcW w:w="2409" w:type="dxa"/>
            <w:gridSpan w:val="3"/>
            <w:tcBorders>
              <w:top w:val="nil"/>
            </w:tcBorders>
          </w:tcPr>
          <w:p w14:paraId="6EEAF09F" w14:textId="77777777" w:rsidR="00BE3875" w:rsidRPr="00BE3875" w:rsidRDefault="00BE3875" w:rsidP="0057322F">
            <w:pPr>
              <w:rPr>
                <w:b/>
                <w:sz w:val="20"/>
                <w:szCs w:val="20"/>
              </w:rPr>
            </w:pPr>
            <w:r w:rsidRPr="00BE3875">
              <w:rPr>
                <w:b/>
                <w:sz w:val="20"/>
                <w:szCs w:val="20"/>
              </w:rPr>
              <w:t>Název studijního programu</w:t>
            </w:r>
          </w:p>
        </w:tc>
        <w:tc>
          <w:tcPr>
            <w:tcW w:w="776" w:type="dxa"/>
            <w:gridSpan w:val="2"/>
            <w:tcBorders>
              <w:top w:val="nil"/>
            </w:tcBorders>
          </w:tcPr>
          <w:p w14:paraId="461DFF3F" w14:textId="77777777" w:rsidR="00BE3875" w:rsidRPr="00BE3875" w:rsidRDefault="00BE3875" w:rsidP="0057322F">
            <w:pPr>
              <w:rPr>
                <w:b/>
                <w:sz w:val="20"/>
                <w:szCs w:val="20"/>
              </w:rPr>
            </w:pPr>
            <w:r w:rsidRPr="00BE3875">
              <w:rPr>
                <w:b/>
                <w:sz w:val="20"/>
                <w:szCs w:val="20"/>
              </w:rPr>
              <w:t>Sem.</w:t>
            </w:r>
          </w:p>
        </w:tc>
        <w:tc>
          <w:tcPr>
            <w:tcW w:w="2126" w:type="dxa"/>
            <w:gridSpan w:val="5"/>
            <w:tcBorders>
              <w:top w:val="nil"/>
            </w:tcBorders>
          </w:tcPr>
          <w:p w14:paraId="07D5E2F1" w14:textId="77777777" w:rsidR="00BE3875" w:rsidRPr="00BE3875" w:rsidRDefault="00BE3875" w:rsidP="0057322F">
            <w:pPr>
              <w:rPr>
                <w:b/>
                <w:sz w:val="20"/>
                <w:szCs w:val="20"/>
              </w:rPr>
            </w:pPr>
            <w:r w:rsidRPr="00BE3875">
              <w:rPr>
                <w:b/>
                <w:sz w:val="20"/>
                <w:szCs w:val="20"/>
              </w:rPr>
              <w:t>Role ve výuce daného předmětu</w:t>
            </w:r>
          </w:p>
        </w:tc>
        <w:tc>
          <w:tcPr>
            <w:tcW w:w="1746" w:type="dxa"/>
            <w:gridSpan w:val="3"/>
            <w:tcBorders>
              <w:top w:val="nil"/>
            </w:tcBorders>
          </w:tcPr>
          <w:p w14:paraId="336FDCDE" w14:textId="77777777" w:rsidR="00BE3875" w:rsidRPr="00BE3875" w:rsidRDefault="00BE3875" w:rsidP="0057322F">
            <w:pPr>
              <w:rPr>
                <w:b/>
                <w:sz w:val="20"/>
                <w:szCs w:val="20"/>
              </w:rPr>
            </w:pPr>
            <w:r w:rsidRPr="00BE3875">
              <w:rPr>
                <w:b/>
                <w:sz w:val="20"/>
                <w:szCs w:val="20"/>
              </w:rPr>
              <w:t>(</w:t>
            </w:r>
            <w:r w:rsidRPr="00BE3875">
              <w:rPr>
                <w:b/>
                <w:i/>
                <w:iCs/>
                <w:sz w:val="20"/>
                <w:szCs w:val="20"/>
              </w:rPr>
              <w:t>nepovinný údaj</w:t>
            </w:r>
            <w:r w:rsidRPr="00BE3875">
              <w:rPr>
                <w:b/>
                <w:sz w:val="20"/>
                <w:szCs w:val="20"/>
              </w:rPr>
              <w:t>) Počet hodin za semestr</w:t>
            </w:r>
          </w:p>
        </w:tc>
      </w:tr>
      <w:tr w:rsidR="00BE3875" w14:paraId="56DF43B7" w14:textId="77777777" w:rsidTr="003420DB">
        <w:trPr>
          <w:trHeight w:val="285"/>
        </w:trPr>
        <w:tc>
          <w:tcPr>
            <w:tcW w:w="2802" w:type="dxa"/>
            <w:gridSpan w:val="2"/>
            <w:tcBorders>
              <w:top w:val="nil"/>
            </w:tcBorders>
          </w:tcPr>
          <w:p w14:paraId="6C751308" w14:textId="70127F0C" w:rsidR="00BE3875" w:rsidRPr="00BE3875" w:rsidRDefault="00BE3875" w:rsidP="0057322F">
            <w:pPr>
              <w:rPr>
                <w:color w:val="FF0000"/>
                <w:sz w:val="20"/>
                <w:szCs w:val="20"/>
              </w:rPr>
            </w:pPr>
            <w:r w:rsidRPr="00BE3875">
              <w:rPr>
                <w:sz w:val="20"/>
                <w:szCs w:val="20"/>
              </w:rPr>
              <w:t>Režie animovaného filmu 1</w:t>
            </w:r>
            <w:r w:rsidR="003420DB">
              <w:rPr>
                <w:sz w:val="20"/>
                <w:szCs w:val="20"/>
              </w:rPr>
              <w:t>, 2</w:t>
            </w:r>
          </w:p>
        </w:tc>
        <w:tc>
          <w:tcPr>
            <w:tcW w:w="2409" w:type="dxa"/>
            <w:gridSpan w:val="3"/>
            <w:tcBorders>
              <w:top w:val="nil"/>
            </w:tcBorders>
          </w:tcPr>
          <w:p w14:paraId="6268146A" w14:textId="77777777" w:rsidR="00BE3875" w:rsidRPr="00BE3875" w:rsidRDefault="00BE3875" w:rsidP="0057322F">
            <w:pPr>
              <w:rPr>
                <w:sz w:val="20"/>
                <w:szCs w:val="20"/>
              </w:rPr>
            </w:pPr>
            <w:r w:rsidRPr="00BE3875">
              <w:rPr>
                <w:sz w:val="20"/>
                <w:szCs w:val="20"/>
              </w:rPr>
              <w:t>Animovaná tvorba (NMSP)</w:t>
            </w:r>
          </w:p>
        </w:tc>
        <w:tc>
          <w:tcPr>
            <w:tcW w:w="776" w:type="dxa"/>
            <w:gridSpan w:val="2"/>
            <w:tcBorders>
              <w:top w:val="nil"/>
            </w:tcBorders>
          </w:tcPr>
          <w:p w14:paraId="4DE3FFBF" w14:textId="6B344D10" w:rsidR="00BE3875" w:rsidRPr="00BE3875" w:rsidRDefault="00BE3875" w:rsidP="0057322F">
            <w:pPr>
              <w:rPr>
                <w:sz w:val="20"/>
                <w:szCs w:val="20"/>
              </w:rPr>
            </w:pPr>
            <w:r w:rsidRPr="00BE3875">
              <w:rPr>
                <w:sz w:val="20"/>
                <w:szCs w:val="20"/>
              </w:rPr>
              <w:t>ZS</w:t>
            </w:r>
            <w:r w:rsidR="003420DB">
              <w:rPr>
                <w:sz w:val="20"/>
                <w:szCs w:val="20"/>
              </w:rPr>
              <w:t>/LS</w:t>
            </w:r>
          </w:p>
        </w:tc>
        <w:tc>
          <w:tcPr>
            <w:tcW w:w="2126" w:type="dxa"/>
            <w:gridSpan w:val="5"/>
            <w:tcBorders>
              <w:top w:val="nil"/>
            </w:tcBorders>
          </w:tcPr>
          <w:p w14:paraId="3ED7290A" w14:textId="0EDB866D" w:rsidR="00BE3875" w:rsidRPr="00BE3875" w:rsidRDefault="00BE3875" w:rsidP="0057322F">
            <w:pPr>
              <w:rPr>
                <w:color w:val="FF0000"/>
                <w:sz w:val="20"/>
                <w:szCs w:val="20"/>
              </w:rPr>
            </w:pPr>
            <w:r w:rsidRPr="00BE3875">
              <w:rPr>
                <w:sz w:val="20"/>
                <w:szCs w:val="20"/>
              </w:rPr>
              <w:t>cvičící</w:t>
            </w:r>
            <w:r w:rsidR="00955792">
              <w:rPr>
                <w:sz w:val="20"/>
                <w:szCs w:val="20"/>
              </w:rPr>
              <w:t>, g</w:t>
            </w:r>
            <w:r w:rsidR="00955792" w:rsidRPr="00BE3875">
              <w:rPr>
                <w:sz w:val="20"/>
                <w:szCs w:val="20"/>
              </w:rPr>
              <w:t>arant</w:t>
            </w:r>
            <w:r w:rsidR="00955792">
              <w:rPr>
                <w:sz w:val="20"/>
                <w:szCs w:val="20"/>
              </w:rPr>
              <w:t xml:space="preserve"> předmětu</w:t>
            </w:r>
          </w:p>
        </w:tc>
        <w:tc>
          <w:tcPr>
            <w:tcW w:w="1746" w:type="dxa"/>
            <w:gridSpan w:val="3"/>
            <w:tcBorders>
              <w:top w:val="nil"/>
            </w:tcBorders>
          </w:tcPr>
          <w:p w14:paraId="5F4E38A0" w14:textId="77777777" w:rsidR="00BE3875" w:rsidRPr="00BE3875" w:rsidRDefault="00BE3875" w:rsidP="0057322F">
            <w:pPr>
              <w:rPr>
                <w:color w:val="FF0000"/>
                <w:sz w:val="20"/>
                <w:szCs w:val="20"/>
              </w:rPr>
            </w:pPr>
          </w:p>
        </w:tc>
      </w:tr>
      <w:tr w:rsidR="00BE3875" w14:paraId="17313DED" w14:textId="77777777" w:rsidTr="003420DB">
        <w:trPr>
          <w:trHeight w:val="284"/>
        </w:trPr>
        <w:tc>
          <w:tcPr>
            <w:tcW w:w="2802" w:type="dxa"/>
            <w:gridSpan w:val="2"/>
            <w:tcBorders>
              <w:top w:val="nil"/>
            </w:tcBorders>
          </w:tcPr>
          <w:p w14:paraId="59057291" w14:textId="77777777" w:rsidR="00BE3875" w:rsidRPr="00BE3875" w:rsidRDefault="00BE3875" w:rsidP="0057322F">
            <w:pPr>
              <w:rPr>
                <w:color w:val="FF0000"/>
                <w:sz w:val="20"/>
                <w:szCs w:val="20"/>
              </w:rPr>
            </w:pPr>
            <w:r w:rsidRPr="00BE3875">
              <w:rPr>
                <w:sz w:val="20"/>
                <w:szCs w:val="20"/>
              </w:rPr>
              <w:t>Preprodukce diplomového filmu</w:t>
            </w:r>
          </w:p>
        </w:tc>
        <w:tc>
          <w:tcPr>
            <w:tcW w:w="2409" w:type="dxa"/>
            <w:gridSpan w:val="3"/>
            <w:tcBorders>
              <w:top w:val="nil"/>
            </w:tcBorders>
          </w:tcPr>
          <w:p w14:paraId="410917FE" w14:textId="77777777" w:rsidR="00BE3875" w:rsidRPr="00BE3875" w:rsidRDefault="00BE3875" w:rsidP="0057322F">
            <w:pPr>
              <w:rPr>
                <w:color w:val="FF0000"/>
                <w:sz w:val="20"/>
                <w:szCs w:val="20"/>
              </w:rPr>
            </w:pPr>
            <w:r w:rsidRPr="00BE3875">
              <w:rPr>
                <w:sz w:val="20"/>
                <w:szCs w:val="20"/>
              </w:rPr>
              <w:t>Animovaná tvorba (NMSP)</w:t>
            </w:r>
          </w:p>
        </w:tc>
        <w:tc>
          <w:tcPr>
            <w:tcW w:w="776" w:type="dxa"/>
            <w:gridSpan w:val="2"/>
            <w:tcBorders>
              <w:top w:val="nil"/>
            </w:tcBorders>
          </w:tcPr>
          <w:p w14:paraId="14EA33A8" w14:textId="77777777" w:rsidR="00BE3875" w:rsidRPr="00BE3875" w:rsidRDefault="00BE3875" w:rsidP="0057322F">
            <w:pPr>
              <w:rPr>
                <w:sz w:val="20"/>
                <w:szCs w:val="20"/>
              </w:rPr>
            </w:pPr>
            <w:r w:rsidRPr="00BE3875">
              <w:rPr>
                <w:sz w:val="20"/>
                <w:szCs w:val="20"/>
              </w:rPr>
              <w:t>1 LS</w:t>
            </w:r>
          </w:p>
        </w:tc>
        <w:tc>
          <w:tcPr>
            <w:tcW w:w="2126" w:type="dxa"/>
            <w:gridSpan w:val="5"/>
            <w:tcBorders>
              <w:top w:val="nil"/>
            </w:tcBorders>
          </w:tcPr>
          <w:p w14:paraId="77CC7956" w14:textId="2CF9D74F" w:rsidR="00BE3875" w:rsidRPr="00BE3875" w:rsidRDefault="00BE3875" w:rsidP="0057322F">
            <w:pPr>
              <w:rPr>
                <w:sz w:val="20"/>
                <w:szCs w:val="20"/>
              </w:rPr>
            </w:pPr>
            <w:r w:rsidRPr="00BE3875">
              <w:rPr>
                <w:sz w:val="20"/>
                <w:szCs w:val="20"/>
              </w:rPr>
              <w:t>cvičící</w:t>
            </w:r>
            <w:r w:rsidR="00955792">
              <w:rPr>
                <w:sz w:val="20"/>
                <w:szCs w:val="20"/>
              </w:rPr>
              <w:t>, g</w:t>
            </w:r>
            <w:r w:rsidR="00955792" w:rsidRPr="00BE3875">
              <w:rPr>
                <w:sz w:val="20"/>
                <w:szCs w:val="20"/>
              </w:rPr>
              <w:t>arant</w:t>
            </w:r>
            <w:r w:rsidR="00955792">
              <w:rPr>
                <w:sz w:val="20"/>
                <w:szCs w:val="20"/>
              </w:rPr>
              <w:t xml:space="preserve"> předmětu</w:t>
            </w:r>
          </w:p>
        </w:tc>
        <w:tc>
          <w:tcPr>
            <w:tcW w:w="1746" w:type="dxa"/>
            <w:gridSpan w:val="3"/>
            <w:tcBorders>
              <w:top w:val="nil"/>
            </w:tcBorders>
          </w:tcPr>
          <w:p w14:paraId="7A57D91E" w14:textId="77777777" w:rsidR="00BE3875" w:rsidRPr="00BE3875" w:rsidRDefault="00BE3875" w:rsidP="0057322F">
            <w:pPr>
              <w:rPr>
                <w:color w:val="FF0000"/>
                <w:sz w:val="20"/>
                <w:szCs w:val="20"/>
              </w:rPr>
            </w:pPr>
          </w:p>
        </w:tc>
      </w:tr>
      <w:tr w:rsidR="00BE3875" w14:paraId="1BB53C4E" w14:textId="77777777" w:rsidTr="003420DB">
        <w:trPr>
          <w:trHeight w:val="284"/>
        </w:trPr>
        <w:tc>
          <w:tcPr>
            <w:tcW w:w="2802" w:type="dxa"/>
            <w:gridSpan w:val="2"/>
            <w:tcBorders>
              <w:top w:val="nil"/>
            </w:tcBorders>
          </w:tcPr>
          <w:p w14:paraId="7027C670" w14:textId="10392AF0" w:rsidR="00BE3875" w:rsidRPr="00BE3875" w:rsidRDefault="00BE3875" w:rsidP="0057322F">
            <w:pPr>
              <w:rPr>
                <w:color w:val="FF0000"/>
                <w:sz w:val="20"/>
                <w:szCs w:val="20"/>
              </w:rPr>
            </w:pPr>
            <w:r w:rsidRPr="00BE3875">
              <w:rPr>
                <w:sz w:val="20"/>
                <w:szCs w:val="20"/>
              </w:rPr>
              <w:t>Charakterová kresba 1</w:t>
            </w:r>
            <w:r w:rsidR="005E7D8E">
              <w:rPr>
                <w:sz w:val="20"/>
                <w:szCs w:val="20"/>
              </w:rPr>
              <w:t>, 2</w:t>
            </w:r>
          </w:p>
        </w:tc>
        <w:tc>
          <w:tcPr>
            <w:tcW w:w="2409" w:type="dxa"/>
            <w:gridSpan w:val="3"/>
            <w:tcBorders>
              <w:top w:val="nil"/>
            </w:tcBorders>
          </w:tcPr>
          <w:p w14:paraId="40F4B7B7" w14:textId="77777777" w:rsidR="00BE3875" w:rsidRPr="00BE3875" w:rsidRDefault="00BE3875" w:rsidP="0057322F">
            <w:pPr>
              <w:rPr>
                <w:color w:val="FF0000"/>
                <w:sz w:val="20"/>
                <w:szCs w:val="20"/>
              </w:rPr>
            </w:pPr>
            <w:r w:rsidRPr="00BE3875">
              <w:rPr>
                <w:sz w:val="20"/>
                <w:szCs w:val="20"/>
              </w:rPr>
              <w:t>Animovaná tvorba (NMSP)</w:t>
            </w:r>
          </w:p>
        </w:tc>
        <w:tc>
          <w:tcPr>
            <w:tcW w:w="776" w:type="dxa"/>
            <w:gridSpan w:val="2"/>
            <w:tcBorders>
              <w:top w:val="nil"/>
            </w:tcBorders>
          </w:tcPr>
          <w:p w14:paraId="0738B93B" w14:textId="1EA01594" w:rsidR="00BE3875" w:rsidRPr="00BE3875" w:rsidRDefault="00BE3875" w:rsidP="0057322F">
            <w:pPr>
              <w:rPr>
                <w:sz w:val="20"/>
                <w:szCs w:val="20"/>
              </w:rPr>
            </w:pPr>
            <w:r w:rsidRPr="00BE3875">
              <w:rPr>
                <w:sz w:val="20"/>
                <w:szCs w:val="20"/>
              </w:rPr>
              <w:t>ZS</w:t>
            </w:r>
            <w:r w:rsidR="005E7D8E">
              <w:rPr>
                <w:sz w:val="20"/>
                <w:szCs w:val="20"/>
              </w:rPr>
              <w:t>/LS</w:t>
            </w:r>
          </w:p>
        </w:tc>
        <w:tc>
          <w:tcPr>
            <w:tcW w:w="2126" w:type="dxa"/>
            <w:gridSpan w:val="5"/>
            <w:tcBorders>
              <w:top w:val="nil"/>
            </w:tcBorders>
          </w:tcPr>
          <w:p w14:paraId="2626C66E" w14:textId="73E779DD" w:rsidR="00BE3875" w:rsidRPr="00BE3875" w:rsidRDefault="00BE3875" w:rsidP="0057322F">
            <w:pPr>
              <w:rPr>
                <w:sz w:val="20"/>
                <w:szCs w:val="20"/>
              </w:rPr>
            </w:pPr>
            <w:r w:rsidRPr="00BE3875">
              <w:rPr>
                <w:sz w:val="20"/>
                <w:szCs w:val="20"/>
              </w:rPr>
              <w:t>cvičící</w:t>
            </w:r>
            <w:r w:rsidR="00955792">
              <w:rPr>
                <w:sz w:val="20"/>
                <w:szCs w:val="20"/>
              </w:rPr>
              <w:t>, g</w:t>
            </w:r>
            <w:r w:rsidR="00955792" w:rsidRPr="00BE3875">
              <w:rPr>
                <w:sz w:val="20"/>
                <w:szCs w:val="20"/>
              </w:rPr>
              <w:t>arant</w:t>
            </w:r>
            <w:r w:rsidR="00955792">
              <w:rPr>
                <w:sz w:val="20"/>
                <w:szCs w:val="20"/>
              </w:rPr>
              <w:t xml:space="preserve"> předmětu</w:t>
            </w:r>
          </w:p>
        </w:tc>
        <w:tc>
          <w:tcPr>
            <w:tcW w:w="1746" w:type="dxa"/>
            <w:gridSpan w:val="3"/>
            <w:tcBorders>
              <w:top w:val="nil"/>
            </w:tcBorders>
          </w:tcPr>
          <w:p w14:paraId="38973411" w14:textId="77777777" w:rsidR="00BE3875" w:rsidRPr="00BE3875" w:rsidRDefault="00BE3875" w:rsidP="0057322F">
            <w:pPr>
              <w:rPr>
                <w:color w:val="FF0000"/>
                <w:sz w:val="20"/>
                <w:szCs w:val="20"/>
              </w:rPr>
            </w:pPr>
          </w:p>
        </w:tc>
      </w:tr>
      <w:tr w:rsidR="00BE3875" w14:paraId="1E7D6BF1" w14:textId="77777777" w:rsidTr="005C2183">
        <w:tc>
          <w:tcPr>
            <w:tcW w:w="9859" w:type="dxa"/>
            <w:gridSpan w:val="15"/>
            <w:shd w:val="clear" w:color="auto" w:fill="F7CAAC"/>
          </w:tcPr>
          <w:p w14:paraId="0F71DECF" w14:textId="77777777" w:rsidR="00BE3875" w:rsidRPr="00BE3875" w:rsidRDefault="00BE3875" w:rsidP="005C2183">
            <w:pPr>
              <w:jc w:val="both"/>
              <w:rPr>
                <w:sz w:val="20"/>
                <w:szCs w:val="20"/>
              </w:rPr>
            </w:pPr>
            <w:r w:rsidRPr="00BE3875">
              <w:rPr>
                <w:b/>
                <w:sz w:val="20"/>
                <w:szCs w:val="20"/>
              </w:rPr>
              <w:t xml:space="preserve">Údaje o vzdělání na VŠ </w:t>
            </w:r>
          </w:p>
        </w:tc>
      </w:tr>
      <w:tr w:rsidR="00BE3875" w14:paraId="17EBD25B" w14:textId="77777777" w:rsidTr="00955792">
        <w:trPr>
          <w:trHeight w:val="188"/>
        </w:trPr>
        <w:tc>
          <w:tcPr>
            <w:tcW w:w="9859" w:type="dxa"/>
            <w:gridSpan w:val="15"/>
          </w:tcPr>
          <w:p w14:paraId="4CA2ADA1" w14:textId="5BBFDA9C" w:rsidR="00BE3875" w:rsidRPr="00BE3875" w:rsidRDefault="00BE3875" w:rsidP="005C2183">
            <w:pPr>
              <w:jc w:val="both"/>
              <w:rPr>
                <w:sz w:val="20"/>
                <w:szCs w:val="20"/>
              </w:rPr>
            </w:pPr>
            <w:r w:rsidRPr="00BE3875">
              <w:rPr>
                <w:sz w:val="20"/>
                <w:szCs w:val="20"/>
              </w:rPr>
              <w:t>2016: Univerzita Tomáše Bati ve Zlíně, Fakulta multimediálních komunikací, ateliér Animovan</w:t>
            </w:r>
            <w:r w:rsidR="00E01AF6">
              <w:rPr>
                <w:sz w:val="20"/>
                <w:szCs w:val="20"/>
              </w:rPr>
              <w:t>á</w:t>
            </w:r>
            <w:r w:rsidRPr="00BE3875">
              <w:rPr>
                <w:sz w:val="20"/>
                <w:szCs w:val="20"/>
              </w:rPr>
              <w:t xml:space="preserve"> tvorb</w:t>
            </w:r>
            <w:r w:rsidR="00E01AF6">
              <w:rPr>
                <w:sz w:val="20"/>
                <w:szCs w:val="20"/>
              </w:rPr>
              <w:t>a</w:t>
            </w:r>
            <w:r w:rsidRPr="00BE3875">
              <w:rPr>
                <w:sz w:val="20"/>
                <w:szCs w:val="20"/>
              </w:rPr>
              <w:t>, MgA.</w:t>
            </w:r>
          </w:p>
        </w:tc>
      </w:tr>
      <w:tr w:rsidR="00BE3875" w14:paraId="6F1B1D3F" w14:textId="77777777" w:rsidTr="005C2183">
        <w:tc>
          <w:tcPr>
            <w:tcW w:w="9859" w:type="dxa"/>
            <w:gridSpan w:val="15"/>
            <w:shd w:val="clear" w:color="auto" w:fill="F7CAAC"/>
          </w:tcPr>
          <w:p w14:paraId="4CF1B0DE" w14:textId="77777777" w:rsidR="00BE3875" w:rsidRPr="00BE3875" w:rsidRDefault="00BE3875" w:rsidP="005C2183">
            <w:pPr>
              <w:jc w:val="both"/>
              <w:rPr>
                <w:b/>
                <w:bCs/>
                <w:sz w:val="20"/>
                <w:szCs w:val="20"/>
              </w:rPr>
            </w:pPr>
            <w:r w:rsidRPr="00BE3875">
              <w:rPr>
                <w:b/>
                <w:bCs/>
                <w:sz w:val="20"/>
                <w:szCs w:val="20"/>
              </w:rPr>
              <w:t>Údaje o odborném působení od absolvování VŠ</w:t>
            </w:r>
          </w:p>
        </w:tc>
      </w:tr>
      <w:tr w:rsidR="00BE3875" w14:paraId="02C4F092" w14:textId="77777777" w:rsidTr="005C2183">
        <w:trPr>
          <w:trHeight w:val="1090"/>
        </w:trPr>
        <w:tc>
          <w:tcPr>
            <w:tcW w:w="9859" w:type="dxa"/>
            <w:gridSpan w:val="15"/>
          </w:tcPr>
          <w:p w14:paraId="7E3DE99A" w14:textId="70ACD138" w:rsidR="00BE3875" w:rsidRPr="00BE3875" w:rsidRDefault="00BE3875" w:rsidP="005C2183">
            <w:pPr>
              <w:jc w:val="both"/>
              <w:rPr>
                <w:sz w:val="20"/>
                <w:szCs w:val="20"/>
              </w:rPr>
            </w:pPr>
            <w:proofErr w:type="gramStart"/>
            <w:r w:rsidRPr="00BE3875">
              <w:rPr>
                <w:sz w:val="20"/>
                <w:szCs w:val="20"/>
              </w:rPr>
              <w:t>2021</w:t>
            </w:r>
            <w:r w:rsidR="00E24FE6">
              <w:rPr>
                <w:sz w:val="20"/>
                <w:szCs w:val="20"/>
              </w:rPr>
              <w:t>-</w:t>
            </w:r>
            <w:r w:rsidRPr="00BE3875">
              <w:rPr>
                <w:sz w:val="20"/>
                <w:szCs w:val="20"/>
              </w:rPr>
              <w:t>dosud</w:t>
            </w:r>
            <w:proofErr w:type="gramEnd"/>
            <w:r w:rsidRPr="00BE3875">
              <w:rPr>
                <w:sz w:val="20"/>
                <w:szCs w:val="20"/>
              </w:rPr>
              <w:t xml:space="preserve">: Univerzita Tomáše Bati ve Zlíně, </w:t>
            </w:r>
            <w:r w:rsidR="00955792">
              <w:rPr>
                <w:sz w:val="20"/>
                <w:szCs w:val="20"/>
              </w:rPr>
              <w:t xml:space="preserve">Fakulta multimediálních komunikací, </w:t>
            </w:r>
            <w:r w:rsidRPr="00BE3875">
              <w:rPr>
                <w:sz w:val="20"/>
                <w:szCs w:val="20"/>
              </w:rPr>
              <w:t>ateliér Animované tvorby, asistent</w:t>
            </w:r>
          </w:p>
          <w:p w14:paraId="2837B28E" w14:textId="171BEEE4" w:rsidR="00BE3875" w:rsidRPr="00BE3875" w:rsidRDefault="00BE3875" w:rsidP="005C2183">
            <w:pPr>
              <w:jc w:val="both"/>
              <w:rPr>
                <w:color w:val="000000" w:themeColor="text1"/>
                <w:sz w:val="20"/>
                <w:szCs w:val="20"/>
              </w:rPr>
            </w:pPr>
            <w:proofErr w:type="gramStart"/>
            <w:r w:rsidRPr="00BE3875">
              <w:rPr>
                <w:color w:val="000000" w:themeColor="text1"/>
                <w:sz w:val="20"/>
                <w:szCs w:val="20"/>
              </w:rPr>
              <w:t>2017</w:t>
            </w:r>
            <w:r w:rsidR="00E24FE6">
              <w:rPr>
                <w:color w:val="000000" w:themeColor="text1"/>
                <w:sz w:val="20"/>
                <w:szCs w:val="20"/>
              </w:rPr>
              <w:t>-</w:t>
            </w:r>
            <w:r w:rsidRPr="00BE3875">
              <w:rPr>
                <w:color w:val="000000" w:themeColor="text1"/>
                <w:sz w:val="20"/>
                <w:szCs w:val="20"/>
              </w:rPr>
              <w:t>dosud</w:t>
            </w:r>
            <w:proofErr w:type="gramEnd"/>
            <w:r w:rsidRPr="00BE3875">
              <w:rPr>
                <w:color w:val="000000" w:themeColor="text1"/>
                <w:sz w:val="20"/>
                <w:szCs w:val="20"/>
              </w:rPr>
              <w:t>: Střední škola filmová, multimediální a počítačových technologií, Zlín, externí pedagog</w:t>
            </w:r>
          </w:p>
          <w:p w14:paraId="7BC9C3EE" w14:textId="23A2BBC9" w:rsidR="00BE3875" w:rsidRPr="00BE3875" w:rsidRDefault="00BE3875" w:rsidP="005C2183">
            <w:pPr>
              <w:jc w:val="both"/>
              <w:rPr>
                <w:color w:val="000000" w:themeColor="text1"/>
                <w:sz w:val="20"/>
                <w:szCs w:val="20"/>
              </w:rPr>
            </w:pPr>
            <w:r w:rsidRPr="00BE3875">
              <w:rPr>
                <w:color w:val="000000" w:themeColor="text1"/>
                <w:sz w:val="20"/>
                <w:szCs w:val="20"/>
              </w:rPr>
              <w:t>2017</w:t>
            </w:r>
            <w:r w:rsidR="00E24FE6">
              <w:rPr>
                <w:color w:val="000000" w:themeColor="text1"/>
                <w:sz w:val="20"/>
                <w:szCs w:val="20"/>
              </w:rPr>
              <w:t>-</w:t>
            </w:r>
            <w:r w:rsidRPr="00BE3875">
              <w:rPr>
                <w:color w:val="000000" w:themeColor="text1"/>
                <w:sz w:val="20"/>
                <w:szCs w:val="20"/>
              </w:rPr>
              <w:t xml:space="preserve">2021: </w:t>
            </w:r>
            <w:r w:rsidR="00E24FE6" w:rsidRPr="00BE3875">
              <w:rPr>
                <w:sz w:val="20"/>
                <w:szCs w:val="20"/>
              </w:rPr>
              <w:t>Univerzita Tomáše Bati ve Zlíně</w:t>
            </w:r>
            <w:r w:rsidRPr="00BE3875">
              <w:rPr>
                <w:sz w:val="20"/>
                <w:szCs w:val="20"/>
              </w:rPr>
              <w:t>, Fakulta multimediálních komunikací, ateliér Animovan</w:t>
            </w:r>
            <w:r w:rsidR="00D52D45">
              <w:rPr>
                <w:sz w:val="20"/>
                <w:szCs w:val="20"/>
              </w:rPr>
              <w:t>á</w:t>
            </w:r>
            <w:r w:rsidRPr="00BE3875">
              <w:rPr>
                <w:sz w:val="20"/>
                <w:szCs w:val="20"/>
              </w:rPr>
              <w:t xml:space="preserve"> tvorb</w:t>
            </w:r>
            <w:r w:rsidR="00D52D45">
              <w:rPr>
                <w:sz w:val="20"/>
                <w:szCs w:val="20"/>
              </w:rPr>
              <w:t>a</w:t>
            </w:r>
            <w:r w:rsidRPr="00BE3875">
              <w:rPr>
                <w:sz w:val="20"/>
                <w:szCs w:val="20"/>
              </w:rPr>
              <w:t>,</w:t>
            </w:r>
            <w:r w:rsidRPr="00BE3875">
              <w:rPr>
                <w:color w:val="000000" w:themeColor="text1"/>
                <w:sz w:val="20"/>
                <w:szCs w:val="20"/>
              </w:rPr>
              <w:t xml:space="preserve"> externí pedagog</w:t>
            </w:r>
          </w:p>
          <w:p w14:paraId="066E7335" w14:textId="4504C243" w:rsidR="00BE3875" w:rsidRPr="00BE3875" w:rsidRDefault="00BE3875" w:rsidP="005C2183">
            <w:pPr>
              <w:jc w:val="both"/>
              <w:rPr>
                <w:color w:val="000000" w:themeColor="text1"/>
                <w:sz w:val="20"/>
                <w:szCs w:val="20"/>
              </w:rPr>
            </w:pPr>
            <w:proofErr w:type="gramStart"/>
            <w:r w:rsidRPr="00BE3875">
              <w:rPr>
                <w:color w:val="000000" w:themeColor="text1"/>
                <w:sz w:val="20"/>
                <w:szCs w:val="20"/>
              </w:rPr>
              <w:t>2016</w:t>
            </w:r>
            <w:r w:rsidR="00E24FE6">
              <w:rPr>
                <w:color w:val="000000" w:themeColor="text1"/>
                <w:sz w:val="20"/>
                <w:szCs w:val="20"/>
              </w:rPr>
              <w:t>-</w:t>
            </w:r>
            <w:r w:rsidRPr="00BE3875">
              <w:rPr>
                <w:color w:val="000000" w:themeColor="text1"/>
                <w:sz w:val="20"/>
                <w:szCs w:val="20"/>
              </w:rPr>
              <w:t>dosud</w:t>
            </w:r>
            <w:proofErr w:type="gramEnd"/>
            <w:r w:rsidRPr="00BE3875">
              <w:rPr>
                <w:color w:val="000000" w:themeColor="text1"/>
                <w:sz w:val="20"/>
                <w:szCs w:val="20"/>
              </w:rPr>
              <w:t>: Kouzelná</w:t>
            </w:r>
            <w:r w:rsidRPr="00BE3875">
              <w:rPr>
                <w:sz w:val="20"/>
                <w:szCs w:val="20"/>
              </w:rPr>
              <w:t>***</w:t>
            </w:r>
            <w:r w:rsidRPr="00BE3875">
              <w:rPr>
                <w:color w:val="000000" w:themeColor="text1"/>
                <w:sz w:val="20"/>
                <w:szCs w:val="20"/>
              </w:rPr>
              <w:t>, animační studio, spolupráce produkce/střižna/animace</w:t>
            </w:r>
          </w:p>
          <w:p w14:paraId="6518C831" w14:textId="6B05CD53" w:rsidR="00BE3875" w:rsidRPr="00BE3875" w:rsidRDefault="00BE3875" w:rsidP="005C2183">
            <w:pPr>
              <w:jc w:val="both"/>
              <w:rPr>
                <w:color w:val="000000" w:themeColor="text1"/>
                <w:sz w:val="20"/>
                <w:szCs w:val="20"/>
              </w:rPr>
            </w:pPr>
            <w:proofErr w:type="gramStart"/>
            <w:r w:rsidRPr="00BE3875">
              <w:rPr>
                <w:color w:val="000000" w:themeColor="text1"/>
                <w:sz w:val="20"/>
                <w:szCs w:val="20"/>
              </w:rPr>
              <w:t>2016</w:t>
            </w:r>
            <w:r w:rsidR="00E24FE6">
              <w:rPr>
                <w:color w:val="000000" w:themeColor="text1"/>
                <w:sz w:val="20"/>
                <w:szCs w:val="20"/>
              </w:rPr>
              <w:t>-</w:t>
            </w:r>
            <w:r w:rsidRPr="00BE3875">
              <w:rPr>
                <w:color w:val="000000" w:themeColor="text1"/>
                <w:sz w:val="20"/>
                <w:szCs w:val="20"/>
              </w:rPr>
              <w:t>dosud</w:t>
            </w:r>
            <w:proofErr w:type="gramEnd"/>
            <w:r w:rsidRPr="00BE3875">
              <w:rPr>
                <w:color w:val="000000" w:themeColor="text1"/>
                <w:sz w:val="20"/>
                <w:szCs w:val="20"/>
              </w:rPr>
              <w:t xml:space="preserve">: zakázková tvorba, např. hudební videoklipy </w:t>
            </w:r>
            <w:proofErr w:type="spellStart"/>
            <w:r w:rsidRPr="00BE3875">
              <w:rPr>
                <w:color w:val="000000" w:themeColor="text1"/>
                <w:sz w:val="20"/>
                <w:szCs w:val="20"/>
              </w:rPr>
              <w:t>Premier</w:t>
            </w:r>
            <w:proofErr w:type="spellEnd"/>
            <w:r w:rsidRPr="00BE3875">
              <w:rPr>
                <w:color w:val="000000" w:themeColor="text1"/>
                <w:sz w:val="20"/>
                <w:szCs w:val="20"/>
              </w:rPr>
              <w:t>: Punková pohádka, Září: Tajný vzkaz, tvorba pro Českou televizi, neziskovou organizaci Člověk v tísni</w:t>
            </w:r>
          </w:p>
        </w:tc>
      </w:tr>
      <w:tr w:rsidR="00BE3875" w14:paraId="3C98152F" w14:textId="77777777" w:rsidTr="005C2183">
        <w:trPr>
          <w:trHeight w:val="250"/>
        </w:trPr>
        <w:tc>
          <w:tcPr>
            <w:tcW w:w="9859" w:type="dxa"/>
            <w:gridSpan w:val="15"/>
            <w:shd w:val="clear" w:color="auto" w:fill="F7CAAC"/>
          </w:tcPr>
          <w:p w14:paraId="584DD2AD" w14:textId="77777777" w:rsidR="00BE3875" w:rsidRPr="00BE3875" w:rsidRDefault="00BE3875" w:rsidP="005C2183">
            <w:pPr>
              <w:jc w:val="both"/>
              <w:rPr>
                <w:sz w:val="20"/>
                <w:szCs w:val="20"/>
              </w:rPr>
            </w:pPr>
            <w:r w:rsidRPr="00BE3875">
              <w:rPr>
                <w:b/>
                <w:sz w:val="20"/>
                <w:szCs w:val="20"/>
              </w:rPr>
              <w:t>Zkušenosti s vedením kvalifikačních a rigorózních prací</w:t>
            </w:r>
          </w:p>
        </w:tc>
      </w:tr>
      <w:tr w:rsidR="00BE3875" w14:paraId="6CCEE0CC" w14:textId="77777777" w:rsidTr="00955792">
        <w:trPr>
          <w:trHeight w:val="189"/>
        </w:trPr>
        <w:tc>
          <w:tcPr>
            <w:tcW w:w="9859" w:type="dxa"/>
            <w:gridSpan w:val="15"/>
          </w:tcPr>
          <w:p w14:paraId="317190DB" w14:textId="77777777" w:rsidR="00BE3875" w:rsidRPr="00BE3875" w:rsidRDefault="00BE3875" w:rsidP="005C2183">
            <w:pPr>
              <w:jc w:val="both"/>
              <w:rPr>
                <w:sz w:val="20"/>
                <w:szCs w:val="20"/>
              </w:rPr>
            </w:pPr>
            <w:r w:rsidRPr="00BE3875">
              <w:rPr>
                <w:sz w:val="20"/>
                <w:szCs w:val="20"/>
              </w:rPr>
              <w:t>Bakalářské práce: 2</w:t>
            </w:r>
          </w:p>
        </w:tc>
      </w:tr>
      <w:tr w:rsidR="00BE3875" w14:paraId="7C6B22D9" w14:textId="77777777" w:rsidTr="000726D5">
        <w:trPr>
          <w:cantSplit/>
        </w:trPr>
        <w:tc>
          <w:tcPr>
            <w:tcW w:w="3347" w:type="dxa"/>
            <w:gridSpan w:val="3"/>
            <w:tcBorders>
              <w:top w:val="single" w:sz="12" w:space="0" w:color="auto"/>
            </w:tcBorders>
            <w:shd w:val="clear" w:color="auto" w:fill="F7CAAC"/>
          </w:tcPr>
          <w:p w14:paraId="5792D7A3" w14:textId="77777777" w:rsidR="00BE3875" w:rsidRPr="00BE3875" w:rsidRDefault="00BE3875" w:rsidP="005C2183">
            <w:pPr>
              <w:jc w:val="both"/>
              <w:rPr>
                <w:sz w:val="20"/>
                <w:szCs w:val="20"/>
              </w:rPr>
            </w:pPr>
            <w:r w:rsidRPr="00BE3875">
              <w:rPr>
                <w:b/>
                <w:sz w:val="20"/>
                <w:szCs w:val="20"/>
              </w:rPr>
              <w:t xml:space="preserve">Obor habilitačního řízení </w:t>
            </w:r>
          </w:p>
        </w:tc>
        <w:tc>
          <w:tcPr>
            <w:tcW w:w="2245" w:type="dxa"/>
            <w:gridSpan w:val="3"/>
            <w:tcBorders>
              <w:top w:val="single" w:sz="12" w:space="0" w:color="auto"/>
            </w:tcBorders>
            <w:shd w:val="clear" w:color="auto" w:fill="F7CAAC"/>
          </w:tcPr>
          <w:p w14:paraId="376766DA" w14:textId="77777777" w:rsidR="00BE3875" w:rsidRPr="00BE3875" w:rsidRDefault="00BE3875" w:rsidP="005C2183">
            <w:pPr>
              <w:jc w:val="both"/>
              <w:rPr>
                <w:sz w:val="20"/>
                <w:szCs w:val="20"/>
              </w:rPr>
            </w:pPr>
            <w:r w:rsidRPr="00BE3875">
              <w:rPr>
                <w:b/>
                <w:sz w:val="20"/>
                <w:szCs w:val="20"/>
              </w:rPr>
              <w:t>Rok udělení hodnosti</w:t>
            </w:r>
          </w:p>
        </w:tc>
        <w:tc>
          <w:tcPr>
            <w:tcW w:w="2096" w:type="dxa"/>
            <w:gridSpan w:val="4"/>
            <w:tcBorders>
              <w:top w:val="single" w:sz="12" w:space="0" w:color="auto"/>
              <w:right w:val="single" w:sz="12" w:space="0" w:color="auto"/>
            </w:tcBorders>
            <w:shd w:val="clear" w:color="auto" w:fill="F7CAAC"/>
          </w:tcPr>
          <w:p w14:paraId="14E17C7C" w14:textId="77777777" w:rsidR="00BE3875" w:rsidRPr="00BE3875" w:rsidRDefault="00BE3875" w:rsidP="005C2183">
            <w:pPr>
              <w:jc w:val="both"/>
              <w:rPr>
                <w:sz w:val="20"/>
                <w:szCs w:val="20"/>
              </w:rPr>
            </w:pPr>
            <w:r w:rsidRPr="00BE3875">
              <w:rPr>
                <w:b/>
                <w:sz w:val="20"/>
                <w:szCs w:val="20"/>
              </w:rPr>
              <w:t>Řízení konáno na VŠ</w:t>
            </w:r>
          </w:p>
        </w:tc>
        <w:tc>
          <w:tcPr>
            <w:tcW w:w="2171" w:type="dxa"/>
            <w:gridSpan w:val="5"/>
            <w:tcBorders>
              <w:top w:val="single" w:sz="12" w:space="0" w:color="auto"/>
              <w:left w:val="single" w:sz="12" w:space="0" w:color="auto"/>
            </w:tcBorders>
            <w:shd w:val="clear" w:color="auto" w:fill="F7CAAC"/>
          </w:tcPr>
          <w:p w14:paraId="297158DF" w14:textId="77777777" w:rsidR="00BE3875" w:rsidRPr="00BE3875" w:rsidRDefault="00BE3875" w:rsidP="005C2183">
            <w:pPr>
              <w:jc w:val="both"/>
              <w:rPr>
                <w:b/>
                <w:sz w:val="20"/>
                <w:szCs w:val="20"/>
              </w:rPr>
            </w:pPr>
            <w:r w:rsidRPr="00BE3875">
              <w:rPr>
                <w:b/>
                <w:sz w:val="20"/>
                <w:szCs w:val="20"/>
              </w:rPr>
              <w:t>Ohlasy publikací</w:t>
            </w:r>
          </w:p>
        </w:tc>
      </w:tr>
      <w:tr w:rsidR="00BE3875" w14:paraId="75F0B9C4" w14:textId="77777777" w:rsidTr="000726D5">
        <w:trPr>
          <w:cantSplit/>
        </w:trPr>
        <w:tc>
          <w:tcPr>
            <w:tcW w:w="3347" w:type="dxa"/>
            <w:gridSpan w:val="3"/>
          </w:tcPr>
          <w:p w14:paraId="3524D5BF" w14:textId="77777777" w:rsidR="00BE3875" w:rsidRPr="00BE3875" w:rsidRDefault="00BE3875" w:rsidP="005C2183">
            <w:pPr>
              <w:jc w:val="both"/>
              <w:rPr>
                <w:sz w:val="20"/>
                <w:szCs w:val="20"/>
              </w:rPr>
            </w:pPr>
          </w:p>
        </w:tc>
        <w:tc>
          <w:tcPr>
            <w:tcW w:w="2245" w:type="dxa"/>
            <w:gridSpan w:val="3"/>
          </w:tcPr>
          <w:p w14:paraId="6128BE0D" w14:textId="77777777" w:rsidR="00BE3875" w:rsidRPr="00BE3875" w:rsidRDefault="00BE3875" w:rsidP="005C2183">
            <w:pPr>
              <w:jc w:val="both"/>
              <w:rPr>
                <w:sz w:val="20"/>
                <w:szCs w:val="20"/>
              </w:rPr>
            </w:pPr>
          </w:p>
        </w:tc>
        <w:tc>
          <w:tcPr>
            <w:tcW w:w="2096" w:type="dxa"/>
            <w:gridSpan w:val="4"/>
            <w:tcBorders>
              <w:right w:val="single" w:sz="12" w:space="0" w:color="auto"/>
            </w:tcBorders>
          </w:tcPr>
          <w:p w14:paraId="730FE55E" w14:textId="77777777" w:rsidR="00BE3875" w:rsidRPr="00BE3875" w:rsidRDefault="00BE3875" w:rsidP="005C2183">
            <w:pPr>
              <w:jc w:val="both"/>
              <w:rPr>
                <w:sz w:val="20"/>
                <w:szCs w:val="20"/>
              </w:rPr>
            </w:pPr>
          </w:p>
        </w:tc>
        <w:tc>
          <w:tcPr>
            <w:tcW w:w="567" w:type="dxa"/>
            <w:gridSpan w:val="3"/>
            <w:tcBorders>
              <w:left w:val="single" w:sz="12" w:space="0" w:color="auto"/>
            </w:tcBorders>
            <w:shd w:val="clear" w:color="auto" w:fill="F7CAAC"/>
          </w:tcPr>
          <w:p w14:paraId="43DF2F86" w14:textId="77777777" w:rsidR="00BE3875" w:rsidRPr="00BE3875" w:rsidRDefault="00BE3875" w:rsidP="005C2183">
            <w:pPr>
              <w:jc w:val="both"/>
              <w:rPr>
                <w:sz w:val="20"/>
                <w:szCs w:val="20"/>
              </w:rPr>
            </w:pPr>
            <w:proofErr w:type="spellStart"/>
            <w:r w:rsidRPr="00BE3875">
              <w:rPr>
                <w:b/>
                <w:sz w:val="20"/>
                <w:szCs w:val="20"/>
              </w:rPr>
              <w:t>WoS</w:t>
            </w:r>
            <w:proofErr w:type="spellEnd"/>
          </w:p>
        </w:tc>
        <w:tc>
          <w:tcPr>
            <w:tcW w:w="850" w:type="dxa"/>
            <w:shd w:val="clear" w:color="auto" w:fill="F7CAAC"/>
          </w:tcPr>
          <w:p w14:paraId="642F0291" w14:textId="77777777" w:rsidR="00BE3875" w:rsidRPr="00BE3875" w:rsidRDefault="00BE3875" w:rsidP="005C2183">
            <w:pPr>
              <w:jc w:val="both"/>
              <w:rPr>
                <w:sz w:val="20"/>
                <w:szCs w:val="20"/>
              </w:rPr>
            </w:pPr>
            <w:proofErr w:type="spellStart"/>
            <w:r w:rsidRPr="00BE3875">
              <w:rPr>
                <w:b/>
                <w:sz w:val="20"/>
                <w:szCs w:val="20"/>
              </w:rPr>
              <w:t>Scopus</w:t>
            </w:r>
            <w:proofErr w:type="spellEnd"/>
          </w:p>
        </w:tc>
        <w:tc>
          <w:tcPr>
            <w:tcW w:w="754" w:type="dxa"/>
            <w:shd w:val="clear" w:color="auto" w:fill="F7CAAC"/>
          </w:tcPr>
          <w:p w14:paraId="7A825B2D" w14:textId="77777777" w:rsidR="00BE3875" w:rsidRPr="00BE3875" w:rsidRDefault="00BE3875" w:rsidP="005C2183">
            <w:pPr>
              <w:jc w:val="both"/>
              <w:rPr>
                <w:sz w:val="20"/>
                <w:szCs w:val="20"/>
              </w:rPr>
            </w:pPr>
            <w:r w:rsidRPr="00BE3875">
              <w:rPr>
                <w:b/>
                <w:sz w:val="20"/>
                <w:szCs w:val="20"/>
              </w:rPr>
              <w:t>ostatní</w:t>
            </w:r>
          </w:p>
        </w:tc>
      </w:tr>
      <w:tr w:rsidR="00BE3875" w14:paraId="0CF03C56" w14:textId="77777777" w:rsidTr="003420DB">
        <w:trPr>
          <w:cantSplit/>
          <w:trHeight w:val="70"/>
        </w:trPr>
        <w:tc>
          <w:tcPr>
            <w:tcW w:w="3347" w:type="dxa"/>
            <w:gridSpan w:val="3"/>
            <w:shd w:val="clear" w:color="auto" w:fill="F7CAAC"/>
          </w:tcPr>
          <w:p w14:paraId="2F138E1D" w14:textId="77777777" w:rsidR="00BE3875" w:rsidRPr="00BE3875" w:rsidRDefault="00BE3875" w:rsidP="005C2183">
            <w:pPr>
              <w:jc w:val="both"/>
              <w:rPr>
                <w:sz w:val="20"/>
                <w:szCs w:val="20"/>
              </w:rPr>
            </w:pPr>
            <w:r w:rsidRPr="00BE3875">
              <w:rPr>
                <w:b/>
                <w:sz w:val="20"/>
                <w:szCs w:val="20"/>
              </w:rPr>
              <w:t>Obor jmenovacího řízení</w:t>
            </w:r>
          </w:p>
        </w:tc>
        <w:tc>
          <w:tcPr>
            <w:tcW w:w="2245" w:type="dxa"/>
            <w:gridSpan w:val="3"/>
            <w:shd w:val="clear" w:color="auto" w:fill="F7CAAC"/>
          </w:tcPr>
          <w:p w14:paraId="1C3FB665" w14:textId="77777777" w:rsidR="00BE3875" w:rsidRPr="00BE3875" w:rsidRDefault="00BE3875" w:rsidP="005C2183">
            <w:pPr>
              <w:jc w:val="both"/>
              <w:rPr>
                <w:sz w:val="20"/>
                <w:szCs w:val="20"/>
              </w:rPr>
            </w:pPr>
            <w:r w:rsidRPr="00BE3875">
              <w:rPr>
                <w:b/>
                <w:sz w:val="20"/>
                <w:szCs w:val="20"/>
              </w:rPr>
              <w:t>Rok udělení hodnosti</w:t>
            </w:r>
          </w:p>
        </w:tc>
        <w:tc>
          <w:tcPr>
            <w:tcW w:w="2096" w:type="dxa"/>
            <w:gridSpan w:val="4"/>
            <w:tcBorders>
              <w:right w:val="single" w:sz="12" w:space="0" w:color="auto"/>
            </w:tcBorders>
            <w:shd w:val="clear" w:color="auto" w:fill="F7CAAC"/>
          </w:tcPr>
          <w:p w14:paraId="5344FB96" w14:textId="77777777" w:rsidR="00BE3875" w:rsidRPr="00BE3875" w:rsidRDefault="00BE3875" w:rsidP="005C2183">
            <w:pPr>
              <w:jc w:val="both"/>
              <w:rPr>
                <w:sz w:val="20"/>
                <w:szCs w:val="20"/>
              </w:rPr>
            </w:pPr>
            <w:r w:rsidRPr="00BE3875">
              <w:rPr>
                <w:b/>
                <w:sz w:val="20"/>
                <w:szCs w:val="20"/>
              </w:rPr>
              <w:t>Řízení konáno na VŠ</w:t>
            </w:r>
          </w:p>
        </w:tc>
        <w:tc>
          <w:tcPr>
            <w:tcW w:w="567" w:type="dxa"/>
            <w:gridSpan w:val="3"/>
            <w:tcBorders>
              <w:left w:val="single" w:sz="12" w:space="0" w:color="auto"/>
            </w:tcBorders>
          </w:tcPr>
          <w:p w14:paraId="18747A7E" w14:textId="77777777" w:rsidR="00BE3875" w:rsidRPr="00BE3875" w:rsidRDefault="00BE3875" w:rsidP="005C2183">
            <w:pPr>
              <w:jc w:val="both"/>
              <w:rPr>
                <w:b/>
                <w:sz w:val="20"/>
                <w:szCs w:val="20"/>
              </w:rPr>
            </w:pPr>
          </w:p>
        </w:tc>
        <w:tc>
          <w:tcPr>
            <w:tcW w:w="850" w:type="dxa"/>
          </w:tcPr>
          <w:p w14:paraId="478BF4D0" w14:textId="77777777" w:rsidR="00BE3875" w:rsidRPr="00BE3875" w:rsidRDefault="00BE3875" w:rsidP="005C2183">
            <w:pPr>
              <w:jc w:val="both"/>
              <w:rPr>
                <w:b/>
                <w:sz w:val="20"/>
                <w:szCs w:val="20"/>
              </w:rPr>
            </w:pPr>
          </w:p>
        </w:tc>
        <w:tc>
          <w:tcPr>
            <w:tcW w:w="754" w:type="dxa"/>
          </w:tcPr>
          <w:p w14:paraId="5F3B9C83" w14:textId="77777777" w:rsidR="00BE3875" w:rsidRPr="00BE3875" w:rsidRDefault="00BE3875" w:rsidP="005C2183">
            <w:pPr>
              <w:jc w:val="both"/>
              <w:rPr>
                <w:b/>
                <w:sz w:val="20"/>
                <w:szCs w:val="20"/>
              </w:rPr>
            </w:pPr>
          </w:p>
        </w:tc>
      </w:tr>
      <w:tr w:rsidR="00BE3875" w14:paraId="57196CE5" w14:textId="77777777" w:rsidTr="003420DB">
        <w:trPr>
          <w:trHeight w:val="205"/>
        </w:trPr>
        <w:tc>
          <w:tcPr>
            <w:tcW w:w="3347" w:type="dxa"/>
            <w:gridSpan w:val="3"/>
          </w:tcPr>
          <w:p w14:paraId="7747748C" w14:textId="77777777" w:rsidR="00BE3875" w:rsidRPr="00BE3875" w:rsidRDefault="00BE3875" w:rsidP="005C2183">
            <w:pPr>
              <w:jc w:val="both"/>
              <w:rPr>
                <w:sz w:val="20"/>
                <w:szCs w:val="20"/>
              </w:rPr>
            </w:pPr>
          </w:p>
        </w:tc>
        <w:tc>
          <w:tcPr>
            <w:tcW w:w="2245" w:type="dxa"/>
            <w:gridSpan w:val="3"/>
          </w:tcPr>
          <w:p w14:paraId="0B4F1FBD" w14:textId="77777777" w:rsidR="00BE3875" w:rsidRPr="00BE3875" w:rsidRDefault="00BE3875" w:rsidP="005C2183">
            <w:pPr>
              <w:jc w:val="both"/>
              <w:rPr>
                <w:sz w:val="20"/>
                <w:szCs w:val="20"/>
              </w:rPr>
            </w:pPr>
          </w:p>
        </w:tc>
        <w:tc>
          <w:tcPr>
            <w:tcW w:w="2096" w:type="dxa"/>
            <w:gridSpan w:val="4"/>
            <w:tcBorders>
              <w:right w:val="single" w:sz="12" w:space="0" w:color="auto"/>
            </w:tcBorders>
          </w:tcPr>
          <w:p w14:paraId="75815951" w14:textId="77777777" w:rsidR="00BE3875" w:rsidRPr="00BE3875" w:rsidRDefault="00BE3875" w:rsidP="005C2183">
            <w:pPr>
              <w:jc w:val="both"/>
              <w:rPr>
                <w:sz w:val="20"/>
                <w:szCs w:val="20"/>
              </w:rPr>
            </w:pPr>
          </w:p>
        </w:tc>
        <w:tc>
          <w:tcPr>
            <w:tcW w:w="1417" w:type="dxa"/>
            <w:gridSpan w:val="4"/>
            <w:tcBorders>
              <w:left w:val="single" w:sz="12" w:space="0" w:color="auto"/>
            </w:tcBorders>
            <w:shd w:val="clear" w:color="auto" w:fill="FBD4B4" w:themeFill="accent6" w:themeFillTint="66"/>
            <w:vAlign w:val="center"/>
          </w:tcPr>
          <w:p w14:paraId="7E4C7973" w14:textId="77777777" w:rsidR="00BE3875" w:rsidRPr="00BE3875" w:rsidRDefault="00BE3875" w:rsidP="005C2183">
            <w:pPr>
              <w:jc w:val="both"/>
              <w:rPr>
                <w:b/>
                <w:sz w:val="20"/>
                <w:szCs w:val="20"/>
              </w:rPr>
            </w:pPr>
            <w:r w:rsidRPr="00BE3875">
              <w:rPr>
                <w:b/>
                <w:sz w:val="20"/>
                <w:szCs w:val="20"/>
              </w:rPr>
              <w:t xml:space="preserve">H-index </w:t>
            </w:r>
            <w:proofErr w:type="spellStart"/>
            <w:r w:rsidRPr="00BE3875">
              <w:rPr>
                <w:b/>
                <w:sz w:val="20"/>
                <w:szCs w:val="20"/>
              </w:rPr>
              <w:t>WoS</w:t>
            </w:r>
            <w:proofErr w:type="spellEnd"/>
            <w:r w:rsidRPr="00BE3875">
              <w:rPr>
                <w:b/>
                <w:sz w:val="20"/>
                <w:szCs w:val="20"/>
              </w:rPr>
              <w:t>/</w:t>
            </w:r>
            <w:proofErr w:type="spellStart"/>
            <w:r w:rsidRPr="00BE3875">
              <w:rPr>
                <w:b/>
                <w:sz w:val="20"/>
                <w:szCs w:val="20"/>
              </w:rPr>
              <w:t>Scopus</w:t>
            </w:r>
            <w:proofErr w:type="spellEnd"/>
          </w:p>
        </w:tc>
        <w:tc>
          <w:tcPr>
            <w:tcW w:w="754" w:type="dxa"/>
            <w:vAlign w:val="center"/>
          </w:tcPr>
          <w:p w14:paraId="56DC28E3" w14:textId="77777777" w:rsidR="00BE3875" w:rsidRPr="00BE3875" w:rsidRDefault="00BE3875" w:rsidP="005C2183">
            <w:pPr>
              <w:rPr>
                <w:b/>
                <w:sz w:val="20"/>
                <w:szCs w:val="20"/>
              </w:rPr>
            </w:pPr>
            <w:r w:rsidRPr="00BE3875">
              <w:rPr>
                <w:b/>
                <w:sz w:val="20"/>
                <w:szCs w:val="20"/>
              </w:rPr>
              <w:t xml:space="preserve">    /</w:t>
            </w:r>
          </w:p>
        </w:tc>
      </w:tr>
      <w:tr w:rsidR="00BE3875" w14:paraId="3BB3DC7F" w14:textId="77777777" w:rsidTr="005C2183">
        <w:tc>
          <w:tcPr>
            <w:tcW w:w="9859" w:type="dxa"/>
            <w:gridSpan w:val="15"/>
            <w:shd w:val="clear" w:color="auto" w:fill="F7CAAC"/>
          </w:tcPr>
          <w:p w14:paraId="057384A2" w14:textId="77777777" w:rsidR="00BE3875" w:rsidRPr="00BE3875" w:rsidRDefault="00BE3875" w:rsidP="005C2183">
            <w:pPr>
              <w:jc w:val="both"/>
              <w:rPr>
                <w:b/>
                <w:sz w:val="20"/>
                <w:szCs w:val="20"/>
              </w:rPr>
            </w:pPr>
            <w:r w:rsidRPr="00BE3875">
              <w:rPr>
                <w:b/>
                <w:sz w:val="20"/>
                <w:szCs w:val="20"/>
              </w:rPr>
              <w:t xml:space="preserve">Přehled o nejvýznamnější publikační a další tvůrčí činnosti nebo další profesní činnosti u odborníků z praxe vztahující se k zabezpečovaným předmětům </w:t>
            </w:r>
          </w:p>
        </w:tc>
      </w:tr>
      <w:tr w:rsidR="00BE3875" w14:paraId="612BF30E" w14:textId="77777777" w:rsidTr="00B87FAA">
        <w:trPr>
          <w:trHeight w:val="1833"/>
        </w:trPr>
        <w:tc>
          <w:tcPr>
            <w:tcW w:w="9859" w:type="dxa"/>
            <w:gridSpan w:val="15"/>
          </w:tcPr>
          <w:p w14:paraId="7E1EBCF7" w14:textId="77777777" w:rsidR="00BE3875" w:rsidRPr="00BE3875" w:rsidRDefault="00BE3875" w:rsidP="005C2183">
            <w:pPr>
              <w:pStyle w:val="Bezmezer"/>
            </w:pPr>
            <w:r w:rsidRPr="00BE3875">
              <w:t xml:space="preserve">2022: PIN CFRM, animované </w:t>
            </w:r>
            <w:proofErr w:type="spellStart"/>
            <w:r w:rsidRPr="00BE3875">
              <w:t>explainer</w:t>
            </w:r>
            <w:proofErr w:type="spellEnd"/>
            <w:r w:rsidRPr="00BE3875">
              <w:t xml:space="preserve"> video pro organizaci Člověk v tísni, režie, animace, </w:t>
            </w:r>
            <w:proofErr w:type="spellStart"/>
            <w:r w:rsidRPr="00BE3875">
              <w:t>kompoziting</w:t>
            </w:r>
            <w:proofErr w:type="spellEnd"/>
            <w:r w:rsidRPr="00BE3875">
              <w:t xml:space="preserve">, </w:t>
            </w:r>
            <w:proofErr w:type="spellStart"/>
            <w:r w:rsidRPr="00BE3875">
              <w:t>character</w:t>
            </w:r>
            <w:proofErr w:type="spellEnd"/>
            <w:r w:rsidRPr="00BE3875">
              <w:t xml:space="preserve"> design</w:t>
            </w:r>
            <w:r w:rsidRPr="00BE3875">
              <w:br/>
              <w:t>2022: Největší dar, animovaný hlavní titulek k filmové pohádce, animace, výtvarník, typografie, vytvoření animované mapy z expozice pohádky</w:t>
            </w:r>
          </w:p>
          <w:p w14:paraId="7C443ED9" w14:textId="76C11EDA" w:rsidR="00BE3875" w:rsidRPr="00BE3875" w:rsidRDefault="00BE3875" w:rsidP="005C2183">
            <w:pPr>
              <w:pStyle w:val="Bezmezer"/>
            </w:pPr>
            <w:r w:rsidRPr="00BE3875">
              <w:t>2021: Španělská chřipka, animované sekvence do kombinovaného dokumentu České televize, režie, animace, výtvarník</w:t>
            </w:r>
            <w:r w:rsidRPr="00BE3875">
              <w:br/>
              <w:t xml:space="preserve">2020: Až na konci světa, krátkometrážní animovaný film pro společnost Kouzelná ***, režie, animace, </w:t>
            </w:r>
            <w:proofErr w:type="spellStart"/>
            <w:r w:rsidRPr="00BE3875">
              <w:t>kompoziting</w:t>
            </w:r>
            <w:proofErr w:type="spellEnd"/>
            <w:r w:rsidRPr="00BE3875">
              <w:t xml:space="preserve">, </w:t>
            </w:r>
            <w:proofErr w:type="spellStart"/>
            <w:r w:rsidRPr="00BE3875">
              <w:t>character</w:t>
            </w:r>
            <w:proofErr w:type="spellEnd"/>
            <w:r w:rsidRPr="00BE3875">
              <w:t xml:space="preserve"> design </w:t>
            </w:r>
            <w:r w:rsidRPr="00BE3875">
              <w:br/>
              <w:t>2019: Kriminálka 5.C, úvodní animovaná titulková sekvence pro dětský seriál České televize, režie, výtvarník, animace</w:t>
            </w:r>
          </w:p>
        </w:tc>
      </w:tr>
      <w:tr w:rsidR="00BE3875" w14:paraId="36445ECD" w14:textId="77777777" w:rsidTr="005C2183">
        <w:trPr>
          <w:trHeight w:val="218"/>
        </w:trPr>
        <w:tc>
          <w:tcPr>
            <w:tcW w:w="9859" w:type="dxa"/>
            <w:gridSpan w:val="15"/>
            <w:shd w:val="clear" w:color="auto" w:fill="F7CAAC"/>
          </w:tcPr>
          <w:p w14:paraId="6E185366" w14:textId="77777777" w:rsidR="00BE3875" w:rsidRPr="00BE3875" w:rsidRDefault="00BE3875" w:rsidP="005C2183">
            <w:pPr>
              <w:rPr>
                <w:b/>
                <w:sz w:val="20"/>
                <w:szCs w:val="20"/>
              </w:rPr>
            </w:pPr>
            <w:r w:rsidRPr="00BE3875">
              <w:rPr>
                <w:b/>
                <w:sz w:val="20"/>
                <w:szCs w:val="20"/>
              </w:rPr>
              <w:t>Působení v zahraničí</w:t>
            </w:r>
          </w:p>
        </w:tc>
      </w:tr>
      <w:tr w:rsidR="00BE3875" w14:paraId="259EC9EA" w14:textId="77777777" w:rsidTr="006152A3">
        <w:trPr>
          <w:trHeight w:val="489"/>
        </w:trPr>
        <w:tc>
          <w:tcPr>
            <w:tcW w:w="9859" w:type="dxa"/>
            <w:gridSpan w:val="15"/>
          </w:tcPr>
          <w:p w14:paraId="77F5A3EE" w14:textId="77777777" w:rsidR="00BE3875" w:rsidRPr="00BE3875" w:rsidRDefault="00BE3875" w:rsidP="005C2183">
            <w:pPr>
              <w:rPr>
                <w:sz w:val="20"/>
                <w:szCs w:val="20"/>
              </w:rPr>
            </w:pPr>
          </w:p>
        </w:tc>
      </w:tr>
      <w:tr w:rsidR="00BE3875" w14:paraId="51588CC8" w14:textId="77777777" w:rsidTr="005E7D8E">
        <w:trPr>
          <w:cantSplit/>
          <w:trHeight w:val="470"/>
        </w:trPr>
        <w:tc>
          <w:tcPr>
            <w:tcW w:w="2518" w:type="dxa"/>
            <w:shd w:val="clear" w:color="auto" w:fill="F7CAAC"/>
          </w:tcPr>
          <w:p w14:paraId="57B4D193" w14:textId="77777777" w:rsidR="00BE3875" w:rsidRPr="00BE3875" w:rsidRDefault="00BE3875" w:rsidP="005C2183">
            <w:pPr>
              <w:jc w:val="both"/>
              <w:rPr>
                <w:b/>
                <w:sz w:val="20"/>
                <w:szCs w:val="20"/>
              </w:rPr>
            </w:pPr>
            <w:r w:rsidRPr="00BE3875">
              <w:rPr>
                <w:b/>
                <w:sz w:val="20"/>
                <w:szCs w:val="20"/>
              </w:rPr>
              <w:t xml:space="preserve">Podpis </w:t>
            </w:r>
          </w:p>
        </w:tc>
        <w:tc>
          <w:tcPr>
            <w:tcW w:w="4461" w:type="dxa"/>
            <w:gridSpan w:val="8"/>
          </w:tcPr>
          <w:p w14:paraId="4ED8DDC0" w14:textId="770D6F4A" w:rsidR="00BE3875" w:rsidRPr="00BE3875" w:rsidRDefault="005E7D8E" w:rsidP="005C2183">
            <w:pPr>
              <w:jc w:val="both"/>
              <w:rPr>
                <w:sz w:val="20"/>
                <w:szCs w:val="20"/>
              </w:rPr>
            </w:pPr>
            <w:r>
              <w:rPr>
                <w:sz w:val="20"/>
                <w:szCs w:val="20"/>
              </w:rPr>
              <w:t xml:space="preserve">Martin Kukal v. r. </w:t>
            </w:r>
          </w:p>
        </w:tc>
        <w:tc>
          <w:tcPr>
            <w:tcW w:w="709" w:type="dxa"/>
            <w:shd w:val="clear" w:color="auto" w:fill="F7CAAC"/>
          </w:tcPr>
          <w:p w14:paraId="70BFF76C" w14:textId="77777777" w:rsidR="00BE3875" w:rsidRPr="00BE3875" w:rsidRDefault="00BE3875" w:rsidP="005C2183">
            <w:pPr>
              <w:jc w:val="both"/>
              <w:rPr>
                <w:sz w:val="20"/>
                <w:szCs w:val="20"/>
              </w:rPr>
            </w:pPr>
            <w:r w:rsidRPr="00BE3875">
              <w:rPr>
                <w:b/>
                <w:sz w:val="20"/>
                <w:szCs w:val="20"/>
              </w:rPr>
              <w:t>datum</w:t>
            </w:r>
          </w:p>
        </w:tc>
        <w:tc>
          <w:tcPr>
            <w:tcW w:w="2171" w:type="dxa"/>
            <w:gridSpan w:val="5"/>
          </w:tcPr>
          <w:p w14:paraId="0F83E0ED" w14:textId="78D2DE74" w:rsidR="00BE3875" w:rsidRPr="00BE3875" w:rsidRDefault="00BE238E" w:rsidP="005C2183">
            <w:pPr>
              <w:jc w:val="both"/>
              <w:rPr>
                <w:sz w:val="20"/>
                <w:szCs w:val="20"/>
              </w:rPr>
            </w:pPr>
            <w:r>
              <w:rPr>
                <w:sz w:val="20"/>
                <w:szCs w:val="20"/>
              </w:rPr>
              <w:t>18. 12. 2022</w:t>
            </w:r>
          </w:p>
        </w:tc>
      </w:tr>
    </w:tbl>
    <w:p w14:paraId="346157B8" w14:textId="277C8D3A" w:rsidR="00BE3875" w:rsidRDefault="00BE3875"/>
    <w:p w14:paraId="7042C136" w14:textId="77777777" w:rsidR="00BE3875" w:rsidRDefault="00BE38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89"/>
        <w:gridCol w:w="75"/>
        <w:gridCol w:w="381"/>
        <w:gridCol w:w="186"/>
        <w:gridCol w:w="209"/>
        <w:gridCol w:w="850"/>
        <w:gridCol w:w="709"/>
        <w:gridCol w:w="142"/>
        <w:gridCol w:w="199"/>
        <w:gridCol w:w="368"/>
        <w:gridCol w:w="850"/>
        <w:gridCol w:w="754"/>
      </w:tblGrid>
      <w:tr w:rsidR="00183E93" w14:paraId="70CF3F59" w14:textId="77777777" w:rsidTr="005C2183">
        <w:tc>
          <w:tcPr>
            <w:tcW w:w="9859" w:type="dxa"/>
            <w:gridSpan w:val="15"/>
            <w:tcBorders>
              <w:bottom w:val="double" w:sz="4" w:space="0" w:color="auto"/>
            </w:tcBorders>
            <w:shd w:val="clear" w:color="auto" w:fill="BDD6EE"/>
          </w:tcPr>
          <w:p w14:paraId="092879A4" w14:textId="77777777" w:rsidR="00183E93" w:rsidRDefault="00183E93" w:rsidP="005C2183">
            <w:pPr>
              <w:jc w:val="both"/>
              <w:rPr>
                <w:b/>
                <w:sz w:val="28"/>
              </w:rPr>
            </w:pPr>
            <w:r>
              <w:rPr>
                <w:b/>
                <w:sz w:val="28"/>
              </w:rPr>
              <w:lastRenderedPageBreak/>
              <w:t>C-I – Personální zabezpečení</w:t>
            </w:r>
          </w:p>
        </w:tc>
      </w:tr>
      <w:tr w:rsidR="00183E93" w:rsidRPr="00BE386F" w14:paraId="29D1E08A" w14:textId="77777777" w:rsidTr="005C2183">
        <w:tc>
          <w:tcPr>
            <w:tcW w:w="2518" w:type="dxa"/>
            <w:tcBorders>
              <w:top w:val="double" w:sz="4" w:space="0" w:color="auto"/>
            </w:tcBorders>
            <w:shd w:val="clear" w:color="auto" w:fill="F7CAAC"/>
          </w:tcPr>
          <w:p w14:paraId="59BE3111" w14:textId="77777777" w:rsidR="00183E93" w:rsidRPr="00183E93" w:rsidRDefault="00183E93" w:rsidP="005C2183">
            <w:pPr>
              <w:jc w:val="both"/>
              <w:rPr>
                <w:b/>
                <w:sz w:val="20"/>
                <w:szCs w:val="20"/>
              </w:rPr>
            </w:pPr>
            <w:r w:rsidRPr="00183E93">
              <w:rPr>
                <w:b/>
                <w:sz w:val="20"/>
                <w:szCs w:val="20"/>
              </w:rPr>
              <w:t>Vysoká škola</w:t>
            </w:r>
          </w:p>
        </w:tc>
        <w:tc>
          <w:tcPr>
            <w:tcW w:w="7341" w:type="dxa"/>
            <w:gridSpan w:val="14"/>
          </w:tcPr>
          <w:p w14:paraId="706D3D34" w14:textId="77777777" w:rsidR="00183E93" w:rsidRPr="00183E93" w:rsidRDefault="00183E93" w:rsidP="005C2183">
            <w:pPr>
              <w:jc w:val="both"/>
              <w:rPr>
                <w:sz w:val="20"/>
                <w:szCs w:val="20"/>
              </w:rPr>
            </w:pPr>
            <w:r w:rsidRPr="00183E93">
              <w:rPr>
                <w:sz w:val="20"/>
                <w:szCs w:val="20"/>
              </w:rPr>
              <w:t>Univerzita Tomáše Bati ve Zlíně</w:t>
            </w:r>
          </w:p>
        </w:tc>
      </w:tr>
      <w:tr w:rsidR="00183E93" w:rsidRPr="00BE386F" w14:paraId="7D80CF13" w14:textId="77777777" w:rsidTr="005C2183">
        <w:tc>
          <w:tcPr>
            <w:tcW w:w="2518" w:type="dxa"/>
            <w:shd w:val="clear" w:color="auto" w:fill="F7CAAC"/>
          </w:tcPr>
          <w:p w14:paraId="739FD04B" w14:textId="77777777" w:rsidR="00183E93" w:rsidRPr="00183E93" w:rsidRDefault="00183E93" w:rsidP="005C2183">
            <w:pPr>
              <w:jc w:val="both"/>
              <w:rPr>
                <w:b/>
                <w:sz w:val="20"/>
                <w:szCs w:val="20"/>
              </w:rPr>
            </w:pPr>
            <w:r w:rsidRPr="00183E93">
              <w:rPr>
                <w:b/>
                <w:sz w:val="20"/>
                <w:szCs w:val="20"/>
              </w:rPr>
              <w:t>Součást vysoké školy</w:t>
            </w:r>
          </w:p>
        </w:tc>
        <w:tc>
          <w:tcPr>
            <w:tcW w:w="7341" w:type="dxa"/>
            <w:gridSpan w:val="14"/>
          </w:tcPr>
          <w:p w14:paraId="5506B5FF" w14:textId="77777777" w:rsidR="00183E93" w:rsidRPr="00183E93" w:rsidRDefault="00183E93" w:rsidP="005C2183">
            <w:pPr>
              <w:jc w:val="both"/>
              <w:rPr>
                <w:sz w:val="20"/>
                <w:szCs w:val="20"/>
              </w:rPr>
            </w:pPr>
            <w:r w:rsidRPr="00183E93">
              <w:rPr>
                <w:sz w:val="20"/>
                <w:szCs w:val="20"/>
              </w:rPr>
              <w:t>Fakulta multimediálních komunikací</w:t>
            </w:r>
          </w:p>
        </w:tc>
      </w:tr>
      <w:tr w:rsidR="00183E93" w:rsidRPr="00BE386F" w14:paraId="63625C3C" w14:textId="77777777" w:rsidTr="005C2183">
        <w:tc>
          <w:tcPr>
            <w:tcW w:w="2518" w:type="dxa"/>
            <w:shd w:val="clear" w:color="auto" w:fill="F7CAAC"/>
          </w:tcPr>
          <w:p w14:paraId="51950B21" w14:textId="77777777" w:rsidR="00183E93" w:rsidRPr="00183E93" w:rsidRDefault="00183E93" w:rsidP="005C2183">
            <w:pPr>
              <w:jc w:val="both"/>
              <w:rPr>
                <w:b/>
                <w:sz w:val="20"/>
                <w:szCs w:val="20"/>
              </w:rPr>
            </w:pPr>
            <w:r w:rsidRPr="00183E93">
              <w:rPr>
                <w:b/>
                <w:sz w:val="20"/>
                <w:szCs w:val="20"/>
              </w:rPr>
              <w:t>Název studijního programu</w:t>
            </w:r>
          </w:p>
        </w:tc>
        <w:tc>
          <w:tcPr>
            <w:tcW w:w="7341" w:type="dxa"/>
            <w:gridSpan w:val="14"/>
          </w:tcPr>
          <w:p w14:paraId="5DD8DB4F" w14:textId="77777777" w:rsidR="00183E93" w:rsidRPr="00183E93" w:rsidRDefault="00183E93" w:rsidP="005C2183">
            <w:pPr>
              <w:jc w:val="both"/>
              <w:rPr>
                <w:sz w:val="20"/>
                <w:szCs w:val="20"/>
              </w:rPr>
            </w:pPr>
            <w:r w:rsidRPr="00183E93">
              <w:rPr>
                <w:sz w:val="20"/>
                <w:szCs w:val="20"/>
              </w:rPr>
              <w:t>Animovaná tvorba</w:t>
            </w:r>
          </w:p>
        </w:tc>
      </w:tr>
      <w:tr w:rsidR="00183E93" w:rsidRPr="00BE386F" w14:paraId="10C718CE" w14:textId="77777777" w:rsidTr="00AD773A">
        <w:tc>
          <w:tcPr>
            <w:tcW w:w="2518" w:type="dxa"/>
            <w:shd w:val="clear" w:color="auto" w:fill="F7CAAC"/>
          </w:tcPr>
          <w:p w14:paraId="4F795146" w14:textId="77777777" w:rsidR="00183E93" w:rsidRPr="00183E93" w:rsidRDefault="00183E93" w:rsidP="005C2183">
            <w:pPr>
              <w:jc w:val="both"/>
              <w:rPr>
                <w:b/>
                <w:sz w:val="20"/>
                <w:szCs w:val="20"/>
              </w:rPr>
            </w:pPr>
            <w:r w:rsidRPr="00183E93">
              <w:rPr>
                <w:b/>
                <w:sz w:val="20"/>
                <w:szCs w:val="20"/>
              </w:rPr>
              <w:t>Jméno a příjmení</w:t>
            </w:r>
          </w:p>
        </w:tc>
        <w:tc>
          <w:tcPr>
            <w:tcW w:w="4319" w:type="dxa"/>
            <w:gridSpan w:val="8"/>
          </w:tcPr>
          <w:p w14:paraId="7C2FBE59" w14:textId="77777777" w:rsidR="00183E93" w:rsidRPr="00183E93" w:rsidRDefault="00183E93" w:rsidP="005C2183">
            <w:pPr>
              <w:jc w:val="both"/>
              <w:rPr>
                <w:sz w:val="20"/>
                <w:szCs w:val="20"/>
              </w:rPr>
            </w:pPr>
            <w:r w:rsidRPr="00183E93">
              <w:rPr>
                <w:sz w:val="20"/>
                <w:szCs w:val="20"/>
              </w:rPr>
              <w:t>Robert Lence</w:t>
            </w:r>
          </w:p>
        </w:tc>
        <w:tc>
          <w:tcPr>
            <w:tcW w:w="709" w:type="dxa"/>
            <w:shd w:val="clear" w:color="auto" w:fill="F7CAAC"/>
          </w:tcPr>
          <w:p w14:paraId="4EA646F4" w14:textId="77777777" w:rsidR="00183E93" w:rsidRPr="00183E93" w:rsidRDefault="00183E93" w:rsidP="005C2183">
            <w:pPr>
              <w:jc w:val="both"/>
              <w:rPr>
                <w:b/>
                <w:sz w:val="20"/>
                <w:szCs w:val="20"/>
              </w:rPr>
            </w:pPr>
            <w:r w:rsidRPr="00183E93">
              <w:rPr>
                <w:b/>
                <w:sz w:val="20"/>
                <w:szCs w:val="20"/>
              </w:rPr>
              <w:t>Tituly</w:t>
            </w:r>
          </w:p>
        </w:tc>
        <w:tc>
          <w:tcPr>
            <w:tcW w:w="2313" w:type="dxa"/>
            <w:gridSpan w:val="5"/>
          </w:tcPr>
          <w:p w14:paraId="5BFCEAC3" w14:textId="77777777" w:rsidR="00183E93" w:rsidRPr="00183E93" w:rsidRDefault="00183E93" w:rsidP="005C2183">
            <w:pPr>
              <w:jc w:val="both"/>
              <w:rPr>
                <w:sz w:val="20"/>
                <w:szCs w:val="20"/>
              </w:rPr>
            </w:pPr>
          </w:p>
        </w:tc>
      </w:tr>
      <w:tr w:rsidR="00183E93" w:rsidRPr="00BE386F" w14:paraId="2E1B99FB" w14:textId="77777777" w:rsidTr="00690798">
        <w:tc>
          <w:tcPr>
            <w:tcW w:w="2518" w:type="dxa"/>
            <w:shd w:val="clear" w:color="auto" w:fill="F7CAAC"/>
          </w:tcPr>
          <w:p w14:paraId="410F41C5" w14:textId="77777777" w:rsidR="00183E93" w:rsidRPr="00183E93" w:rsidRDefault="00183E93" w:rsidP="005C2183">
            <w:pPr>
              <w:jc w:val="both"/>
              <w:rPr>
                <w:b/>
                <w:sz w:val="20"/>
                <w:szCs w:val="20"/>
              </w:rPr>
            </w:pPr>
            <w:r w:rsidRPr="00183E93">
              <w:rPr>
                <w:b/>
                <w:sz w:val="20"/>
                <w:szCs w:val="20"/>
              </w:rPr>
              <w:t>Rok narození</w:t>
            </w:r>
          </w:p>
        </w:tc>
        <w:tc>
          <w:tcPr>
            <w:tcW w:w="829" w:type="dxa"/>
            <w:gridSpan w:val="2"/>
          </w:tcPr>
          <w:p w14:paraId="015AFF7B" w14:textId="77777777" w:rsidR="00183E93" w:rsidRPr="00183E93" w:rsidRDefault="00183E93" w:rsidP="005C2183">
            <w:pPr>
              <w:jc w:val="both"/>
              <w:rPr>
                <w:sz w:val="20"/>
                <w:szCs w:val="20"/>
              </w:rPr>
            </w:pPr>
            <w:r w:rsidRPr="00183E93">
              <w:rPr>
                <w:sz w:val="20"/>
                <w:szCs w:val="20"/>
              </w:rPr>
              <w:t>1964</w:t>
            </w:r>
          </w:p>
        </w:tc>
        <w:tc>
          <w:tcPr>
            <w:tcW w:w="1789" w:type="dxa"/>
            <w:shd w:val="clear" w:color="auto" w:fill="F7CAAC"/>
          </w:tcPr>
          <w:p w14:paraId="1B07CE27" w14:textId="77777777" w:rsidR="00183E93" w:rsidRPr="00183E93" w:rsidRDefault="00183E93" w:rsidP="005C2183">
            <w:pPr>
              <w:jc w:val="both"/>
              <w:rPr>
                <w:b/>
                <w:sz w:val="20"/>
                <w:szCs w:val="20"/>
              </w:rPr>
            </w:pPr>
            <w:r w:rsidRPr="00183E93">
              <w:rPr>
                <w:b/>
                <w:sz w:val="20"/>
                <w:szCs w:val="20"/>
              </w:rPr>
              <w:t>typ vztahu k VŠ</w:t>
            </w:r>
          </w:p>
        </w:tc>
        <w:tc>
          <w:tcPr>
            <w:tcW w:w="851" w:type="dxa"/>
            <w:gridSpan w:val="4"/>
          </w:tcPr>
          <w:p w14:paraId="157C780D" w14:textId="77777777" w:rsidR="00183E93" w:rsidRPr="00183E93" w:rsidRDefault="00183E93" w:rsidP="005C2183">
            <w:pPr>
              <w:jc w:val="both"/>
              <w:rPr>
                <w:sz w:val="20"/>
                <w:szCs w:val="20"/>
              </w:rPr>
            </w:pPr>
            <w:r w:rsidRPr="00183E93">
              <w:rPr>
                <w:sz w:val="20"/>
                <w:szCs w:val="20"/>
              </w:rPr>
              <w:t>DPP</w:t>
            </w:r>
          </w:p>
        </w:tc>
        <w:tc>
          <w:tcPr>
            <w:tcW w:w="850" w:type="dxa"/>
            <w:shd w:val="clear" w:color="auto" w:fill="F7CAAC"/>
          </w:tcPr>
          <w:p w14:paraId="63164D72" w14:textId="77777777" w:rsidR="00183E93" w:rsidRPr="00183E93" w:rsidRDefault="00183E93" w:rsidP="005C2183">
            <w:pPr>
              <w:jc w:val="both"/>
              <w:rPr>
                <w:b/>
                <w:sz w:val="20"/>
                <w:szCs w:val="20"/>
              </w:rPr>
            </w:pPr>
            <w:r w:rsidRPr="00183E93">
              <w:rPr>
                <w:b/>
                <w:sz w:val="20"/>
                <w:szCs w:val="20"/>
              </w:rPr>
              <w:t>rozsah</w:t>
            </w:r>
          </w:p>
        </w:tc>
        <w:tc>
          <w:tcPr>
            <w:tcW w:w="709" w:type="dxa"/>
          </w:tcPr>
          <w:p w14:paraId="69A5F1E1" w14:textId="61BC115C" w:rsidR="00183E93" w:rsidRPr="00183E93" w:rsidRDefault="00432C2A" w:rsidP="005C2183">
            <w:pPr>
              <w:jc w:val="both"/>
              <w:rPr>
                <w:sz w:val="20"/>
                <w:szCs w:val="20"/>
              </w:rPr>
            </w:pPr>
            <w:proofErr w:type="gramStart"/>
            <w:r>
              <w:rPr>
                <w:sz w:val="20"/>
                <w:szCs w:val="20"/>
              </w:rPr>
              <w:t>2h</w:t>
            </w:r>
            <w:proofErr w:type="gramEnd"/>
            <w:r>
              <w:rPr>
                <w:sz w:val="20"/>
                <w:szCs w:val="20"/>
              </w:rPr>
              <w:t>/t</w:t>
            </w:r>
          </w:p>
        </w:tc>
        <w:tc>
          <w:tcPr>
            <w:tcW w:w="709" w:type="dxa"/>
            <w:gridSpan w:val="3"/>
            <w:shd w:val="clear" w:color="auto" w:fill="F7CAAC"/>
          </w:tcPr>
          <w:p w14:paraId="1E3D36A2" w14:textId="77777777" w:rsidR="00183E93" w:rsidRPr="00183E93" w:rsidRDefault="00183E93" w:rsidP="005C2183">
            <w:pPr>
              <w:jc w:val="both"/>
              <w:rPr>
                <w:b/>
                <w:sz w:val="20"/>
                <w:szCs w:val="20"/>
              </w:rPr>
            </w:pPr>
            <w:r w:rsidRPr="00183E93">
              <w:rPr>
                <w:b/>
                <w:sz w:val="20"/>
                <w:szCs w:val="20"/>
              </w:rPr>
              <w:t>do kdy</w:t>
            </w:r>
          </w:p>
        </w:tc>
        <w:tc>
          <w:tcPr>
            <w:tcW w:w="1604" w:type="dxa"/>
            <w:gridSpan w:val="2"/>
          </w:tcPr>
          <w:p w14:paraId="2D659BED" w14:textId="77777777" w:rsidR="00183E93" w:rsidRPr="00183E93" w:rsidRDefault="00183E93" w:rsidP="005C2183">
            <w:pPr>
              <w:jc w:val="both"/>
              <w:rPr>
                <w:sz w:val="20"/>
                <w:szCs w:val="20"/>
              </w:rPr>
            </w:pPr>
          </w:p>
        </w:tc>
      </w:tr>
      <w:tr w:rsidR="00432C2A" w:rsidRPr="00BE386F" w14:paraId="6618676B" w14:textId="77777777" w:rsidTr="00690798">
        <w:tc>
          <w:tcPr>
            <w:tcW w:w="5136" w:type="dxa"/>
            <w:gridSpan w:val="4"/>
            <w:shd w:val="clear" w:color="auto" w:fill="F7CAAC"/>
          </w:tcPr>
          <w:p w14:paraId="73EF0593" w14:textId="77777777" w:rsidR="00432C2A" w:rsidRPr="00183E93" w:rsidRDefault="00432C2A" w:rsidP="00432C2A">
            <w:pPr>
              <w:jc w:val="both"/>
              <w:rPr>
                <w:b/>
                <w:sz w:val="20"/>
                <w:szCs w:val="20"/>
              </w:rPr>
            </w:pPr>
            <w:r w:rsidRPr="00183E93">
              <w:rPr>
                <w:b/>
                <w:sz w:val="20"/>
                <w:szCs w:val="20"/>
              </w:rPr>
              <w:t>Typ vztahu na součásti VŠ, která uskutečňuje st. program</w:t>
            </w:r>
          </w:p>
        </w:tc>
        <w:tc>
          <w:tcPr>
            <w:tcW w:w="851" w:type="dxa"/>
            <w:gridSpan w:val="4"/>
          </w:tcPr>
          <w:p w14:paraId="33B5DEFA" w14:textId="77777777" w:rsidR="00432C2A" w:rsidRPr="00183E93" w:rsidRDefault="00432C2A" w:rsidP="00432C2A">
            <w:pPr>
              <w:jc w:val="both"/>
              <w:rPr>
                <w:sz w:val="20"/>
                <w:szCs w:val="20"/>
              </w:rPr>
            </w:pPr>
            <w:r w:rsidRPr="00183E93">
              <w:rPr>
                <w:sz w:val="20"/>
                <w:szCs w:val="20"/>
              </w:rPr>
              <w:t>DPP</w:t>
            </w:r>
          </w:p>
        </w:tc>
        <w:tc>
          <w:tcPr>
            <w:tcW w:w="850" w:type="dxa"/>
            <w:shd w:val="clear" w:color="auto" w:fill="F7CAAC"/>
          </w:tcPr>
          <w:p w14:paraId="6337D8FC" w14:textId="77777777" w:rsidR="00432C2A" w:rsidRPr="00183E93" w:rsidRDefault="00432C2A" w:rsidP="00432C2A">
            <w:pPr>
              <w:jc w:val="both"/>
              <w:rPr>
                <w:b/>
                <w:sz w:val="20"/>
                <w:szCs w:val="20"/>
              </w:rPr>
            </w:pPr>
            <w:r w:rsidRPr="00183E93">
              <w:rPr>
                <w:b/>
                <w:sz w:val="20"/>
                <w:szCs w:val="20"/>
              </w:rPr>
              <w:t>rozsah</w:t>
            </w:r>
          </w:p>
        </w:tc>
        <w:tc>
          <w:tcPr>
            <w:tcW w:w="709" w:type="dxa"/>
          </w:tcPr>
          <w:p w14:paraId="708C3647" w14:textId="765E7738" w:rsidR="00432C2A" w:rsidRPr="00183E93" w:rsidRDefault="00432C2A" w:rsidP="00432C2A">
            <w:pPr>
              <w:autoSpaceDE w:val="0"/>
              <w:autoSpaceDN w:val="0"/>
              <w:adjustRightInd w:val="0"/>
              <w:rPr>
                <w:sz w:val="20"/>
                <w:szCs w:val="20"/>
              </w:rPr>
            </w:pPr>
            <w:proofErr w:type="gramStart"/>
            <w:r>
              <w:rPr>
                <w:sz w:val="20"/>
                <w:szCs w:val="20"/>
              </w:rPr>
              <w:t>2h</w:t>
            </w:r>
            <w:proofErr w:type="gramEnd"/>
            <w:r>
              <w:rPr>
                <w:sz w:val="20"/>
                <w:szCs w:val="20"/>
              </w:rPr>
              <w:t>/t</w:t>
            </w:r>
          </w:p>
        </w:tc>
        <w:tc>
          <w:tcPr>
            <w:tcW w:w="709" w:type="dxa"/>
            <w:gridSpan w:val="3"/>
            <w:shd w:val="clear" w:color="auto" w:fill="F7CAAC"/>
          </w:tcPr>
          <w:p w14:paraId="4E0B2FDD" w14:textId="77777777" w:rsidR="00432C2A" w:rsidRPr="00183E93" w:rsidRDefault="00432C2A" w:rsidP="00432C2A">
            <w:pPr>
              <w:jc w:val="both"/>
              <w:rPr>
                <w:b/>
                <w:sz w:val="20"/>
                <w:szCs w:val="20"/>
              </w:rPr>
            </w:pPr>
            <w:r w:rsidRPr="00183E93">
              <w:rPr>
                <w:b/>
                <w:sz w:val="20"/>
                <w:szCs w:val="20"/>
              </w:rPr>
              <w:t>do kdy</w:t>
            </w:r>
          </w:p>
        </w:tc>
        <w:tc>
          <w:tcPr>
            <w:tcW w:w="1604" w:type="dxa"/>
            <w:gridSpan w:val="2"/>
          </w:tcPr>
          <w:p w14:paraId="1E3804AF" w14:textId="77777777" w:rsidR="00432C2A" w:rsidRPr="00183E93" w:rsidRDefault="00432C2A" w:rsidP="00432C2A">
            <w:pPr>
              <w:jc w:val="both"/>
              <w:rPr>
                <w:sz w:val="20"/>
                <w:szCs w:val="20"/>
              </w:rPr>
            </w:pPr>
          </w:p>
        </w:tc>
      </w:tr>
      <w:tr w:rsidR="00432C2A" w:rsidRPr="00BE386F" w14:paraId="16FD9117" w14:textId="77777777" w:rsidTr="00364CFC">
        <w:tc>
          <w:tcPr>
            <w:tcW w:w="5987" w:type="dxa"/>
            <w:gridSpan w:val="8"/>
            <w:shd w:val="clear" w:color="auto" w:fill="F7CAAC"/>
          </w:tcPr>
          <w:p w14:paraId="51445667" w14:textId="77777777" w:rsidR="00432C2A" w:rsidRPr="00183E93" w:rsidRDefault="00432C2A" w:rsidP="00432C2A">
            <w:pPr>
              <w:jc w:val="both"/>
              <w:rPr>
                <w:b/>
                <w:sz w:val="20"/>
                <w:szCs w:val="20"/>
              </w:rPr>
            </w:pPr>
            <w:r w:rsidRPr="00183E93">
              <w:rPr>
                <w:b/>
                <w:sz w:val="20"/>
                <w:szCs w:val="20"/>
              </w:rPr>
              <w:t>Další současná působení jako akademický pracovník na jiných VŠ</w:t>
            </w:r>
          </w:p>
          <w:p w14:paraId="45B381CA" w14:textId="77777777" w:rsidR="00432C2A" w:rsidRPr="00183E93" w:rsidRDefault="00432C2A" w:rsidP="00432C2A">
            <w:pPr>
              <w:autoSpaceDE w:val="0"/>
              <w:autoSpaceDN w:val="0"/>
              <w:adjustRightInd w:val="0"/>
              <w:rPr>
                <w:color w:val="FF0000"/>
                <w:sz w:val="20"/>
                <w:szCs w:val="20"/>
              </w:rPr>
            </w:pPr>
          </w:p>
        </w:tc>
        <w:tc>
          <w:tcPr>
            <w:tcW w:w="1559" w:type="dxa"/>
            <w:gridSpan w:val="2"/>
            <w:shd w:val="clear" w:color="auto" w:fill="F7CAAC"/>
          </w:tcPr>
          <w:p w14:paraId="1286EA18" w14:textId="77777777" w:rsidR="00432C2A" w:rsidRPr="00183E93" w:rsidRDefault="00432C2A" w:rsidP="00432C2A">
            <w:pPr>
              <w:jc w:val="both"/>
              <w:rPr>
                <w:b/>
                <w:sz w:val="20"/>
                <w:szCs w:val="20"/>
              </w:rPr>
            </w:pPr>
            <w:r w:rsidRPr="00183E93">
              <w:rPr>
                <w:b/>
                <w:sz w:val="20"/>
                <w:szCs w:val="20"/>
              </w:rPr>
              <w:t xml:space="preserve">typ </w:t>
            </w:r>
            <w:proofErr w:type="spellStart"/>
            <w:r w:rsidRPr="00183E93">
              <w:rPr>
                <w:b/>
                <w:sz w:val="20"/>
                <w:szCs w:val="20"/>
              </w:rPr>
              <w:t>prac</w:t>
            </w:r>
            <w:proofErr w:type="spellEnd"/>
            <w:r w:rsidRPr="00183E93">
              <w:rPr>
                <w:b/>
                <w:sz w:val="20"/>
                <w:szCs w:val="20"/>
              </w:rPr>
              <w:t>. vztahu</w:t>
            </w:r>
          </w:p>
        </w:tc>
        <w:tc>
          <w:tcPr>
            <w:tcW w:w="2313" w:type="dxa"/>
            <w:gridSpan w:val="5"/>
            <w:shd w:val="clear" w:color="auto" w:fill="F7CAAC"/>
          </w:tcPr>
          <w:p w14:paraId="5CCF47AD" w14:textId="77777777" w:rsidR="00432C2A" w:rsidRPr="00183E93" w:rsidRDefault="00432C2A" w:rsidP="00432C2A">
            <w:pPr>
              <w:jc w:val="both"/>
              <w:rPr>
                <w:b/>
                <w:sz w:val="20"/>
                <w:szCs w:val="20"/>
              </w:rPr>
            </w:pPr>
            <w:r w:rsidRPr="00183E93">
              <w:rPr>
                <w:b/>
                <w:sz w:val="20"/>
                <w:szCs w:val="20"/>
              </w:rPr>
              <w:t>rozsah</w:t>
            </w:r>
          </w:p>
        </w:tc>
      </w:tr>
      <w:tr w:rsidR="00432C2A" w:rsidRPr="00BE386F" w14:paraId="43EF546F" w14:textId="77777777" w:rsidTr="00364CFC">
        <w:tc>
          <w:tcPr>
            <w:tcW w:w="5987" w:type="dxa"/>
            <w:gridSpan w:val="8"/>
          </w:tcPr>
          <w:p w14:paraId="18B3DFA6" w14:textId="77777777" w:rsidR="00432C2A" w:rsidRPr="00183E93" w:rsidRDefault="00432C2A" w:rsidP="00432C2A">
            <w:pPr>
              <w:jc w:val="both"/>
              <w:rPr>
                <w:sz w:val="20"/>
                <w:szCs w:val="20"/>
              </w:rPr>
            </w:pPr>
          </w:p>
        </w:tc>
        <w:tc>
          <w:tcPr>
            <w:tcW w:w="1559" w:type="dxa"/>
            <w:gridSpan w:val="2"/>
          </w:tcPr>
          <w:p w14:paraId="479790F0" w14:textId="77777777" w:rsidR="00432C2A" w:rsidRPr="00183E93" w:rsidRDefault="00432C2A" w:rsidP="00432C2A">
            <w:pPr>
              <w:jc w:val="both"/>
              <w:rPr>
                <w:sz w:val="20"/>
                <w:szCs w:val="20"/>
              </w:rPr>
            </w:pPr>
          </w:p>
        </w:tc>
        <w:tc>
          <w:tcPr>
            <w:tcW w:w="2313" w:type="dxa"/>
            <w:gridSpan w:val="5"/>
          </w:tcPr>
          <w:p w14:paraId="1CA0126B" w14:textId="77777777" w:rsidR="00432C2A" w:rsidRPr="00183E93" w:rsidRDefault="00432C2A" w:rsidP="00432C2A">
            <w:pPr>
              <w:jc w:val="both"/>
              <w:rPr>
                <w:sz w:val="20"/>
                <w:szCs w:val="20"/>
              </w:rPr>
            </w:pPr>
          </w:p>
        </w:tc>
      </w:tr>
      <w:tr w:rsidR="00432C2A" w:rsidRPr="00BE386F" w14:paraId="09B8B5BC" w14:textId="77777777" w:rsidTr="00364CFC">
        <w:tc>
          <w:tcPr>
            <w:tcW w:w="5987" w:type="dxa"/>
            <w:gridSpan w:val="8"/>
          </w:tcPr>
          <w:p w14:paraId="4F86FDB1" w14:textId="77777777" w:rsidR="00432C2A" w:rsidRPr="00183E93" w:rsidRDefault="00432C2A" w:rsidP="00432C2A">
            <w:pPr>
              <w:jc w:val="both"/>
              <w:rPr>
                <w:sz w:val="20"/>
                <w:szCs w:val="20"/>
              </w:rPr>
            </w:pPr>
          </w:p>
        </w:tc>
        <w:tc>
          <w:tcPr>
            <w:tcW w:w="1559" w:type="dxa"/>
            <w:gridSpan w:val="2"/>
          </w:tcPr>
          <w:p w14:paraId="08BF4133" w14:textId="77777777" w:rsidR="00432C2A" w:rsidRPr="00183E93" w:rsidRDefault="00432C2A" w:rsidP="00432C2A">
            <w:pPr>
              <w:jc w:val="both"/>
              <w:rPr>
                <w:sz w:val="20"/>
                <w:szCs w:val="20"/>
              </w:rPr>
            </w:pPr>
          </w:p>
        </w:tc>
        <w:tc>
          <w:tcPr>
            <w:tcW w:w="2313" w:type="dxa"/>
            <w:gridSpan w:val="5"/>
          </w:tcPr>
          <w:p w14:paraId="2C350976" w14:textId="77777777" w:rsidR="00432C2A" w:rsidRPr="00183E93" w:rsidRDefault="00432C2A" w:rsidP="00432C2A">
            <w:pPr>
              <w:jc w:val="both"/>
              <w:rPr>
                <w:sz w:val="20"/>
                <w:szCs w:val="20"/>
              </w:rPr>
            </w:pPr>
          </w:p>
        </w:tc>
      </w:tr>
      <w:tr w:rsidR="00432C2A" w:rsidRPr="00BE386F" w14:paraId="2B0ADC64" w14:textId="77777777" w:rsidTr="00364CFC">
        <w:tc>
          <w:tcPr>
            <w:tcW w:w="5987" w:type="dxa"/>
            <w:gridSpan w:val="8"/>
          </w:tcPr>
          <w:p w14:paraId="0E2093D0" w14:textId="77777777" w:rsidR="00432C2A" w:rsidRPr="00183E93" w:rsidRDefault="00432C2A" w:rsidP="00432C2A">
            <w:pPr>
              <w:jc w:val="both"/>
              <w:rPr>
                <w:sz w:val="20"/>
                <w:szCs w:val="20"/>
              </w:rPr>
            </w:pPr>
          </w:p>
        </w:tc>
        <w:tc>
          <w:tcPr>
            <w:tcW w:w="1559" w:type="dxa"/>
            <w:gridSpan w:val="2"/>
          </w:tcPr>
          <w:p w14:paraId="12D353FA" w14:textId="77777777" w:rsidR="00432C2A" w:rsidRPr="00183E93" w:rsidRDefault="00432C2A" w:rsidP="00432C2A">
            <w:pPr>
              <w:jc w:val="both"/>
              <w:rPr>
                <w:sz w:val="20"/>
                <w:szCs w:val="20"/>
              </w:rPr>
            </w:pPr>
          </w:p>
        </w:tc>
        <w:tc>
          <w:tcPr>
            <w:tcW w:w="2313" w:type="dxa"/>
            <w:gridSpan w:val="5"/>
          </w:tcPr>
          <w:p w14:paraId="50496740" w14:textId="77777777" w:rsidR="00432C2A" w:rsidRPr="00183E93" w:rsidRDefault="00432C2A" w:rsidP="00432C2A">
            <w:pPr>
              <w:jc w:val="both"/>
              <w:rPr>
                <w:sz w:val="20"/>
                <w:szCs w:val="20"/>
              </w:rPr>
            </w:pPr>
          </w:p>
        </w:tc>
      </w:tr>
      <w:tr w:rsidR="00432C2A" w:rsidRPr="00BE386F" w14:paraId="73A29BF3" w14:textId="77777777" w:rsidTr="00364CFC">
        <w:tc>
          <w:tcPr>
            <w:tcW w:w="5987" w:type="dxa"/>
            <w:gridSpan w:val="8"/>
          </w:tcPr>
          <w:p w14:paraId="5AB5AF82" w14:textId="77777777" w:rsidR="00432C2A" w:rsidRPr="00183E93" w:rsidRDefault="00432C2A" w:rsidP="00432C2A">
            <w:pPr>
              <w:jc w:val="both"/>
              <w:rPr>
                <w:sz w:val="20"/>
                <w:szCs w:val="20"/>
              </w:rPr>
            </w:pPr>
          </w:p>
        </w:tc>
        <w:tc>
          <w:tcPr>
            <w:tcW w:w="1559" w:type="dxa"/>
            <w:gridSpan w:val="2"/>
          </w:tcPr>
          <w:p w14:paraId="071AFD80" w14:textId="77777777" w:rsidR="00432C2A" w:rsidRPr="00183E93" w:rsidRDefault="00432C2A" w:rsidP="00432C2A">
            <w:pPr>
              <w:jc w:val="both"/>
              <w:rPr>
                <w:sz w:val="20"/>
                <w:szCs w:val="20"/>
              </w:rPr>
            </w:pPr>
          </w:p>
        </w:tc>
        <w:tc>
          <w:tcPr>
            <w:tcW w:w="2313" w:type="dxa"/>
            <w:gridSpan w:val="5"/>
          </w:tcPr>
          <w:p w14:paraId="317BC0DD" w14:textId="77777777" w:rsidR="00432C2A" w:rsidRPr="00183E93" w:rsidRDefault="00432C2A" w:rsidP="00432C2A">
            <w:pPr>
              <w:jc w:val="both"/>
              <w:rPr>
                <w:sz w:val="20"/>
                <w:szCs w:val="20"/>
              </w:rPr>
            </w:pPr>
          </w:p>
        </w:tc>
      </w:tr>
      <w:tr w:rsidR="00432C2A" w:rsidRPr="00BE386F" w14:paraId="4AFB3742" w14:textId="77777777" w:rsidTr="005C2183">
        <w:tc>
          <w:tcPr>
            <w:tcW w:w="9859" w:type="dxa"/>
            <w:gridSpan w:val="15"/>
            <w:shd w:val="clear" w:color="auto" w:fill="F7CAAC"/>
          </w:tcPr>
          <w:p w14:paraId="4045A5EC" w14:textId="77777777" w:rsidR="00432C2A" w:rsidRPr="00183E93" w:rsidRDefault="00432C2A" w:rsidP="00432C2A">
            <w:pPr>
              <w:rPr>
                <w:sz w:val="20"/>
                <w:szCs w:val="20"/>
              </w:rPr>
            </w:pPr>
            <w:r w:rsidRPr="00183E93">
              <w:rPr>
                <w:b/>
                <w:sz w:val="20"/>
                <w:szCs w:val="20"/>
              </w:rPr>
              <w:t>Předměty příslušného studijního programu a způsob zapojení do jejich výuky, příp. další zapojení do uskutečňování studijního programu</w:t>
            </w:r>
          </w:p>
        </w:tc>
      </w:tr>
      <w:tr w:rsidR="00432C2A" w:rsidRPr="00BE386F" w14:paraId="605E4636" w14:textId="77777777" w:rsidTr="00364CFC">
        <w:trPr>
          <w:trHeight w:val="204"/>
        </w:trPr>
        <w:tc>
          <w:tcPr>
            <w:tcW w:w="9859" w:type="dxa"/>
            <w:gridSpan w:val="15"/>
            <w:tcBorders>
              <w:top w:val="nil"/>
            </w:tcBorders>
          </w:tcPr>
          <w:p w14:paraId="349201DD" w14:textId="12549A97" w:rsidR="00432C2A" w:rsidRPr="00183E93" w:rsidRDefault="00432C2A" w:rsidP="00432C2A">
            <w:pPr>
              <w:jc w:val="both"/>
              <w:rPr>
                <w:sz w:val="20"/>
                <w:szCs w:val="20"/>
              </w:rPr>
            </w:pPr>
            <w:proofErr w:type="spellStart"/>
            <w:r w:rsidRPr="00183E93">
              <w:rPr>
                <w:sz w:val="20"/>
                <w:szCs w:val="20"/>
              </w:rPr>
              <w:t>Storytelling</w:t>
            </w:r>
            <w:proofErr w:type="spellEnd"/>
            <w:r>
              <w:rPr>
                <w:sz w:val="20"/>
                <w:szCs w:val="20"/>
              </w:rPr>
              <w:t xml:space="preserve"> (</w:t>
            </w:r>
            <w:r w:rsidRPr="00183E93">
              <w:rPr>
                <w:sz w:val="20"/>
                <w:szCs w:val="20"/>
              </w:rPr>
              <w:t>vede cvičení</w:t>
            </w:r>
            <w:r>
              <w:rPr>
                <w:sz w:val="20"/>
                <w:szCs w:val="20"/>
              </w:rPr>
              <w:t>, garant předmětu)</w:t>
            </w:r>
          </w:p>
        </w:tc>
      </w:tr>
      <w:tr w:rsidR="00432C2A" w:rsidRPr="002706B0" w14:paraId="739F1A97" w14:textId="77777777" w:rsidTr="00C90FE5">
        <w:tc>
          <w:tcPr>
            <w:tcW w:w="9859" w:type="dxa"/>
            <w:gridSpan w:val="15"/>
            <w:tcBorders>
              <w:top w:val="single" w:sz="4" w:space="0" w:color="auto"/>
              <w:left w:val="single" w:sz="4" w:space="0" w:color="auto"/>
              <w:bottom w:val="single" w:sz="4" w:space="0" w:color="auto"/>
              <w:right w:val="single" w:sz="4" w:space="0" w:color="auto"/>
            </w:tcBorders>
            <w:shd w:val="clear" w:color="auto" w:fill="F7CAAC"/>
          </w:tcPr>
          <w:p w14:paraId="02C5A6DD" w14:textId="1B8D8D15" w:rsidR="00432C2A" w:rsidRPr="002706B0" w:rsidRDefault="00432C2A" w:rsidP="00432C2A">
            <w:pPr>
              <w:jc w:val="both"/>
              <w:rPr>
                <w:b/>
                <w:sz w:val="20"/>
                <w:szCs w:val="20"/>
              </w:rPr>
            </w:pPr>
            <w:r>
              <w:br w:type="page"/>
            </w:r>
            <w:r w:rsidRPr="002706B0">
              <w:rPr>
                <w:b/>
                <w:sz w:val="20"/>
                <w:szCs w:val="20"/>
              </w:rPr>
              <w:t>Zapojení do výuky v dalších studijních programech na téže vysoké škole (pouze u garantů ZT a PZ předmětů)</w:t>
            </w:r>
          </w:p>
        </w:tc>
      </w:tr>
      <w:tr w:rsidR="00432C2A" w:rsidRPr="002706B0" w14:paraId="6AC50DE9" w14:textId="77777777" w:rsidTr="005C2183">
        <w:trPr>
          <w:trHeight w:val="340"/>
        </w:trPr>
        <w:tc>
          <w:tcPr>
            <w:tcW w:w="2802" w:type="dxa"/>
            <w:gridSpan w:val="2"/>
            <w:tcBorders>
              <w:top w:val="nil"/>
            </w:tcBorders>
          </w:tcPr>
          <w:p w14:paraId="39CBF670" w14:textId="77777777" w:rsidR="00432C2A" w:rsidRPr="002706B0" w:rsidRDefault="00432C2A" w:rsidP="00432C2A">
            <w:pPr>
              <w:jc w:val="both"/>
              <w:rPr>
                <w:b/>
                <w:sz w:val="20"/>
                <w:szCs w:val="20"/>
              </w:rPr>
            </w:pPr>
            <w:r w:rsidRPr="002706B0">
              <w:rPr>
                <w:b/>
                <w:sz w:val="20"/>
                <w:szCs w:val="20"/>
              </w:rPr>
              <w:t>Název studijního předmětu</w:t>
            </w:r>
          </w:p>
        </w:tc>
        <w:tc>
          <w:tcPr>
            <w:tcW w:w="2409" w:type="dxa"/>
            <w:gridSpan w:val="3"/>
            <w:tcBorders>
              <w:top w:val="nil"/>
            </w:tcBorders>
          </w:tcPr>
          <w:p w14:paraId="60BA0086" w14:textId="77777777" w:rsidR="00432C2A" w:rsidRPr="002706B0" w:rsidRDefault="00432C2A" w:rsidP="00432C2A">
            <w:pPr>
              <w:pStyle w:val="Bezmezer"/>
              <w:rPr>
                <w:b/>
                <w:bCs/>
              </w:rPr>
            </w:pPr>
            <w:r w:rsidRPr="002706B0">
              <w:rPr>
                <w:b/>
                <w:bCs/>
              </w:rPr>
              <w:t>Název studijního programu</w:t>
            </w:r>
          </w:p>
        </w:tc>
        <w:tc>
          <w:tcPr>
            <w:tcW w:w="567" w:type="dxa"/>
            <w:gridSpan w:val="2"/>
            <w:tcBorders>
              <w:top w:val="nil"/>
            </w:tcBorders>
          </w:tcPr>
          <w:p w14:paraId="5AB30CB7" w14:textId="77777777" w:rsidR="00432C2A" w:rsidRPr="002706B0" w:rsidRDefault="00432C2A" w:rsidP="00432C2A">
            <w:pPr>
              <w:jc w:val="both"/>
              <w:rPr>
                <w:b/>
                <w:sz w:val="20"/>
                <w:szCs w:val="20"/>
              </w:rPr>
            </w:pPr>
            <w:r w:rsidRPr="002706B0">
              <w:rPr>
                <w:b/>
                <w:sz w:val="20"/>
                <w:szCs w:val="20"/>
              </w:rPr>
              <w:t>Sem.</w:t>
            </w:r>
          </w:p>
        </w:tc>
        <w:tc>
          <w:tcPr>
            <w:tcW w:w="2109" w:type="dxa"/>
            <w:gridSpan w:val="5"/>
            <w:tcBorders>
              <w:top w:val="nil"/>
            </w:tcBorders>
          </w:tcPr>
          <w:p w14:paraId="21FBA1DF" w14:textId="77777777" w:rsidR="00432C2A" w:rsidRPr="002706B0" w:rsidRDefault="00432C2A" w:rsidP="00432C2A">
            <w:pPr>
              <w:jc w:val="both"/>
              <w:rPr>
                <w:b/>
                <w:sz w:val="20"/>
                <w:szCs w:val="20"/>
              </w:rPr>
            </w:pPr>
            <w:r w:rsidRPr="002706B0">
              <w:rPr>
                <w:b/>
                <w:sz w:val="20"/>
                <w:szCs w:val="20"/>
              </w:rPr>
              <w:t>Role ve výuce daného předmětu</w:t>
            </w:r>
          </w:p>
        </w:tc>
        <w:tc>
          <w:tcPr>
            <w:tcW w:w="1972" w:type="dxa"/>
            <w:gridSpan w:val="3"/>
            <w:tcBorders>
              <w:top w:val="nil"/>
            </w:tcBorders>
          </w:tcPr>
          <w:p w14:paraId="4D7DB63D" w14:textId="77777777" w:rsidR="00432C2A" w:rsidRPr="002706B0" w:rsidRDefault="00432C2A" w:rsidP="00432C2A">
            <w:pPr>
              <w:pStyle w:val="Bezmezer"/>
              <w:rPr>
                <w:b/>
                <w:bCs/>
              </w:rPr>
            </w:pPr>
            <w:r w:rsidRPr="002706B0">
              <w:rPr>
                <w:b/>
                <w:bCs/>
              </w:rPr>
              <w:t>(</w:t>
            </w:r>
            <w:r w:rsidRPr="002706B0">
              <w:rPr>
                <w:b/>
                <w:bCs/>
                <w:i/>
                <w:iCs/>
              </w:rPr>
              <w:t>nepovinný údaj</w:t>
            </w:r>
            <w:r w:rsidRPr="002706B0">
              <w:rPr>
                <w:b/>
                <w:bCs/>
              </w:rPr>
              <w:t>) Počet hodin za semestr</w:t>
            </w:r>
          </w:p>
        </w:tc>
      </w:tr>
      <w:tr w:rsidR="00432C2A" w:rsidRPr="002706B0" w14:paraId="75D755F1" w14:textId="77777777" w:rsidTr="005C2183">
        <w:trPr>
          <w:trHeight w:val="285"/>
        </w:trPr>
        <w:tc>
          <w:tcPr>
            <w:tcW w:w="2802" w:type="dxa"/>
            <w:gridSpan w:val="2"/>
            <w:tcBorders>
              <w:top w:val="nil"/>
            </w:tcBorders>
          </w:tcPr>
          <w:p w14:paraId="24B395FD" w14:textId="77777777" w:rsidR="00432C2A" w:rsidRPr="002706B0" w:rsidRDefault="00432C2A" w:rsidP="00432C2A">
            <w:pPr>
              <w:pStyle w:val="Bezmezer"/>
              <w:rPr>
                <w:color w:val="FF0000"/>
              </w:rPr>
            </w:pPr>
          </w:p>
        </w:tc>
        <w:tc>
          <w:tcPr>
            <w:tcW w:w="2409" w:type="dxa"/>
            <w:gridSpan w:val="3"/>
            <w:tcBorders>
              <w:top w:val="nil"/>
            </w:tcBorders>
          </w:tcPr>
          <w:p w14:paraId="188DC595" w14:textId="77777777" w:rsidR="00432C2A" w:rsidRPr="002706B0" w:rsidRDefault="00432C2A" w:rsidP="00432C2A">
            <w:pPr>
              <w:pStyle w:val="Bezmezer"/>
            </w:pPr>
          </w:p>
        </w:tc>
        <w:tc>
          <w:tcPr>
            <w:tcW w:w="567" w:type="dxa"/>
            <w:gridSpan w:val="2"/>
            <w:tcBorders>
              <w:top w:val="nil"/>
            </w:tcBorders>
          </w:tcPr>
          <w:p w14:paraId="11E1A139" w14:textId="77777777" w:rsidR="00432C2A" w:rsidRPr="002706B0" w:rsidRDefault="00432C2A" w:rsidP="00432C2A">
            <w:pPr>
              <w:jc w:val="both"/>
              <w:rPr>
                <w:sz w:val="20"/>
                <w:szCs w:val="20"/>
              </w:rPr>
            </w:pPr>
          </w:p>
        </w:tc>
        <w:tc>
          <w:tcPr>
            <w:tcW w:w="2109" w:type="dxa"/>
            <w:gridSpan w:val="5"/>
            <w:tcBorders>
              <w:top w:val="nil"/>
            </w:tcBorders>
          </w:tcPr>
          <w:p w14:paraId="17F2D51C" w14:textId="77777777" w:rsidR="00432C2A" w:rsidRPr="002706B0" w:rsidRDefault="00432C2A" w:rsidP="00432C2A">
            <w:pPr>
              <w:jc w:val="both"/>
              <w:rPr>
                <w:sz w:val="20"/>
                <w:szCs w:val="20"/>
              </w:rPr>
            </w:pPr>
          </w:p>
        </w:tc>
        <w:tc>
          <w:tcPr>
            <w:tcW w:w="1972" w:type="dxa"/>
            <w:gridSpan w:val="3"/>
            <w:tcBorders>
              <w:top w:val="nil"/>
            </w:tcBorders>
          </w:tcPr>
          <w:p w14:paraId="59E65F00" w14:textId="77777777" w:rsidR="00432C2A" w:rsidRPr="002706B0" w:rsidRDefault="00432C2A" w:rsidP="00432C2A">
            <w:pPr>
              <w:jc w:val="both"/>
              <w:rPr>
                <w:color w:val="FF0000"/>
                <w:sz w:val="20"/>
                <w:szCs w:val="20"/>
              </w:rPr>
            </w:pPr>
          </w:p>
        </w:tc>
      </w:tr>
      <w:tr w:rsidR="00432C2A" w:rsidRPr="002706B0" w14:paraId="0AC969C6" w14:textId="77777777" w:rsidTr="005C2183">
        <w:trPr>
          <w:trHeight w:val="284"/>
        </w:trPr>
        <w:tc>
          <w:tcPr>
            <w:tcW w:w="2802" w:type="dxa"/>
            <w:gridSpan w:val="2"/>
            <w:tcBorders>
              <w:top w:val="nil"/>
            </w:tcBorders>
          </w:tcPr>
          <w:p w14:paraId="610901AC" w14:textId="77777777" w:rsidR="00432C2A" w:rsidRPr="002706B0" w:rsidRDefault="00432C2A" w:rsidP="00432C2A">
            <w:pPr>
              <w:pStyle w:val="Bezmezer"/>
            </w:pPr>
          </w:p>
        </w:tc>
        <w:tc>
          <w:tcPr>
            <w:tcW w:w="2409" w:type="dxa"/>
            <w:gridSpan w:val="3"/>
            <w:tcBorders>
              <w:top w:val="nil"/>
            </w:tcBorders>
          </w:tcPr>
          <w:p w14:paraId="31921EE4" w14:textId="77777777" w:rsidR="00432C2A" w:rsidRPr="002706B0" w:rsidRDefault="00432C2A" w:rsidP="00432C2A">
            <w:pPr>
              <w:pStyle w:val="Bezmezer"/>
            </w:pPr>
          </w:p>
        </w:tc>
        <w:tc>
          <w:tcPr>
            <w:tcW w:w="567" w:type="dxa"/>
            <w:gridSpan w:val="2"/>
            <w:tcBorders>
              <w:top w:val="nil"/>
            </w:tcBorders>
          </w:tcPr>
          <w:p w14:paraId="4DB7F0E3" w14:textId="77777777" w:rsidR="00432C2A" w:rsidRPr="002706B0" w:rsidRDefault="00432C2A" w:rsidP="00432C2A">
            <w:pPr>
              <w:pStyle w:val="Bezmezer"/>
            </w:pPr>
          </w:p>
        </w:tc>
        <w:tc>
          <w:tcPr>
            <w:tcW w:w="2109" w:type="dxa"/>
            <w:gridSpan w:val="5"/>
            <w:tcBorders>
              <w:top w:val="nil"/>
            </w:tcBorders>
          </w:tcPr>
          <w:p w14:paraId="24A10910" w14:textId="77777777" w:rsidR="00432C2A" w:rsidRPr="002706B0" w:rsidRDefault="00432C2A" w:rsidP="00432C2A">
            <w:pPr>
              <w:pStyle w:val="Bezmezer"/>
            </w:pPr>
          </w:p>
        </w:tc>
        <w:tc>
          <w:tcPr>
            <w:tcW w:w="1972" w:type="dxa"/>
            <w:gridSpan w:val="3"/>
            <w:tcBorders>
              <w:top w:val="nil"/>
            </w:tcBorders>
          </w:tcPr>
          <w:p w14:paraId="50E5610F" w14:textId="77777777" w:rsidR="00432C2A" w:rsidRPr="002706B0" w:rsidRDefault="00432C2A" w:rsidP="00432C2A">
            <w:pPr>
              <w:jc w:val="both"/>
              <w:rPr>
                <w:color w:val="FF0000"/>
                <w:sz w:val="20"/>
                <w:szCs w:val="20"/>
              </w:rPr>
            </w:pPr>
          </w:p>
        </w:tc>
      </w:tr>
      <w:tr w:rsidR="00432C2A" w:rsidRPr="00BE386F" w14:paraId="0EE1B2C3" w14:textId="77777777" w:rsidTr="005C2183">
        <w:tc>
          <w:tcPr>
            <w:tcW w:w="9859" w:type="dxa"/>
            <w:gridSpan w:val="15"/>
            <w:shd w:val="clear" w:color="auto" w:fill="F7CAAC"/>
          </w:tcPr>
          <w:p w14:paraId="1BB87809" w14:textId="71466689" w:rsidR="00432C2A" w:rsidRPr="00183E93" w:rsidRDefault="00432C2A" w:rsidP="00432C2A">
            <w:pPr>
              <w:jc w:val="both"/>
              <w:rPr>
                <w:sz w:val="20"/>
                <w:szCs w:val="20"/>
              </w:rPr>
            </w:pPr>
            <w:r w:rsidRPr="00183E93">
              <w:rPr>
                <w:b/>
                <w:sz w:val="20"/>
                <w:szCs w:val="20"/>
              </w:rPr>
              <w:t xml:space="preserve">Údaje o vzdělání na VŠ </w:t>
            </w:r>
          </w:p>
        </w:tc>
      </w:tr>
      <w:tr w:rsidR="00432C2A" w:rsidRPr="00551833" w14:paraId="46B1F9A2" w14:textId="77777777" w:rsidTr="004317FE">
        <w:trPr>
          <w:trHeight w:val="483"/>
        </w:trPr>
        <w:tc>
          <w:tcPr>
            <w:tcW w:w="9859" w:type="dxa"/>
            <w:gridSpan w:val="15"/>
          </w:tcPr>
          <w:p w14:paraId="03938CE1" w14:textId="77777777" w:rsidR="00432C2A" w:rsidRPr="00183E93" w:rsidRDefault="00432C2A" w:rsidP="00432C2A">
            <w:pPr>
              <w:rPr>
                <w:bCs/>
                <w:sz w:val="20"/>
                <w:szCs w:val="20"/>
              </w:rPr>
            </w:pPr>
            <w:r w:rsidRPr="00183E93">
              <w:rPr>
                <w:bCs/>
                <w:sz w:val="20"/>
                <w:szCs w:val="20"/>
              </w:rPr>
              <w:t xml:space="preserve">1988: </w:t>
            </w:r>
            <w:proofErr w:type="spellStart"/>
            <w:r w:rsidRPr="00183E93">
              <w:rPr>
                <w:bCs/>
                <w:sz w:val="20"/>
                <w:szCs w:val="20"/>
              </w:rPr>
              <w:t>California</w:t>
            </w:r>
            <w:proofErr w:type="spellEnd"/>
            <w:r w:rsidRPr="00183E93">
              <w:rPr>
                <w:bCs/>
                <w:sz w:val="20"/>
                <w:szCs w:val="20"/>
              </w:rPr>
              <w:t xml:space="preserve"> Institute </w:t>
            </w:r>
            <w:proofErr w:type="spellStart"/>
            <w:r w:rsidRPr="00183E93">
              <w:rPr>
                <w:bCs/>
                <w:sz w:val="20"/>
                <w:szCs w:val="20"/>
              </w:rPr>
              <w:t>of</w:t>
            </w:r>
            <w:proofErr w:type="spellEnd"/>
            <w:r w:rsidRPr="00183E93">
              <w:rPr>
                <w:bCs/>
                <w:sz w:val="20"/>
                <w:szCs w:val="20"/>
              </w:rPr>
              <w:t xml:space="preserve"> </w:t>
            </w:r>
            <w:proofErr w:type="spellStart"/>
            <w:r w:rsidRPr="00183E93">
              <w:rPr>
                <w:bCs/>
                <w:sz w:val="20"/>
                <w:szCs w:val="20"/>
              </w:rPr>
              <w:t>the</w:t>
            </w:r>
            <w:proofErr w:type="spellEnd"/>
            <w:r w:rsidRPr="00183E93">
              <w:rPr>
                <w:bCs/>
                <w:sz w:val="20"/>
                <w:szCs w:val="20"/>
              </w:rPr>
              <w:t xml:space="preserve"> </w:t>
            </w:r>
            <w:proofErr w:type="spellStart"/>
            <w:r w:rsidRPr="00183E93">
              <w:rPr>
                <w:bCs/>
                <w:sz w:val="20"/>
                <w:szCs w:val="20"/>
              </w:rPr>
              <w:t>Arts</w:t>
            </w:r>
            <w:proofErr w:type="spellEnd"/>
            <w:r w:rsidRPr="00183E93">
              <w:rPr>
                <w:bCs/>
                <w:sz w:val="20"/>
                <w:szCs w:val="20"/>
              </w:rPr>
              <w:t xml:space="preserve"> – </w:t>
            </w:r>
            <w:proofErr w:type="spellStart"/>
            <w:r w:rsidRPr="00183E93">
              <w:rPr>
                <w:bCs/>
                <w:sz w:val="20"/>
                <w:szCs w:val="20"/>
              </w:rPr>
              <w:t>Character</w:t>
            </w:r>
            <w:proofErr w:type="spellEnd"/>
            <w:r w:rsidRPr="00183E93">
              <w:rPr>
                <w:bCs/>
                <w:sz w:val="20"/>
                <w:szCs w:val="20"/>
              </w:rPr>
              <w:t xml:space="preserve"> </w:t>
            </w:r>
            <w:proofErr w:type="spellStart"/>
            <w:r w:rsidRPr="00183E93">
              <w:rPr>
                <w:bCs/>
                <w:sz w:val="20"/>
                <w:szCs w:val="20"/>
              </w:rPr>
              <w:t>Animation</w:t>
            </w:r>
            <w:proofErr w:type="spellEnd"/>
            <w:r w:rsidRPr="00183E93">
              <w:rPr>
                <w:bCs/>
                <w:sz w:val="20"/>
                <w:szCs w:val="20"/>
              </w:rPr>
              <w:t xml:space="preserve"> program</w:t>
            </w:r>
          </w:p>
          <w:p w14:paraId="0F764140" w14:textId="11743D40" w:rsidR="00432C2A" w:rsidRPr="00364CFC" w:rsidRDefault="00432C2A" w:rsidP="00432C2A">
            <w:pPr>
              <w:rPr>
                <w:bCs/>
                <w:sz w:val="20"/>
                <w:szCs w:val="20"/>
              </w:rPr>
            </w:pPr>
            <w:r w:rsidRPr="00183E93">
              <w:rPr>
                <w:bCs/>
                <w:sz w:val="20"/>
                <w:szCs w:val="20"/>
              </w:rPr>
              <w:t xml:space="preserve">1980: University </w:t>
            </w:r>
            <w:proofErr w:type="spellStart"/>
            <w:r w:rsidRPr="00183E93">
              <w:rPr>
                <w:bCs/>
                <w:sz w:val="20"/>
                <w:szCs w:val="20"/>
              </w:rPr>
              <w:t>of</w:t>
            </w:r>
            <w:proofErr w:type="spellEnd"/>
            <w:r w:rsidRPr="00183E93">
              <w:rPr>
                <w:bCs/>
                <w:sz w:val="20"/>
                <w:szCs w:val="20"/>
              </w:rPr>
              <w:t xml:space="preserve"> Michigan in Ann </w:t>
            </w:r>
            <w:proofErr w:type="spellStart"/>
            <w:r w:rsidRPr="00183E93">
              <w:rPr>
                <w:bCs/>
                <w:sz w:val="20"/>
                <w:szCs w:val="20"/>
              </w:rPr>
              <w:t>Arbor</w:t>
            </w:r>
            <w:proofErr w:type="spellEnd"/>
            <w:r w:rsidRPr="00183E93">
              <w:rPr>
                <w:bCs/>
                <w:sz w:val="20"/>
                <w:szCs w:val="20"/>
              </w:rPr>
              <w:t xml:space="preserve"> – </w:t>
            </w:r>
            <w:proofErr w:type="spellStart"/>
            <w:r w:rsidRPr="00183E93">
              <w:rPr>
                <w:bCs/>
                <w:sz w:val="20"/>
                <w:szCs w:val="20"/>
              </w:rPr>
              <w:t>Bachelor</w:t>
            </w:r>
            <w:proofErr w:type="spellEnd"/>
            <w:r w:rsidRPr="00183E93">
              <w:rPr>
                <w:bCs/>
                <w:sz w:val="20"/>
                <w:szCs w:val="20"/>
              </w:rPr>
              <w:t xml:space="preserve"> </w:t>
            </w:r>
            <w:proofErr w:type="spellStart"/>
            <w:r w:rsidRPr="00183E93">
              <w:rPr>
                <w:bCs/>
                <w:sz w:val="20"/>
                <w:szCs w:val="20"/>
              </w:rPr>
              <w:t>of</w:t>
            </w:r>
            <w:proofErr w:type="spellEnd"/>
            <w:r w:rsidRPr="00183E93">
              <w:rPr>
                <w:bCs/>
                <w:sz w:val="20"/>
                <w:szCs w:val="20"/>
              </w:rPr>
              <w:t xml:space="preserve"> </w:t>
            </w:r>
            <w:proofErr w:type="spellStart"/>
            <w:r w:rsidRPr="00183E93">
              <w:rPr>
                <w:bCs/>
                <w:sz w:val="20"/>
                <w:szCs w:val="20"/>
              </w:rPr>
              <w:t>Arts</w:t>
            </w:r>
            <w:proofErr w:type="spellEnd"/>
            <w:r w:rsidRPr="00183E93">
              <w:rPr>
                <w:bCs/>
                <w:sz w:val="20"/>
                <w:szCs w:val="20"/>
              </w:rPr>
              <w:t xml:space="preserve"> </w:t>
            </w:r>
            <w:proofErr w:type="spellStart"/>
            <w:r w:rsidRPr="00183E93">
              <w:rPr>
                <w:bCs/>
                <w:sz w:val="20"/>
                <w:szCs w:val="20"/>
              </w:rPr>
              <w:t>degree</w:t>
            </w:r>
            <w:proofErr w:type="spellEnd"/>
            <w:r w:rsidRPr="00183E93">
              <w:rPr>
                <w:bCs/>
                <w:sz w:val="20"/>
                <w:szCs w:val="20"/>
              </w:rPr>
              <w:t xml:space="preserve"> in </w:t>
            </w:r>
            <w:proofErr w:type="spellStart"/>
            <w:r w:rsidRPr="00183E93">
              <w:rPr>
                <w:bCs/>
                <w:sz w:val="20"/>
                <w:szCs w:val="20"/>
              </w:rPr>
              <w:t>English</w:t>
            </w:r>
            <w:proofErr w:type="spellEnd"/>
            <w:r w:rsidRPr="00183E93">
              <w:rPr>
                <w:bCs/>
                <w:sz w:val="20"/>
                <w:szCs w:val="20"/>
              </w:rPr>
              <w:t xml:space="preserve"> </w:t>
            </w:r>
            <w:proofErr w:type="spellStart"/>
            <w:r w:rsidRPr="00183E93">
              <w:rPr>
                <w:bCs/>
                <w:sz w:val="20"/>
                <w:szCs w:val="20"/>
              </w:rPr>
              <w:t>literature</w:t>
            </w:r>
            <w:proofErr w:type="spellEnd"/>
            <w:r w:rsidRPr="00183E93">
              <w:rPr>
                <w:bCs/>
                <w:sz w:val="20"/>
                <w:szCs w:val="20"/>
              </w:rPr>
              <w:t xml:space="preserve"> </w:t>
            </w:r>
          </w:p>
        </w:tc>
      </w:tr>
      <w:tr w:rsidR="00432C2A" w:rsidRPr="00551833" w14:paraId="291AABC8" w14:textId="77777777" w:rsidTr="005C2183">
        <w:tc>
          <w:tcPr>
            <w:tcW w:w="9859" w:type="dxa"/>
            <w:gridSpan w:val="15"/>
            <w:shd w:val="clear" w:color="auto" w:fill="F7CAAC"/>
          </w:tcPr>
          <w:p w14:paraId="34C29D56" w14:textId="77777777" w:rsidR="00432C2A" w:rsidRPr="00183E93" w:rsidRDefault="00432C2A" w:rsidP="00432C2A">
            <w:pPr>
              <w:jc w:val="both"/>
              <w:rPr>
                <w:b/>
                <w:sz w:val="20"/>
                <w:szCs w:val="20"/>
              </w:rPr>
            </w:pPr>
            <w:r w:rsidRPr="00183E93">
              <w:rPr>
                <w:b/>
                <w:sz w:val="20"/>
                <w:szCs w:val="20"/>
              </w:rPr>
              <w:t>Údaje o odborném působení od absolvování VŠ</w:t>
            </w:r>
          </w:p>
        </w:tc>
      </w:tr>
      <w:tr w:rsidR="00432C2A" w:rsidRPr="00551833" w14:paraId="2439DA12" w14:textId="77777777" w:rsidTr="005C2183">
        <w:trPr>
          <w:trHeight w:val="1090"/>
        </w:trPr>
        <w:tc>
          <w:tcPr>
            <w:tcW w:w="9859" w:type="dxa"/>
            <w:gridSpan w:val="15"/>
          </w:tcPr>
          <w:p w14:paraId="0655F41A" w14:textId="77777777" w:rsidR="00432C2A" w:rsidRPr="00183E93" w:rsidRDefault="00432C2A" w:rsidP="00432C2A">
            <w:pPr>
              <w:jc w:val="both"/>
              <w:rPr>
                <w:bCs/>
                <w:sz w:val="20"/>
                <w:szCs w:val="20"/>
              </w:rPr>
            </w:pPr>
            <w:r w:rsidRPr="00183E93">
              <w:rPr>
                <w:bCs/>
                <w:sz w:val="20"/>
                <w:szCs w:val="20"/>
              </w:rPr>
              <w:t xml:space="preserve">2018–2022: </w:t>
            </w:r>
            <w:proofErr w:type="spellStart"/>
            <w:r w:rsidRPr="00183E93">
              <w:rPr>
                <w:bCs/>
                <w:sz w:val="20"/>
                <w:szCs w:val="20"/>
              </w:rPr>
              <w:t>Anomalia</w:t>
            </w:r>
            <w:proofErr w:type="spellEnd"/>
            <w:r w:rsidRPr="00183E93">
              <w:rPr>
                <w:bCs/>
                <w:sz w:val="20"/>
                <w:szCs w:val="20"/>
              </w:rPr>
              <w:t xml:space="preserve"> Professional Workshop, lektor</w:t>
            </w:r>
          </w:p>
          <w:p w14:paraId="48208AFD" w14:textId="51B75930" w:rsidR="00432C2A" w:rsidRPr="00183E93" w:rsidRDefault="00432C2A" w:rsidP="00432C2A">
            <w:pPr>
              <w:spacing w:after="120"/>
              <w:jc w:val="both"/>
              <w:rPr>
                <w:bCs/>
                <w:sz w:val="20"/>
                <w:szCs w:val="20"/>
              </w:rPr>
            </w:pPr>
            <w:r w:rsidRPr="00183E93">
              <w:rPr>
                <w:bCs/>
                <w:sz w:val="20"/>
                <w:szCs w:val="20"/>
              </w:rPr>
              <w:t xml:space="preserve">2013–dosud: </w:t>
            </w:r>
            <w:proofErr w:type="spellStart"/>
            <w:r w:rsidRPr="00183E93">
              <w:rPr>
                <w:bCs/>
                <w:sz w:val="20"/>
                <w:szCs w:val="20"/>
              </w:rPr>
              <w:t>California</w:t>
            </w:r>
            <w:proofErr w:type="spellEnd"/>
            <w:r w:rsidRPr="00183E93">
              <w:rPr>
                <w:bCs/>
                <w:sz w:val="20"/>
                <w:szCs w:val="20"/>
              </w:rPr>
              <w:t xml:space="preserve"> Institute </w:t>
            </w:r>
            <w:proofErr w:type="spellStart"/>
            <w:r w:rsidRPr="00183E93">
              <w:rPr>
                <w:bCs/>
                <w:sz w:val="20"/>
                <w:szCs w:val="20"/>
              </w:rPr>
              <w:t>of</w:t>
            </w:r>
            <w:proofErr w:type="spellEnd"/>
            <w:r w:rsidRPr="00183E93">
              <w:rPr>
                <w:bCs/>
                <w:sz w:val="20"/>
                <w:szCs w:val="20"/>
              </w:rPr>
              <w:t xml:space="preserve"> </w:t>
            </w:r>
            <w:proofErr w:type="spellStart"/>
            <w:r w:rsidRPr="00183E93">
              <w:rPr>
                <w:bCs/>
                <w:sz w:val="20"/>
                <w:szCs w:val="20"/>
              </w:rPr>
              <w:t>the</w:t>
            </w:r>
            <w:proofErr w:type="spellEnd"/>
            <w:r w:rsidRPr="00183E93">
              <w:rPr>
                <w:bCs/>
                <w:sz w:val="20"/>
                <w:szCs w:val="20"/>
              </w:rPr>
              <w:t xml:space="preserve"> </w:t>
            </w:r>
            <w:proofErr w:type="spellStart"/>
            <w:r w:rsidRPr="00183E93">
              <w:rPr>
                <w:bCs/>
                <w:sz w:val="20"/>
                <w:szCs w:val="20"/>
              </w:rPr>
              <w:t>Arts</w:t>
            </w:r>
            <w:proofErr w:type="spellEnd"/>
            <w:r w:rsidRPr="00183E93">
              <w:rPr>
                <w:bCs/>
                <w:sz w:val="20"/>
                <w:szCs w:val="20"/>
              </w:rPr>
              <w:t>, pedagog</w:t>
            </w:r>
          </w:p>
          <w:p w14:paraId="2380EE11" w14:textId="62CC6B5E" w:rsidR="00432C2A" w:rsidRPr="00183E93" w:rsidRDefault="00432C2A" w:rsidP="00432C2A">
            <w:pPr>
              <w:jc w:val="both"/>
              <w:rPr>
                <w:color w:val="FF0000"/>
                <w:sz w:val="20"/>
                <w:szCs w:val="20"/>
              </w:rPr>
            </w:pPr>
            <w:r>
              <w:rPr>
                <w:bCs/>
                <w:sz w:val="20"/>
                <w:szCs w:val="20"/>
              </w:rPr>
              <w:t>O</w:t>
            </w:r>
            <w:r w:rsidRPr="00183E93">
              <w:rPr>
                <w:bCs/>
                <w:sz w:val="20"/>
                <w:szCs w:val="20"/>
              </w:rPr>
              <w:t xml:space="preserve">dborné kurzy se zaměřením na </w:t>
            </w:r>
            <w:proofErr w:type="spellStart"/>
            <w:r w:rsidRPr="00183E93">
              <w:rPr>
                <w:bCs/>
                <w:sz w:val="20"/>
                <w:szCs w:val="20"/>
              </w:rPr>
              <w:t>storytelling</w:t>
            </w:r>
            <w:proofErr w:type="spellEnd"/>
            <w:r w:rsidRPr="00183E93">
              <w:rPr>
                <w:bCs/>
                <w:sz w:val="20"/>
                <w:szCs w:val="20"/>
              </w:rPr>
              <w:t xml:space="preserve"> (NBC Universal </w:t>
            </w:r>
            <w:proofErr w:type="spellStart"/>
            <w:r w:rsidRPr="00183E93">
              <w:rPr>
                <w:bCs/>
                <w:sz w:val="20"/>
                <w:szCs w:val="20"/>
              </w:rPr>
              <w:t>Writer’s</w:t>
            </w:r>
            <w:proofErr w:type="spellEnd"/>
            <w:r w:rsidRPr="00183E93">
              <w:rPr>
                <w:bCs/>
                <w:sz w:val="20"/>
                <w:szCs w:val="20"/>
              </w:rPr>
              <w:t xml:space="preserve"> </w:t>
            </w:r>
            <w:proofErr w:type="spellStart"/>
            <w:r w:rsidRPr="00183E93">
              <w:rPr>
                <w:bCs/>
                <w:sz w:val="20"/>
                <w:szCs w:val="20"/>
              </w:rPr>
              <w:t>Roundtable</w:t>
            </w:r>
            <w:proofErr w:type="spellEnd"/>
            <w:r w:rsidRPr="00183E93">
              <w:rPr>
                <w:bCs/>
                <w:sz w:val="20"/>
                <w:szCs w:val="20"/>
              </w:rPr>
              <w:t xml:space="preserve"> v Los Angeles, </w:t>
            </w:r>
            <w:proofErr w:type="spellStart"/>
            <w:r w:rsidRPr="00183E93">
              <w:rPr>
                <w:bCs/>
                <w:sz w:val="20"/>
                <w:szCs w:val="20"/>
              </w:rPr>
              <w:t>Colegio</w:t>
            </w:r>
            <w:proofErr w:type="spellEnd"/>
            <w:r w:rsidRPr="00183E93">
              <w:rPr>
                <w:bCs/>
                <w:sz w:val="20"/>
                <w:szCs w:val="20"/>
              </w:rPr>
              <w:t xml:space="preserve"> </w:t>
            </w:r>
            <w:proofErr w:type="spellStart"/>
            <w:r w:rsidRPr="00183E93">
              <w:rPr>
                <w:bCs/>
                <w:sz w:val="20"/>
                <w:szCs w:val="20"/>
              </w:rPr>
              <w:t>México</w:t>
            </w:r>
            <w:proofErr w:type="spellEnd"/>
            <w:r w:rsidRPr="00183E93">
              <w:rPr>
                <w:bCs/>
                <w:sz w:val="20"/>
                <w:szCs w:val="20"/>
              </w:rPr>
              <w:t xml:space="preserve"> </w:t>
            </w:r>
            <w:proofErr w:type="spellStart"/>
            <w:r w:rsidRPr="00183E93">
              <w:rPr>
                <w:bCs/>
                <w:sz w:val="20"/>
                <w:szCs w:val="20"/>
              </w:rPr>
              <w:t>Bachillerato</w:t>
            </w:r>
            <w:proofErr w:type="spellEnd"/>
            <w:r w:rsidRPr="00183E93">
              <w:rPr>
                <w:bCs/>
                <w:sz w:val="20"/>
                <w:szCs w:val="20"/>
              </w:rPr>
              <w:t xml:space="preserve">, </w:t>
            </w:r>
            <w:proofErr w:type="spellStart"/>
            <w:r w:rsidRPr="00183E93">
              <w:rPr>
                <w:bCs/>
                <w:sz w:val="20"/>
                <w:szCs w:val="20"/>
              </w:rPr>
              <w:t>Champan</w:t>
            </w:r>
            <w:proofErr w:type="spellEnd"/>
            <w:r w:rsidRPr="00183E93">
              <w:rPr>
                <w:bCs/>
                <w:sz w:val="20"/>
                <w:szCs w:val="20"/>
              </w:rPr>
              <w:t xml:space="preserve"> University, Florida </w:t>
            </w:r>
            <w:proofErr w:type="spellStart"/>
            <w:r w:rsidRPr="00183E93">
              <w:rPr>
                <w:bCs/>
                <w:sz w:val="20"/>
                <w:szCs w:val="20"/>
              </w:rPr>
              <w:t>Atlantic</w:t>
            </w:r>
            <w:proofErr w:type="spellEnd"/>
            <w:r w:rsidRPr="00183E93">
              <w:rPr>
                <w:bCs/>
                <w:sz w:val="20"/>
                <w:szCs w:val="20"/>
              </w:rPr>
              <w:t xml:space="preserve"> University, University </w:t>
            </w:r>
            <w:proofErr w:type="spellStart"/>
            <w:r w:rsidRPr="00183E93">
              <w:rPr>
                <w:bCs/>
                <w:sz w:val="20"/>
                <w:szCs w:val="20"/>
              </w:rPr>
              <w:t>of</w:t>
            </w:r>
            <w:proofErr w:type="spellEnd"/>
            <w:r w:rsidRPr="00183E93">
              <w:rPr>
                <w:bCs/>
                <w:sz w:val="20"/>
                <w:szCs w:val="20"/>
              </w:rPr>
              <w:t xml:space="preserve"> Idaho, CTN </w:t>
            </w:r>
            <w:proofErr w:type="spellStart"/>
            <w:r w:rsidRPr="00183E93">
              <w:rPr>
                <w:bCs/>
                <w:sz w:val="20"/>
                <w:szCs w:val="20"/>
              </w:rPr>
              <w:t>Animation</w:t>
            </w:r>
            <w:proofErr w:type="spellEnd"/>
            <w:r w:rsidRPr="00183E93">
              <w:rPr>
                <w:bCs/>
                <w:sz w:val="20"/>
                <w:szCs w:val="20"/>
              </w:rPr>
              <w:t xml:space="preserve"> Expo aj.)</w:t>
            </w:r>
          </w:p>
        </w:tc>
      </w:tr>
      <w:tr w:rsidR="00432C2A" w:rsidRPr="00551833" w14:paraId="06867EDC" w14:textId="77777777" w:rsidTr="005C2183">
        <w:trPr>
          <w:trHeight w:val="250"/>
        </w:trPr>
        <w:tc>
          <w:tcPr>
            <w:tcW w:w="9859" w:type="dxa"/>
            <w:gridSpan w:val="15"/>
            <w:shd w:val="clear" w:color="auto" w:fill="F7CAAC"/>
          </w:tcPr>
          <w:p w14:paraId="5A6F9A7C" w14:textId="77777777" w:rsidR="00432C2A" w:rsidRPr="00183E93" w:rsidRDefault="00432C2A" w:rsidP="00432C2A">
            <w:pPr>
              <w:jc w:val="both"/>
              <w:rPr>
                <w:sz w:val="20"/>
                <w:szCs w:val="20"/>
              </w:rPr>
            </w:pPr>
            <w:r w:rsidRPr="00183E93">
              <w:rPr>
                <w:b/>
                <w:sz w:val="20"/>
                <w:szCs w:val="20"/>
              </w:rPr>
              <w:t>Zkušenosti s vedením kvalifikačních a rigorózních prací</w:t>
            </w:r>
          </w:p>
        </w:tc>
      </w:tr>
      <w:tr w:rsidR="00432C2A" w:rsidRPr="00551833" w14:paraId="3140AA5F" w14:textId="77777777" w:rsidTr="00364CFC">
        <w:trPr>
          <w:trHeight w:val="455"/>
        </w:trPr>
        <w:tc>
          <w:tcPr>
            <w:tcW w:w="9859" w:type="dxa"/>
            <w:gridSpan w:val="15"/>
          </w:tcPr>
          <w:p w14:paraId="70BD8267" w14:textId="77777777" w:rsidR="00432C2A" w:rsidRPr="00183E93" w:rsidRDefault="00432C2A" w:rsidP="00432C2A">
            <w:pPr>
              <w:jc w:val="both"/>
              <w:rPr>
                <w:sz w:val="20"/>
                <w:szCs w:val="20"/>
              </w:rPr>
            </w:pPr>
          </w:p>
        </w:tc>
      </w:tr>
      <w:tr w:rsidR="00432C2A" w:rsidRPr="00BE3875" w14:paraId="454DA11B" w14:textId="77777777" w:rsidTr="00AD773A">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tcPr>
          <w:p w14:paraId="44A3BA04" w14:textId="23F5AE33" w:rsidR="00432C2A" w:rsidRPr="00AD773A" w:rsidRDefault="00432C2A" w:rsidP="00432C2A">
            <w:pPr>
              <w:jc w:val="both"/>
              <w:rPr>
                <w:b/>
                <w:sz w:val="20"/>
                <w:szCs w:val="20"/>
              </w:rPr>
            </w:pPr>
            <w:r>
              <w:br w:type="page"/>
            </w:r>
            <w:r w:rsidRPr="00BE3875">
              <w:rPr>
                <w:b/>
                <w:sz w:val="20"/>
                <w:szCs w:val="20"/>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tcPr>
          <w:p w14:paraId="5824066A" w14:textId="77777777" w:rsidR="00432C2A" w:rsidRPr="00AD773A" w:rsidRDefault="00432C2A" w:rsidP="00432C2A">
            <w:pPr>
              <w:jc w:val="both"/>
              <w:rPr>
                <w:b/>
                <w:sz w:val="20"/>
                <w:szCs w:val="20"/>
              </w:rPr>
            </w:pPr>
            <w:r w:rsidRPr="00BE3875">
              <w:rPr>
                <w:b/>
                <w:sz w:val="20"/>
                <w:szCs w:val="20"/>
              </w:rPr>
              <w:t>Rok udělení hodnosti</w:t>
            </w:r>
          </w:p>
        </w:tc>
        <w:tc>
          <w:tcPr>
            <w:tcW w:w="1954" w:type="dxa"/>
            <w:gridSpan w:val="4"/>
            <w:tcBorders>
              <w:top w:val="single" w:sz="12" w:space="0" w:color="auto"/>
              <w:left w:val="single" w:sz="4" w:space="0" w:color="auto"/>
              <w:bottom w:val="single" w:sz="4" w:space="0" w:color="auto"/>
              <w:right w:val="single" w:sz="12" w:space="0" w:color="auto"/>
            </w:tcBorders>
            <w:shd w:val="clear" w:color="auto" w:fill="F7CAAC"/>
          </w:tcPr>
          <w:p w14:paraId="7916FDFA" w14:textId="77777777" w:rsidR="00432C2A" w:rsidRPr="00AD773A" w:rsidRDefault="00432C2A" w:rsidP="00432C2A">
            <w:pPr>
              <w:jc w:val="both"/>
              <w:rPr>
                <w:b/>
                <w:sz w:val="20"/>
                <w:szCs w:val="20"/>
              </w:rPr>
            </w:pPr>
            <w:r w:rsidRPr="00BE3875">
              <w:rPr>
                <w:b/>
                <w:sz w:val="20"/>
                <w:szCs w:val="20"/>
              </w:rPr>
              <w:t>Řízení konáno na VŠ</w:t>
            </w:r>
          </w:p>
        </w:tc>
        <w:tc>
          <w:tcPr>
            <w:tcW w:w="2313" w:type="dxa"/>
            <w:gridSpan w:val="5"/>
            <w:tcBorders>
              <w:top w:val="single" w:sz="12" w:space="0" w:color="auto"/>
              <w:left w:val="single" w:sz="12" w:space="0" w:color="auto"/>
              <w:bottom w:val="single" w:sz="4" w:space="0" w:color="auto"/>
              <w:right w:val="single" w:sz="4" w:space="0" w:color="auto"/>
            </w:tcBorders>
            <w:shd w:val="clear" w:color="auto" w:fill="F7CAAC"/>
          </w:tcPr>
          <w:p w14:paraId="021A4820" w14:textId="77777777" w:rsidR="00432C2A" w:rsidRPr="00BE3875" w:rsidRDefault="00432C2A" w:rsidP="00432C2A">
            <w:pPr>
              <w:jc w:val="both"/>
              <w:rPr>
                <w:b/>
                <w:sz w:val="20"/>
                <w:szCs w:val="20"/>
              </w:rPr>
            </w:pPr>
            <w:r w:rsidRPr="00BE3875">
              <w:rPr>
                <w:b/>
                <w:sz w:val="20"/>
                <w:szCs w:val="20"/>
              </w:rPr>
              <w:t>Ohlasy publikací</w:t>
            </w:r>
          </w:p>
        </w:tc>
      </w:tr>
      <w:tr w:rsidR="00432C2A" w:rsidRPr="00BE3875" w14:paraId="149EFAD7" w14:textId="77777777" w:rsidTr="005C2183">
        <w:trPr>
          <w:cantSplit/>
        </w:trPr>
        <w:tc>
          <w:tcPr>
            <w:tcW w:w="3347" w:type="dxa"/>
            <w:gridSpan w:val="3"/>
          </w:tcPr>
          <w:p w14:paraId="4E2A6C77" w14:textId="77777777" w:rsidR="00432C2A" w:rsidRPr="00BE3875" w:rsidRDefault="00432C2A" w:rsidP="00432C2A">
            <w:pPr>
              <w:jc w:val="both"/>
              <w:rPr>
                <w:sz w:val="20"/>
                <w:szCs w:val="20"/>
              </w:rPr>
            </w:pPr>
          </w:p>
        </w:tc>
        <w:tc>
          <w:tcPr>
            <w:tcW w:w="2245" w:type="dxa"/>
            <w:gridSpan w:val="3"/>
          </w:tcPr>
          <w:p w14:paraId="4C8FF20A" w14:textId="77777777" w:rsidR="00432C2A" w:rsidRPr="00BE3875" w:rsidRDefault="00432C2A" w:rsidP="00432C2A">
            <w:pPr>
              <w:jc w:val="both"/>
              <w:rPr>
                <w:sz w:val="20"/>
                <w:szCs w:val="20"/>
              </w:rPr>
            </w:pPr>
          </w:p>
        </w:tc>
        <w:tc>
          <w:tcPr>
            <w:tcW w:w="2096" w:type="dxa"/>
            <w:gridSpan w:val="5"/>
            <w:tcBorders>
              <w:right w:val="single" w:sz="12" w:space="0" w:color="auto"/>
            </w:tcBorders>
          </w:tcPr>
          <w:p w14:paraId="4945372F" w14:textId="77777777" w:rsidR="00432C2A" w:rsidRPr="00BE3875" w:rsidRDefault="00432C2A" w:rsidP="00432C2A">
            <w:pPr>
              <w:jc w:val="both"/>
              <w:rPr>
                <w:sz w:val="20"/>
                <w:szCs w:val="20"/>
              </w:rPr>
            </w:pPr>
          </w:p>
        </w:tc>
        <w:tc>
          <w:tcPr>
            <w:tcW w:w="567" w:type="dxa"/>
            <w:gridSpan w:val="2"/>
            <w:tcBorders>
              <w:left w:val="single" w:sz="12" w:space="0" w:color="auto"/>
            </w:tcBorders>
            <w:shd w:val="clear" w:color="auto" w:fill="F7CAAC"/>
          </w:tcPr>
          <w:p w14:paraId="7F62DFD6" w14:textId="77777777" w:rsidR="00432C2A" w:rsidRPr="00BE3875" w:rsidRDefault="00432C2A" w:rsidP="00432C2A">
            <w:pPr>
              <w:jc w:val="both"/>
              <w:rPr>
                <w:sz w:val="20"/>
                <w:szCs w:val="20"/>
              </w:rPr>
            </w:pPr>
            <w:proofErr w:type="spellStart"/>
            <w:r w:rsidRPr="00BE3875">
              <w:rPr>
                <w:b/>
                <w:sz w:val="20"/>
                <w:szCs w:val="20"/>
              </w:rPr>
              <w:t>WoS</w:t>
            </w:r>
            <w:proofErr w:type="spellEnd"/>
          </w:p>
        </w:tc>
        <w:tc>
          <w:tcPr>
            <w:tcW w:w="850" w:type="dxa"/>
            <w:shd w:val="clear" w:color="auto" w:fill="F7CAAC"/>
          </w:tcPr>
          <w:p w14:paraId="0F3205D0" w14:textId="77777777" w:rsidR="00432C2A" w:rsidRPr="00BE3875" w:rsidRDefault="00432C2A" w:rsidP="00432C2A">
            <w:pPr>
              <w:jc w:val="both"/>
              <w:rPr>
                <w:sz w:val="20"/>
                <w:szCs w:val="20"/>
              </w:rPr>
            </w:pPr>
            <w:proofErr w:type="spellStart"/>
            <w:r w:rsidRPr="00BE3875">
              <w:rPr>
                <w:b/>
                <w:sz w:val="20"/>
                <w:szCs w:val="20"/>
              </w:rPr>
              <w:t>Scopus</w:t>
            </w:r>
            <w:proofErr w:type="spellEnd"/>
          </w:p>
        </w:tc>
        <w:tc>
          <w:tcPr>
            <w:tcW w:w="754" w:type="dxa"/>
            <w:shd w:val="clear" w:color="auto" w:fill="F7CAAC"/>
          </w:tcPr>
          <w:p w14:paraId="0D15B3CA" w14:textId="77777777" w:rsidR="00432C2A" w:rsidRPr="00BE3875" w:rsidRDefault="00432C2A" w:rsidP="00432C2A">
            <w:pPr>
              <w:jc w:val="both"/>
              <w:rPr>
                <w:sz w:val="20"/>
                <w:szCs w:val="20"/>
              </w:rPr>
            </w:pPr>
            <w:r w:rsidRPr="00BE3875">
              <w:rPr>
                <w:b/>
                <w:sz w:val="20"/>
                <w:szCs w:val="20"/>
              </w:rPr>
              <w:t>ostatní</w:t>
            </w:r>
          </w:p>
        </w:tc>
      </w:tr>
      <w:tr w:rsidR="00432C2A" w:rsidRPr="00BE3875" w14:paraId="20D5CC9B" w14:textId="77777777" w:rsidTr="005C2183">
        <w:trPr>
          <w:cantSplit/>
          <w:trHeight w:val="70"/>
        </w:trPr>
        <w:tc>
          <w:tcPr>
            <w:tcW w:w="3347" w:type="dxa"/>
            <w:gridSpan w:val="3"/>
            <w:shd w:val="clear" w:color="auto" w:fill="F7CAAC"/>
          </w:tcPr>
          <w:p w14:paraId="3209D542" w14:textId="77777777" w:rsidR="00432C2A" w:rsidRPr="00BE3875" w:rsidRDefault="00432C2A" w:rsidP="00432C2A">
            <w:pPr>
              <w:jc w:val="both"/>
              <w:rPr>
                <w:sz w:val="20"/>
                <w:szCs w:val="20"/>
              </w:rPr>
            </w:pPr>
            <w:r w:rsidRPr="00BE3875">
              <w:rPr>
                <w:b/>
                <w:sz w:val="20"/>
                <w:szCs w:val="20"/>
              </w:rPr>
              <w:t>Obor jmenovacího řízení</w:t>
            </w:r>
          </w:p>
        </w:tc>
        <w:tc>
          <w:tcPr>
            <w:tcW w:w="2245" w:type="dxa"/>
            <w:gridSpan w:val="3"/>
            <w:shd w:val="clear" w:color="auto" w:fill="F7CAAC"/>
          </w:tcPr>
          <w:p w14:paraId="3E4725EF" w14:textId="77777777" w:rsidR="00432C2A" w:rsidRPr="00BE3875" w:rsidRDefault="00432C2A" w:rsidP="00432C2A">
            <w:pPr>
              <w:jc w:val="both"/>
              <w:rPr>
                <w:sz w:val="20"/>
                <w:szCs w:val="20"/>
              </w:rPr>
            </w:pPr>
            <w:r w:rsidRPr="00BE3875">
              <w:rPr>
                <w:b/>
                <w:sz w:val="20"/>
                <w:szCs w:val="20"/>
              </w:rPr>
              <w:t>Rok udělení hodnosti</w:t>
            </w:r>
          </w:p>
        </w:tc>
        <w:tc>
          <w:tcPr>
            <w:tcW w:w="2096" w:type="dxa"/>
            <w:gridSpan w:val="5"/>
            <w:tcBorders>
              <w:right w:val="single" w:sz="12" w:space="0" w:color="auto"/>
            </w:tcBorders>
            <w:shd w:val="clear" w:color="auto" w:fill="F7CAAC"/>
          </w:tcPr>
          <w:p w14:paraId="4A871D50" w14:textId="77777777" w:rsidR="00432C2A" w:rsidRPr="00BE3875" w:rsidRDefault="00432C2A" w:rsidP="00432C2A">
            <w:pPr>
              <w:jc w:val="both"/>
              <w:rPr>
                <w:sz w:val="20"/>
                <w:szCs w:val="20"/>
              </w:rPr>
            </w:pPr>
            <w:r w:rsidRPr="00BE3875">
              <w:rPr>
                <w:b/>
                <w:sz w:val="20"/>
                <w:szCs w:val="20"/>
              </w:rPr>
              <w:t>Řízení konáno na VŠ</w:t>
            </w:r>
          </w:p>
        </w:tc>
        <w:tc>
          <w:tcPr>
            <w:tcW w:w="567" w:type="dxa"/>
            <w:gridSpan w:val="2"/>
            <w:tcBorders>
              <w:left w:val="single" w:sz="12" w:space="0" w:color="auto"/>
            </w:tcBorders>
          </w:tcPr>
          <w:p w14:paraId="3C7C5796" w14:textId="77777777" w:rsidR="00432C2A" w:rsidRPr="00BE3875" w:rsidRDefault="00432C2A" w:rsidP="00432C2A">
            <w:pPr>
              <w:jc w:val="both"/>
              <w:rPr>
                <w:b/>
                <w:sz w:val="20"/>
                <w:szCs w:val="20"/>
              </w:rPr>
            </w:pPr>
          </w:p>
        </w:tc>
        <w:tc>
          <w:tcPr>
            <w:tcW w:w="850" w:type="dxa"/>
          </w:tcPr>
          <w:p w14:paraId="0938E0F3" w14:textId="77777777" w:rsidR="00432C2A" w:rsidRPr="00BE3875" w:rsidRDefault="00432C2A" w:rsidP="00432C2A">
            <w:pPr>
              <w:jc w:val="both"/>
              <w:rPr>
                <w:b/>
                <w:sz w:val="20"/>
                <w:szCs w:val="20"/>
              </w:rPr>
            </w:pPr>
          </w:p>
        </w:tc>
        <w:tc>
          <w:tcPr>
            <w:tcW w:w="754" w:type="dxa"/>
          </w:tcPr>
          <w:p w14:paraId="661A7A61" w14:textId="77777777" w:rsidR="00432C2A" w:rsidRPr="00BE3875" w:rsidRDefault="00432C2A" w:rsidP="00432C2A">
            <w:pPr>
              <w:jc w:val="both"/>
              <w:rPr>
                <w:b/>
                <w:sz w:val="20"/>
                <w:szCs w:val="20"/>
              </w:rPr>
            </w:pPr>
          </w:p>
        </w:tc>
      </w:tr>
      <w:tr w:rsidR="00432C2A" w:rsidRPr="00BE3875" w14:paraId="7EA9A7B2" w14:textId="77777777" w:rsidTr="005C2183">
        <w:trPr>
          <w:trHeight w:val="205"/>
        </w:trPr>
        <w:tc>
          <w:tcPr>
            <w:tcW w:w="3347" w:type="dxa"/>
            <w:gridSpan w:val="3"/>
          </w:tcPr>
          <w:p w14:paraId="45172954" w14:textId="77777777" w:rsidR="00432C2A" w:rsidRPr="00BE3875" w:rsidRDefault="00432C2A" w:rsidP="00432C2A">
            <w:pPr>
              <w:jc w:val="both"/>
              <w:rPr>
                <w:sz w:val="20"/>
                <w:szCs w:val="20"/>
              </w:rPr>
            </w:pPr>
          </w:p>
        </w:tc>
        <w:tc>
          <w:tcPr>
            <w:tcW w:w="2245" w:type="dxa"/>
            <w:gridSpan w:val="3"/>
          </w:tcPr>
          <w:p w14:paraId="24995F3F" w14:textId="77777777" w:rsidR="00432C2A" w:rsidRPr="00BE3875" w:rsidRDefault="00432C2A" w:rsidP="00432C2A">
            <w:pPr>
              <w:jc w:val="both"/>
              <w:rPr>
                <w:sz w:val="20"/>
                <w:szCs w:val="20"/>
              </w:rPr>
            </w:pPr>
          </w:p>
        </w:tc>
        <w:tc>
          <w:tcPr>
            <w:tcW w:w="2096" w:type="dxa"/>
            <w:gridSpan w:val="5"/>
            <w:tcBorders>
              <w:right w:val="single" w:sz="12" w:space="0" w:color="auto"/>
            </w:tcBorders>
          </w:tcPr>
          <w:p w14:paraId="2AE7C4A9" w14:textId="77777777" w:rsidR="00432C2A" w:rsidRPr="00BE3875" w:rsidRDefault="00432C2A" w:rsidP="00432C2A">
            <w:pPr>
              <w:jc w:val="both"/>
              <w:rPr>
                <w:sz w:val="20"/>
                <w:szCs w:val="20"/>
              </w:rPr>
            </w:pPr>
          </w:p>
        </w:tc>
        <w:tc>
          <w:tcPr>
            <w:tcW w:w="1417" w:type="dxa"/>
            <w:gridSpan w:val="3"/>
            <w:tcBorders>
              <w:left w:val="single" w:sz="12" w:space="0" w:color="auto"/>
            </w:tcBorders>
            <w:shd w:val="clear" w:color="auto" w:fill="FBD4B4" w:themeFill="accent6" w:themeFillTint="66"/>
            <w:vAlign w:val="center"/>
          </w:tcPr>
          <w:p w14:paraId="187059E5" w14:textId="77777777" w:rsidR="00432C2A" w:rsidRPr="00BE3875" w:rsidRDefault="00432C2A" w:rsidP="00432C2A">
            <w:pPr>
              <w:jc w:val="both"/>
              <w:rPr>
                <w:b/>
                <w:sz w:val="20"/>
                <w:szCs w:val="20"/>
              </w:rPr>
            </w:pPr>
            <w:r w:rsidRPr="00BE3875">
              <w:rPr>
                <w:b/>
                <w:sz w:val="20"/>
                <w:szCs w:val="20"/>
              </w:rPr>
              <w:t xml:space="preserve">H-index </w:t>
            </w:r>
            <w:proofErr w:type="spellStart"/>
            <w:r w:rsidRPr="00BE3875">
              <w:rPr>
                <w:b/>
                <w:sz w:val="20"/>
                <w:szCs w:val="20"/>
              </w:rPr>
              <w:t>WoS</w:t>
            </w:r>
            <w:proofErr w:type="spellEnd"/>
            <w:r w:rsidRPr="00BE3875">
              <w:rPr>
                <w:b/>
                <w:sz w:val="20"/>
                <w:szCs w:val="20"/>
              </w:rPr>
              <w:t>/</w:t>
            </w:r>
            <w:proofErr w:type="spellStart"/>
            <w:r w:rsidRPr="00BE3875">
              <w:rPr>
                <w:b/>
                <w:sz w:val="20"/>
                <w:szCs w:val="20"/>
              </w:rPr>
              <w:t>Scopus</w:t>
            </w:r>
            <w:proofErr w:type="spellEnd"/>
          </w:p>
        </w:tc>
        <w:tc>
          <w:tcPr>
            <w:tcW w:w="754" w:type="dxa"/>
            <w:vAlign w:val="center"/>
          </w:tcPr>
          <w:p w14:paraId="29355925" w14:textId="77777777" w:rsidR="00432C2A" w:rsidRPr="00BE3875" w:rsidRDefault="00432C2A" w:rsidP="00432C2A">
            <w:pPr>
              <w:rPr>
                <w:b/>
                <w:sz w:val="20"/>
                <w:szCs w:val="20"/>
              </w:rPr>
            </w:pPr>
            <w:r w:rsidRPr="00BE3875">
              <w:rPr>
                <w:b/>
                <w:sz w:val="20"/>
                <w:szCs w:val="20"/>
              </w:rPr>
              <w:t xml:space="preserve">    /</w:t>
            </w:r>
          </w:p>
        </w:tc>
      </w:tr>
      <w:tr w:rsidR="00432C2A" w:rsidRPr="00551833" w14:paraId="5829DD4B" w14:textId="77777777" w:rsidTr="005C2183">
        <w:tc>
          <w:tcPr>
            <w:tcW w:w="9859" w:type="dxa"/>
            <w:gridSpan w:val="15"/>
            <w:shd w:val="clear" w:color="auto" w:fill="F7CAAC"/>
          </w:tcPr>
          <w:p w14:paraId="07A4CBC4" w14:textId="77777777" w:rsidR="00432C2A" w:rsidRPr="00183E93" w:rsidRDefault="00432C2A" w:rsidP="00432C2A">
            <w:pPr>
              <w:jc w:val="both"/>
              <w:rPr>
                <w:b/>
                <w:sz w:val="20"/>
                <w:szCs w:val="20"/>
              </w:rPr>
            </w:pPr>
            <w:r w:rsidRPr="00183E93">
              <w:rPr>
                <w:b/>
                <w:sz w:val="20"/>
                <w:szCs w:val="20"/>
              </w:rPr>
              <w:t xml:space="preserve">Přehled o nejvýznamnější publikační a další tvůrčí činnosti nebo další profesní činnosti u odborníků z praxe vztahující se k zabezpečovaným předmětům </w:t>
            </w:r>
          </w:p>
        </w:tc>
      </w:tr>
      <w:tr w:rsidR="00432C2A" w:rsidRPr="00551833" w14:paraId="3F5D3204" w14:textId="77777777" w:rsidTr="00AD773A">
        <w:trPr>
          <w:trHeight w:val="1116"/>
        </w:trPr>
        <w:tc>
          <w:tcPr>
            <w:tcW w:w="9859" w:type="dxa"/>
            <w:gridSpan w:val="15"/>
          </w:tcPr>
          <w:p w14:paraId="591B6956" w14:textId="77777777" w:rsidR="00432C2A" w:rsidRPr="00183E93" w:rsidRDefault="00432C2A" w:rsidP="00432C2A">
            <w:pPr>
              <w:pStyle w:val="s15"/>
              <w:spacing w:before="0" w:beforeAutospacing="0" w:after="0" w:afterAutospacing="0" w:line="216" w:lineRule="atLeast"/>
              <w:ind w:left="315" w:hanging="315"/>
              <w:rPr>
                <w:bCs/>
                <w:sz w:val="20"/>
                <w:szCs w:val="20"/>
              </w:rPr>
            </w:pPr>
            <w:r w:rsidRPr="00183E93">
              <w:rPr>
                <w:bCs/>
                <w:sz w:val="20"/>
                <w:szCs w:val="20"/>
              </w:rPr>
              <w:t>Supervize a konzultace vývoje filmových scénářů pro studia:</w:t>
            </w:r>
          </w:p>
          <w:p w14:paraId="0BA4FDBC" w14:textId="77777777" w:rsidR="00432C2A" w:rsidRPr="00183E93" w:rsidRDefault="00432C2A" w:rsidP="00432C2A">
            <w:pPr>
              <w:pStyle w:val="s15"/>
              <w:spacing w:before="0" w:beforeAutospacing="0" w:after="0" w:afterAutospacing="0" w:line="216" w:lineRule="atLeast"/>
              <w:rPr>
                <w:sz w:val="20"/>
                <w:szCs w:val="20"/>
              </w:rPr>
            </w:pPr>
            <w:r w:rsidRPr="00183E93">
              <w:rPr>
                <w:bCs/>
                <w:sz w:val="20"/>
                <w:szCs w:val="20"/>
              </w:rPr>
              <w:t xml:space="preserve">- Lotus </w:t>
            </w:r>
            <w:proofErr w:type="spellStart"/>
            <w:r w:rsidRPr="00183E93">
              <w:rPr>
                <w:bCs/>
                <w:sz w:val="20"/>
                <w:szCs w:val="20"/>
              </w:rPr>
              <w:t>Production</w:t>
            </w:r>
            <w:proofErr w:type="spellEnd"/>
          </w:p>
          <w:p w14:paraId="53A6C194" w14:textId="77777777" w:rsidR="00432C2A" w:rsidRPr="00183E93" w:rsidRDefault="00432C2A" w:rsidP="00432C2A">
            <w:pPr>
              <w:pStyle w:val="s15"/>
              <w:spacing w:before="0" w:beforeAutospacing="0" w:after="0" w:afterAutospacing="0" w:line="216" w:lineRule="atLeast"/>
              <w:rPr>
                <w:sz w:val="20"/>
                <w:szCs w:val="20"/>
              </w:rPr>
            </w:pPr>
            <w:r w:rsidRPr="00183E93">
              <w:rPr>
                <w:bCs/>
                <w:sz w:val="20"/>
                <w:szCs w:val="20"/>
              </w:rPr>
              <w:t xml:space="preserve">- </w:t>
            </w:r>
            <w:proofErr w:type="spellStart"/>
            <w:r w:rsidRPr="00183E93">
              <w:rPr>
                <w:bCs/>
                <w:sz w:val="20"/>
                <w:szCs w:val="20"/>
              </w:rPr>
              <w:t>Wizart</w:t>
            </w:r>
            <w:proofErr w:type="spellEnd"/>
            <w:r w:rsidRPr="00183E93">
              <w:rPr>
                <w:bCs/>
                <w:sz w:val="20"/>
                <w:szCs w:val="20"/>
              </w:rPr>
              <w:t xml:space="preserve"> </w:t>
            </w:r>
            <w:proofErr w:type="spellStart"/>
            <w:r w:rsidRPr="00183E93">
              <w:rPr>
                <w:bCs/>
                <w:sz w:val="20"/>
                <w:szCs w:val="20"/>
              </w:rPr>
              <w:t>Animation</w:t>
            </w:r>
            <w:proofErr w:type="spellEnd"/>
            <w:r w:rsidRPr="00183E93">
              <w:rPr>
                <w:bCs/>
                <w:sz w:val="20"/>
                <w:szCs w:val="20"/>
              </w:rPr>
              <w:t xml:space="preserve"> </w:t>
            </w:r>
            <w:proofErr w:type="spellStart"/>
            <w:r w:rsidRPr="00183E93">
              <w:rPr>
                <w:bCs/>
                <w:sz w:val="20"/>
                <w:szCs w:val="20"/>
              </w:rPr>
              <w:t>Studios</w:t>
            </w:r>
            <w:proofErr w:type="spellEnd"/>
            <w:r w:rsidRPr="00183E93">
              <w:rPr>
                <w:bCs/>
                <w:sz w:val="20"/>
                <w:szCs w:val="20"/>
              </w:rPr>
              <w:t xml:space="preserve">, Anima </w:t>
            </w:r>
            <w:proofErr w:type="spellStart"/>
            <w:r w:rsidRPr="00183E93">
              <w:rPr>
                <w:bCs/>
                <w:sz w:val="20"/>
                <w:szCs w:val="20"/>
              </w:rPr>
              <w:t>Studios</w:t>
            </w:r>
            <w:proofErr w:type="spellEnd"/>
            <w:r w:rsidRPr="00183E93">
              <w:rPr>
                <w:bCs/>
                <w:sz w:val="20"/>
                <w:szCs w:val="20"/>
              </w:rPr>
              <w:t xml:space="preserve">, </w:t>
            </w:r>
            <w:proofErr w:type="spellStart"/>
            <w:r w:rsidRPr="00183E93">
              <w:rPr>
                <w:bCs/>
                <w:sz w:val="20"/>
                <w:szCs w:val="20"/>
              </w:rPr>
              <w:t>Nickelodeon</w:t>
            </w:r>
            <w:proofErr w:type="spellEnd"/>
            <w:r w:rsidRPr="00183E93">
              <w:rPr>
                <w:bCs/>
                <w:sz w:val="20"/>
                <w:szCs w:val="20"/>
              </w:rPr>
              <w:t xml:space="preserve"> </w:t>
            </w:r>
            <w:proofErr w:type="spellStart"/>
            <w:r w:rsidRPr="00183E93">
              <w:rPr>
                <w:bCs/>
                <w:sz w:val="20"/>
                <w:szCs w:val="20"/>
              </w:rPr>
              <w:t>Studios</w:t>
            </w:r>
            <w:proofErr w:type="spellEnd"/>
            <w:r w:rsidRPr="00183E93">
              <w:rPr>
                <w:bCs/>
                <w:sz w:val="20"/>
                <w:szCs w:val="20"/>
              </w:rPr>
              <w:t xml:space="preserve">, </w:t>
            </w:r>
            <w:proofErr w:type="spellStart"/>
            <w:r w:rsidRPr="00183E93">
              <w:rPr>
                <w:bCs/>
                <w:sz w:val="20"/>
                <w:szCs w:val="20"/>
              </w:rPr>
              <w:t>Disneytoons</w:t>
            </w:r>
            <w:proofErr w:type="spellEnd"/>
            <w:r w:rsidRPr="00183E93">
              <w:rPr>
                <w:bCs/>
                <w:sz w:val="20"/>
                <w:szCs w:val="20"/>
              </w:rPr>
              <w:t xml:space="preserve"> </w:t>
            </w:r>
            <w:proofErr w:type="spellStart"/>
            <w:r w:rsidRPr="00183E93">
              <w:rPr>
                <w:bCs/>
                <w:sz w:val="20"/>
                <w:szCs w:val="20"/>
              </w:rPr>
              <w:t>Studios</w:t>
            </w:r>
            <w:proofErr w:type="spellEnd"/>
            <w:r w:rsidRPr="00183E93">
              <w:rPr>
                <w:bCs/>
                <w:sz w:val="20"/>
                <w:szCs w:val="20"/>
              </w:rPr>
              <w:t xml:space="preserve">, Blue </w:t>
            </w:r>
            <w:proofErr w:type="spellStart"/>
            <w:r w:rsidRPr="00183E93">
              <w:rPr>
                <w:bCs/>
                <w:sz w:val="20"/>
                <w:szCs w:val="20"/>
              </w:rPr>
              <w:t>Sky</w:t>
            </w:r>
            <w:proofErr w:type="spellEnd"/>
            <w:r w:rsidRPr="00183E93">
              <w:rPr>
                <w:bCs/>
                <w:sz w:val="20"/>
                <w:szCs w:val="20"/>
              </w:rPr>
              <w:t xml:space="preserve"> </w:t>
            </w:r>
            <w:proofErr w:type="spellStart"/>
            <w:r w:rsidRPr="00183E93">
              <w:rPr>
                <w:bCs/>
                <w:sz w:val="20"/>
                <w:szCs w:val="20"/>
              </w:rPr>
              <w:t>Studios</w:t>
            </w:r>
            <w:proofErr w:type="spellEnd"/>
            <w:r w:rsidRPr="00183E93">
              <w:rPr>
                <w:bCs/>
                <w:sz w:val="20"/>
                <w:szCs w:val="20"/>
              </w:rPr>
              <w:t xml:space="preserve">, Laika </w:t>
            </w:r>
            <w:proofErr w:type="spellStart"/>
            <w:r w:rsidRPr="00183E93">
              <w:rPr>
                <w:bCs/>
                <w:sz w:val="20"/>
                <w:szCs w:val="20"/>
              </w:rPr>
              <w:t>Entertainment</w:t>
            </w:r>
            <w:proofErr w:type="spellEnd"/>
            <w:r w:rsidRPr="00183E93">
              <w:rPr>
                <w:bCs/>
                <w:sz w:val="20"/>
                <w:szCs w:val="20"/>
              </w:rPr>
              <w:t xml:space="preserve">, </w:t>
            </w:r>
            <w:proofErr w:type="spellStart"/>
            <w:r w:rsidRPr="00183E93">
              <w:rPr>
                <w:bCs/>
                <w:sz w:val="20"/>
                <w:szCs w:val="20"/>
              </w:rPr>
              <w:t>Walt</w:t>
            </w:r>
            <w:proofErr w:type="spellEnd"/>
            <w:r w:rsidRPr="00183E93">
              <w:rPr>
                <w:bCs/>
                <w:sz w:val="20"/>
                <w:szCs w:val="20"/>
              </w:rPr>
              <w:t xml:space="preserve"> Disney </w:t>
            </w:r>
            <w:proofErr w:type="spellStart"/>
            <w:r w:rsidRPr="00183E93">
              <w:rPr>
                <w:bCs/>
                <w:sz w:val="20"/>
                <w:szCs w:val="20"/>
              </w:rPr>
              <w:t>Feature</w:t>
            </w:r>
            <w:proofErr w:type="spellEnd"/>
            <w:r w:rsidRPr="00183E93">
              <w:rPr>
                <w:bCs/>
                <w:sz w:val="20"/>
                <w:szCs w:val="20"/>
              </w:rPr>
              <w:t xml:space="preserve"> </w:t>
            </w:r>
            <w:proofErr w:type="spellStart"/>
            <w:r w:rsidRPr="00183E93">
              <w:rPr>
                <w:bCs/>
                <w:sz w:val="20"/>
                <w:szCs w:val="20"/>
              </w:rPr>
              <w:t>Animation</w:t>
            </w:r>
            <w:proofErr w:type="spellEnd"/>
            <w:r w:rsidRPr="00183E93">
              <w:rPr>
                <w:bCs/>
                <w:sz w:val="20"/>
                <w:szCs w:val="20"/>
              </w:rPr>
              <w:t xml:space="preserve">, Warner </w:t>
            </w:r>
            <w:proofErr w:type="spellStart"/>
            <w:r w:rsidRPr="00183E93">
              <w:rPr>
                <w:bCs/>
                <w:sz w:val="20"/>
                <w:szCs w:val="20"/>
              </w:rPr>
              <w:t>Brothers</w:t>
            </w:r>
            <w:proofErr w:type="spellEnd"/>
            <w:r w:rsidRPr="00183E93">
              <w:rPr>
                <w:bCs/>
                <w:sz w:val="20"/>
                <w:szCs w:val="20"/>
              </w:rPr>
              <w:t xml:space="preserve"> </w:t>
            </w:r>
            <w:proofErr w:type="spellStart"/>
            <w:r w:rsidRPr="00183E93">
              <w:rPr>
                <w:bCs/>
                <w:sz w:val="20"/>
                <w:szCs w:val="20"/>
              </w:rPr>
              <w:t>Animation</w:t>
            </w:r>
            <w:proofErr w:type="spellEnd"/>
            <w:r w:rsidRPr="00183E93">
              <w:rPr>
                <w:bCs/>
                <w:sz w:val="20"/>
                <w:szCs w:val="20"/>
              </w:rPr>
              <w:t xml:space="preserve">, </w:t>
            </w:r>
            <w:proofErr w:type="spellStart"/>
            <w:r w:rsidRPr="00183E93">
              <w:rPr>
                <w:bCs/>
                <w:sz w:val="20"/>
                <w:szCs w:val="20"/>
              </w:rPr>
              <w:t>Dreamworks</w:t>
            </w:r>
            <w:proofErr w:type="spellEnd"/>
            <w:r w:rsidRPr="00183E93">
              <w:rPr>
                <w:bCs/>
                <w:sz w:val="20"/>
                <w:szCs w:val="20"/>
              </w:rPr>
              <w:t xml:space="preserve"> </w:t>
            </w:r>
            <w:proofErr w:type="spellStart"/>
            <w:r w:rsidRPr="00183E93">
              <w:rPr>
                <w:bCs/>
                <w:sz w:val="20"/>
                <w:szCs w:val="20"/>
              </w:rPr>
              <w:t>Animation</w:t>
            </w:r>
            <w:proofErr w:type="spellEnd"/>
            <w:r w:rsidRPr="00183E93">
              <w:rPr>
                <w:bCs/>
                <w:sz w:val="20"/>
                <w:szCs w:val="20"/>
              </w:rPr>
              <w:t xml:space="preserve"> </w:t>
            </w:r>
            <w:proofErr w:type="spellStart"/>
            <w:r w:rsidRPr="00183E93">
              <w:rPr>
                <w:bCs/>
                <w:sz w:val="20"/>
                <w:szCs w:val="20"/>
              </w:rPr>
              <w:t>Studios</w:t>
            </w:r>
            <w:proofErr w:type="spellEnd"/>
            <w:r w:rsidRPr="00183E93">
              <w:rPr>
                <w:bCs/>
                <w:sz w:val="20"/>
                <w:szCs w:val="20"/>
              </w:rPr>
              <w:t xml:space="preserve">, Pixar </w:t>
            </w:r>
            <w:proofErr w:type="spellStart"/>
            <w:r w:rsidRPr="00183E93">
              <w:rPr>
                <w:bCs/>
                <w:sz w:val="20"/>
                <w:szCs w:val="20"/>
              </w:rPr>
              <w:t>Animation</w:t>
            </w:r>
            <w:proofErr w:type="spellEnd"/>
            <w:r w:rsidRPr="00183E93">
              <w:rPr>
                <w:bCs/>
                <w:sz w:val="20"/>
                <w:szCs w:val="20"/>
              </w:rPr>
              <w:t xml:space="preserve"> </w:t>
            </w:r>
            <w:proofErr w:type="spellStart"/>
            <w:r w:rsidRPr="00183E93">
              <w:rPr>
                <w:bCs/>
                <w:sz w:val="20"/>
                <w:szCs w:val="20"/>
              </w:rPr>
              <w:t>Studios</w:t>
            </w:r>
            <w:proofErr w:type="spellEnd"/>
          </w:p>
        </w:tc>
      </w:tr>
      <w:tr w:rsidR="00432C2A" w:rsidRPr="00551833" w14:paraId="4BDDC400" w14:textId="77777777" w:rsidTr="005C2183">
        <w:trPr>
          <w:trHeight w:val="218"/>
        </w:trPr>
        <w:tc>
          <w:tcPr>
            <w:tcW w:w="9859" w:type="dxa"/>
            <w:gridSpan w:val="15"/>
            <w:shd w:val="clear" w:color="auto" w:fill="F7CAAC"/>
          </w:tcPr>
          <w:p w14:paraId="7554A8D4" w14:textId="77777777" w:rsidR="00432C2A" w:rsidRPr="00183E93" w:rsidRDefault="00432C2A" w:rsidP="00432C2A">
            <w:pPr>
              <w:rPr>
                <w:b/>
                <w:sz w:val="20"/>
                <w:szCs w:val="20"/>
              </w:rPr>
            </w:pPr>
            <w:r w:rsidRPr="00183E93">
              <w:rPr>
                <w:b/>
                <w:sz w:val="20"/>
                <w:szCs w:val="20"/>
              </w:rPr>
              <w:t>Působení v zahraničí</w:t>
            </w:r>
          </w:p>
        </w:tc>
      </w:tr>
      <w:tr w:rsidR="00432C2A" w:rsidRPr="00551833" w14:paraId="495374C1" w14:textId="77777777" w:rsidTr="005C2183">
        <w:trPr>
          <w:trHeight w:val="328"/>
        </w:trPr>
        <w:tc>
          <w:tcPr>
            <w:tcW w:w="9859" w:type="dxa"/>
            <w:gridSpan w:val="15"/>
          </w:tcPr>
          <w:p w14:paraId="15B51EED" w14:textId="77777777" w:rsidR="00432C2A" w:rsidRPr="00183E93" w:rsidRDefault="00432C2A" w:rsidP="00432C2A">
            <w:pPr>
              <w:autoSpaceDE w:val="0"/>
              <w:autoSpaceDN w:val="0"/>
              <w:adjustRightInd w:val="0"/>
              <w:rPr>
                <w:color w:val="FF0000"/>
                <w:sz w:val="20"/>
                <w:szCs w:val="20"/>
              </w:rPr>
            </w:pPr>
          </w:p>
          <w:p w14:paraId="6070254A" w14:textId="77777777" w:rsidR="00432C2A" w:rsidRPr="00183E93" w:rsidRDefault="00432C2A" w:rsidP="00432C2A">
            <w:pPr>
              <w:rPr>
                <w:b/>
                <w:color w:val="FF0000"/>
                <w:sz w:val="20"/>
                <w:szCs w:val="20"/>
              </w:rPr>
            </w:pPr>
          </w:p>
        </w:tc>
      </w:tr>
      <w:tr w:rsidR="00432C2A" w:rsidRPr="00551833" w14:paraId="3585AB83" w14:textId="77777777" w:rsidTr="00AD773A">
        <w:trPr>
          <w:cantSplit/>
          <w:trHeight w:val="470"/>
        </w:trPr>
        <w:tc>
          <w:tcPr>
            <w:tcW w:w="2518" w:type="dxa"/>
            <w:shd w:val="clear" w:color="auto" w:fill="F7CAAC"/>
          </w:tcPr>
          <w:p w14:paraId="21B2E708" w14:textId="77777777" w:rsidR="00432C2A" w:rsidRPr="00183E93" w:rsidRDefault="00432C2A" w:rsidP="00432C2A">
            <w:pPr>
              <w:jc w:val="both"/>
              <w:rPr>
                <w:b/>
                <w:sz w:val="20"/>
                <w:szCs w:val="20"/>
              </w:rPr>
            </w:pPr>
            <w:r w:rsidRPr="00183E93">
              <w:rPr>
                <w:b/>
                <w:sz w:val="20"/>
                <w:szCs w:val="20"/>
              </w:rPr>
              <w:t xml:space="preserve">Podpis </w:t>
            </w:r>
          </w:p>
        </w:tc>
        <w:tc>
          <w:tcPr>
            <w:tcW w:w="4319" w:type="dxa"/>
            <w:gridSpan w:val="8"/>
          </w:tcPr>
          <w:p w14:paraId="6755EC5B" w14:textId="3B6C8225" w:rsidR="00432C2A" w:rsidRPr="00183E93" w:rsidRDefault="00432C2A" w:rsidP="00432C2A">
            <w:pPr>
              <w:jc w:val="both"/>
              <w:rPr>
                <w:sz w:val="20"/>
                <w:szCs w:val="20"/>
              </w:rPr>
            </w:pPr>
            <w:r>
              <w:rPr>
                <w:sz w:val="20"/>
                <w:szCs w:val="20"/>
              </w:rPr>
              <w:t>Robert Lence v. r.</w:t>
            </w:r>
          </w:p>
        </w:tc>
        <w:tc>
          <w:tcPr>
            <w:tcW w:w="709" w:type="dxa"/>
            <w:shd w:val="clear" w:color="auto" w:fill="F7CAAC"/>
          </w:tcPr>
          <w:p w14:paraId="66593FB7" w14:textId="77777777" w:rsidR="00432C2A" w:rsidRPr="00183E93" w:rsidRDefault="00432C2A" w:rsidP="00432C2A">
            <w:pPr>
              <w:jc w:val="both"/>
              <w:rPr>
                <w:sz w:val="20"/>
                <w:szCs w:val="20"/>
              </w:rPr>
            </w:pPr>
            <w:r w:rsidRPr="00183E93">
              <w:rPr>
                <w:b/>
                <w:sz w:val="20"/>
                <w:szCs w:val="20"/>
              </w:rPr>
              <w:t>datum</w:t>
            </w:r>
          </w:p>
        </w:tc>
        <w:tc>
          <w:tcPr>
            <w:tcW w:w="2313" w:type="dxa"/>
            <w:gridSpan w:val="5"/>
          </w:tcPr>
          <w:p w14:paraId="08EE3576" w14:textId="4486C294" w:rsidR="00432C2A" w:rsidRPr="00183E93" w:rsidRDefault="00432C2A" w:rsidP="00432C2A">
            <w:pPr>
              <w:jc w:val="both"/>
              <w:rPr>
                <w:sz w:val="20"/>
                <w:szCs w:val="20"/>
              </w:rPr>
            </w:pPr>
            <w:r>
              <w:rPr>
                <w:sz w:val="20"/>
                <w:szCs w:val="20"/>
              </w:rPr>
              <w:t>14. 12. 2022</w:t>
            </w:r>
          </w:p>
        </w:tc>
      </w:tr>
    </w:tbl>
    <w:p w14:paraId="7B91E7F5" w14:textId="06B729BE" w:rsidR="00183E93" w:rsidRDefault="00183E93"/>
    <w:p w14:paraId="3BC91B9D" w14:textId="77777777" w:rsidR="00183E93" w:rsidRDefault="00183E93">
      <w:r>
        <w:br w:type="page"/>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350"/>
        <w:gridCol w:w="479"/>
        <w:gridCol w:w="1506"/>
        <w:gridCol w:w="215"/>
        <w:gridCol w:w="494"/>
        <w:gridCol w:w="30"/>
        <w:gridCol w:w="111"/>
        <w:gridCol w:w="851"/>
        <w:gridCol w:w="1134"/>
        <w:gridCol w:w="142"/>
        <w:gridCol w:w="567"/>
        <w:gridCol w:w="768"/>
        <w:gridCol w:w="791"/>
      </w:tblGrid>
      <w:tr w:rsidR="00BC0728" w14:paraId="32571688" w14:textId="77777777" w:rsidTr="005C2183">
        <w:tc>
          <w:tcPr>
            <w:tcW w:w="10207" w:type="dxa"/>
            <w:gridSpan w:val="14"/>
            <w:tcBorders>
              <w:bottom w:val="double" w:sz="4" w:space="0" w:color="auto"/>
            </w:tcBorders>
            <w:shd w:val="clear" w:color="auto" w:fill="BDD6EE"/>
          </w:tcPr>
          <w:p w14:paraId="4AEAF21D" w14:textId="77777777" w:rsidR="00BC0728" w:rsidRDefault="00BC0728" w:rsidP="005C2183">
            <w:pPr>
              <w:jc w:val="both"/>
              <w:rPr>
                <w:b/>
                <w:sz w:val="28"/>
              </w:rPr>
            </w:pPr>
            <w:r>
              <w:rPr>
                <w:b/>
                <w:sz w:val="28"/>
              </w:rPr>
              <w:lastRenderedPageBreak/>
              <w:t>C-I – Personální zabezpečení</w:t>
            </w:r>
          </w:p>
        </w:tc>
      </w:tr>
      <w:tr w:rsidR="00BC0728" w14:paraId="41EB59A9" w14:textId="77777777" w:rsidTr="005C2183">
        <w:tc>
          <w:tcPr>
            <w:tcW w:w="2769" w:type="dxa"/>
            <w:tcBorders>
              <w:top w:val="double" w:sz="4" w:space="0" w:color="auto"/>
            </w:tcBorders>
            <w:shd w:val="clear" w:color="auto" w:fill="F7CAAC"/>
          </w:tcPr>
          <w:p w14:paraId="52082AA2" w14:textId="77777777" w:rsidR="00BC0728" w:rsidRPr="00BC0728" w:rsidRDefault="00BC0728" w:rsidP="005C2183">
            <w:pPr>
              <w:jc w:val="both"/>
              <w:rPr>
                <w:b/>
                <w:sz w:val="20"/>
                <w:szCs w:val="20"/>
              </w:rPr>
            </w:pPr>
            <w:r w:rsidRPr="00BC0728">
              <w:rPr>
                <w:b/>
                <w:sz w:val="20"/>
                <w:szCs w:val="20"/>
              </w:rPr>
              <w:t>Vysoká škola</w:t>
            </w:r>
          </w:p>
        </w:tc>
        <w:tc>
          <w:tcPr>
            <w:tcW w:w="7438" w:type="dxa"/>
            <w:gridSpan w:val="13"/>
          </w:tcPr>
          <w:p w14:paraId="1E5870C8" w14:textId="77777777" w:rsidR="00BC0728" w:rsidRPr="00BC0728" w:rsidRDefault="00BC0728" w:rsidP="005C2183">
            <w:pPr>
              <w:jc w:val="both"/>
              <w:rPr>
                <w:sz w:val="20"/>
                <w:szCs w:val="20"/>
              </w:rPr>
            </w:pPr>
            <w:r w:rsidRPr="00BC0728">
              <w:rPr>
                <w:sz w:val="20"/>
                <w:szCs w:val="20"/>
              </w:rPr>
              <w:t>Univerzita Tomáše Bati ve Zlíně</w:t>
            </w:r>
          </w:p>
        </w:tc>
      </w:tr>
      <w:tr w:rsidR="00BC0728" w14:paraId="1AF04193" w14:textId="77777777" w:rsidTr="005C2183">
        <w:tc>
          <w:tcPr>
            <w:tcW w:w="2769" w:type="dxa"/>
            <w:shd w:val="clear" w:color="auto" w:fill="F7CAAC"/>
          </w:tcPr>
          <w:p w14:paraId="7CDB7A4A" w14:textId="77777777" w:rsidR="00BC0728" w:rsidRPr="00BC0728" w:rsidRDefault="00BC0728" w:rsidP="005C2183">
            <w:pPr>
              <w:jc w:val="both"/>
              <w:rPr>
                <w:b/>
                <w:sz w:val="20"/>
                <w:szCs w:val="20"/>
              </w:rPr>
            </w:pPr>
            <w:r w:rsidRPr="00BC0728">
              <w:rPr>
                <w:b/>
                <w:sz w:val="20"/>
                <w:szCs w:val="20"/>
              </w:rPr>
              <w:t>Součást vysoké školy</w:t>
            </w:r>
          </w:p>
        </w:tc>
        <w:tc>
          <w:tcPr>
            <w:tcW w:w="7438" w:type="dxa"/>
            <w:gridSpan w:val="13"/>
          </w:tcPr>
          <w:p w14:paraId="0AEF572E" w14:textId="77777777" w:rsidR="00BC0728" w:rsidRPr="00BC0728" w:rsidRDefault="00BC0728" w:rsidP="005C2183">
            <w:pPr>
              <w:jc w:val="both"/>
              <w:rPr>
                <w:sz w:val="20"/>
                <w:szCs w:val="20"/>
              </w:rPr>
            </w:pPr>
            <w:r w:rsidRPr="00BC0728">
              <w:rPr>
                <w:sz w:val="20"/>
                <w:szCs w:val="20"/>
              </w:rPr>
              <w:t>Fakulta multimediálních komunikací</w:t>
            </w:r>
          </w:p>
        </w:tc>
      </w:tr>
      <w:tr w:rsidR="00BC0728" w14:paraId="6EA7E277" w14:textId="77777777" w:rsidTr="005C2183">
        <w:tc>
          <w:tcPr>
            <w:tcW w:w="2769" w:type="dxa"/>
            <w:shd w:val="clear" w:color="auto" w:fill="F7CAAC"/>
          </w:tcPr>
          <w:p w14:paraId="0E107148" w14:textId="77777777" w:rsidR="00BC0728" w:rsidRPr="00BC0728" w:rsidRDefault="00BC0728" w:rsidP="005C2183">
            <w:pPr>
              <w:jc w:val="both"/>
              <w:rPr>
                <w:b/>
                <w:sz w:val="20"/>
                <w:szCs w:val="20"/>
              </w:rPr>
            </w:pPr>
            <w:r w:rsidRPr="00BC0728">
              <w:rPr>
                <w:b/>
                <w:sz w:val="20"/>
                <w:szCs w:val="20"/>
              </w:rPr>
              <w:t>Název studijního programu</w:t>
            </w:r>
          </w:p>
        </w:tc>
        <w:tc>
          <w:tcPr>
            <w:tcW w:w="7438" w:type="dxa"/>
            <w:gridSpan w:val="13"/>
          </w:tcPr>
          <w:p w14:paraId="27D69892" w14:textId="77777777" w:rsidR="00BC0728" w:rsidRPr="00BC0728" w:rsidRDefault="00BC0728" w:rsidP="005C2183">
            <w:pPr>
              <w:jc w:val="both"/>
              <w:rPr>
                <w:sz w:val="20"/>
                <w:szCs w:val="20"/>
              </w:rPr>
            </w:pPr>
            <w:r w:rsidRPr="00BC0728">
              <w:rPr>
                <w:rFonts w:eastAsia="Calibri"/>
                <w:sz w:val="20"/>
                <w:szCs w:val="20"/>
              </w:rPr>
              <w:t>Animovaná tvorba</w:t>
            </w:r>
          </w:p>
        </w:tc>
      </w:tr>
      <w:tr w:rsidR="00BC0728" w14:paraId="6EF9DEBD" w14:textId="77777777" w:rsidTr="0063485C">
        <w:tc>
          <w:tcPr>
            <w:tcW w:w="2769" w:type="dxa"/>
            <w:shd w:val="clear" w:color="auto" w:fill="F7CAAC"/>
          </w:tcPr>
          <w:p w14:paraId="39A7EFBC" w14:textId="77777777" w:rsidR="00BC0728" w:rsidRPr="00BC0728" w:rsidRDefault="00BC0728" w:rsidP="005C2183">
            <w:pPr>
              <w:jc w:val="both"/>
              <w:rPr>
                <w:b/>
                <w:sz w:val="20"/>
                <w:szCs w:val="20"/>
              </w:rPr>
            </w:pPr>
            <w:r w:rsidRPr="00BC0728">
              <w:rPr>
                <w:b/>
                <w:sz w:val="20"/>
                <w:szCs w:val="20"/>
              </w:rPr>
              <w:t>Jméno a příjmení</w:t>
            </w:r>
          </w:p>
        </w:tc>
        <w:tc>
          <w:tcPr>
            <w:tcW w:w="4036" w:type="dxa"/>
            <w:gridSpan w:val="8"/>
          </w:tcPr>
          <w:p w14:paraId="7AA4C68D" w14:textId="77777777" w:rsidR="00BC0728" w:rsidRPr="00BC0728" w:rsidRDefault="00BC0728" w:rsidP="005C2183">
            <w:pPr>
              <w:jc w:val="both"/>
              <w:rPr>
                <w:sz w:val="20"/>
                <w:szCs w:val="20"/>
              </w:rPr>
            </w:pPr>
            <w:r w:rsidRPr="00BC0728">
              <w:rPr>
                <w:sz w:val="20"/>
                <w:szCs w:val="20"/>
              </w:rPr>
              <w:t xml:space="preserve">Pavel Novák </w:t>
            </w:r>
          </w:p>
        </w:tc>
        <w:tc>
          <w:tcPr>
            <w:tcW w:w="1134" w:type="dxa"/>
            <w:shd w:val="clear" w:color="auto" w:fill="F7CAAC"/>
          </w:tcPr>
          <w:p w14:paraId="1E620576" w14:textId="77777777" w:rsidR="00BC0728" w:rsidRPr="00BC0728" w:rsidRDefault="00BC0728" w:rsidP="005C2183">
            <w:pPr>
              <w:jc w:val="both"/>
              <w:rPr>
                <w:b/>
                <w:sz w:val="20"/>
                <w:szCs w:val="20"/>
              </w:rPr>
            </w:pPr>
            <w:r w:rsidRPr="00BC0728">
              <w:rPr>
                <w:b/>
                <w:sz w:val="20"/>
                <w:szCs w:val="20"/>
              </w:rPr>
              <w:t>Tituly</w:t>
            </w:r>
          </w:p>
        </w:tc>
        <w:tc>
          <w:tcPr>
            <w:tcW w:w="2268" w:type="dxa"/>
            <w:gridSpan w:val="4"/>
          </w:tcPr>
          <w:p w14:paraId="31784B9F" w14:textId="77777777" w:rsidR="00BC0728" w:rsidRPr="00BC0728" w:rsidRDefault="00BC0728" w:rsidP="005C2183">
            <w:pPr>
              <w:jc w:val="both"/>
              <w:rPr>
                <w:sz w:val="20"/>
                <w:szCs w:val="20"/>
              </w:rPr>
            </w:pPr>
            <w:r w:rsidRPr="00BC0728">
              <w:rPr>
                <w:sz w:val="20"/>
                <w:szCs w:val="20"/>
              </w:rPr>
              <w:t>MgA.</w:t>
            </w:r>
          </w:p>
        </w:tc>
      </w:tr>
      <w:tr w:rsidR="00BC0728" w14:paraId="0C4F8716" w14:textId="77777777" w:rsidTr="0063485C">
        <w:tc>
          <w:tcPr>
            <w:tcW w:w="2769" w:type="dxa"/>
            <w:shd w:val="clear" w:color="auto" w:fill="F7CAAC"/>
          </w:tcPr>
          <w:p w14:paraId="02E2D98C" w14:textId="77777777" w:rsidR="00BC0728" w:rsidRPr="00BC0728" w:rsidRDefault="00BC0728" w:rsidP="005C2183">
            <w:pPr>
              <w:jc w:val="both"/>
              <w:rPr>
                <w:b/>
                <w:sz w:val="20"/>
                <w:szCs w:val="20"/>
              </w:rPr>
            </w:pPr>
            <w:r w:rsidRPr="00BC0728">
              <w:rPr>
                <w:b/>
                <w:sz w:val="20"/>
                <w:szCs w:val="20"/>
              </w:rPr>
              <w:t>Rok narození</w:t>
            </w:r>
          </w:p>
        </w:tc>
        <w:tc>
          <w:tcPr>
            <w:tcW w:w="829" w:type="dxa"/>
            <w:gridSpan w:val="2"/>
          </w:tcPr>
          <w:p w14:paraId="53C07E17" w14:textId="77777777" w:rsidR="00BC0728" w:rsidRPr="00BC0728" w:rsidRDefault="00BC0728" w:rsidP="005C2183">
            <w:pPr>
              <w:jc w:val="both"/>
              <w:rPr>
                <w:sz w:val="20"/>
                <w:szCs w:val="20"/>
              </w:rPr>
            </w:pPr>
            <w:r w:rsidRPr="00BC0728">
              <w:rPr>
                <w:sz w:val="20"/>
                <w:szCs w:val="20"/>
              </w:rPr>
              <w:t>1987</w:t>
            </w:r>
          </w:p>
        </w:tc>
        <w:tc>
          <w:tcPr>
            <w:tcW w:w="1721" w:type="dxa"/>
            <w:gridSpan w:val="2"/>
            <w:shd w:val="clear" w:color="auto" w:fill="F7CAAC"/>
          </w:tcPr>
          <w:p w14:paraId="1AB214F9" w14:textId="77777777" w:rsidR="00BC0728" w:rsidRPr="00BC0728" w:rsidRDefault="00BC0728" w:rsidP="005C2183">
            <w:pPr>
              <w:jc w:val="both"/>
              <w:rPr>
                <w:b/>
                <w:sz w:val="20"/>
                <w:szCs w:val="20"/>
              </w:rPr>
            </w:pPr>
            <w:r w:rsidRPr="00BC0728">
              <w:rPr>
                <w:b/>
                <w:sz w:val="20"/>
                <w:szCs w:val="20"/>
              </w:rPr>
              <w:t>typ vztahu k VŠ</w:t>
            </w:r>
          </w:p>
        </w:tc>
        <w:tc>
          <w:tcPr>
            <w:tcW w:w="635" w:type="dxa"/>
            <w:gridSpan w:val="3"/>
          </w:tcPr>
          <w:p w14:paraId="3CDB4C0E" w14:textId="77777777" w:rsidR="00BC0728" w:rsidRPr="00BC0728" w:rsidRDefault="00BC0728" w:rsidP="005C2183">
            <w:pPr>
              <w:jc w:val="both"/>
              <w:rPr>
                <w:sz w:val="20"/>
                <w:szCs w:val="20"/>
              </w:rPr>
            </w:pPr>
            <w:r w:rsidRPr="00BC0728">
              <w:rPr>
                <w:sz w:val="20"/>
                <w:szCs w:val="20"/>
              </w:rPr>
              <w:t>pp</w:t>
            </w:r>
          </w:p>
        </w:tc>
        <w:tc>
          <w:tcPr>
            <w:tcW w:w="851" w:type="dxa"/>
            <w:shd w:val="clear" w:color="auto" w:fill="F7CAAC"/>
          </w:tcPr>
          <w:p w14:paraId="44018662" w14:textId="77777777" w:rsidR="00BC0728" w:rsidRPr="00BC0728" w:rsidRDefault="00BC0728" w:rsidP="005C2183">
            <w:pPr>
              <w:jc w:val="both"/>
              <w:rPr>
                <w:b/>
                <w:sz w:val="20"/>
                <w:szCs w:val="20"/>
              </w:rPr>
            </w:pPr>
            <w:r w:rsidRPr="00BC0728">
              <w:rPr>
                <w:b/>
                <w:sz w:val="20"/>
                <w:szCs w:val="20"/>
              </w:rPr>
              <w:t>rozsah</w:t>
            </w:r>
          </w:p>
        </w:tc>
        <w:tc>
          <w:tcPr>
            <w:tcW w:w="1134" w:type="dxa"/>
          </w:tcPr>
          <w:p w14:paraId="098D3A84" w14:textId="77777777" w:rsidR="00BC0728" w:rsidRPr="00BC0728" w:rsidRDefault="00BC0728" w:rsidP="005C2183">
            <w:pPr>
              <w:jc w:val="both"/>
              <w:rPr>
                <w:sz w:val="20"/>
                <w:szCs w:val="20"/>
              </w:rPr>
            </w:pPr>
            <w:proofErr w:type="gramStart"/>
            <w:r w:rsidRPr="00BC0728">
              <w:rPr>
                <w:sz w:val="20"/>
                <w:szCs w:val="20"/>
              </w:rPr>
              <w:t>20h</w:t>
            </w:r>
            <w:proofErr w:type="gramEnd"/>
            <w:r w:rsidRPr="00BC0728">
              <w:rPr>
                <w:sz w:val="20"/>
                <w:szCs w:val="20"/>
              </w:rPr>
              <w:t>/t</w:t>
            </w:r>
          </w:p>
          <w:p w14:paraId="0A0A966D" w14:textId="77777777" w:rsidR="00BC0728" w:rsidRPr="00BC0728" w:rsidRDefault="00BC0728" w:rsidP="005C2183">
            <w:pPr>
              <w:jc w:val="both"/>
              <w:rPr>
                <w:sz w:val="20"/>
                <w:szCs w:val="20"/>
              </w:rPr>
            </w:pPr>
            <w:r w:rsidRPr="00BC0728">
              <w:rPr>
                <w:sz w:val="20"/>
                <w:szCs w:val="20"/>
              </w:rPr>
              <w:t xml:space="preserve">bud. </w:t>
            </w:r>
            <w:proofErr w:type="gramStart"/>
            <w:r w:rsidRPr="00BC0728">
              <w:rPr>
                <w:sz w:val="20"/>
                <w:szCs w:val="20"/>
              </w:rPr>
              <w:t>40h</w:t>
            </w:r>
            <w:proofErr w:type="gramEnd"/>
            <w:r w:rsidRPr="00BC0728">
              <w:rPr>
                <w:sz w:val="20"/>
                <w:szCs w:val="20"/>
              </w:rPr>
              <w:t>/t</w:t>
            </w:r>
          </w:p>
        </w:tc>
        <w:tc>
          <w:tcPr>
            <w:tcW w:w="709" w:type="dxa"/>
            <w:gridSpan w:val="2"/>
            <w:shd w:val="clear" w:color="auto" w:fill="F7CAAC"/>
          </w:tcPr>
          <w:p w14:paraId="5339771D" w14:textId="77777777" w:rsidR="00BC0728" w:rsidRPr="00BC0728" w:rsidRDefault="00BC0728" w:rsidP="005C2183">
            <w:pPr>
              <w:jc w:val="both"/>
              <w:rPr>
                <w:b/>
                <w:sz w:val="20"/>
                <w:szCs w:val="20"/>
              </w:rPr>
            </w:pPr>
            <w:r w:rsidRPr="00BC0728">
              <w:rPr>
                <w:b/>
                <w:sz w:val="20"/>
                <w:szCs w:val="20"/>
              </w:rPr>
              <w:t>do kdy</w:t>
            </w:r>
          </w:p>
        </w:tc>
        <w:tc>
          <w:tcPr>
            <w:tcW w:w="1559" w:type="dxa"/>
            <w:gridSpan w:val="2"/>
          </w:tcPr>
          <w:p w14:paraId="5E9B711E" w14:textId="77777777" w:rsidR="00BC0728" w:rsidRPr="00BC0728" w:rsidRDefault="00BC0728" w:rsidP="005C2183">
            <w:pPr>
              <w:jc w:val="both"/>
              <w:rPr>
                <w:sz w:val="20"/>
                <w:szCs w:val="20"/>
              </w:rPr>
            </w:pPr>
            <w:r w:rsidRPr="00BC0728">
              <w:rPr>
                <w:sz w:val="20"/>
                <w:szCs w:val="20"/>
              </w:rPr>
              <w:t>06/2025</w:t>
            </w:r>
          </w:p>
        </w:tc>
      </w:tr>
      <w:tr w:rsidR="00BC0728" w14:paraId="33481637" w14:textId="77777777" w:rsidTr="0063485C">
        <w:tc>
          <w:tcPr>
            <w:tcW w:w="5319" w:type="dxa"/>
            <w:gridSpan w:val="5"/>
            <w:shd w:val="clear" w:color="auto" w:fill="F7CAAC"/>
          </w:tcPr>
          <w:p w14:paraId="61FDFBC8" w14:textId="77777777" w:rsidR="00BC0728" w:rsidRPr="00BC0728" w:rsidRDefault="00BC0728" w:rsidP="005C2183">
            <w:pPr>
              <w:jc w:val="both"/>
              <w:rPr>
                <w:b/>
                <w:sz w:val="20"/>
                <w:szCs w:val="20"/>
              </w:rPr>
            </w:pPr>
            <w:r w:rsidRPr="00BC0728">
              <w:rPr>
                <w:b/>
                <w:sz w:val="20"/>
                <w:szCs w:val="20"/>
              </w:rPr>
              <w:t>Typ vztahu na součásti VŠ, která uskutečňuje st. program</w:t>
            </w:r>
          </w:p>
        </w:tc>
        <w:tc>
          <w:tcPr>
            <w:tcW w:w="635" w:type="dxa"/>
            <w:gridSpan w:val="3"/>
          </w:tcPr>
          <w:p w14:paraId="67B1089D" w14:textId="77777777" w:rsidR="00BC0728" w:rsidRPr="00BC0728" w:rsidRDefault="00BC0728" w:rsidP="005C2183">
            <w:pPr>
              <w:jc w:val="both"/>
              <w:rPr>
                <w:sz w:val="20"/>
                <w:szCs w:val="20"/>
              </w:rPr>
            </w:pPr>
            <w:r w:rsidRPr="00BC0728">
              <w:rPr>
                <w:sz w:val="20"/>
                <w:szCs w:val="20"/>
              </w:rPr>
              <w:t>pp</w:t>
            </w:r>
          </w:p>
        </w:tc>
        <w:tc>
          <w:tcPr>
            <w:tcW w:w="851" w:type="dxa"/>
            <w:shd w:val="clear" w:color="auto" w:fill="F7CAAC"/>
          </w:tcPr>
          <w:p w14:paraId="0DA44A87" w14:textId="77777777" w:rsidR="00BC0728" w:rsidRPr="00BC0728" w:rsidRDefault="00BC0728" w:rsidP="005C2183">
            <w:pPr>
              <w:jc w:val="both"/>
              <w:rPr>
                <w:b/>
                <w:sz w:val="20"/>
                <w:szCs w:val="20"/>
              </w:rPr>
            </w:pPr>
            <w:r w:rsidRPr="00BC0728">
              <w:rPr>
                <w:b/>
                <w:sz w:val="20"/>
                <w:szCs w:val="20"/>
              </w:rPr>
              <w:t>rozsah</w:t>
            </w:r>
          </w:p>
        </w:tc>
        <w:tc>
          <w:tcPr>
            <w:tcW w:w="1134" w:type="dxa"/>
          </w:tcPr>
          <w:p w14:paraId="72CBC833" w14:textId="77777777" w:rsidR="00BC0728" w:rsidRPr="00BC0728" w:rsidRDefault="00BC0728" w:rsidP="005C2183">
            <w:pPr>
              <w:jc w:val="both"/>
              <w:rPr>
                <w:sz w:val="20"/>
                <w:szCs w:val="20"/>
              </w:rPr>
            </w:pPr>
            <w:proofErr w:type="gramStart"/>
            <w:r w:rsidRPr="00BC0728">
              <w:rPr>
                <w:sz w:val="20"/>
                <w:szCs w:val="20"/>
              </w:rPr>
              <w:t>20h</w:t>
            </w:r>
            <w:proofErr w:type="gramEnd"/>
            <w:r w:rsidRPr="00BC0728">
              <w:rPr>
                <w:sz w:val="20"/>
                <w:szCs w:val="20"/>
              </w:rPr>
              <w:t>/t</w:t>
            </w:r>
          </w:p>
          <w:p w14:paraId="0ECC3E59" w14:textId="77777777" w:rsidR="00BC0728" w:rsidRPr="00BC0728" w:rsidRDefault="00BC0728" w:rsidP="005C2183">
            <w:pPr>
              <w:jc w:val="both"/>
              <w:rPr>
                <w:sz w:val="20"/>
                <w:szCs w:val="20"/>
              </w:rPr>
            </w:pPr>
            <w:r w:rsidRPr="00BC0728">
              <w:rPr>
                <w:sz w:val="20"/>
                <w:szCs w:val="20"/>
              </w:rPr>
              <w:t xml:space="preserve">bud. </w:t>
            </w:r>
            <w:proofErr w:type="gramStart"/>
            <w:r w:rsidRPr="00BC0728">
              <w:rPr>
                <w:sz w:val="20"/>
                <w:szCs w:val="20"/>
              </w:rPr>
              <w:t>40h</w:t>
            </w:r>
            <w:proofErr w:type="gramEnd"/>
            <w:r w:rsidRPr="00BC0728">
              <w:rPr>
                <w:sz w:val="20"/>
                <w:szCs w:val="20"/>
              </w:rPr>
              <w:t>/t</w:t>
            </w:r>
          </w:p>
        </w:tc>
        <w:tc>
          <w:tcPr>
            <w:tcW w:w="709" w:type="dxa"/>
            <w:gridSpan w:val="2"/>
            <w:shd w:val="clear" w:color="auto" w:fill="F7CAAC"/>
          </w:tcPr>
          <w:p w14:paraId="4C808C83" w14:textId="77777777" w:rsidR="00BC0728" w:rsidRPr="00BC0728" w:rsidRDefault="00BC0728" w:rsidP="005C2183">
            <w:pPr>
              <w:jc w:val="both"/>
              <w:rPr>
                <w:b/>
                <w:sz w:val="20"/>
                <w:szCs w:val="20"/>
              </w:rPr>
            </w:pPr>
            <w:r w:rsidRPr="00BC0728">
              <w:rPr>
                <w:b/>
                <w:sz w:val="20"/>
                <w:szCs w:val="20"/>
              </w:rPr>
              <w:t>do kdy</w:t>
            </w:r>
          </w:p>
        </w:tc>
        <w:tc>
          <w:tcPr>
            <w:tcW w:w="1559" w:type="dxa"/>
            <w:gridSpan w:val="2"/>
          </w:tcPr>
          <w:p w14:paraId="7A9B4F8F" w14:textId="427F7620" w:rsidR="00BC0728" w:rsidRPr="00BC0728" w:rsidRDefault="00BC0728" w:rsidP="005C2183">
            <w:pPr>
              <w:jc w:val="both"/>
              <w:rPr>
                <w:sz w:val="20"/>
                <w:szCs w:val="20"/>
              </w:rPr>
            </w:pPr>
            <w:r w:rsidRPr="00BC0728">
              <w:rPr>
                <w:sz w:val="20"/>
                <w:szCs w:val="20"/>
              </w:rPr>
              <w:t>0</w:t>
            </w:r>
            <w:r w:rsidR="0045206E">
              <w:rPr>
                <w:sz w:val="20"/>
                <w:szCs w:val="20"/>
              </w:rPr>
              <w:t>6</w:t>
            </w:r>
            <w:r w:rsidRPr="00BC0728">
              <w:rPr>
                <w:sz w:val="20"/>
                <w:szCs w:val="20"/>
              </w:rPr>
              <w:t>/2025</w:t>
            </w:r>
          </w:p>
        </w:tc>
      </w:tr>
      <w:tr w:rsidR="00BC0728" w14:paraId="1F7F8CF2" w14:textId="77777777" w:rsidTr="0063485C">
        <w:tc>
          <w:tcPr>
            <w:tcW w:w="5954" w:type="dxa"/>
            <w:gridSpan w:val="8"/>
            <w:shd w:val="clear" w:color="auto" w:fill="F7CAAC"/>
          </w:tcPr>
          <w:p w14:paraId="6F88F9CB" w14:textId="77777777" w:rsidR="00BC0728" w:rsidRPr="00BC0728" w:rsidRDefault="00BC0728" w:rsidP="005C2183">
            <w:pPr>
              <w:jc w:val="both"/>
              <w:rPr>
                <w:sz w:val="20"/>
                <w:szCs w:val="20"/>
              </w:rPr>
            </w:pPr>
            <w:r w:rsidRPr="00BC0728">
              <w:rPr>
                <w:b/>
                <w:sz w:val="20"/>
                <w:szCs w:val="20"/>
              </w:rPr>
              <w:t>Další současná působení jako akademický pracovník na jiných VŠ</w:t>
            </w:r>
          </w:p>
        </w:tc>
        <w:tc>
          <w:tcPr>
            <w:tcW w:w="1985" w:type="dxa"/>
            <w:gridSpan w:val="2"/>
            <w:shd w:val="clear" w:color="auto" w:fill="F7CAAC"/>
          </w:tcPr>
          <w:p w14:paraId="74E3DB53" w14:textId="77777777" w:rsidR="00BC0728" w:rsidRPr="00BC0728" w:rsidRDefault="00BC0728" w:rsidP="005C2183">
            <w:pPr>
              <w:jc w:val="both"/>
              <w:rPr>
                <w:b/>
                <w:sz w:val="20"/>
                <w:szCs w:val="20"/>
              </w:rPr>
            </w:pPr>
            <w:r w:rsidRPr="00BC0728">
              <w:rPr>
                <w:b/>
                <w:sz w:val="20"/>
                <w:szCs w:val="20"/>
              </w:rPr>
              <w:t xml:space="preserve">typ </w:t>
            </w:r>
            <w:proofErr w:type="spellStart"/>
            <w:r w:rsidRPr="00BC0728">
              <w:rPr>
                <w:b/>
                <w:sz w:val="20"/>
                <w:szCs w:val="20"/>
              </w:rPr>
              <w:t>prac</w:t>
            </w:r>
            <w:proofErr w:type="spellEnd"/>
            <w:r w:rsidRPr="00BC0728">
              <w:rPr>
                <w:b/>
                <w:sz w:val="20"/>
                <w:szCs w:val="20"/>
              </w:rPr>
              <w:t>. vztahu</w:t>
            </w:r>
          </w:p>
        </w:tc>
        <w:tc>
          <w:tcPr>
            <w:tcW w:w="2268" w:type="dxa"/>
            <w:gridSpan w:val="4"/>
            <w:shd w:val="clear" w:color="auto" w:fill="F7CAAC"/>
          </w:tcPr>
          <w:p w14:paraId="646205A6" w14:textId="77777777" w:rsidR="00BC0728" w:rsidRPr="00BC0728" w:rsidRDefault="00BC0728" w:rsidP="005C2183">
            <w:pPr>
              <w:jc w:val="both"/>
              <w:rPr>
                <w:b/>
                <w:sz w:val="20"/>
                <w:szCs w:val="20"/>
              </w:rPr>
            </w:pPr>
            <w:r w:rsidRPr="00BC0728">
              <w:rPr>
                <w:b/>
                <w:sz w:val="20"/>
                <w:szCs w:val="20"/>
              </w:rPr>
              <w:t>rozsah</w:t>
            </w:r>
          </w:p>
        </w:tc>
      </w:tr>
      <w:tr w:rsidR="00BC0728" w14:paraId="36A7DBA2" w14:textId="77777777" w:rsidTr="0063485C">
        <w:tc>
          <w:tcPr>
            <w:tcW w:w="5954" w:type="dxa"/>
            <w:gridSpan w:val="8"/>
          </w:tcPr>
          <w:p w14:paraId="7B4ED902" w14:textId="77777777" w:rsidR="00BC0728" w:rsidRPr="00BC0728" w:rsidRDefault="00BC0728" w:rsidP="005C2183">
            <w:pPr>
              <w:jc w:val="both"/>
              <w:rPr>
                <w:sz w:val="20"/>
                <w:szCs w:val="20"/>
              </w:rPr>
            </w:pPr>
          </w:p>
        </w:tc>
        <w:tc>
          <w:tcPr>
            <w:tcW w:w="1985" w:type="dxa"/>
            <w:gridSpan w:val="2"/>
          </w:tcPr>
          <w:p w14:paraId="1AE80B4E" w14:textId="77777777" w:rsidR="00BC0728" w:rsidRPr="00BC0728" w:rsidRDefault="00BC0728" w:rsidP="005C2183">
            <w:pPr>
              <w:jc w:val="both"/>
              <w:rPr>
                <w:sz w:val="20"/>
                <w:szCs w:val="20"/>
              </w:rPr>
            </w:pPr>
          </w:p>
        </w:tc>
        <w:tc>
          <w:tcPr>
            <w:tcW w:w="2268" w:type="dxa"/>
            <w:gridSpan w:val="4"/>
          </w:tcPr>
          <w:p w14:paraId="53066043" w14:textId="77777777" w:rsidR="00BC0728" w:rsidRPr="00BC0728" w:rsidRDefault="00BC0728" w:rsidP="005C2183">
            <w:pPr>
              <w:jc w:val="both"/>
              <w:rPr>
                <w:sz w:val="20"/>
                <w:szCs w:val="20"/>
              </w:rPr>
            </w:pPr>
          </w:p>
        </w:tc>
      </w:tr>
      <w:tr w:rsidR="00BC0728" w14:paraId="46A14CC0" w14:textId="77777777" w:rsidTr="0063485C">
        <w:tc>
          <w:tcPr>
            <w:tcW w:w="5954" w:type="dxa"/>
            <w:gridSpan w:val="8"/>
          </w:tcPr>
          <w:p w14:paraId="60A1A1E7" w14:textId="77777777" w:rsidR="00BC0728" w:rsidRPr="00BC0728" w:rsidRDefault="00BC0728" w:rsidP="005C2183">
            <w:pPr>
              <w:jc w:val="both"/>
              <w:rPr>
                <w:sz w:val="20"/>
                <w:szCs w:val="20"/>
              </w:rPr>
            </w:pPr>
          </w:p>
        </w:tc>
        <w:tc>
          <w:tcPr>
            <w:tcW w:w="1985" w:type="dxa"/>
            <w:gridSpan w:val="2"/>
          </w:tcPr>
          <w:p w14:paraId="33CD02C5" w14:textId="77777777" w:rsidR="00BC0728" w:rsidRPr="00BC0728" w:rsidRDefault="00BC0728" w:rsidP="005C2183">
            <w:pPr>
              <w:jc w:val="both"/>
              <w:rPr>
                <w:sz w:val="20"/>
                <w:szCs w:val="20"/>
              </w:rPr>
            </w:pPr>
          </w:p>
        </w:tc>
        <w:tc>
          <w:tcPr>
            <w:tcW w:w="2268" w:type="dxa"/>
            <w:gridSpan w:val="4"/>
          </w:tcPr>
          <w:p w14:paraId="5AF00FF7" w14:textId="77777777" w:rsidR="00BC0728" w:rsidRPr="00BC0728" w:rsidRDefault="00BC0728" w:rsidP="005C2183">
            <w:pPr>
              <w:jc w:val="both"/>
              <w:rPr>
                <w:sz w:val="20"/>
                <w:szCs w:val="20"/>
              </w:rPr>
            </w:pPr>
          </w:p>
        </w:tc>
      </w:tr>
      <w:tr w:rsidR="00BC0728" w14:paraId="61DF8115" w14:textId="77777777" w:rsidTr="005C2183">
        <w:tc>
          <w:tcPr>
            <w:tcW w:w="10207" w:type="dxa"/>
            <w:gridSpan w:val="14"/>
            <w:shd w:val="clear" w:color="auto" w:fill="F7CAAC"/>
          </w:tcPr>
          <w:p w14:paraId="350A294F" w14:textId="77777777" w:rsidR="00BC0728" w:rsidRPr="00BC0728" w:rsidRDefault="00BC0728" w:rsidP="005C2183">
            <w:pPr>
              <w:jc w:val="both"/>
              <w:rPr>
                <w:sz w:val="20"/>
                <w:szCs w:val="20"/>
              </w:rPr>
            </w:pPr>
            <w:r w:rsidRPr="00BC0728">
              <w:rPr>
                <w:b/>
                <w:sz w:val="20"/>
                <w:szCs w:val="20"/>
              </w:rPr>
              <w:t>Předměty příslušného studijního programu a způsob zapojení do jejich výuky, příp. další zapojení do uskutečňování studijního programu</w:t>
            </w:r>
          </w:p>
        </w:tc>
      </w:tr>
      <w:tr w:rsidR="00BC0728" w:rsidRPr="00A37300" w14:paraId="6AA6EC12" w14:textId="77777777" w:rsidTr="00D6174D">
        <w:trPr>
          <w:trHeight w:val="254"/>
        </w:trPr>
        <w:tc>
          <w:tcPr>
            <w:tcW w:w="10207" w:type="dxa"/>
            <w:gridSpan w:val="14"/>
            <w:tcBorders>
              <w:top w:val="nil"/>
            </w:tcBorders>
          </w:tcPr>
          <w:p w14:paraId="5667E41C" w14:textId="3F436193" w:rsidR="00BC0728" w:rsidRPr="00BC0728" w:rsidRDefault="00BC0728" w:rsidP="005C2183">
            <w:pPr>
              <w:jc w:val="both"/>
              <w:rPr>
                <w:rFonts w:eastAsia="Calibri"/>
                <w:sz w:val="20"/>
                <w:szCs w:val="20"/>
              </w:rPr>
            </w:pPr>
            <w:r w:rsidRPr="00BC0728">
              <w:rPr>
                <w:rFonts w:eastAsia="Calibri"/>
                <w:sz w:val="20"/>
                <w:szCs w:val="20"/>
              </w:rPr>
              <w:t>Game design 1,2 (cvičící</w:t>
            </w:r>
            <w:r w:rsidR="00C90FE5">
              <w:rPr>
                <w:rFonts w:eastAsia="Calibri"/>
                <w:sz w:val="20"/>
                <w:szCs w:val="20"/>
              </w:rPr>
              <w:t>, garant předmětu</w:t>
            </w:r>
            <w:r w:rsidRPr="00BC0728">
              <w:rPr>
                <w:rFonts w:eastAsia="Calibri"/>
                <w:sz w:val="20"/>
                <w:szCs w:val="20"/>
              </w:rPr>
              <w:t>)</w:t>
            </w:r>
          </w:p>
        </w:tc>
      </w:tr>
      <w:tr w:rsidR="00BC0728" w:rsidRPr="002827C6" w14:paraId="51C23EA0" w14:textId="77777777" w:rsidTr="005C2183">
        <w:trPr>
          <w:trHeight w:val="340"/>
        </w:trPr>
        <w:tc>
          <w:tcPr>
            <w:tcW w:w="10207" w:type="dxa"/>
            <w:gridSpan w:val="14"/>
            <w:tcBorders>
              <w:top w:val="nil"/>
            </w:tcBorders>
            <w:shd w:val="clear" w:color="auto" w:fill="FBD4B4"/>
          </w:tcPr>
          <w:p w14:paraId="20BB6FF1" w14:textId="77777777" w:rsidR="00BC0728" w:rsidRPr="00BC0728" w:rsidRDefault="00BC0728" w:rsidP="005C2183">
            <w:pPr>
              <w:jc w:val="both"/>
              <w:rPr>
                <w:b/>
                <w:sz w:val="20"/>
                <w:szCs w:val="20"/>
              </w:rPr>
            </w:pPr>
            <w:r w:rsidRPr="00BC0728">
              <w:rPr>
                <w:b/>
                <w:sz w:val="20"/>
                <w:szCs w:val="20"/>
              </w:rPr>
              <w:t>Zapojení do výuky v dalších studijních programech na téže vysoké škole (pouze u garantů ZT a PZ předmětů)</w:t>
            </w:r>
          </w:p>
        </w:tc>
      </w:tr>
      <w:tr w:rsidR="00BC0728" w:rsidRPr="002827C6" w14:paraId="5E77B3C3" w14:textId="77777777" w:rsidTr="0063485C">
        <w:trPr>
          <w:trHeight w:val="340"/>
        </w:trPr>
        <w:tc>
          <w:tcPr>
            <w:tcW w:w="3119" w:type="dxa"/>
            <w:gridSpan w:val="2"/>
            <w:tcBorders>
              <w:top w:val="nil"/>
            </w:tcBorders>
          </w:tcPr>
          <w:p w14:paraId="23E9644E" w14:textId="77777777" w:rsidR="00BC0728" w:rsidRPr="00BC0728" w:rsidRDefault="00BC0728" w:rsidP="005C2183">
            <w:pPr>
              <w:jc w:val="both"/>
              <w:rPr>
                <w:b/>
                <w:sz w:val="20"/>
                <w:szCs w:val="20"/>
              </w:rPr>
            </w:pPr>
            <w:r w:rsidRPr="00BC0728">
              <w:rPr>
                <w:b/>
                <w:sz w:val="20"/>
                <w:szCs w:val="20"/>
              </w:rPr>
              <w:t>Název studijního předmětu</w:t>
            </w:r>
          </w:p>
        </w:tc>
        <w:tc>
          <w:tcPr>
            <w:tcW w:w="1985" w:type="dxa"/>
            <w:gridSpan w:val="2"/>
            <w:tcBorders>
              <w:top w:val="nil"/>
            </w:tcBorders>
          </w:tcPr>
          <w:p w14:paraId="4BB9D88E" w14:textId="77777777" w:rsidR="00BC0728" w:rsidRPr="00BC0728" w:rsidRDefault="00BC0728" w:rsidP="005C2183">
            <w:pPr>
              <w:rPr>
                <w:b/>
                <w:sz w:val="20"/>
                <w:szCs w:val="20"/>
              </w:rPr>
            </w:pPr>
            <w:r w:rsidRPr="00BC0728">
              <w:rPr>
                <w:b/>
                <w:sz w:val="20"/>
                <w:szCs w:val="20"/>
              </w:rPr>
              <w:t>Název studijního programu</w:t>
            </w:r>
          </w:p>
        </w:tc>
        <w:tc>
          <w:tcPr>
            <w:tcW w:w="709" w:type="dxa"/>
            <w:gridSpan w:val="2"/>
            <w:tcBorders>
              <w:top w:val="nil"/>
            </w:tcBorders>
          </w:tcPr>
          <w:p w14:paraId="33B59FB8" w14:textId="77777777" w:rsidR="00BC0728" w:rsidRPr="00BC0728" w:rsidRDefault="00BC0728" w:rsidP="005C2183">
            <w:pPr>
              <w:jc w:val="both"/>
              <w:rPr>
                <w:b/>
                <w:sz w:val="20"/>
                <w:szCs w:val="20"/>
              </w:rPr>
            </w:pPr>
            <w:r w:rsidRPr="00BC0728">
              <w:rPr>
                <w:b/>
                <w:sz w:val="20"/>
                <w:szCs w:val="20"/>
              </w:rPr>
              <w:t>Sem.</w:t>
            </w:r>
          </w:p>
        </w:tc>
        <w:tc>
          <w:tcPr>
            <w:tcW w:w="2268" w:type="dxa"/>
            <w:gridSpan w:val="5"/>
            <w:tcBorders>
              <w:top w:val="nil"/>
            </w:tcBorders>
          </w:tcPr>
          <w:p w14:paraId="59BD3168" w14:textId="77777777" w:rsidR="00BC0728" w:rsidRPr="00BC0728" w:rsidRDefault="00BC0728" w:rsidP="005C2183">
            <w:pPr>
              <w:rPr>
                <w:b/>
                <w:sz w:val="20"/>
                <w:szCs w:val="20"/>
              </w:rPr>
            </w:pPr>
            <w:r w:rsidRPr="00BC0728">
              <w:rPr>
                <w:b/>
                <w:sz w:val="20"/>
                <w:szCs w:val="20"/>
              </w:rPr>
              <w:t>Role ve výuce daného předmětu</w:t>
            </w:r>
          </w:p>
        </w:tc>
        <w:tc>
          <w:tcPr>
            <w:tcW w:w="2126" w:type="dxa"/>
            <w:gridSpan w:val="3"/>
            <w:tcBorders>
              <w:top w:val="nil"/>
            </w:tcBorders>
          </w:tcPr>
          <w:p w14:paraId="71345D82" w14:textId="77777777" w:rsidR="0063485C" w:rsidRDefault="00BC0728" w:rsidP="005C2183">
            <w:pPr>
              <w:rPr>
                <w:b/>
                <w:sz w:val="20"/>
                <w:szCs w:val="20"/>
              </w:rPr>
            </w:pPr>
            <w:r w:rsidRPr="00BC0728">
              <w:rPr>
                <w:b/>
                <w:sz w:val="20"/>
                <w:szCs w:val="20"/>
              </w:rPr>
              <w:t>(</w:t>
            </w:r>
            <w:r w:rsidRPr="00BC0728">
              <w:rPr>
                <w:b/>
                <w:i/>
                <w:iCs/>
                <w:sz w:val="20"/>
                <w:szCs w:val="20"/>
              </w:rPr>
              <w:t>nepovinný údaj</w:t>
            </w:r>
            <w:r w:rsidRPr="00BC0728">
              <w:rPr>
                <w:b/>
                <w:sz w:val="20"/>
                <w:szCs w:val="20"/>
              </w:rPr>
              <w:t xml:space="preserve">) </w:t>
            </w:r>
          </w:p>
          <w:p w14:paraId="36DAD729" w14:textId="77777777" w:rsidR="0063485C" w:rsidRDefault="00BC0728" w:rsidP="005C2183">
            <w:pPr>
              <w:rPr>
                <w:b/>
                <w:sz w:val="20"/>
                <w:szCs w:val="20"/>
              </w:rPr>
            </w:pPr>
            <w:r w:rsidRPr="00BC0728">
              <w:rPr>
                <w:b/>
                <w:sz w:val="20"/>
                <w:szCs w:val="20"/>
              </w:rPr>
              <w:t xml:space="preserve">Počet hodin za </w:t>
            </w:r>
          </w:p>
          <w:p w14:paraId="4A1D3B45" w14:textId="00F44A81" w:rsidR="00BC0728" w:rsidRPr="00BC0728" w:rsidRDefault="00BC0728" w:rsidP="005C2183">
            <w:pPr>
              <w:rPr>
                <w:b/>
                <w:sz w:val="20"/>
                <w:szCs w:val="20"/>
              </w:rPr>
            </w:pPr>
            <w:r w:rsidRPr="00BC0728">
              <w:rPr>
                <w:b/>
                <w:sz w:val="20"/>
                <w:szCs w:val="20"/>
              </w:rPr>
              <w:t>semestr</w:t>
            </w:r>
          </w:p>
        </w:tc>
      </w:tr>
      <w:tr w:rsidR="00BC0728" w:rsidRPr="002827C6" w14:paraId="73710EE8" w14:textId="77777777" w:rsidTr="0063485C">
        <w:trPr>
          <w:trHeight w:val="340"/>
        </w:trPr>
        <w:tc>
          <w:tcPr>
            <w:tcW w:w="3119" w:type="dxa"/>
            <w:gridSpan w:val="2"/>
            <w:tcBorders>
              <w:top w:val="nil"/>
            </w:tcBorders>
          </w:tcPr>
          <w:p w14:paraId="313816AF" w14:textId="77777777" w:rsidR="00BC0728" w:rsidRPr="00BC0728" w:rsidRDefault="00BC0728" w:rsidP="005C2183">
            <w:pPr>
              <w:jc w:val="both"/>
              <w:rPr>
                <w:b/>
                <w:sz w:val="20"/>
                <w:szCs w:val="20"/>
              </w:rPr>
            </w:pPr>
          </w:p>
        </w:tc>
        <w:tc>
          <w:tcPr>
            <w:tcW w:w="1985" w:type="dxa"/>
            <w:gridSpan w:val="2"/>
            <w:tcBorders>
              <w:top w:val="nil"/>
            </w:tcBorders>
          </w:tcPr>
          <w:p w14:paraId="4FCAFF0E" w14:textId="77777777" w:rsidR="00BC0728" w:rsidRPr="00BC0728" w:rsidRDefault="00BC0728" w:rsidP="005C2183">
            <w:pPr>
              <w:rPr>
                <w:b/>
                <w:sz w:val="20"/>
                <w:szCs w:val="20"/>
              </w:rPr>
            </w:pPr>
          </w:p>
        </w:tc>
        <w:tc>
          <w:tcPr>
            <w:tcW w:w="709" w:type="dxa"/>
            <w:gridSpan w:val="2"/>
            <w:tcBorders>
              <w:top w:val="nil"/>
            </w:tcBorders>
          </w:tcPr>
          <w:p w14:paraId="39A7A0DD" w14:textId="77777777" w:rsidR="00BC0728" w:rsidRPr="00BC0728" w:rsidRDefault="00BC0728" w:rsidP="005C2183">
            <w:pPr>
              <w:jc w:val="both"/>
              <w:rPr>
                <w:bCs/>
                <w:sz w:val="20"/>
                <w:szCs w:val="20"/>
              </w:rPr>
            </w:pPr>
          </w:p>
        </w:tc>
        <w:tc>
          <w:tcPr>
            <w:tcW w:w="2268" w:type="dxa"/>
            <w:gridSpan w:val="5"/>
            <w:tcBorders>
              <w:top w:val="nil"/>
            </w:tcBorders>
          </w:tcPr>
          <w:p w14:paraId="6ED323E3" w14:textId="77777777" w:rsidR="00BC0728" w:rsidRPr="00BC0728" w:rsidRDefault="00BC0728" w:rsidP="005C2183">
            <w:pPr>
              <w:rPr>
                <w:b/>
                <w:sz w:val="20"/>
                <w:szCs w:val="20"/>
              </w:rPr>
            </w:pPr>
          </w:p>
        </w:tc>
        <w:tc>
          <w:tcPr>
            <w:tcW w:w="2126" w:type="dxa"/>
            <w:gridSpan w:val="3"/>
            <w:tcBorders>
              <w:top w:val="nil"/>
            </w:tcBorders>
          </w:tcPr>
          <w:p w14:paraId="3514A0FE" w14:textId="77777777" w:rsidR="00BC0728" w:rsidRPr="00BC0728" w:rsidRDefault="00BC0728" w:rsidP="005C2183">
            <w:pPr>
              <w:rPr>
                <w:b/>
                <w:sz w:val="20"/>
                <w:szCs w:val="20"/>
              </w:rPr>
            </w:pPr>
          </w:p>
        </w:tc>
      </w:tr>
      <w:tr w:rsidR="00BC0728" w:rsidRPr="002827C6" w14:paraId="799A2D91" w14:textId="77777777" w:rsidTr="0063485C">
        <w:trPr>
          <w:trHeight w:val="340"/>
        </w:trPr>
        <w:tc>
          <w:tcPr>
            <w:tcW w:w="3119" w:type="dxa"/>
            <w:gridSpan w:val="2"/>
            <w:tcBorders>
              <w:top w:val="nil"/>
            </w:tcBorders>
          </w:tcPr>
          <w:p w14:paraId="5355C3EE" w14:textId="77777777" w:rsidR="00BC0728" w:rsidRPr="00BC0728" w:rsidRDefault="00BC0728" w:rsidP="005C2183">
            <w:pPr>
              <w:jc w:val="both"/>
              <w:rPr>
                <w:b/>
                <w:sz w:val="20"/>
                <w:szCs w:val="20"/>
              </w:rPr>
            </w:pPr>
          </w:p>
        </w:tc>
        <w:tc>
          <w:tcPr>
            <w:tcW w:w="1985" w:type="dxa"/>
            <w:gridSpan w:val="2"/>
            <w:tcBorders>
              <w:top w:val="nil"/>
            </w:tcBorders>
          </w:tcPr>
          <w:p w14:paraId="1C4A5FCC" w14:textId="77777777" w:rsidR="00BC0728" w:rsidRPr="00BC0728" w:rsidRDefault="00BC0728" w:rsidP="005C2183">
            <w:pPr>
              <w:rPr>
                <w:b/>
                <w:sz w:val="20"/>
                <w:szCs w:val="20"/>
              </w:rPr>
            </w:pPr>
          </w:p>
        </w:tc>
        <w:tc>
          <w:tcPr>
            <w:tcW w:w="709" w:type="dxa"/>
            <w:gridSpan w:val="2"/>
            <w:tcBorders>
              <w:top w:val="nil"/>
            </w:tcBorders>
          </w:tcPr>
          <w:p w14:paraId="6C49E2E2" w14:textId="77777777" w:rsidR="00BC0728" w:rsidRPr="00BC0728" w:rsidRDefault="00BC0728" w:rsidP="005C2183">
            <w:pPr>
              <w:jc w:val="both"/>
              <w:rPr>
                <w:bCs/>
                <w:sz w:val="20"/>
                <w:szCs w:val="20"/>
              </w:rPr>
            </w:pPr>
          </w:p>
        </w:tc>
        <w:tc>
          <w:tcPr>
            <w:tcW w:w="2268" w:type="dxa"/>
            <w:gridSpan w:val="5"/>
            <w:tcBorders>
              <w:top w:val="nil"/>
            </w:tcBorders>
          </w:tcPr>
          <w:p w14:paraId="6991E6C5" w14:textId="77777777" w:rsidR="00BC0728" w:rsidRPr="00BC0728" w:rsidRDefault="00BC0728" w:rsidP="005C2183">
            <w:pPr>
              <w:rPr>
                <w:b/>
                <w:sz w:val="20"/>
                <w:szCs w:val="20"/>
              </w:rPr>
            </w:pPr>
          </w:p>
        </w:tc>
        <w:tc>
          <w:tcPr>
            <w:tcW w:w="2126" w:type="dxa"/>
            <w:gridSpan w:val="3"/>
            <w:tcBorders>
              <w:top w:val="nil"/>
            </w:tcBorders>
          </w:tcPr>
          <w:p w14:paraId="1D4EF859" w14:textId="77777777" w:rsidR="00BC0728" w:rsidRPr="00BC0728" w:rsidRDefault="00BC0728" w:rsidP="005C2183">
            <w:pPr>
              <w:rPr>
                <w:b/>
                <w:sz w:val="20"/>
                <w:szCs w:val="20"/>
              </w:rPr>
            </w:pPr>
          </w:p>
        </w:tc>
      </w:tr>
      <w:tr w:rsidR="00BC0728" w:rsidRPr="0016131F" w14:paraId="4FF6015E" w14:textId="77777777" w:rsidTr="0063485C">
        <w:trPr>
          <w:trHeight w:val="285"/>
        </w:trPr>
        <w:tc>
          <w:tcPr>
            <w:tcW w:w="3119" w:type="dxa"/>
            <w:gridSpan w:val="2"/>
            <w:tcBorders>
              <w:top w:val="nil"/>
            </w:tcBorders>
          </w:tcPr>
          <w:p w14:paraId="2AD31F92" w14:textId="77777777" w:rsidR="00BC0728" w:rsidRPr="00BC0728" w:rsidRDefault="00BC0728" w:rsidP="005C2183">
            <w:pPr>
              <w:jc w:val="both"/>
              <w:rPr>
                <w:sz w:val="20"/>
                <w:szCs w:val="20"/>
              </w:rPr>
            </w:pPr>
          </w:p>
        </w:tc>
        <w:tc>
          <w:tcPr>
            <w:tcW w:w="1985" w:type="dxa"/>
            <w:gridSpan w:val="2"/>
            <w:tcBorders>
              <w:top w:val="nil"/>
            </w:tcBorders>
          </w:tcPr>
          <w:p w14:paraId="006EDC50" w14:textId="77777777" w:rsidR="00BC0728" w:rsidRPr="00BC0728" w:rsidRDefault="00BC0728" w:rsidP="005C2183">
            <w:pPr>
              <w:jc w:val="both"/>
              <w:rPr>
                <w:sz w:val="20"/>
                <w:szCs w:val="20"/>
              </w:rPr>
            </w:pPr>
          </w:p>
        </w:tc>
        <w:tc>
          <w:tcPr>
            <w:tcW w:w="709" w:type="dxa"/>
            <w:gridSpan w:val="2"/>
            <w:tcBorders>
              <w:top w:val="nil"/>
            </w:tcBorders>
          </w:tcPr>
          <w:p w14:paraId="3806AC59" w14:textId="77777777" w:rsidR="00BC0728" w:rsidRPr="00BC0728" w:rsidRDefault="00BC0728" w:rsidP="005C2183">
            <w:pPr>
              <w:jc w:val="both"/>
              <w:rPr>
                <w:sz w:val="20"/>
                <w:szCs w:val="20"/>
              </w:rPr>
            </w:pPr>
          </w:p>
        </w:tc>
        <w:tc>
          <w:tcPr>
            <w:tcW w:w="2268" w:type="dxa"/>
            <w:gridSpan w:val="5"/>
            <w:tcBorders>
              <w:top w:val="nil"/>
            </w:tcBorders>
          </w:tcPr>
          <w:p w14:paraId="730EB084" w14:textId="77777777" w:rsidR="00BC0728" w:rsidRPr="00BC0728" w:rsidRDefault="00BC0728" w:rsidP="005C2183">
            <w:pPr>
              <w:jc w:val="both"/>
              <w:rPr>
                <w:sz w:val="20"/>
                <w:szCs w:val="20"/>
              </w:rPr>
            </w:pPr>
          </w:p>
        </w:tc>
        <w:tc>
          <w:tcPr>
            <w:tcW w:w="2126" w:type="dxa"/>
            <w:gridSpan w:val="3"/>
            <w:tcBorders>
              <w:top w:val="nil"/>
            </w:tcBorders>
          </w:tcPr>
          <w:p w14:paraId="1596A99F" w14:textId="77777777" w:rsidR="00BC0728" w:rsidRPr="00BC0728" w:rsidRDefault="00BC0728" w:rsidP="005C2183">
            <w:pPr>
              <w:jc w:val="both"/>
              <w:rPr>
                <w:sz w:val="20"/>
                <w:szCs w:val="20"/>
              </w:rPr>
            </w:pPr>
          </w:p>
        </w:tc>
      </w:tr>
      <w:tr w:rsidR="00BC0728" w14:paraId="1967B6F0" w14:textId="77777777" w:rsidTr="005C2183">
        <w:tc>
          <w:tcPr>
            <w:tcW w:w="10207" w:type="dxa"/>
            <w:gridSpan w:val="14"/>
            <w:shd w:val="clear" w:color="auto" w:fill="F7CAAC"/>
          </w:tcPr>
          <w:p w14:paraId="2B9F4D5D" w14:textId="77777777" w:rsidR="00BC0728" w:rsidRPr="00BC0728" w:rsidRDefault="00BC0728" w:rsidP="005C2183">
            <w:pPr>
              <w:jc w:val="both"/>
              <w:rPr>
                <w:sz w:val="20"/>
                <w:szCs w:val="20"/>
              </w:rPr>
            </w:pPr>
            <w:r w:rsidRPr="00BC0728">
              <w:rPr>
                <w:b/>
                <w:sz w:val="20"/>
                <w:szCs w:val="20"/>
              </w:rPr>
              <w:t xml:space="preserve">Údaje o vzdělání na VŠ </w:t>
            </w:r>
          </w:p>
        </w:tc>
      </w:tr>
      <w:tr w:rsidR="00BC0728" w:rsidRPr="00147AD0" w14:paraId="0573F58F" w14:textId="77777777" w:rsidTr="00C90FE5">
        <w:trPr>
          <w:trHeight w:val="150"/>
        </w:trPr>
        <w:tc>
          <w:tcPr>
            <w:tcW w:w="10207" w:type="dxa"/>
            <w:gridSpan w:val="14"/>
          </w:tcPr>
          <w:p w14:paraId="3AE1D9F9" w14:textId="77777777" w:rsidR="00BC0728" w:rsidRPr="00BC0728" w:rsidRDefault="00BC0728" w:rsidP="005C2183">
            <w:pPr>
              <w:jc w:val="both"/>
              <w:rPr>
                <w:rFonts w:eastAsia="Calibri"/>
                <w:sz w:val="20"/>
                <w:szCs w:val="20"/>
              </w:rPr>
            </w:pPr>
            <w:r w:rsidRPr="00BC0728">
              <w:rPr>
                <w:rFonts w:eastAsia="Calibri"/>
                <w:sz w:val="20"/>
                <w:szCs w:val="20"/>
              </w:rPr>
              <w:t>2012: Univerzita Tomáše Bati ve Zlíně, Fakulta multimediálních komunikací, Vizuální komunikace, MgA.</w:t>
            </w:r>
          </w:p>
        </w:tc>
      </w:tr>
      <w:tr w:rsidR="00BC0728" w14:paraId="375555C3" w14:textId="77777777" w:rsidTr="005C2183">
        <w:tc>
          <w:tcPr>
            <w:tcW w:w="10207" w:type="dxa"/>
            <w:gridSpan w:val="14"/>
            <w:shd w:val="clear" w:color="auto" w:fill="F7CAAC"/>
          </w:tcPr>
          <w:p w14:paraId="4CA02918" w14:textId="77777777" w:rsidR="00BC0728" w:rsidRPr="00BC0728" w:rsidRDefault="00BC0728" w:rsidP="005C2183">
            <w:pPr>
              <w:jc w:val="both"/>
              <w:rPr>
                <w:b/>
                <w:sz w:val="20"/>
                <w:szCs w:val="20"/>
              </w:rPr>
            </w:pPr>
            <w:r w:rsidRPr="00BC0728">
              <w:rPr>
                <w:b/>
                <w:sz w:val="20"/>
                <w:szCs w:val="20"/>
              </w:rPr>
              <w:t>Údaje o odborném působení od absolvování VŠ</w:t>
            </w:r>
          </w:p>
        </w:tc>
      </w:tr>
      <w:tr w:rsidR="00BC0728" w:rsidRPr="007A3CE6" w14:paraId="25872297" w14:textId="77777777" w:rsidTr="00C90FE5">
        <w:trPr>
          <w:trHeight w:val="937"/>
        </w:trPr>
        <w:tc>
          <w:tcPr>
            <w:tcW w:w="10207" w:type="dxa"/>
            <w:gridSpan w:val="14"/>
          </w:tcPr>
          <w:p w14:paraId="5FC7DDB9" w14:textId="77777777" w:rsidR="00BC0728" w:rsidRPr="00BC0728" w:rsidRDefault="00BC0728" w:rsidP="005C2183">
            <w:pPr>
              <w:pStyle w:val="Standard"/>
              <w:rPr>
                <w:rFonts w:eastAsia="Calibri"/>
              </w:rPr>
            </w:pPr>
            <w:proofErr w:type="gramStart"/>
            <w:r w:rsidRPr="00BC0728">
              <w:rPr>
                <w:rFonts w:eastAsia="Calibri"/>
              </w:rPr>
              <w:t>2021-dosud</w:t>
            </w:r>
            <w:proofErr w:type="gramEnd"/>
            <w:r w:rsidRPr="00BC0728">
              <w:rPr>
                <w:rFonts w:eastAsia="Calibri"/>
              </w:rPr>
              <w:t>: Univerzita Tomáše Bati ve Zlíně, Fakulta multimediálních komunikací, vedoucí ateliéru Game Design, asistent</w:t>
            </w:r>
          </w:p>
          <w:p w14:paraId="1191F1C7" w14:textId="77777777" w:rsidR="00BC0728" w:rsidRPr="00BC0728" w:rsidRDefault="00BC0728" w:rsidP="005C2183">
            <w:pPr>
              <w:pStyle w:val="Standard"/>
              <w:rPr>
                <w:rFonts w:eastAsia="Calibri"/>
              </w:rPr>
            </w:pPr>
            <w:proofErr w:type="gramStart"/>
            <w:r w:rsidRPr="00BC0728">
              <w:rPr>
                <w:rFonts w:eastAsia="Calibri"/>
              </w:rPr>
              <w:t>2019-dosud</w:t>
            </w:r>
            <w:proofErr w:type="gramEnd"/>
            <w:r w:rsidRPr="00BC0728">
              <w:rPr>
                <w:rFonts w:eastAsia="Calibri"/>
              </w:rPr>
              <w:t xml:space="preserve">: </w:t>
            </w:r>
            <w:proofErr w:type="spellStart"/>
            <w:r w:rsidRPr="00BC0728">
              <w:rPr>
                <w:rFonts w:eastAsia="Calibri"/>
              </w:rPr>
              <w:t>Polyperfect</w:t>
            </w:r>
            <w:proofErr w:type="spellEnd"/>
            <w:r w:rsidRPr="00BC0728">
              <w:rPr>
                <w:rFonts w:eastAsia="Calibri"/>
              </w:rPr>
              <w:t>, vlastník a jednatel herního studia</w:t>
            </w:r>
            <w:r w:rsidRPr="00BC0728">
              <w:rPr>
                <w:rFonts w:eastAsia="Calibri"/>
              </w:rPr>
              <w:br/>
              <w:t xml:space="preserve">2012-2020: </w:t>
            </w:r>
            <w:proofErr w:type="spellStart"/>
            <w:r w:rsidRPr="00BC0728">
              <w:rPr>
                <w:rFonts w:eastAsia="Calibri"/>
              </w:rPr>
              <w:t>Madeo</w:t>
            </w:r>
            <w:proofErr w:type="spellEnd"/>
            <w:r w:rsidRPr="00BC0728">
              <w:rPr>
                <w:rFonts w:eastAsia="Calibri"/>
              </w:rPr>
              <w:t xml:space="preserve"> </w:t>
            </w:r>
            <w:proofErr w:type="spellStart"/>
            <w:r w:rsidRPr="00BC0728">
              <w:rPr>
                <w:rFonts w:eastAsia="Calibri"/>
              </w:rPr>
              <w:t>Ventures</w:t>
            </w:r>
            <w:proofErr w:type="spellEnd"/>
            <w:r w:rsidRPr="00BC0728">
              <w:rPr>
                <w:rFonts w:eastAsia="Calibri"/>
              </w:rPr>
              <w:t xml:space="preserve"> s.r.o. / </w:t>
            </w:r>
            <w:proofErr w:type="spellStart"/>
            <w:r w:rsidRPr="00BC0728">
              <w:rPr>
                <w:rFonts w:eastAsia="Calibri"/>
              </w:rPr>
              <w:t>Brandmaster</w:t>
            </w:r>
            <w:proofErr w:type="spellEnd"/>
            <w:r w:rsidRPr="00BC0728">
              <w:rPr>
                <w:rFonts w:eastAsia="Calibri"/>
              </w:rPr>
              <w:t xml:space="preserve"> </w:t>
            </w:r>
            <w:proofErr w:type="spellStart"/>
            <w:r w:rsidRPr="00BC0728">
              <w:rPr>
                <w:rFonts w:eastAsia="Calibri"/>
              </w:rPr>
              <w:t>Research</w:t>
            </w:r>
            <w:proofErr w:type="spellEnd"/>
            <w:r w:rsidRPr="00BC0728">
              <w:rPr>
                <w:rFonts w:eastAsia="Calibri"/>
              </w:rPr>
              <w:t xml:space="preserve"> s.r.o., kreativní ředitel</w:t>
            </w:r>
          </w:p>
          <w:p w14:paraId="26F52487" w14:textId="77777777" w:rsidR="00BC0728" w:rsidRPr="00BC0728" w:rsidRDefault="00BC0728" w:rsidP="005C2183">
            <w:pPr>
              <w:pStyle w:val="Standard"/>
              <w:rPr>
                <w:rFonts w:eastAsia="Calibri"/>
              </w:rPr>
            </w:pPr>
            <w:r w:rsidRPr="00BC0728">
              <w:rPr>
                <w:rFonts w:eastAsia="Calibri"/>
              </w:rPr>
              <w:t xml:space="preserve">2013-2016: Univerzita Tomáše Bati ve Zlíně, výuka </w:t>
            </w:r>
            <w:proofErr w:type="gramStart"/>
            <w:r w:rsidRPr="00BC0728">
              <w:rPr>
                <w:rFonts w:eastAsia="Calibri"/>
              </w:rPr>
              <w:t>3D</w:t>
            </w:r>
            <w:proofErr w:type="gramEnd"/>
            <w:r w:rsidRPr="00BC0728">
              <w:rPr>
                <w:rFonts w:eastAsia="Calibri"/>
              </w:rPr>
              <w:t xml:space="preserve"> programu </w:t>
            </w:r>
            <w:proofErr w:type="spellStart"/>
            <w:r w:rsidRPr="00BC0728">
              <w:rPr>
                <w:rFonts w:eastAsia="Calibri"/>
              </w:rPr>
              <w:t>Blender</w:t>
            </w:r>
            <w:proofErr w:type="spellEnd"/>
          </w:p>
        </w:tc>
      </w:tr>
      <w:tr w:rsidR="00BC0728" w14:paraId="51A5C181" w14:textId="77777777" w:rsidTr="005C2183">
        <w:trPr>
          <w:trHeight w:val="250"/>
        </w:trPr>
        <w:tc>
          <w:tcPr>
            <w:tcW w:w="10207" w:type="dxa"/>
            <w:gridSpan w:val="14"/>
            <w:shd w:val="clear" w:color="auto" w:fill="F7CAAC"/>
          </w:tcPr>
          <w:p w14:paraId="4C46C2A3" w14:textId="77777777" w:rsidR="00BC0728" w:rsidRPr="00BC0728" w:rsidRDefault="00BC0728" w:rsidP="005C2183">
            <w:pPr>
              <w:jc w:val="both"/>
              <w:rPr>
                <w:sz w:val="20"/>
                <w:szCs w:val="20"/>
              </w:rPr>
            </w:pPr>
            <w:r w:rsidRPr="00BC0728">
              <w:rPr>
                <w:b/>
                <w:sz w:val="20"/>
                <w:szCs w:val="20"/>
              </w:rPr>
              <w:t>Zkušenosti s vedením kvalifikačních a rigorózních prací</w:t>
            </w:r>
          </w:p>
        </w:tc>
      </w:tr>
      <w:tr w:rsidR="00BC0728" w:rsidRPr="00482A2C" w14:paraId="4790D217" w14:textId="77777777" w:rsidTr="005C2183">
        <w:trPr>
          <w:trHeight w:val="496"/>
        </w:trPr>
        <w:tc>
          <w:tcPr>
            <w:tcW w:w="10207" w:type="dxa"/>
            <w:gridSpan w:val="14"/>
          </w:tcPr>
          <w:p w14:paraId="5EFD46FB" w14:textId="77777777" w:rsidR="00BC0728" w:rsidRPr="00BC0728" w:rsidRDefault="00BC0728" w:rsidP="005C2183">
            <w:pPr>
              <w:pStyle w:val="Standard"/>
              <w:rPr>
                <w:rFonts w:eastAsia="Calibri"/>
              </w:rPr>
            </w:pPr>
            <w:r w:rsidRPr="00BC0728">
              <w:rPr>
                <w:rFonts w:eastAsia="Calibri"/>
              </w:rPr>
              <w:t>Bakalářské práce: 2</w:t>
            </w:r>
          </w:p>
          <w:p w14:paraId="3598F236" w14:textId="77777777" w:rsidR="00BC0728" w:rsidRPr="00BC0728" w:rsidRDefault="00BC0728" w:rsidP="005C2183">
            <w:pPr>
              <w:pStyle w:val="Standard"/>
              <w:rPr>
                <w:rFonts w:eastAsia="Calibri"/>
              </w:rPr>
            </w:pPr>
            <w:r w:rsidRPr="00BC0728">
              <w:rPr>
                <w:rFonts w:eastAsia="Calibri"/>
              </w:rPr>
              <w:t>Diplomové práce: 4</w:t>
            </w:r>
          </w:p>
        </w:tc>
      </w:tr>
      <w:tr w:rsidR="00BC0728" w14:paraId="04386105" w14:textId="77777777" w:rsidTr="0063485C">
        <w:trPr>
          <w:cantSplit/>
        </w:trPr>
        <w:tc>
          <w:tcPr>
            <w:tcW w:w="3598" w:type="dxa"/>
            <w:gridSpan w:val="3"/>
            <w:tcBorders>
              <w:top w:val="single" w:sz="12" w:space="0" w:color="auto"/>
            </w:tcBorders>
            <w:shd w:val="clear" w:color="auto" w:fill="F7CAAC"/>
          </w:tcPr>
          <w:p w14:paraId="19D89958" w14:textId="77777777" w:rsidR="00BC0728" w:rsidRPr="00BC0728" w:rsidRDefault="00BC0728" w:rsidP="005C2183">
            <w:pPr>
              <w:jc w:val="both"/>
              <w:rPr>
                <w:sz w:val="20"/>
                <w:szCs w:val="20"/>
              </w:rPr>
            </w:pPr>
            <w:r w:rsidRPr="00BC0728">
              <w:rPr>
                <w:b/>
                <w:sz w:val="20"/>
                <w:szCs w:val="20"/>
              </w:rPr>
              <w:t xml:space="preserve">Obor habilitačního řízení </w:t>
            </w:r>
          </w:p>
        </w:tc>
        <w:tc>
          <w:tcPr>
            <w:tcW w:w="2245" w:type="dxa"/>
            <w:gridSpan w:val="4"/>
            <w:tcBorders>
              <w:top w:val="single" w:sz="12" w:space="0" w:color="auto"/>
            </w:tcBorders>
            <w:shd w:val="clear" w:color="auto" w:fill="F7CAAC"/>
          </w:tcPr>
          <w:p w14:paraId="257F8868" w14:textId="77777777" w:rsidR="00BC0728" w:rsidRPr="00BC0728" w:rsidRDefault="00BC0728" w:rsidP="005C2183">
            <w:pPr>
              <w:jc w:val="both"/>
              <w:rPr>
                <w:sz w:val="20"/>
                <w:szCs w:val="20"/>
              </w:rPr>
            </w:pPr>
            <w:r w:rsidRPr="00BC0728">
              <w:rPr>
                <w:b/>
                <w:sz w:val="20"/>
                <w:szCs w:val="20"/>
              </w:rPr>
              <w:t>Rok udělení hodnosti</w:t>
            </w:r>
          </w:p>
        </w:tc>
        <w:tc>
          <w:tcPr>
            <w:tcW w:w="2238" w:type="dxa"/>
            <w:gridSpan w:val="4"/>
            <w:tcBorders>
              <w:top w:val="single" w:sz="12" w:space="0" w:color="auto"/>
              <w:right w:val="single" w:sz="12" w:space="0" w:color="auto"/>
            </w:tcBorders>
            <w:shd w:val="clear" w:color="auto" w:fill="F7CAAC"/>
          </w:tcPr>
          <w:p w14:paraId="28A0C38B" w14:textId="77777777" w:rsidR="00BC0728" w:rsidRPr="00BC0728" w:rsidRDefault="00BC0728" w:rsidP="005C2183">
            <w:pPr>
              <w:jc w:val="both"/>
              <w:rPr>
                <w:sz w:val="20"/>
                <w:szCs w:val="20"/>
              </w:rPr>
            </w:pPr>
            <w:r w:rsidRPr="00BC0728">
              <w:rPr>
                <w:b/>
                <w:sz w:val="20"/>
                <w:szCs w:val="20"/>
              </w:rPr>
              <w:t>Řízení konáno na VŠ</w:t>
            </w:r>
          </w:p>
        </w:tc>
        <w:tc>
          <w:tcPr>
            <w:tcW w:w="2126" w:type="dxa"/>
            <w:gridSpan w:val="3"/>
            <w:tcBorders>
              <w:top w:val="single" w:sz="12" w:space="0" w:color="auto"/>
              <w:left w:val="single" w:sz="12" w:space="0" w:color="auto"/>
            </w:tcBorders>
            <w:shd w:val="clear" w:color="auto" w:fill="F7CAAC"/>
          </w:tcPr>
          <w:p w14:paraId="3A7A6318" w14:textId="77777777" w:rsidR="00BC0728" w:rsidRPr="00BC0728" w:rsidRDefault="00BC0728" w:rsidP="005C2183">
            <w:pPr>
              <w:jc w:val="both"/>
              <w:rPr>
                <w:b/>
                <w:sz w:val="20"/>
                <w:szCs w:val="20"/>
              </w:rPr>
            </w:pPr>
            <w:r w:rsidRPr="00BC0728">
              <w:rPr>
                <w:b/>
                <w:sz w:val="20"/>
                <w:szCs w:val="20"/>
              </w:rPr>
              <w:t>Ohlasy publikací</w:t>
            </w:r>
          </w:p>
        </w:tc>
      </w:tr>
      <w:tr w:rsidR="00BC0728" w14:paraId="512D2427" w14:textId="77777777" w:rsidTr="0063485C">
        <w:trPr>
          <w:cantSplit/>
        </w:trPr>
        <w:tc>
          <w:tcPr>
            <w:tcW w:w="3598" w:type="dxa"/>
            <w:gridSpan w:val="3"/>
          </w:tcPr>
          <w:p w14:paraId="01EEB35E" w14:textId="77777777" w:rsidR="00BC0728" w:rsidRPr="00BC0728" w:rsidRDefault="00BC0728" w:rsidP="005C2183">
            <w:pPr>
              <w:jc w:val="both"/>
              <w:rPr>
                <w:sz w:val="20"/>
                <w:szCs w:val="20"/>
              </w:rPr>
            </w:pPr>
          </w:p>
        </w:tc>
        <w:tc>
          <w:tcPr>
            <w:tcW w:w="2245" w:type="dxa"/>
            <w:gridSpan w:val="4"/>
          </w:tcPr>
          <w:p w14:paraId="3D63D99E" w14:textId="77777777" w:rsidR="00BC0728" w:rsidRPr="00BC0728" w:rsidRDefault="00BC0728" w:rsidP="005C2183">
            <w:pPr>
              <w:jc w:val="both"/>
              <w:rPr>
                <w:sz w:val="20"/>
                <w:szCs w:val="20"/>
              </w:rPr>
            </w:pPr>
          </w:p>
        </w:tc>
        <w:tc>
          <w:tcPr>
            <w:tcW w:w="2238" w:type="dxa"/>
            <w:gridSpan w:val="4"/>
            <w:tcBorders>
              <w:right w:val="single" w:sz="12" w:space="0" w:color="auto"/>
            </w:tcBorders>
          </w:tcPr>
          <w:p w14:paraId="3AA04C48" w14:textId="77777777" w:rsidR="00BC0728" w:rsidRPr="00BC0728" w:rsidRDefault="00BC0728" w:rsidP="005C2183">
            <w:pPr>
              <w:jc w:val="both"/>
              <w:rPr>
                <w:sz w:val="20"/>
                <w:szCs w:val="20"/>
              </w:rPr>
            </w:pPr>
          </w:p>
        </w:tc>
        <w:tc>
          <w:tcPr>
            <w:tcW w:w="567" w:type="dxa"/>
            <w:tcBorders>
              <w:left w:val="single" w:sz="12" w:space="0" w:color="auto"/>
            </w:tcBorders>
            <w:shd w:val="clear" w:color="auto" w:fill="F7CAAC"/>
          </w:tcPr>
          <w:p w14:paraId="329B3462" w14:textId="77777777" w:rsidR="00BC0728" w:rsidRPr="00BC0728" w:rsidRDefault="00BC0728" w:rsidP="005C2183">
            <w:pPr>
              <w:jc w:val="both"/>
              <w:rPr>
                <w:sz w:val="20"/>
                <w:szCs w:val="20"/>
              </w:rPr>
            </w:pPr>
            <w:proofErr w:type="spellStart"/>
            <w:r w:rsidRPr="00BC0728">
              <w:rPr>
                <w:b/>
                <w:sz w:val="20"/>
                <w:szCs w:val="20"/>
              </w:rPr>
              <w:t>WoS</w:t>
            </w:r>
            <w:proofErr w:type="spellEnd"/>
          </w:p>
        </w:tc>
        <w:tc>
          <w:tcPr>
            <w:tcW w:w="768" w:type="dxa"/>
            <w:shd w:val="clear" w:color="auto" w:fill="F7CAAC"/>
          </w:tcPr>
          <w:p w14:paraId="07355F5C" w14:textId="77777777" w:rsidR="00BC0728" w:rsidRPr="00BC0728" w:rsidRDefault="00BC0728" w:rsidP="005C2183">
            <w:pPr>
              <w:jc w:val="both"/>
              <w:rPr>
                <w:sz w:val="20"/>
                <w:szCs w:val="20"/>
              </w:rPr>
            </w:pPr>
            <w:proofErr w:type="spellStart"/>
            <w:r w:rsidRPr="00BC0728">
              <w:rPr>
                <w:b/>
                <w:sz w:val="20"/>
                <w:szCs w:val="20"/>
              </w:rPr>
              <w:t>Scopus</w:t>
            </w:r>
            <w:proofErr w:type="spellEnd"/>
          </w:p>
        </w:tc>
        <w:tc>
          <w:tcPr>
            <w:tcW w:w="791" w:type="dxa"/>
            <w:shd w:val="clear" w:color="auto" w:fill="F7CAAC"/>
          </w:tcPr>
          <w:p w14:paraId="2597F20A" w14:textId="77777777" w:rsidR="00BC0728" w:rsidRPr="00BC0728" w:rsidRDefault="00BC0728" w:rsidP="005C2183">
            <w:pPr>
              <w:jc w:val="both"/>
              <w:rPr>
                <w:sz w:val="20"/>
                <w:szCs w:val="20"/>
              </w:rPr>
            </w:pPr>
            <w:r w:rsidRPr="00BC0728">
              <w:rPr>
                <w:b/>
                <w:sz w:val="20"/>
                <w:szCs w:val="20"/>
              </w:rPr>
              <w:t>ostatní</w:t>
            </w:r>
          </w:p>
        </w:tc>
      </w:tr>
      <w:tr w:rsidR="00BC0728" w14:paraId="0860B37A" w14:textId="77777777" w:rsidTr="0063485C">
        <w:trPr>
          <w:cantSplit/>
          <w:trHeight w:val="70"/>
        </w:trPr>
        <w:tc>
          <w:tcPr>
            <w:tcW w:w="3598" w:type="dxa"/>
            <w:gridSpan w:val="3"/>
            <w:shd w:val="clear" w:color="auto" w:fill="F7CAAC"/>
          </w:tcPr>
          <w:p w14:paraId="4BD0C0B0" w14:textId="77777777" w:rsidR="00BC0728" w:rsidRPr="00BC0728" w:rsidRDefault="00BC0728" w:rsidP="005C2183">
            <w:pPr>
              <w:jc w:val="both"/>
              <w:rPr>
                <w:sz w:val="20"/>
                <w:szCs w:val="20"/>
              </w:rPr>
            </w:pPr>
            <w:r w:rsidRPr="00BC0728">
              <w:rPr>
                <w:b/>
                <w:sz w:val="20"/>
                <w:szCs w:val="20"/>
              </w:rPr>
              <w:t>Obor jmenovacího řízení</w:t>
            </w:r>
          </w:p>
        </w:tc>
        <w:tc>
          <w:tcPr>
            <w:tcW w:w="2245" w:type="dxa"/>
            <w:gridSpan w:val="4"/>
            <w:shd w:val="clear" w:color="auto" w:fill="F7CAAC"/>
          </w:tcPr>
          <w:p w14:paraId="227CF595" w14:textId="77777777" w:rsidR="00BC0728" w:rsidRPr="00BC0728" w:rsidRDefault="00BC0728" w:rsidP="005C2183">
            <w:pPr>
              <w:jc w:val="both"/>
              <w:rPr>
                <w:sz w:val="20"/>
                <w:szCs w:val="20"/>
              </w:rPr>
            </w:pPr>
            <w:r w:rsidRPr="00BC0728">
              <w:rPr>
                <w:b/>
                <w:sz w:val="20"/>
                <w:szCs w:val="20"/>
              </w:rPr>
              <w:t>Rok udělení hodnosti</w:t>
            </w:r>
          </w:p>
        </w:tc>
        <w:tc>
          <w:tcPr>
            <w:tcW w:w="2238" w:type="dxa"/>
            <w:gridSpan w:val="4"/>
            <w:tcBorders>
              <w:right w:val="single" w:sz="12" w:space="0" w:color="auto"/>
            </w:tcBorders>
            <w:shd w:val="clear" w:color="auto" w:fill="F7CAAC"/>
          </w:tcPr>
          <w:p w14:paraId="2EE62035" w14:textId="77777777" w:rsidR="00BC0728" w:rsidRPr="00BC0728" w:rsidRDefault="00BC0728" w:rsidP="005C2183">
            <w:pPr>
              <w:jc w:val="both"/>
              <w:rPr>
                <w:sz w:val="20"/>
                <w:szCs w:val="20"/>
              </w:rPr>
            </w:pPr>
          </w:p>
        </w:tc>
        <w:tc>
          <w:tcPr>
            <w:tcW w:w="567" w:type="dxa"/>
            <w:tcBorders>
              <w:left w:val="single" w:sz="12" w:space="0" w:color="auto"/>
            </w:tcBorders>
          </w:tcPr>
          <w:p w14:paraId="4D6E6B3E" w14:textId="77777777" w:rsidR="00BC0728" w:rsidRPr="00BC0728" w:rsidRDefault="00BC0728" w:rsidP="005C2183">
            <w:pPr>
              <w:jc w:val="both"/>
              <w:rPr>
                <w:b/>
                <w:sz w:val="20"/>
                <w:szCs w:val="20"/>
              </w:rPr>
            </w:pPr>
          </w:p>
        </w:tc>
        <w:tc>
          <w:tcPr>
            <w:tcW w:w="768" w:type="dxa"/>
          </w:tcPr>
          <w:p w14:paraId="20150922" w14:textId="77777777" w:rsidR="00BC0728" w:rsidRPr="00BC0728" w:rsidRDefault="00BC0728" w:rsidP="005C2183">
            <w:pPr>
              <w:jc w:val="both"/>
              <w:rPr>
                <w:b/>
                <w:sz w:val="20"/>
                <w:szCs w:val="20"/>
              </w:rPr>
            </w:pPr>
          </w:p>
        </w:tc>
        <w:tc>
          <w:tcPr>
            <w:tcW w:w="791" w:type="dxa"/>
          </w:tcPr>
          <w:p w14:paraId="620C2E7F" w14:textId="77777777" w:rsidR="00BC0728" w:rsidRPr="00BC0728" w:rsidRDefault="00BC0728" w:rsidP="005C2183">
            <w:pPr>
              <w:jc w:val="both"/>
              <w:rPr>
                <w:b/>
                <w:sz w:val="20"/>
                <w:szCs w:val="20"/>
              </w:rPr>
            </w:pPr>
          </w:p>
        </w:tc>
      </w:tr>
      <w:tr w:rsidR="00BC0728" w14:paraId="3796F69A" w14:textId="77777777" w:rsidTr="0063485C">
        <w:trPr>
          <w:trHeight w:val="205"/>
        </w:trPr>
        <w:tc>
          <w:tcPr>
            <w:tcW w:w="3598" w:type="dxa"/>
            <w:gridSpan w:val="3"/>
          </w:tcPr>
          <w:p w14:paraId="00D21409" w14:textId="77777777" w:rsidR="00BC0728" w:rsidRPr="00BC0728" w:rsidRDefault="00BC0728" w:rsidP="005C2183">
            <w:pPr>
              <w:jc w:val="both"/>
              <w:rPr>
                <w:sz w:val="20"/>
                <w:szCs w:val="20"/>
              </w:rPr>
            </w:pPr>
          </w:p>
        </w:tc>
        <w:tc>
          <w:tcPr>
            <w:tcW w:w="2245" w:type="dxa"/>
            <w:gridSpan w:val="4"/>
          </w:tcPr>
          <w:p w14:paraId="1657400A" w14:textId="77777777" w:rsidR="00BC0728" w:rsidRPr="00BC0728" w:rsidRDefault="00BC0728" w:rsidP="005C2183">
            <w:pPr>
              <w:jc w:val="both"/>
              <w:rPr>
                <w:sz w:val="20"/>
                <w:szCs w:val="20"/>
              </w:rPr>
            </w:pPr>
          </w:p>
        </w:tc>
        <w:tc>
          <w:tcPr>
            <w:tcW w:w="2238" w:type="dxa"/>
            <w:gridSpan w:val="4"/>
            <w:tcBorders>
              <w:right w:val="single" w:sz="12" w:space="0" w:color="auto"/>
            </w:tcBorders>
          </w:tcPr>
          <w:p w14:paraId="2C407DE7" w14:textId="77777777" w:rsidR="00BC0728" w:rsidRPr="00BC0728" w:rsidRDefault="00BC0728" w:rsidP="005C2183">
            <w:pPr>
              <w:jc w:val="both"/>
              <w:rPr>
                <w:sz w:val="20"/>
                <w:szCs w:val="20"/>
              </w:rPr>
            </w:pPr>
          </w:p>
        </w:tc>
        <w:tc>
          <w:tcPr>
            <w:tcW w:w="1335" w:type="dxa"/>
            <w:gridSpan w:val="2"/>
            <w:tcBorders>
              <w:left w:val="single" w:sz="12" w:space="0" w:color="auto"/>
            </w:tcBorders>
            <w:shd w:val="clear" w:color="auto" w:fill="FBD4B4"/>
            <w:vAlign w:val="center"/>
          </w:tcPr>
          <w:p w14:paraId="412AC3B9" w14:textId="77777777" w:rsidR="00BC0728" w:rsidRPr="00BC0728" w:rsidRDefault="00BC0728" w:rsidP="005C2183">
            <w:pPr>
              <w:jc w:val="both"/>
              <w:rPr>
                <w:b/>
                <w:sz w:val="20"/>
                <w:szCs w:val="20"/>
              </w:rPr>
            </w:pPr>
            <w:r w:rsidRPr="00BC0728">
              <w:rPr>
                <w:b/>
                <w:sz w:val="20"/>
                <w:szCs w:val="20"/>
              </w:rPr>
              <w:t xml:space="preserve">H-index </w:t>
            </w:r>
            <w:proofErr w:type="spellStart"/>
            <w:r w:rsidRPr="00BC0728">
              <w:rPr>
                <w:b/>
                <w:sz w:val="20"/>
                <w:szCs w:val="20"/>
              </w:rPr>
              <w:t>WoS</w:t>
            </w:r>
            <w:proofErr w:type="spellEnd"/>
            <w:r w:rsidRPr="00BC0728">
              <w:rPr>
                <w:b/>
                <w:sz w:val="20"/>
                <w:szCs w:val="20"/>
              </w:rPr>
              <w:t>/</w:t>
            </w:r>
            <w:proofErr w:type="spellStart"/>
            <w:r w:rsidRPr="00BC0728">
              <w:rPr>
                <w:b/>
                <w:sz w:val="20"/>
                <w:szCs w:val="20"/>
              </w:rPr>
              <w:t>Scopus</w:t>
            </w:r>
            <w:proofErr w:type="spellEnd"/>
          </w:p>
        </w:tc>
        <w:tc>
          <w:tcPr>
            <w:tcW w:w="791" w:type="dxa"/>
            <w:vAlign w:val="center"/>
          </w:tcPr>
          <w:p w14:paraId="20A36644" w14:textId="77777777" w:rsidR="00BC0728" w:rsidRPr="00BC0728" w:rsidRDefault="00BC0728" w:rsidP="005C2183">
            <w:pPr>
              <w:rPr>
                <w:b/>
                <w:sz w:val="20"/>
                <w:szCs w:val="20"/>
              </w:rPr>
            </w:pPr>
            <w:r w:rsidRPr="00BC0728">
              <w:rPr>
                <w:b/>
                <w:sz w:val="20"/>
                <w:szCs w:val="20"/>
              </w:rPr>
              <w:t xml:space="preserve">    /</w:t>
            </w:r>
          </w:p>
        </w:tc>
      </w:tr>
      <w:tr w:rsidR="00BC0728" w14:paraId="6CB1108A" w14:textId="77777777" w:rsidTr="005C2183">
        <w:tc>
          <w:tcPr>
            <w:tcW w:w="10207" w:type="dxa"/>
            <w:gridSpan w:val="14"/>
            <w:shd w:val="clear" w:color="auto" w:fill="F7CAAC"/>
          </w:tcPr>
          <w:p w14:paraId="357F38C1" w14:textId="77777777" w:rsidR="00BC0728" w:rsidRPr="00BC0728" w:rsidRDefault="00BC0728" w:rsidP="005C2183">
            <w:pPr>
              <w:jc w:val="both"/>
              <w:rPr>
                <w:b/>
                <w:sz w:val="20"/>
                <w:szCs w:val="20"/>
              </w:rPr>
            </w:pPr>
            <w:r w:rsidRPr="00BC0728">
              <w:rPr>
                <w:b/>
                <w:sz w:val="20"/>
                <w:szCs w:val="20"/>
              </w:rPr>
              <w:t xml:space="preserve">Přehled o nejvýznamnější publikační a další tvůrčí činnosti nebo další profesní činnosti u odborníků z praxe vztahující se k zabezpečovaným předmětům </w:t>
            </w:r>
          </w:p>
        </w:tc>
      </w:tr>
      <w:tr w:rsidR="00BC0728" w:rsidRPr="00982AAD" w14:paraId="2FEA3BF6" w14:textId="77777777" w:rsidTr="005C2183">
        <w:trPr>
          <w:trHeight w:val="552"/>
        </w:trPr>
        <w:tc>
          <w:tcPr>
            <w:tcW w:w="10207" w:type="dxa"/>
            <w:gridSpan w:val="14"/>
          </w:tcPr>
          <w:p w14:paraId="5FD46276" w14:textId="77777777" w:rsidR="00BC0728" w:rsidRPr="00BC0728" w:rsidRDefault="00BC0728" w:rsidP="005C2183">
            <w:pPr>
              <w:pStyle w:val="Standard"/>
              <w:rPr>
                <w:rFonts w:eastAsia="Calibri"/>
                <w:color w:val="000000"/>
              </w:rPr>
            </w:pPr>
            <w:r w:rsidRPr="00BC0728">
              <w:rPr>
                <w:rFonts w:eastAsia="Calibri"/>
                <w:color w:val="000000"/>
              </w:rPr>
              <w:t>2022: Romeo a Julie – naučná desková hra, metodický portál rvp.cz</w:t>
            </w:r>
          </w:p>
          <w:p w14:paraId="71D22B18" w14:textId="77777777" w:rsidR="00BC0728" w:rsidRPr="00BC0728" w:rsidRDefault="00BC0728" w:rsidP="005C2183">
            <w:pPr>
              <w:pStyle w:val="Standard"/>
              <w:rPr>
                <w:rFonts w:eastAsia="Calibri"/>
                <w:color w:val="000000"/>
              </w:rPr>
            </w:pPr>
            <w:r w:rsidRPr="00BC0728">
              <w:rPr>
                <w:rFonts w:eastAsia="Calibri"/>
                <w:color w:val="000000"/>
              </w:rPr>
              <w:t xml:space="preserve">2021: </w:t>
            </w:r>
            <w:proofErr w:type="spellStart"/>
            <w:r w:rsidRPr="00BC0728">
              <w:rPr>
                <w:rFonts w:eastAsia="Calibri"/>
                <w:color w:val="000000"/>
              </w:rPr>
              <w:t>Awwwards</w:t>
            </w:r>
            <w:proofErr w:type="spellEnd"/>
            <w:r w:rsidRPr="00BC0728">
              <w:rPr>
                <w:rFonts w:eastAsia="Calibri"/>
                <w:color w:val="000000"/>
              </w:rPr>
              <w:t xml:space="preserve"> </w:t>
            </w:r>
            <w:proofErr w:type="spellStart"/>
            <w:r w:rsidRPr="00BC0728">
              <w:rPr>
                <w:rFonts w:eastAsia="Calibri"/>
                <w:color w:val="000000"/>
              </w:rPr>
              <w:t>Honorable</w:t>
            </w:r>
            <w:proofErr w:type="spellEnd"/>
            <w:r w:rsidRPr="00BC0728">
              <w:rPr>
                <w:rFonts w:eastAsia="Calibri"/>
                <w:color w:val="000000"/>
              </w:rPr>
              <w:t xml:space="preserve"> </w:t>
            </w:r>
            <w:proofErr w:type="spellStart"/>
            <w:r w:rsidRPr="00BC0728">
              <w:rPr>
                <w:rFonts w:eastAsia="Calibri"/>
                <w:color w:val="000000"/>
              </w:rPr>
              <w:t>mention</w:t>
            </w:r>
            <w:proofErr w:type="spellEnd"/>
            <w:r w:rsidRPr="00BC0728">
              <w:rPr>
                <w:rFonts w:eastAsia="Calibri"/>
                <w:color w:val="000000"/>
              </w:rPr>
              <w:t xml:space="preserve"> – jenamdvacet.cz</w:t>
            </w:r>
          </w:p>
          <w:p w14:paraId="26CC3CF1" w14:textId="77777777" w:rsidR="00BC0728" w:rsidRPr="00BC0728" w:rsidRDefault="00BC0728" w:rsidP="005C2183">
            <w:pPr>
              <w:pStyle w:val="Standard"/>
              <w:rPr>
                <w:rFonts w:eastAsia="Calibri"/>
                <w:color w:val="000000"/>
              </w:rPr>
            </w:pPr>
            <w:r w:rsidRPr="00BC0728">
              <w:rPr>
                <w:rFonts w:eastAsia="Calibri"/>
                <w:color w:val="000000"/>
              </w:rPr>
              <w:t xml:space="preserve">2021: CSS Design </w:t>
            </w:r>
            <w:proofErr w:type="spellStart"/>
            <w:r w:rsidRPr="00BC0728">
              <w:rPr>
                <w:rFonts w:eastAsia="Calibri"/>
                <w:color w:val="000000"/>
              </w:rPr>
              <w:t>Awards</w:t>
            </w:r>
            <w:proofErr w:type="spellEnd"/>
            <w:r w:rsidRPr="00BC0728">
              <w:rPr>
                <w:rFonts w:eastAsia="Calibri"/>
                <w:color w:val="000000"/>
              </w:rPr>
              <w:t xml:space="preserve"> – jenamdvacet.cz</w:t>
            </w:r>
          </w:p>
          <w:p w14:paraId="044AC1E5" w14:textId="77777777" w:rsidR="00BC0728" w:rsidRPr="00BC0728" w:rsidRDefault="00BC0728" w:rsidP="005C2183">
            <w:pPr>
              <w:pStyle w:val="Standard"/>
              <w:rPr>
                <w:rFonts w:eastAsia="Calibri"/>
                <w:color w:val="000000"/>
              </w:rPr>
            </w:pPr>
            <w:r w:rsidRPr="00BC0728">
              <w:rPr>
                <w:rFonts w:eastAsia="Calibri"/>
                <w:color w:val="000000"/>
              </w:rPr>
              <w:t xml:space="preserve">2019: AR / VR aplikace pro Národní muzeum v Los Angeles </w:t>
            </w:r>
          </w:p>
          <w:p w14:paraId="4DBEE87F" w14:textId="4B322899" w:rsidR="00BC0728" w:rsidRPr="00BC0728" w:rsidRDefault="00BC0728" w:rsidP="007C678C">
            <w:pPr>
              <w:pStyle w:val="Standard"/>
              <w:rPr>
                <w:rFonts w:eastAsia="Calibri"/>
                <w:color w:val="000000"/>
              </w:rPr>
            </w:pPr>
            <w:r w:rsidRPr="00BC0728">
              <w:rPr>
                <w:rFonts w:eastAsia="Calibri"/>
                <w:color w:val="000000"/>
              </w:rPr>
              <w:t xml:space="preserve">2019: VR aplikace pro </w:t>
            </w:r>
            <w:proofErr w:type="spellStart"/>
            <w:r w:rsidRPr="00BC0728">
              <w:rPr>
                <w:rFonts w:eastAsia="Calibri"/>
                <w:color w:val="000000"/>
              </w:rPr>
              <w:t>leadra</w:t>
            </w:r>
            <w:proofErr w:type="spellEnd"/>
            <w:r w:rsidRPr="00BC0728">
              <w:rPr>
                <w:rFonts w:eastAsia="Calibri"/>
                <w:color w:val="000000"/>
              </w:rPr>
              <w:t xml:space="preserve"> v biomechanice, </w:t>
            </w:r>
            <w:proofErr w:type="spellStart"/>
            <w:r w:rsidRPr="00BC0728">
              <w:rPr>
                <w:rFonts w:eastAsia="Calibri"/>
                <w:color w:val="000000"/>
              </w:rPr>
              <w:t>Bertec</w:t>
            </w:r>
            <w:proofErr w:type="spellEnd"/>
            <w:r w:rsidRPr="00BC0728">
              <w:rPr>
                <w:rFonts w:eastAsia="Calibri"/>
                <w:color w:val="000000"/>
              </w:rPr>
              <w:t xml:space="preserve"> Ohio</w:t>
            </w:r>
          </w:p>
        </w:tc>
      </w:tr>
      <w:tr w:rsidR="00BC0728" w14:paraId="6B3659EB" w14:textId="77777777" w:rsidTr="005C2183">
        <w:trPr>
          <w:trHeight w:val="218"/>
        </w:trPr>
        <w:tc>
          <w:tcPr>
            <w:tcW w:w="10207" w:type="dxa"/>
            <w:gridSpan w:val="14"/>
            <w:shd w:val="clear" w:color="auto" w:fill="F7CAAC"/>
          </w:tcPr>
          <w:p w14:paraId="480B0E74" w14:textId="77777777" w:rsidR="00BC0728" w:rsidRPr="00BC0728" w:rsidRDefault="00BC0728" w:rsidP="005C2183">
            <w:pPr>
              <w:rPr>
                <w:b/>
                <w:sz w:val="20"/>
                <w:szCs w:val="20"/>
              </w:rPr>
            </w:pPr>
            <w:r w:rsidRPr="00BC0728">
              <w:rPr>
                <w:b/>
                <w:sz w:val="20"/>
                <w:szCs w:val="20"/>
              </w:rPr>
              <w:t>Působení v zahraničí</w:t>
            </w:r>
          </w:p>
        </w:tc>
      </w:tr>
      <w:tr w:rsidR="00BC0728" w14:paraId="586E125B" w14:textId="77777777" w:rsidTr="00C122EB">
        <w:trPr>
          <w:trHeight w:val="411"/>
        </w:trPr>
        <w:tc>
          <w:tcPr>
            <w:tcW w:w="10207" w:type="dxa"/>
            <w:gridSpan w:val="14"/>
          </w:tcPr>
          <w:p w14:paraId="1F248E26" w14:textId="77777777" w:rsidR="00BC0728" w:rsidRPr="00BC0728" w:rsidRDefault="00BC0728" w:rsidP="005C2183">
            <w:pPr>
              <w:rPr>
                <w:b/>
                <w:sz w:val="20"/>
                <w:szCs w:val="20"/>
              </w:rPr>
            </w:pPr>
          </w:p>
        </w:tc>
      </w:tr>
      <w:tr w:rsidR="00BC0728" w14:paraId="2DAEF5EC" w14:textId="77777777" w:rsidTr="0063485C">
        <w:trPr>
          <w:cantSplit/>
          <w:trHeight w:val="470"/>
        </w:trPr>
        <w:tc>
          <w:tcPr>
            <w:tcW w:w="2769" w:type="dxa"/>
            <w:shd w:val="clear" w:color="auto" w:fill="F7CAAC"/>
          </w:tcPr>
          <w:p w14:paraId="11C32300" w14:textId="77777777" w:rsidR="00BC0728" w:rsidRPr="00BC0728" w:rsidRDefault="00BC0728" w:rsidP="005C2183">
            <w:pPr>
              <w:jc w:val="both"/>
              <w:rPr>
                <w:b/>
                <w:sz w:val="20"/>
                <w:szCs w:val="20"/>
              </w:rPr>
            </w:pPr>
            <w:r w:rsidRPr="00BC0728">
              <w:rPr>
                <w:b/>
                <w:sz w:val="20"/>
                <w:szCs w:val="20"/>
              </w:rPr>
              <w:t xml:space="preserve">Podpis </w:t>
            </w:r>
          </w:p>
        </w:tc>
        <w:tc>
          <w:tcPr>
            <w:tcW w:w="4036" w:type="dxa"/>
            <w:gridSpan w:val="8"/>
          </w:tcPr>
          <w:p w14:paraId="062266BC" w14:textId="1D8F6EF7" w:rsidR="00BC0728" w:rsidRPr="00BC0728" w:rsidRDefault="00BC0728" w:rsidP="005C2183">
            <w:pPr>
              <w:jc w:val="both"/>
              <w:rPr>
                <w:sz w:val="20"/>
                <w:szCs w:val="20"/>
              </w:rPr>
            </w:pPr>
            <w:r w:rsidRPr="00BC0728">
              <w:rPr>
                <w:sz w:val="20"/>
                <w:szCs w:val="20"/>
              </w:rPr>
              <w:t>Pavel Novák v.</w:t>
            </w:r>
            <w:r w:rsidR="00BE238E">
              <w:rPr>
                <w:sz w:val="20"/>
                <w:szCs w:val="20"/>
              </w:rPr>
              <w:t xml:space="preserve"> </w:t>
            </w:r>
            <w:r w:rsidRPr="00BC0728">
              <w:rPr>
                <w:sz w:val="20"/>
                <w:szCs w:val="20"/>
              </w:rPr>
              <w:t>r.</w:t>
            </w:r>
          </w:p>
        </w:tc>
        <w:tc>
          <w:tcPr>
            <w:tcW w:w="1276" w:type="dxa"/>
            <w:gridSpan w:val="2"/>
            <w:shd w:val="clear" w:color="auto" w:fill="F7CAAC"/>
          </w:tcPr>
          <w:p w14:paraId="70CBE275" w14:textId="77777777" w:rsidR="00BC0728" w:rsidRPr="00BC0728" w:rsidRDefault="00BC0728" w:rsidP="005C2183">
            <w:pPr>
              <w:jc w:val="both"/>
              <w:rPr>
                <w:sz w:val="20"/>
                <w:szCs w:val="20"/>
              </w:rPr>
            </w:pPr>
            <w:r w:rsidRPr="00BC0728">
              <w:rPr>
                <w:b/>
                <w:sz w:val="20"/>
                <w:szCs w:val="20"/>
              </w:rPr>
              <w:t>datum</w:t>
            </w:r>
          </w:p>
        </w:tc>
        <w:tc>
          <w:tcPr>
            <w:tcW w:w="2126" w:type="dxa"/>
            <w:gridSpan w:val="3"/>
          </w:tcPr>
          <w:p w14:paraId="58BB8A21" w14:textId="76C78482" w:rsidR="00BC0728" w:rsidRPr="00C90FE5" w:rsidRDefault="00BE238E" w:rsidP="00C90FE5">
            <w:pPr>
              <w:jc w:val="both"/>
              <w:rPr>
                <w:sz w:val="20"/>
                <w:szCs w:val="20"/>
              </w:rPr>
            </w:pPr>
            <w:r w:rsidRPr="00C90FE5">
              <w:rPr>
                <w:sz w:val="20"/>
                <w:szCs w:val="20"/>
              </w:rPr>
              <w:t>14. 12. 2022</w:t>
            </w:r>
          </w:p>
        </w:tc>
      </w:tr>
    </w:tbl>
    <w:p w14:paraId="6017A8E4" w14:textId="40090641" w:rsidR="00BC0728" w:rsidRDefault="00BC0728"/>
    <w:p w14:paraId="3541BD5C" w14:textId="77777777" w:rsidR="00BC0728" w:rsidRDefault="00BC0728">
      <w:r>
        <w:br w:type="page"/>
      </w:r>
    </w:p>
    <w:tbl>
      <w:tblPr>
        <w:tblW w:w="9859"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85"/>
        <w:gridCol w:w="217"/>
        <w:gridCol w:w="492"/>
        <w:gridCol w:w="1842"/>
        <w:gridCol w:w="284"/>
        <w:gridCol w:w="358"/>
        <w:gridCol w:w="67"/>
        <w:gridCol w:w="851"/>
        <w:gridCol w:w="850"/>
        <w:gridCol w:w="341"/>
        <w:gridCol w:w="368"/>
        <w:gridCol w:w="850"/>
        <w:gridCol w:w="754"/>
      </w:tblGrid>
      <w:tr w:rsidR="00376F3F" w14:paraId="6B10885E" w14:textId="77777777" w:rsidTr="005C2183">
        <w:tc>
          <w:tcPr>
            <w:tcW w:w="9859" w:type="dxa"/>
            <w:gridSpan w:val="13"/>
            <w:tcBorders>
              <w:bottom w:val="single" w:sz="4" w:space="0" w:color="000000"/>
            </w:tcBorders>
            <w:shd w:val="clear" w:color="auto" w:fill="BDD6EE"/>
          </w:tcPr>
          <w:p w14:paraId="4E8BFA5C" w14:textId="77777777" w:rsidR="00376F3F" w:rsidRDefault="00376F3F" w:rsidP="005C2183">
            <w:pPr>
              <w:jc w:val="both"/>
              <w:rPr>
                <w:b/>
                <w:sz w:val="28"/>
                <w:szCs w:val="28"/>
              </w:rPr>
            </w:pPr>
            <w:r>
              <w:rPr>
                <w:b/>
                <w:sz w:val="28"/>
                <w:szCs w:val="28"/>
              </w:rPr>
              <w:lastRenderedPageBreak/>
              <w:t>C-I – Personální zabezpečení</w:t>
            </w:r>
          </w:p>
        </w:tc>
      </w:tr>
      <w:tr w:rsidR="00376F3F" w14:paraId="5C5BA18F" w14:textId="77777777" w:rsidTr="000314FE">
        <w:tc>
          <w:tcPr>
            <w:tcW w:w="2585" w:type="dxa"/>
            <w:tcBorders>
              <w:top w:val="single" w:sz="4" w:space="0" w:color="000000"/>
            </w:tcBorders>
            <w:shd w:val="clear" w:color="auto" w:fill="F7CAAC"/>
          </w:tcPr>
          <w:p w14:paraId="744C5C08" w14:textId="77777777" w:rsidR="00376F3F" w:rsidRPr="00376F3F" w:rsidRDefault="00376F3F" w:rsidP="00B63941">
            <w:pPr>
              <w:jc w:val="both"/>
              <w:rPr>
                <w:b/>
                <w:sz w:val="20"/>
                <w:szCs w:val="20"/>
              </w:rPr>
            </w:pPr>
            <w:r w:rsidRPr="00376F3F">
              <w:rPr>
                <w:b/>
                <w:sz w:val="20"/>
                <w:szCs w:val="20"/>
              </w:rPr>
              <w:t>Vysoká škola</w:t>
            </w:r>
          </w:p>
        </w:tc>
        <w:tc>
          <w:tcPr>
            <w:tcW w:w="7274" w:type="dxa"/>
            <w:gridSpan w:val="12"/>
          </w:tcPr>
          <w:p w14:paraId="30738FAD" w14:textId="77777777" w:rsidR="00376F3F" w:rsidRPr="00376F3F" w:rsidRDefault="00376F3F" w:rsidP="00B63941">
            <w:pPr>
              <w:jc w:val="both"/>
              <w:rPr>
                <w:sz w:val="20"/>
                <w:szCs w:val="20"/>
              </w:rPr>
            </w:pPr>
            <w:r w:rsidRPr="00376F3F">
              <w:rPr>
                <w:sz w:val="20"/>
                <w:szCs w:val="20"/>
              </w:rPr>
              <w:t>Univerzita Tomáše Bati ve Zlíně</w:t>
            </w:r>
          </w:p>
        </w:tc>
      </w:tr>
      <w:tr w:rsidR="00376F3F" w14:paraId="731C7ABE" w14:textId="77777777" w:rsidTr="000314FE">
        <w:tc>
          <w:tcPr>
            <w:tcW w:w="2585" w:type="dxa"/>
            <w:shd w:val="clear" w:color="auto" w:fill="F7CAAC"/>
          </w:tcPr>
          <w:p w14:paraId="4251D041" w14:textId="77777777" w:rsidR="00376F3F" w:rsidRPr="00376F3F" w:rsidRDefault="00376F3F" w:rsidP="00B63941">
            <w:pPr>
              <w:jc w:val="both"/>
              <w:rPr>
                <w:b/>
                <w:sz w:val="20"/>
                <w:szCs w:val="20"/>
              </w:rPr>
            </w:pPr>
            <w:r w:rsidRPr="00376F3F">
              <w:rPr>
                <w:b/>
                <w:sz w:val="20"/>
                <w:szCs w:val="20"/>
              </w:rPr>
              <w:t>Součást vysoké školy</w:t>
            </w:r>
          </w:p>
        </w:tc>
        <w:tc>
          <w:tcPr>
            <w:tcW w:w="7274" w:type="dxa"/>
            <w:gridSpan w:val="12"/>
          </w:tcPr>
          <w:p w14:paraId="57AF1744" w14:textId="77777777" w:rsidR="00376F3F" w:rsidRPr="00376F3F" w:rsidRDefault="00376F3F" w:rsidP="00B63941">
            <w:pPr>
              <w:jc w:val="both"/>
              <w:rPr>
                <w:sz w:val="20"/>
                <w:szCs w:val="20"/>
              </w:rPr>
            </w:pPr>
            <w:r w:rsidRPr="00376F3F">
              <w:rPr>
                <w:sz w:val="20"/>
                <w:szCs w:val="20"/>
              </w:rPr>
              <w:t>Fakulta multimediálních komunikací</w:t>
            </w:r>
          </w:p>
        </w:tc>
      </w:tr>
      <w:tr w:rsidR="00376F3F" w14:paraId="20005892" w14:textId="77777777" w:rsidTr="000314FE">
        <w:tc>
          <w:tcPr>
            <w:tcW w:w="2585" w:type="dxa"/>
            <w:shd w:val="clear" w:color="auto" w:fill="F7CAAC"/>
          </w:tcPr>
          <w:p w14:paraId="269DD292" w14:textId="77777777" w:rsidR="00376F3F" w:rsidRPr="00376F3F" w:rsidRDefault="00376F3F" w:rsidP="00B63941">
            <w:pPr>
              <w:jc w:val="both"/>
              <w:rPr>
                <w:b/>
                <w:sz w:val="20"/>
                <w:szCs w:val="20"/>
              </w:rPr>
            </w:pPr>
            <w:r w:rsidRPr="00376F3F">
              <w:rPr>
                <w:b/>
                <w:sz w:val="20"/>
                <w:szCs w:val="20"/>
              </w:rPr>
              <w:t>Název studijního programu</w:t>
            </w:r>
          </w:p>
        </w:tc>
        <w:tc>
          <w:tcPr>
            <w:tcW w:w="7274" w:type="dxa"/>
            <w:gridSpan w:val="12"/>
          </w:tcPr>
          <w:p w14:paraId="0FA3F525" w14:textId="77777777" w:rsidR="00376F3F" w:rsidRPr="00376F3F" w:rsidRDefault="00376F3F" w:rsidP="00B63941">
            <w:pPr>
              <w:jc w:val="both"/>
              <w:rPr>
                <w:sz w:val="20"/>
                <w:szCs w:val="20"/>
              </w:rPr>
            </w:pPr>
            <w:r w:rsidRPr="00376F3F">
              <w:rPr>
                <w:bCs/>
                <w:sz w:val="20"/>
                <w:szCs w:val="20"/>
              </w:rPr>
              <w:t>Animovaná tvorba</w:t>
            </w:r>
          </w:p>
        </w:tc>
      </w:tr>
      <w:tr w:rsidR="00376F3F" w14:paraId="54ADB1C8" w14:textId="77777777" w:rsidTr="006152A3">
        <w:tc>
          <w:tcPr>
            <w:tcW w:w="2585" w:type="dxa"/>
            <w:shd w:val="clear" w:color="auto" w:fill="F7CAAC"/>
          </w:tcPr>
          <w:p w14:paraId="4852A17F" w14:textId="77777777" w:rsidR="00376F3F" w:rsidRPr="00376F3F" w:rsidRDefault="00376F3F" w:rsidP="00B63941">
            <w:pPr>
              <w:jc w:val="both"/>
              <w:rPr>
                <w:b/>
                <w:sz w:val="20"/>
                <w:szCs w:val="20"/>
              </w:rPr>
            </w:pPr>
            <w:r w:rsidRPr="00376F3F">
              <w:rPr>
                <w:b/>
                <w:sz w:val="20"/>
                <w:szCs w:val="20"/>
              </w:rPr>
              <w:t>Jméno a příjmení</w:t>
            </w:r>
          </w:p>
        </w:tc>
        <w:tc>
          <w:tcPr>
            <w:tcW w:w="4111" w:type="dxa"/>
            <w:gridSpan w:val="7"/>
          </w:tcPr>
          <w:p w14:paraId="250A516A" w14:textId="77777777" w:rsidR="00376F3F" w:rsidRPr="00376F3F" w:rsidRDefault="00376F3F" w:rsidP="00B63941">
            <w:pPr>
              <w:jc w:val="both"/>
              <w:rPr>
                <w:sz w:val="20"/>
                <w:szCs w:val="20"/>
              </w:rPr>
            </w:pPr>
            <w:r w:rsidRPr="00376F3F">
              <w:rPr>
                <w:sz w:val="20"/>
                <w:szCs w:val="20"/>
              </w:rPr>
              <w:t>Juraj Ondruš</w:t>
            </w:r>
          </w:p>
        </w:tc>
        <w:tc>
          <w:tcPr>
            <w:tcW w:w="850" w:type="dxa"/>
            <w:shd w:val="clear" w:color="auto" w:fill="F7CAAC"/>
          </w:tcPr>
          <w:p w14:paraId="17E225E7" w14:textId="77777777" w:rsidR="00376F3F" w:rsidRPr="00376F3F" w:rsidRDefault="00376F3F" w:rsidP="005C2183">
            <w:pPr>
              <w:jc w:val="both"/>
              <w:rPr>
                <w:b/>
                <w:sz w:val="20"/>
                <w:szCs w:val="20"/>
              </w:rPr>
            </w:pPr>
            <w:r w:rsidRPr="00376F3F">
              <w:rPr>
                <w:b/>
                <w:sz w:val="20"/>
                <w:szCs w:val="20"/>
              </w:rPr>
              <w:t>Tituly</w:t>
            </w:r>
          </w:p>
        </w:tc>
        <w:tc>
          <w:tcPr>
            <w:tcW w:w="2313" w:type="dxa"/>
            <w:gridSpan w:val="4"/>
          </w:tcPr>
          <w:p w14:paraId="59D4D2F4" w14:textId="77777777" w:rsidR="00376F3F" w:rsidRPr="00376F3F" w:rsidRDefault="00376F3F" w:rsidP="005C2183">
            <w:pPr>
              <w:jc w:val="both"/>
              <w:rPr>
                <w:sz w:val="20"/>
                <w:szCs w:val="20"/>
              </w:rPr>
            </w:pPr>
            <w:r w:rsidRPr="00376F3F">
              <w:rPr>
                <w:sz w:val="20"/>
                <w:szCs w:val="20"/>
              </w:rPr>
              <w:t>MgA., Ph.D.</w:t>
            </w:r>
          </w:p>
        </w:tc>
      </w:tr>
      <w:tr w:rsidR="000314FE" w14:paraId="1FB8BB9F" w14:textId="77777777" w:rsidTr="00C122EB">
        <w:trPr>
          <w:trHeight w:val="214"/>
        </w:trPr>
        <w:tc>
          <w:tcPr>
            <w:tcW w:w="2585" w:type="dxa"/>
            <w:shd w:val="clear" w:color="auto" w:fill="F7CAAC"/>
          </w:tcPr>
          <w:p w14:paraId="268A2903" w14:textId="77777777" w:rsidR="00376F3F" w:rsidRPr="00376F3F" w:rsidRDefault="00376F3F" w:rsidP="00B63941">
            <w:pPr>
              <w:jc w:val="both"/>
              <w:rPr>
                <w:b/>
                <w:sz w:val="20"/>
                <w:szCs w:val="20"/>
              </w:rPr>
            </w:pPr>
            <w:r w:rsidRPr="00376F3F">
              <w:rPr>
                <w:b/>
                <w:sz w:val="20"/>
                <w:szCs w:val="20"/>
              </w:rPr>
              <w:t>Rok narození</w:t>
            </w:r>
          </w:p>
        </w:tc>
        <w:tc>
          <w:tcPr>
            <w:tcW w:w="709" w:type="dxa"/>
            <w:gridSpan w:val="2"/>
          </w:tcPr>
          <w:p w14:paraId="1D542C63" w14:textId="77777777" w:rsidR="00376F3F" w:rsidRPr="00376F3F" w:rsidRDefault="00376F3F" w:rsidP="00B63941">
            <w:pPr>
              <w:jc w:val="both"/>
              <w:rPr>
                <w:sz w:val="20"/>
                <w:szCs w:val="20"/>
              </w:rPr>
            </w:pPr>
            <w:r w:rsidRPr="00376F3F">
              <w:rPr>
                <w:sz w:val="20"/>
                <w:szCs w:val="20"/>
              </w:rPr>
              <w:t>1992</w:t>
            </w:r>
          </w:p>
        </w:tc>
        <w:tc>
          <w:tcPr>
            <w:tcW w:w="1842" w:type="dxa"/>
            <w:shd w:val="clear" w:color="auto" w:fill="F7CAAC"/>
          </w:tcPr>
          <w:p w14:paraId="413792B4" w14:textId="77777777" w:rsidR="00376F3F" w:rsidRPr="00376F3F" w:rsidRDefault="00376F3F" w:rsidP="00B63941">
            <w:pPr>
              <w:jc w:val="both"/>
              <w:rPr>
                <w:b/>
                <w:sz w:val="20"/>
                <w:szCs w:val="20"/>
              </w:rPr>
            </w:pPr>
            <w:r w:rsidRPr="00376F3F">
              <w:rPr>
                <w:b/>
                <w:sz w:val="20"/>
                <w:szCs w:val="20"/>
              </w:rPr>
              <w:t>typ vztahu k VŠ</w:t>
            </w:r>
          </w:p>
        </w:tc>
        <w:tc>
          <w:tcPr>
            <w:tcW w:w="709" w:type="dxa"/>
            <w:gridSpan w:val="3"/>
          </w:tcPr>
          <w:p w14:paraId="0C03DAD6" w14:textId="77777777" w:rsidR="00376F3F" w:rsidRPr="00376F3F" w:rsidRDefault="00376F3F" w:rsidP="00B63941">
            <w:pPr>
              <w:jc w:val="both"/>
              <w:rPr>
                <w:sz w:val="20"/>
                <w:szCs w:val="20"/>
              </w:rPr>
            </w:pPr>
            <w:r w:rsidRPr="00376F3F">
              <w:rPr>
                <w:sz w:val="20"/>
                <w:szCs w:val="20"/>
              </w:rPr>
              <w:t>DPP</w:t>
            </w:r>
          </w:p>
        </w:tc>
        <w:tc>
          <w:tcPr>
            <w:tcW w:w="851" w:type="dxa"/>
            <w:shd w:val="clear" w:color="auto" w:fill="F7CAAC"/>
          </w:tcPr>
          <w:p w14:paraId="0AEEF63F" w14:textId="77777777" w:rsidR="00376F3F" w:rsidRPr="00376F3F" w:rsidRDefault="00376F3F" w:rsidP="005C2183">
            <w:pPr>
              <w:jc w:val="both"/>
              <w:rPr>
                <w:b/>
                <w:sz w:val="20"/>
                <w:szCs w:val="20"/>
              </w:rPr>
            </w:pPr>
            <w:r w:rsidRPr="00376F3F">
              <w:rPr>
                <w:b/>
                <w:sz w:val="20"/>
                <w:szCs w:val="20"/>
              </w:rPr>
              <w:t>rozsah</w:t>
            </w:r>
          </w:p>
        </w:tc>
        <w:tc>
          <w:tcPr>
            <w:tcW w:w="850" w:type="dxa"/>
          </w:tcPr>
          <w:p w14:paraId="0C6992B3" w14:textId="501AEAFE" w:rsidR="00376F3F" w:rsidRPr="00376F3F" w:rsidRDefault="00432C2A" w:rsidP="005C2183">
            <w:pPr>
              <w:jc w:val="both"/>
              <w:rPr>
                <w:sz w:val="20"/>
                <w:szCs w:val="20"/>
              </w:rPr>
            </w:pPr>
            <w:proofErr w:type="gramStart"/>
            <w:r>
              <w:rPr>
                <w:sz w:val="20"/>
                <w:szCs w:val="20"/>
              </w:rPr>
              <w:t>2h</w:t>
            </w:r>
            <w:proofErr w:type="gramEnd"/>
            <w:r>
              <w:rPr>
                <w:sz w:val="20"/>
                <w:szCs w:val="20"/>
              </w:rPr>
              <w:t>/t</w:t>
            </w:r>
          </w:p>
        </w:tc>
        <w:tc>
          <w:tcPr>
            <w:tcW w:w="709" w:type="dxa"/>
            <w:gridSpan w:val="2"/>
            <w:shd w:val="clear" w:color="auto" w:fill="F7CAAC"/>
          </w:tcPr>
          <w:p w14:paraId="492D9F44" w14:textId="77777777" w:rsidR="00376F3F" w:rsidRPr="00376F3F" w:rsidRDefault="00376F3F" w:rsidP="005C2183">
            <w:pPr>
              <w:jc w:val="both"/>
              <w:rPr>
                <w:b/>
                <w:sz w:val="20"/>
                <w:szCs w:val="20"/>
              </w:rPr>
            </w:pPr>
            <w:r w:rsidRPr="00376F3F">
              <w:rPr>
                <w:b/>
                <w:sz w:val="20"/>
                <w:szCs w:val="20"/>
              </w:rPr>
              <w:t>do kdy</w:t>
            </w:r>
          </w:p>
        </w:tc>
        <w:tc>
          <w:tcPr>
            <w:tcW w:w="1604" w:type="dxa"/>
            <w:gridSpan w:val="2"/>
          </w:tcPr>
          <w:p w14:paraId="7643BD0E" w14:textId="77777777" w:rsidR="00376F3F" w:rsidRPr="00376F3F" w:rsidRDefault="00376F3F" w:rsidP="005C2183">
            <w:pPr>
              <w:jc w:val="both"/>
              <w:rPr>
                <w:sz w:val="20"/>
                <w:szCs w:val="20"/>
              </w:rPr>
            </w:pPr>
          </w:p>
        </w:tc>
      </w:tr>
      <w:tr w:rsidR="00432C2A" w14:paraId="54C63580" w14:textId="77777777" w:rsidTr="00C122EB">
        <w:tc>
          <w:tcPr>
            <w:tcW w:w="5136" w:type="dxa"/>
            <w:gridSpan w:val="4"/>
            <w:shd w:val="clear" w:color="auto" w:fill="F7CAAC"/>
          </w:tcPr>
          <w:p w14:paraId="0D028E38" w14:textId="77777777" w:rsidR="00432C2A" w:rsidRPr="00376F3F" w:rsidRDefault="00432C2A" w:rsidP="00432C2A">
            <w:pPr>
              <w:jc w:val="both"/>
              <w:rPr>
                <w:b/>
                <w:sz w:val="20"/>
                <w:szCs w:val="20"/>
              </w:rPr>
            </w:pPr>
            <w:r w:rsidRPr="00376F3F">
              <w:rPr>
                <w:b/>
                <w:sz w:val="20"/>
                <w:szCs w:val="20"/>
              </w:rPr>
              <w:t>Typ vztahu na součásti VŠ, která uskutečňuje st. program</w:t>
            </w:r>
          </w:p>
        </w:tc>
        <w:tc>
          <w:tcPr>
            <w:tcW w:w="709" w:type="dxa"/>
            <w:gridSpan w:val="3"/>
          </w:tcPr>
          <w:p w14:paraId="3616AA73" w14:textId="77777777" w:rsidR="00432C2A" w:rsidRPr="00376F3F" w:rsidRDefault="00432C2A" w:rsidP="00432C2A">
            <w:pPr>
              <w:jc w:val="both"/>
              <w:rPr>
                <w:sz w:val="20"/>
                <w:szCs w:val="20"/>
              </w:rPr>
            </w:pPr>
            <w:r w:rsidRPr="00376F3F">
              <w:rPr>
                <w:sz w:val="20"/>
                <w:szCs w:val="20"/>
              </w:rPr>
              <w:t>DPP</w:t>
            </w:r>
          </w:p>
        </w:tc>
        <w:tc>
          <w:tcPr>
            <w:tcW w:w="851" w:type="dxa"/>
            <w:shd w:val="clear" w:color="auto" w:fill="F7CAAC"/>
          </w:tcPr>
          <w:p w14:paraId="1E95C8C8" w14:textId="77777777" w:rsidR="00432C2A" w:rsidRPr="00376F3F" w:rsidRDefault="00432C2A" w:rsidP="00432C2A">
            <w:pPr>
              <w:jc w:val="both"/>
              <w:rPr>
                <w:b/>
                <w:sz w:val="20"/>
                <w:szCs w:val="20"/>
              </w:rPr>
            </w:pPr>
            <w:r w:rsidRPr="00376F3F">
              <w:rPr>
                <w:b/>
                <w:sz w:val="20"/>
                <w:szCs w:val="20"/>
              </w:rPr>
              <w:t>rozsah</w:t>
            </w:r>
          </w:p>
        </w:tc>
        <w:tc>
          <w:tcPr>
            <w:tcW w:w="850" w:type="dxa"/>
          </w:tcPr>
          <w:p w14:paraId="734473AD" w14:textId="27230E6E" w:rsidR="00432C2A" w:rsidRPr="00376F3F" w:rsidRDefault="00432C2A" w:rsidP="00432C2A">
            <w:pPr>
              <w:jc w:val="both"/>
              <w:rPr>
                <w:sz w:val="20"/>
                <w:szCs w:val="20"/>
              </w:rPr>
            </w:pPr>
            <w:proofErr w:type="gramStart"/>
            <w:r>
              <w:rPr>
                <w:sz w:val="20"/>
                <w:szCs w:val="20"/>
              </w:rPr>
              <w:t>2h</w:t>
            </w:r>
            <w:proofErr w:type="gramEnd"/>
            <w:r>
              <w:rPr>
                <w:sz w:val="20"/>
                <w:szCs w:val="20"/>
              </w:rPr>
              <w:t>/t</w:t>
            </w:r>
          </w:p>
        </w:tc>
        <w:tc>
          <w:tcPr>
            <w:tcW w:w="709" w:type="dxa"/>
            <w:gridSpan w:val="2"/>
            <w:shd w:val="clear" w:color="auto" w:fill="F7CAAC"/>
          </w:tcPr>
          <w:p w14:paraId="24169794" w14:textId="77777777" w:rsidR="00432C2A" w:rsidRPr="00376F3F" w:rsidRDefault="00432C2A" w:rsidP="00432C2A">
            <w:pPr>
              <w:jc w:val="both"/>
              <w:rPr>
                <w:b/>
                <w:sz w:val="20"/>
                <w:szCs w:val="20"/>
              </w:rPr>
            </w:pPr>
            <w:r w:rsidRPr="00376F3F">
              <w:rPr>
                <w:b/>
                <w:sz w:val="20"/>
                <w:szCs w:val="20"/>
              </w:rPr>
              <w:t>do kdy</w:t>
            </w:r>
          </w:p>
        </w:tc>
        <w:tc>
          <w:tcPr>
            <w:tcW w:w="1604" w:type="dxa"/>
            <w:gridSpan w:val="2"/>
          </w:tcPr>
          <w:p w14:paraId="11C1D99E" w14:textId="77777777" w:rsidR="00432C2A" w:rsidRPr="00376F3F" w:rsidRDefault="00432C2A" w:rsidP="00432C2A">
            <w:pPr>
              <w:jc w:val="both"/>
              <w:rPr>
                <w:sz w:val="20"/>
                <w:szCs w:val="20"/>
              </w:rPr>
            </w:pPr>
          </w:p>
        </w:tc>
      </w:tr>
      <w:tr w:rsidR="00432C2A" w14:paraId="20AF35BB" w14:textId="77777777" w:rsidTr="003F61CB">
        <w:tc>
          <w:tcPr>
            <w:tcW w:w="5845" w:type="dxa"/>
            <w:gridSpan w:val="7"/>
            <w:shd w:val="clear" w:color="auto" w:fill="F7CAAC"/>
          </w:tcPr>
          <w:p w14:paraId="52FF44B1" w14:textId="77777777" w:rsidR="00432C2A" w:rsidRPr="00376F3F" w:rsidRDefault="00432C2A" w:rsidP="00432C2A">
            <w:pPr>
              <w:jc w:val="both"/>
              <w:rPr>
                <w:sz w:val="20"/>
                <w:szCs w:val="20"/>
              </w:rPr>
            </w:pPr>
            <w:r w:rsidRPr="00376F3F">
              <w:rPr>
                <w:b/>
                <w:sz w:val="20"/>
                <w:szCs w:val="20"/>
              </w:rPr>
              <w:t>Další současná působení jako akademický pracovník na jiných VŠ</w:t>
            </w:r>
          </w:p>
        </w:tc>
        <w:tc>
          <w:tcPr>
            <w:tcW w:w="1701" w:type="dxa"/>
            <w:gridSpan w:val="2"/>
            <w:shd w:val="clear" w:color="auto" w:fill="F7CAAC"/>
          </w:tcPr>
          <w:p w14:paraId="25FB284C" w14:textId="77777777" w:rsidR="00432C2A" w:rsidRPr="00376F3F" w:rsidRDefault="00432C2A" w:rsidP="00432C2A">
            <w:pPr>
              <w:jc w:val="both"/>
              <w:rPr>
                <w:b/>
                <w:sz w:val="20"/>
                <w:szCs w:val="20"/>
              </w:rPr>
            </w:pPr>
            <w:r w:rsidRPr="00376F3F">
              <w:rPr>
                <w:b/>
                <w:sz w:val="20"/>
                <w:szCs w:val="20"/>
              </w:rPr>
              <w:t xml:space="preserve">typ </w:t>
            </w:r>
            <w:proofErr w:type="spellStart"/>
            <w:r w:rsidRPr="00376F3F">
              <w:rPr>
                <w:b/>
                <w:sz w:val="20"/>
                <w:szCs w:val="20"/>
              </w:rPr>
              <w:t>prac</w:t>
            </w:r>
            <w:proofErr w:type="spellEnd"/>
            <w:r w:rsidRPr="00376F3F">
              <w:rPr>
                <w:b/>
                <w:sz w:val="20"/>
                <w:szCs w:val="20"/>
              </w:rPr>
              <w:t>. vztahu</w:t>
            </w:r>
          </w:p>
        </w:tc>
        <w:tc>
          <w:tcPr>
            <w:tcW w:w="2313" w:type="dxa"/>
            <w:gridSpan w:val="4"/>
            <w:shd w:val="clear" w:color="auto" w:fill="F7CAAC"/>
          </w:tcPr>
          <w:p w14:paraId="2F45B7F6" w14:textId="77777777" w:rsidR="00432C2A" w:rsidRPr="00376F3F" w:rsidRDefault="00432C2A" w:rsidP="00432C2A">
            <w:pPr>
              <w:jc w:val="both"/>
              <w:rPr>
                <w:b/>
                <w:sz w:val="20"/>
                <w:szCs w:val="20"/>
              </w:rPr>
            </w:pPr>
            <w:r w:rsidRPr="00376F3F">
              <w:rPr>
                <w:b/>
                <w:sz w:val="20"/>
                <w:szCs w:val="20"/>
              </w:rPr>
              <w:t>rozsah</w:t>
            </w:r>
          </w:p>
        </w:tc>
      </w:tr>
      <w:tr w:rsidR="00432C2A" w14:paraId="5D37294F" w14:textId="77777777" w:rsidTr="003F61CB">
        <w:tc>
          <w:tcPr>
            <w:tcW w:w="5845" w:type="dxa"/>
            <w:gridSpan w:val="7"/>
          </w:tcPr>
          <w:p w14:paraId="7CAD06D8" w14:textId="77777777" w:rsidR="00432C2A" w:rsidRPr="00376F3F" w:rsidRDefault="00432C2A" w:rsidP="00432C2A">
            <w:pPr>
              <w:jc w:val="both"/>
              <w:rPr>
                <w:sz w:val="20"/>
                <w:szCs w:val="20"/>
              </w:rPr>
            </w:pPr>
          </w:p>
        </w:tc>
        <w:tc>
          <w:tcPr>
            <w:tcW w:w="1701" w:type="dxa"/>
            <w:gridSpan w:val="2"/>
          </w:tcPr>
          <w:p w14:paraId="14EC8A5A" w14:textId="77777777" w:rsidR="00432C2A" w:rsidRPr="00376F3F" w:rsidRDefault="00432C2A" w:rsidP="00432C2A">
            <w:pPr>
              <w:jc w:val="both"/>
              <w:rPr>
                <w:sz w:val="20"/>
                <w:szCs w:val="20"/>
              </w:rPr>
            </w:pPr>
          </w:p>
        </w:tc>
        <w:tc>
          <w:tcPr>
            <w:tcW w:w="2313" w:type="dxa"/>
            <w:gridSpan w:val="4"/>
          </w:tcPr>
          <w:p w14:paraId="5184582A" w14:textId="77777777" w:rsidR="00432C2A" w:rsidRPr="00376F3F" w:rsidRDefault="00432C2A" w:rsidP="00432C2A">
            <w:pPr>
              <w:jc w:val="both"/>
              <w:rPr>
                <w:sz w:val="20"/>
                <w:szCs w:val="20"/>
              </w:rPr>
            </w:pPr>
          </w:p>
        </w:tc>
      </w:tr>
      <w:tr w:rsidR="00432C2A" w14:paraId="27114042" w14:textId="77777777" w:rsidTr="003F61CB">
        <w:tc>
          <w:tcPr>
            <w:tcW w:w="5845" w:type="dxa"/>
            <w:gridSpan w:val="7"/>
          </w:tcPr>
          <w:p w14:paraId="2838A4AD" w14:textId="77777777" w:rsidR="00432C2A" w:rsidRPr="00376F3F" w:rsidRDefault="00432C2A" w:rsidP="00432C2A">
            <w:pPr>
              <w:jc w:val="both"/>
              <w:rPr>
                <w:sz w:val="20"/>
                <w:szCs w:val="20"/>
              </w:rPr>
            </w:pPr>
          </w:p>
        </w:tc>
        <w:tc>
          <w:tcPr>
            <w:tcW w:w="1701" w:type="dxa"/>
            <w:gridSpan w:val="2"/>
          </w:tcPr>
          <w:p w14:paraId="201246AF" w14:textId="77777777" w:rsidR="00432C2A" w:rsidRPr="00376F3F" w:rsidRDefault="00432C2A" w:rsidP="00432C2A">
            <w:pPr>
              <w:jc w:val="both"/>
              <w:rPr>
                <w:sz w:val="20"/>
                <w:szCs w:val="20"/>
              </w:rPr>
            </w:pPr>
          </w:p>
        </w:tc>
        <w:tc>
          <w:tcPr>
            <w:tcW w:w="2313" w:type="dxa"/>
            <w:gridSpan w:val="4"/>
          </w:tcPr>
          <w:p w14:paraId="782E6623" w14:textId="77777777" w:rsidR="00432C2A" w:rsidRPr="00376F3F" w:rsidRDefault="00432C2A" w:rsidP="00432C2A">
            <w:pPr>
              <w:jc w:val="both"/>
              <w:rPr>
                <w:sz w:val="20"/>
                <w:szCs w:val="20"/>
              </w:rPr>
            </w:pPr>
          </w:p>
        </w:tc>
      </w:tr>
      <w:tr w:rsidR="00432C2A" w14:paraId="3CB11AAD" w14:textId="77777777" w:rsidTr="003F61CB">
        <w:tc>
          <w:tcPr>
            <w:tcW w:w="5845" w:type="dxa"/>
            <w:gridSpan w:val="7"/>
          </w:tcPr>
          <w:p w14:paraId="5BDADB0C" w14:textId="77777777" w:rsidR="00432C2A" w:rsidRPr="00376F3F" w:rsidRDefault="00432C2A" w:rsidP="00432C2A">
            <w:pPr>
              <w:jc w:val="both"/>
              <w:rPr>
                <w:sz w:val="20"/>
                <w:szCs w:val="20"/>
              </w:rPr>
            </w:pPr>
          </w:p>
        </w:tc>
        <w:tc>
          <w:tcPr>
            <w:tcW w:w="1701" w:type="dxa"/>
            <w:gridSpan w:val="2"/>
          </w:tcPr>
          <w:p w14:paraId="7612489A" w14:textId="77777777" w:rsidR="00432C2A" w:rsidRPr="00376F3F" w:rsidRDefault="00432C2A" w:rsidP="00432C2A">
            <w:pPr>
              <w:jc w:val="both"/>
              <w:rPr>
                <w:sz w:val="20"/>
                <w:szCs w:val="20"/>
              </w:rPr>
            </w:pPr>
          </w:p>
        </w:tc>
        <w:tc>
          <w:tcPr>
            <w:tcW w:w="2313" w:type="dxa"/>
            <w:gridSpan w:val="4"/>
          </w:tcPr>
          <w:p w14:paraId="367835B4" w14:textId="77777777" w:rsidR="00432C2A" w:rsidRPr="00376F3F" w:rsidRDefault="00432C2A" w:rsidP="00432C2A">
            <w:pPr>
              <w:jc w:val="both"/>
              <w:rPr>
                <w:sz w:val="20"/>
                <w:szCs w:val="20"/>
              </w:rPr>
            </w:pPr>
          </w:p>
        </w:tc>
      </w:tr>
      <w:tr w:rsidR="00432C2A" w14:paraId="52F4C978" w14:textId="77777777" w:rsidTr="003F61CB">
        <w:tc>
          <w:tcPr>
            <w:tcW w:w="5845" w:type="dxa"/>
            <w:gridSpan w:val="7"/>
          </w:tcPr>
          <w:p w14:paraId="715921FB" w14:textId="77777777" w:rsidR="00432C2A" w:rsidRPr="00376F3F" w:rsidRDefault="00432C2A" w:rsidP="00432C2A">
            <w:pPr>
              <w:jc w:val="both"/>
              <w:rPr>
                <w:sz w:val="20"/>
                <w:szCs w:val="20"/>
              </w:rPr>
            </w:pPr>
          </w:p>
        </w:tc>
        <w:tc>
          <w:tcPr>
            <w:tcW w:w="1701" w:type="dxa"/>
            <w:gridSpan w:val="2"/>
          </w:tcPr>
          <w:p w14:paraId="037990CD" w14:textId="77777777" w:rsidR="00432C2A" w:rsidRPr="00376F3F" w:rsidRDefault="00432C2A" w:rsidP="00432C2A">
            <w:pPr>
              <w:jc w:val="both"/>
              <w:rPr>
                <w:sz w:val="20"/>
                <w:szCs w:val="20"/>
              </w:rPr>
            </w:pPr>
          </w:p>
        </w:tc>
        <w:tc>
          <w:tcPr>
            <w:tcW w:w="2313" w:type="dxa"/>
            <w:gridSpan w:val="4"/>
          </w:tcPr>
          <w:p w14:paraId="69B4AA43" w14:textId="77777777" w:rsidR="00432C2A" w:rsidRPr="00376F3F" w:rsidRDefault="00432C2A" w:rsidP="00432C2A">
            <w:pPr>
              <w:jc w:val="both"/>
              <w:rPr>
                <w:sz w:val="20"/>
                <w:szCs w:val="20"/>
              </w:rPr>
            </w:pPr>
          </w:p>
        </w:tc>
      </w:tr>
      <w:tr w:rsidR="00432C2A" w14:paraId="5C79CF7E" w14:textId="77777777" w:rsidTr="005C2183">
        <w:tc>
          <w:tcPr>
            <w:tcW w:w="9859" w:type="dxa"/>
            <w:gridSpan w:val="13"/>
            <w:shd w:val="clear" w:color="auto" w:fill="F7CAAC"/>
          </w:tcPr>
          <w:p w14:paraId="13E1E779" w14:textId="77777777" w:rsidR="00432C2A" w:rsidRPr="00376F3F" w:rsidRDefault="00432C2A" w:rsidP="00432C2A">
            <w:pPr>
              <w:jc w:val="both"/>
              <w:rPr>
                <w:sz w:val="20"/>
                <w:szCs w:val="20"/>
              </w:rPr>
            </w:pPr>
            <w:r w:rsidRPr="00376F3F">
              <w:rPr>
                <w:b/>
                <w:sz w:val="20"/>
                <w:szCs w:val="20"/>
              </w:rPr>
              <w:t>Předměty příslušného studijního programu a způsob zapojení do jejich výuky, příp. další zapojení do uskutečňování studijního programu</w:t>
            </w:r>
          </w:p>
        </w:tc>
      </w:tr>
      <w:tr w:rsidR="00432C2A" w14:paraId="2798BB0D" w14:textId="77777777" w:rsidTr="000314FE">
        <w:trPr>
          <w:trHeight w:val="218"/>
        </w:trPr>
        <w:tc>
          <w:tcPr>
            <w:tcW w:w="9859" w:type="dxa"/>
            <w:gridSpan w:val="13"/>
            <w:tcBorders>
              <w:top w:val="nil"/>
            </w:tcBorders>
          </w:tcPr>
          <w:p w14:paraId="4819FA00" w14:textId="3763CD69" w:rsidR="00432C2A" w:rsidRPr="00376F3F" w:rsidRDefault="00432C2A" w:rsidP="00432C2A">
            <w:pPr>
              <w:jc w:val="both"/>
              <w:rPr>
                <w:sz w:val="20"/>
                <w:szCs w:val="20"/>
              </w:rPr>
            </w:pPr>
            <w:r w:rsidRPr="00376F3F">
              <w:rPr>
                <w:sz w:val="20"/>
                <w:szCs w:val="20"/>
              </w:rPr>
              <w:t>Základy střihové skladby (cvičící</w:t>
            </w:r>
            <w:r>
              <w:rPr>
                <w:sz w:val="20"/>
                <w:szCs w:val="20"/>
              </w:rPr>
              <w:t>, garant předmětu</w:t>
            </w:r>
            <w:r w:rsidRPr="00376F3F">
              <w:rPr>
                <w:sz w:val="20"/>
                <w:szCs w:val="20"/>
              </w:rPr>
              <w:t>)</w:t>
            </w:r>
          </w:p>
        </w:tc>
      </w:tr>
      <w:tr w:rsidR="00432C2A" w14:paraId="7DD02B7C" w14:textId="77777777" w:rsidTr="005C2183">
        <w:trPr>
          <w:trHeight w:val="340"/>
        </w:trPr>
        <w:tc>
          <w:tcPr>
            <w:tcW w:w="9859" w:type="dxa"/>
            <w:gridSpan w:val="13"/>
            <w:tcBorders>
              <w:top w:val="nil"/>
            </w:tcBorders>
            <w:shd w:val="clear" w:color="auto" w:fill="FBD4B4"/>
          </w:tcPr>
          <w:p w14:paraId="294CAE87" w14:textId="77777777" w:rsidR="00432C2A" w:rsidRPr="00376F3F" w:rsidRDefault="00432C2A" w:rsidP="00432C2A">
            <w:pPr>
              <w:jc w:val="both"/>
              <w:rPr>
                <w:b/>
                <w:sz w:val="20"/>
                <w:szCs w:val="20"/>
              </w:rPr>
            </w:pPr>
            <w:r w:rsidRPr="00376F3F">
              <w:rPr>
                <w:b/>
                <w:sz w:val="20"/>
                <w:szCs w:val="20"/>
              </w:rPr>
              <w:t>Zapojení do výuky v dalších studijních programech na téže vysoké škole (pouze u garantů ZT a PZ předmětů)</w:t>
            </w:r>
          </w:p>
        </w:tc>
      </w:tr>
      <w:tr w:rsidR="00432C2A" w14:paraId="45192ED7" w14:textId="77777777" w:rsidTr="00C122EB">
        <w:trPr>
          <w:trHeight w:val="340"/>
        </w:trPr>
        <w:tc>
          <w:tcPr>
            <w:tcW w:w="2802" w:type="dxa"/>
            <w:gridSpan w:val="2"/>
            <w:tcBorders>
              <w:top w:val="nil"/>
            </w:tcBorders>
          </w:tcPr>
          <w:p w14:paraId="362127F6" w14:textId="77777777" w:rsidR="00432C2A" w:rsidRPr="00376F3F" w:rsidRDefault="00432C2A" w:rsidP="00432C2A">
            <w:pPr>
              <w:jc w:val="both"/>
              <w:rPr>
                <w:b/>
                <w:sz w:val="20"/>
                <w:szCs w:val="20"/>
              </w:rPr>
            </w:pPr>
            <w:r w:rsidRPr="00376F3F">
              <w:rPr>
                <w:b/>
                <w:sz w:val="20"/>
                <w:szCs w:val="20"/>
              </w:rPr>
              <w:t>Název studijního předmětu</w:t>
            </w:r>
          </w:p>
        </w:tc>
        <w:tc>
          <w:tcPr>
            <w:tcW w:w="2334" w:type="dxa"/>
            <w:gridSpan w:val="2"/>
            <w:tcBorders>
              <w:top w:val="nil"/>
            </w:tcBorders>
          </w:tcPr>
          <w:p w14:paraId="3106E235" w14:textId="77777777" w:rsidR="00432C2A" w:rsidRPr="00376F3F" w:rsidRDefault="00432C2A" w:rsidP="00432C2A">
            <w:pPr>
              <w:pStyle w:val="Bezmezer"/>
              <w:rPr>
                <w:b/>
                <w:bCs/>
              </w:rPr>
            </w:pPr>
            <w:r w:rsidRPr="00376F3F">
              <w:rPr>
                <w:b/>
                <w:bCs/>
              </w:rPr>
              <w:t>Název studijního programu</w:t>
            </w:r>
          </w:p>
        </w:tc>
        <w:tc>
          <w:tcPr>
            <w:tcW w:w="642" w:type="dxa"/>
            <w:gridSpan w:val="2"/>
            <w:tcBorders>
              <w:top w:val="nil"/>
            </w:tcBorders>
          </w:tcPr>
          <w:p w14:paraId="7020DCEC" w14:textId="77777777" w:rsidR="00432C2A" w:rsidRPr="00376F3F" w:rsidRDefault="00432C2A" w:rsidP="00432C2A">
            <w:pPr>
              <w:pStyle w:val="Bezmezer"/>
              <w:rPr>
                <w:b/>
                <w:bCs/>
              </w:rPr>
            </w:pPr>
            <w:r w:rsidRPr="00376F3F">
              <w:rPr>
                <w:b/>
                <w:bCs/>
              </w:rPr>
              <w:t>Sem.</w:t>
            </w:r>
          </w:p>
        </w:tc>
        <w:tc>
          <w:tcPr>
            <w:tcW w:w="2109" w:type="dxa"/>
            <w:gridSpan w:val="4"/>
            <w:tcBorders>
              <w:top w:val="nil"/>
            </w:tcBorders>
          </w:tcPr>
          <w:p w14:paraId="37C8497D" w14:textId="77777777" w:rsidR="00432C2A" w:rsidRPr="00376F3F" w:rsidRDefault="00432C2A" w:rsidP="00432C2A">
            <w:pPr>
              <w:pStyle w:val="Bezmezer"/>
              <w:rPr>
                <w:b/>
                <w:bCs/>
              </w:rPr>
            </w:pPr>
            <w:r w:rsidRPr="00376F3F">
              <w:rPr>
                <w:b/>
                <w:bCs/>
              </w:rPr>
              <w:t>Role ve výuce daného předmětu</w:t>
            </w:r>
          </w:p>
        </w:tc>
        <w:tc>
          <w:tcPr>
            <w:tcW w:w="1972" w:type="dxa"/>
            <w:gridSpan w:val="3"/>
            <w:tcBorders>
              <w:top w:val="nil"/>
            </w:tcBorders>
          </w:tcPr>
          <w:p w14:paraId="19B80EB6" w14:textId="77777777" w:rsidR="00432C2A" w:rsidRPr="00376F3F" w:rsidRDefault="00432C2A" w:rsidP="00432C2A">
            <w:pPr>
              <w:pStyle w:val="Bezmezer"/>
              <w:rPr>
                <w:b/>
                <w:bCs/>
              </w:rPr>
            </w:pPr>
            <w:r w:rsidRPr="00376F3F">
              <w:rPr>
                <w:b/>
                <w:bCs/>
              </w:rPr>
              <w:t>(</w:t>
            </w:r>
            <w:r w:rsidRPr="00376F3F">
              <w:rPr>
                <w:b/>
                <w:bCs/>
                <w:i/>
              </w:rPr>
              <w:t>nepovinný údaj</w:t>
            </w:r>
            <w:r w:rsidRPr="00376F3F">
              <w:rPr>
                <w:b/>
                <w:bCs/>
              </w:rPr>
              <w:t>) Počet hodin za semestr</w:t>
            </w:r>
          </w:p>
        </w:tc>
      </w:tr>
      <w:tr w:rsidR="00432C2A" w14:paraId="054EAEE8" w14:textId="77777777" w:rsidTr="00C122EB">
        <w:trPr>
          <w:trHeight w:val="285"/>
        </w:trPr>
        <w:tc>
          <w:tcPr>
            <w:tcW w:w="2802" w:type="dxa"/>
            <w:gridSpan w:val="2"/>
            <w:tcBorders>
              <w:top w:val="nil"/>
            </w:tcBorders>
          </w:tcPr>
          <w:p w14:paraId="7226B5F5" w14:textId="77777777" w:rsidR="00432C2A" w:rsidRPr="00376F3F" w:rsidRDefault="00432C2A" w:rsidP="00432C2A">
            <w:pPr>
              <w:jc w:val="both"/>
              <w:rPr>
                <w:color w:val="FF0000"/>
                <w:sz w:val="20"/>
                <w:szCs w:val="20"/>
              </w:rPr>
            </w:pPr>
          </w:p>
        </w:tc>
        <w:tc>
          <w:tcPr>
            <w:tcW w:w="2334" w:type="dxa"/>
            <w:gridSpan w:val="2"/>
            <w:tcBorders>
              <w:top w:val="nil"/>
            </w:tcBorders>
          </w:tcPr>
          <w:p w14:paraId="521F7FA0" w14:textId="77777777" w:rsidR="00432C2A" w:rsidRPr="00376F3F" w:rsidRDefault="00432C2A" w:rsidP="00432C2A">
            <w:pPr>
              <w:jc w:val="both"/>
              <w:rPr>
                <w:color w:val="FF0000"/>
                <w:sz w:val="20"/>
                <w:szCs w:val="20"/>
              </w:rPr>
            </w:pPr>
          </w:p>
        </w:tc>
        <w:tc>
          <w:tcPr>
            <w:tcW w:w="642" w:type="dxa"/>
            <w:gridSpan w:val="2"/>
            <w:tcBorders>
              <w:top w:val="nil"/>
            </w:tcBorders>
          </w:tcPr>
          <w:p w14:paraId="1D6FEE46" w14:textId="77777777" w:rsidR="00432C2A" w:rsidRPr="00376F3F" w:rsidRDefault="00432C2A" w:rsidP="00432C2A">
            <w:pPr>
              <w:jc w:val="both"/>
              <w:rPr>
                <w:color w:val="FF0000"/>
                <w:sz w:val="20"/>
                <w:szCs w:val="20"/>
              </w:rPr>
            </w:pPr>
          </w:p>
        </w:tc>
        <w:tc>
          <w:tcPr>
            <w:tcW w:w="2109" w:type="dxa"/>
            <w:gridSpan w:val="4"/>
            <w:tcBorders>
              <w:top w:val="nil"/>
            </w:tcBorders>
          </w:tcPr>
          <w:p w14:paraId="6A14C267" w14:textId="77777777" w:rsidR="00432C2A" w:rsidRPr="00376F3F" w:rsidRDefault="00432C2A" w:rsidP="00432C2A">
            <w:pPr>
              <w:jc w:val="both"/>
              <w:rPr>
                <w:color w:val="FF0000"/>
                <w:sz w:val="20"/>
                <w:szCs w:val="20"/>
              </w:rPr>
            </w:pPr>
          </w:p>
        </w:tc>
        <w:tc>
          <w:tcPr>
            <w:tcW w:w="1972" w:type="dxa"/>
            <w:gridSpan w:val="3"/>
            <w:tcBorders>
              <w:top w:val="nil"/>
            </w:tcBorders>
          </w:tcPr>
          <w:p w14:paraId="3972D47E" w14:textId="77777777" w:rsidR="00432C2A" w:rsidRPr="00376F3F" w:rsidRDefault="00432C2A" w:rsidP="00432C2A">
            <w:pPr>
              <w:jc w:val="both"/>
              <w:rPr>
                <w:color w:val="FF0000"/>
                <w:sz w:val="20"/>
                <w:szCs w:val="20"/>
              </w:rPr>
            </w:pPr>
          </w:p>
        </w:tc>
      </w:tr>
      <w:tr w:rsidR="00432C2A" w14:paraId="1DB0EC23" w14:textId="77777777" w:rsidTr="00C122EB">
        <w:trPr>
          <w:trHeight w:val="284"/>
        </w:trPr>
        <w:tc>
          <w:tcPr>
            <w:tcW w:w="2802" w:type="dxa"/>
            <w:gridSpan w:val="2"/>
            <w:tcBorders>
              <w:top w:val="nil"/>
            </w:tcBorders>
          </w:tcPr>
          <w:p w14:paraId="3698B88C" w14:textId="77777777" w:rsidR="00432C2A" w:rsidRPr="00376F3F" w:rsidRDefault="00432C2A" w:rsidP="00432C2A">
            <w:pPr>
              <w:jc w:val="both"/>
              <w:rPr>
                <w:color w:val="FF0000"/>
                <w:sz w:val="20"/>
                <w:szCs w:val="20"/>
              </w:rPr>
            </w:pPr>
          </w:p>
        </w:tc>
        <w:tc>
          <w:tcPr>
            <w:tcW w:w="2334" w:type="dxa"/>
            <w:gridSpan w:val="2"/>
            <w:tcBorders>
              <w:top w:val="nil"/>
            </w:tcBorders>
          </w:tcPr>
          <w:p w14:paraId="1BECAA87" w14:textId="77777777" w:rsidR="00432C2A" w:rsidRPr="00376F3F" w:rsidRDefault="00432C2A" w:rsidP="00432C2A">
            <w:pPr>
              <w:jc w:val="both"/>
              <w:rPr>
                <w:color w:val="FF0000"/>
                <w:sz w:val="20"/>
                <w:szCs w:val="20"/>
              </w:rPr>
            </w:pPr>
          </w:p>
        </w:tc>
        <w:tc>
          <w:tcPr>
            <w:tcW w:w="642" w:type="dxa"/>
            <w:gridSpan w:val="2"/>
            <w:tcBorders>
              <w:top w:val="nil"/>
            </w:tcBorders>
          </w:tcPr>
          <w:p w14:paraId="6156C473" w14:textId="77777777" w:rsidR="00432C2A" w:rsidRPr="00376F3F" w:rsidRDefault="00432C2A" w:rsidP="00432C2A">
            <w:pPr>
              <w:jc w:val="both"/>
              <w:rPr>
                <w:color w:val="FF0000"/>
                <w:sz w:val="20"/>
                <w:szCs w:val="20"/>
              </w:rPr>
            </w:pPr>
          </w:p>
        </w:tc>
        <w:tc>
          <w:tcPr>
            <w:tcW w:w="2109" w:type="dxa"/>
            <w:gridSpan w:val="4"/>
            <w:tcBorders>
              <w:top w:val="nil"/>
            </w:tcBorders>
          </w:tcPr>
          <w:p w14:paraId="58BB4D96" w14:textId="77777777" w:rsidR="00432C2A" w:rsidRPr="00376F3F" w:rsidRDefault="00432C2A" w:rsidP="00432C2A">
            <w:pPr>
              <w:jc w:val="both"/>
              <w:rPr>
                <w:color w:val="FF0000"/>
                <w:sz w:val="20"/>
                <w:szCs w:val="20"/>
              </w:rPr>
            </w:pPr>
          </w:p>
        </w:tc>
        <w:tc>
          <w:tcPr>
            <w:tcW w:w="1972" w:type="dxa"/>
            <w:gridSpan w:val="3"/>
            <w:tcBorders>
              <w:top w:val="nil"/>
            </w:tcBorders>
          </w:tcPr>
          <w:p w14:paraId="249C5D38" w14:textId="77777777" w:rsidR="00432C2A" w:rsidRPr="00376F3F" w:rsidRDefault="00432C2A" w:rsidP="00432C2A">
            <w:pPr>
              <w:jc w:val="both"/>
              <w:rPr>
                <w:color w:val="FF0000"/>
                <w:sz w:val="20"/>
                <w:szCs w:val="20"/>
              </w:rPr>
            </w:pPr>
          </w:p>
        </w:tc>
      </w:tr>
      <w:tr w:rsidR="00432C2A" w14:paraId="071AF415" w14:textId="77777777" w:rsidTr="00C122EB">
        <w:trPr>
          <w:trHeight w:val="284"/>
        </w:trPr>
        <w:tc>
          <w:tcPr>
            <w:tcW w:w="2802" w:type="dxa"/>
            <w:gridSpan w:val="2"/>
            <w:tcBorders>
              <w:top w:val="nil"/>
            </w:tcBorders>
          </w:tcPr>
          <w:p w14:paraId="275FB66F" w14:textId="77777777" w:rsidR="00432C2A" w:rsidRPr="00376F3F" w:rsidRDefault="00432C2A" w:rsidP="00432C2A">
            <w:pPr>
              <w:jc w:val="both"/>
              <w:rPr>
                <w:color w:val="FF0000"/>
                <w:sz w:val="20"/>
                <w:szCs w:val="20"/>
              </w:rPr>
            </w:pPr>
          </w:p>
        </w:tc>
        <w:tc>
          <w:tcPr>
            <w:tcW w:w="2334" w:type="dxa"/>
            <w:gridSpan w:val="2"/>
            <w:tcBorders>
              <w:top w:val="nil"/>
            </w:tcBorders>
          </w:tcPr>
          <w:p w14:paraId="1DE69140" w14:textId="77777777" w:rsidR="00432C2A" w:rsidRPr="00376F3F" w:rsidRDefault="00432C2A" w:rsidP="00432C2A">
            <w:pPr>
              <w:jc w:val="both"/>
              <w:rPr>
                <w:color w:val="FF0000"/>
                <w:sz w:val="20"/>
                <w:szCs w:val="20"/>
              </w:rPr>
            </w:pPr>
          </w:p>
        </w:tc>
        <w:tc>
          <w:tcPr>
            <w:tcW w:w="642" w:type="dxa"/>
            <w:gridSpan w:val="2"/>
            <w:tcBorders>
              <w:top w:val="nil"/>
            </w:tcBorders>
          </w:tcPr>
          <w:p w14:paraId="315EFE52" w14:textId="77777777" w:rsidR="00432C2A" w:rsidRPr="00376F3F" w:rsidRDefault="00432C2A" w:rsidP="00432C2A">
            <w:pPr>
              <w:jc w:val="both"/>
              <w:rPr>
                <w:color w:val="FF0000"/>
                <w:sz w:val="20"/>
                <w:szCs w:val="20"/>
              </w:rPr>
            </w:pPr>
          </w:p>
        </w:tc>
        <w:tc>
          <w:tcPr>
            <w:tcW w:w="2109" w:type="dxa"/>
            <w:gridSpan w:val="4"/>
            <w:tcBorders>
              <w:top w:val="nil"/>
            </w:tcBorders>
          </w:tcPr>
          <w:p w14:paraId="244F60DD" w14:textId="77777777" w:rsidR="00432C2A" w:rsidRPr="00376F3F" w:rsidRDefault="00432C2A" w:rsidP="00432C2A">
            <w:pPr>
              <w:jc w:val="both"/>
              <w:rPr>
                <w:color w:val="FF0000"/>
                <w:sz w:val="20"/>
                <w:szCs w:val="20"/>
              </w:rPr>
            </w:pPr>
          </w:p>
        </w:tc>
        <w:tc>
          <w:tcPr>
            <w:tcW w:w="1972" w:type="dxa"/>
            <w:gridSpan w:val="3"/>
            <w:tcBorders>
              <w:top w:val="nil"/>
            </w:tcBorders>
          </w:tcPr>
          <w:p w14:paraId="1443C64B" w14:textId="77777777" w:rsidR="00432C2A" w:rsidRPr="00376F3F" w:rsidRDefault="00432C2A" w:rsidP="00432C2A">
            <w:pPr>
              <w:jc w:val="both"/>
              <w:rPr>
                <w:color w:val="FF0000"/>
                <w:sz w:val="20"/>
                <w:szCs w:val="20"/>
              </w:rPr>
            </w:pPr>
          </w:p>
        </w:tc>
      </w:tr>
      <w:tr w:rsidR="00432C2A" w14:paraId="5AA00455" w14:textId="77777777" w:rsidTr="00C122EB">
        <w:trPr>
          <w:trHeight w:val="284"/>
        </w:trPr>
        <w:tc>
          <w:tcPr>
            <w:tcW w:w="2802" w:type="dxa"/>
            <w:gridSpan w:val="2"/>
            <w:tcBorders>
              <w:top w:val="nil"/>
            </w:tcBorders>
          </w:tcPr>
          <w:p w14:paraId="30126C06" w14:textId="77777777" w:rsidR="00432C2A" w:rsidRPr="00376F3F" w:rsidRDefault="00432C2A" w:rsidP="00432C2A">
            <w:pPr>
              <w:jc w:val="both"/>
              <w:rPr>
                <w:color w:val="FF0000"/>
                <w:sz w:val="20"/>
                <w:szCs w:val="20"/>
              </w:rPr>
            </w:pPr>
          </w:p>
        </w:tc>
        <w:tc>
          <w:tcPr>
            <w:tcW w:w="2334" w:type="dxa"/>
            <w:gridSpan w:val="2"/>
            <w:tcBorders>
              <w:top w:val="nil"/>
            </w:tcBorders>
          </w:tcPr>
          <w:p w14:paraId="4DC6E3F7" w14:textId="77777777" w:rsidR="00432C2A" w:rsidRPr="00376F3F" w:rsidRDefault="00432C2A" w:rsidP="00432C2A">
            <w:pPr>
              <w:jc w:val="both"/>
              <w:rPr>
                <w:color w:val="FF0000"/>
                <w:sz w:val="20"/>
                <w:szCs w:val="20"/>
              </w:rPr>
            </w:pPr>
          </w:p>
        </w:tc>
        <w:tc>
          <w:tcPr>
            <w:tcW w:w="642" w:type="dxa"/>
            <w:gridSpan w:val="2"/>
            <w:tcBorders>
              <w:top w:val="nil"/>
            </w:tcBorders>
          </w:tcPr>
          <w:p w14:paraId="62246700" w14:textId="77777777" w:rsidR="00432C2A" w:rsidRPr="00376F3F" w:rsidRDefault="00432C2A" w:rsidP="00432C2A">
            <w:pPr>
              <w:jc w:val="both"/>
              <w:rPr>
                <w:color w:val="FF0000"/>
                <w:sz w:val="20"/>
                <w:szCs w:val="20"/>
              </w:rPr>
            </w:pPr>
          </w:p>
        </w:tc>
        <w:tc>
          <w:tcPr>
            <w:tcW w:w="2109" w:type="dxa"/>
            <w:gridSpan w:val="4"/>
            <w:tcBorders>
              <w:top w:val="nil"/>
            </w:tcBorders>
          </w:tcPr>
          <w:p w14:paraId="299056E6" w14:textId="77777777" w:rsidR="00432C2A" w:rsidRPr="00376F3F" w:rsidRDefault="00432C2A" w:rsidP="00432C2A">
            <w:pPr>
              <w:jc w:val="both"/>
              <w:rPr>
                <w:color w:val="FF0000"/>
                <w:sz w:val="20"/>
                <w:szCs w:val="20"/>
              </w:rPr>
            </w:pPr>
          </w:p>
        </w:tc>
        <w:tc>
          <w:tcPr>
            <w:tcW w:w="1972" w:type="dxa"/>
            <w:gridSpan w:val="3"/>
            <w:tcBorders>
              <w:top w:val="nil"/>
            </w:tcBorders>
          </w:tcPr>
          <w:p w14:paraId="21627E9D" w14:textId="77777777" w:rsidR="00432C2A" w:rsidRPr="00376F3F" w:rsidRDefault="00432C2A" w:rsidP="00432C2A">
            <w:pPr>
              <w:jc w:val="both"/>
              <w:rPr>
                <w:color w:val="FF0000"/>
                <w:sz w:val="20"/>
                <w:szCs w:val="20"/>
              </w:rPr>
            </w:pPr>
          </w:p>
        </w:tc>
      </w:tr>
      <w:tr w:rsidR="00432C2A" w14:paraId="0699C328" w14:textId="77777777" w:rsidTr="005C2183">
        <w:tc>
          <w:tcPr>
            <w:tcW w:w="9859" w:type="dxa"/>
            <w:gridSpan w:val="13"/>
            <w:shd w:val="clear" w:color="auto" w:fill="F7CAAC"/>
          </w:tcPr>
          <w:p w14:paraId="47D30CAA" w14:textId="77777777" w:rsidR="00432C2A" w:rsidRPr="00376F3F" w:rsidRDefault="00432C2A" w:rsidP="00432C2A">
            <w:pPr>
              <w:jc w:val="both"/>
              <w:rPr>
                <w:sz w:val="20"/>
                <w:szCs w:val="20"/>
              </w:rPr>
            </w:pPr>
            <w:r w:rsidRPr="00376F3F">
              <w:rPr>
                <w:b/>
                <w:sz w:val="20"/>
                <w:szCs w:val="20"/>
              </w:rPr>
              <w:t xml:space="preserve">Údaje o vzdělání na VŠ </w:t>
            </w:r>
          </w:p>
        </w:tc>
      </w:tr>
      <w:tr w:rsidR="00432C2A" w14:paraId="59D8183B" w14:textId="77777777" w:rsidTr="000314FE">
        <w:trPr>
          <w:trHeight w:val="497"/>
        </w:trPr>
        <w:tc>
          <w:tcPr>
            <w:tcW w:w="9859" w:type="dxa"/>
            <w:gridSpan w:val="13"/>
          </w:tcPr>
          <w:p w14:paraId="53E09080" w14:textId="28A510AE" w:rsidR="00432C2A" w:rsidRPr="00376F3F" w:rsidRDefault="00432C2A" w:rsidP="00432C2A">
            <w:pPr>
              <w:jc w:val="both"/>
              <w:rPr>
                <w:bCs/>
                <w:sz w:val="20"/>
                <w:szCs w:val="20"/>
              </w:rPr>
            </w:pPr>
            <w:r w:rsidRPr="00376F3F">
              <w:rPr>
                <w:bCs/>
                <w:sz w:val="20"/>
                <w:szCs w:val="20"/>
              </w:rPr>
              <w:t xml:space="preserve">2022: Univerzita Tomáše Bati ve Zlíně, </w:t>
            </w:r>
            <w:r>
              <w:rPr>
                <w:bCs/>
                <w:sz w:val="20"/>
                <w:szCs w:val="20"/>
              </w:rPr>
              <w:t xml:space="preserve">Fakulta multimediálních komunikací, </w:t>
            </w:r>
            <w:r w:rsidRPr="00376F3F">
              <w:rPr>
                <w:bCs/>
                <w:sz w:val="20"/>
                <w:szCs w:val="20"/>
              </w:rPr>
              <w:t>Multimédia a design, Ph.D.</w:t>
            </w:r>
          </w:p>
          <w:p w14:paraId="330ECCEB" w14:textId="07283BC3" w:rsidR="00432C2A" w:rsidRPr="000314FE" w:rsidRDefault="00432C2A" w:rsidP="00432C2A">
            <w:pPr>
              <w:jc w:val="both"/>
              <w:rPr>
                <w:bCs/>
                <w:sz w:val="20"/>
                <w:szCs w:val="20"/>
              </w:rPr>
            </w:pPr>
            <w:r w:rsidRPr="00376F3F">
              <w:rPr>
                <w:bCs/>
                <w:sz w:val="20"/>
                <w:szCs w:val="20"/>
              </w:rPr>
              <w:t xml:space="preserve">2017: Univerzita Tomáše Bati ve Zlíně, </w:t>
            </w:r>
            <w:r>
              <w:rPr>
                <w:bCs/>
                <w:sz w:val="20"/>
                <w:szCs w:val="20"/>
              </w:rPr>
              <w:t>Fakulta multimediálních komunikací</w:t>
            </w:r>
            <w:r w:rsidRPr="00376F3F">
              <w:rPr>
                <w:bCs/>
                <w:sz w:val="20"/>
                <w:szCs w:val="20"/>
              </w:rPr>
              <w:t>, Střihová skladba, MgA.</w:t>
            </w:r>
          </w:p>
        </w:tc>
      </w:tr>
      <w:tr w:rsidR="00432C2A" w14:paraId="263718E3" w14:textId="77777777" w:rsidTr="005C2183">
        <w:tc>
          <w:tcPr>
            <w:tcW w:w="9859" w:type="dxa"/>
            <w:gridSpan w:val="13"/>
            <w:shd w:val="clear" w:color="auto" w:fill="F7CAAC"/>
          </w:tcPr>
          <w:p w14:paraId="52266680" w14:textId="77777777" w:rsidR="00432C2A" w:rsidRPr="00376F3F" w:rsidRDefault="00432C2A" w:rsidP="00432C2A">
            <w:pPr>
              <w:jc w:val="both"/>
              <w:rPr>
                <w:b/>
                <w:sz w:val="20"/>
                <w:szCs w:val="20"/>
              </w:rPr>
            </w:pPr>
            <w:r w:rsidRPr="00376F3F">
              <w:rPr>
                <w:b/>
                <w:sz w:val="20"/>
                <w:szCs w:val="20"/>
              </w:rPr>
              <w:t>Údaje o odborném působení od absolvování VŠ</w:t>
            </w:r>
          </w:p>
        </w:tc>
      </w:tr>
      <w:tr w:rsidR="00432C2A" w14:paraId="05D66278" w14:textId="77777777" w:rsidTr="005E73CE">
        <w:trPr>
          <w:trHeight w:val="213"/>
        </w:trPr>
        <w:tc>
          <w:tcPr>
            <w:tcW w:w="9859" w:type="dxa"/>
            <w:gridSpan w:val="13"/>
          </w:tcPr>
          <w:p w14:paraId="2AC294E2" w14:textId="4C6D63F2" w:rsidR="00432C2A" w:rsidRPr="00376F3F" w:rsidRDefault="00432C2A" w:rsidP="00432C2A">
            <w:pPr>
              <w:jc w:val="both"/>
              <w:rPr>
                <w:color w:val="FF0000"/>
                <w:sz w:val="20"/>
                <w:szCs w:val="20"/>
              </w:rPr>
            </w:pPr>
            <w:r w:rsidRPr="005E73CE">
              <w:rPr>
                <w:sz w:val="20"/>
                <w:szCs w:val="20"/>
              </w:rPr>
              <w:t xml:space="preserve">2017: </w:t>
            </w:r>
            <w:r w:rsidRPr="005E73CE">
              <w:rPr>
                <w:bCs/>
                <w:sz w:val="20"/>
                <w:szCs w:val="20"/>
              </w:rPr>
              <w:t xml:space="preserve">Univerzita </w:t>
            </w:r>
            <w:r w:rsidRPr="00376F3F">
              <w:rPr>
                <w:bCs/>
                <w:sz w:val="20"/>
                <w:szCs w:val="20"/>
              </w:rPr>
              <w:t xml:space="preserve">Tomáše Bati ve Zlíně, </w:t>
            </w:r>
            <w:r>
              <w:rPr>
                <w:bCs/>
                <w:sz w:val="20"/>
                <w:szCs w:val="20"/>
              </w:rPr>
              <w:t>Fakulta multimediálních komunikací, externí pedagog</w:t>
            </w:r>
          </w:p>
        </w:tc>
      </w:tr>
      <w:tr w:rsidR="00432C2A" w14:paraId="7D072745" w14:textId="77777777" w:rsidTr="005C2183">
        <w:trPr>
          <w:trHeight w:val="250"/>
        </w:trPr>
        <w:tc>
          <w:tcPr>
            <w:tcW w:w="9859" w:type="dxa"/>
            <w:gridSpan w:val="13"/>
            <w:shd w:val="clear" w:color="auto" w:fill="F7CAAC"/>
          </w:tcPr>
          <w:p w14:paraId="0C8C4A32" w14:textId="77777777" w:rsidR="00432C2A" w:rsidRPr="00376F3F" w:rsidRDefault="00432C2A" w:rsidP="00432C2A">
            <w:pPr>
              <w:jc w:val="both"/>
              <w:rPr>
                <w:sz w:val="20"/>
                <w:szCs w:val="20"/>
              </w:rPr>
            </w:pPr>
            <w:r w:rsidRPr="00376F3F">
              <w:rPr>
                <w:b/>
                <w:sz w:val="20"/>
                <w:szCs w:val="20"/>
              </w:rPr>
              <w:t>Zkušenosti s vedením kvalifikačních a rigorózních prací</w:t>
            </w:r>
          </w:p>
        </w:tc>
      </w:tr>
      <w:tr w:rsidR="00432C2A" w14:paraId="714F6BFE" w14:textId="77777777" w:rsidTr="000314FE">
        <w:trPr>
          <w:trHeight w:val="151"/>
        </w:trPr>
        <w:tc>
          <w:tcPr>
            <w:tcW w:w="9859" w:type="dxa"/>
            <w:gridSpan w:val="13"/>
          </w:tcPr>
          <w:p w14:paraId="167A6A5F" w14:textId="77777777" w:rsidR="00432C2A" w:rsidRPr="00376F3F" w:rsidRDefault="00432C2A" w:rsidP="00432C2A">
            <w:pPr>
              <w:jc w:val="both"/>
              <w:rPr>
                <w:sz w:val="20"/>
                <w:szCs w:val="20"/>
              </w:rPr>
            </w:pPr>
            <w:r w:rsidRPr="00376F3F">
              <w:rPr>
                <w:sz w:val="20"/>
                <w:szCs w:val="20"/>
              </w:rPr>
              <w:t>Bakalářské práce: 1</w:t>
            </w:r>
          </w:p>
        </w:tc>
      </w:tr>
      <w:tr w:rsidR="00432C2A" w14:paraId="393DBFDC" w14:textId="77777777" w:rsidTr="00C122EB">
        <w:trPr>
          <w:cantSplit/>
        </w:trPr>
        <w:tc>
          <w:tcPr>
            <w:tcW w:w="3294" w:type="dxa"/>
            <w:gridSpan w:val="3"/>
            <w:tcBorders>
              <w:top w:val="single" w:sz="12" w:space="0" w:color="000000"/>
            </w:tcBorders>
            <w:shd w:val="clear" w:color="auto" w:fill="F7CAAC"/>
          </w:tcPr>
          <w:p w14:paraId="0EEED2EE" w14:textId="77777777" w:rsidR="00432C2A" w:rsidRPr="00376F3F" w:rsidRDefault="00432C2A" w:rsidP="00432C2A">
            <w:pPr>
              <w:rPr>
                <w:sz w:val="20"/>
                <w:szCs w:val="20"/>
              </w:rPr>
            </w:pPr>
            <w:r w:rsidRPr="00376F3F">
              <w:rPr>
                <w:b/>
                <w:sz w:val="20"/>
                <w:szCs w:val="20"/>
              </w:rPr>
              <w:t xml:space="preserve">Obor habilitačního řízení </w:t>
            </w:r>
          </w:p>
        </w:tc>
        <w:tc>
          <w:tcPr>
            <w:tcW w:w="2126" w:type="dxa"/>
            <w:gridSpan w:val="2"/>
            <w:tcBorders>
              <w:top w:val="single" w:sz="12" w:space="0" w:color="000000"/>
            </w:tcBorders>
            <w:shd w:val="clear" w:color="auto" w:fill="F7CAAC"/>
          </w:tcPr>
          <w:p w14:paraId="7B1EBE69" w14:textId="77777777" w:rsidR="00432C2A" w:rsidRPr="00376F3F" w:rsidRDefault="00432C2A" w:rsidP="00432C2A">
            <w:pPr>
              <w:rPr>
                <w:sz w:val="20"/>
                <w:szCs w:val="20"/>
              </w:rPr>
            </w:pPr>
            <w:r w:rsidRPr="00376F3F">
              <w:rPr>
                <w:b/>
                <w:sz w:val="20"/>
                <w:szCs w:val="20"/>
              </w:rPr>
              <w:t>Rok udělení hodnosti</w:t>
            </w:r>
          </w:p>
        </w:tc>
        <w:tc>
          <w:tcPr>
            <w:tcW w:w="2126" w:type="dxa"/>
            <w:gridSpan w:val="4"/>
            <w:tcBorders>
              <w:top w:val="single" w:sz="12" w:space="0" w:color="000000"/>
              <w:right w:val="single" w:sz="12" w:space="0" w:color="000000"/>
            </w:tcBorders>
            <w:shd w:val="clear" w:color="auto" w:fill="F7CAAC"/>
          </w:tcPr>
          <w:p w14:paraId="657BCD0F" w14:textId="77777777" w:rsidR="00432C2A" w:rsidRPr="00376F3F" w:rsidRDefault="00432C2A" w:rsidP="00432C2A">
            <w:pPr>
              <w:rPr>
                <w:sz w:val="20"/>
                <w:szCs w:val="20"/>
              </w:rPr>
            </w:pPr>
            <w:r w:rsidRPr="00376F3F">
              <w:rPr>
                <w:b/>
                <w:sz w:val="20"/>
                <w:szCs w:val="20"/>
              </w:rPr>
              <w:t>Řízení konáno na VŠ</w:t>
            </w:r>
          </w:p>
        </w:tc>
        <w:tc>
          <w:tcPr>
            <w:tcW w:w="2313" w:type="dxa"/>
            <w:gridSpan w:val="4"/>
            <w:tcBorders>
              <w:top w:val="single" w:sz="12" w:space="0" w:color="000000"/>
              <w:left w:val="single" w:sz="12" w:space="0" w:color="000000"/>
            </w:tcBorders>
            <w:shd w:val="clear" w:color="auto" w:fill="F7CAAC"/>
          </w:tcPr>
          <w:p w14:paraId="5976AFA9" w14:textId="77777777" w:rsidR="00432C2A" w:rsidRPr="00376F3F" w:rsidRDefault="00432C2A" w:rsidP="00432C2A">
            <w:pPr>
              <w:jc w:val="both"/>
              <w:rPr>
                <w:b/>
                <w:sz w:val="20"/>
                <w:szCs w:val="20"/>
              </w:rPr>
            </w:pPr>
            <w:r w:rsidRPr="00376F3F">
              <w:rPr>
                <w:b/>
                <w:sz w:val="20"/>
                <w:szCs w:val="20"/>
              </w:rPr>
              <w:t>Ohlasy publikací</w:t>
            </w:r>
          </w:p>
        </w:tc>
      </w:tr>
      <w:tr w:rsidR="00432C2A" w14:paraId="5D0515B6" w14:textId="77777777" w:rsidTr="00C122EB">
        <w:trPr>
          <w:cantSplit/>
        </w:trPr>
        <w:tc>
          <w:tcPr>
            <w:tcW w:w="3294" w:type="dxa"/>
            <w:gridSpan w:val="3"/>
          </w:tcPr>
          <w:p w14:paraId="10F6301E" w14:textId="77777777" w:rsidR="00432C2A" w:rsidRPr="00376F3F" w:rsidRDefault="00432C2A" w:rsidP="00432C2A">
            <w:pPr>
              <w:rPr>
                <w:sz w:val="20"/>
                <w:szCs w:val="20"/>
              </w:rPr>
            </w:pPr>
          </w:p>
        </w:tc>
        <w:tc>
          <w:tcPr>
            <w:tcW w:w="2126" w:type="dxa"/>
            <w:gridSpan w:val="2"/>
          </w:tcPr>
          <w:p w14:paraId="4FA0B687" w14:textId="77777777" w:rsidR="00432C2A" w:rsidRPr="00376F3F" w:rsidRDefault="00432C2A" w:rsidP="00432C2A">
            <w:pPr>
              <w:rPr>
                <w:sz w:val="20"/>
                <w:szCs w:val="20"/>
              </w:rPr>
            </w:pPr>
          </w:p>
        </w:tc>
        <w:tc>
          <w:tcPr>
            <w:tcW w:w="2126" w:type="dxa"/>
            <w:gridSpan w:val="4"/>
            <w:tcBorders>
              <w:right w:val="single" w:sz="12" w:space="0" w:color="000000"/>
            </w:tcBorders>
          </w:tcPr>
          <w:p w14:paraId="63874BC2" w14:textId="77777777" w:rsidR="00432C2A" w:rsidRPr="00376F3F" w:rsidRDefault="00432C2A" w:rsidP="00432C2A">
            <w:pPr>
              <w:rPr>
                <w:sz w:val="20"/>
                <w:szCs w:val="20"/>
              </w:rPr>
            </w:pPr>
          </w:p>
        </w:tc>
        <w:tc>
          <w:tcPr>
            <w:tcW w:w="709" w:type="dxa"/>
            <w:gridSpan w:val="2"/>
            <w:tcBorders>
              <w:left w:val="single" w:sz="12" w:space="0" w:color="000000"/>
            </w:tcBorders>
            <w:shd w:val="clear" w:color="auto" w:fill="F7CAAC"/>
          </w:tcPr>
          <w:p w14:paraId="58722ED6" w14:textId="77777777" w:rsidR="00432C2A" w:rsidRPr="00C15AF5" w:rsidRDefault="00432C2A" w:rsidP="00432C2A">
            <w:pPr>
              <w:jc w:val="both"/>
              <w:rPr>
                <w:sz w:val="18"/>
                <w:szCs w:val="18"/>
              </w:rPr>
            </w:pPr>
            <w:proofErr w:type="spellStart"/>
            <w:r w:rsidRPr="00C15AF5">
              <w:rPr>
                <w:b/>
                <w:sz w:val="18"/>
                <w:szCs w:val="18"/>
              </w:rPr>
              <w:t>WoS</w:t>
            </w:r>
            <w:proofErr w:type="spellEnd"/>
          </w:p>
        </w:tc>
        <w:tc>
          <w:tcPr>
            <w:tcW w:w="850" w:type="dxa"/>
            <w:shd w:val="clear" w:color="auto" w:fill="F7CAAC"/>
          </w:tcPr>
          <w:p w14:paraId="2F7BAE05" w14:textId="77777777" w:rsidR="00432C2A" w:rsidRPr="00C15AF5" w:rsidRDefault="00432C2A" w:rsidP="00432C2A">
            <w:pPr>
              <w:jc w:val="both"/>
              <w:rPr>
                <w:sz w:val="18"/>
                <w:szCs w:val="18"/>
              </w:rPr>
            </w:pPr>
            <w:proofErr w:type="spellStart"/>
            <w:r w:rsidRPr="00C15AF5">
              <w:rPr>
                <w:b/>
                <w:sz w:val="18"/>
                <w:szCs w:val="18"/>
              </w:rPr>
              <w:t>Scopus</w:t>
            </w:r>
            <w:proofErr w:type="spellEnd"/>
          </w:p>
        </w:tc>
        <w:tc>
          <w:tcPr>
            <w:tcW w:w="754" w:type="dxa"/>
            <w:shd w:val="clear" w:color="auto" w:fill="F7CAAC"/>
          </w:tcPr>
          <w:p w14:paraId="36CFCD55" w14:textId="77777777" w:rsidR="00432C2A" w:rsidRPr="00C15AF5" w:rsidRDefault="00432C2A" w:rsidP="00432C2A">
            <w:pPr>
              <w:jc w:val="both"/>
              <w:rPr>
                <w:sz w:val="18"/>
                <w:szCs w:val="18"/>
              </w:rPr>
            </w:pPr>
            <w:r w:rsidRPr="00C15AF5">
              <w:rPr>
                <w:b/>
                <w:sz w:val="18"/>
                <w:szCs w:val="18"/>
              </w:rPr>
              <w:t>ostatní</w:t>
            </w:r>
          </w:p>
        </w:tc>
      </w:tr>
      <w:tr w:rsidR="00432C2A" w14:paraId="541A4959" w14:textId="77777777" w:rsidTr="00C122EB">
        <w:trPr>
          <w:cantSplit/>
          <w:trHeight w:val="70"/>
        </w:trPr>
        <w:tc>
          <w:tcPr>
            <w:tcW w:w="3294" w:type="dxa"/>
            <w:gridSpan w:val="3"/>
            <w:shd w:val="clear" w:color="auto" w:fill="F7CAAC"/>
          </w:tcPr>
          <w:p w14:paraId="271ECD2C" w14:textId="77777777" w:rsidR="00432C2A" w:rsidRPr="00376F3F" w:rsidRDefault="00432C2A" w:rsidP="00432C2A">
            <w:pPr>
              <w:rPr>
                <w:sz w:val="20"/>
                <w:szCs w:val="20"/>
              </w:rPr>
            </w:pPr>
            <w:r w:rsidRPr="00376F3F">
              <w:rPr>
                <w:b/>
                <w:sz w:val="20"/>
                <w:szCs w:val="20"/>
              </w:rPr>
              <w:t>Obor jmenovacího řízení</w:t>
            </w:r>
          </w:p>
        </w:tc>
        <w:tc>
          <w:tcPr>
            <w:tcW w:w="2126" w:type="dxa"/>
            <w:gridSpan w:val="2"/>
            <w:shd w:val="clear" w:color="auto" w:fill="F7CAAC"/>
          </w:tcPr>
          <w:p w14:paraId="63B1D398" w14:textId="77777777" w:rsidR="00432C2A" w:rsidRPr="00376F3F" w:rsidRDefault="00432C2A" w:rsidP="00432C2A">
            <w:pPr>
              <w:rPr>
                <w:sz w:val="20"/>
                <w:szCs w:val="20"/>
              </w:rPr>
            </w:pPr>
            <w:r w:rsidRPr="00376F3F">
              <w:rPr>
                <w:b/>
                <w:sz w:val="20"/>
                <w:szCs w:val="20"/>
              </w:rPr>
              <w:t>Rok udělení hodnosti</w:t>
            </w:r>
          </w:p>
        </w:tc>
        <w:tc>
          <w:tcPr>
            <w:tcW w:w="2126" w:type="dxa"/>
            <w:gridSpan w:val="4"/>
            <w:tcBorders>
              <w:right w:val="single" w:sz="12" w:space="0" w:color="000000"/>
            </w:tcBorders>
            <w:shd w:val="clear" w:color="auto" w:fill="F7CAAC"/>
          </w:tcPr>
          <w:p w14:paraId="380F5A6A" w14:textId="77777777" w:rsidR="00432C2A" w:rsidRPr="00376F3F" w:rsidRDefault="00432C2A" w:rsidP="00432C2A">
            <w:pPr>
              <w:rPr>
                <w:sz w:val="20"/>
                <w:szCs w:val="20"/>
              </w:rPr>
            </w:pPr>
            <w:r w:rsidRPr="00376F3F">
              <w:rPr>
                <w:b/>
                <w:sz w:val="20"/>
                <w:szCs w:val="20"/>
              </w:rPr>
              <w:t>Řízení konáno na VŠ</w:t>
            </w:r>
          </w:p>
        </w:tc>
        <w:tc>
          <w:tcPr>
            <w:tcW w:w="709" w:type="dxa"/>
            <w:gridSpan w:val="2"/>
            <w:tcBorders>
              <w:left w:val="single" w:sz="12" w:space="0" w:color="000000"/>
            </w:tcBorders>
          </w:tcPr>
          <w:p w14:paraId="400C7970" w14:textId="77777777" w:rsidR="00432C2A" w:rsidRPr="00376F3F" w:rsidRDefault="00432C2A" w:rsidP="00432C2A">
            <w:pPr>
              <w:jc w:val="both"/>
              <w:rPr>
                <w:b/>
                <w:sz w:val="20"/>
                <w:szCs w:val="20"/>
              </w:rPr>
            </w:pPr>
          </w:p>
        </w:tc>
        <w:tc>
          <w:tcPr>
            <w:tcW w:w="850" w:type="dxa"/>
          </w:tcPr>
          <w:p w14:paraId="399B8ADD" w14:textId="77777777" w:rsidR="00432C2A" w:rsidRPr="00376F3F" w:rsidRDefault="00432C2A" w:rsidP="00432C2A">
            <w:pPr>
              <w:jc w:val="both"/>
              <w:rPr>
                <w:b/>
                <w:sz w:val="20"/>
                <w:szCs w:val="20"/>
              </w:rPr>
            </w:pPr>
          </w:p>
        </w:tc>
        <w:tc>
          <w:tcPr>
            <w:tcW w:w="754" w:type="dxa"/>
          </w:tcPr>
          <w:p w14:paraId="1F2B1D93" w14:textId="77777777" w:rsidR="00432C2A" w:rsidRPr="00376F3F" w:rsidRDefault="00432C2A" w:rsidP="00432C2A">
            <w:pPr>
              <w:jc w:val="both"/>
              <w:rPr>
                <w:b/>
                <w:sz w:val="20"/>
                <w:szCs w:val="20"/>
              </w:rPr>
            </w:pPr>
          </w:p>
        </w:tc>
      </w:tr>
      <w:tr w:rsidR="00432C2A" w14:paraId="625A447E" w14:textId="77777777" w:rsidTr="00C122EB">
        <w:trPr>
          <w:trHeight w:val="205"/>
        </w:trPr>
        <w:tc>
          <w:tcPr>
            <w:tcW w:w="3294" w:type="dxa"/>
            <w:gridSpan w:val="3"/>
          </w:tcPr>
          <w:p w14:paraId="0F7CB6F9" w14:textId="77777777" w:rsidR="00432C2A" w:rsidRPr="00376F3F" w:rsidRDefault="00432C2A" w:rsidP="00432C2A">
            <w:pPr>
              <w:jc w:val="both"/>
              <w:rPr>
                <w:sz w:val="20"/>
                <w:szCs w:val="20"/>
              </w:rPr>
            </w:pPr>
          </w:p>
        </w:tc>
        <w:tc>
          <w:tcPr>
            <w:tcW w:w="2126" w:type="dxa"/>
            <w:gridSpan w:val="2"/>
          </w:tcPr>
          <w:p w14:paraId="3E84278E" w14:textId="77777777" w:rsidR="00432C2A" w:rsidRPr="00376F3F" w:rsidRDefault="00432C2A" w:rsidP="00432C2A">
            <w:pPr>
              <w:jc w:val="both"/>
              <w:rPr>
                <w:sz w:val="20"/>
                <w:szCs w:val="20"/>
              </w:rPr>
            </w:pPr>
          </w:p>
        </w:tc>
        <w:tc>
          <w:tcPr>
            <w:tcW w:w="2126" w:type="dxa"/>
            <w:gridSpan w:val="4"/>
            <w:tcBorders>
              <w:right w:val="single" w:sz="12" w:space="0" w:color="000000"/>
            </w:tcBorders>
          </w:tcPr>
          <w:p w14:paraId="6EEE35CB" w14:textId="77777777" w:rsidR="00432C2A" w:rsidRPr="00376F3F" w:rsidRDefault="00432C2A" w:rsidP="00432C2A">
            <w:pPr>
              <w:jc w:val="both"/>
              <w:rPr>
                <w:sz w:val="20"/>
                <w:szCs w:val="20"/>
              </w:rPr>
            </w:pPr>
          </w:p>
        </w:tc>
        <w:tc>
          <w:tcPr>
            <w:tcW w:w="1559" w:type="dxa"/>
            <w:gridSpan w:val="3"/>
            <w:tcBorders>
              <w:left w:val="single" w:sz="12" w:space="0" w:color="000000"/>
            </w:tcBorders>
            <w:shd w:val="clear" w:color="auto" w:fill="FBD4B4"/>
            <w:vAlign w:val="center"/>
          </w:tcPr>
          <w:p w14:paraId="4392AA53" w14:textId="77777777" w:rsidR="00432C2A" w:rsidRPr="00376F3F" w:rsidRDefault="00432C2A" w:rsidP="00432C2A">
            <w:pPr>
              <w:jc w:val="both"/>
              <w:rPr>
                <w:b/>
                <w:sz w:val="20"/>
                <w:szCs w:val="20"/>
              </w:rPr>
            </w:pPr>
            <w:r w:rsidRPr="00376F3F">
              <w:rPr>
                <w:b/>
                <w:sz w:val="20"/>
                <w:szCs w:val="20"/>
              </w:rPr>
              <w:t xml:space="preserve">H-index </w:t>
            </w:r>
            <w:proofErr w:type="spellStart"/>
            <w:r w:rsidRPr="00376F3F">
              <w:rPr>
                <w:b/>
                <w:sz w:val="20"/>
                <w:szCs w:val="20"/>
              </w:rPr>
              <w:t>WoS</w:t>
            </w:r>
            <w:proofErr w:type="spellEnd"/>
            <w:r w:rsidRPr="00376F3F">
              <w:rPr>
                <w:b/>
                <w:sz w:val="20"/>
                <w:szCs w:val="20"/>
              </w:rPr>
              <w:t>/</w:t>
            </w:r>
            <w:proofErr w:type="spellStart"/>
            <w:r w:rsidRPr="00376F3F">
              <w:rPr>
                <w:b/>
                <w:sz w:val="20"/>
                <w:szCs w:val="20"/>
              </w:rPr>
              <w:t>Scopus</w:t>
            </w:r>
            <w:proofErr w:type="spellEnd"/>
          </w:p>
        </w:tc>
        <w:tc>
          <w:tcPr>
            <w:tcW w:w="754" w:type="dxa"/>
            <w:vAlign w:val="center"/>
          </w:tcPr>
          <w:p w14:paraId="6C9D1C79" w14:textId="77777777" w:rsidR="00432C2A" w:rsidRPr="00376F3F" w:rsidRDefault="00432C2A" w:rsidP="00432C2A">
            <w:pPr>
              <w:rPr>
                <w:b/>
                <w:sz w:val="20"/>
                <w:szCs w:val="20"/>
              </w:rPr>
            </w:pPr>
            <w:r w:rsidRPr="00376F3F">
              <w:rPr>
                <w:b/>
                <w:sz w:val="20"/>
                <w:szCs w:val="20"/>
              </w:rPr>
              <w:t xml:space="preserve">    /</w:t>
            </w:r>
          </w:p>
        </w:tc>
      </w:tr>
      <w:tr w:rsidR="00432C2A" w14:paraId="469193E9" w14:textId="77777777" w:rsidTr="005C2183">
        <w:tc>
          <w:tcPr>
            <w:tcW w:w="9859" w:type="dxa"/>
            <w:gridSpan w:val="13"/>
            <w:shd w:val="clear" w:color="auto" w:fill="F7CAAC"/>
          </w:tcPr>
          <w:p w14:paraId="3C027D66" w14:textId="77777777" w:rsidR="00432C2A" w:rsidRPr="00376F3F" w:rsidRDefault="00432C2A" w:rsidP="00432C2A">
            <w:pPr>
              <w:jc w:val="both"/>
              <w:rPr>
                <w:b/>
                <w:sz w:val="20"/>
                <w:szCs w:val="20"/>
              </w:rPr>
            </w:pPr>
            <w:r w:rsidRPr="00376F3F">
              <w:rPr>
                <w:b/>
                <w:sz w:val="20"/>
                <w:szCs w:val="20"/>
              </w:rPr>
              <w:t xml:space="preserve">Přehled o nejvýznamnější publikační a další tvůrčí činnosti nebo další profesní činnosti u odborníků z praxe vztahující se k zabezpečovaným předmětům </w:t>
            </w:r>
          </w:p>
        </w:tc>
      </w:tr>
      <w:tr w:rsidR="00432C2A" w14:paraId="22ACB6FA" w14:textId="77777777" w:rsidTr="000314FE">
        <w:trPr>
          <w:trHeight w:val="232"/>
        </w:trPr>
        <w:tc>
          <w:tcPr>
            <w:tcW w:w="9859" w:type="dxa"/>
            <w:gridSpan w:val="13"/>
          </w:tcPr>
          <w:p w14:paraId="53C02B32" w14:textId="66571045" w:rsidR="00432C2A" w:rsidRDefault="00432C2A" w:rsidP="00432C2A">
            <w:pPr>
              <w:jc w:val="both"/>
              <w:rPr>
                <w:bCs/>
                <w:sz w:val="20"/>
                <w:szCs w:val="20"/>
              </w:rPr>
            </w:pPr>
            <w:r>
              <w:rPr>
                <w:bCs/>
                <w:sz w:val="20"/>
                <w:szCs w:val="20"/>
              </w:rPr>
              <w:t xml:space="preserve">2019: </w:t>
            </w:r>
            <w:proofErr w:type="spellStart"/>
            <w:r>
              <w:rPr>
                <w:bCs/>
                <w:sz w:val="20"/>
                <w:szCs w:val="20"/>
              </w:rPr>
              <w:t>Čerešně</w:t>
            </w:r>
            <w:proofErr w:type="spellEnd"/>
            <w:r>
              <w:rPr>
                <w:bCs/>
                <w:sz w:val="20"/>
                <w:szCs w:val="20"/>
              </w:rPr>
              <w:t>, středometrážní hraný film</w:t>
            </w:r>
          </w:p>
          <w:p w14:paraId="56314BA8" w14:textId="2374D29A" w:rsidR="00432C2A" w:rsidRDefault="00432C2A" w:rsidP="00432C2A">
            <w:pPr>
              <w:jc w:val="both"/>
              <w:rPr>
                <w:bCs/>
                <w:sz w:val="20"/>
                <w:szCs w:val="20"/>
              </w:rPr>
            </w:pPr>
            <w:r>
              <w:rPr>
                <w:bCs/>
                <w:sz w:val="20"/>
                <w:szCs w:val="20"/>
              </w:rPr>
              <w:t xml:space="preserve">2019: Dej ševče </w:t>
            </w:r>
            <w:proofErr w:type="gramStart"/>
            <w:r>
              <w:rPr>
                <w:bCs/>
                <w:sz w:val="20"/>
                <w:szCs w:val="20"/>
              </w:rPr>
              <w:t>gól!,</w:t>
            </w:r>
            <w:proofErr w:type="gramEnd"/>
            <w:r>
              <w:rPr>
                <w:bCs/>
                <w:sz w:val="20"/>
                <w:szCs w:val="20"/>
              </w:rPr>
              <w:t xml:space="preserve"> středometrážní dokumentární film</w:t>
            </w:r>
          </w:p>
          <w:p w14:paraId="59E43406" w14:textId="5B85D44D" w:rsidR="00432C2A" w:rsidRPr="00376F3F" w:rsidRDefault="00432C2A" w:rsidP="00432C2A">
            <w:pPr>
              <w:jc w:val="both"/>
              <w:rPr>
                <w:bCs/>
                <w:sz w:val="20"/>
                <w:szCs w:val="20"/>
              </w:rPr>
            </w:pPr>
            <w:r>
              <w:rPr>
                <w:bCs/>
                <w:sz w:val="20"/>
                <w:szCs w:val="20"/>
              </w:rPr>
              <w:t xml:space="preserve">2018: </w:t>
            </w:r>
            <w:proofErr w:type="spellStart"/>
            <w:r w:rsidRPr="00376F3F">
              <w:rPr>
                <w:bCs/>
                <w:sz w:val="20"/>
                <w:szCs w:val="20"/>
              </w:rPr>
              <w:t>Niečo</w:t>
            </w:r>
            <w:proofErr w:type="spellEnd"/>
            <w:r w:rsidRPr="00376F3F">
              <w:rPr>
                <w:bCs/>
                <w:sz w:val="20"/>
                <w:szCs w:val="20"/>
              </w:rPr>
              <w:t xml:space="preserve"> </w:t>
            </w:r>
            <w:proofErr w:type="spellStart"/>
            <w:r w:rsidRPr="00376F3F">
              <w:rPr>
                <w:bCs/>
                <w:sz w:val="20"/>
                <w:szCs w:val="20"/>
              </w:rPr>
              <w:t>naviac</w:t>
            </w:r>
            <w:proofErr w:type="spellEnd"/>
            <w:r w:rsidRPr="00376F3F">
              <w:rPr>
                <w:bCs/>
                <w:sz w:val="20"/>
                <w:szCs w:val="20"/>
              </w:rPr>
              <w:t>, celovečerní dokumentární film</w:t>
            </w:r>
          </w:p>
        </w:tc>
      </w:tr>
      <w:tr w:rsidR="00432C2A" w14:paraId="78CAAC22" w14:textId="77777777" w:rsidTr="005C2183">
        <w:trPr>
          <w:trHeight w:val="218"/>
        </w:trPr>
        <w:tc>
          <w:tcPr>
            <w:tcW w:w="9859" w:type="dxa"/>
            <w:gridSpan w:val="13"/>
            <w:shd w:val="clear" w:color="auto" w:fill="F7CAAC"/>
          </w:tcPr>
          <w:p w14:paraId="56F464C5" w14:textId="77777777" w:rsidR="00432C2A" w:rsidRPr="00376F3F" w:rsidRDefault="00432C2A" w:rsidP="00432C2A">
            <w:pPr>
              <w:rPr>
                <w:b/>
                <w:sz w:val="20"/>
                <w:szCs w:val="20"/>
              </w:rPr>
            </w:pPr>
            <w:r w:rsidRPr="00376F3F">
              <w:rPr>
                <w:b/>
                <w:sz w:val="20"/>
                <w:szCs w:val="20"/>
              </w:rPr>
              <w:t>Působení v zahraničí</w:t>
            </w:r>
          </w:p>
        </w:tc>
      </w:tr>
      <w:tr w:rsidR="00432C2A" w14:paraId="6D591235" w14:textId="77777777" w:rsidTr="000314FE">
        <w:trPr>
          <w:trHeight w:val="182"/>
        </w:trPr>
        <w:tc>
          <w:tcPr>
            <w:tcW w:w="9859" w:type="dxa"/>
            <w:gridSpan w:val="13"/>
          </w:tcPr>
          <w:p w14:paraId="123A9B00" w14:textId="4762DE0C" w:rsidR="00432C2A" w:rsidRPr="00376F3F" w:rsidRDefault="00432C2A" w:rsidP="00432C2A">
            <w:pPr>
              <w:rPr>
                <w:bCs/>
                <w:sz w:val="20"/>
                <w:szCs w:val="20"/>
              </w:rPr>
            </w:pPr>
            <w:r>
              <w:rPr>
                <w:bCs/>
                <w:sz w:val="20"/>
                <w:szCs w:val="20"/>
              </w:rPr>
              <w:t>2019: S</w:t>
            </w:r>
            <w:r w:rsidRPr="00376F3F">
              <w:rPr>
                <w:bCs/>
                <w:sz w:val="20"/>
                <w:szCs w:val="20"/>
              </w:rPr>
              <w:t>táž v</w:t>
            </w:r>
            <w:r>
              <w:rPr>
                <w:bCs/>
                <w:sz w:val="20"/>
                <w:szCs w:val="20"/>
              </w:rPr>
              <w:t> </w:t>
            </w:r>
            <w:r w:rsidRPr="00376F3F">
              <w:rPr>
                <w:bCs/>
                <w:sz w:val="20"/>
                <w:szCs w:val="20"/>
              </w:rPr>
              <w:t>UK</w:t>
            </w:r>
            <w:r>
              <w:rPr>
                <w:bCs/>
                <w:sz w:val="20"/>
                <w:szCs w:val="20"/>
              </w:rPr>
              <w:t xml:space="preserve">, </w:t>
            </w:r>
            <w:proofErr w:type="gramStart"/>
            <w:r>
              <w:rPr>
                <w:bCs/>
                <w:sz w:val="20"/>
                <w:szCs w:val="20"/>
              </w:rPr>
              <w:t>Londýn</w:t>
            </w:r>
            <w:r w:rsidRPr="00376F3F">
              <w:rPr>
                <w:bCs/>
                <w:sz w:val="20"/>
                <w:szCs w:val="20"/>
              </w:rPr>
              <w:t xml:space="preserve"> - </w:t>
            </w:r>
            <w:proofErr w:type="spellStart"/>
            <w:r w:rsidRPr="00376F3F">
              <w:rPr>
                <w:bCs/>
                <w:sz w:val="20"/>
                <w:szCs w:val="20"/>
              </w:rPr>
              <w:t>Stink</w:t>
            </w:r>
            <w:proofErr w:type="spellEnd"/>
            <w:proofErr w:type="gramEnd"/>
            <w:r w:rsidRPr="00376F3F">
              <w:rPr>
                <w:bCs/>
                <w:sz w:val="20"/>
                <w:szCs w:val="20"/>
              </w:rPr>
              <w:t xml:space="preserve"> </w:t>
            </w:r>
            <w:proofErr w:type="spellStart"/>
            <w:r>
              <w:rPr>
                <w:bCs/>
                <w:sz w:val="20"/>
                <w:szCs w:val="20"/>
              </w:rPr>
              <w:t>F</w:t>
            </w:r>
            <w:r w:rsidRPr="00376F3F">
              <w:rPr>
                <w:bCs/>
                <w:sz w:val="20"/>
                <w:szCs w:val="20"/>
              </w:rPr>
              <w:t>ilms</w:t>
            </w:r>
            <w:proofErr w:type="spellEnd"/>
          </w:p>
        </w:tc>
      </w:tr>
      <w:tr w:rsidR="00432C2A" w14:paraId="0363BA62" w14:textId="77777777" w:rsidTr="006152A3">
        <w:trPr>
          <w:cantSplit/>
          <w:trHeight w:val="470"/>
        </w:trPr>
        <w:tc>
          <w:tcPr>
            <w:tcW w:w="2585" w:type="dxa"/>
            <w:shd w:val="clear" w:color="auto" w:fill="F7CAAC"/>
          </w:tcPr>
          <w:p w14:paraId="0D1C78D6" w14:textId="77777777" w:rsidR="00432C2A" w:rsidRPr="00376F3F" w:rsidRDefault="00432C2A" w:rsidP="00432C2A">
            <w:pPr>
              <w:jc w:val="both"/>
              <w:rPr>
                <w:b/>
                <w:sz w:val="20"/>
                <w:szCs w:val="20"/>
              </w:rPr>
            </w:pPr>
            <w:r w:rsidRPr="00376F3F">
              <w:rPr>
                <w:b/>
                <w:sz w:val="20"/>
                <w:szCs w:val="20"/>
              </w:rPr>
              <w:t xml:space="preserve">Podpis </w:t>
            </w:r>
          </w:p>
        </w:tc>
        <w:tc>
          <w:tcPr>
            <w:tcW w:w="4111" w:type="dxa"/>
            <w:gridSpan w:val="7"/>
          </w:tcPr>
          <w:p w14:paraId="18546DB4" w14:textId="6AAA3155" w:rsidR="00432C2A" w:rsidRPr="00376F3F" w:rsidRDefault="00432C2A" w:rsidP="00432C2A">
            <w:pPr>
              <w:jc w:val="both"/>
              <w:rPr>
                <w:sz w:val="20"/>
                <w:szCs w:val="20"/>
              </w:rPr>
            </w:pPr>
            <w:r>
              <w:rPr>
                <w:sz w:val="20"/>
                <w:szCs w:val="20"/>
              </w:rPr>
              <w:t>Juraj Ondruš v. r.</w:t>
            </w:r>
          </w:p>
        </w:tc>
        <w:tc>
          <w:tcPr>
            <w:tcW w:w="850" w:type="dxa"/>
            <w:shd w:val="clear" w:color="auto" w:fill="F7CAAC"/>
          </w:tcPr>
          <w:p w14:paraId="7A016290" w14:textId="77777777" w:rsidR="00432C2A" w:rsidRPr="00376F3F" w:rsidRDefault="00432C2A" w:rsidP="00432C2A">
            <w:pPr>
              <w:jc w:val="both"/>
              <w:rPr>
                <w:sz w:val="20"/>
                <w:szCs w:val="20"/>
              </w:rPr>
            </w:pPr>
            <w:r w:rsidRPr="00376F3F">
              <w:rPr>
                <w:b/>
                <w:sz w:val="20"/>
                <w:szCs w:val="20"/>
              </w:rPr>
              <w:t>datum</w:t>
            </w:r>
          </w:p>
        </w:tc>
        <w:tc>
          <w:tcPr>
            <w:tcW w:w="2313" w:type="dxa"/>
            <w:gridSpan w:val="4"/>
          </w:tcPr>
          <w:p w14:paraId="222F15CA" w14:textId="7B31DE3B" w:rsidR="00432C2A" w:rsidRPr="00376F3F" w:rsidRDefault="00432C2A" w:rsidP="00432C2A">
            <w:pPr>
              <w:jc w:val="both"/>
              <w:rPr>
                <w:sz w:val="20"/>
                <w:szCs w:val="20"/>
              </w:rPr>
            </w:pPr>
            <w:r>
              <w:rPr>
                <w:sz w:val="20"/>
                <w:szCs w:val="20"/>
              </w:rPr>
              <w:t>4. 1. 2023</w:t>
            </w:r>
          </w:p>
        </w:tc>
      </w:tr>
    </w:tbl>
    <w:p w14:paraId="2201F462" w14:textId="33CAAF38" w:rsidR="00376F3F" w:rsidRDefault="00376F3F"/>
    <w:p w14:paraId="01B0CD71" w14:textId="77777777" w:rsidR="00376F3F" w:rsidRDefault="00376F3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864"/>
        <w:gridCol w:w="209"/>
        <w:gridCol w:w="172"/>
        <w:gridCol w:w="186"/>
        <w:gridCol w:w="492"/>
        <w:gridCol w:w="709"/>
        <w:gridCol w:w="851"/>
        <w:gridCol w:w="57"/>
        <w:gridCol w:w="510"/>
        <w:gridCol w:w="141"/>
        <w:gridCol w:w="627"/>
        <w:gridCol w:w="694"/>
      </w:tblGrid>
      <w:tr w:rsidR="00073633" w14:paraId="5A4A3812" w14:textId="77777777" w:rsidTr="005C2183">
        <w:tc>
          <w:tcPr>
            <w:tcW w:w="9859" w:type="dxa"/>
            <w:gridSpan w:val="15"/>
            <w:tcBorders>
              <w:bottom w:val="double" w:sz="4" w:space="0" w:color="auto"/>
            </w:tcBorders>
            <w:shd w:val="clear" w:color="auto" w:fill="BDD6EE"/>
          </w:tcPr>
          <w:p w14:paraId="1E69C228" w14:textId="77777777" w:rsidR="00073633" w:rsidRDefault="00073633" w:rsidP="005C2183">
            <w:pPr>
              <w:jc w:val="both"/>
              <w:rPr>
                <w:b/>
                <w:sz w:val="28"/>
              </w:rPr>
            </w:pPr>
            <w:r>
              <w:rPr>
                <w:b/>
                <w:sz w:val="28"/>
              </w:rPr>
              <w:lastRenderedPageBreak/>
              <w:t>C-I – Personální zabezpečení</w:t>
            </w:r>
          </w:p>
        </w:tc>
      </w:tr>
      <w:tr w:rsidR="00073633" w14:paraId="7CA6186E" w14:textId="77777777" w:rsidTr="005C2183">
        <w:tc>
          <w:tcPr>
            <w:tcW w:w="2518" w:type="dxa"/>
            <w:tcBorders>
              <w:top w:val="double" w:sz="4" w:space="0" w:color="auto"/>
            </w:tcBorders>
            <w:shd w:val="clear" w:color="auto" w:fill="F7CAAC"/>
          </w:tcPr>
          <w:p w14:paraId="6C55E593" w14:textId="77777777" w:rsidR="00073633" w:rsidRPr="00073633" w:rsidRDefault="00073633" w:rsidP="00B63941">
            <w:pPr>
              <w:jc w:val="both"/>
              <w:rPr>
                <w:b/>
                <w:sz w:val="20"/>
                <w:szCs w:val="20"/>
              </w:rPr>
            </w:pPr>
            <w:r w:rsidRPr="00073633">
              <w:rPr>
                <w:b/>
                <w:sz w:val="20"/>
                <w:szCs w:val="20"/>
              </w:rPr>
              <w:t>Vysoká škola</w:t>
            </w:r>
          </w:p>
        </w:tc>
        <w:tc>
          <w:tcPr>
            <w:tcW w:w="7341" w:type="dxa"/>
            <w:gridSpan w:val="14"/>
          </w:tcPr>
          <w:p w14:paraId="36552CD8" w14:textId="77777777" w:rsidR="00073633" w:rsidRPr="00073633" w:rsidRDefault="00073633" w:rsidP="00B63941">
            <w:pPr>
              <w:jc w:val="both"/>
              <w:rPr>
                <w:sz w:val="20"/>
                <w:szCs w:val="20"/>
              </w:rPr>
            </w:pPr>
            <w:r w:rsidRPr="00073633">
              <w:rPr>
                <w:sz w:val="20"/>
                <w:szCs w:val="20"/>
              </w:rPr>
              <w:t>Univerzita Tomáše Bati ve Zlíně</w:t>
            </w:r>
          </w:p>
        </w:tc>
      </w:tr>
      <w:tr w:rsidR="00073633" w14:paraId="24882D75" w14:textId="77777777" w:rsidTr="005C2183">
        <w:tc>
          <w:tcPr>
            <w:tcW w:w="2518" w:type="dxa"/>
            <w:shd w:val="clear" w:color="auto" w:fill="F7CAAC"/>
          </w:tcPr>
          <w:p w14:paraId="0B043C7C" w14:textId="77777777" w:rsidR="00073633" w:rsidRPr="00073633" w:rsidRDefault="00073633" w:rsidP="00B63941">
            <w:pPr>
              <w:jc w:val="both"/>
              <w:rPr>
                <w:b/>
                <w:sz w:val="20"/>
                <w:szCs w:val="20"/>
              </w:rPr>
            </w:pPr>
            <w:r w:rsidRPr="00073633">
              <w:rPr>
                <w:b/>
                <w:sz w:val="20"/>
                <w:szCs w:val="20"/>
              </w:rPr>
              <w:t>Součást vysoké školy</w:t>
            </w:r>
          </w:p>
        </w:tc>
        <w:tc>
          <w:tcPr>
            <w:tcW w:w="7341" w:type="dxa"/>
            <w:gridSpan w:val="14"/>
          </w:tcPr>
          <w:p w14:paraId="3C9112BA" w14:textId="77777777" w:rsidR="00073633" w:rsidRPr="00073633" w:rsidRDefault="00073633" w:rsidP="00B63941">
            <w:pPr>
              <w:jc w:val="both"/>
              <w:rPr>
                <w:sz w:val="20"/>
                <w:szCs w:val="20"/>
              </w:rPr>
            </w:pPr>
            <w:r w:rsidRPr="00073633">
              <w:rPr>
                <w:sz w:val="20"/>
                <w:szCs w:val="20"/>
              </w:rPr>
              <w:t>Fakulta multimediálních komunikací</w:t>
            </w:r>
          </w:p>
        </w:tc>
      </w:tr>
      <w:tr w:rsidR="00073633" w14:paraId="36B3C93E" w14:textId="77777777" w:rsidTr="005C2183">
        <w:tc>
          <w:tcPr>
            <w:tcW w:w="2518" w:type="dxa"/>
            <w:shd w:val="clear" w:color="auto" w:fill="F7CAAC"/>
          </w:tcPr>
          <w:p w14:paraId="1744AAB6" w14:textId="77777777" w:rsidR="00073633" w:rsidRPr="00073633" w:rsidRDefault="00073633" w:rsidP="00B63941">
            <w:pPr>
              <w:jc w:val="both"/>
              <w:rPr>
                <w:b/>
                <w:sz w:val="20"/>
                <w:szCs w:val="20"/>
              </w:rPr>
            </w:pPr>
            <w:r w:rsidRPr="00073633">
              <w:rPr>
                <w:b/>
                <w:sz w:val="20"/>
                <w:szCs w:val="20"/>
              </w:rPr>
              <w:t>Název studijního programu</w:t>
            </w:r>
          </w:p>
        </w:tc>
        <w:tc>
          <w:tcPr>
            <w:tcW w:w="7341" w:type="dxa"/>
            <w:gridSpan w:val="14"/>
          </w:tcPr>
          <w:p w14:paraId="4055CD5A" w14:textId="77777777" w:rsidR="00073633" w:rsidRPr="00073633" w:rsidRDefault="00073633" w:rsidP="00B63941">
            <w:pPr>
              <w:jc w:val="both"/>
              <w:rPr>
                <w:sz w:val="20"/>
                <w:szCs w:val="20"/>
              </w:rPr>
            </w:pPr>
            <w:r w:rsidRPr="00073633">
              <w:rPr>
                <w:sz w:val="20"/>
                <w:szCs w:val="20"/>
              </w:rPr>
              <w:t>Animovaná tvorba</w:t>
            </w:r>
          </w:p>
        </w:tc>
      </w:tr>
      <w:tr w:rsidR="00073633" w14:paraId="24CBBEB3" w14:textId="77777777" w:rsidTr="00C122EB">
        <w:tc>
          <w:tcPr>
            <w:tcW w:w="2518" w:type="dxa"/>
            <w:shd w:val="clear" w:color="auto" w:fill="F7CAAC"/>
          </w:tcPr>
          <w:p w14:paraId="2A3C174E" w14:textId="77777777" w:rsidR="00073633" w:rsidRPr="00073633" w:rsidRDefault="00073633" w:rsidP="00B63941">
            <w:pPr>
              <w:jc w:val="both"/>
              <w:rPr>
                <w:b/>
                <w:sz w:val="20"/>
                <w:szCs w:val="20"/>
              </w:rPr>
            </w:pPr>
            <w:r w:rsidRPr="00073633">
              <w:rPr>
                <w:b/>
                <w:sz w:val="20"/>
                <w:szCs w:val="20"/>
              </w:rPr>
              <w:t>Jméno a příjmení</w:t>
            </w:r>
          </w:p>
        </w:tc>
        <w:tc>
          <w:tcPr>
            <w:tcW w:w="4461" w:type="dxa"/>
            <w:gridSpan w:val="8"/>
          </w:tcPr>
          <w:p w14:paraId="5E56E59F" w14:textId="77777777" w:rsidR="00073633" w:rsidRPr="00073633" w:rsidRDefault="00073633" w:rsidP="00B63941">
            <w:pPr>
              <w:jc w:val="both"/>
              <w:rPr>
                <w:sz w:val="20"/>
                <w:szCs w:val="20"/>
              </w:rPr>
            </w:pPr>
            <w:r w:rsidRPr="00073633">
              <w:rPr>
                <w:sz w:val="20"/>
                <w:szCs w:val="20"/>
              </w:rPr>
              <w:t>Eliška Oz</w:t>
            </w:r>
          </w:p>
        </w:tc>
        <w:tc>
          <w:tcPr>
            <w:tcW w:w="851" w:type="dxa"/>
            <w:shd w:val="clear" w:color="auto" w:fill="F7CAAC"/>
          </w:tcPr>
          <w:p w14:paraId="46B4003E" w14:textId="77777777" w:rsidR="00073633" w:rsidRPr="00073633" w:rsidRDefault="00073633" w:rsidP="00B63941">
            <w:pPr>
              <w:jc w:val="both"/>
              <w:rPr>
                <w:b/>
                <w:sz w:val="20"/>
                <w:szCs w:val="20"/>
              </w:rPr>
            </w:pPr>
            <w:r w:rsidRPr="00073633">
              <w:rPr>
                <w:b/>
                <w:sz w:val="20"/>
                <w:szCs w:val="20"/>
              </w:rPr>
              <w:t>Tituly</w:t>
            </w:r>
          </w:p>
        </w:tc>
        <w:tc>
          <w:tcPr>
            <w:tcW w:w="2029" w:type="dxa"/>
            <w:gridSpan w:val="5"/>
          </w:tcPr>
          <w:p w14:paraId="027A318E" w14:textId="77777777" w:rsidR="00073633" w:rsidRPr="00073633" w:rsidRDefault="00073633" w:rsidP="00B63941">
            <w:pPr>
              <w:jc w:val="both"/>
              <w:rPr>
                <w:sz w:val="20"/>
                <w:szCs w:val="20"/>
              </w:rPr>
            </w:pPr>
            <w:r w:rsidRPr="00073633">
              <w:rPr>
                <w:sz w:val="20"/>
                <w:szCs w:val="20"/>
              </w:rPr>
              <w:t>MgA.</w:t>
            </w:r>
          </w:p>
        </w:tc>
      </w:tr>
      <w:tr w:rsidR="00073633" w14:paraId="5A920C74" w14:textId="77777777" w:rsidTr="00C122EB">
        <w:tc>
          <w:tcPr>
            <w:tcW w:w="2518" w:type="dxa"/>
            <w:shd w:val="clear" w:color="auto" w:fill="F7CAAC"/>
          </w:tcPr>
          <w:p w14:paraId="375F8FA7" w14:textId="77777777" w:rsidR="00073633" w:rsidRPr="00073633" w:rsidRDefault="00073633" w:rsidP="00B63941">
            <w:pPr>
              <w:jc w:val="both"/>
              <w:rPr>
                <w:b/>
                <w:sz w:val="20"/>
                <w:szCs w:val="20"/>
              </w:rPr>
            </w:pPr>
            <w:r w:rsidRPr="00073633">
              <w:rPr>
                <w:b/>
                <w:sz w:val="20"/>
                <w:szCs w:val="20"/>
              </w:rPr>
              <w:t>Rok narození</w:t>
            </w:r>
          </w:p>
        </w:tc>
        <w:tc>
          <w:tcPr>
            <w:tcW w:w="829" w:type="dxa"/>
            <w:gridSpan w:val="2"/>
          </w:tcPr>
          <w:p w14:paraId="6816D41B" w14:textId="77777777" w:rsidR="00073633" w:rsidRPr="00073633" w:rsidRDefault="00073633" w:rsidP="00B63941">
            <w:pPr>
              <w:jc w:val="both"/>
              <w:rPr>
                <w:sz w:val="20"/>
                <w:szCs w:val="20"/>
              </w:rPr>
            </w:pPr>
            <w:r w:rsidRPr="00073633">
              <w:rPr>
                <w:sz w:val="20"/>
                <w:szCs w:val="20"/>
              </w:rPr>
              <w:t>1991</w:t>
            </w:r>
          </w:p>
        </w:tc>
        <w:tc>
          <w:tcPr>
            <w:tcW w:w="2073" w:type="dxa"/>
            <w:gridSpan w:val="2"/>
            <w:shd w:val="clear" w:color="auto" w:fill="F7CAAC"/>
          </w:tcPr>
          <w:p w14:paraId="4ED3F2DD" w14:textId="77777777" w:rsidR="00073633" w:rsidRPr="00073633" w:rsidRDefault="00073633" w:rsidP="00B63941">
            <w:pPr>
              <w:jc w:val="both"/>
              <w:rPr>
                <w:b/>
                <w:sz w:val="20"/>
                <w:szCs w:val="20"/>
              </w:rPr>
            </w:pPr>
            <w:r w:rsidRPr="00073633">
              <w:rPr>
                <w:b/>
                <w:sz w:val="20"/>
                <w:szCs w:val="20"/>
              </w:rPr>
              <w:t>typ vztahu k VŠ</w:t>
            </w:r>
          </w:p>
        </w:tc>
        <w:tc>
          <w:tcPr>
            <w:tcW w:w="850" w:type="dxa"/>
            <w:gridSpan w:val="3"/>
          </w:tcPr>
          <w:p w14:paraId="3418E712" w14:textId="77777777" w:rsidR="00073633" w:rsidRPr="00073633" w:rsidRDefault="00073633" w:rsidP="00B63941">
            <w:pPr>
              <w:jc w:val="both"/>
              <w:rPr>
                <w:sz w:val="20"/>
                <w:szCs w:val="20"/>
              </w:rPr>
            </w:pPr>
            <w:r w:rsidRPr="00073633">
              <w:rPr>
                <w:rFonts w:eastAsia="Calibri"/>
                <w:sz w:val="20"/>
                <w:szCs w:val="20"/>
              </w:rPr>
              <w:t>DPP</w:t>
            </w:r>
          </w:p>
        </w:tc>
        <w:tc>
          <w:tcPr>
            <w:tcW w:w="709" w:type="dxa"/>
            <w:shd w:val="clear" w:color="auto" w:fill="F7CAAC"/>
          </w:tcPr>
          <w:p w14:paraId="3A656EC3" w14:textId="77777777" w:rsidR="00073633" w:rsidRPr="00073633" w:rsidRDefault="00073633" w:rsidP="00B63941">
            <w:pPr>
              <w:jc w:val="both"/>
              <w:rPr>
                <w:b/>
                <w:sz w:val="20"/>
                <w:szCs w:val="20"/>
              </w:rPr>
            </w:pPr>
            <w:r w:rsidRPr="00073633">
              <w:rPr>
                <w:b/>
                <w:sz w:val="20"/>
                <w:szCs w:val="20"/>
              </w:rPr>
              <w:t>rozsah</w:t>
            </w:r>
          </w:p>
        </w:tc>
        <w:tc>
          <w:tcPr>
            <w:tcW w:w="851" w:type="dxa"/>
          </w:tcPr>
          <w:p w14:paraId="605704C8" w14:textId="6C7DF39D" w:rsidR="00073633" w:rsidRPr="00073633" w:rsidRDefault="00432C2A" w:rsidP="00B63941">
            <w:pPr>
              <w:jc w:val="both"/>
              <w:rPr>
                <w:sz w:val="20"/>
                <w:szCs w:val="20"/>
              </w:rPr>
            </w:pPr>
            <w:proofErr w:type="gramStart"/>
            <w:r>
              <w:rPr>
                <w:sz w:val="20"/>
                <w:szCs w:val="20"/>
              </w:rPr>
              <w:t>13h</w:t>
            </w:r>
            <w:proofErr w:type="gramEnd"/>
            <w:r>
              <w:rPr>
                <w:sz w:val="20"/>
                <w:szCs w:val="20"/>
              </w:rPr>
              <w:t>/t</w:t>
            </w:r>
          </w:p>
        </w:tc>
        <w:tc>
          <w:tcPr>
            <w:tcW w:w="708" w:type="dxa"/>
            <w:gridSpan w:val="3"/>
            <w:shd w:val="clear" w:color="auto" w:fill="F7CAAC"/>
          </w:tcPr>
          <w:p w14:paraId="055F539D" w14:textId="77777777" w:rsidR="00073633" w:rsidRPr="00073633" w:rsidRDefault="00073633" w:rsidP="00B63941">
            <w:pPr>
              <w:jc w:val="both"/>
              <w:rPr>
                <w:b/>
                <w:sz w:val="20"/>
                <w:szCs w:val="20"/>
              </w:rPr>
            </w:pPr>
            <w:r w:rsidRPr="00073633">
              <w:rPr>
                <w:b/>
                <w:sz w:val="20"/>
                <w:szCs w:val="20"/>
              </w:rPr>
              <w:t>do kdy</w:t>
            </w:r>
          </w:p>
        </w:tc>
        <w:tc>
          <w:tcPr>
            <w:tcW w:w="1321" w:type="dxa"/>
            <w:gridSpan w:val="2"/>
          </w:tcPr>
          <w:p w14:paraId="3517512D" w14:textId="21344CAB" w:rsidR="00073633" w:rsidRPr="00073633" w:rsidRDefault="00073633" w:rsidP="00B63941">
            <w:pPr>
              <w:jc w:val="both"/>
              <w:rPr>
                <w:sz w:val="20"/>
                <w:szCs w:val="20"/>
              </w:rPr>
            </w:pPr>
          </w:p>
        </w:tc>
      </w:tr>
      <w:tr w:rsidR="00073633" w14:paraId="1074EFE3" w14:textId="77777777" w:rsidTr="00C122EB">
        <w:tc>
          <w:tcPr>
            <w:tcW w:w="5420" w:type="dxa"/>
            <w:gridSpan w:val="5"/>
            <w:shd w:val="clear" w:color="auto" w:fill="F7CAAC"/>
          </w:tcPr>
          <w:p w14:paraId="2FF4A791" w14:textId="77777777" w:rsidR="00073633" w:rsidRPr="00073633" w:rsidRDefault="00073633" w:rsidP="00B63941">
            <w:pPr>
              <w:pStyle w:val="Bezmezer"/>
              <w:jc w:val="both"/>
              <w:rPr>
                <w:b/>
                <w:bCs/>
              </w:rPr>
            </w:pPr>
            <w:r w:rsidRPr="00073633">
              <w:rPr>
                <w:b/>
                <w:bCs/>
              </w:rPr>
              <w:t>Typ vztahu na součásti VŠ, která uskutečňuje st. program</w:t>
            </w:r>
          </w:p>
        </w:tc>
        <w:tc>
          <w:tcPr>
            <w:tcW w:w="850" w:type="dxa"/>
            <w:gridSpan w:val="3"/>
          </w:tcPr>
          <w:p w14:paraId="57CD2EF4" w14:textId="77777777" w:rsidR="00073633" w:rsidRPr="00073633" w:rsidRDefault="00073633" w:rsidP="00B63941">
            <w:pPr>
              <w:pStyle w:val="Bezmezer"/>
              <w:jc w:val="both"/>
            </w:pPr>
            <w:r w:rsidRPr="00073633">
              <w:rPr>
                <w:rFonts w:eastAsia="Calibri"/>
              </w:rPr>
              <w:t>DPP</w:t>
            </w:r>
          </w:p>
        </w:tc>
        <w:tc>
          <w:tcPr>
            <w:tcW w:w="709" w:type="dxa"/>
            <w:shd w:val="clear" w:color="auto" w:fill="F7CAAC"/>
          </w:tcPr>
          <w:p w14:paraId="758F3934" w14:textId="77777777" w:rsidR="00073633" w:rsidRPr="00073633" w:rsidRDefault="00073633" w:rsidP="00B63941">
            <w:pPr>
              <w:jc w:val="both"/>
              <w:rPr>
                <w:b/>
                <w:sz w:val="20"/>
                <w:szCs w:val="20"/>
              </w:rPr>
            </w:pPr>
            <w:r w:rsidRPr="00073633">
              <w:rPr>
                <w:b/>
                <w:sz w:val="20"/>
                <w:szCs w:val="20"/>
              </w:rPr>
              <w:t>rozsah</w:t>
            </w:r>
          </w:p>
        </w:tc>
        <w:tc>
          <w:tcPr>
            <w:tcW w:w="851" w:type="dxa"/>
          </w:tcPr>
          <w:p w14:paraId="129275AE" w14:textId="783A3AC5" w:rsidR="00073633" w:rsidRPr="00073633" w:rsidRDefault="00432C2A" w:rsidP="00B63941">
            <w:pPr>
              <w:autoSpaceDE w:val="0"/>
              <w:autoSpaceDN w:val="0"/>
              <w:adjustRightInd w:val="0"/>
              <w:jc w:val="both"/>
              <w:rPr>
                <w:sz w:val="20"/>
                <w:szCs w:val="20"/>
              </w:rPr>
            </w:pPr>
            <w:proofErr w:type="gramStart"/>
            <w:r>
              <w:rPr>
                <w:sz w:val="20"/>
                <w:szCs w:val="20"/>
              </w:rPr>
              <w:t>13h</w:t>
            </w:r>
            <w:proofErr w:type="gramEnd"/>
            <w:r>
              <w:rPr>
                <w:sz w:val="20"/>
                <w:szCs w:val="20"/>
              </w:rPr>
              <w:t>/t</w:t>
            </w:r>
          </w:p>
        </w:tc>
        <w:tc>
          <w:tcPr>
            <w:tcW w:w="708" w:type="dxa"/>
            <w:gridSpan w:val="3"/>
            <w:shd w:val="clear" w:color="auto" w:fill="F7CAAC"/>
          </w:tcPr>
          <w:p w14:paraId="17B95C5F" w14:textId="77777777" w:rsidR="00073633" w:rsidRPr="00073633" w:rsidRDefault="00073633" w:rsidP="00B63941">
            <w:pPr>
              <w:jc w:val="both"/>
              <w:rPr>
                <w:b/>
                <w:sz w:val="20"/>
                <w:szCs w:val="20"/>
              </w:rPr>
            </w:pPr>
            <w:r w:rsidRPr="00073633">
              <w:rPr>
                <w:b/>
                <w:sz w:val="20"/>
                <w:szCs w:val="20"/>
              </w:rPr>
              <w:t>do kdy</w:t>
            </w:r>
          </w:p>
        </w:tc>
        <w:tc>
          <w:tcPr>
            <w:tcW w:w="1321" w:type="dxa"/>
            <w:gridSpan w:val="2"/>
          </w:tcPr>
          <w:p w14:paraId="3D1958EA" w14:textId="6E6DF2D1" w:rsidR="00073633" w:rsidRPr="00073633" w:rsidRDefault="00073633" w:rsidP="00B63941">
            <w:pPr>
              <w:jc w:val="both"/>
              <w:rPr>
                <w:sz w:val="20"/>
                <w:szCs w:val="20"/>
              </w:rPr>
            </w:pPr>
          </w:p>
        </w:tc>
      </w:tr>
      <w:tr w:rsidR="00073633" w14:paraId="37FC1302" w14:textId="77777777" w:rsidTr="00C122EB">
        <w:tc>
          <w:tcPr>
            <w:tcW w:w="6270" w:type="dxa"/>
            <w:gridSpan w:val="8"/>
            <w:shd w:val="clear" w:color="auto" w:fill="F7CAAC"/>
          </w:tcPr>
          <w:p w14:paraId="71239A00" w14:textId="77777777" w:rsidR="00073633" w:rsidRPr="00073633" w:rsidRDefault="00073633" w:rsidP="00B63941">
            <w:pPr>
              <w:jc w:val="both"/>
              <w:rPr>
                <w:b/>
                <w:sz w:val="20"/>
                <w:szCs w:val="20"/>
              </w:rPr>
            </w:pPr>
            <w:r w:rsidRPr="00073633">
              <w:rPr>
                <w:b/>
                <w:sz w:val="20"/>
                <w:szCs w:val="20"/>
              </w:rPr>
              <w:t>Další současná působení jako akademický pracovník na jiných VŠ</w:t>
            </w:r>
          </w:p>
        </w:tc>
        <w:tc>
          <w:tcPr>
            <w:tcW w:w="1560" w:type="dxa"/>
            <w:gridSpan w:val="2"/>
            <w:shd w:val="clear" w:color="auto" w:fill="F7CAAC"/>
          </w:tcPr>
          <w:p w14:paraId="7DD7D73A" w14:textId="77777777" w:rsidR="00073633" w:rsidRPr="00073633" w:rsidRDefault="00073633" w:rsidP="00B63941">
            <w:pPr>
              <w:jc w:val="both"/>
              <w:rPr>
                <w:b/>
                <w:sz w:val="20"/>
                <w:szCs w:val="20"/>
              </w:rPr>
            </w:pPr>
            <w:r w:rsidRPr="00073633">
              <w:rPr>
                <w:b/>
                <w:sz w:val="20"/>
                <w:szCs w:val="20"/>
              </w:rPr>
              <w:t xml:space="preserve">typ </w:t>
            </w:r>
            <w:proofErr w:type="spellStart"/>
            <w:r w:rsidRPr="00073633">
              <w:rPr>
                <w:b/>
                <w:sz w:val="20"/>
                <w:szCs w:val="20"/>
              </w:rPr>
              <w:t>prac</w:t>
            </w:r>
            <w:proofErr w:type="spellEnd"/>
            <w:r w:rsidRPr="00073633">
              <w:rPr>
                <w:b/>
                <w:sz w:val="20"/>
                <w:szCs w:val="20"/>
              </w:rPr>
              <w:t>. vztahu</w:t>
            </w:r>
          </w:p>
        </w:tc>
        <w:tc>
          <w:tcPr>
            <w:tcW w:w="2029" w:type="dxa"/>
            <w:gridSpan w:val="5"/>
            <w:shd w:val="clear" w:color="auto" w:fill="F7CAAC"/>
          </w:tcPr>
          <w:p w14:paraId="5C68B531" w14:textId="77777777" w:rsidR="00073633" w:rsidRPr="00073633" w:rsidRDefault="00073633" w:rsidP="00B63941">
            <w:pPr>
              <w:jc w:val="both"/>
              <w:rPr>
                <w:b/>
                <w:sz w:val="20"/>
                <w:szCs w:val="20"/>
              </w:rPr>
            </w:pPr>
            <w:r w:rsidRPr="00073633">
              <w:rPr>
                <w:b/>
                <w:sz w:val="20"/>
                <w:szCs w:val="20"/>
              </w:rPr>
              <w:t>rozsah</w:t>
            </w:r>
          </w:p>
        </w:tc>
      </w:tr>
      <w:tr w:rsidR="00073633" w14:paraId="6990D1FE" w14:textId="77777777" w:rsidTr="00C122EB">
        <w:tc>
          <w:tcPr>
            <w:tcW w:w="6270" w:type="dxa"/>
            <w:gridSpan w:val="8"/>
          </w:tcPr>
          <w:p w14:paraId="5C721761" w14:textId="77777777" w:rsidR="00073633" w:rsidRPr="00073633" w:rsidRDefault="00073633" w:rsidP="005C2183">
            <w:pPr>
              <w:jc w:val="both"/>
              <w:rPr>
                <w:sz w:val="20"/>
                <w:szCs w:val="20"/>
              </w:rPr>
            </w:pPr>
          </w:p>
        </w:tc>
        <w:tc>
          <w:tcPr>
            <w:tcW w:w="1560" w:type="dxa"/>
            <w:gridSpan w:val="2"/>
          </w:tcPr>
          <w:p w14:paraId="1FF7D469" w14:textId="77777777" w:rsidR="00073633" w:rsidRPr="00073633" w:rsidRDefault="00073633" w:rsidP="005C2183">
            <w:pPr>
              <w:jc w:val="both"/>
              <w:rPr>
                <w:sz w:val="20"/>
                <w:szCs w:val="20"/>
              </w:rPr>
            </w:pPr>
          </w:p>
        </w:tc>
        <w:tc>
          <w:tcPr>
            <w:tcW w:w="2029" w:type="dxa"/>
            <w:gridSpan w:val="5"/>
          </w:tcPr>
          <w:p w14:paraId="019C7067" w14:textId="77777777" w:rsidR="00073633" w:rsidRPr="00073633" w:rsidRDefault="00073633" w:rsidP="005C2183">
            <w:pPr>
              <w:jc w:val="both"/>
              <w:rPr>
                <w:sz w:val="20"/>
                <w:szCs w:val="20"/>
              </w:rPr>
            </w:pPr>
          </w:p>
        </w:tc>
      </w:tr>
      <w:tr w:rsidR="00073633" w14:paraId="741B8F3D" w14:textId="77777777" w:rsidTr="00C122EB">
        <w:tc>
          <w:tcPr>
            <w:tcW w:w="6270" w:type="dxa"/>
            <w:gridSpan w:val="8"/>
          </w:tcPr>
          <w:p w14:paraId="73D4EE6A" w14:textId="77777777" w:rsidR="00073633" w:rsidRPr="00073633" w:rsidRDefault="00073633" w:rsidP="005C2183">
            <w:pPr>
              <w:jc w:val="both"/>
              <w:rPr>
                <w:sz w:val="20"/>
                <w:szCs w:val="20"/>
              </w:rPr>
            </w:pPr>
          </w:p>
        </w:tc>
        <w:tc>
          <w:tcPr>
            <w:tcW w:w="1560" w:type="dxa"/>
            <w:gridSpan w:val="2"/>
          </w:tcPr>
          <w:p w14:paraId="4ACB4873" w14:textId="77777777" w:rsidR="00073633" w:rsidRPr="00073633" w:rsidRDefault="00073633" w:rsidP="005C2183">
            <w:pPr>
              <w:jc w:val="both"/>
              <w:rPr>
                <w:sz w:val="20"/>
                <w:szCs w:val="20"/>
              </w:rPr>
            </w:pPr>
          </w:p>
        </w:tc>
        <w:tc>
          <w:tcPr>
            <w:tcW w:w="2029" w:type="dxa"/>
            <w:gridSpan w:val="5"/>
          </w:tcPr>
          <w:p w14:paraId="73A74C00" w14:textId="77777777" w:rsidR="00073633" w:rsidRPr="00073633" w:rsidRDefault="00073633" w:rsidP="005C2183">
            <w:pPr>
              <w:jc w:val="both"/>
              <w:rPr>
                <w:sz w:val="20"/>
                <w:szCs w:val="20"/>
              </w:rPr>
            </w:pPr>
          </w:p>
        </w:tc>
      </w:tr>
      <w:tr w:rsidR="00073633" w14:paraId="6B10C66E" w14:textId="77777777" w:rsidTr="005C2183">
        <w:tc>
          <w:tcPr>
            <w:tcW w:w="9859" w:type="dxa"/>
            <w:gridSpan w:val="15"/>
            <w:shd w:val="clear" w:color="auto" w:fill="F7CAAC"/>
          </w:tcPr>
          <w:p w14:paraId="6052FF16" w14:textId="77777777" w:rsidR="00073633" w:rsidRPr="00073633" w:rsidRDefault="00073633" w:rsidP="005C2183">
            <w:pPr>
              <w:rPr>
                <w:sz w:val="20"/>
                <w:szCs w:val="20"/>
              </w:rPr>
            </w:pPr>
            <w:r w:rsidRPr="00073633">
              <w:rPr>
                <w:b/>
                <w:sz w:val="20"/>
                <w:szCs w:val="20"/>
              </w:rPr>
              <w:t>Předměty příslušného studijního programu a způsob zapojení do jejich výuky, příp. další zapojení do uskutečňování studijního programu</w:t>
            </w:r>
          </w:p>
        </w:tc>
      </w:tr>
      <w:tr w:rsidR="00073633" w14:paraId="24724917" w14:textId="77777777" w:rsidTr="00527431">
        <w:trPr>
          <w:trHeight w:val="194"/>
        </w:trPr>
        <w:tc>
          <w:tcPr>
            <w:tcW w:w="9859" w:type="dxa"/>
            <w:gridSpan w:val="15"/>
            <w:tcBorders>
              <w:top w:val="nil"/>
            </w:tcBorders>
          </w:tcPr>
          <w:p w14:paraId="016540C4" w14:textId="431BEF45" w:rsidR="00073633" w:rsidRPr="00073633" w:rsidRDefault="00073633" w:rsidP="005C2183">
            <w:pPr>
              <w:jc w:val="both"/>
              <w:rPr>
                <w:sz w:val="20"/>
                <w:szCs w:val="20"/>
              </w:rPr>
            </w:pPr>
            <w:r w:rsidRPr="00073633">
              <w:rPr>
                <w:sz w:val="20"/>
                <w:szCs w:val="20"/>
              </w:rPr>
              <w:t>Ateliér animace 1-4 (vede ateliér)</w:t>
            </w:r>
          </w:p>
        </w:tc>
      </w:tr>
      <w:tr w:rsidR="00073633" w14:paraId="4D3F06FD" w14:textId="77777777" w:rsidTr="005C2183">
        <w:trPr>
          <w:trHeight w:val="340"/>
        </w:trPr>
        <w:tc>
          <w:tcPr>
            <w:tcW w:w="9859" w:type="dxa"/>
            <w:gridSpan w:val="15"/>
            <w:tcBorders>
              <w:top w:val="nil"/>
            </w:tcBorders>
            <w:shd w:val="clear" w:color="auto" w:fill="FBD4B4"/>
          </w:tcPr>
          <w:p w14:paraId="4F6ABF70" w14:textId="77777777" w:rsidR="00073633" w:rsidRPr="00073633" w:rsidRDefault="00073633" w:rsidP="005C2183">
            <w:pPr>
              <w:jc w:val="both"/>
              <w:rPr>
                <w:b/>
                <w:sz w:val="20"/>
                <w:szCs w:val="20"/>
              </w:rPr>
            </w:pPr>
            <w:r w:rsidRPr="00073633">
              <w:rPr>
                <w:b/>
                <w:sz w:val="20"/>
                <w:szCs w:val="20"/>
              </w:rPr>
              <w:t>Zapojení do výuky v dalších studijních programech na téže vysoké škole (pouze u garantů ZT a PZ předmětů)</w:t>
            </w:r>
          </w:p>
        </w:tc>
      </w:tr>
      <w:tr w:rsidR="00073633" w14:paraId="62E306E4" w14:textId="77777777" w:rsidTr="005C2183">
        <w:trPr>
          <w:trHeight w:val="340"/>
        </w:trPr>
        <w:tc>
          <w:tcPr>
            <w:tcW w:w="2802" w:type="dxa"/>
            <w:gridSpan w:val="2"/>
            <w:tcBorders>
              <w:top w:val="nil"/>
            </w:tcBorders>
          </w:tcPr>
          <w:p w14:paraId="05FBEB3C" w14:textId="77777777" w:rsidR="00073633" w:rsidRPr="00073633" w:rsidRDefault="00073633" w:rsidP="005C2183">
            <w:pPr>
              <w:jc w:val="both"/>
              <w:rPr>
                <w:b/>
                <w:sz w:val="20"/>
                <w:szCs w:val="20"/>
              </w:rPr>
            </w:pPr>
            <w:r w:rsidRPr="00073633">
              <w:rPr>
                <w:b/>
                <w:sz w:val="20"/>
                <w:szCs w:val="20"/>
              </w:rPr>
              <w:t>Název studijního předmětu</w:t>
            </w:r>
          </w:p>
        </w:tc>
        <w:tc>
          <w:tcPr>
            <w:tcW w:w="2409" w:type="dxa"/>
            <w:gridSpan w:val="2"/>
            <w:tcBorders>
              <w:top w:val="nil"/>
            </w:tcBorders>
          </w:tcPr>
          <w:p w14:paraId="2C7C0FAD" w14:textId="77777777" w:rsidR="00073633" w:rsidRPr="00073633" w:rsidRDefault="00073633" w:rsidP="005C2183">
            <w:pPr>
              <w:rPr>
                <w:b/>
                <w:sz w:val="20"/>
                <w:szCs w:val="20"/>
              </w:rPr>
            </w:pPr>
            <w:r w:rsidRPr="00073633">
              <w:rPr>
                <w:b/>
                <w:sz w:val="20"/>
                <w:szCs w:val="20"/>
              </w:rPr>
              <w:t>Název studijního programu</w:t>
            </w:r>
          </w:p>
        </w:tc>
        <w:tc>
          <w:tcPr>
            <w:tcW w:w="567" w:type="dxa"/>
            <w:gridSpan w:val="3"/>
            <w:tcBorders>
              <w:top w:val="nil"/>
            </w:tcBorders>
          </w:tcPr>
          <w:p w14:paraId="2E722023" w14:textId="77777777" w:rsidR="00073633" w:rsidRPr="00073633" w:rsidRDefault="00073633" w:rsidP="005C2183">
            <w:pPr>
              <w:jc w:val="both"/>
              <w:rPr>
                <w:b/>
                <w:sz w:val="20"/>
                <w:szCs w:val="20"/>
              </w:rPr>
            </w:pPr>
            <w:r w:rsidRPr="00073633">
              <w:rPr>
                <w:b/>
                <w:sz w:val="20"/>
                <w:szCs w:val="20"/>
              </w:rPr>
              <w:t>Sem.</w:t>
            </w:r>
          </w:p>
        </w:tc>
        <w:tc>
          <w:tcPr>
            <w:tcW w:w="2109" w:type="dxa"/>
            <w:gridSpan w:val="4"/>
            <w:tcBorders>
              <w:top w:val="nil"/>
            </w:tcBorders>
          </w:tcPr>
          <w:p w14:paraId="6B47B2B5" w14:textId="77777777" w:rsidR="00073633" w:rsidRPr="00073633" w:rsidRDefault="00073633" w:rsidP="005C2183">
            <w:pPr>
              <w:rPr>
                <w:b/>
                <w:sz w:val="20"/>
                <w:szCs w:val="20"/>
              </w:rPr>
            </w:pPr>
            <w:r w:rsidRPr="00073633">
              <w:rPr>
                <w:b/>
                <w:sz w:val="20"/>
                <w:szCs w:val="20"/>
              </w:rPr>
              <w:t>Role ve výuce daného předmětu</w:t>
            </w:r>
          </w:p>
        </w:tc>
        <w:tc>
          <w:tcPr>
            <w:tcW w:w="1972" w:type="dxa"/>
            <w:gridSpan w:val="4"/>
            <w:tcBorders>
              <w:top w:val="nil"/>
            </w:tcBorders>
          </w:tcPr>
          <w:p w14:paraId="389FBB59" w14:textId="77777777" w:rsidR="00073633" w:rsidRPr="00073633" w:rsidRDefault="00073633" w:rsidP="005C2183">
            <w:pPr>
              <w:rPr>
                <w:b/>
                <w:sz w:val="20"/>
                <w:szCs w:val="20"/>
              </w:rPr>
            </w:pPr>
            <w:r w:rsidRPr="00073633">
              <w:rPr>
                <w:b/>
                <w:sz w:val="20"/>
                <w:szCs w:val="20"/>
              </w:rPr>
              <w:t>(</w:t>
            </w:r>
            <w:r w:rsidRPr="00073633">
              <w:rPr>
                <w:b/>
                <w:i/>
                <w:iCs/>
                <w:sz w:val="20"/>
                <w:szCs w:val="20"/>
              </w:rPr>
              <w:t>nepovinný údaj</w:t>
            </w:r>
            <w:r w:rsidRPr="00073633">
              <w:rPr>
                <w:b/>
                <w:sz w:val="20"/>
                <w:szCs w:val="20"/>
              </w:rPr>
              <w:t>) Počet hodin za semestr</w:t>
            </w:r>
          </w:p>
        </w:tc>
      </w:tr>
      <w:tr w:rsidR="00073633" w14:paraId="58EDA1A6" w14:textId="77777777" w:rsidTr="005C2183">
        <w:trPr>
          <w:trHeight w:val="285"/>
        </w:trPr>
        <w:tc>
          <w:tcPr>
            <w:tcW w:w="2802" w:type="dxa"/>
            <w:gridSpan w:val="2"/>
            <w:tcBorders>
              <w:top w:val="nil"/>
            </w:tcBorders>
          </w:tcPr>
          <w:p w14:paraId="3A8C568F" w14:textId="77777777" w:rsidR="00073633" w:rsidRPr="00073633" w:rsidRDefault="00073633" w:rsidP="005C2183">
            <w:pPr>
              <w:pStyle w:val="Bezmezer"/>
              <w:rPr>
                <w:color w:val="000000"/>
              </w:rPr>
            </w:pPr>
          </w:p>
        </w:tc>
        <w:tc>
          <w:tcPr>
            <w:tcW w:w="2409" w:type="dxa"/>
            <w:gridSpan w:val="2"/>
            <w:tcBorders>
              <w:top w:val="nil"/>
            </w:tcBorders>
          </w:tcPr>
          <w:p w14:paraId="34E17DD9" w14:textId="77777777" w:rsidR="00073633" w:rsidRPr="00073633" w:rsidRDefault="00073633" w:rsidP="005C2183">
            <w:pPr>
              <w:jc w:val="both"/>
              <w:rPr>
                <w:color w:val="FF0000"/>
                <w:sz w:val="20"/>
                <w:szCs w:val="20"/>
              </w:rPr>
            </w:pPr>
          </w:p>
        </w:tc>
        <w:tc>
          <w:tcPr>
            <w:tcW w:w="567" w:type="dxa"/>
            <w:gridSpan w:val="3"/>
            <w:tcBorders>
              <w:top w:val="nil"/>
            </w:tcBorders>
          </w:tcPr>
          <w:p w14:paraId="49A5B5C3" w14:textId="77777777" w:rsidR="00073633" w:rsidRPr="00073633" w:rsidRDefault="00073633" w:rsidP="005C2183">
            <w:pPr>
              <w:jc w:val="both"/>
              <w:rPr>
                <w:sz w:val="20"/>
                <w:szCs w:val="20"/>
              </w:rPr>
            </w:pPr>
          </w:p>
        </w:tc>
        <w:tc>
          <w:tcPr>
            <w:tcW w:w="2109" w:type="dxa"/>
            <w:gridSpan w:val="4"/>
            <w:tcBorders>
              <w:top w:val="nil"/>
            </w:tcBorders>
          </w:tcPr>
          <w:p w14:paraId="753AE210" w14:textId="77777777" w:rsidR="00073633" w:rsidRPr="00073633" w:rsidRDefault="00073633" w:rsidP="005C2183">
            <w:pPr>
              <w:jc w:val="both"/>
              <w:rPr>
                <w:sz w:val="20"/>
                <w:szCs w:val="20"/>
              </w:rPr>
            </w:pPr>
          </w:p>
        </w:tc>
        <w:tc>
          <w:tcPr>
            <w:tcW w:w="1972" w:type="dxa"/>
            <w:gridSpan w:val="4"/>
            <w:tcBorders>
              <w:top w:val="nil"/>
            </w:tcBorders>
          </w:tcPr>
          <w:p w14:paraId="6EFF730D" w14:textId="77777777" w:rsidR="00073633" w:rsidRPr="00073633" w:rsidRDefault="00073633" w:rsidP="005C2183">
            <w:pPr>
              <w:jc w:val="both"/>
              <w:rPr>
                <w:color w:val="FF0000"/>
                <w:sz w:val="20"/>
                <w:szCs w:val="20"/>
              </w:rPr>
            </w:pPr>
          </w:p>
        </w:tc>
      </w:tr>
      <w:tr w:rsidR="00073633" w14:paraId="66A53B24" w14:textId="77777777" w:rsidTr="005C2183">
        <w:trPr>
          <w:trHeight w:val="284"/>
        </w:trPr>
        <w:tc>
          <w:tcPr>
            <w:tcW w:w="2802" w:type="dxa"/>
            <w:gridSpan w:val="2"/>
            <w:tcBorders>
              <w:top w:val="nil"/>
            </w:tcBorders>
          </w:tcPr>
          <w:p w14:paraId="2F5F34BF" w14:textId="77777777" w:rsidR="00073633" w:rsidRPr="00073633" w:rsidRDefault="00073633" w:rsidP="005C2183">
            <w:pPr>
              <w:pStyle w:val="Bezmezer"/>
              <w:rPr>
                <w:color w:val="FF0000"/>
              </w:rPr>
            </w:pPr>
          </w:p>
        </w:tc>
        <w:tc>
          <w:tcPr>
            <w:tcW w:w="2409" w:type="dxa"/>
            <w:gridSpan w:val="2"/>
            <w:tcBorders>
              <w:top w:val="nil"/>
            </w:tcBorders>
          </w:tcPr>
          <w:p w14:paraId="72775C40" w14:textId="77777777" w:rsidR="00073633" w:rsidRPr="00073633" w:rsidRDefault="00073633" w:rsidP="005C2183">
            <w:pPr>
              <w:jc w:val="both"/>
              <w:rPr>
                <w:color w:val="FF0000"/>
                <w:sz w:val="20"/>
                <w:szCs w:val="20"/>
              </w:rPr>
            </w:pPr>
          </w:p>
        </w:tc>
        <w:tc>
          <w:tcPr>
            <w:tcW w:w="567" w:type="dxa"/>
            <w:gridSpan w:val="3"/>
            <w:tcBorders>
              <w:top w:val="nil"/>
            </w:tcBorders>
          </w:tcPr>
          <w:p w14:paraId="681AED6C" w14:textId="77777777" w:rsidR="00073633" w:rsidRPr="00073633" w:rsidRDefault="00073633" w:rsidP="005C2183">
            <w:pPr>
              <w:jc w:val="both"/>
              <w:rPr>
                <w:color w:val="FF0000"/>
                <w:sz w:val="20"/>
                <w:szCs w:val="20"/>
              </w:rPr>
            </w:pPr>
          </w:p>
        </w:tc>
        <w:tc>
          <w:tcPr>
            <w:tcW w:w="2109" w:type="dxa"/>
            <w:gridSpan w:val="4"/>
            <w:tcBorders>
              <w:top w:val="nil"/>
            </w:tcBorders>
          </w:tcPr>
          <w:p w14:paraId="6C1330E8" w14:textId="77777777" w:rsidR="00073633" w:rsidRPr="00073633" w:rsidRDefault="00073633" w:rsidP="005C2183">
            <w:pPr>
              <w:jc w:val="both"/>
              <w:rPr>
                <w:color w:val="FF0000"/>
                <w:sz w:val="20"/>
                <w:szCs w:val="20"/>
              </w:rPr>
            </w:pPr>
          </w:p>
        </w:tc>
        <w:tc>
          <w:tcPr>
            <w:tcW w:w="1972" w:type="dxa"/>
            <w:gridSpan w:val="4"/>
            <w:tcBorders>
              <w:top w:val="nil"/>
            </w:tcBorders>
          </w:tcPr>
          <w:p w14:paraId="37482AF8" w14:textId="77777777" w:rsidR="00073633" w:rsidRPr="00073633" w:rsidRDefault="00073633" w:rsidP="005C2183">
            <w:pPr>
              <w:jc w:val="both"/>
              <w:rPr>
                <w:color w:val="FF0000"/>
                <w:sz w:val="20"/>
                <w:szCs w:val="20"/>
              </w:rPr>
            </w:pPr>
          </w:p>
        </w:tc>
      </w:tr>
      <w:tr w:rsidR="00073633" w14:paraId="42EF5845" w14:textId="77777777" w:rsidTr="005C2183">
        <w:tc>
          <w:tcPr>
            <w:tcW w:w="9859" w:type="dxa"/>
            <w:gridSpan w:val="15"/>
            <w:shd w:val="clear" w:color="auto" w:fill="F7CAAC"/>
          </w:tcPr>
          <w:p w14:paraId="6BDAC61E" w14:textId="77777777" w:rsidR="00073633" w:rsidRPr="00073633" w:rsidRDefault="00073633" w:rsidP="005C2183">
            <w:pPr>
              <w:jc w:val="both"/>
              <w:rPr>
                <w:sz w:val="20"/>
                <w:szCs w:val="20"/>
              </w:rPr>
            </w:pPr>
            <w:r w:rsidRPr="00073633">
              <w:rPr>
                <w:b/>
                <w:sz w:val="20"/>
                <w:szCs w:val="20"/>
              </w:rPr>
              <w:t xml:space="preserve">Údaje o vzdělání na VŠ </w:t>
            </w:r>
          </w:p>
        </w:tc>
      </w:tr>
      <w:tr w:rsidR="00073633" w14:paraId="0B94468D" w14:textId="77777777" w:rsidTr="00962D63">
        <w:trPr>
          <w:trHeight w:val="256"/>
        </w:trPr>
        <w:tc>
          <w:tcPr>
            <w:tcW w:w="9859" w:type="dxa"/>
            <w:gridSpan w:val="15"/>
          </w:tcPr>
          <w:p w14:paraId="2FEBFEA1" w14:textId="0DE2E19E" w:rsidR="00073633" w:rsidRPr="00527431" w:rsidRDefault="00073633" w:rsidP="005C2183">
            <w:pPr>
              <w:autoSpaceDE w:val="0"/>
              <w:autoSpaceDN w:val="0"/>
              <w:adjustRightInd w:val="0"/>
              <w:rPr>
                <w:rFonts w:eastAsia="Calibri"/>
                <w:sz w:val="20"/>
                <w:szCs w:val="20"/>
              </w:rPr>
            </w:pPr>
            <w:r w:rsidRPr="00073633">
              <w:rPr>
                <w:rFonts w:eastAsia="Calibri"/>
                <w:sz w:val="20"/>
                <w:szCs w:val="20"/>
              </w:rPr>
              <w:t xml:space="preserve">2015: Univerzita Tomáše Bati ve Zlíně, Fakulta multimediálních komunikací, </w:t>
            </w:r>
            <w:r w:rsidR="00202475">
              <w:rPr>
                <w:rFonts w:eastAsia="Calibri"/>
                <w:sz w:val="20"/>
                <w:szCs w:val="20"/>
              </w:rPr>
              <w:t>A</w:t>
            </w:r>
            <w:r w:rsidRPr="00073633">
              <w:rPr>
                <w:rFonts w:eastAsia="Calibri"/>
                <w:sz w:val="20"/>
                <w:szCs w:val="20"/>
              </w:rPr>
              <w:t>nimovaná tvorba, MgA.</w:t>
            </w:r>
          </w:p>
        </w:tc>
      </w:tr>
      <w:tr w:rsidR="00073633" w14:paraId="443967C1" w14:textId="77777777" w:rsidTr="005C2183">
        <w:tc>
          <w:tcPr>
            <w:tcW w:w="9859" w:type="dxa"/>
            <w:gridSpan w:val="15"/>
            <w:shd w:val="clear" w:color="auto" w:fill="F7CAAC"/>
          </w:tcPr>
          <w:p w14:paraId="52633D74" w14:textId="77777777" w:rsidR="00073633" w:rsidRPr="00073633" w:rsidRDefault="00073633" w:rsidP="005C2183">
            <w:pPr>
              <w:jc w:val="both"/>
              <w:rPr>
                <w:b/>
                <w:sz w:val="20"/>
                <w:szCs w:val="20"/>
              </w:rPr>
            </w:pPr>
            <w:r w:rsidRPr="00073633">
              <w:rPr>
                <w:b/>
                <w:sz w:val="20"/>
                <w:szCs w:val="20"/>
              </w:rPr>
              <w:t>Údaje o odborném působení od absolvování VŠ</w:t>
            </w:r>
          </w:p>
        </w:tc>
      </w:tr>
      <w:tr w:rsidR="00073633" w14:paraId="010B50DD" w14:textId="77777777" w:rsidTr="00A93904">
        <w:trPr>
          <w:trHeight w:val="890"/>
        </w:trPr>
        <w:tc>
          <w:tcPr>
            <w:tcW w:w="9859" w:type="dxa"/>
            <w:gridSpan w:val="15"/>
          </w:tcPr>
          <w:p w14:paraId="694E1E11" w14:textId="328ECC10" w:rsidR="00073633" w:rsidRPr="00073633" w:rsidRDefault="00073633" w:rsidP="005C2183">
            <w:pPr>
              <w:jc w:val="both"/>
              <w:rPr>
                <w:sz w:val="20"/>
                <w:szCs w:val="20"/>
              </w:rPr>
            </w:pPr>
            <w:proofErr w:type="gramStart"/>
            <w:r w:rsidRPr="00073633">
              <w:rPr>
                <w:sz w:val="20"/>
                <w:szCs w:val="20"/>
              </w:rPr>
              <w:t>2018</w:t>
            </w:r>
            <w:r w:rsidR="00527431">
              <w:rPr>
                <w:sz w:val="20"/>
                <w:szCs w:val="20"/>
              </w:rPr>
              <w:t>-</w:t>
            </w:r>
            <w:r w:rsidRPr="00073633">
              <w:rPr>
                <w:sz w:val="20"/>
                <w:szCs w:val="20"/>
              </w:rPr>
              <w:t>dosud</w:t>
            </w:r>
            <w:proofErr w:type="gramEnd"/>
            <w:r w:rsidRPr="00073633">
              <w:rPr>
                <w:sz w:val="20"/>
                <w:szCs w:val="20"/>
              </w:rPr>
              <w:t>: OSVČ, animovaná tvorba</w:t>
            </w:r>
          </w:p>
          <w:p w14:paraId="74E472E6" w14:textId="4BE145F4" w:rsidR="00073633" w:rsidRPr="00073633" w:rsidRDefault="00073633" w:rsidP="005C2183">
            <w:pPr>
              <w:jc w:val="both"/>
              <w:rPr>
                <w:sz w:val="20"/>
                <w:szCs w:val="20"/>
              </w:rPr>
            </w:pPr>
            <w:proofErr w:type="gramStart"/>
            <w:r w:rsidRPr="00073633">
              <w:rPr>
                <w:sz w:val="20"/>
                <w:szCs w:val="20"/>
              </w:rPr>
              <w:t>2017</w:t>
            </w:r>
            <w:r w:rsidR="00527431">
              <w:rPr>
                <w:sz w:val="20"/>
                <w:szCs w:val="20"/>
              </w:rPr>
              <w:t>-</w:t>
            </w:r>
            <w:r w:rsidRPr="00073633">
              <w:rPr>
                <w:sz w:val="20"/>
                <w:szCs w:val="20"/>
              </w:rPr>
              <w:t>dosud</w:t>
            </w:r>
            <w:proofErr w:type="gramEnd"/>
            <w:r w:rsidRPr="00073633">
              <w:rPr>
                <w:sz w:val="20"/>
                <w:szCs w:val="20"/>
              </w:rPr>
              <w:t>: Univerzita Tomáše Bati ve Zlíně, Fakulta multimediálních komunikací, ateliér Animovaná tvorba, externí pedagog</w:t>
            </w:r>
          </w:p>
          <w:p w14:paraId="04EFDD59" w14:textId="7727830F" w:rsidR="00073633" w:rsidRPr="00073633" w:rsidRDefault="00073633" w:rsidP="00A93904">
            <w:pPr>
              <w:autoSpaceDE w:val="0"/>
              <w:autoSpaceDN w:val="0"/>
              <w:adjustRightInd w:val="0"/>
              <w:rPr>
                <w:rFonts w:eastAsia="Calibri"/>
                <w:sz w:val="20"/>
                <w:szCs w:val="20"/>
              </w:rPr>
            </w:pPr>
            <w:r w:rsidRPr="00073633">
              <w:rPr>
                <w:rFonts w:eastAsia="Calibri"/>
                <w:sz w:val="20"/>
                <w:szCs w:val="20"/>
              </w:rPr>
              <w:t xml:space="preserve">2016: studio </w:t>
            </w:r>
            <w:proofErr w:type="spellStart"/>
            <w:r w:rsidRPr="00073633">
              <w:rPr>
                <w:rFonts w:eastAsia="Calibri"/>
                <w:sz w:val="20"/>
                <w:szCs w:val="20"/>
              </w:rPr>
              <w:t>Mynd</w:t>
            </w:r>
            <w:proofErr w:type="spellEnd"/>
            <w:r w:rsidRPr="00073633">
              <w:rPr>
                <w:rFonts w:eastAsia="Calibri"/>
                <w:sz w:val="20"/>
                <w:szCs w:val="20"/>
              </w:rPr>
              <w:t>, animátorka</w:t>
            </w:r>
          </w:p>
        </w:tc>
      </w:tr>
      <w:tr w:rsidR="00073633" w14:paraId="2425A33F" w14:textId="77777777" w:rsidTr="005C2183">
        <w:trPr>
          <w:trHeight w:val="250"/>
        </w:trPr>
        <w:tc>
          <w:tcPr>
            <w:tcW w:w="9859" w:type="dxa"/>
            <w:gridSpan w:val="15"/>
            <w:shd w:val="clear" w:color="auto" w:fill="F7CAAC"/>
          </w:tcPr>
          <w:p w14:paraId="2A29E43C" w14:textId="77777777" w:rsidR="00073633" w:rsidRPr="00073633" w:rsidRDefault="00073633" w:rsidP="005C2183">
            <w:pPr>
              <w:jc w:val="both"/>
              <w:rPr>
                <w:sz w:val="20"/>
                <w:szCs w:val="20"/>
              </w:rPr>
            </w:pPr>
            <w:r w:rsidRPr="00073633">
              <w:rPr>
                <w:b/>
                <w:sz w:val="20"/>
                <w:szCs w:val="20"/>
              </w:rPr>
              <w:t>Zkušenosti s vedením kvalifikačních a rigorózních prací</w:t>
            </w:r>
          </w:p>
        </w:tc>
      </w:tr>
      <w:tr w:rsidR="00073633" w14:paraId="07A78F41" w14:textId="77777777" w:rsidTr="005C2183">
        <w:trPr>
          <w:trHeight w:val="460"/>
        </w:trPr>
        <w:tc>
          <w:tcPr>
            <w:tcW w:w="9859" w:type="dxa"/>
            <w:gridSpan w:val="15"/>
          </w:tcPr>
          <w:p w14:paraId="52F477DF" w14:textId="77777777" w:rsidR="00073633" w:rsidRPr="00073633" w:rsidRDefault="00073633" w:rsidP="005C2183">
            <w:pPr>
              <w:jc w:val="both"/>
              <w:rPr>
                <w:sz w:val="20"/>
                <w:szCs w:val="20"/>
              </w:rPr>
            </w:pPr>
          </w:p>
        </w:tc>
      </w:tr>
      <w:tr w:rsidR="00073633" w14:paraId="56E48AC8" w14:textId="77777777" w:rsidTr="00527431">
        <w:trPr>
          <w:cantSplit/>
        </w:trPr>
        <w:tc>
          <w:tcPr>
            <w:tcW w:w="3347" w:type="dxa"/>
            <w:gridSpan w:val="3"/>
            <w:tcBorders>
              <w:top w:val="single" w:sz="12" w:space="0" w:color="auto"/>
            </w:tcBorders>
            <w:shd w:val="clear" w:color="auto" w:fill="F7CAAC"/>
          </w:tcPr>
          <w:p w14:paraId="422F5554" w14:textId="77777777" w:rsidR="00073633" w:rsidRPr="00073633" w:rsidRDefault="00073633" w:rsidP="005C2183">
            <w:pPr>
              <w:jc w:val="both"/>
              <w:rPr>
                <w:sz w:val="20"/>
                <w:szCs w:val="20"/>
              </w:rPr>
            </w:pPr>
            <w:r w:rsidRPr="00073633">
              <w:rPr>
                <w:b/>
                <w:sz w:val="20"/>
                <w:szCs w:val="20"/>
              </w:rPr>
              <w:t xml:space="preserve">Obor habilitačního řízení </w:t>
            </w:r>
          </w:p>
        </w:tc>
        <w:tc>
          <w:tcPr>
            <w:tcW w:w="2245" w:type="dxa"/>
            <w:gridSpan w:val="3"/>
            <w:tcBorders>
              <w:top w:val="single" w:sz="12" w:space="0" w:color="auto"/>
            </w:tcBorders>
            <w:shd w:val="clear" w:color="auto" w:fill="F7CAAC"/>
          </w:tcPr>
          <w:p w14:paraId="2CE95182" w14:textId="77777777" w:rsidR="00073633" w:rsidRPr="00073633" w:rsidRDefault="00073633" w:rsidP="005C2183">
            <w:pPr>
              <w:jc w:val="both"/>
              <w:rPr>
                <w:sz w:val="20"/>
                <w:szCs w:val="20"/>
              </w:rPr>
            </w:pPr>
            <w:r w:rsidRPr="00073633">
              <w:rPr>
                <w:b/>
                <w:sz w:val="20"/>
                <w:szCs w:val="20"/>
              </w:rPr>
              <w:t>Rok udělení hodnosti</w:t>
            </w:r>
          </w:p>
        </w:tc>
        <w:tc>
          <w:tcPr>
            <w:tcW w:w="2238" w:type="dxa"/>
            <w:gridSpan w:val="4"/>
            <w:tcBorders>
              <w:top w:val="single" w:sz="12" w:space="0" w:color="auto"/>
              <w:right w:val="single" w:sz="12" w:space="0" w:color="auto"/>
            </w:tcBorders>
            <w:shd w:val="clear" w:color="auto" w:fill="F7CAAC"/>
          </w:tcPr>
          <w:p w14:paraId="0DE8A17A" w14:textId="77777777" w:rsidR="00073633" w:rsidRPr="00073633" w:rsidRDefault="00073633" w:rsidP="005C2183">
            <w:pPr>
              <w:jc w:val="both"/>
              <w:rPr>
                <w:sz w:val="20"/>
                <w:szCs w:val="20"/>
              </w:rPr>
            </w:pPr>
            <w:r w:rsidRPr="00073633">
              <w:rPr>
                <w:b/>
                <w:sz w:val="20"/>
                <w:szCs w:val="20"/>
              </w:rPr>
              <w:t>Řízení konáno na VŠ</w:t>
            </w:r>
          </w:p>
        </w:tc>
        <w:tc>
          <w:tcPr>
            <w:tcW w:w="2029" w:type="dxa"/>
            <w:gridSpan w:val="5"/>
            <w:tcBorders>
              <w:top w:val="single" w:sz="12" w:space="0" w:color="auto"/>
              <w:left w:val="single" w:sz="12" w:space="0" w:color="auto"/>
            </w:tcBorders>
            <w:shd w:val="clear" w:color="auto" w:fill="F7CAAC"/>
          </w:tcPr>
          <w:p w14:paraId="3087701B" w14:textId="77777777" w:rsidR="00073633" w:rsidRPr="00073633" w:rsidRDefault="00073633" w:rsidP="005C2183">
            <w:pPr>
              <w:jc w:val="both"/>
              <w:rPr>
                <w:b/>
                <w:sz w:val="20"/>
                <w:szCs w:val="20"/>
              </w:rPr>
            </w:pPr>
            <w:r w:rsidRPr="00073633">
              <w:rPr>
                <w:b/>
                <w:sz w:val="20"/>
                <w:szCs w:val="20"/>
              </w:rPr>
              <w:t>Ohlasy publikací</w:t>
            </w:r>
          </w:p>
        </w:tc>
      </w:tr>
      <w:tr w:rsidR="00073633" w14:paraId="69FDBC2C" w14:textId="77777777" w:rsidTr="00527431">
        <w:trPr>
          <w:cantSplit/>
        </w:trPr>
        <w:tc>
          <w:tcPr>
            <w:tcW w:w="3347" w:type="dxa"/>
            <w:gridSpan w:val="3"/>
          </w:tcPr>
          <w:p w14:paraId="18AD05BB" w14:textId="77777777" w:rsidR="00073633" w:rsidRPr="00073633" w:rsidRDefault="00073633" w:rsidP="005C2183">
            <w:pPr>
              <w:jc w:val="both"/>
              <w:rPr>
                <w:color w:val="FF0000"/>
                <w:sz w:val="20"/>
                <w:szCs w:val="20"/>
              </w:rPr>
            </w:pPr>
          </w:p>
        </w:tc>
        <w:tc>
          <w:tcPr>
            <w:tcW w:w="2245" w:type="dxa"/>
            <w:gridSpan w:val="3"/>
          </w:tcPr>
          <w:p w14:paraId="40C1A010" w14:textId="77777777" w:rsidR="00073633" w:rsidRPr="00073633" w:rsidRDefault="00073633" w:rsidP="005C2183">
            <w:pPr>
              <w:jc w:val="both"/>
              <w:rPr>
                <w:color w:val="FF0000"/>
                <w:sz w:val="20"/>
                <w:szCs w:val="20"/>
              </w:rPr>
            </w:pPr>
          </w:p>
        </w:tc>
        <w:tc>
          <w:tcPr>
            <w:tcW w:w="2238" w:type="dxa"/>
            <w:gridSpan w:val="4"/>
            <w:tcBorders>
              <w:right w:val="single" w:sz="12" w:space="0" w:color="auto"/>
            </w:tcBorders>
          </w:tcPr>
          <w:p w14:paraId="5F266A71" w14:textId="77777777" w:rsidR="00073633" w:rsidRPr="00073633" w:rsidRDefault="00073633" w:rsidP="005C2183">
            <w:pPr>
              <w:jc w:val="both"/>
              <w:rPr>
                <w:color w:val="FF0000"/>
                <w:sz w:val="20"/>
                <w:szCs w:val="20"/>
              </w:rPr>
            </w:pPr>
          </w:p>
        </w:tc>
        <w:tc>
          <w:tcPr>
            <w:tcW w:w="567" w:type="dxa"/>
            <w:gridSpan w:val="2"/>
            <w:tcBorders>
              <w:left w:val="single" w:sz="12" w:space="0" w:color="auto"/>
            </w:tcBorders>
            <w:shd w:val="clear" w:color="auto" w:fill="F7CAAC"/>
          </w:tcPr>
          <w:p w14:paraId="5FCE48B7" w14:textId="77777777" w:rsidR="00073633" w:rsidRPr="00527431" w:rsidRDefault="00073633" w:rsidP="005C2183">
            <w:pPr>
              <w:jc w:val="both"/>
              <w:rPr>
                <w:sz w:val="18"/>
                <w:szCs w:val="18"/>
              </w:rPr>
            </w:pPr>
            <w:r w:rsidRPr="00527431">
              <w:rPr>
                <w:b/>
                <w:sz w:val="18"/>
                <w:szCs w:val="18"/>
              </w:rPr>
              <w:t>WOS</w:t>
            </w:r>
          </w:p>
        </w:tc>
        <w:tc>
          <w:tcPr>
            <w:tcW w:w="768" w:type="dxa"/>
            <w:gridSpan w:val="2"/>
            <w:shd w:val="clear" w:color="auto" w:fill="F7CAAC"/>
          </w:tcPr>
          <w:p w14:paraId="07C88241" w14:textId="77777777" w:rsidR="00073633" w:rsidRPr="00527431" w:rsidRDefault="00073633" w:rsidP="005C2183">
            <w:pPr>
              <w:jc w:val="both"/>
              <w:rPr>
                <w:sz w:val="18"/>
                <w:szCs w:val="18"/>
              </w:rPr>
            </w:pPr>
            <w:proofErr w:type="spellStart"/>
            <w:r w:rsidRPr="00527431">
              <w:rPr>
                <w:b/>
                <w:sz w:val="18"/>
                <w:szCs w:val="18"/>
              </w:rPr>
              <w:t>Scopus</w:t>
            </w:r>
            <w:proofErr w:type="spellEnd"/>
          </w:p>
        </w:tc>
        <w:tc>
          <w:tcPr>
            <w:tcW w:w="694" w:type="dxa"/>
            <w:shd w:val="clear" w:color="auto" w:fill="F7CAAC"/>
          </w:tcPr>
          <w:p w14:paraId="3239AF10" w14:textId="77777777" w:rsidR="00073633" w:rsidRPr="00527431" w:rsidRDefault="00073633" w:rsidP="005C2183">
            <w:pPr>
              <w:jc w:val="both"/>
              <w:rPr>
                <w:sz w:val="18"/>
                <w:szCs w:val="18"/>
              </w:rPr>
            </w:pPr>
            <w:r w:rsidRPr="00527431">
              <w:rPr>
                <w:b/>
                <w:sz w:val="18"/>
                <w:szCs w:val="18"/>
              </w:rPr>
              <w:t>ostatní</w:t>
            </w:r>
          </w:p>
        </w:tc>
      </w:tr>
      <w:tr w:rsidR="00073633" w14:paraId="7BE5592C" w14:textId="77777777" w:rsidTr="00527431">
        <w:trPr>
          <w:cantSplit/>
          <w:trHeight w:val="70"/>
        </w:trPr>
        <w:tc>
          <w:tcPr>
            <w:tcW w:w="3347" w:type="dxa"/>
            <w:gridSpan w:val="3"/>
            <w:shd w:val="clear" w:color="auto" w:fill="F7CAAC"/>
          </w:tcPr>
          <w:p w14:paraId="4628C923" w14:textId="77777777" w:rsidR="00073633" w:rsidRPr="00073633" w:rsidRDefault="00073633" w:rsidP="005C2183">
            <w:pPr>
              <w:jc w:val="both"/>
              <w:rPr>
                <w:sz w:val="20"/>
                <w:szCs w:val="20"/>
              </w:rPr>
            </w:pPr>
            <w:r w:rsidRPr="00073633">
              <w:rPr>
                <w:b/>
                <w:sz w:val="20"/>
                <w:szCs w:val="20"/>
              </w:rPr>
              <w:t>Obor jmenovacího řízení</w:t>
            </w:r>
          </w:p>
        </w:tc>
        <w:tc>
          <w:tcPr>
            <w:tcW w:w="2245" w:type="dxa"/>
            <w:gridSpan w:val="3"/>
            <w:shd w:val="clear" w:color="auto" w:fill="F7CAAC"/>
          </w:tcPr>
          <w:p w14:paraId="25B925CC" w14:textId="77777777" w:rsidR="00073633" w:rsidRPr="00073633" w:rsidRDefault="00073633" w:rsidP="005C2183">
            <w:pPr>
              <w:jc w:val="both"/>
              <w:rPr>
                <w:sz w:val="20"/>
                <w:szCs w:val="20"/>
              </w:rPr>
            </w:pPr>
            <w:r w:rsidRPr="00073633">
              <w:rPr>
                <w:b/>
                <w:sz w:val="20"/>
                <w:szCs w:val="20"/>
              </w:rPr>
              <w:t>Rok udělení hodnosti</w:t>
            </w:r>
          </w:p>
        </w:tc>
        <w:tc>
          <w:tcPr>
            <w:tcW w:w="2238" w:type="dxa"/>
            <w:gridSpan w:val="4"/>
            <w:tcBorders>
              <w:right w:val="single" w:sz="12" w:space="0" w:color="auto"/>
            </w:tcBorders>
            <w:shd w:val="clear" w:color="auto" w:fill="F7CAAC"/>
          </w:tcPr>
          <w:p w14:paraId="4AEBD408" w14:textId="77777777" w:rsidR="00073633" w:rsidRPr="00073633" w:rsidRDefault="00073633" w:rsidP="005C2183">
            <w:pPr>
              <w:jc w:val="both"/>
              <w:rPr>
                <w:sz w:val="20"/>
                <w:szCs w:val="20"/>
              </w:rPr>
            </w:pPr>
            <w:r w:rsidRPr="00073633">
              <w:rPr>
                <w:b/>
                <w:sz w:val="20"/>
                <w:szCs w:val="20"/>
              </w:rPr>
              <w:t>Řízení konáno na VŠ</w:t>
            </w:r>
          </w:p>
        </w:tc>
        <w:tc>
          <w:tcPr>
            <w:tcW w:w="567" w:type="dxa"/>
            <w:gridSpan w:val="2"/>
            <w:vMerge w:val="restart"/>
            <w:tcBorders>
              <w:left w:val="single" w:sz="12" w:space="0" w:color="auto"/>
            </w:tcBorders>
          </w:tcPr>
          <w:p w14:paraId="54321757" w14:textId="77777777" w:rsidR="00073633" w:rsidRPr="00527431" w:rsidRDefault="00073633" w:rsidP="005C2183">
            <w:pPr>
              <w:jc w:val="both"/>
              <w:rPr>
                <w:b/>
                <w:sz w:val="18"/>
                <w:szCs w:val="18"/>
              </w:rPr>
            </w:pPr>
          </w:p>
        </w:tc>
        <w:tc>
          <w:tcPr>
            <w:tcW w:w="768" w:type="dxa"/>
            <w:gridSpan w:val="2"/>
            <w:vMerge w:val="restart"/>
          </w:tcPr>
          <w:p w14:paraId="20B635AE" w14:textId="77777777" w:rsidR="00073633" w:rsidRPr="00527431" w:rsidRDefault="00073633" w:rsidP="005C2183">
            <w:pPr>
              <w:jc w:val="both"/>
              <w:rPr>
                <w:b/>
                <w:sz w:val="18"/>
                <w:szCs w:val="18"/>
              </w:rPr>
            </w:pPr>
          </w:p>
        </w:tc>
        <w:tc>
          <w:tcPr>
            <w:tcW w:w="694" w:type="dxa"/>
            <w:vMerge w:val="restart"/>
          </w:tcPr>
          <w:p w14:paraId="09361C38" w14:textId="77777777" w:rsidR="00073633" w:rsidRPr="00527431" w:rsidRDefault="00073633" w:rsidP="005C2183">
            <w:pPr>
              <w:jc w:val="both"/>
              <w:rPr>
                <w:b/>
                <w:sz w:val="18"/>
                <w:szCs w:val="18"/>
              </w:rPr>
            </w:pPr>
          </w:p>
        </w:tc>
      </w:tr>
      <w:tr w:rsidR="00073633" w14:paraId="278651B3" w14:textId="77777777" w:rsidTr="00527431">
        <w:trPr>
          <w:trHeight w:val="205"/>
        </w:trPr>
        <w:tc>
          <w:tcPr>
            <w:tcW w:w="3347" w:type="dxa"/>
            <w:gridSpan w:val="3"/>
          </w:tcPr>
          <w:p w14:paraId="289ADC1B" w14:textId="77777777" w:rsidR="00073633" w:rsidRPr="00073633" w:rsidRDefault="00073633" w:rsidP="005C2183">
            <w:pPr>
              <w:jc w:val="both"/>
              <w:rPr>
                <w:sz w:val="20"/>
                <w:szCs w:val="20"/>
              </w:rPr>
            </w:pPr>
          </w:p>
        </w:tc>
        <w:tc>
          <w:tcPr>
            <w:tcW w:w="2245" w:type="dxa"/>
            <w:gridSpan w:val="3"/>
          </w:tcPr>
          <w:p w14:paraId="57FAB9AB" w14:textId="77777777" w:rsidR="00073633" w:rsidRPr="00073633" w:rsidRDefault="00073633" w:rsidP="005C2183">
            <w:pPr>
              <w:jc w:val="both"/>
              <w:rPr>
                <w:sz w:val="20"/>
                <w:szCs w:val="20"/>
              </w:rPr>
            </w:pPr>
          </w:p>
        </w:tc>
        <w:tc>
          <w:tcPr>
            <w:tcW w:w="2238" w:type="dxa"/>
            <w:gridSpan w:val="4"/>
            <w:tcBorders>
              <w:right w:val="single" w:sz="12" w:space="0" w:color="auto"/>
            </w:tcBorders>
          </w:tcPr>
          <w:p w14:paraId="48B1C85C" w14:textId="77777777" w:rsidR="00073633" w:rsidRPr="00073633" w:rsidRDefault="00073633" w:rsidP="005C2183">
            <w:pPr>
              <w:jc w:val="both"/>
              <w:rPr>
                <w:sz w:val="20"/>
                <w:szCs w:val="20"/>
              </w:rPr>
            </w:pPr>
          </w:p>
        </w:tc>
        <w:tc>
          <w:tcPr>
            <w:tcW w:w="567" w:type="dxa"/>
            <w:gridSpan w:val="2"/>
            <w:vMerge/>
            <w:tcBorders>
              <w:left w:val="single" w:sz="12" w:space="0" w:color="auto"/>
            </w:tcBorders>
            <w:vAlign w:val="center"/>
          </w:tcPr>
          <w:p w14:paraId="67605932" w14:textId="77777777" w:rsidR="00073633" w:rsidRPr="00073633" w:rsidRDefault="00073633" w:rsidP="005C2183">
            <w:pPr>
              <w:rPr>
                <w:b/>
                <w:sz w:val="20"/>
                <w:szCs w:val="20"/>
              </w:rPr>
            </w:pPr>
          </w:p>
        </w:tc>
        <w:tc>
          <w:tcPr>
            <w:tcW w:w="768" w:type="dxa"/>
            <w:gridSpan w:val="2"/>
            <w:vMerge/>
            <w:vAlign w:val="center"/>
          </w:tcPr>
          <w:p w14:paraId="764AC2F4" w14:textId="77777777" w:rsidR="00073633" w:rsidRPr="00073633" w:rsidRDefault="00073633" w:rsidP="005C2183">
            <w:pPr>
              <w:rPr>
                <w:b/>
                <w:sz w:val="20"/>
                <w:szCs w:val="20"/>
              </w:rPr>
            </w:pPr>
          </w:p>
        </w:tc>
        <w:tc>
          <w:tcPr>
            <w:tcW w:w="694" w:type="dxa"/>
            <w:vMerge/>
            <w:vAlign w:val="center"/>
          </w:tcPr>
          <w:p w14:paraId="2D260B25" w14:textId="77777777" w:rsidR="00073633" w:rsidRPr="00073633" w:rsidRDefault="00073633" w:rsidP="005C2183">
            <w:pPr>
              <w:rPr>
                <w:b/>
                <w:sz w:val="20"/>
                <w:szCs w:val="20"/>
              </w:rPr>
            </w:pPr>
          </w:p>
        </w:tc>
      </w:tr>
      <w:tr w:rsidR="00073633" w14:paraId="7BE3DC84" w14:textId="77777777" w:rsidTr="005C2183">
        <w:tc>
          <w:tcPr>
            <w:tcW w:w="9859" w:type="dxa"/>
            <w:gridSpan w:val="15"/>
            <w:shd w:val="clear" w:color="auto" w:fill="F7CAAC"/>
          </w:tcPr>
          <w:p w14:paraId="66F90FE6" w14:textId="77777777" w:rsidR="00073633" w:rsidRPr="00073633" w:rsidRDefault="00073633" w:rsidP="005C2183">
            <w:pPr>
              <w:jc w:val="both"/>
              <w:rPr>
                <w:b/>
                <w:sz w:val="20"/>
                <w:szCs w:val="20"/>
              </w:rPr>
            </w:pPr>
            <w:r w:rsidRPr="00073633">
              <w:rPr>
                <w:b/>
                <w:sz w:val="20"/>
                <w:szCs w:val="20"/>
              </w:rPr>
              <w:t xml:space="preserve">Přehled o nejvýznamnější publikační a další tvůrčí činnosti nebo další profesní činnosti u odborníků z praxe vztahující se k zabezpečovaným předmětům </w:t>
            </w:r>
          </w:p>
        </w:tc>
      </w:tr>
      <w:tr w:rsidR="00073633" w14:paraId="168082E0" w14:textId="77777777" w:rsidTr="005C2183">
        <w:trPr>
          <w:trHeight w:val="71"/>
        </w:trPr>
        <w:tc>
          <w:tcPr>
            <w:tcW w:w="9859" w:type="dxa"/>
            <w:gridSpan w:val="15"/>
          </w:tcPr>
          <w:p w14:paraId="6F8FBEB8" w14:textId="77777777" w:rsidR="00073633" w:rsidRPr="00073633" w:rsidRDefault="00073633" w:rsidP="005C2183">
            <w:pPr>
              <w:jc w:val="both"/>
              <w:rPr>
                <w:bCs/>
                <w:sz w:val="20"/>
                <w:szCs w:val="20"/>
              </w:rPr>
            </w:pPr>
            <w:r w:rsidRPr="00073633">
              <w:rPr>
                <w:bCs/>
                <w:sz w:val="20"/>
                <w:szCs w:val="20"/>
              </w:rPr>
              <w:t xml:space="preserve">2020: Omega </w:t>
            </w:r>
            <w:proofErr w:type="spellStart"/>
            <w:r w:rsidRPr="00073633">
              <w:rPr>
                <w:bCs/>
                <w:sz w:val="20"/>
                <w:szCs w:val="20"/>
              </w:rPr>
              <w:t>Indexer</w:t>
            </w:r>
            <w:proofErr w:type="spellEnd"/>
            <w:r w:rsidRPr="00073633">
              <w:rPr>
                <w:bCs/>
                <w:sz w:val="20"/>
                <w:szCs w:val="20"/>
              </w:rPr>
              <w:t>, autorský krátkometrážní film</w:t>
            </w:r>
          </w:p>
          <w:p w14:paraId="789481F7" w14:textId="77777777" w:rsidR="00073633" w:rsidRPr="00073633" w:rsidRDefault="00073633" w:rsidP="005C2183">
            <w:pPr>
              <w:jc w:val="both"/>
              <w:rPr>
                <w:bCs/>
                <w:sz w:val="20"/>
                <w:szCs w:val="20"/>
              </w:rPr>
            </w:pPr>
            <w:r w:rsidRPr="00073633">
              <w:rPr>
                <w:bCs/>
                <w:sz w:val="20"/>
                <w:szCs w:val="20"/>
              </w:rPr>
              <w:t xml:space="preserve">2020: </w:t>
            </w:r>
            <w:proofErr w:type="spellStart"/>
            <w:r w:rsidRPr="00073633">
              <w:rPr>
                <w:bCs/>
                <w:sz w:val="20"/>
                <w:szCs w:val="20"/>
              </w:rPr>
              <w:t>Withdrawal</w:t>
            </w:r>
            <w:proofErr w:type="spellEnd"/>
            <w:r w:rsidRPr="00073633">
              <w:rPr>
                <w:bCs/>
                <w:sz w:val="20"/>
                <w:szCs w:val="20"/>
              </w:rPr>
              <w:t>, autorský krátkometrážní film</w:t>
            </w:r>
          </w:p>
          <w:p w14:paraId="76BE0CEA" w14:textId="77777777" w:rsidR="00073633" w:rsidRPr="00073633" w:rsidRDefault="00073633" w:rsidP="005C2183">
            <w:pPr>
              <w:jc w:val="both"/>
              <w:rPr>
                <w:bCs/>
                <w:sz w:val="20"/>
                <w:szCs w:val="20"/>
              </w:rPr>
            </w:pPr>
            <w:r w:rsidRPr="00073633">
              <w:rPr>
                <w:bCs/>
                <w:sz w:val="20"/>
                <w:szCs w:val="20"/>
              </w:rPr>
              <w:t xml:space="preserve">2019: </w:t>
            </w:r>
            <w:proofErr w:type="spellStart"/>
            <w:r w:rsidRPr="00073633">
              <w:rPr>
                <w:bCs/>
                <w:sz w:val="20"/>
                <w:szCs w:val="20"/>
              </w:rPr>
              <w:t>Three</w:t>
            </w:r>
            <w:proofErr w:type="spellEnd"/>
            <w:r w:rsidRPr="00073633">
              <w:rPr>
                <w:bCs/>
                <w:sz w:val="20"/>
                <w:szCs w:val="20"/>
              </w:rPr>
              <w:t xml:space="preserve"> </w:t>
            </w:r>
            <w:proofErr w:type="spellStart"/>
            <w:r w:rsidRPr="00073633">
              <w:rPr>
                <w:bCs/>
                <w:sz w:val="20"/>
                <w:szCs w:val="20"/>
              </w:rPr>
              <w:t>Messages</w:t>
            </w:r>
            <w:proofErr w:type="spellEnd"/>
            <w:r w:rsidRPr="00073633">
              <w:rPr>
                <w:bCs/>
                <w:sz w:val="20"/>
                <w:szCs w:val="20"/>
              </w:rPr>
              <w:t xml:space="preserve"> </w:t>
            </w:r>
            <w:proofErr w:type="spellStart"/>
            <w:r w:rsidRPr="00073633">
              <w:rPr>
                <w:bCs/>
                <w:sz w:val="20"/>
                <w:szCs w:val="20"/>
              </w:rPr>
              <w:t>from</w:t>
            </w:r>
            <w:proofErr w:type="spellEnd"/>
            <w:r w:rsidRPr="00073633">
              <w:rPr>
                <w:bCs/>
                <w:sz w:val="20"/>
                <w:szCs w:val="20"/>
              </w:rPr>
              <w:t xml:space="preserve"> </w:t>
            </w:r>
            <w:proofErr w:type="spellStart"/>
            <w:r w:rsidRPr="00073633">
              <w:rPr>
                <w:bCs/>
                <w:sz w:val="20"/>
                <w:szCs w:val="20"/>
              </w:rPr>
              <w:t>the</w:t>
            </w:r>
            <w:proofErr w:type="spellEnd"/>
            <w:r w:rsidRPr="00073633">
              <w:rPr>
                <w:bCs/>
                <w:sz w:val="20"/>
                <w:szCs w:val="20"/>
              </w:rPr>
              <w:t xml:space="preserve"> Mind </w:t>
            </w:r>
            <w:proofErr w:type="spellStart"/>
            <w:r w:rsidRPr="00073633">
              <w:rPr>
                <w:bCs/>
                <w:sz w:val="20"/>
                <w:szCs w:val="20"/>
              </w:rPr>
              <w:t>of</w:t>
            </w:r>
            <w:proofErr w:type="spellEnd"/>
            <w:r w:rsidRPr="00073633">
              <w:rPr>
                <w:bCs/>
                <w:sz w:val="20"/>
                <w:szCs w:val="20"/>
              </w:rPr>
              <w:t xml:space="preserve"> a </w:t>
            </w:r>
            <w:proofErr w:type="spellStart"/>
            <w:r w:rsidRPr="00073633">
              <w:rPr>
                <w:bCs/>
                <w:sz w:val="20"/>
                <w:szCs w:val="20"/>
              </w:rPr>
              <w:t>Believer</w:t>
            </w:r>
            <w:proofErr w:type="spellEnd"/>
            <w:r w:rsidRPr="00073633">
              <w:rPr>
                <w:bCs/>
                <w:sz w:val="20"/>
                <w:szCs w:val="20"/>
              </w:rPr>
              <w:t xml:space="preserve"> </w:t>
            </w:r>
            <w:proofErr w:type="spellStart"/>
            <w:r w:rsidRPr="00073633">
              <w:rPr>
                <w:bCs/>
                <w:sz w:val="20"/>
                <w:szCs w:val="20"/>
              </w:rPr>
              <w:t>of</w:t>
            </w:r>
            <w:proofErr w:type="spellEnd"/>
            <w:r w:rsidRPr="00073633">
              <w:rPr>
                <w:bCs/>
                <w:sz w:val="20"/>
                <w:szCs w:val="20"/>
              </w:rPr>
              <w:t xml:space="preserve"> </w:t>
            </w:r>
            <w:proofErr w:type="spellStart"/>
            <w:r w:rsidRPr="00073633">
              <w:rPr>
                <w:bCs/>
                <w:sz w:val="20"/>
                <w:szCs w:val="20"/>
              </w:rPr>
              <w:t>Nothing</w:t>
            </w:r>
            <w:proofErr w:type="spellEnd"/>
            <w:r w:rsidRPr="00073633">
              <w:rPr>
                <w:bCs/>
                <w:sz w:val="20"/>
                <w:szCs w:val="20"/>
              </w:rPr>
              <w:t>, autorský krátkometrážní film, animace a režie</w:t>
            </w:r>
          </w:p>
          <w:p w14:paraId="74026437" w14:textId="77777777" w:rsidR="00073633" w:rsidRPr="00073633" w:rsidRDefault="00073633" w:rsidP="005C2183">
            <w:pPr>
              <w:jc w:val="both"/>
              <w:rPr>
                <w:bCs/>
                <w:sz w:val="20"/>
                <w:szCs w:val="20"/>
              </w:rPr>
            </w:pPr>
            <w:r w:rsidRPr="00073633">
              <w:rPr>
                <w:bCs/>
                <w:sz w:val="20"/>
                <w:szCs w:val="20"/>
              </w:rPr>
              <w:t xml:space="preserve">2019: </w:t>
            </w:r>
            <w:proofErr w:type="spellStart"/>
            <w:r w:rsidRPr="00073633">
              <w:rPr>
                <w:bCs/>
                <w:sz w:val="20"/>
                <w:szCs w:val="20"/>
              </w:rPr>
              <w:t>Shredder</w:t>
            </w:r>
            <w:proofErr w:type="spellEnd"/>
            <w:r w:rsidRPr="00073633">
              <w:rPr>
                <w:bCs/>
                <w:sz w:val="20"/>
                <w:szCs w:val="20"/>
              </w:rPr>
              <w:t>, autorský videoklip, animace a režie</w:t>
            </w:r>
          </w:p>
          <w:p w14:paraId="782DF798" w14:textId="188B133D" w:rsidR="00073633" w:rsidRPr="00073633" w:rsidRDefault="00073633" w:rsidP="00E82C0D">
            <w:pPr>
              <w:jc w:val="both"/>
              <w:rPr>
                <w:bCs/>
                <w:sz w:val="20"/>
                <w:szCs w:val="20"/>
              </w:rPr>
            </w:pPr>
            <w:r w:rsidRPr="00073633">
              <w:rPr>
                <w:bCs/>
                <w:sz w:val="20"/>
                <w:szCs w:val="20"/>
              </w:rPr>
              <w:t xml:space="preserve">2019: Fany byla při tom (Německo, ČR), </w:t>
            </w:r>
            <w:proofErr w:type="spellStart"/>
            <w:r w:rsidRPr="00073633">
              <w:rPr>
                <w:bCs/>
                <w:sz w:val="20"/>
                <w:szCs w:val="20"/>
              </w:rPr>
              <w:t>key</w:t>
            </w:r>
            <w:proofErr w:type="spellEnd"/>
            <w:r w:rsidRPr="00073633">
              <w:rPr>
                <w:bCs/>
                <w:sz w:val="20"/>
                <w:szCs w:val="20"/>
              </w:rPr>
              <w:t>-animátor, celovečerní animovaný film</w:t>
            </w:r>
          </w:p>
        </w:tc>
      </w:tr>
      <w:tr w:rsidR="00073633" w14:paraId="61420AE2" w14:textId="77777777" w:rsidTr="005C2183">
        <w:trPr>
          <w:trHeight w:val="218"/>
        </w:trPr>
        <w:tc>
          <w:tcPr>
            <w:tcW w:w="9859" w:type="dxa"/>
            <w:gridSpan w:val="15"/>
            <w:shd w:val="clear" w:color="auto" w:fill="F7CAAC"/>
          </w:tcPr>
          <w:p w14:paraId="5B297A34" w14:textId="77777777" w:rsidR="00073633" w:rsidRPr="00073633" w:rsidRDefault="00073633" w:rsidP="005C2183">
            <w:pPr>
              <w:rPr>
                <w:b/>
                <w:sz w:val="20"/>
                <w:szCs w:val="20"/>
              </w:rPr>
            </w:pPr>
            <w:r w:rsidRPr="00073633">
              <w:rPr>
                <w:b/>
                <w:sz w:val="20"/>
                <w:szCs w:val="20"/>
              </w:rPr>
              <w:t>Působení v zahraničí</w:t>
            </w:r>
          </w:p>
        </w:tc>
      </w:tr>
      <w:tr w:rsidR="00073633" w14:paraId="0249994A" w14:textId="77777777" w:rsidTr="00C122EB">
        <w:trPr>
          <w:trHeight w:val="264"/>
        </w:trPr>
        <w:tc>
          <w:tcPr>
            <w:tcW w:w="9859" w:type="dxa"/>
            <w:gridSpan w:val="15"/>
          </w:tcPr>
          <w:p w14:paraId="3DA872D1" w14:textId="77777777" w:rsidR="00073633" w:rsidRPr="00073633" w:rsidRDefault="00073633" w:rsidP="005C2183">
            <w:pPr>
              <w:rPr>
                <w:b/>
                <w:color w:val="FF0000"/>
                <w:sz w:val="20"/>
                <w:szCs w:val="20"/>
              </w:rPr>
            </w:pPr>
            <w:r w:rsidRPr="00073633">
              <w:rPr>
                <w:rFonts w:eastAsia="Calibri"/>
                <w:sz w:val="20"/>
                <w:szCs w:val="20"/>
              </w:rPr>
              <w:t xml:space="preserve">2014: </w:t>
            </w:r>
            <w:proofErr w:type="spellStart"/>
            <w:r w:rsidRPr="00073633">
              <w:rPr>
                <w:rFonts w:eastAsia="Calibri"/>
                <w:sz w:val="20"/>
                <w:szCs w:val="20"/>
              </w:rPr>
              <w:t>Bezalel</w:t>
            </w:r>
            <w:proofErr w:type="spellEnd"/>
            <w:r w:rsidRPr="00073633">
              <w:rPr>
                <w:rFonts w:eastAsia="Calibri"/>
                <w:sz w:val="20"/>
                <w:szCs w:val="20"/>
              </w:rPr>
              <w:t xml:space="preserve"> </w:t>
            </w:r>
            <w:proofErr w:type="spellStart"/>
            <w:r w:rsidRPr="00073633">
              <w:rPr>
                <w:rFonts w:eastAsia="Calibri"/>
                <w:sz w:val="20"/>
                <w:szCs w:val="20"/>
              </w:rPr>
              <w:t>Academy</w:t>
            </w:r>
            <w:proofErr w:type="spellEnd"/>
            <w:r w:rsidRPr="00073633">
              <w:rPr>
                <w:rFonts w:eastAsia="Calibri"/>
                <w:sz w:val="20"/>
                <w:szCs w:val="20"/>
              </w:rPr>
              <w:t xml:space="preserve"> </w:t>
            </w:r>
            <w:proofErr w:type="spellStart"/>
            <w:r w:rsidRPr="00073633">
              <w:rPr>
                <w:rFonts w:eastAsia="Calibri"/>
                <w:sz w:val="20"/>
                <w:szCs w:val="20"/>
              </w:rPr>
              <w:t>of</w:t>
            </w:r>
            <w:proofErr w:type="spellEnd"/>
            <w:r w:rsidRPr="00073633">
              <w:rPr>
                <w:rFonts w:eastAsia="Calibri"/>
                <w:sz w:val="20"/>
                <w:szCs w:val="20"/>
              </w:rPr>
              <w:t xml:space="preserve"> </w:t>
            </w:r>
            <w:proofErr w:type="spellStart"/>
            <w:r w:rsidRPr="00073633">
              <w:rPr>
                <w:rFonts w:eastAsia="Calibri"/>
                <w:sz w:val="20"/>
                <w:szCs w:val="20"/>
              </w:rPr>
              <w:t>Arts</w:t>
            </w:r>
            <w:proofErr w:type="spellEnd"/>
            <w:r w:rsidRPr="00073633">
              <w:rPr>
                <w:rFonts w:eastAsia="Calibri"/>
                <w:sz w:val="20"/>
                <w:szCs w:val="20"/>
              </w:rPr>
              <w:t xml:space="preserve"> and Design, </w:t>
            </w:r>
            <w:proofErr w:type="spellStart"/>
            <w:r w:rsidRPr="00073633">
              <w:rPr>
                <w:rFonts w:eastAsia="Calibri"/>
                <w:sz w:val="20"/>
                <w:szCs w:val="20"/>
              </w:rPr>
              <w:t>Screen</w:t>
            </w:r>
            <w:proofErr w:type="spellEnd"/>
            <w:r w:rsidRPr="00073633">
              <w:rPr>
                <w:rFonts w:eastAsia="Calibri"/>
                <w:sz w:val="20"/>
                <w:szCs w:val="20"/>
              </w:rPr>
              <w:t xml:space="preserve"> </w:t>
            </w:r>
            <w:proofErr w:type="spellStart"/>
            <w:r w:rsidRPr="00073633">
              <w:rPr>
                <w:rFonts w:eastAsia="Calibri"/>
                <w:sz w:val="20"/>
                <w:szCs w:val="20"/>
              </w:rPr>
              <w:t>Based</w:t>
            </w:r>
            <w:proofErr w:type="spellEnd"/>
            <w:r w:rsidRPr="00073633">
              <w:rPr>
                <w:rFonts w:eastAsia="Calibri"/>
                <w:sz w:val="20"/>
                <w:szCs w:val="20"/>
              </w:rPr>
              <w:t xml:space="preserve"> </w:t>
            </w:r>
            <w:proofErr w:type="spellStart"/>
            <w:r w:rsidRPr="00073633">
              <w:rPr>
                <w:rFonts w:eastAsia="Calibri"/>
                <w:sz w:val="20"/>
                <w:szCs w:val="20"/>
              </w:rPr>
              <w:t>Arts</w:t>
            </w:r>
            <w:proofErr w:type="spellEnd"/>
            <w:r w:rsidRPr="00073633">
              <w:rPr>
                <w:rFonts w:eastAsia="Calibri"/>
                <w:sz w:val="20"/>
                <w:szCs w:val="20"/>
              </w:rPr>
              <w:t xml:space="preserve">, </w:t>
            </w:r>
            <w:proofErr w:type="spellStart"/>
            <w:r w:rsidRPr="00073633">
              <w:rPr>
                <w:rFonts w:eastAsia="Calibri"/>
                <w:sz w:val="20"/>
                <w:szCs w:val="20"/>
              </w:rPr>
              <w:t>Animation</w:t>
            </w:r>
            <w:proofErr w:type="spellEnd"/>
            <w:r w:rsidRPr="00073633">
              <w:rPr>
                <w:rFonts w:eastAsia="Calibri"/>
                <w:sz w:val="20"/>
                <w:szCs w:val="20"/>
              </w:rPr>
              <w:t>, Izrael (6 měsíců)</w:t>
            </w:r>
          </w:p>
        </w:tc>
      </w:tr>
      <w:tr w:rsidR="00073633" w14:paraId="1DE6D07F" w14:textId="77777777" w:rsidTr="00C122EB">
        <w:trPr>
          <w:cantSplit/>
          <w:trHeight w:val="470"/>
        </w:trPr>
        <w:tc>
          <w:tcPr>
            <w:tcW w:w="2518" w:type="dxa"/>
            <w:shd w:val="clear" w:color="auto" w:fill="F7CAAC"/>
          </w:tcPr>
          <w:p w14:paraId="5C8A6BCC" w14:textId="77777777" w:rsidR="00073633" w:rsidRPr="00073633" w:rsidRDefault="00073633" w:rsidP="005C2183">
            <w:pPr>
              <w:jc w:val="both"/>
              <w:rPr>
                <w:b/>
                <w:sz w:val="20"/>
                <w:szCs w:val="20"/>
              </w:rPr>
            </w:pPr>
            <w:r w:rsidRPr="00073633">
              <w:rPr>
                <w:b/>
                <w:sz w:val="20"/>
                <w:szCs w:val="20"/>
              </w:rPr>
              <w:t xml:space="preserve">Podpis </w:t>
            </w:r>
          </w:p>
        </w:tc>
        <w:tc>
          <w:tcPr>
            <w:tcW w:w="4461" w:type="dxa"/>
            <w:gridSpan w:val="8"/>
          </w:tcPr>
          <w:p w14:paraId="455648A1" w14:textId="4057EB03" w:rsidR="00073633" w:rsidRPr="00073633" w:rsidRDefault="00A93904" w:rsidP="005C2183">
            <w:pPr>
              <w:jc w:val="both"/>
              <w:rPr>
                <w:sz w:val="20"/>
                <w:szCs w:val="20"/>
              </w:rPr>
            </w:pPr>
            <w:r>
              <w:rPr>
                <w:sz w:val="20"/>
                <w:szCs w:val="20"/>
              </w:rPr>
              <w:t xml:space="preserve">Eliška Oz v. r. </w:t>
            </w:r>
          </w:p>
        </w:tc>
        <w:tc>
          <w:tcPr>
            <w:tcW w:w="851" w:type="dxa"/>
            <w:shd w:val="clear" w:color="auto" w:fill="F7CAAC"/>
          </w:tcPr>
          <w:p w14:paraId="1A2D18F7" w14:textId="77777777" w:rsidR="00073633" w:rsidRPr="00073633" w:rsidRDefault="00073633" w:rsidP="005C2183">
            <w:pPr>
              <w:jc w:val="both"/>
              <w:rPr>
                <w:sz w:val="20"/>
                <w:szCs w:val="20"/>
              </w:rPr>
            </w:pPr>
            <w:r w:rsidRPr="00073633">
              <w:rPr>
                <w:b/>
                <w:sz w:val="20"/>
                <w:szCs w:val="20"/>
              </w:rPr>
              <w:t>datum</w:t>
            </w:r>
          </w:p>
        </w:tc>
        <w:tc>
          <w:tcPr>
            <w:tcW w:w="2029" w:type="dxa"/>
            <w:gridSpan w:val="5"/>
          </w:tcPr>
          <w:p w14:paraId="4F23725A" w14:textId="70CF22ED" w:rsidR="00073633" w:rsidRPr="00073633" w:rsidRDefault="00BE238E" w:rsidP="005C2183">
            <w:pPr>
              <w:jc w:val="both"/>
              <w:rPr>
                <w:sz w:val="20"/>
                <w:szCs w:val="20"/>
              </w:rPr>
            </w:pPr>
            <w:r>
              <w:rPr>
                <w:sz w:val="20"/>
                <w:szCs w:val="20"/>
              </w:rPr>
              <w:t>14. 12. 2022</w:t>
            </w:r>
          </w:p>
        </w:tc>
      </w:tr>
    </w:tbl>
    <w:p w14:paraId="26CD79E9" w14:textId="311ED1C2" w:rsidR="00073633" w:rsidRDefault="00073633"/>
    <w:p w14:paraId="0661BA00" w14:textId="77777777" w:rsidR="00073633" w:rsidRDefault="000736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19"/>
        <w:gridCol w:w="851"/>
        <w:gridCol w:w="57"/>
        <w:gridCol w:w="510"/>
        <w:gridCol w:w="768"/>
        <w:gridCol w:w="694"/>
      </w:tblGrid>
      <w:tr w:rsidR="009A2529" w14:paraId="65BFC075" w14:textId="77777777" w:rsidTr="005C2183">
        <w:tc>
          <w:tcPr>
            <w:tcW w:w="9859" w:type="dxa"/>
            <w:gridSpan w:val="14"/>
            <w:tcBorders>
              <w:bottom w:val="double" w:sz="4" w:space="0" w:color="auto"/>
            </w:tcBorders>
            <w:shd w:val="clear" w:color="auto" w:fill="BDD6EE"/>
          </w:tcPr>
          <w:p w14:paraId="07731A2C" w14:textId="77777777" w:rsidR="009A2529" w:rsidRDefault="009A2529" w:rsidP="005C2183">
            <w:pPr>
              <w:jc w:val="both"/>
              <w:rPr>
                <w:b/>
                <w:sz w:val="28"/>
              </w:rPr>
            </w:pPr>
            <w:r>
              <w:rPr>
                <w:b/>
                <w:sz w:val="28"/>
              </w:rPr>
              <w:lastRenderedPageBreak/>
              <w:t>C-I – Personální zabezpečení</w:t>
            </w:r>
          </w:p>
        </w:tc>
      </w:tr>
      <w:tr w:rsidR="009A2529" w14:paraId="531EA704" w14:textId="77777777" w:rsidTr="005C2183">
        <w:tc>
          <w:tcPr>
            <w:tcW w:w="2518" w:type="dxa"/>
            <w:tcBorders>
              <w:top w:val="double" w:sz="4" w:space="0" w:color="auto"/>
            </w:tcBorders>
            <w:shd w:val="clear" w:color="auto" w:fill="F7CAAC"/>
          </w:tcPr>
          <w:p w14:paraId="0847245F" w14:textId="77777777" w:rsidR="009A2529" w:rsidRPr="009A2529" w:rsidRDefault="009A2529" w:rsidP="005C2183">
            <w:pPr>
              <w:jc w:val="both"/>
              <w:rPr>
                <w:b/>
                <w:sz w:val="20"/>
                <w:szCs w:val="20"/>
              </w:rPr>
            </w:pPr>
            <w:r w:rsidRPr="009A2529">
              <w:rPr>
                <w:b/>
                <w:sz w:val="20"/>
                <w:szCs w:val="20"/>
              </w:rPr>
              <w:t>Vysoká škola</w:t>
            </w:r>
          </w:p>
        </w:tc>
        <w:tc>
          <w:tcPr>
            <w:tcW w:w="7341" w:type="dxa"/>
            <w:gridSpan w:val="13"/>
          </w:tcPr>
          <w:p w14:paraId="2C4AF826" w14:textId="77777777" w:rsidR="009A2529" w:rsidRPr="009A2529" w:rsidRDefault="009A2529" w:rsidP="005C2183">
            <w:pPr>
              <w:jc w:val="both"/>
              <w:rPr>
                <w:sz w:val="20"/>
                <w:szCs w:val="20"/>
              </w:rPr>
            </w:pPr>
            <w:r w:rsidRPr="009A2529">
              <w:rPr>
                <w:sz w:val="20"/>
                <w:szCs w:val="20"/>
              </w:rPr>
              <w:t>Univerzita Tomáše Bati ve Zlíně</w:t>
            </w:r>
          </w:p>
        </w:tc>
      </w:tr>
      <w:tr w:rsidR="009A2529" w14:paraId="17086EF3" w14:textId="77777777" w:rsidTr="005C2183">
        <w:tc>
          <w:tcPr>
            <w:tcW w:w="2518" w:type="dxa"/>
            <w:shd w:val="clear" w:color="auto" w:fill="F7CAAC"/>
          </w:tcPr>
          <w:p w14:paraId="59FA1CCB" w14:textId="77777777" w:rsidR="009A2529" w:rsidRPr="009A2529" w:rsidRDefault="009A2529" w:rsidP="005C2183">
            <w:pPr>
              <w:jc w:val="both"/>
              <w:rPr>
                <w:b/>
                <w:sz w:val="20"/>
                <w:szCs w:val="20"/>
              </w:rPr>
            </w:pPr>
            <w:r w:rsidRPr="009A2529">
              <w:rPr>
                <w:b/>
                <w:sz w:val="20"/>
                <w:szCs w:val="20"/>
              </w:rPr>
              <w:t>Součást vysoké školy</w:t>
            </w:r>
          </w:p>
        </w:tc>
        <w:tc>
          <w:tcPr>
            <w:tcW w:w="7341" w:type="dxa"/>
            <w:gridSpan w:val="13"/>
          </w:tcPr>
          <w:p w14:paraId="6B2F7781" w14:textId="77777777" w:rsidR="009A2529" w:rsidRPr="009A2529" w:rsidRDefault="009A2529" w:rsidP="005C2183">
            <w:pPr>
              <w:jc w:val="both"/>
              <w:rPr>
                <w:sz w:val="20"/>
                <w:szCs w:val="20"/>
              </w:rPr>
            </w:pPr>
            <w:r w:rsidRPr="009A2529">
              <w:rPr>
                <w:sz w:val="20"/>
                <w:szCs w:val="20"/>
              </w:rPr>
              <w:t>Fakulta multimediálních komunikací</w:t>
            </w:r>
          </w:p>
        </w:tc>
      </w:tr>
      <w:tr w:rsidR="009A2529" w14:paraId="406C4433" w14:textId="77777777" w:rsidTr="005C2183">
        <w:tc>
          <w:tcPr>
            <w:tcW w:w="2518" w:type="dxa"/>
            <w:shd w:val="clear" w:color="auto" w:fill="F7CAAC"/>
          </w:tcPr>
          <w:p w14:paraId="39952716" w14:textId="77777777" w:rsidR="009A2529" w:rsidRPr="009A2529" w:rsidRDefault="009A2529" w:rsidP="005C2183">
            <w:pPr>
              <w:jc w:val="both"/>
              <w:rPr>
                <w:b/>
                <w:sz w:val="20"/>
                <w:szCs w:val="20"/>
              </w:rPr>
            </w:pPr>
            <w:r w:rsidRPr="009A2529">
              <w:rPr>
                <w:b/>
                <w:sz w:val="20"/>
                <w:szCs w:val="20"/>
              </w:rPr>
              <w:t>Název studijního programu</w:t>
            </w:r>
          </w:p>
        </w:tc>
        <w:tc>
          <w:tcPr>
            <w:tcW w:w="7341" w:type="dxa"/>
            <w:gridSpan w:val="13"/>
          </w:tcPr>
          <w:p w14:paraId="2A09436C" w14:textId="77777777" w:rsidR="009A2529" w:rsidRPr="009A2529" w:rsidRDefault="009A2529" w:rsidP="005C2183">
            <w:pPr>
              <w:jc w:val="both"/>
              <w:rPr>
                <w:sz w:val="20"/>
                <w:szCs w:val="20"/>
              </w:rPr>
            </w:pPr>
            <w:r w:rsidRPr="009A2529">
              <w:rPr>
                <w:sz w:val="20"/>
                <w:szCs w:val="20"/>
              </w:rPr>
              <w:t>Animovaná tvorba</w:t>
            </w:r>
          </w:p>
        </w:tc>
      </w:tr>
      <w:tr w:rsidR="009A2529" w14:paraId="038FA167" w14:textId="77777777" w:rsidTr="008D355A">
        <w:tc>
          <w:tcPr>
            <w:tcW w:w="2518" w:type="dxa"/>
            <w:shd w:val="clear" w:color="auto" w:fill="F7CAAC"/>
          </w:tcPr>
          <w:p w14:paraId="14813AB0" w14:textId="77777777" w:rsidR="009A2529" w:rsidRPr="009A2529" w:rsidRDefault="009A2529" w:rsidP="005C2183">
            <w:pPr>
              <w:jc w:val="both"/>
              <w:rPr>
                <w:b/>
                <w:sz w:val="20"/>
                <w:szCs w:val="20"/>
              </w:rPr>
            </w:pPr>
            <w:r w:rsidRPr="009A2529">
              <w:rPr>
                <w:b/>
                <w:sz w:val="20"/>
                <w:szCs w:val="20"/>
              </w:rPr>
              <w:t>Jméno a příjmení</w:t>
            </w:r>
          </w:p>
        </w:tc>
        <w:tc>
          <w:tcPr>
            <w:tcW w:w="4461" w:type="dxa"/>
            <w:gridSpan w:val="8"/>
          </w:tcPr>
          <w:p w14:paraId="3CB52377" w14:textId="77777777" w:rsidR="009A2529" w:rsidRPr="009A2529" w:rsidRDefault="009A2529" w:rsidP="005C2183">
            <w:pPr>
              <w:jc w:val="both"/>
              <w:rPr>
                <w:sz w:val="20"/>
                <w:szCs w:val="20"/>
              </w:rPr>
            </w:pPr>
            <w:r w:rsidRPr="009A2529">
              <w:rPr>
                <w:sz w:val="20"/>
                <w:szCs w:val="20"/>
              </w:rPr>
              <w:t>Vít Přibyla</w:t>
            </w:r>
          </w:p>
        </w:tc>
        <w:tc>
          <w:tcPr>
            <w:tcW w:w="851" w:type="dxa"/>
            <w:shd w:val="clear" w:color="auto" w:fill="F7CAAC"/>
          </w:tcPr>
          <w:p w14:paraId="0C1E688C" w14:textId="77777777" w:rsidR="009A2529" w:rsidRPr="009A2529" w:rsidRDefault="009A2529" w:rsidP="005C2183">
            <w:pPr>
              <w:jc w:val="both"/>
              <w:rPr>
                <w:b/>
                <w:sz w:val="20"/>
                <w:szCs w:val="20"/>
              </w:rPr>
            </w:pPr>
            <w:r w:rsidRPr="009A2529">
              <w:rPr>
                <w:b/>
                <w:sz w:val="20"/>
                <w:szCs w:val="20"/>
              </w:rPr>
              <w:t>Tituly</w:t>
            </w:r>
          </w:p>
        </w:tc>
        <w:tc>
          <w:tcPr>
            <w:tcW w:w="2029" w:type="dxa"/>
            <w:gridSpan w:val="4"/>
          </w:tcPr>
          <w:p w14:paraId="059D6DF2" w14:textId="77777777" w:rsidR="009A2529" w:rsidRPr="009A2529" w:rsidRDefault="009A2529" w:rsidP="005C2183">
            <w:pPr>
              <w:jc w:val="both"/>
              <w:rPr>
                <w:sz w:val="20"/>
                <w:szCs w:val="20"/>
              </w:rPr>
            </w:pPr>
            <w:r w:rsidRPr="009A2529">
              <w:rPr>
                <w:sz w:val="20"/>
                <w:szCs w:val="20"/>
              </w:rPr>
              <w:t>MgA.</w:t>
            </w:r>
          </w:p>
        </w:tc>
      </w:tr>
      <w:tr w:rsidR="009A2529" w14:paraId="14342876" w14:textId="77777777" w:rsidTr="008D355A">
        <w:tc>
          <w:tcPr>
            <w:tcW w:w="2518" w:type="dxa"/>
            <w:shd w:val="clear" w:color="auto" w:fill="F7CAAC"/>
          </w:tcPr>
          <w:p w14:paraId="382FA0A5" w14:textId="77777777" w:rsidR="009A2529" w:rsidRPr="009A2529" w:rsidRDefault="009A2529" w:rsidP="005C2183">
            <w:pPr>
              <w:jc w:val="both"/>
              <w:rPr>
                <w:b/>
                <w:sz w:val="20"/>
                <w:szCs w:val="20"/>
              </w:rPr>
            </w:pPr>
            <w:r w:rsidRPr="009A2529">
              <w:rPr>
                <w:b/>
                <w:sz w:val="20"/>
                <w:szCs w:val="20"/>
              </w:rPr>
              <w:t>Rok narození</w:t>
            </w:r>
          </w:p>
        </w:tc>
        <w:tc>
          <w:tcPr>
            <w:tcW w:w="829" w:type="dxa"/>
            <w:gridSpan w:val="2"/>
          </w:tcPr>
          <w:p w14:paraId="1632A493" w14:textId="77777777" w:rsidR="009A2529" w:rsidRPr="009A2529" w:rsidRDefault="009A2529" w:rsidP="005C2183">
            <w:pPr>
              <w:jc w:val="both"/>
              <w:rPr>
                <w:sz w:val="20"/>
                <w:szCs w:val="20"/>
              </w:rPr>
            </w:pPr>
            <w:r w:rsidRPr="009A2529">
              <w:rPr>
                <w:sz w:val="20"/>
                <w:szCs w:val="20"/>
              </w:rPr>
              <w:t>1992</w:t>
            </w:r>
          </w:p>
        </w:tc>
        <w:tc>
          <w:tcPr>
            <w:tcW w:w="1721" w:type="dxa"/>
            <w:shd w:val="clear" w:color="auto" w:fill="F7CAAC"/>
          </w:tcPr>
          <w:p w14:paraId="2FE04B95" w14:textId="77777777" w:rsidR="009A2529" w:rsidRPr="009A2529" w:rsidRDefault="009A2529" w:rsidP="005C2183">
            <w:pPr>
              <w:jc w:val="both"/>
              <w:rPr>
                <w:b/>
                <w:sz w:val="20"/>
                <w:szCs w:val="20"/>
              </w:rPr>
            </w:pPr>
            <w:r w:rsidRPr="009A2529">
              <w:rPr>
                <w:b/>
                <w:sz w:val="20"/>
                <w:szCs w:val="20"/>
              </w:rPr>
              <w:t>typ vztahu k VŠ</w:t>
            </w:r>
          </w:p>
        </w:tc>
        <w:tc>
          <w:tcPr>
            <w:tcW w:w="992" w:type="dxa"/>
            <w:gridSpan w:val="4"/>
          </w:tcPr>
          <w:p w14:paraId="4AC0651A" w14:textId="77777777" w:rsidR="009A2529" w:rsidRPr="009A2529" w:rsidRDefault="009A2529" w:rsidP="005C2183">
            <w:pPr>
              <w:jc w:val="both"/>
              <w:rPr>
                <w:sz w:val="20"/>
                <w:szCs w:val="20"/>
              </w:rPr>
            </w:pPr>
            <w:r w:rsidRPr="009A2529">
              <w:rPr>
                <w:sz w:val="20"/>
                <w:szCs w:val="20"/>
              </w:rPr>
              <w:t>DPP</w:t>
            </w:r>
          </w:p>
          <w:p w14:paraId="51F36558" w14:textId="77777777" w:rsidR="009A2529" w:rsidRPr="009A2529" w:rsidRDefault="009A2529" w:rsidP="005C2183">
            <w:pPr>
              <w:jc w:val="both"/>
              <w:rPr>
                <w:sz w:val="20"/>
                <w:szCs w:val="20"/>
              </w:rPr>
            </w:pPr>
          </w:p>
        </w:tc>
        <w:tc>
          <w:tcPr>
            <w:tcW w:w="919" w:type="dxa"/>
            <w:shd w:val="clear" w:color="auto" w:fill="F7CAAC"/>
          </w:tcPr>
          <w:p w14:paraId="0183C514" w14:textId="77777777" w:rsidR="009A2529" w:rsidRPr="009A2529" w:rsidRDefault="009A2529" w:rsidP="005C2183">
            <w:pPr>
              <w:jc w:val="both"/>
              <w:rPr>
                <w:b/>
                <w:sz w:val="20"/>
                <w:szCs w:val="20"/>
              </w:rPr>
            </w:pPr>
            <w:r w:rsidRPr="009A2529">
              <w:rPr>
                <w:b/>
                <w:sz w:val="20"/>
                <w:szCs w:val="20"/>
              </w:rPr>
              <w:t>rozsah</w:t>
            </w:r>
          </w:p>
        </w:tc>
        <w:tc>
          <w:tcPr>
            <w:tcW w:w="851" w:type="dxa"/>
          </w:tcPr>
          <w:p w14:paraId="372C3727" w14:textId="027D023F" w:rsidR="009A2529" w:rsidRPr="009A2529" w:rsidRDefault="00432C2A" w:rsidP="005C2183">
            <w:pPr>
              <w:jc w:val="both"/>
              <w:rPr>
                <w:sz w:val="20"/>
                <w:szCs w:val="20"/>
              </w:rPr>
            </w:pPr>
            <w:proofErr w:type="gramStart"/>
            <w:r>
              <w:rPr>
                <w:sz w:val="20"/>
                <w:szCs w:val="20"/>
              </w:rPr>
              <w:t>2h</w:t>
            </w:r>
            <w:proofErr w:type="gramEnd"/>
            <w:r>
              <w:rPr>
                <w:sz w:val="20"/>
                <w:szCs w:val="20"/>
              </w:rPr>
              <w:t>/t</w:t>
            </w:r>
          </w:p>
        </w:tc>
        <w:tc>
          <w:tcPr>
            <w:tcW w:w="567" w:type="dxa"/>
            <w:gridSpan w:val="2"/>
            <w:shd w:val="clear" w:color="auto" w:fill="F7CAAC"/>
          </w:tcPr>
          <w:p w14:paraId="364CB76D" w14:textId="77777777" w:rsidR="009A2529" w:rsidRPr="009A2529" w:rsidRDefault="009A2529" w:rsidP="005C2183">
            <w:pPr>
              <w:jc w:val="both"/>
              <w:rPr>
                <w:b/>
                <w:sz w:val="20"/>
                <w:szCs w:val="20"/>
              </w:rPr>
            </w:pPr>
            <w:r w:rsidRPr="009A2529">
              <w:rPr>
                <w:b/>
                <w:sz w:val="20"/>
                <w:szCs w:val="20"/>
              </w:rPr>
              <w:t>do kdy</w:t>
            </w:r>
          </w:p>
        </w:tc>
        <w:tc>
          <w:tcPr>
            <w:tcW w:w="1462" w:type="dxa"/>
            <w:gridSpan w:val="2"/>
          </w:tcPr>
          <w:p w14:paraId="382590E3" w14:textId="77777777" w:rsidR="009A2529" w:rsidRPr="009A2529" w:rsidRDefault="009A2529" w:rsidP="005C2183">
            <w:pPr>
              <w:jc w:val="both"/>
              <w:rPr>
                <w:sz w:val="20"/>
                <w:szCs w:val="20"/>
              </w:rPr>
            </w:pPr>
          </w:p>
        </w:tc>
      </w:tr>
      <w:tr w:rsidR="009A2529" w14:paraId="62BB5BCD" w14:textId="77777777" w:rsidTr="008D355A">
        <w:tc>
          <w:tcPr>
            <w:tcW w:w="5068" w:type="dxa"/>
            <w:gridSpan w:val="4"/>
            <w:shd w:val="clear" w:color="auto" w:fill="F7CAAC"/>
          </w:tcPr>
          <w:p w14:paraId="30010219" w14:textId="77777777" w:rsidR="009A2529" w:rsidRPr="009A2529" w:rsidRDefault="009A2529" w:rsidP="005C2183">
            <w:pPr>
              <w:jc w:val="both"/>
              <w:rPr>
                <w:b/>
                <w:sz w:val="20"/>
                <w:szCs w:val="20"/>
              </w:rPr>
            </w:pPr>
            <w:r w:rsidRPr="009A2529">
              <w:rPr>
                <w:b/>
                <w:sz w:val="20"/>
                <w:szCs w:val="20"/>
              </w:rPr>
              <w:t>Typ vztahu na součásti VŠ, která uskutečňuje st. program</w:t>
            </w:r>
          </w:p>
        </w:tc>
        <w:tc>
          <w:tcPr>
            <w:tcW w:w="992" w:type="dxa"/>
            <w:gridSpan w:val="4"/>
          </w:tcPr>
          <w:p w14:paraId="31BA3AA5" w14:textId="77777777" w:rsidR="009A2529" w:rsidRPr="009A2529" w:rsidRDefault="009A2529" w:rsidP="005C2183">
            <w:pPr>
              <w:jc w:val="both"/>
              <w:rPr>
                <w:sz w:val="20"/>
                <w:szCs w:val="20"/>
              </w:rPr>
            </w:pPr>
            <w:r w:rsidRPr="009A2529">
              <w:rPr>
                <w:sz w:val="20"/>
                <w:szCs w:val="20"/>
              </w:rPr>
              <w:t>DPP</w:t>
            </w:r>
          </w:p>
        </w:tc>
        <w:tc>
          <w:tcPr>
            <w:tcW w:w="919" w:type="dxa"/>
            <w:shd w:val="clear" w:color="auto" w:fill="F7CAAC"/>
          </w:tcPr>
          <w:p w14:paraId="5068A34F" w14:textId="77777777" w:rsidR="009A2529" w:rsidRPr="009A2529" w:rsidRDefault="009A2529" w:rsidP="005C2183">
            <w:pPr>
              <w:jc w:val="both"/>
              <w:rPr>
                <w:b/>
                <w:sz w:val="20"/>
                <w:szCs w:val="20"/>
              </w:rPr>
            </w:pPr>
            <w:r w:rsidRPr="009A2529">
              <w:rPr>
                <w:b/>
                <w:sz w:val="20"/>
                <w:szCs w:val="20"/>
              </w:rPr>
              <w:t>rozsah</w:t>
            </w:r>
          </w:p>
        </w:tc>
        <w:tc>
          <w:tcPr>
            <w:tcW w:w="851" w:type="dxa"/>
          </w:tcPr>
          <w:p w14:paraId="594DDF98" w14:textId="2E6811F4" w:rsidR="009A2529" w:rsidRPr="009A2529" w:rsidRDefault="00432C2A" w:rsidP="005C2183">
            <w:pPr>
              <w:jc w:val="both"/>
              <w:rPr>
                <w:sz w:val="20"/>
                <w:szCs w:val="20"/>
              </w:rPr>
            </w:pPr>
            <w:proofErr w:type="gramStart"/>
            <w:r>
              <w:rPr>
                <w:sz w:val="20"/>
                <w:szCs w:val="20"/>
              </w:rPr>
              <w:t>2h</w:t>
            </w:r>
            <w:proofErr w:type="gramEnd"/>
            <w:r>
              <w:rPr>
                <w:sz w:val="20"/>
                <w:szCs w:val="20"/>
              </w:rPr>
              <w:t>/t</w:t>
            </w:r>
          </w:p>
        </w:tc>
        <w:tc>
          <w:tcPr>
            <w:tcW w:w="567" w:type="dxa"/>
            <w:gridSpan w:val="2"/>
            <w:shd w:val="clear" w:color="auto" w:fill="F7CAAC"/>
          </w:tcPr>
          <w:p w14:paraId="1B87B884" w14:textId="77777777" w:rsidR="009A2529" w:rsidRPr="009A2529" w:rsidRDefault="009A2529" w:rsidP="005C2183">
            <w:pPr>
              <w:jc w:val="both"/>
              <w:rPr>
                <w:b/>
                <w:sz w:val="20"/>
                <w:szCs w:val="20"/>
              </w:rPr>
            </w:pPr>
            <w:r w:rsidRPr="009A2529">
              <w:rPr>
                <w:b/>
                <w:sz w:val="20"/>
                <w:szCs w:val="20"/>
              </w:rPr>
              <w:t>do kdy</w:t>
            </w:r>
          </w:p>
        </w:tc>
        <w:tc>
          <w:tcPr>
            <w:tcW w:w="1462" w:type="dxa"/>
            <w:gridSpan w:val="2"/>
          </w:tcPr>
          <w:p w14:paraId="40BE61D1" w14:textId="77777777" w:rsidR="009A2529" w:rsidRPr="009A2529" w:rsidRDefault="009A2529" w:rsidP="005C2183">
            <w:pPr>
              <w:jc w:val="both"/>
              <w:rPr>
                <w:sz w:val="20"/>
                <w:szCs w:val="20"/>
              </w:rPr>
            </w:pPr>
          </w:p>
        </w:tc>
      </w:tr>
      <w:tr w:rsidR="009A2529" w14:paraId="024A27E2" w14:textId="77777777" w:rsidTr="008D355A">
        <w:tc>
          <w:tcPr>
            <w:tcW w:w="6060" w:type="dxa"/>
            <w:gridSpan w:val="8"/>
            <w:shd w:val="clear" w:color="auto" w:fill="F7CAAC"/>
          </w:tcPr>
          <w:p w14:paraId="48BDAF40" w14:textId="77777777" w:rsidR="009A2529" w:rsidRPr="009A2529" w:rsidRDefault="009A2529" w:rsidP="005C2183">
            <w:pPr>
              <w:jc w:val="both"/>
              <w:rPr>
                <w:sz w:val="20"/>
                <w:szCs w:val="20"/>
              </w:rPr>
            </w:pPr>
            <w:r w:rsidRPr="009A2529">
              <w:rPr>
                <w:b/>
                <w:sz w:val="20"/>
                <w:szCs w:val="20"/>
              </w:rPr>
              <w:t>Další současná působení jako akademický pracovník na jiných VŠ</w:t>
            </w:r>
          </w:p>
        </w:tc>
        <w:tc>
          <w:tcPr>
            <w:tcW w:w="1770" w:type="dxa"/>
            <w:gridSpan w:val="2"/>
            <w:shd w:val="clear" w:color="auto" w:fill="F7CAAC"/>
          </w:tcPr>
          <w:p w14:paraId="2FF8F3AE" w14:textId="77777777" w:rsidR="009A2529" w:rsidRPr="009A2529" w:rsidRDefault="009A2529" w:rsidP="005C2183">
            <w:pPr>
              <w:jc w:val="both"/>
              <w:rPr>
                <w:b/>
                <w:sz w:val="20"/>
                <w:szCs w:val="20"/>
              </w:rPr>
            </w:pPr>
            <w:r w:rsidRPr="009A2529">
              <w:rPr>
                <w:b/>
                <w:sz w:val="20"/>
                <w:szCs w:val="20"/>
              </w:rPr>
              <w:t xml:space="preserve">typ </w:t>
            </w:r>
            <w:proofErr w:type="spellStart"/>
            <w:r w:rsidRPr="009A2529">
              <w:rPr>
                <w:b/>
                <w:sz w:val="20"/>
                <w:szCs w:val="20"/>
              </w:rPr>
              <w:t>prac</w:t>
            </w:r>
            <w:proofErr w:type="spellEnd"/>
            <w:r w:rsidRPr="009A2529">
              <w:rPr>
                <w:b/>
                <w:sz w:val="20"/>
                <w:szCs w:val="20"/>
              </w:rPr>
              <w:t>. vztahu</w:t>
            </w:r>
          </w:p>
        </w:tc>
        <w:tc>
          <w:tcPr>
            <w:tcW w:w="2029" w:type="dxa"/>
            <w:gridSpan w:val="4"/>
            <w:shd w:val="clear" w:color="auto" w:fill="F7CAAC"/>
          </w:tcPr>
          <w:p w14:paraId="7CA93459" w14:textId="77777777" w:rsidR="009A2529" w:rsidRPr="009A2529" w:rsidRDefault="009A2529" w:rsidP="005C2183">
            <w:pPr>
              <w:jc w:val="both"/>
              <w:rPr>
                <w:b/>
                <w:sz w:val="20"/>
                <w:szCs w:val="20"/>
              </w:rPr>
            </w:pPr>
            <w:r w:rsidRPr="009A2529">
              <w:rPr>
                <w:b/>
                <w:sz w:val="20"/>
                <w:szCs w:val="20"/>
              </w:rPr>
              <w:t>rozsah</w:t>
            </w:r>
          </w:p>
        </w:tc>
      </w:tr>
      <w:tr w:rsidR="009A2529" w14:paraId="61B7B53D" w14:textId="77777777" w:rsidTr="008D355A">
        <w:tc>
          <w:tcPr>
            <w:tcW w:w="6060" w:type="dxa"/>
            <w:gridSpan w:val="8"/>
          </w:tcPr>
          <w:p w14:paraId="71E8ABCA" w14:textId="77777777" w:rsidR="009A2529" w:rsidRPr="009A2529" w:rsidRDefault="009A2529" w:rsidP="005C2183">
            <w:pPr>
              <w:jc w:val="both"/>
              <w:rPr>
                <w:sz w:val="20"/>
                <w:szCs w:val="20"/>
              </w:rPr>
            </w:pPr>
          </w:p>
        </w:tc>
        <w:tc>
          <w:tcPr>
            <w:tcW w:w="1770" w:type="dxa"/>
            <w:gridSpan w:val="2"/>
          </w:tcPr>
          <w:p w14:paraId="0613686A" w14:textId="77777777" w:rsidR="009A2529" w:rsidRPr="009A2529" w:rsidRDefault="009A2529" w:rsidP="005C2183">
            <w:pPr>
              <w:jc w:val="both"/>
              <w:rPr>
                <w:sz w:val="20"/>
                <w:szCs w:val="20"/>
              </w:rPr>
            </w:pPr>
          </w:p>
        </w:tc>
        <w:tc>
          <w:tcPr>
            <w:tcW w:w="2029" w:type="dxa"/>
            <w:gridSpan w:val="4"/>
          </w:tcPr>
          <w:p w14:paraId="319950A6" w14:textId="77777777" w:rsidR="009A2529" w:rsidRPr="009A2529" w:rsidRDefault="009A2529" w:rsidP="005C2183">
            <w:pPr>
              <w:jc w:val="both"/>
              <w:rPr>
                <w:sz w:val="20"/>
                <w:szCs w:val="20"/>
              </w:rPr>
            </w:pPr>
          </w:p>
        </w:tc>
      </w:tr>
      <w:tr w:rsidR="009A2529" w14:paraId="6F8A81F4" w14:textId="77777777" w:rsidTr="008D355A">
        <w:tc>
          <w:tcPr>
            <w:tcW w:w="6060" w:type="dxa"/>
            <w:gridSpan w:val="8"/>
          </w:tcPr>
          <w:p w14:paraId="5FB0C332" w14:textId="77777777" w:rsidR="009A2529" w:rsidRPr="009A2529" w:rsidRDefault="009A2529" w:rsidP="005C2183">
            <w:pPr>
              <w:jc w:val="both"/>
              <w:rPr>
                <w:sz w:val="20"/>
                <w:szCs w:val="20"/>
              </w:rPr>
            </w:pPr>
          </w:p>
        </w:tc>
        <w:tc>
          <w:tcPr>
            <w:tcW w:w="1770" w:type="dxa"/>
            <w:gridSpan w:val="2"/>
          </w:tcPr>
          <w:p w14:paraId="1B3D2D6F" w14:textId="77777777" w:rsidR="009A2529" w:rsidRPr="009A2529" w:rsidRDefault="009A2529" w:rsidP="005C2183">
            <w:pPr>
              <w:jc w:val="both"/>
              <w:rPr>
                <w:sz w:val="20"/>
                <w:szCs w:val="20"/>
              </w:rPr>
            </w:pPr>
          </w:p>
        </w:tc>
        <w:tc>
          <w:tcPr>
            <w:tcW w:w="2029" w:type="dxa"/>
            <w:gridSpan w:val="4"/>
          </w:tcPr>
          <w:p w14:paraId="1504ADC1" w14:textId="77777777" w:rsidR="009A2529" w:rsidRPr="009A2529" w:rsidRDefault="009A2529" w:rsidP="005C2183">
            <w:pPr>
              <w:jc w:val="both"/>
              <w:rPr>
                <w:sz w:val="20"/>
                <w:szCs w:val="20"/>
              </w:rPr>
            </w:pPr>
          </w:p>
        </w:tc>
      </w:tr>
      <w:tr w:rsidR="009A2529" w14:paraId="181515FE" w14:textId="77777777" w:rsidTr="008D355A">
        <w:tc>
          <w:tcPr>
            <w:tcW w:w="6060" w:type="dxa"/>
            <w:gridSpan w:val="8"/>
          </w:tcPr>
          <w:p w14:paraId="2FA85A5D" w14:textId="77777777" w:rsidR="009A2529" w:rsidRPr="009A2529" w:rsidRDefault="009A2529" w:rsidP="005C2183">
            <w:pPr>
              <w:jc w:val="both"/>
              <w:rPr>
                <w:sz w:val="20"/>
                <w:szCs w:val="20"/>
              </w:rPr>
            </w:pPr>
          </w:p>
        </w:tc>
        <w:tc>
          <w:tcPr>
            <w:tcW w:w="1770" w:type="dxa"/>
            <w:gridSpan w:val="2"/>
          </w:tcPr>
          <w:p w14:paraId="689F6AD7" w14:textId="77777777" w:rsidR="009A2529" w:rsidRPr="009A2529" w:rsidRDefault="009A2529" w:rsidP="005C2183">
            <w:pPr>
              <w:jc w:val="both"/>
              <w:rPr>
                <w:sz w:val="20"/>
                <w:szCs w:val="20"/>
              </w:rPr>
            </w:pPr>
          </w:p>
        </w:tc>
        <w:tc>
          <w:tcPr>
            <w:tcW w:w="2029" w:type="dxa"/>
            <w:gridSpan w:val="4"/>
          </w:tcPr>
          <w:p w14:paraId="46D297C4" w14:textId="77777777" w:rsidR="009A2529" w:rsidRPr="009A2529" w:rsidRDefault="009A2529" w:rsidP="005C2183">
            <w:pPr>
              <w:jc w:val="both"/>
              <w:rPr>
                <w:sz w:val="20"/>
                <w:szCs w:val="20"/>
              </w:rPr>
            </w:pPr>
          </w:p>
        </w:tc>
      </w:tr>
      <w:tr w:rsidR="009A2529" w14:paraId="7FD2D824" w14:textId="77777777" w:rsidTr="008D355A">
        <w:tc>
          <w:tcPr>
            <w:tcW w:w="6060" w:type="dxa"/>
            <w:gridSpan w:val="8"/>
          </w:tcPr>
          <w:p w14:paraId="7BF9784D" w14:textId="77777777" w:rsidR="009A2529" w:rsidRPr="009A2529" w:rsidRDefault="009A2529" w:rsidP="005C2183">
            <w:pPr>
              <w:jc w:val="both"/>
              <w:rPr>
                <w:sz w:val="20"/>
                <w:szCs w:val="20"/>
              </w:rPr>
            </w:pPr>
          </w:p>
        </w:tc>
        <w:tc>
          <w:tcPr>
            <w:tcW w:w="1770" w:type="dxa"/>
            <w:gridSpan w:val="2"/>
          </w:tcPr>
          <w:p w14:paraId="2C8929AB" w14:textId="77777777" w:rsidR="009A2529" w:rsidRPr="009A2529" w:rsidRDefault="009A2529" w:rsidP="005C2183">
            <w:pPr>
              <w:jc w:val="both"/>
              <w:rPr>
                <w:sz w:val="20"/>
                <w:szCs w:val="20"/>
              </w:rPr>
            </w:pPr>
          </w:p>
        </w:tc>
        <w:tc>
          <w:tcPr>
            <w:tcW w:w="2029" w:type="dxa"/>
            <w:gridSpan w:val="4"/>
          </w:tcPr>
          <w:p w14:paraId="25105D2A" w14:textId="77777777" w:rsidR="009A2529" w:rsidRPr="009A2529" w:rsidRDefault="009A2529" w:rsidP="005C2183">
            <w:pPr>
              <w:jc w:val="both"/>
              <w:rPr>
                <w:sz w:val="20"/>
                <w:szCs w:val="20"/>
              </w:rPr>
            </w:pPr>
          </w:p>
        </w:tc>
      </w:tr>
      <w:tr w:rsidR="009A2529" w14:paraId="5749C19D" w14:textId="77777777" w:rsidTr="005C2183">
        <w:tc>
          <w:tcPr>
            <w:tcW w:w="9859" w:type="dxa"/>
            <w:gridSpan w:val="14"/>
            <w:shd w:val="clear" w:color="auto" w:fill="F7CAAC"/>
          </w:tcPr>
          <w:p w14:paraId="56BACCA5" w14:textId="77777777" w:rsidR="009A2529" w:rsidRPr="009A2529" w:rsidRDefault="009A2529" w:rsidP="005C2183">
            <w:pPr>
              <w:jc w:val="both"/>
              <w:rPr>
                <w:sz w:val="20"/>
                <w:szCs w:val="20"/>
              </w:rPr>
            </w:pPr>
            <w:r w:rsidRPr="009A2529">
              <w:rPr>
                <w:b/>
                <w:sz w:val="20"/>
                <w:szCs w:val="20"/>
              </w:rPr>
              <w:t>Předměty příslušného studijního programu a způsob zapojení do jejich výuky, příp. další zapojení do uskutečňování studijního programu</w:t>
            </w:r>
          </w:p>
        </w:tc>
      </w:tr>
      <w:tr w:rsidR="009A2529" w14:paraId="5924AAE2" w14:textId="77777777" w:rsidTr="00D16F33">
        <w:trPr>
          <w:trHeight w:val="285"/>
        </w:trPr>
        <w:tc>
          <w:tcPr>
            <w:tcW w:w="9859" w:type="dxa"/>
            <w:gridSpan w:val="14"/>
            <w:tcBorders>
              <w:top w:val="nil"/>
            </w:tcBorders>
          </w:tcPr>
          <w:p w14:paraId="43957E8C" w14:textId="1291387A" w:rsidR="009A2529" w:rsidRPr="009A2529" w:rsidRDefault="009A2529" w:rsidP="005C2183">
            <w:pPr>
              <w:jc w:val="both"/>
              <w:rPr>
                <w:sz w:val="20"/>
                <w:szCs w:val="20"/>
              </w:rPr>
            </w:pPr>
            <w:r w:rsidRPr="009A2529">
              <w:rPr>
                <w:sz w:val="20"/>
                <w:szCs w:val="20"/>
              </w:rPr>
              <w:t>Základy zvukové skladby (cvičící</w:t>
            </w:r>
            <w:r w:rsidR="00A06983">
              <w:rPr>
                <w:sz w:val="20"/>
                <w:szCs w:val="20"/>
              </w:rPr>
              <w:t>, garant předmětu</w:t>
            </w:r>
            <w:r w:rsidRPr="009A2529">
              <w:rPr>
                <w:sz w:val="20"/>
                <w:szCs w:val="20"/>
              </w:rPr>
              <w:t>)</w:t>
            </w:r>
          </w:p>
        </w:tc>
      </w:tr>
      <w:tr w:rsidR="009A2529" w14:paraId="4FBE82CD" w14:textId="77777777" w:rsidTr="005C2183">
        <w:trPr>
          <w:trHeight w:val="340"/>
        </w:trPr>
        <w:tc>
          <w:tcPr>
            <w:tcW w:w="9859" w:type="dxa"/>
            <w:gridSpan w:val="14"/>
            <w:tcBorders>
              <w:top w:val="nil"/>
            </w:tcBorders>
            <w:shd w:val="clear" w:color="auto" w:fill="FBD4B4"/>
          </w:tcPr>
          <w:p w14:paraId="6EBC7AC3" w14:textId="77777777" w:rsidR="009A2529" w:rsidRPr="009A2529" w:rsidRDefault="009A2529" w:rsidP="005C2183">
            <w:pPr>
              <w:jc w:val="both"/>
              <w:rPr>
                <w:b/>
                <w:sz w:val="20"/>
                <w:szCs w:val="20"/>
              </w:rPr>
            </w:pPr>
            <w:r w:rsidRPr="009A2529">
              <w:rPr>
                <w:b/>
                <w:sz w:val="20"/>
                <w:szCs w:val="20"/>
              </w:rPr>
              <w:t>Zapojení do výuky v dalších studijních programech na téže vysoké škole (pouze u garantů ZT a PZ předmětů)</w:t>
            </w:r>
          </w:p>
        </w:tc>
      </w:tr>
      <w:tr w:rsidR="009A2529" w14:paraId="2C9A3E50" w14:textId="77777777" w:rsidTr="005C2183">
        <w:trPr>
          <w:trHeight w:val="340"/>
        </w:trPr>
        <w:tc>
          <w:tcPr>
            <w:tcW w:w="2802" w:type="dxa"/>
            <w:gridSpan w:val="2"/>
            <w:tcBorders>
              <w:top w:val="nil"/>
            </w:tcBorders>
          </w:tcPr>
          <w:p w14:paraId="5AACC4F8" w14:textId="77777777" w:rsidR="009A2529" w:rsidRPr="009A2529" w:rsidRDefault="009A2529" w:rsidP="009F0BCD">
            <w:pPr>
              <w:rPr>
                <w:b/>
                <w:sz w:val="20"/>
                <w:szCs w:val="20"/>
              </w:rPr>
            </w:pPr>
            <w:r w:rsidRPr="009A2529">
              <w:rPr>
                <w:b/>
                <w:sz w:val="20"/>
                <w:szCs w:val="20"/>
              </w:rPr>
              <w:t>Název studijního předmětu</w:t>
            </w:r>
          </w:p>
        </w:tc>
        <w:tc>
          <w:tcPr>
            <w:tcW w:w="2409" w:type="dxa"/>
            <w:gridSpan w:val="3"/>
            <w:tcBorders>
              <w:top w:val="nil"/>
            </w:tcBorders>
          </w:tcPr>
          <w:p w14:paraId="310D3769" w14:textId="77777777" w:rsidR="009A2529" w:rsidRPr="009A2529" w:rsidRDefault="009A2529" w:rsidP="009F0BCD">
            <w:pPr>
              <w:rPr>
                <w:b/>
                <w:sz w:val="20"/>
                <w:szCs w:val="20"/>
              </w:rPr>
            </w:pPr>
            <w:r w:rsidRPr="009A2529">
              <w:rPr>
                <w:b/>
                <w:sz w:val="20"/>
                <w:szCs w:val="20"/>
              </w:rPr>
              <w:t>Název studijního programu</w:t>
            </w:r>
          </w:p>
        </w:tc>
        <w:tc>
          <w:tcPr>
            <w:tcW w:w="567" w:type="dxa"/>
            <w:gridSpan w:val="2"/>
            <w:tcBorders>
              <w:top w:val="nil"/>
            </w:tcBorders>
          </w:tcPr>
          <w:p w14:paraId="63137E66" w14:textId="77777777" w:rsidR="009A2529" w:rsidRPr="009A2529" w:rsidRDefault="009A2529" w:rsidP="009F0BCD">
            <w:pPr>
              <w:rPr>
                <w:b/>
                <w:sz w:val="20"/>
                <w:szCs w:val="20"/>
              </w:rPr>
            </w:pPr>
            <w:r w:rsidRPr="009A2529">
              <w:rPr>
                <w:b/>
                <w:sz w:val="20"/>
                <w:szCs w:val="20"/>
              </w:rPr>
              <w:t>Sem.</w:t>
            </w:r>
          </w:p>
        </w:tc>
        <w:tc>
          <w:tcPr>
            <w:tcW w:w="2109" w:type="dxa"/>
            <w:gridSpan w:val="4"/>
            <w:tcBorders>
              <w:top w:val="nil"/>
            </w:tcBorders>
          </w:tcPr>
          <w:p w14:paraId="7DE5054A" w14:textId="77777777" w:rsidR="009A2529" w:rsidRPr="009A2529" w:rsidRDefault="009A2529" w:rsidP="009F0BCD">
            <w:pPr>
              <w:rPr>
                <w:b/>
                <w:sz w:val="20"/>
                <w:szCs w:val="20"/>
              </w:rPr>
            </w:pPr>
            <w:r w:rsidRPr="009A2529">
              <w:rPr>
                <w:b/>
                <w:sz w:val="20"/>
                <w:szCs w:val="20"/>
              </w:rPr>
              <w:t>Role ve výuce daného předmětu</w:t>
            </w:r>
          </w:p>
        </w:tc>
        <w:tc>
          <w:tcPr>
            <w:tcW w:w="1972" w:type="dxa"/>
            <w:gridSpan w:val="3"/>
            <w:tcBorders>
              <w:top w:val="nil"/>
            </w:tcBorders>
          </w:tcPr>
          <w:p w14:paraId="5608D9D9" w14:textId="77777777" w:rsidR="009A2529" w:rsidRPr="009A2529" w:rsidRDefault="009A2529" w:rsidP="009F0BCD">
            <w:pPr>
              <w:rPr>
                <w:b/>
                <w:sz w:val="20"/>
                <w:szCs w:val="20"/>
              </w:rPr>
            </w:pPr>
            <w:r w:rsidRPr="009A2529">
              <w:rPr>
                <w:b/>
                <w:sz w:val="20"/>
                <w:szCs w:val="20"/>
              </w:rPr>
              <w:t>(</w:t>
            </w:r>
            <w:r w:rsidRPr="009A2529">
              <w:rPr>
                <w:b/>
                <w:i/>
                <w:iCs/>
                <w:sz w:val="20"/>
                <w:szCs w:val="20"/>
              </w:rPr>
              <w:t>nepovinný údaj</w:t>
            </w:r>
            <w:r w:rsidRPr="009A2529">
              <w:rPr>
                <w:b/>
                <w:sz w:val="20"/>
                <w:szCs w:val="20"/>
              </w:rPr>
              <w:t>) Počet hodin za semestr</w:t>
            </w:r>
          </w:p>
        </w:tc>
      </w:tr>
      <w:tr w:rsidR="009A2529" w14:paraId="7EBC69F9" w14:textId="77777777" w:rsidTr="005C2183">
        <w:trPr>
          <w:trHeight w:val="285"/>
        </w:trPr>
        <w:tc>
          <w:tcPr>
            <w:tcW w:w="2802" w:type="dxa"/>
            <w:gridSpan w:val="2"/>
            <w:tcBorders>
              <w:top w:val="nil"/>
            </w:tcBorders>
          </w:tcPr>
          <w:p w14:paraId="34554CCB" w14:textId="77777777" w:rsidR="009A2529" w:rsidRPr="009A2529" w:rsidRDefault="009A2529" w:rsidP="009F0BCD">
            <w:pPr>
              <w:rPr>
                <w:color w:val="FF0000"/>
                <w:sz w:val="20"/>
                <w:szCs w:val="20"/>
              </w:rPr>
            </w:pPr>
          </w:p>
        </w:tc>
        <w:tc>
          <w:tcPr>
            <w:tcW w:w="2409" w:type="dxa"/>
            <w:gridSpan w:val="3"/>
            <w:tcBorders>
              <w:top w:val="nil"/>
            </w:tcBorders>
          </w:tcPr>
          <w:p w14:paraId="476FD765" w14:textId="77777777" w:rsidR="009A2529" w:rsidRPr="009A2529" w:rsidRDefault="009A2529" w:rsidP="009F0BCD">
            <w:pPr>
              <w:rPr>
                <w:color w:val="FF0000"/>
                <w:sz w:val="20"/>
                <w:szCs w:val="20"/>
              </w:rPr>
            </w:pPr>
          </w:p>
        </w:tc>
        <w:tc>
          <w:tcPr>
            <w:tcW w:w="567" w:type="dxa"/>
            <w:gridSpan w:val="2"/>
            <w:tcBorders>
              <w:top w:val="nil"/>
            </w:tcBorders>
          </w:tcPr>
          <w:p w14:paraId="28A71AC1" w14:textId="77777777" w:rsidR="009A2529" w:rsidRPr="009A2529" w:rsidRDefault="009A2529" w:rsidP="009F0BCD">
            <w:pPr>
              <w:rPr>
                <w:color w:val="FF0000"/>
                <w:sz w:val="20"/>
                <w:szCs w:val="20"/>
              </w:rPr>
            </w:pPr>
          </w:p>
        </w:tc>
        <w:tc>
          <w:tcPr>
            <w:tcW w:w="2109" w:type="dxa"/>
            <w:gridSpan w:val="4"/>
            <w:tcBorders>
              <w:top w:val="nil"/>
            </w:tcBorders>
          </w:tcPr>
          <w:p w14:paraId="2DBA2885" w14:textId="77777777" w:rsidR="009A2529" w:rsidRPr="009A2529" w:rsidRDefault="009A2529" w:rsidP="009F0BCD">
            <w:pPr>
              <w:rPr>
                <w:color w:val="FF0000"/>
                <w:sz w:val="20"/>
                <w:szCs w:val="20"/>
              </w:rPr>
            </w:pPr>
          </w:p>
        </w:tc>
        <w:tc>
          <w:tcPr>
            <w:tcW w:w="1972" w:type="dxa"/>
            <w:gridSpan w:val="3"/>
            <w:tcBorders>
              <w:top w:val="nil"/>
            </w:tcBorders>
          </w:tcPr>
          <w:p w14:paraId="59B137F4" w14:textId="77777777" w:rsidR="009A2529" w:rsidRPr="009A2529" w:rsidRDefault="009A2529" w:rsidP="009F0BCD">
            <w:pPr>
              <w:rPr>
                <w:color w:val="FF0000"/>
                <w:sz w:val="20"/>
                <w:szCs w:val="20"/>
              </w:rPr>
            </w:pPr>
          </w:p>
        </w:tc>
      </w:tr>
      <w:tr w:rsidR="009A2529" w14:paraId="41B29943" w14:textId="77777777" w:rsidTr="005C2183">
        <w:trPr>
          <w:trHeight w:val="284"/>
        </w:trPr>
        <w:tc>
          <w:tcPr>
            <w:tcW w:w="2802" w:type="dxa"/>
            <w:gridSpan w:val="2"/>
            <w:tcBorders>
              <w:top w:val="nil"/>
            </w:tcBorders>
          </w:tcPr>
          <w:p w14:paraId="1D3A6999" w14:textId="77777777" w:rsidR="009A2529" w:rsidRPr="009A2529" w:rsidRDefault="009A2529" w:rsidP="009F0BCD">
            <w:pPr>
              <w:rPr>
                <w:color w:val="FF0000"/>
                <w:sz w:val="20"/>
                <w:szCs w:val="20"/>
              </w:rPr>
            </w:pPr>
          </w:p>
        </w:tc>
        <w:tc>
          <w:tcPr>
            <w:tcW w:w="2409" w:type="dxa"/>
            <w:gridSpan w:val="3"/>
            <w:tcBorders>
              <w:top w:val="nil"/>
            </w:tcBorders>
          </w:tcPr>
          <w:p w14:paraId="64F1DB09" w14:textId="77777777" w:rsidR="009A2529" w:rsidRPr="009A2529" w:rsidRDefault="009A2529" w:rsidP="009F0BCD">
            <w:pPr>
              <w:rPr>
                <w:color w:val="FF0000"/>
                <w:sz w:val="20"/>
                <w:szCs w:val="20"/>
              </w:rPr>
            </w:pPr>
          </w:p>
        </w:tc>
        <w:tc>
          <w:tcPr>
            <w:tcW w:w="567" w:type="dxa"/>
            <w:gridSpan w:val="2"/>
            <w:tcBorders>
              <w:top w:val="nil"/>
            </w:tcBorders>
          </w:tcPr>
          <w:p w14:paraId="2D6CDAE9" w14:textId="77777777" w:rsidR="009A2529" w:rsidRPr="009A2529" w:rsidRDefault="009A2529" w:rsidP="009F0BCD">
            <w:pPr>
              <w:rPr>
                <w:color w:val="FF0000"/>
                <w:sz w:val="20"/>
                <w:szCs w:val="20"/>
              </w:rPr>
            </w:pPr>
          </w:p>
        </w:tc>
        <w:tc>
          <w:tcPr>
            <w:tcW w:w="2109" w:type="dxa"/>
            <w:gridSpan w:val="4"/>
            <w:tcBorders>
              <w:top w:val="nil"/>
            </w:tcBorders>
          </w:tcPr>
          <w:p w14:paraId="4416F309" w14:textId="77777777" w:rsidR="009A2529" w:rsidRPr="009A2529" w:rsidRDefault="009A2529" w:rsidP="009F0BCD">
            <w:pPr>
              <w:rPr>
                <w:color w:val="FF0000"/>
                <w:sz w:val="20"/>
                <w:szCs w:val="20"/>
              </w:rPr>
            </w:pPr>
          </w:p>
        </w:tc>
        <w:tc>
          <w:tcPr>
            <w:tcW w:w="1972" w:type="dxa"/>
            <w:gridSpan w:val="3"/>
            <w:tcBorders>
              <w:top w:val="nil"/>
            </w:tcBorders>
          </w:tcPr>
          <w:p w14:paraId="3F768AAB" w14:textId="77777777" w:rsidR="009A2529" w:rsidRPr="009A2529" w:rsidRDefault="009A2529" w:rsidP="009F0BCD">
            <w:pPr>
              <w:rPr>
                <w:color w:val="FF0000"/>
                <w:sz w:val="20"/>
                <w:szCs w:val="20"/>
              </w:rPr>
            </w:pPr>
          </w:p>
        </w:tc>
      </w:tr>
      <w:tr w:rsidR="009A2529" w14:paraId="70D8BAF5" w14:textId="77777777" w:rsidTr="005C2183">
        <w:tc>
          <w:tcPr>
            <w:tcW w:w="9859" w:type="dxa"/>
            <w:gridSpan w:val="14"/>
            <w:shd w:val="clear" w:color="auto" w:fill="F7CAAC"/>
          </w:tcPr>
          <w:p w14:paraId="7BAE82B1" w14:textId="77777777" w:rsidR="009A2529" w:rsidRPr="009A2529" w:rsidRDefault="009A2529" w:rsidP="005C2183">
            <w:pPr>
              <w:jc w:val="both"/>
              <w:rPr>
                <w:sz w:val="20"/>
                <w:szCs w:val="20"/>
              </w:rPr>
            </w:pPr>
            <w:r w:rsidRPr="009A2529">
              <w:rPr>
                <w:b/>
                <w:sz w:val="20"/>
                <w:szCs w:val="20"/>
              </w:rPr>
              <w:t xml:space="preserve">Údaje o vzdělání na VŠ </w:t>
            </w:r>
          </w:p>
        </w:tc>
      </w:tr>
      <w:tr w:rsidR="009A2529" w14:paraId="115AE0E1" w14:textId="77777777" w:rsidTr="008D355A">
        <w:trPr>
          <w:trHeight w:val="515"/>
        </w:trPr>
        <w:tc>
          <w:tcPr>
            <w:tcW w:w="9859" w:type="dxa"/>
            <w:gridSpan w:val="14"/>
          </w:tcPr>
          <w:p w14:paraId="3B0A3332" w14:textId="048DC1FD" w:rsidR="009A2529" w:rsidRPr="008D355A" w:rsidRDefault="009A2529" w:rsidP="00A06983">
            <w:pPr>
              <w:rPr>
                <w:sz w:val="20"/>
                <w:szCs w:val="20"/>
              </w:rPr>
            </w:pPr>
            <w:r w:rsidRPr="009A2529">
              <w:rPr>
                <w:sz w:val="20"/>
                <w:szCs w:val="20"/>
              </w:rPr>
              <w:t>2017: Univerzita Tomáše Bati ve Zlíně, Fakulta multimediálních komunikací, Teorie a praxe audiovizuální tvorby, specializace Zvuková skladba, MgA.</w:t>
            </w:r>
          </w:p>
        </w:tc>
      </w:tr>
      <w:tr w:rsidR="009A2529" w14:paraId="3870B8ED" w14:textId="77777777" w:rsidTr="005C2183">
        <w:tc>
          <w:tcPr>
            <w:tcW w:w="9859" w:type="dxa"/>
            <w:gridSpan w:val="14"/>
            <w:shd w:val="clear" w:color="auto" w:fill="F7CAAC"/>
          </w:tcPr>
          <w:p w14:paraId="6671D7CD" w14:textId="77777777" w:rsidR="009A2529" w:rsidRPr="009A2529" w:rsidRDefault="009A2529" w:rsidP="005C2183">
            <w:pPr>
              <w:jc w:val="both"/>
              <w:rPr>
                <w:b/>
                <w:sz w:val="20"/>
                <w:szCs w:val="20"/>
              </w:rPr>
            </w:pPr>
            <w:r w:rsidRPr="009A2529">
              <w:rPr>
                <w:b/>
                <w:sz w:val="20"/>
                <w:szCs w:val="20"/>
              </w:rPr>
              <w:t>Údaje o odborném působení od absolvování VŠ</w:t>
            </w:r>
          </w:p>
        </w:tc>
      </w:tr>
      <w:tr w:rsidR="009A2529" w14:paraId="5F6F6347" w14:textId="77777777" w:rsidTr="008D355A">
        <w:trPr>
          <w:trHeight w:val="895"/>
        </w:trPr>
        <w:tc>
          <w:tcPr>
            <w:tcW w:w="9859" w:type="dxa"/>
            <w:gridSpan w:val="14"/>
          </w:tcPr>
          <w:p w14:paraId="577333B0" w14:textId="49D0648D" w:rsidR="009A2529" w:rsidRPr="009A2529" w:rsidRDefault="009A2529" w:rsidP="008D355A">
            <w:pPr>
              <w:rPr>
                <w:sz w:val="20"/>
                <w:szCs w:val="20"/>
              </w:rPr>
            </w:pPr>
            <w:proofErr w:type="gramStart"/>
            <w:r w:rsidRPr="009A2529">
              <w:rPr>
                <w:sz w:val="20"/>
                <w:szCs w:val="20"/>
              </w:rPr>
              <w:t>2018</w:t>
            </w:r>
            <w:r w:rsidR="008D355A">
              <w:rPr>
                <w:sz w:val="20"/>
                <w:szCs w:val="20"/>
              </w:rPr>
              <w:t>-</w:t>
            </w:r>
            <w:r w:rsidRPr="009A2529">
              <w:rPr>
                <w:sz w:val="20"/>
                <w:szCs w:val="20"/>
              </w:rPr>
              <w:t>dosud</w:t>
            </w:r>
            <w:proofErr w:type="gramEnd"/>
            <w:r w:rsidRPr="009A2529">
              <w:rPr>
                <w:sz w:val="20"/>
                <w:szCs w:val="20"/>
              </w:rPr>
              <w:t>: Střední škola filmová, multimediální a počítačových technologií</w:t>
            </w:r>
            <w:r w:rsidR="00E42727">
              <w:rPr>
                <w:sz w:val="20"/>
                <w:szCs w:val="20"/>
              </w:rPr>
              <w:t xml:space="preserve">, </w:t>
            </w:r>
            <w:r w:rsidRPr="009A2529">
              <w:rPr>
                <w:sz w:val="20"/>
                <w:szCs w:val="20"/>
              </w:rPr>
              <w:t>pedagog</w:t>
            </w:r>
          </w:p>
          <w:p w14:paraId="7992CDBC" w14:textId="1B86859F" w:rsidR="009A2529" w:rsidRPr="009A2529" w:rsidRDefault="009A2529" w:rsidP="008D355A">
            <w:pPr>
              <w:rPr>
                <w:sz w:val="20"/>
                <w:szCs w:val="20"/>
              </w:rPr>
            </w:pPr>
            <w:proofErr w:type="gramStart"/>
            <w:r w:rsidRPr="009A2529">
              <w:rPr>
                <w:sz w:val="20"/>
                <w:szCs w:val="20"/>
              </w:rPr>
              <w:t>2018</w:t>
            </w:r>
            <w:r w:rsidR="008D355A">
              <w:rPr>
                <w:sz w:val="20"/>
                <w:szCs w:val="20"/>
              </w:rPr>
              <w:t>-</w:t>
            </w:r>
            <w:r w:rsidRPr="009A2529">
              <w:rPr>
                <w:sz w:val="20"/>
                <w:szCs w:val="20"/>
              </w:rPr>
              <w:t>dosud</w:t>
            </w:r>
            <w:proofErr w:type="gramEnd"/>
            <w:r w:rsidRPr="009A2529">
              <w:rPr>
                <w:sz w:val="20"/>
                <w:szCs w:val="20"/>
              </w:rPr>
              <w:t>: Univerzita Tomáše Bati ve Zlíně, Fakulta multimediálních komunikací, ateliér Animovaná tvorba</w:t>
            </w:r>
            <w:r w:rsidR="00962D63">
              <w:rPr>
                <w:sz w:val="20"/>
                <w:szCs w:val="20"/>
              </w:rPr>
              <w:t xml:space="preserve">, </w:t>
            </w:r>
            <w:r w:rsidRPr="009A2529">
              <w:rPr>
                <w:sz w:val="20"/>
                <w:szCs w:val="20"/>
              </w:rPr>
              <w:t>externí pedagog</w:t>
            </w:r>
          </w:p>
          <w:p w14:paraId="0FEBAD98" w14:textId="71E7FC4B" w:rsidR="009A2529" w:rsidRPr="009A2529" w:rsidRDefault="009A2529" w:rsidP="008D355A">
            <w:pPr>
              <w:rPr>
                <w:color w:val="FF0000"/>
                <w:sz w:val="20"/>
                <w:szCs w:val="20"/>
              </w:rPr>
            </w:pPr>
            <w:proofErr w:type="gramStart"/>
            <w:r w:rsidRPr="009A2529">
              <w:rPr>
                <w:sz w:val="20"/>
                <w:szCs w:val="20"/>
              </w:rPr>
              <w:t>2017</w:t>
            </w:r>
            <w:r w:rsidR="008D355A">
              <w:rPr>
                <w:sz w:val="20"/>
                <w:szCs w:val="20"/>
              </w:rPr>
              <w:t>-</w:t>
            </w:r>
            <w:r w:rsidRPr="009A2529">
              <w:rPr>
                <w:sz w:val="20"/>
                <w:szCs w:val="20"/>
              </w:rPr>
              <w:t>dosud</w:t>
            </w:r>
            <w:proofErr w:type="gramEnd"/>
            <w:r w:rsidRPr="009A2529">
              <w:rPr>
                <w:sz w:val="20"/>
                <w:szCs w:val="20"/>
              </w:rPr>
              <w:t>: freelancer – zaměření na zvuk, mix</w:t>
            </w:r>
          </w:p>
        </w:tc>
      </w:tr>
      <w:tr w:rsidR="009A2529" w14:paraId="7A0BB6E3" w14:textId="77777777" w:rsidTr="005C2183">
        <w:trPr>
          <w:trHeight w:val="250"/>
        </w:trPr>
        <w:tc>
          <w:tcPr>
            <w:tcW w:w="9859" w:type="dxa"/>
            <w:gridSpan w:val="14"/>
            <w:shd w:val="clear" w:color="auto" w:fill="F7CAAC"/>
          </w:tcPr>
          <w:p w14:paraId="4F408A6F" w14:textId="77777777" w:rsidR="009A2529" w:rsidRPr="009A2529" w:rsidRDefault="009A2529" w:rsidP="005C2183">
            <w:pPr>
              <w:jc w:val="both"/>
              <w:rPr>
                <w:sz w:val="20"/>
                <w:szCs w:val="20"/>
              </w:rPr>
            </w:pPr>
            <w:r w:rsidRPr="009A2529">
              <w:rPr>
                <w:b/>
                <w:sz w:val="20"/>
                <w:szCs w:val="20"/>
              </w:rPr>
              <w:t>Zkušenosti s vedením kvalifikačních a rigorózních prací</w:t>
            </w:r>
          </w:p>
        </w:tc>
      </w:tr>
      <w:tr w:rsidR="009A2529" w14:paraId="36D33DC5" w14:textId="77777777" w:rsidTr="005C2183">
        <w:trPr>
          <w:trHeight w:val="374"/>
        </w:trPr>
        <w:tc>
          <w:tcPr>
            <w:tcW w:w="9859" w:type="dxa"/>
            <w:gridSpan w:val="14"/>
          </w:tcPr>
          <w:p w14:paraId="2E741841" w14:textId="77777777" w:rsidR="009A2529" w:rsidRPr="009A2529" w:rsidRDefault="009A2529" w:rsidP="005C2183">
            <w:pPr>
              <w:jc w:val="both"/>
              <w:rPr>
                <w:sz w:val="20"/>
                <w:szCs w:val="20"/>
              </w:rPr>
            </w:pPr>
          </w:p>
        </w:tc>
      </w:tr>
      <w:tr w:rsidR="009A2529" w14:paraId="03E8057B" w14:textId="77777777" w:rsidTr="008D355A">
        <w:trPr>
          <w:cantSplit/>
        </w:trPr>
        <w:tc>
          <w:tcPr>
            <w:tcW w:w="3347" w:type="dxa"/>
            <w:gridSpan w:val="3"/>
            <w:tcBorders>
              <w:top w:val="single" w:sz="12" w:space="0" w:color="auto"/>
            </w:tcBorders>
            <w:shd w:val="clear" w:color="auto" w:fill="F7CAAC"/>
          </w:tcPr>
          <w:p w14:paraId="60F58555" w14:textId="77777777" w:rsidR="009A2529" w:rsidRPr="009A2529" w:rsidRDefault="009A2529" w:rsidP="005C2183">
            <w:pPr>
              <w:jc w:val="both"/>
              <w:rPr>
                <w:sz w:val="20"/>
                <w:szCs w:val="20"/>
              </w:rPr>
            </w:pPr>
            <w:r w:rsidRPr="009A2529">
              <w:rPr>
                <w:b/>
                <w:sz w:val="20"/>
                <w:szCs w:val="20"/>
              </w:rPr>
              <w:t xml:space="preserve">Obor habilitačního řízení </w:t>
            </w:r>
          </w:p>
        </w:tc>
        <w:tc>
          <w:tcPr>
            <w:tcW w:w="2245" w:type="dxa"/>
            <w:gridSpan w:val="3"/>
            <w:tcBorders>
              <w:top w:val="single" w:sz="12" w:space="0" w:color="auto"/>
            </w:tcBorders>
            <w:shd w:val="clear" w:color="auto" w:fill="F7CAAC"/>
          </w:tcPr>
          <w:p w14:paraId="4608F4C1" w14:textId="77777777" w:rsidR="009A2529" w:rsidRPr="009A2529" w:rsidRDefault="009A2529" w:rsidP="005C2183">
            <w:pPr>
              <w:jc w:val="both"/>
              <w:rPr>
                <w:sz w:val="20"/>
                <w:szCs w:val="20"/>
              </w:rPr>
            </w:pPr>
            <w:r w:rsidRPr="009A2529">
              <w:rPr>
                <w:b/>
                <w:sz w:val="20"/>
                <w:szCs w:val="20"/>
              </w:rPr>
              <w:t>Rok udělení hodnosti</w:t>
            </w:r>
          </w:p>
        </w:tc>
        <w:tc>
          <w:tcPr>
            <w:tcW w:w="2238" w:type="dxa"/>
            <w:gridSpan w:val="4"/>
            <w:tcBorders>
              <w:top w:val="single" w:sz="12" w:space="0" w:color="auto"/>
              <w:right w:val="single" w:sz="12" w:space="0" w:color="auto"/>
            </w:tcBorders>
            <w:shd w:val="clear" w:color="auto" w:fill="F7CAAC"/>
          </w:tcPr>
          <w:p w14:paraId="60A27903" w14:textId="77777777" w:rsidR="009A2529" w:rsidRPr="009A2529" w:rsidRDefault="009A2529" w:rsidP="005C2183">
            <w:pPr>
              <w:jc w:val="both"/>
              <w:rPr>
                <w:sz w:val="20"/>
                <w:szCs w:val="20"/>
              </w:rPr>
            </w:pPr>
            <w:r w:rsidRPr="009A2529">
              <w:rPr>
                <w:b/>
                <w:sz w:val="20"/>
                <w:szCs w:val="20"/>
              </w:rPr>
              <w:t>Řízení konáno na VŠ</w:t>
            </w:r>
          </w:p>
        </w:tc>
        <w:tc>
          <w:tcPr>
            <w:tcW w:w="2029" w:type="dxa"/>
            <w:gridSpan w:val="4"/>
            <w:tcBorders>
              <w:top w:val="single" w:sz="12" w:space="0" w:color="auto"/>
              <w:left w:val="single" w:sz="12" w:space="0" w:color="auto"/>
            </w:tcBorders>
            <w:shd w:val="clear" w:color="auto" w:fill="F7CAAC"/>
          </w:tcPr>
          <w:p w14:paraId="54094D51" w14:textId="77777777" w:rsidR="009A2529" w:rsidRPr="009A2529" w:rsidRDefault="009A2529" w:rsidP="005C2183">
            <w:pPr>
              <w:jc w:val="both"/>
              <w:rPr>
                <w:b/>
                <w:sz w:val="20"/>
                <w:szCs w:val="20"/>
              </w:rPr>
            </w:pPr>
            <w:r w:rsidRPr="009A2529">
              <w:rPr>
                <w:b/>
                <w:sz w:val="20"/>
                <w:szCs w:val="20"/>
              </w:rPr>
              <w:t>Ohlasy publikací</w:t>
            </w:r>
          </w:p>
        </w:tc>
      </w:tr>
      <w:tr w:rsidR="009A2529" w14:paraId="4C647C60" w14:textId="77777777" w:rsidTr="008D355A">
        <w:trPr>
          <w:cantSplit/>
        </w:trPr>
        <w:tc>
          <w:tcPr>
            <w:tcW w:w="3347" w:type="dxa"/>
            <w:gridSpan w:val="3"/>
          </w:tcPr>
          <w:p w14:paraId="7726E61E" w14:textId="77777777" w:rsidR="009A2529" w:rsidRPr="009A2529" w:rsidRDefault="009A2529" w:rsidP="005C2183">
            <w:pPr>
              <w:jc w:val="both"/>
              <w:rPr>
                <w:sz w:val="20"/>
                <w:szCs w:val="20"/>
              </w:rPr>
            </w:pPr>
          </w:p>
        </w:tc>
        <w:tc>
          <w:tcPr>
            <w:tcW w:w="2245" w:type="dxa"/>
            <w:gridSpan w:val="3"/>
          </w:tcPr>
          <w:p w14:paraId="2A571412" w14:textId="77777777" w:rsidR="009A2529" w:rsidRPr="009A2529" w:rsidRDefault="009A2529" w:rsidP="005C2183">
            <w:pPr>
              <w:jc w:val="both"/>
              <w:rPr>
                <w:sz w:val="20"/>
                <w:szCs w:val="20"/>
              </w:rPr>
            </w:pPr>
          </w:p>
        </w:tc>
        <w:tc>
          <w:tcPr>
            <w:tcW w:w="2238" w:type="dxa"/>
            <w:gridSpan w:val="4"/>
            <w:tcBorders>
              <w:right w:val="single" w:sz="12" w:space="0" w:color="auto"/>
            </w:tcBorders>
          </w:tcPr>
          <w:p w14:paraId="69A9C416" w14:textId="77777777" w:rsidR="009A2529" w:rsidRPr="009A2529" w:rsidRDefault="009A2529" w:rsidP="005C2183">
            <w:pPr>
              <w:jc w:val="both"/>
              <w:rPr>
                <w:sz w:val="20"/>
                <w:szCs w:val="20"/>
              </w:rPr>
            </w:pPr>
          </w:p>
        </w:tc>
        <w:tc>
          <w:tcPr>
            <w:tcW w:w="567" w:type="dxa"/>
            <w:gridSpan w:val="2"/>
            <w:tcBorders>
              <w:left w:val="single" w:sz="12" w:space="0" w:color="auto"/>
            </w:tcBorders>
            <w:shd w:val="clear" w:color="auto" w:fill="F7CAAC"/>
          </w:tcPr>
          <w:p w14:paraId="30D4801F" w14:textId="77777777" w:rsidR="009A2529" w:rsidRPr="008D355A" w:rsidRDefault="009A2529" w:rsidP="005C2183">
            <w:pPr>
              <w:jc w:val="both"/>
              <w:rPr>
                <w:sz w:val="18"/>
                <w:szCs w:val="18"/>
              </w:rPr>
            </w:pPr>
            <w:proofErr w:type="spellStart"/>
            <w:r w:rsidRPr="008D355A">
              <w:rPr>
                <w:b/>
                <w:sz w:val="18"/>
                <w:szCs w:val="18"/>
              </w:rPr>
              <w:t>WoS</w:t>
            </w:r>
            <w:proofErr w:type="spellEnd"/>
          </w:p>
        </w:tc>
        <w:tc>
          <w:tcPr>
            <w:tcW w:w="768" w:type="dxa"/>
            <w:shd w:val="clear" w:color="auto" w:fill="F7CAAC"/>
          </w:tcPr>
          <w:p w14:paraId="6343EFF7" w14:textId="77777777" w:rsidR="009A2529" w:rsidRPr="008D355A" w:rsidRDefault="009A2529" w:rsidP="005C2183">
            <w:pPr>
              <w:jc w:val="both"/>
              <w:rPr>
                <w:sz w:val="18"/>
                <w:szCs w:val="18"/>
              </w:rPr>
            </w:pPr>
            <w:proofErr w:type="spellStart"/>
            <w:r w:rsidRPr="008D355A">
              <w:rPr>
                <w:b/>
                <w:sz w:val="18"/>
                <w:szCs w:val="18"/>
              </w:rPr>
              <w:t>Scopus</w:t>
            </w:r>
            <w:proofErr w:type="spellEnd"/>
          </w:p>
        </w:tc>
        <w:tc>
          <w:tcPr>
            <w:tcW w:w="694" w:type="dxa"/>
            <w:shd w:val="clear" w:color="auto" w:fill="F7CAAC"/>
          </w:tcPr>
          <w:p w14:paraId="4059B43E" w14:textId="77777777" w:rsidR="009A2529" w:rsidRPr="008D355A" w:rsidRDefault="009A2529" w:rsidP="005C2183">
            <w:pPr>
              <w:jc w:val="both"/>
              <w:rPr>
                <w:sz w:val="18"/>
                <w:szCs w:val="18"/>
              </w:rPr>
            </w:pPr>
            <w:r w:rsidRPr="008D355A">
              <w:rPr>
                <w:b/>
                <w:sz w:val="18"/>
                <w:szCs w:val="18"/>
              </w:rPr>
              <w:t>ostatní</w:t>
            </w:r>
          </w:p>
        </w:tc>
      </w:tr>
      <w:tr w:rsidR="009A2529" w14:paraId="4DF7FC6A" w14:textId="77777777" w:rsidTr="008D355A">
        <w:trPr>
          <w:cantSplit/>
          <w:trHeight w:val="70"/>
        </w:trPr>
        <w:tc>
          <w:tcPr>
            <w:tcW w:w="3347" w:type="dxa"/>
            <w:gridSpan w:val="3"/>
            <w:shd w:val="clear" w:color="auto" w:fill="F7CAAC"/>
          </w:tcPr>
          <w:p w14:paraId="46043E26" w14:textId="77777777" w:rsidR="009A2529" w:rsidRPr="009A2529" w:rsidRDefault="009A2529" w:rsidP="005C2183">
            <w:pPr>
              <w:jc w:val="both"/>
              <w:rPr>
                <w:sz w:val="20"/>
                <w:szCs w:val="20"/>
              </w:rPr>
            </w:pPr>
            <w:r w:rsidRPr="009A2529">
              <w:rPr>
                <w:b/>
                <w:sz w:val="20"/>
                <w:szCs w:val="20"/>
              </w:rPr>
              <w:t>Obor jmenovacího řízení</w:t>
            </w:r>
          </w:p>
        </w:tc>
        <w:tc>
          <w:tcPr>
            <w:tcW w:w="2245" w:type="dxa"/>
            <w:gridSpan w:val="3"/>
            <w:shd w:val="clear" w:color="auto" w:fill="F7CAAC"/>
          </w:tcPr>
          <w:p w14:paraId="2BD11864" w14:textId="77777777" w:rsidR="009A2529" w:rsidRPr="009A2529" w:rsidRDefault="009A2529" w:rsidP="005C2183">
            <w:pPr>
              <w:jc w:val="both"/>
              <w:rPr>
                <w:sz w:val="20"/>
                <w:szCs w:val="20"/>
              </w:rPr>
            </w:pPr>
            <w:r w:rsidRPr="009A2529">
              <w:rPr>
                <w:b/>
                <w:sz w:val="20"/>
                <w:szCs w:val="20"/>
              </w:rPr>
              <w:t>Rok udělení hodnosti</w:t>
            </w:r>
          </w:p>
        </w:tc>
        <w:tc>
          <w:tcPr>
            <w:tcW w:w="2238" w:type="dxa"/>
            <w:gridSpan w:val="4"/>
            <w:tcBorders>
              <w:right w:val="single" w:sz="12" w:space="0" w:color="auto"/>
            </w:tcBorders>
            <w:shd w:val="clear" w:color="auto" w:fill="F7CAAC"/>
          </w:tcPr>
          <w:p w14:paraId="0FA16CFA" w14:textId="77777777" w:rsidR="009A2529" w:rsidRPr="009A2529" w:rsidRDefault="009A2529" w:rsidP="005C2183">
            <w:pPr>
              <w:jc w:val="both"/>
              <w:rPr>
                <w:sz w:val="20"/>
                <w:szCs w:val="20"/>
              </w:rPr>
            </w:pPr>
            <w:r w:rsidRPr="009A2529">
              <w:rPr>
                <w:b/>
                <w:sz w:val="20"/>
                <w:szCs w:val="20"/>
              </w:rPr>
              <w:t>Řízení konáno na VŠ</w:t>
            </w:r>
          </w:p>
        </w:tc>
        <w:tc>
          <w:tcPr>
            <w:tcW w:w="567" w:type="dxa"/>
            <w:gridSpan w:val="2"/>
            <w:tcBorders>
              <w:left w:val="single" w:sz="12" w:space="0" w:color="auto"/>
            </w:tcBorders>
          </w:tcPr>
          <w:p w14:paraId="3EDE7296" w14:textId="77777777" w:rsidR="009A2529" w:rsidRPr="009A2529" w:rsidRDefault="009A2529" w:rsidP="005C2183">
            <w:pPr>
              <w:jc w:val="both"/>
              <w:rPr>
                <w:b/>
                <w:sz w:val="20"/>
                <w:szCs w:val="20"/>
              </w:rPr>
            </w:pPr>
          </w:p>
        </w:tc>
        <w:tc>
          <w:tcPr>
            <w:tcW w:w="768" w:type="dxa"/>
          </w:tcPr>
          <w:p w14:paraId="76DEAE12" w14:textId="77777777" w:rsidR="009A2529" w:rsidRPr="009A2529" w:rsidRDefault="009A2529" w:rsidP="005C2183">
            <w:pPr>
              <w:jc w:val="both"/>
              <w:rPr>
                <w:b/>
                <w:sz w:val="20"/>
                <w:szCs w:val="20"/>
              </w:rPr>
            </w:pPr>
          </w:p>
        </w:tc>
        <w:tc>
          <w:tcPr>
            <w:tcW w:w="694" w:type="dxa"/>
          </w:tcPr>
          <w:p w14:paraId="57C8D09D" w14:textId="77777777" w:rsidR="009A2529" w:rsidRPr="009A2529" w:rsidRDefault="009A2529" w:rsidP="005C2183">
            <w:pPr>
              <w:jc w:val="both"/>
              <w:rPr>
                <w:b/>
                <w:sz w:val="20"/>
                <w:szCs w:val="20"/>
              </w:rPr>
            </w:pPr>
          </w:p>
        </w:tc>
      </w:tr>
      <w:tr w:rsidR="009A2529" w14:paraId="6B9B25E8" w14:textId="77777777" w:rsidTr="008D355A">
        <w:trPr>
          <w:trHeight w:val="205"/>
        </w:trPr>
        <w:tc>
          <w:tcPr>
            <w:tcW w:w="3347" w:type="dxa"/>
            <w:gridSpan w:val="3"/>
          </w:tcPr>
          <w:p w14:paraId="3D9B3F22" w14:textId="77777777" w:rsidR="009A2529" w:rsidRPr="009A2529" w:rsidRDefault="009A2529" w:rsidP="005C2183">
            <w:pPr>
              <w:jc w:val="both"/>
              <w:rPr>
                <w:sz w:val="20"/>
                <w:szCs w:val="20"/>
              </w:rPr>
            </w:pPr>
          </w:p>
        </w:tc>
        <w:tc>
          <w:tcPr>
            <w:tcW w:w="2245" w:type="dxa"/>
            <w:gridSpan w:val="3"/>
          </w:tcPr>
          <w:p w14:paraId="07D1BFEA" w14:textId="77777777" w:rsidR="009A2529" w:rsidRPr="009A2529" w:rsidRDefault="009A2529" w:rsidP="005C2183">
            <w:pPr>
              <w:jc w:val="both"/>
              <w:rPr>
                <w:sz w:val="20"/>
                <w:szCs w:val="20"/>
              </w:rPr>
            </w:pPr>
          </w:p>
        </w:tc>
        <w:tc>
          <w:tcPr>
            <w:tcW w:w="2238" w:type="dxa"/>
            <w:gridSpan w:val="4"/>
            <w:tcBorders>
              <w:right w:val="single" w:sz="12" w:space="0" w:color="auto"/>
            </w:tcBorders>
          </w:tcPr>
          <w:p w14:paraId="14BC2F34" w14:textId="77777777" w:rsidR="009A2529" w:rsidRPr="009A2529" w:rsidRDefault="009A2529" w:rsidP="005C2183">
            <w:pPr>
              <w:jc w:val="both"/>
              <w:rPr>
                <w:sz w:val="20"/>
                <w:szCs w:val="20"/>
              </w:rPr>
            </w:pPr>
          </w:p>
        </w:tc>
        <w:tc>
          <w:tcPr>
            <w:tcW w:w="1335" w:type="dxa"/>
            <w:gridSpan w:val="3"/>
            <w:tcBorders>
              <w:left w:val="single" w:sz="12" w:space="0" w:color="auto"/>
            </w:tcBorders>
            <w:shd w:val="clear" w:color="auto" w:fill="FBD4B4"/>
            <w:vAlign w:val="center"/>
          </w:tcPr>
          <w:p w14:paraId="126BA467" w14:textId="77777777" w:rsidR="009A2529" w:rsidRPr="009A2529" w:rsidRDefault="009A2529" w:rsidP="005C2183">
            <w:pPr>
              <w:jc w:val="both"/>
              <w:rPr>
                <w:b/>
                <w:sz w:val="20"/>
                <w:szCs w:val="20"/>
              </w:rPr>
            </w:pPr>
            <w:r w:rsidRPr="009A2529">
              <w:rPr>
                <w:b/>
                <w:sz w:val="20"/>
                <w:szCs w:val="20"/>
              </w:rPr>
              <w:t xml:space="preserve">H-index </w:t>
            </w:r>
            <w:proofErr w:type="spellStart"/>
            <w:r w:rsidRPr="009A2529">
              <w:rPr>
                <w:b/>
                <w:sz w:val="20"/>
                <w:szCs w:val="20"/>
              </w:rPr>
              <w:t>WoS</w:t>
            </w:r>
            <w:proofErr w:type="spellEnd"/>
            <w:r w:rsidRPr="009A2529">
              <w:rPr>
                <w:b/>
                <w:sz w:val="20"/>
                <w:szCs w:val="20"/>
              </w:rPr>
              <w:t>/</w:t>
            </w:r>
            <w:proofErr w:type="spellStart"/>
            <w:r w:rsidRPr="009A2529">
              <w:rPr>
                <w:b/>
                <w:sz w:val="20"/>
                <w:szCs w:val="20"/>
              </w:rPr>
              <w:t>Scopus</w:t>
            </w:r>
            <w:proofErr w:type="spellEnd"/>
          </w:p>
        </w:tc>
        <w:tc>
          <w:tcPr>
            <w:tcW w:w="694" w:type="dxa"/>
            <w:vAlign w:val="center"/>
          </w:tcPr>
          <w:p w14:paraId="468EB3F9" w14:textId="77777777" w:rsidR="009A2529" w:rsidRPr="009A2529" w:rsidRDefault="009A2529" w:rsidP="005C2183">
            <w:pPr>
              <w:rPr>
                <w:b/>
                <w:sz w:val="20"/>
                <w:szCs w:val="20"/>
              </w:rPr>
            </w:pPr>
            <w:r w:rsidRPr="009A2529">
              <w:rPr>
                <w:b/>
                <w:sz w:val="20"/>
                <w:szCs w:val="20"/>
              </w:rPr>
              <w:t xml:space="preserve">    /</w:t>
            </w:r>
          </w:p>
        </w:tc>
      </w:tr>
      <w:tr w:rsidR="009A2529" w14:paraId="2FF87E51" w14:textId="77777777" w:rsidTr="005C2183">
        <w:tc>
          <w:tcPr>
            <w:tcW w:w="9859" w:type="dxa"/>
            <w:gridSpan w:val="14"/>
            <w:shd w:val="clear" w:color="auto" w:fill="F7CAAC"/>
          </w:tcPr>
          <w:p w14:paraId="3A0A15F0" w14:textId="77777777" w:rsidR="009A2529" w:rsidRPr="009A2529" w:rsidRDefault="009A2529" w:rsidP="005C2183">
            <w:pPr>
              <w:jc w:val="both"/>
              <w:rPr>
                <w:b/>
                <w:sz w:val="20"/>
                <w:szCs w:val="20"/>
              </w:rPr>
            </w:pPr>
            <w:r w:rsidRPr="009A2529">
              <w:rPr>
                <w:b/>
                <w:sz w:val="20"/>
                <w:szCs w:val="20"/>
              </w:rPr>
              <w:t xml:space="preserve">Přehled o nejvýznamnější publikační a další tvůrčí činnosti nebo další profesní činnosti u odborníků z praxe vztahující se k zabezpečovaným předmětům </w:t>
            </w:r>
          </w:p>
        </w:tc>
      </w:tr>
      <w:tr w:rsidR="009A2529" w14:paraId="65F64489" w14:textId="77777777" w:rsidTr="008D355A">
        <w:trPr>
          <w:trHeight w:val="944"/>
        </w:trPr>
        <w:tc>
          <w:tcPr>
            <w:tcW w:w="9859" w:type="dxa"/>
            <w:gridSpan w:val="14"/>
          </w:tcPr>
          <w:p w14:paraId="6B12B301" w14:textId="77777777" w:rsidR="009A2529" w:rsidRPr="009A2529" w:rsidRDefault="009A2529" w:rsidP="005C2183">
            <w:pPr>
              <w:jc w:val="both"/>
              <w:rPr>
                <w:bCs/>
                <w:sz w:val="20"/>
                <w:szCs w:val="20"/>
              </w:rPr>
            </w:pPr>
            <w:r w:rsidRPr="009A2529">
              <w:rPr>
                <w:bCs/>
                <w:sz w:val="20"/>
                <w:szCs w:val="20"/>
              </w:rPr>
              <w:t>2021: animovaný film Radioterapie na Žlutém kopci, zvuk a mix</w:t>
            </w:r>
          </w:p>
          <w:p w14:paraId="476A1570" w14:textId="77777777" w:rsidR="009A2529" w:rsidRPr="009A2529" w:rsidRDefault="009A2529" w:rsidP="005C2183">
            <w:pPr>
              <w:jc w:val="both"/>
              <w:rPr>
                <w:bCs/>
                <w:sz w:val="20"/>
                <w:szCs w:val="20"/>
              </w:rPr>
            </w:pPr>
            <w:r w:rsidRPr="009A2529">
              <w:rPr>
                <w:bCs/>
                <w:sz w:val="20"/>
                <w:szCs w:val="20"/>
              </w:rPr>
              <w:t>2019: animovaný spot pro Nadaci RSJ, Přemýšlivé děti, zvuk a mix</w:t>
            </w:r>
          </w:p>
          <w:p w14:paraId="4BC54F11" w14:textId="77777777" w:rsidR="009A2529" w:rsidRPr="009A2529" w:rsidRDefault="009A2529" w:rsidP="005C2183">
            <w:pPr>
              <w:jc w:val="both"/>
              <w:rPr>
                <w:bCs/>
                <w:sz w:val="20"/>
                <w:szCs w:val="20"/>
              </w:rPr>
            </w:pPr>
            <w:r w:rsidRPr="009A2529">
              <w:rPr>
                <w:bCs/>
                <w:sz w:val="20"/>
                <w:szCs w:val="20"/>
              </w:rPr>
              <w:t xml:space="preserve">2018: </w:t>
            </w:r>
            <w:r w:rsidRPr="009A2529">
              <w:rPr>
                <w:bCs/>
                <w:i/>
                <w:iCs/>
                <w:sz w:val="20"/>
                <w:szCs w:val="20"/>
              </w:rPr>
              <w:t xml:space="preserve">O </w:t>
            </w:r>
            <w:proofErr w:type="spellStart"/>
            <w:r w:rsidRPr="009A2529">
              <w:rPr>
                <w:bCs/>
                <w:i/>
                <w:iCs/>
                <w:sz w:val="20"/>
                <w:szCs w:val="20"/>
              </w:rPr>
              <w:t>Kovladu</w:t>
            </w:r>
            <w:proofErr w:type="spellEnd"/>
            <w:r w:rsidRPr="009A2529">
              <w:rPr>
                <w:bCs/>
                <w:i/>
                <w:iCs/>
                <w:sz w:val="20"/>
                <w:szCs w:val="20"/>
              </w:rPr>
              <w:t xml:space="preserve"> </w:t>
            </w:r>
            <w:r w:rsidRPr="009A2529">
              <w:rPr>
                <w:bCs/>
                <w:sz w:val="20"/>
                <w:szCs w:val="20"/>
              </w:rPr>
              <w:t>– krátkometrážní animovaný film, hudba, zvuk</w:t>
            </w:r>
          </w:p>
          <w:p w14:paraId="51A5F008" w14:textId="179F902D" w:rsidR="009A2529" w:rsidRPr="008D355A" w:rsidRDefault="009A2529" w:rsidP="005C2183">
            <w:pPr>
              <w:jc w:val="both"/>
              <w:rPr>
                <w:bCs/>
                <w:sz w:val="20"/>
                <w:szCs w:val="20"/>
              </w:rPr>
            </w:pPr>
            <w:r w:rsidRPr="009A2529">
              <w:rPr>
                <w:bCs/>
                <w:sz w:val="20"/>
                <w:szCs w:val="20"/>
              </w:rPr>
              <w:t>2018: animovaný spot pro Nadaci RSJ, Přemýšlivé děti, zvuk a mix</w:t>
            </w:r>
          </w:p>
        </w:tc>
      </w:tr>
      <w:tr w:rsidR="009A2529" w14:paraId="091F4679" w14:textId="77777777" w:rsidTr="005C2183">
        <w:trPr>
          <w:trHeight w:val="218"/>
        </w:trPr>
        <w:tc>
          <w:tcPr>
            <w:tcW w:w="9859" w:type="dxa"/>
            <w:gridSpan w:val="14"/>
            <w:shd w:val="clear" w:color="auto" w:fill="F7CAAC"/>
          </w:tcPr>
          <w:p w14:paraId="33B02F9C" w14:textId="77777777" w:rsidR="009A2529" w:rsidRPr="009A2529" w:rsidRDefault="009A2529" w:rsidP="005C2183">
            <w:pPr>
              <w:rPr>
                <w:b/>
                <w:sz w:val="20"/>
                <w:szCs w:val="20"/>
              </w:rPr>
            </w:pPr>
            <w:r w:rsidRPr="009A2529">
              <w:rPr>
                <w:b/>
                <w:sz w:val="20"/>
                <w:szCs w:val="20"/>
              </w:rPr>
              <w:t>Působení v zahraničí</w:t>
            </w:r>
          </w:p>
        </w:tc>
      </w:tr>
      <w:tr w:rsidR="009A2529" w14:paraId="01843E03" w14:textId="77777777" w:rsidTr="005C2183">
        <w:trPr>
          <w:trHeight w:val="328"/>
        </w:trPr>
        <w:tc>
          <w:tcPr>
            <w:tcW w:w="9859" w:type="dxa"/>
            <w:gridSpan w:val="14"/>
          </w:tcPr>
          <w:p w14:paraId="0FDF386C" w14:textId="77777777" w:rsidR="009A2529" w:rsidRPr="009A2529" w:rsidRDefault="009A2529" w:rsidP="005C2183">
            <w:pPr>
              <w:rPr>
                <w:b/>
                <w:sz w:val="20"/>
                <w:szCs w:val="20"/>
              </w:rPr>
            </w:pPr>
            <w:r w:rsidRPr="009A2529">
              <w:rPr>
                <w:noProof/>
                <w:sz w:val="20"/>
                <w:szCs w:val="20"/>
              </w:rPr>
              <w:drawing>
                <wp:anchor distT="0" distB="0" distL="114300" distR="114300" simplePos="0" relativeHeight="251662336" behindDoc="0" locked="0" layoutInCell="1" allowOverlap="1" wp14:anchorId="587203BA" wp14:editId="2905E89D">
                  <wp:simplePos x="0" y="0"/>
                  <wp:positionH relativeFrom="column">
                    <wp:posOffset>1572260</wp:posOffset>
                  </wp:positionH>
                  <wp:positionV relativeFrom="paragraph">
                    <wp:posOffset>180975</wp:posOffset>
                  </wp:positionV>
                  <wp:extent cx="1082675" cy="379730"/>
                  <wp:effectExtent l="0" t="0" r="0" b="1270"/>
                  <wp:wrapNone/>
                  <wp:docPr id="3" name="obráz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82675" cy="379730"/>
                          </a:xfrm>
                          <a:prstGeom prst="rect">
                            <a:avLst/>
                          </a:prstGeom>
                          <a:noFill/>
                        </pic:spPr>
                      </pic:pic>
                    </a:graphicData>
                  </a:graphic>
                  <wp14:sizeRelH relativeFrom="page">
                    <wp14:pctWidth>0</wp14:pctWidth>
                  </wp14:sizeRelH>
                  <wp14:sizeRelV relativeFrom="page">
                    <wp14:pctHeight>0</wp14:pctHeight>
                  </wp14:sizeRelV>
                </wp:anchor>
              </w:drawing>
            </w:r>
          </w:p>
        </w:tc>
      </w:tr>
      <w:tr w:rsidR="009A2529" w14:paraId="5743A085" w14:textId="77777777" w:rsidTr="008D355A">
        <w:trPr>
          <w:cantSplit/>
          <w:trHeight w:val="470"/>
        </w:trPr>
        <w:tc>
          <w:tcPr>
            <w:tcW w:w="2518" w:type="dxa"/>
            <w:shd w:val="clear" w:color="auto" w:fill="F7CAAC"/>
          </w:tcPr>
          <w:p w14:paraId="494BA419" w14:textId="77777777" w:rsidR="009A2529" w:rsidRPr="009A2529" w:rsidRDefault="009A2529" w:rsidP="005C2183">
            <w:pPr>
              <w:jc w:val="both"/>
              <w:rPr>
                <w:b/>
                <w:sz w:val="20"/>
                <w:szCs w:val="20"/>
              </w:rPr>
            </w:pPr>
            <w:r w:rsidRPr="009A2529">
              <w:rPr>
                <w:b/>
                <w:sz w:val="20"/>
                <w:szCs w:val="20"/>
              </w:rPr>
              <w:t xml:space="preserve">Podpis </w:t>
            </w:r>
          </w:p>
        </w:tc>
        <w:tc>
          <w:tcPr>
            <w:tcW w:w="4461" w:type="dxa"/>
            <w:gridSpan w:val="8"/>
          </w:tcPr>
          <w:p w14:paraId="75E336F6" w14:textId="77777777" w:rsidR="009A2529" w:rsidRPr="009A2529" w:rsidRDefault="009A2529" w:rsidP="005C2183">
            <w:pPr>
              <w:jc w:val="both"/>
              <w:rPr>
                <w:sz w:val="20"/>
                <w:szCs w:val="20"/>
              </w:rPr>
            </w:pPr>
          </w:p>
        </w:tc>
        <w:tc>
          <w:tcPr>
            <w:tcW w:w="851" w:type="dxa"/>
            <w:shd w:val="clear" w:color="auto" w:fill="F7CAAC"/>
          </w:tcPr>
          <w:p w14:paraId="28C0658B" w14:textId="77777777" w:rsidR="009A2529" w:rsidRPr="009A2529" w:rsidRDefault="009A2529" w:rsidP="005C2183">
            <w:pPr>
              <w:jc w:val="both"/>
              <w:rPr>
                <w:sz w:val="20"/>
                <w:szCs w:val="20"/>
              </w:rPr>
            </w:pPr>
            <w:r w:rsidRPr="009A2529">
              <w:rPr>
                <w:b/>
                <w:sz w:val="20"/>
                <w:szCs w:val="20"/>
              </w:rPr>
              <w:t>datum</w:t>
            </w:r>
          </w:p>
        </w:tc>
        <w:tc>
          <w:tcPr>
            <w:tcW w:w="2029" w:type="dxa"/>
            <w:gridSpan w:val="4"/>
          </w:tcPr>
          <w:p w14:paraId="780447CE" w14:textId="0CD08261" w:rsidR="009A2529" w:rsidRPr="009A2529" w:rsidRDefault="00BE238E" w:rsidP="005C2183">
            <w:pPr>
              <w:jc w:val="both"/>
              <w:rPr>
                <w:sz w:val="20"/>
                <w:szCs w:val="20"/>
              </w:rPr>
            </w:pPr>
            <w:r w:rsidRPr="009A2529">
              <w:rPr>
                <w:sz w:val="20"/>
                <w:szCs w:val="20"/>
              </w:rPr>
              <w:t>6. 2. 2023</w:t>
            </w:r>
          </w:p>
        </w:tc>
      </w:tr>
    </w:tbl>
    <w:p w14:paraId="47235273" w14:textId="24F051A0" w:rsidR="009A2529" w:rsidRDefault="009A2529"/>
    <w:p w14:paraId="3278367A" w14:textId="77777777" w:rsidR="009A2529" w:rsidRDefault="009A25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10"/>
        <w:gridCol w:w="708"/>
        <w:gridCol w:w="754"/>
      </w:tblGrid>
      <w:tr w:rsidR="00310B5F" w14:paraId="00B4570E" w14:textId="77777777" w:rsidTr="005C2183">
        <w:tc>
          <w:tcPr>
            <w:tcW w:w="9859" w:type="dxa"/>
            <w:gridSpan w:val="15"/>
            <w:tcBorders>
              <w:bottom w:val="double" w:sz="4" w:space="0" w:color="auto"/>
            </w:tcBorders>
            <w:shd w:val="clear" w:color="auto" w:fill="BDD6EE"/>
          </w:tcPr>
          <w:p w14:paraId="71A5CCF2" w14:textId="77777777" w:rsidR="00310B5F" w:rsidRDefault="00310B5F" w:rsidP="005C2183">
            <w:pPr>
              <w:jc w:val="both"/>
              <w:rPr>
                <w:b/>
                <w:sz w:val="28"/>
              </w:rPr>
            </w:pPr>
            <w:r>
              <w:rPr>
                <w:b/>
                <w:sz w:val="28"/>
              </w:rPr>
              <w:lastRenderedPageBreak/>
              <w:t>C-I – Personální zabezpečení</w:t>
            </w:r>
          </w:p>
        </w:tc>
      </w:tr>
      <w:tr w:rsidR="00310B5F" w14:paraId="32FF82EF" w14:textId="77777777" w:rsidTr="005C2183">
        <w:tc>
          <w:tcPr>
            <w:tcW w:w="2518" w:type="dxa"/>
            <w:tcBorders>
              <w:top w:val="double" w:sz="4" w:space="0" w:color="auto"/>
            </w:tcBorders>
            <w:shd w:val="clear" w:color="auto" w:fill="F7CAAC"/>
          </w:tcPr>
          <w:p w14:paraId="217C605F" w14:textId="77777777" w:rsidR="00310B5F" w:rsidRPr="00310B5F" w:rsidRDefault="00310B5F" w:rsidP="005C2183">
            <w:pPr>
              <w:jc w:val="both"/>
              <w:rPr>
                <w:b/>
                <w:sz w:val="20"/>
                <w:szCs w:val="20"/>
              </w:rPr>
            </w:pPr>
            <w:r w:rsidRPr="00310B5F">
              <w:rPr>
                <w:b/>
                <w:sz w:val="20"/>
                <w:szCs w:val="20"/>
              </w:rPr>
              <w:t>Vysoká škola</w:t>
            </w:r>
          </w:p>
        </w:tc>
        <w:tc>
          <w:tcPr>
            <w:tcW w:w="7341" w:type="dxa"/>
            <w:gridSpan w:val="14"/>
          </w:tcPr>
          <w:p w14:paraId="3B89DD67" w14:textId="77777777" w:rsidR="00310B5F" w:rsidRPr="00310B5F" w:rsidRDefault="00310B5F" w:rsidP="005C2183">
            <w:pPr>
              <w:jc w:val="both"/>
              <w:rPr>
                <w:sz w:val="20"/>
                <w:szCs w:val="20"/>
              </w:rPr>
            </w:pPr>
            <w:r w:rsidRPr="00310B5F">
              <w:rPr>
                <w:sz w:val="20"/>
                <w:szCs w:val="20"/>
              </w:rPr>
              <w:t>Univerzita Tomáše Bati ve Zlíně</w:t>
            </w:r>
          </w:p>
        </w:tc>
      </w:tr>
      <w:tr w:rsidR="00310B5F" w14:paraId="7881CA5E" w14:textId="77777777" w:rsidTr="005C2183">
        <w:tc>
          <w:tcPr>
            <w:tcW w:w="2518" w:type="dxa"/>
            <w:shd w:val="clear" w:color="auto" w:fill="F7CAAC"/>
          </w:tcPr>
          <w:p w14:paraId="0F4EEA23" w14:textId="77777777" w:rsidR="00310B5F" w:rsidRPr="00310B5F" w:rsidRDefault="00310B5F" w:rsidP="005C2183">
            <w:pPr>
              <w:jc w:val="both"/>
              <w:rPr>
                <w:b/>
                <w:sz w:val="20"/>
                <w:szCs w:val="20"/>
              </w:rPr>
            </w:pPr>
            <w:r w:rsidRPr="00310B5F">
              <w:rPr>
                <w:b/>
                <w:sz w:val="20"/>
                <w:szCs w:val="20"/>
              </w:rPr>
              <w:t>Součást vysoké školy</w:t>
            </w:r>
          </w:p>
        </w:tc>
        <w:tc>
          <w:tcPr>
            <w:tcW w:w="7341" w:type="dxa"/>
            <w:gridSpan w:val="14"/>
          </w:tcPr>
          <w:p w14:paraId="6178F5FD" w14:textId="77777777" w:rsidR="00310B5F" w:rsidRPr="00310B5F" w:rsidRDefault="00310B5F" w:rsidP="005C2183">
            <w:pPr>
              <w:jc w:val="both"/>
              <w:rPr>
                <w:sz w:val="20"/>
                <w:szCs w:val="20"/>
              </w:rPr>
            </w:pPr>
            <w:r w:rsidRPr="00310B5F">
              <w:rPr>
                <w:sz w:val="20"/>
                <w:szCs w:val="20"/>
              </w:rPr>
              <w:t>Fakulta multimediálních komunikací</w:t>
            </w:r>
          </w:p>
        </w:tc>
      </w:tr>
      <w:tr w:rsidR="00310B5F" w14:paraId="340A726E" w14:textId="77777777" w:rsidTr="005C2183">
        <w:tc>
          <w:tcPr>
            <w:tcW w:w="2518" w:type="dxa"/>
            <w:shd w:val="clear" w:color="auto" w:fill="F7CAAC"/>
          </w:tcPr>
          <w:p w14:paraId="263D61B9" w14:textId="77777777" w:rsidR="00310B5F" w:rsidRPr="00310B5F" w:rsidRDefault="00310B5F" w:rsidP="005C2183">
            <w:pPr>
              <w:jc w:val="both"/>
              <w:rPr>
                <w:b/>
                <w:sz w:val="20"/>
                <w:szCs w:val="20"/>
              </w:rPr>
            </w:pPr>
            <w:r w:rsidRPr="00310B5F">
              <w:rPr>
                <w:b/>
                <w:sz w:val="20"/>
                <w:szCs w:val="20"/>
              </w:rPr>
              <w:t>Název studijního programu</w:t>
            </w:r>
          </w:p>
        </w:tc>
        <w:tc>
          <w:tcPr>
            <w:tcW w:w="7341" w:type="dxa"/>
            <w:gridSpan w:val="14"/>
          </w:tcPr>
          <w:p w14:paraId="1BDACD80" w14:textId="77777777" w:rsidR="00310B5F" w:rsidRPr="00310B5F" w:rsidRDefault="00310B5F" w:rsidP="005C2183">
            <w:pPr>
              <w:jc w:val="both"/>
              <w:rPr>
                <w:sz w:val="20"/>
                <w:szCs w:val="20"/>
              </w:rPr>
            </w:pPr>
            <w:r w:rsidRPr="00310B5F">
              <w:rPr>
                <w:sz w:val="20"/>
                <w:szCs w:val="20"/>
              </w:rPr>
              <w:t>Animovaná tvorba</w:t>
            </w:r>
          </w:p>
        </w:tc>
      </w:tr>
      <w:tr w:rsidR="00310B5F" w14:paraId="7AB87409" w14:textId="77777777" w:rsidTr="005C2183">
        <w:tc>
          <w:tcPr>
            <w:tcW w:w="2518" w:type="dxa"/>
            <w:shd w:val="clear" w:color="auto" w:fill="F7CAAC"/>
          </w:tcPr>
          <w:p w14:paraId="0FD4B204" w14:textId="77777777" w:rsidR="00310B5F" w:rsidRPr="00310B5F" w:rsidRDefault="00310B5F" w:rsidP="005C2183">
            <w:pPr>
              <w:jc w:val="both"/>
              <w:rPr>
                <w:b/>
                <w:sz w:val="20"/>
                <w:szCs w:val="20"/>
              </w:rPr>
            </w:pPr>
            <w:r w:rsidRPr="00310B5F">
              <w:rPr>
                <w:b/>
                <w:sz w:val="20"/>
                <w:szCs w:val="20"/>
              </w:rPr>
              <w:t>Jméno a příjmení</w:t>
            </w:r>
          </w:p>
        </w:tc>
        <w:tc>
          <w:tcPr>
            <w:tcW w:w="4536" w:type="dxa"/>
            <w:gridSpan w:val="8"/>
          </w:tcPr>
          <w:p w14:paraId="6DBE04F0" w14:textId="77777777" w:rsidR="00310B5F" w:rsidRPr="00310B5F" w:rsidRDefault="00310B5F" w:rsidP="005C2183">
            <w:pPr>
              <w:jc w:val="both"/>
              <w:rPr>
                <w:sz w:val="20"/>
                <w:szCs w:val="20"/>
              </w:rPr>
            </w:pPr>
            <w:r w:rsidRPr="00310B5F">
              <w:rPr>
                <w:sz w:val="20"/>
                <w:szCs w:val="20"/>
              </w:rPr>
              <w:t>Ondrej Slivka</w:t>
            </w:r>
          </w:p>
        </w:tc>
        <w:tc>
          <w:tcPr>
            <w:tcW w:w="709" w:type="dxa"/>
            <w:shd w:val="clear" w:color="auto" w:fill="F7CAAC"/>
          </w:tcPr>
          <w:p w14:paraId="2DD061F3" w14:textId="77777777" w:rsidR="00310B5F" w:rsidRPr="00310B5F" w:rsidRDefault="00310B5F" w:rsidP="005C2183">
            <w:pPr>
              <w:jc w:val="both"/>
              <w:rPr>
                <w:b/>
                <w:sz w:val="20"/>
                <w:szCs w:val="20"/>
              </w:rPr>
            </w:pPr>
            <w:r w:rsidRPr="00310B5F">
              <w:rPr>
                <w:b/>
                <w:sz w:val="20"/>
                <w:szCs w:val="20"/>
              </w:rPr>
              <w:t>Tituly</w:t>
            </w:r>
          </w:p>
        </w:tc>
        <w:tc>
          <w:tcPr>
            <w:tcW w:w="2096" w:type="dxa"/>
            <w:gridSpan w:val="5"/>
          </w:tcPr>
          <w:p w14:paraId="2E4A7D5F" w14:textId="6A50AB08" w:rsidR="00310B5F" w:rsidRPr="00310B5F" w:rsidRDefault="00310B5F" w:rsidP="005C2183">
            <w:pPr>
              <w:jc w:val="both"/>
              <w:rPr>
                <w:sz w:val="20"/>
                <w:szCs w:val="20"/>
              </w:rPr>
            </w:pPr>
            <w:r w:rsidRPr="00310B5F">
              <w:rPr>
                <w:sz w:val="20"/>
                <w:szCs w:val="20"/>
              </w:rPr>
              <w:t>prof. akad.</w:t>
            </w:r>
            <w:r w:rsidR="00E90052">
              <w:rPr>
                <w:sz w:val="20"/>
                <w:szCs w:val="20"/>
              </w:rPr>
              <w:t xml:space="preserve"> </w:t>
            </w:r>
            <w:proofErr w:type="spellStart"/>
            <w:r w:rsidRPr="00310B5F">
              <w:rPr>
                <w:sz w:val="20"/>
                <w:szCs w:val="20"/>
              </w:rPr>
              <w:t>mal</w:t>
            </w:r>
            <w:proofErr w:type="spellEnd"/>
            <w:r w:rsidRPr="00310B5F">
              <w:rPr>
                <w:sz w:val="20"/>
                <w:szCs w:val="20"/>
              </w:rPr>
              <w:t xml:space="preserve">., </w:t>
            </w:r>
            <w:proofErr w:type="spellStart"/>
            <w:r w:rsidRPr="00310B5F">
              <w:rPr>
                <w:sz w:val="20"/>
                <w:szCs w:val="20"/>
              </w:rPr>
              <w:t>ArtD</w:t>
            </w:r>
            <w:proofErr w:type="spellEnd"/>
            <w:r w:rsidRPr="00310B5F">
              <w:rPr>
                <w:sz w:val="20"/>
                <w:szCs w:val="20"/>
              </w:rPr>
              <w:t>.</w:t>
            </w:r>
          </w:p>
        </w:tc>
      </w:tr>
      <w:tr w:rsidR="00310B5F" w14:paraId="509A04D5" w14:textId="77777777" w:rsidTr="00E90052">
        <w:tc>
          <w:tcPr>
            <w:tcW w:w="2518" w:type="dxa"/>
            <w:shd w:val="clear" w:color="auto" w:fill="F7CAAC"/>
          </w:tcPr>
          <w:p w14:paraId="114864E6" w14:textId="77777777" w:rsidR="00310B5F" w:rsidRPr="00310B5F" w:rsidRDefault="00310B5F" w:rsidP="005C2183">
            <w:pPr>
              <w:jc w:val="both"/>
              <w:rPr>
                <w:b/>
                <w:sz w:val="20"/>
                <w:szCs w:val="20"/>
              </w:rPr>
            </w:pPr>
            <w:r w:rsidRPr="00310B5F">
              <w:rPr>
                <w:b/>
                <w:sz w:val="20"/>
                <w:szCs w:val="20"/>
              </w:rPr>
              <w:t>Rok narození</w:t>
            </w:r>
          </w:p>
        </w:tc>
        <w:tc>
          <w:tcPr>
            <w:tcW w:w="829" w:type="dxa"/>
            <w:gridSpan w:val="2"/>
          </w:tcPr>
          <w:p w14:paraId="21538720" w14:textId="77777777" w:rsidR="00310B5F" w:rsidRPr="00310B5F" w:rsidRDefault="00310B5F" w:rsidP="005C2183">
            <w:pPr>
              <w:jc w:val="both"/>
              <w:rPr>
                <w:sz w:val="20"/>
                <w:szCs w:val="20"/>
              </w:rPr>
            </w:pPr>
            <w:r w:rsidRPr="00310B5F">
              <w:rPr>
                <w:sz w:val="20"/>
                <w:szCs w:val="20"/>
              </w:rPr>
              <w:t>1959</w:t>
            </w:r>
          </w:p>
        </w:tc>
        <w:tc>
          <w:tcPr>
            <w:tcW w:w="1721" w:type="dxa"/>
            <w:shd w:val="clear" w:color="auto" w:fill="F7CAAC"/>
          </w:tcPr>
          <w:p w14:paraId="1C73999D" w14:textId="77777777" w:rsidR="00310B5F" w:rsidRPr="00310B5F" w:rsidRDefault="00310B5F" w:rsidP="005C2183">
            <w:pPr>
              <w:jc w:val="both"/>
              <w:rPr>
                <w:b/>
                <w:sz w:val="20"/>
                <w:szCs w:val="20"/>
              </w:rPr>
            </w:pPr>
            <w:r w:rsidRPr="00310B5F">
              <w:rPr>
                <w:b/>
                <w:sz w:val="20"/>
                <w:szCs w:val="20"/>
              </w:rPr>
              <w:t>typ vztahu k VŠ</w:t>
            </w:r>
          </w:p>
        </w:tc>
        <w:tc>
          <w:tcPr>
            <w:tcW w:w="992" w:type="dxa"/>
            <w:gridSpan w:val="4"/>
          </w:tcPr>
          <w:p w14:paraId="19D8DE59" w14:textId="77777777" w:rsidR="00310B5F" w:rsidRPr="00310B5F" w:rsidRDefault="00310B5F" w:rsidP="005C2183">
            <w:pPr>
              <w:jc w:val="both"/>
              <w:rPr>
                <w:sz w:val="20"/>
                <w:szCs w:val="20"/>
              </w:rPr>
            </w:pPr>
            <w:r w:rsidRPr="00310B5F">
              <w:rPr>
                <w:sz w:val="20"/>
                <w:szCs w:val="20"/>
              </w:rPr>
              <w:t>pp</w:t>
            </w:r>
          </w:p>
        </w:tc>
        <w:tc>
          <w:tcPr>
            <w:tcW w:w="994" w:type="dxa"/>
            <w:shd w:val="clear" w:color="auto" w:fill="F7CAAC"/>
          </w:tcPr>
          <w:p w14:paraId="2FD6CCA8" w14:textId="77777777" w:rsidR="00310B5F" w:rsidRPr="00310B5F" w:rsidRDefault="00310B5F" w:rsidP="005C2183">
            <w:pPr>
              <w:jc w:val="both"/>
              <w:rPr>
                <w:b/>
                <w:sz w:val="20"/>
                <w:szCs w:val="20"/>
              </w:rPr>
            </w:pPr>
            <w:r w:rsidRPr="00310B5F">
              <w:rPr>
                <w:b/>
                <w:sz w:val="20"/>
                <w:szCs w:val="20"/>
              </w:rPr>
              <w:t>rozsah</w:t>
            </w:r>
          </w:p>
        </w:tc>
        <w:tc>
          <w:tcPr>
            <w:tcW w:w="709" w:type="dxa"/>
          </w:tcPr>
          <w:p w14:paraId="5E761814" w14:textId="77777777" w:rsidR="00310B5F" w:rsidRPr="00310B5F" w:rsidRDefault="00310B5F" w:rsidP="005C2183">
            <w:pPr>
              <w:jc w:val="both"/>
              <w:rPr>
                <w:sz w:val="20"/>
                <w:szCs w:val="20"/>
              </w:rPr>
            </w:pPr>
            <w:proofErr w:type="gramStart"/>
            <w:r w:rsidRPr="00310B5F">
              <w:rPr>
                <w:sz w:val="20"/>
                <w:szCs w:val="20"/>
              </w:rPr>
              <w:t>20h</w:t>
            </w:r>
            <w:proofErr w:type="gramEnd"/>
            <w:r w:rsidRPr="00310B5F">
              <w:rPr>
                <w:sz w:val="20"/>
                <w:szCs w:val="20"/>
              </w:rPr>
              <w:t>/t</w:t>
            </w:r>
          </w:p>
        </w:tc>
        <w:tc>
          <w:tcPr>
            <w:tcW w:w="634" w:type="dxa"/>
            <w:gridSpan w:val="3"/>
            <w:shd w:val="clear" w:color="auto" w:fill="F7CAAC"/>
          </w:tcPr>
          <w:p w14:paraId="7386A94E" w14:textId="77777777" w:rsidR="00310B5F" w:rsidRPr="00310B5F" w:rsidRDefault="00310B5F" w:rsidP="005C2183">
            <w:pPr>
              <w:jc w:val="both"/>
              <w:rPr>
                <w:b/>
                <w:sz w:val="20"/>
                <w:szCs w:val="20"/>
              </w:rPr>
            </w:pPr>
            <w:r w:rsidRPr="00310B5F">
              <w:rPr>
                <w:b/>
                <w:sz w:val="20"/>
                <w:szCs w:val="20"/>
              </w:rPr>
              <w:t>do kdy</w:t>
            </w:r>
          </w:p>
        </w:tc>
        <w:tc>
          <w:tcPr>
            <w:tcW w:w="1462" w:type="dxa"/>
            <w:gridSpan w:val="2"/>
          </w:tcPr>
          <w:p w14:paraId="101A00B6" w14:textId="77777777" w:rsidR="00310B5F" w:rsidRPr="00310B5F" w:rsidRDefault="00310B5F" w:rsidP="005C2183">
            <w:pPr>
              <w:jc w:val="both"/>
              <w:rPr>
                <w:sz w:val="20"/>
                <w:szCs w:val="20"/>
              </w:rPr>
            </w:pPr>
            <w:r w:rsidRPr="00310B5F">
              <w:rPr>
                <w:sz w:val="20"/>
                <w:szCs w:val="20"/>
              </w:rPr>
              <w:t>N</w:t>
            </w:r>
          </w:p>
        </w:tc>
      </w:tr>
      <w:tr w:rsidR="00310B5F" w14:paraId="080D623D" w14:textId="77777777" w:rsidTr="00E90052">
        <w:tc>
          <w:tcPr>
            <w:tcW w:w="5068" w:type="dxa"/>
            <w:gridSpan w:val="4"/>
            <w:shd w:val="clear" w:color="auto" w:fill="F7CAAC"/>
          </w:tcPr>
          <w:p w14:paraId="3FB83A7E" w14:textId="77777777" w:rsidR="00310B5F" w:rsidRPr="00310B5F" w:rsidRDefault="00310B5F" w:rsidP="005C2183">
            <w:pPr>
              <w:jc w:val="both"/>
              <w:rPr>
                <w:b/>
                <w:sz w:val="20"/>
                <w:szCs w:val="20"/>
              </w:rPr>
            </w:pPr>
            <w:r w:rsidRPr="00310B5F">
              <w:rPr>
                <w:b/>
                <w:sz w:val="20"/>
                <w:szCs w:val="20"/>
              </w:rPr>
              <w:t>Typ vztahu na součásti VŠ, která uskutečňuje st. program</w:t>
            </w:r>
          </w:p>
        </w:tc>
        <w:tc>
          <w:tcPr>
            <w:tcW w:w="992" w:type="dxa"/>
            <w:gridSpan w:val="4"/>
          </w:tcPr>
          <w:p w14:paraId="19A8C8D2" w14:textId="77777777" w:rsidR="00310B5F" w:rsidRPr="00310B5F" w:rsidRDefault="00310B5F" w:rsidP="005C2183">
            <w:pPr>
              <w:jc w:val="both"/>
              <w:rPr>
                <w:sz w:val="20"/>
                <w:szCs w:val="20"/>
              </w:rPr>
            </w:pPr>
            <w:r w:rsidRPr="00310B5F">
              <w:rPr>
                <w:sz w:val="20"/>
                <w:szCs w:val="20"/>
              </w:rPr>
              <w:t>pp</w:t>
            </w:r>
          </w:p>
        </w:tc>
        <w:tc>
          <w:tcPr>
            <w:tcW w:w="994" w:type="dxa"/>
            <w:shd w:val="clear" w:color="auto" w:fill="F7CAAC"/>
          </w:tcPr>
          <w:p w14:paraId="7B2CD9FB" w14:textId="77777777" w:rsidR="00310B5F" w:rsidRPr="00310B5F" w:rsidRDefault="00310B5F" w:rsidP="005C2183">
            <w:pPr>
              <w:jc w:val="both"/>
              <w:rPr>
                <w:b/>
                <w:sz w:val="20"/>
                <w:szCs w:val="20"/>
              </w:rPr>
            </w:pPr>
            <w:r w:rsidRPr="00310B5F">
              <w:rPr>
                <w:b/>
                <w:sz w:val="20"/>
                <w:szCs w:val="20"/>
              </w:rPr>
              <w:t>rozsah</w:t>
            </w:r>
          </w:p>
        </w:tc>
        <w:tc>
          <w:tcPr>
            <w:tcW w:w="709" w:type="dxa"/>
          </w:tcPr>
          <w:p w14:paraId="02B36D25" w14:textId="77777777" w:rsidR="00310B5F" w:rsidRPr="00310B5F" w:rsidRDefault="00310B5F" w:rsidP="005C2183">
            <w:pPr>
              <w:jc w:val="both"/>
              <w:rPr>
                <w:sz w:val="20"/>
                <w:szCs w:val="20"/>
              </w:rPr>
            </w:pPr>
            <w:proofErr w:type="gramStart"/>
            <w:r w:rsidRPr="00310B5F">
              <w:rPr>
                <w:sz w:val="20"/>
                <w:szCs w:val="20"/>
              </w:rPr>
              <w:t>20h</w:t>
            </w:r>
            <w:proofErr w:type="gramEnd"/>
            <w:r w:rsidRPr="00310B5F">
              <w:rPr>
                <w:sz w:val="20"/>
                <w:szCs w:val="20"/>
              </w:rPr>
              <w:t>/t</w:t>
            </w:r>
          </w:p>
        </w:tc>
        <w:tc>
          <w:tcPr>
            <w:tcW w:w="634" w:type="dxa"/>
            <w:gridSpan w:val="3"/>
            <w:shd w:val="clear" w:color="auto" w:fill="F7CAAC"/>
          </w:tcPr>
          <w:p w14:paraId="386EDAC4" w14:textId="77777777" w:rsidR="00310B5F" w:rsidRPr="00310B5F" w:rsidRDefault="00310B5F" w:rsidP="005C2183">
            <w:pPr>
              <w:jc w:val="both"/>
              <w:rPr>
                <w:b/>
                <w:sz w:val="20"/>
                <w:szCs w:val="20"/>
              </w:rPr>
            </w:pPr>
            <w:r w:rsidRPr="00310B5F">
              <w:rPr>
                <w:b/>
                <w:sz w:val="20"/>
                <w:szCs w:val="20"/>
              </w:rPr>
              <w:t>do kdy</w:t>
            </w:r>
          </w:p>
        </w:tc>
        <w:tc>
          <w:tcPr>
            <w:tcW w:w="1462" w:type="dxa"/>
            <w:gridSpan w:val="2"/>
          </w:tcPr>
          <w:p w14:paraId="0FCB5F22" w14:textId="77777777" w:rsidR="00310B5F" w:rsidRPr="00310B5F" w:rsidRDefault="00310B5F" w:rsidP="005C2183">
            <w:pPr>
              <w:jc w:val="both"/>
              <w:rPr>
                <w:sz w:val="20"/>
                <w:szCs w:val="20"/>
              </w:rPr>
            </w:pPr>
            <w:r w:rsidRPr="00310B5F">
              <w:rPr>
                <w:sz w:val="20"/>
                <w:szCs w:val="20"/>
              </w:rPr>
              <w:t>N</w:t>
            </w:r>
          </w:p>
        </w:tc>
      </w:tr>
      <w:tr w:rsidR="00310B5F" w14:paraId="6722DA58" w14:textId="77777777" w:rsidTr="005C2183">
        <w:tc>
          <w:tcPr>
            <w:tcW w:w="6060" w:type="dxa"/>
            <w:gridSpan w:val="8"/>
            <w:shd w:val="clear" w:color="auto" w:fill="F7CAAC"/>
          </w:tcPr>
          <w:p w14:paraId="047E6B32" w14:textId="77777777" w:rsidR="00310B5F" w:rsidRPr="00310B5F" w:rsidRDefault="00310B5F" w:rsidP="005C2183">
            <w:pPr>
              <w:jc w:val="both"/>
              <w:rPr>
                <w:sz w:val="20"/>
                <w:szCs w:val="20"/>
              </w:rPr>
            </w:pPr>
            <w:r w:rsidRPr="00310B5F">
              <w:rPr>
                <w:b/>
                <w:sz w:val="20"/>
                <w:szCs w:val="20"/>
              </w:rPr>
              <w:t>Další současná působení jako akademický pracovník na jiných VŠ</w:t>
            </w:r>
          </w:p>
        </w:tc>
        <w:tc>
          <w:tcPr>
            <w:tcW w:w="1703" w:type="dxa"/>
            <w:gridSpan w:val="2"/>
            <w:shd w:val="clear" w:color="auto" w:fill="F7CAAC"/>
          </w:tcPr>
          <w:p w14:paraId="00E31703" w14:textId="77777777" w:rsidR="00310B5F" w:rsidRPr="00310B5F" w:rsidRDefault="00310B5F" w:rsidP="005C2183">
            <w:pPr>
              <w:jc w:val="both"/>
              <w:rPr>
                <w:b/>
                <w:sz w:val="20"/>
                <w:szCs w:val="20"/>
              </w:rPr>
            </w:pPr>
            <w:r w:rsidRPr="00310B5F">
              <w:rPr>
                <w:b/>
                <w:sz w:val="20"/>
                <w:szCs w:val="20"/>
              </w:rPr>
              <w:t xml:space="preserve">typ </w:t>
            </w:r>
            <w:proofErr w:type="spellStart"/>
            <w:r w:rsidRPr="00310B5F">
              <w:rPr>
                <w:b/>
                <w:sz w:val="20"/>
                <w:szCs w:val="20"/>
              </w:rPr>
              <w:t>prac</w:t>
            </w:r>
            <w:proofErr w:type="spellEnd"/>
            <w:r w:rsidRPr="00310B5F">
              <w:rPr>
                <w:b/>
                <w:sz w:val="20"/>
                <w:szCs w:val="20"/>
              </w:rPr>
              <w:t>. vztahu</w:t>
            </w:r>
          </w:p>
        </w:tc>
        <w:tc>
          <w:tcPr>
            <w:tcW w:w="2096" w:type="dxa"/>
            <w:gridSpan w:val="5"/>
            <w:shd w:val="clear" w:color="auto" w:fill="F7CAAC"/>
          </w:tcPr>
          <w:p w14:paraId="22F68A42" w14:textId="77777777" w:rsidR="00310B5F" w:rsidRPr="00310B5F" w:rsidRDefault="00310B5F" w:rsidP="005C2183">
            <w:pPr>
              <w:jc w:val="both"/>
              <w:rPr>
                <w:b/>
                <w:sz w:val="20"/>
                <w:szCs w:val="20"/>
              </w:rPr>
            </w:pPr>
            <w:r w:rsidRPr="00310B5F">
              <w:rPr>
                <w:b/>
                <w:sz w:val="20"/>
                <w:szCs w:val="20"/>
              </w:rPr>
              <w:t>rozsah</w:t>
            </w:r>
          </w:p>
        </w:tc>
      </w:tr>
      <w:tr w:rsidR="00310B5F" w14:paraId="64020175" w14:textId="77777777" w:rsidTr="005C2183">
        <w:tc>
          <w:tcPr>
            <w:tcW w:w="6060" w:type="dxa"/>
            <w:gridSpan w:val="8"/>
          </w:tcPr>
          <w:p w14:paraId="3F1F5B8A" w14:textId="77777777" w:rsidR="00310B5F" w:rsidRPr="00310B5F" w:rsidRDefault="00310B5F" w:rsidP="005C2183">
            <w:pPr>
              <w:jc w:val="both"/>
              <w:rPr>
                <w:sz w:val="20"/>
                <w:szCs w:val="20"/>
                <w:lang w:val="sk-SK"/>
              </w:rPr>
            </w:pPr>
            <w:r w:rsidRPr="00310B5F">
              <w:rPr>
                <w:sz w:val="20"/>
                <w:szCs w:val="20"/>
                <w:lang w:val="sk-SK"/>
              </w:rPr>
              <w:t>Vysoká škola múzických umení v Bratislave</w:t>
            </w:r>
          </w:p>
        </w:tc>
        <w:tc>
          <w:tcPr>
            <w:tcW w:w="1703" w:type="dxa"/>
            <w:gridSpan w:val="2"/>
          </w:tcPr>
          <w:p w14:paraId="31079F24" w14:textId="77777777" w:rsidR="00310B5F" w:rsidRPr="00310B5F" w:rsidRDefault="00310B5F" w:rsidP="005C2183">
            <w:pPr>
              <w:jc w:val="both"/>
              <w:rPr>
                <w:sz w:val="20"/>
                <w:szCs w:val="20"/>
              </w:rPr>
            </w:pPr>
            <w:r w:rsidRPr="00310B5F">
              <w:rPr>
                <w:sz w:val="20"/>
                <w:szCs w:val="20"/>
              </w:rPr>
              <w:t>pp</w:t>
            </w:r>
          </w:p>
        </w:tc>
        <w:tc>
          <w:tcPr>
            <w:tcW w:w="2096" w:type="dxa"/>
            <w:gridSpan w:val="5"/>
          </w:tcPr>
          <w:p w14:paraId="0C70F209" w14:textId="77777777" w:rsidR="00310B5F" w:rsidRPr="00310B5F" w:rsidRDefault="00310B5F" w:rsidP="005C2183">
            <w:pPr>
              <w:jc w:val="both"/>
              <w:rPr>
                <w:sz w:val="20"/>
                <w:szCs w:val="20"/>
              </w:rPr>
            </w:pPr>
            <w:r w:rsidRPr="00310B5F">
              <w:rPr>
                <w:sz w:val="20"/>
                <w:szCs w:val="20"/>
              </w:rPr>
              <w:t>36 h/t</w:t>
            </w:r>
          </w:p>
        </w:tc>
      </w:tr>
      <w:tr w:rsidR="00310B5F" w14:paraId="636DE765" w14:textId="77777777" w:rsidTr="005C2183">
        <w:tc>
          <w:tcPr>
            <w:tcW w:w="6060" w:type="dxa"/>
            <w:gridSpan w:val="8"/>
          </w:tcPr>
          <w:p w14:paraId="3BFEDC91" w14:textId="77777777" w:rsidR="00310B5F" w:rsidRPr="00310B5F" w:rsidRDefault="00310B5F" w:rsidP="005C2183">
            <w:pPr>
              <w:jc w:val="both"/>
              <w:rPr>
                <w:sz w:val="20"/>
                <w:szCs w:val="20"/>
              </w:rPr>
            </w:pPr>
          </w:p>
        </w:tc>
        <w:tc>
          <w:tcPr>
            <w:tcW w:w="1703" w:type="dxa"/>
            <w:gridSpan w:val="2"/>
          </w:tcPr>
          <w:p w14:paraId="3B607234" w14:textId="77777777" w:rsidR="00310B5F" w:rsidRPr="00310B5F" w:rsidRDefault="00310B5F" w:rsidP="005C2183">
            <w:pPr>
              <w:jc w:val="both"/>
              <w:rPr>
                <w:sz w:val="20"/>
                <w:szCs w:val="20"/>
              </w:rPr>
            </w:pPr>
          </w:p>
        </w:tc>
        <w:tc>
          <w:tcPr>
            <w:tcW w:w="2096" w:type="dxa"/>
            <w:gridSpan w:val="5"/>
          </w:tcPr>
          <w:p w14:paraId="7E0A1253" w14:textId="77777777" w:rsidR="00310B5F" w:rsidRPr="00310B5F" w:rsidRDefault="00310B5F" w:rsidP="005C2183">
            <w:pPr>
              <w:jc w:val="both"/>
              <w:rPr>
                <w:sz w:val="20"/>
                <w:szCs w:val="20"/>
              </w:rPr>
            </w:pPr>
          </w:p>
        </w:tc>
      </w:tr>
      <w:tr w:rsidR="00310B5F" w14:paraId="075C180B" w14:textId="77777777" w:rsidTr="005C2183">
        <w:tc>
          <w:tcPr>
            <w:tcW w:w="6060" w:type="dxa"/>
            <w:gridSpan w:val="8"/>
          </w:tcPr>
          <w:p w14:paraId="0A53079A" w14:textId="77777777" w:rsidR="00310B5F" w:rsidRPr="00310B5F" w:rsidRDefault="00310B5F" w:rsidP="005C2183">
            <w:pPr>
              <w:jc w:val="both"/>
              <w:rPr>
                <w:sz w:val="20"/>
                <w:szCs w:val="20"/>
              </w:rPr>
            </w:pPr>
          </w:p>
        </w:tc>
        <w:tc>
          <w:tcPr>
            <w:tcW w:w="1703" w:type="dxa"/>
            <w:gridSpan w:val="2"/>
          </w:tcPr>
          <w:p w14:paraId="2E5766BA" w14:textId="77777777" w:rsidR="00310B5F" w:rsidRPr="00310B5F" w:rsidRDefault="00310B5F" w:rsidP="005C2183">
            <w:pPr>
              <w:jc w:val="both"/>
              <w:rPr>
                <w:sz w:val="20"/>
                <w:szCs w:val="20"/>
              </w:rPr>
            </w:pPr>
          </w:p>
        </w:tc>
        <w:tc>
          <w:tcPr>
            <w:tcW w:w="2096" w:type="dxa"/>
            <w:gridSpan w:val="5"/>
          </w:tcPr>
          <w:p w14:paraId="6A0CC7DB" w14:textId="77777777" w:rsidR="00310B5F" w:rsidRPr="00310B5F" w:rsidRDefault="00310B5F" w:rsidP="005C2183">
            <w:pPr>
              <w:jc w:val="both"/>
              <w:rPr>
                <w:sz w:val="20"/>
                <w:szCs w:val="20"/>
              </w:rPr>
            </w:pPr>
          </w:p>
        </w:tc>
      </w:tr>
      <w:tr w:rsidR="00310B5F" w14:paraId="526AFE64" w14:textId="77777777" w:rsidTr="005C2183">
        <w:tc>
          <w:tcPr>
            <w:tcW w:w="6060" w:type="dxa"/>
            <w:gridSpan w:val="8"/>
          </w:tcPr>
          <w:p w14:paraId="73131EA8" w14:textId="77777777" w:rsidR="00310B5F" w:rsidRPr="00310B5F" w:rsidRDefault="00310B5F" w:rsidP="005C2183">
            <w:pPr>
              <w:jc w:val="both"/>
              <w:rPr>
                <w:sz w:val="20"/>
                <w:szCs w:val="20"/>
              </w:rPr>
            </w:pPr>
          </w:p>
        </w:tc>
        <w:tc>
          <w:tcPr>
            <w:tcW w:w="1703" w:type="dxa"/>
            <w:gridSpan w:val="2"/>
          </w:tcPr>
          <w:p w14:paraId="3F8C09DE" w14:textId="77777777" w:rsidR="00310B5F" w:rsidRPr="00310B5F" w:rsidRDefault="00310B5F" w:rsidP="005C2183">
            <w:pPr>
              <w:jc w:val="both"/>
              <w:rPr>
                <w:sz w:val="20"/>
                <w:szCs w:val="20"/>
              </w:rPr>
            </w:pPr>
          </w:p>
        </w:tc>
        <w:tc>
          <w:tcPr>
            <w:tcW w:w="2096" w:type="dxa"/>
            <w:gridSpan w:val="5"/>
          </w:tcPr>
          <w:p w14:paraId="7A6366C8" w14:textId="77777777" w:rsidR="00310B5F" w:rsidRPr="00310B5F" w:rsidRDefault="00310B5F" w:rsidP="005C2183">
            <w:pPr>
              <w:jc w:val="both"/>
              <w:rPr>
                <w:sz w:val="20"/>
                <w:szCs w:val="20"/>
              </w:rPr>
            </w:pPr>
          </w:p>
        </w:tc>
      </w:tr>
      <w:tr w:rsidR="00310B5F" w14:paraId="4D025DB4" w14:textId="77777777" w:rsidTr="005C2183">
        <w:tc>
          <w:tcPr>
            <w:tcW w:w="9859" w:type="dxa"/>
            <w:gridSpan w:val="15"/>
            <w:shd w:val="clear" w:color="auto" w:fill="F7CAAC"/>
          </w:tcPr>
          <w:p w14:paraId="6DAE265B" w14:textId="77777777" w:rsidR="00310B5F" w:rsidRPr="00310B5F" w:rsidRDefault="00310B5F" w:rsidP="005C2183">
            <w:pPr>
              <w:jc w:val="both"/>
              <w:rPr>
                <w:sz w:val="20"/>
                <w:szCs w:val="20"/>
              </w:rPr>
            </w:pPr>
            <w:r w:rsidRPr="00310B5F">
              <w:rPr>
                <w:b/>
                <w:sz w:val="20"/>
                <w:szCs w:val="20"/>
              </w:rPr>
              <w:t>Předměty příslušného studijního programu a způsob zapojení do jejich výuky, příp. další zapojení do uskutečňování studijního programu</w:t>
            </w:r>
          </w:p>
        </w:tc>
      </w:tr>
      <w:tr w:rsidR="00310B5F" w14:paraId="7C96BBC1" w14:textId="77777777" w:rsidTr="00E90052">
        <w:trPr>
          <w:trHeight w:val="225"/>
        </w:trPr>
        <w:tc>
          <w:tcPr>
            <w:tcW w:w="9859" w:type="dxa"/>
            <w:gridSpan w:val="15"/>
            <w:tcBorders>
              <w:top w:val="nil"/>
            </w:tcBorders>
          </w:tcPr>
          <w:p w14:paraId="6ED1AAEA" w14:textId="5ABBDB8D" w:rsidR="00310B5F" w:rsidRPr="00310B5F" w:rsidRDefault="00310B5F" w:rsidP="005C2183">
            <w:pPr>
              <w:jc w:val="both"/>
              <w:rPr>
                <w:sz w:val="20"/>
                <w:szCs w:val="20"/>
              </w:rPr>
            </w:pPr>
            <w:r w:rsidRPr="00310B5F">
              <w:rPr>
                <w:sz w:val="20"/>
                <w:szCs w:val="20"/>
              </w:rPr>
              <w:t>Dějiny výtvarného umění 1-3 (přednášející</w:t>
            </w:r>
            <w:r w:rsidR="00E90052">
              <w:rPr>
                <w:sz w:val="20"/>
                <w:szCs w:val="20"/>
              </w:rPr>
              <w:t>, garant předmětu</w:t>
            </w:r>
            <w:r w:rsidRPr="00310B5F">
              <w:rPr>
                <w:sz w:val="20"/>
                <w:szCs w:val="20"/>
              </w:rPr>
              <w:t>)</w:t>
            </w:r>
          </w:p>
        </w:tc>
      </w:tr>
      <w:tr w:rsidR="00310B5F" w14:paraId="5167884F" w14:textId="77777777" w:rsidTr="005C2183">
        <w:trPr>
          <w:trHeight w:val="340"/>
        </w:trPr>
        <w:tc>
          <w:tcPr>
            <w:tcW w:w="9859" w:type="dxa"/>
            <w:gridSpan w:val="15"/>
            <w:tcBorders>
              <w:top w:val="nil"/>
            </w:tcBorders>
            <w:shd w:val="clear" w:color="auto" w:fill="FBD4B4"/>
          </w:tcPr>
          <w:p w14:paraId="3DADD8EB" w14:textId="77777777" w:rsidR="00310B5F" w:rsidRPr="00310B5F" w:rsidRDefault="00310B5F" w:rsidP="005C2183">
            <w:pPr>
              <w:jc w:val="both"/>
              <w:rPr>
                <w:b/>
                <w:sz w:val="20"/>
                <w:szCs w:val="20"/>
              </w:rPr>
            </w:pPr>
            <w:r w:rsidRPr="00310B5F">
              <w:rPr>
                <w:b/>
                <w:sz w:val="20"/>
                <w:szCs w:val="20"/>
              </w:rPr>
              <w:t>Zapojení do výuky v dalších studijních programech na téže vysoké škole (pouze u garantů ZT a PZ předmětů)</w:t>
            </w:r>
          </w:p>
        </w:tc>
      </w:tr>
      <w:tr w:rsidR="00310B5F" w14:paraId="4A804CAA" w14:textId="77777777" w:rsidTr="005C2183">
        <w:trPr>
          <w:trHeight w:val="340"/>
        </w:trPr>
        <w:tc>
          <w:tcPr>
            <w:tcW w:w="2802" w:type="dxa"/>
            <w:gridSpan w:val="2"/>
            <w:tcBorders>
              <w:top w:val="nil"/>
            </w:tcBorders>
          </w:tcPr>
          <w:p w14:paraId="0BE52FD8" w14:textId="77777777" w:rsidR="00310B5F" w:rsidRPr="00310B5F" w:rsidRDefault="00310B5F" w:rsidP="005C2183">
            <w:pPr>
              <w:jc w:val="both"/>
              <w:rPr>
                <w:b/>
                <w:sz w:val="20"/>
                <w:szCs w:val="20"/>
              </w:rPr>
            </w:pPr>
            <w:r w:rsidRPr="00310B5F">
              <w:rPr>
                <w:b/>
                <w:sz w:val="20"/>
                <w:szCs w:val="20"/>
              </w:rPr>
              <w:t>Název studijního předmětu</w:t>
            </w:r>
          </w:p>
        </w:tc>
        <w:tc>
          <w:tcPr>
            <w:tcW w:w="2409" w:type="dxa"/>
            <w:gridSpan w:val="3"/>
            <w:tcBorders>
              <w:top w:val="nil"/>
            </w:tcBorders>
          </w:tcPr>
          <w:p w14:paraId="72692F95" w14:textId="77777777" w:rsidR="00310B5F" w:rsidRPr="00310B5F" w:rsidRDefault="00310B5F" w:rsidP="005C2183">
            <w:pPr>
              <w:pStyle w:val="Bezmezer"/>
              <w:rPr>
                <w:b/>
                <w:bCs/>
              </w:rPr>
            </w:pPr>
            <w:r w:rsidRPr="00310B5F">
              <w:rPr>
                <w:b/>
                <w:bCs/>
              </w:rPr>
              <w:t>Název studijního programu</w:t>
            </w:r>
          </w:p>
        </w:tc>
        <w:tc>
          <w:tcPr>
            <w:tcW w:w="567" w:type="dxa"/>
            <w:gridSpan w:val="2"/>
            <w:tcBorders>
              <w:top w:val="nil"/>
            </w:tcBorders>
          </w:tcPr>
          <w:p w14:paraId="48535739" w14:textId="77777777" w:rsidR="00310B5F" w:rsidRPr="00310B5F" w:rsidRDefault="00310B5F" w:rsidP="005C2183">
            <w:pPr>
              <w:pStyle w:val="Bezmezer"/>
              <w:rPr>
                <w:b/>
                <w:bCs/>
              </w:rPr>
            </w:pPr>
            <w:r w:rsidRPr="00310B5F">
              <w:rPr>
                <w:b/>
                <w:bCs/>
              </w:rPr>
              <w:t>Sem.</w:t>
            </w:r>
          </w:p>
        </w:tc>
        <w:tc>
          <w:tcPr>
            <w:tcW w:w="2109" w:type="dxa"/>
            <w:gridSpan w:val="5"/>
            <w:tcBorders>
              <w:top w:val="nil"/>
            </w:tcBorders>
          </w:tcPr>
          <w:p w14:paraId="4045F55B" w14:textId="77777777" w:rsidR="00310B5F" w:rsidRPr="00310B5F" w:rsidRDefault="00310B5F" w:rsidP="005C2183">
            <w:pPr>
              <w:pStyle w:val="Bezmezer"/>
              <w:rPr>
                <w:b/>
                <w:bCs/>
              </w:rPr>
            </w:pPr>
            <w:r w:rsidRPr="00310B5F">
              <w:rPr>
                <w:b/>
                <w:bCs/>
              </w:rPr>
              <w:t>Role ve výuce daného předmětu</w:t>
            </w:r>
          </w:p>
        </w:tc>
        <w:tc>
          <w:tcPr>
            <w:tcW w:w="1972" w:type="dxa"/>
            <w:gridSpan w:val="3"/>
            <w:tcBorders>
              <w:top w:val="nil"/>
            </w:tcBorders>
          </w:tcPr>
          <w:p w14:paraId="56E2811E" w14:textId="77777777" w:rsidR="00310B5F" w:rsidRPr="00310B5F" w:rsidRDefault="00310B5F" w:rsidP="005C2183">
            <w:pPr>
              <w:pStyle w:val="Bezmezer"/>
              <w:rPr>
                <w:b/>
                <w:bCs/>
              </w:rPr>
            </w:pPr>
            <w:r w:rsidRPr="00310B5F">
              <w:rPr>
                <w:b/>
                <w:bCs/>
              </w:rPr>
              <w:t>(</w:t>
            </w:r>
            <w:r w:rsidRPr="00310B5F">
              <w:rPr>
                <w:b/>
                <w:bCs/>
                <w:i/>
                <w:iCs/>
              </w:rPr>
              <w:t>nepovinný údaj</w:t>
            </w:r>
            <w:r w:rsidRPr="00310B5F">
              <w:rPr>
                <w:b/>
                <w:bCs/>
              </w:rPr>
              <w:t>) Počet hodin za semestr</w:t>
            </w:r>
          </w:p>
        </w:tc>
      </w:tr>
      <w:tr w:rsidR="00310B5F" w14:paraId="440086F7" w14:textId="77777777" w:rsidTr="005C2183">
        <w:trPr>
          <w:trHeight w:val="285"/>
        </w:trPr>
        <w:tc>
          <w:tcPr>
            <w:tcW w:w="2802" w:type="dxa"/>
            <w:gridSpan w:val="2"/>
            <w:tcBorders>
              <w:top w:val="nil"/>
            </w:tcBorders>
          </w:tcPr>
          <w:p w14:paraId="3709FDC2" w14:textId="77777777" w:rsidR="00310B5F" w:rsidRPr="00310B5F" w:rsidRDefault="00310B5F" w:rsidP="005C2183">
            <w:pPr>
              <w:jc w:val="both"/>
              <w:rPr>
                <w:color w:val="FF0000"/>
                <w:sz w:val="20"/>
                <w:szCs w:val="20"/>
              </w:rPr>
            </w:pPr>
          </w:p>
        </w:tc>
        <w:tc>
          <w:tcPr>
            <w:tcW w:w="2409" w:type="dxa"/>
            <w:gridSpan w:val="3"/>
            <w:tcBorders>
              <w:top w:val="nil"/>
            </w:tcBorders>
          </w:tcPr>
          <w:p w14:paraId="1558D9D0" w14:textId="77777777" w:rsidR="00310B5F" w:rsidRPr="00310B5F" w:rsidRDefault="00310B5F" w:rsidP="005C2183">
            <w:pPr>
              <w:jc w:val="both"/>
              <w:rPr>
                <w:color w:val="FF0000"/>
                <w:sz w:val="20"/>
                <w:szCs w:val="20"/>
              </w:rPr>
            </w:pPr>
          </w:p>
        </w:tc>
        <w:tc>
          <w:tcPr>
            <w:tcW w:w="567" w:type="dxa"/>
            <w:gridSpan w:val="2"/>
            <w:tcBorders>
              <w:top w:val="nil"/>
            </w:tcBorders>
          </w:tcPr>
          <w:p w14:paraId="0CA8CE57" w14:textId="77777777" w:rsidR="00310B5F" w:rsidRPr="00310B5F" w:rsidRDefault="00310B5F" w:rsidP="005C2183">
            <w:pPr>
              <w:jc w:val="both"/>
              <w:rPr>
                <w:color w:val="FF0000"/>
                <w:sz w:val="20"/>
                <w:szCs w:val="20"/>
              </w:rPr>
            </w:pPr>
          </w:p>
        </w:tc>
        <w:tc>
          <w:tcPr>
            <w:tcW w:w="2109" w:type="dxa"/>
            <w:gridSpan w:val="5"/>
            <w:tcBorders>
              <w:top w:val="nil"/>
            </w:tcBorders>
          </w:tcPr>
          <w:p w14:paraId="4300A7E9" w14:textId="77777777" w:rsidR="00310B5F" w:rsidRPr="00310B5F" w:rsidRDefault="00310B5F" w:rsidP="005C2183">
            <w:pPr>
              <w:jc w:val="both"/>
              <w:rPr>
                <w:color w:val="FF0000"/>
                <w:sz w:val="20"/>
                <w:szCs w:val="20"/>
              </w:rPr>
            </w:pPr>
          </w:p>
        </w:tc>
        <w:tc>
          <w:tcPr>
            <w:tcW w:w="1972" w:type="dxa"/>
            <w:gridSpan w:val="3"/>
            <w:tcBorders>
              <w:top w:val="nil"/>
            </w:tcBorders>
          </w:tcPr>
          <w:p w14:paraId="0B367A5A" w14:textId="77777777" w:rsidR="00310B5F" w:rsidRPr="00310B5F" w:rsidRDefault="00310B5F" w:rsidP="005C2183">
            <w:pPr>
              <w:jc w:val="both"/>
              <w:rPr>
                <w:color w:val="FF0000"/>
                <w:sz w:val="20"/>
                <w:szCs w:val="20"/>
              </w:rPr>
            </w:pPr>
          </w:p>
        </w:tc>
      </w:tr>
      <w:tr w:rsidR="00310B5F" w14:paraId="2FAF8894" w14:textId="77777777" w:rsidTr="005C2183">
        <w:trPr>
          <w:trHeight w:val="284"/>
        </w:trPr>
        <w:tc>
          <w:tcPr>
            <w:tcW w:w="2802" w:type="dxa"/>
            <w:gridSpan w:val="2"/>
            <w:tcBorders>
              <w:top w:val="nil"/>
            </w:tcBorders>
          </w:tcPr>
          <w:p w14:paraId="63469B61" w14:textId="77777777" w:rsidR="00310B5F" w:rsidRPr="00310B5F" w:rsidRDefault="00310B5F" w:rsidP="005C2183">
            <w:pPr>
              <w:jc w:val="both"/>
              <w:rPr>
                <w:color w:val="FF0000"/>
                <w:sz w:val="20"/>
                <w:szCs w:val="20"/>
              </w:rPr>
            </w:pPr>
          </w:p>
        </w:tc>
        <w:tc>
          <w:tcPr>
            <w:tcW w:w="2409" w:type="dxa"/>
            <w:gridSpan w:val="3"/>
            <w:tcBorders>
              <w:top w:val="nil"/>
            </w:tcBorders>
          </w:tcPr>
          <w:p w14:paraId="26C3B66D" w14:textId="77777777" w:rsidR="00310B5F" w:rsidRPr="00310B5F" w:rsidRDefault="00310B5F" w:rsidP="005C2183">
            <w:pPr>
              <w:jc w:val="both"/>
              <w:rPr>
                <w:color w:val="FF0000"/>
                <w:sz w:val="20"/>
                <w:szCs w:val="20"/>
              </w:rPr>
            </w:pPr>
          </w:p>
        </w:tc>
        <w:tc>
          <w:tcPr>
            <w:tcW w:w="567" w:type="dxa"/>
            <w:gridSpan w:val="2"/>
            <w:tcBorders>
              <w:top w:val="nil"/>
            </w:tcBorders>
          </w:tcPr>
          <w:p w14:paraId="3D3A3370" w14:textId="77777777" w:rsidR="00310B5F" w:rsidRPr="00310B5F" w:rsidRDefault="00310B5F" w:rsidP="005C2183">
            <w:pPr>
              <w:jc w:val="both"/>
              <w:rPr>
                <w:color w:val="FF0000"/>
                <w:sz w:val="20"/>
                <w:szCs w:val="20"/>
              </w:rPr>
            </w:pPr>
          </w:p>
        </w:tc>
        <w:tc>
          <w:tcPr>
            <w:tcW w:w="2109" w:type="dxa"/>
            <w:gridSpan w:val="5"/>
            <w:tcBorders>
              <w:top w:val="nil"/>
            </w:tcBorders>
          </w:tcPr>
          <w:p w14:paraId="7CD4203B" w14:textId="77777777" w:rsidR="00310B5F" w:rsidRPr="00310B5F" w:rsidRDefault="00310B5F" w:rsidP="005C2183">
            <w:pPr>
              <w:jc w:val="both"/>
              <w:rPr>
                <w:color w:val="FF0000"/>
                <w:sz w:val="20"/>
                <w:szCs w:val="20"/>
              </w:rPr>
            </w:pPr>
          </w:p>
        </w:tc>
        <w:tc>
          <w:tcPr>
            <w:tcW w:w="1972" w:type="dxa"/>
            <w:gridSpan w:val="3"/>
            <w:tcBorders>
              <w:top w:val="nil"/>
            </w:tcBorders>
          </w:tcPr>
          <w:p w14:paraId="70E581C0" w14:textId="77777777" w:rsidR="00310B5F" w:rsidRPr="00310B5F" w:rsidRDefault="00310B5F" w:rsidP="005C2183">
            <w:pPr>
              <w:jc w:val="both"/>
              <w:rPr>
                <w:color w:val="FF0000"/>
                <w:sz w:val="20"/>
                <w:szCs w:val="20"/>
              </w:rPr>
            </w:pPr>
          </w:p>
        </w:tc>
      </w:tr>
      <w:tr w:rsidR="00310B5F" w14:paraId="2946E8D0" w14:textId="77777777" w:rsidTr="005C2183">
        <w:tc>
          <w:tcPr>
            <w:tcW w:w="9859" w:type="dxa"/>
            <w:gridSpan w:val="15"/>
            <w:shd w:val="clear" w:color="auto" w:fill="F7CAAC"/>
          </w:tcPr>
          <w:p w14:paraId="7C1769E8" w14:textId="77777777" w:rsidR="00310B5F" w:rsidRPr="00310B5F" w:rsidRDefault="00310B5F" w:rsidP="005C2183">
            <w:pPr>
              <w:jc w:val="both"/>
              <w:rPr>
                <w:sz w:val="20"/>
                <w:szCs w:val="20"/>
              </w:rPr>
            </w:pPr>
            <w:r w:rsidRPr="00310B5F">
              <w:rPr>
                <w:b/>
                <w:sz w:val="20"/>
                <w:szCs w:val="20"/>
              </w:rPr>
              <w:t xml:space="preserve">Údaje o vzdělání na VŠ </w:t>
            </w:r>
          </w:p>
        </w:tc>
      </w:tr>
      <w:tr w:rsidR="00310B5F" w14:paraId="0B0AACFB" w14:textId="77777777" w:rsidTr="00E90052">
        <w:trPr>
          <w:trHeight w:val="667"/>
        </w:trPr>
        <w:tc>
          <w:tcPr>
            <w:tcW w:w="9859" w:type="dxa"/>
            <w:gridSpan w:val="15"/>
          </w:tcPr>
          <w:p w14:paraId="205E2D09" w14:textId="77777777" w:rsidR="00310B5F" w:rsidRPr="00310B5F" w:rsidRDefault="00310B5F" w:rsidP="005C2183">
            <w:pPr>
              <w:rPr>
                <w:sz w:val="20"/>
                <w:szCs w:val="20"/>
                <w:lang w:eastAsia="sk-SK"/>
              </w:rPr>
            </w:pPr>
            <w:r w:rsidRPr="00310B5F">
              <w:rPr>
                <w:sz w:val="20"/>
                <w:szCs w:val="20"/>
                <w:lang w:eastAsia="sk-SK"/>
              </w:rPr>
              <w:t xml:space="preserve">2001: </w:t>
            </w:r>
            <w:r w:rsidRPr="00310B5F">
              <w:rPr>
                <w:sz w:val="20"/>
                <w:szCs w:val="20"/>
                <w:lang w:val="sk-SK" w:eastAsia="sk-SK"/>
              </w:rPr>
              <w:t>Vysoká škola múzických umení VŠMU Bratislava, Filmová a televízna fakulta</w:t>
            </w:r>
            <w:r w:rsidRPr="00310B5F">
              <w:rPr>
                <w:sz w:val="20"/>
                <w:szCs w:val="20"/>
                <w:lang w:eastAsia="sk-SK"/>
              </w:rPr>
              <w:t xml:space="preserve">, 9 filmové a televizní umění – animovaná tvorba, </w:t>
            </w:r>
            <w:proofErr w:type="spellStart"/>
            <w:r w:rsidRPr="00310B5F">
              <w:rPr>
                <w:sz w:val="20"/>
                <w:szCs w:val="20"/>
                <w:lang w:eastAsia="sk-SK"/>
              </w:rPr>
              <w:t>ArtD</w:t>
            </w:r>
            <w:proofErr w:type="spellEnd"/>
            <w:r w:rsidRPr="00310B5F">
              <w:rPr>
                <w:sz w:val="20"/>
                <w:szCs w:val="20"/>
                <w:lang w:eastAsia="sk-SK"/>
              </w:rPr>
              <w:t>.</w:t>
            </w:r>
          </w:p>
          <w:p w14:paraId="57F271F5" w14:textId="3A11AF2A" w:rsidR="00310B5F" w:rsidRPr="00310B5F" w:rsidRDefault="00310B5F" w:rsidP="005C2183">
            <w:pPr>
              <w:rPr>
                <w:b/>
                <w:sz w:val="20"/>
                <w:szCs w:val="20"/>
              </w:rPr>
            </w:pPr>
            <w:r w:rsidRPr="00310B5F">
              <w:rPr>
                <w:sz w:val="20"/>
                <w:szCs w:val="20"/>
                <w:lang w:eastAsia="sk-SK"/>
              </w:rPr>
              <w:t>1987: Vysoká škola uměleckoprůmyslová v Praze, Atelier filmové a televizní grafiky,</w:t>
            </w:r>
            <w:r w:rsidR="00E90052">
              <w:rPr>
                <w:sz w:val="20"/>
                <w:szCs w:val="20"/>
                <w:lang w:eastAsia="sk-SK"/>
              </w:rPr>
              <w:t xml:space="preserve"> </w:t>
            </w:r>
            <w:r w:rsidRPr="00310B5F">
              <w:rPr>
                <w:sz w:val="20"/>
                <w:szCs w:val="20"/>
                <w:lang w:eastAsia="sk-SK"/>
              </w:rPr>
              <w:t>akademický malíř</w:t>
            </w:r>
          </w:p>
        </w:tc>
      </w:tr>
      <w:tr w:rsidR="00310B5F" w14:paraId="576A8161" w14:textId="77777777" w:rsidTr="005C2183">
        <w:tc>
          <w:tcPr>
            <w:tcW w:w="9859" w:type="dxa"/>
            <w:gridSpan w:val="15"/>
            <w:shd w:val="clear" w:color="auto" w:fill="F7CAAC"/>
          </w:tcPr>
          <w:p w14:paraId="339ADF05" w14:textId="77777777" w:rsidR="00310B5F" w:rsidRPr="00310B5F" w:rsidRDefault="00310B5F" w:rsidP="005C2183">
            <w:pPr>
              <w:jc w:val="both"/>
              <w:rPr>
                <w:b/>
                <w:sz w:val="20"/>
                <w:szCs w:val="20"/>
              </w:rPr>
            </w:pPr>
            <w:r w:rsidRPr="00310B5F">
              <w:rPr>
                <w:b/>
                <w:sz w:val="20"/>
                <w:szCs w:val="20"/>
              </w:rPr>
              <w:t>Údaje o odborném působení od absolvování VŠ</w:t>
            </w:r>
          </w:p>
        </w:tc>
      </w:tr>
      <w:tr w:rsidR="00310B5F" w14:paraId="46E33A97" w14:textId="77777777" w:rsidTr="005C2183">
        <w:trPr>
          <w:trHeight w:val="889"/>
        </w:trPr>
        <w:tc>
          <w:tcPr>
            <w:tcW w:w="9859" w:type="dxa"/>
            <w:gridSpan w:val="15"/>
          </w:tcPr>
          <w:p w14:paraId="2BF259C7" w14:textId="2F24A768" w:rsidR="00310B5F" w:rsidRPr="00310B5F" w:rsidRDefault="00310B5F" w:rsidP="005C2183">
            <w:pPr>
              <w:rPr>
                <w:sz w:val="20"/>
                <w:szCs w:val="20"/>
                <w:lang w:eastAsia="sk-SK"/>
              </w:rPr>
            </w:pPr>
            <w:proofErr w:type="gramStart"/>
            <w:r w:rsidRPr="00310B5F">
              <w:rPr>
                <w:sz w:val="20"/>
                <w:szCs w:val="20"/>
                <w:lang w:eastAsia="sk-SK"/>
              </w:rPr>
              <w:t>2005</w:t>
            </w:r>
            <w:r w:rsidR="00E90052">
              <w:rPr>
                <w:sz w:val="20"/>
                <w:szCs w:val="20"/>
                <w:lang w:eastAsia="sk-SK"/>
              </w:rPr>
              <w:t>-</w:t>
            </w:r>
            <w:r w:rsidRPr="00310B5F">
              <w:rPr>
                <w:sz w:val="20"/>
                <w:szCs w:val="20"/>
                <w:lang w:eastAsia="sk-SK"/>
              </w:rPr>
              <w:t>dosud</w:t>
            </w:r>
            <w:proofErr w:type="gramEnd"/>
            <w:r w:rsidRPr="00310B5F">
              <w:rPr>
                <w:sz w:val="20"/>
                <w:szCs w:val="20"/>
                <w:lang w:eastAsia="sk-SK"/>
              </w:rPr>
              <w:t xml:space="preserve">: </w:t>
            </w:r>
            <w:r w:rsidRPr="00310B5F">
              <w:rPr>
                <w:sz w:val="20"/>
                <w:szCs w:val="20"/>
              </w:rPr>
              <w:t>Univerzita Tomáše Bati ve Zlíně</w:t>
            </w:r>
            <w:r w:rsidRPr="00310B5F">
              <w:rPr>
                <w:sz w:val="20"/>
                <w:szCs w:val="20"/>
                <w:lang w:eastAsia="sk-SK"/>
              </w:rPr>
              <w:t>, Fakulta multimediálních komunikací, ateliér Animovan</w:t>
            </w:r>
            <w:r w:rsidR="00E42727">
              <w:rPr>
                <w:sz w:val="20"/>
                <w:szCs w:val="20"/>
                <w:lang w:eastAsia="sk-SK"/>
              </w:rPr>
              <w:t>á</w:t>
            </w:r>
            <w:r w:rsidRPr="00310B5F">
              <w:rPr>
                <w:sz w:val="20"/>
                <w:szCs w:val="20"/>
                <w:lang w:eastAsia="sk-SK"/>
              </w:rPr>
              <w:t xml:space="preserve"> tvorb</w:t>
            </w:r>
            <w:r w:rsidR="00E42727">
              <w:rPr>
                <w:sz w:val="20"/>
                <w:szCs w:val="20"/>
                <w:lang w:eastAsia="sk-SK"/>
              </w:rPr>
              <w:t>a</w:t>
            </w:r>
            <w:r w:rsidRPr="00310B5F">
              <w:rPr>
                <w:sz w:val="20"/>
                <w:szCs w:val="20"/>
                <w:lang w:eastAsia="sk-SK"/>
              </w:rPr>
              <w:t>, profesor</w:t>
            </w:r>
          </w:p>
          <w:p w14:paraId="0B6B0495" w14:textId="18574636" w:rsidR="00310B5F" w:rsidRPr="00310B5F" w:rsidRDefault="00310B5F" w:rsidP="005C2183">
            <w:pPr>
              <w:rPr>
                <w:sz w:val="20"/>
                <w:szCs w:val="20"/>
                <w:lang w:eastAsia="sk-SK"/>
              </w:rPr>
            </w:pPr>
            <w:proofErr w:type="gramStart"/>
            <w:r w:rsidRPr="00310B5F">
              <w:rPr>
                <w:sz w:val="20"/>
                <w:szCs w:val="20"/>
                <w:lang w:eastAsia="sk-SK"/>
              </w:rPr>
              <w:t>1993</w:t>
            </w:r>
            <w:r w:rsidR="00E90052">
              <w:rPr>
                <w:sz w:val="20"/>
                <w:szCs w:val="20"/>
                <w:lang w:eastAsia="sk-SK"/>
              </w:rPr>
              <w:t>-</w:t>
            </w:r>
            <w:r w:rsidRPr="00310B5F">
              <w:rPr>
                <w:sz w:val="20"/>
                <w:szCs w:val="20"/>
                <w:lang w:eastAsia="sk-SK"/>
              </w:rPr>
              <w:t>dosud</w:t>
            </w:r>
            <w:proofErr w:type="gramEnd"/>
            <w:r w:rsidRPr="00310B5F">
              <w:rPr>
                <w:sz w:val="20"/>
                <w:szCs w:val="20"/>
                <w:lang w:eastAsia="sk-SK"/>
              </w:rPr>
              <w:t xml:space="preserve">: </w:t>
            </w:r>
            <w:r w:rsidRPr="00310B5F">
              <w:rPr>
                <w:sz w:val="20"/>
                <w:szCs w:val="20"/>
                <w:lang w:val="sk-SK" w:eastAsia="sk-SK"/>
              </w:rPr>
              <w:t xml:space="preserve">Vysoká škola múzických umení Bratislava, </w:t>
            </w:r>
            <w:r w:rsidRPr="00310B5F">
              <w:rPr>
                <w:sz w:val="20"/>
                <w:szCs w:val="20"/>
                <w:lang w:eastAsia="sk-SK"/>
              </w:rPr>
              <w:t>FTF, profesor</w:t>
            </w:r>
          </w:p>
          <w:p w14:paraId="239B8114" w14:textId="605672E9" w:rsidR="00310B5F" w:rsidRPr="00310B5F" w:rsidRDefault="00310B5F" w:rsidP="005C2183">
            <w:pPr>
              <w:rPr>
                <w:sz w:val="20"/>
                <w:szCs w:val="20"/>
                <w:lang w:eastAsia="sk-SK"/>
              </w:rPr>
            </w:pPr>
            <w:r w:rsidRPr="00310B5F">
              <w:rPr>
                <w:sz w:val="20"/>
                <w:szCs w:val="20"/>
                <w:lang w:eastAsia="sk-SK"/>
              </w:rPr>
              <w:t>1991</w:t>
            </w:r>
            <w:r w:rsidR="00E90052">
              <w:rPr>
                <w:sz w:val="20"/>
                <w:szCs w:val="20"/>
                <w:lang w:eastAsia="sk-SK"/>
              </w:rPr>
              <w:t>-</w:t>
            </w:r>
            <w:r w:rsidRPr="00310B5F">
              <w:rPr>
                <w:sz w:val="20"/>
                <w:szCs w:val="20"/>
                <w:lang w:eastAsia="sk-SK"/>
              </w:rPr>
              <w:t xml:space="preserve">1993: </w:t>
            </w:r>
            <w:r w:rsidR="00E90052">
              <w:rPr>
                <w:sz w:val="20"/>
                <w:szCs w:val="20"/>
                <w:lang w:eastAsia="sk-SK"/>
              </w:rPr>
              <w:t>ve</w:t>
            </w:r>
            <w:r w:rsidRPr="00310B5F">
              <w:rPr>
                <w:sz w:val="20"/>
                <w:szCs w:val="20"/>
                <w:lang w:eastAsia="sk-SK"/>
              </w:rPr>
              <w:t xml:space="preserve"> svobodném povolání, režisér, výtvarník, animátor filmů pro Slovenskou televizi</w:t>
            </w:r>
          </w:p>
          <w:p w14:paraId="1FB3918B" w14:textId="4F7567B0" w:rsidR="00310B5F" w:rsidRPr="00310B5F" w:rsidRDefault="00310B5F" w:rsidP="005C2183">
            <w:pPr>
              <w:jc w:val="both"/>
              <w:rPr>
                <w:color w:val="FF0000"/>
                <w:sz w:val="20"/>
                <w:szCs w:val="20"/>
              </w:rPr>
            </w:pPr>
            <w:r w:rsidRPr="00310B5F">
              <w:rPr>
                <w:sz w:val="20"/>
                <w:szCs w:val="20"/>
                <w:lang w:eastAsia="sk-SK"/>
              </w:rPr>
              <w:t>1988</w:t>
            </w:r>
            <w:r w:rsidR="00E90052">
              <w:rPr>
                <w:sz w:val="20"/>
                <w:szCs w:val="20"/>
                <w:lang w:eastAsia="sk-SK"/>
              </w:rPr>
              <w:t>-</w:t>
            </w:r>
            <w:r w:rsidRPr="00310B5F">
              <w:rPr>
                <w:sz w:val="20"/>
                <w:szCs w:val="20"/>
                <w:lang w:eastAsia="sk-SK"/>
              </w:rPr>
              <w:t>1991: Slovenská filmová tvorba ve funkci výtvarníka, animátora a režiséra</w:t>
            </w:r>
          </w:p>
        </w:tc>
      </w:tr>
      <w:tr w:rsidR="00310B5F" w14:paraId="6DBCFF2D" w14:textId="77777777" w:rsidTr="005C2183">
        <w:trPr>
          <w:trHeight w:val="250"/>
        </w:trPr>
        <w:tc>
          <w:tcPr>
            <w:tcW w:w="9859" w:type="dxa"/>
            <w:gridSpan w:val="15"/>
            <w:shd w:val="clear" w:color="auto" w:fill="F7CAAC"/>
          </w:tcPr>
          <w:p w14:paraId="164B9C6F" w14:textId="77777777" w:rsidR="00310B5F" w:rsidRPr="00310B5F" w:rsidRDefault="00310B5F" w:rsidP="005C2183">
            <w:pPr>
              <w:jc w:val="both"/>
              <w:rPr>
                <w:sz w:val="20"/>
                <w:szCs w:val="20"/>
              </w:rPr>
            </w:pPr>
            <w:r w:rsidRPr="00310B5F">
              <w:rPr>
                <w:b/>
                <w:sz w:val="20"/>
                <w:szCs w:val="20"/>
              </w:rPr>
              <w:t>Zkušenosti s vedením kvalifikačních a rigorózních prací</w:t>
            </w:r>
          </w:p>
        </w:tc>
      </w:tr>
      <w:tr w:rsidR="00310B5F" w14:paraId="21C53A0A" w14:textId="77777777" w:rsidTr="00E90052">
        <w:trPr>
          <w:trHeight w:val="669"/>
        </w:trPr>
        <w:tc>
          <w:tcPr>
            <w:tcW w:w="9859" w:type="dxa"/>
            <w:gridSpan w:val="15"/>
          </w:tcPr>
          <w:p w14:paraId="06964BAD" w14:textId="09E478E9" w:rsidR="00310B5F" w:rsidRPr="00310B5F" w:rsidRDefault="00E90052" w:rsidP="005C2183">
            <w:pPr>
              <w:jc w:val="both"/>
              <w:rPr>
                <w:sz w:val="20"/>
                <w:szCs w:val="20"/>
                <w:lang w:eastAsia="sk-SK"/>
              </w:rPr>
            </w:pPr>
            <w:r>
              <w:rPr>
                <w:sz w:val="20"/>
                <w:szCs w:val="20"/>
                <w:lang w:eastAsia="sk-SK"/>
              </w:rPr>
              <w:t>B</w:t>
            </w:r>
            <w:r w:rsidR="00310B5F" w:rsidRPr="00310B5F">
              <w:rPr>
                <w:sz w:val="20"/>
                <w:szCs w:val="20"/>
                <w:lang w:eastAsia="sk-SK"/>
              </w:rPr>
              <w:t>akalářsk</w:t>
            </w:r>
            <w:r>
              <w:rPr>
                <w:sz w:val="20"/>
                <w:szCs w:val="20"/>
                <w:lang w:eastAsia="sk-SK"/>
              </w:rPr>
              <w:t>é</w:t>
            </w:r>
            <w:r w:rsidR="00310B5F" w:rsidRPr="00310B5F">
              <w:rPr>
                <w:sz w:val="20"/>
                <w:szCs w:val="20"/>
                <w:lang w:eastAsia="sk-SK"/>
              </w:rPr>
              <w:t xml:space="preserve"> práce</w:t>
            </w:r>
            <w:r>
              <w:rPr>
                <w:sz w:val="20"/>
                <w:szCs w:val="20"/>
                <w:lang w:eastAsia="sk-SK"/>
              </w:rPr>
              <w:t xml:space="preserve">: </w:t>
            </w:r>
            <w:r w:rsidR="00310B5F" w:rsidRPr="00310B5F">
              <w:rPr>
                <w:sz w:val="20"/>
                <w:szCs w:val="20"/>
                <w:lang w:eastAsia="sk-SK"/>
              </w:rPr>
              <w:t>2</w:t>
            </w:r>
          </w:p>
          <w:p w14:paraId="4EE1D5BB" w14:textId="10FF8328" w:rsidR="00310B5F" w:rsidRPr="00310B5F" w:rsidRDefault="00E90052" w:rsidP="005C2183">
            <w:pPr>
              <w:jc w:val="both"/>
              <w:rPr>
                <w:sz w:val="20"/>
                <w:szCs w:val="20"/>
                <w:lang w:eastAsia="sk-SK"/>
              </w:rPr>
            </w:pPr>
            <w:r>
              <w:rPr>
                <w:sz w:val="20"/>
                <w:szCs w:val="20"/>
                <w:lang w:eastAsia="sk-SK"/>
              </w:rPr>
              <w:t>D</w:t>
            </w:r>
            <w:r w:rsidR="00310B5F" w:rsidRPr="00310B5F">
              <w:rPr>
                <w:sz w:val="20"/>
                <w:szCs w:val="20"/>
                <w:lang w:eastAsia="sk-SK"/>
              </w:rPr>
              <w:t>iplomové práce</w:t>
            </w:r>
            <w:r>
              <w:rPr>
                <w:sz w:val="20"/>
                <w:szCs w:val="20"/>
                <w:lang w:eastAsia="sk-SK"/>
              </w:rPr>
              <w:t>:</w:t>
            </w:r>
            <w:r w:rsidR="00310B5F" w:rsidRPr="00310B5F">
              <w:rPr>
                <w:sz w:val="20"/>
                <w:szCs w:val="20"/>
                <w:lang w:eastAsia="sk-SK"/>
              </w:rPr>
              <w:t xml:space="preserve"> 2</w:t>
            </w:r>
          </w:p>
          <w:p w14:paraId="48D15561" w14:textId="38CFD88A" w:rsidR="00310B5F" w:rsidRPr="00310B5F" w:rsidRDefault="00E90052" w:rsidP="005C2183">
            <w:pPr>
              <w:jc w:val="both"/>
              <w:rPr>
                <w:sz w:val="20"/>
                <w:szCs w:val="20"/>
              </w:rPr>
            </w:pPr>
            <w:r>
              <w:rPr>
                <w:sz w:val="20"/>
                <w:szCs w:val="20"/>
                <w:lang w:eastAsia="sk-SK"/>
              </w:rPr>
              <w:t>D</w:t>
            </w:r>
            <w:r w:rsidR="00310B5F" w:rsidRPr="00310B5F">
              <w:rPr>
                <w:sz w:val="20"/>
                <w:szCs w:val="20"/>
                <w:lang w:eastAsia="sk-SK"/>
              </w:rPr>
              <w:t>isertační práce</w:t>
            </w:r>
            <w:r>
              <w:rPr>
                <w:sz w:val="20"/>
                <w:szCs w:val="20"/>
                <w:lang w:eastAsia="sk-SK"/>
              </w:rPr>
              <w:t>:</w:t>
            </w:r>
            <w:r w:rsidR="00310B5F" w:rsidRPr="00310B5F">
              <w:rPr>
                <w:sz w:val="20"/>
                <w:szCs w:val="20"/>
                <w:lang w:eastAsia="sk-SK"/>
              </w:rPr>
              <w:t xml:space="preserve"> 7</w:t>
            </w:r>
          </w:p>
        </w:tc>
      </w:tr>
      <w:tr w:rsidR="00310B5F" w14:paraId="731165DF" w14:textId="77777777" w:rsidTr="005C2183">
        <w:trPr>
          <w:cantSplit/>
        </w:trPr>
        <w:tc>
          <w:tcPr>
            <w:tcW w:w="3347" w:type="dxa"/>
            <w:gridSpan w:val="3"/>
            <w:tcBorders>
              <w:top w:val="single" w:sz="12" w:space="0" w:color="auto"/>
            </w:tcBorders>
            <w:shd w:val="clear" w:color="auto" w:fill="F7CAAC"/>
          </w:tcPr>
          <w:p w14:paraId="26505645" w14:textId="77777777" w:rsidR="00310B5F" w:rsidRPr="00310B5F" w:rsidRDefault="00310B5F" w:rsidP="005C2183">
            <w:pPr>
              <w:jc w:val="both"/>
              <w:rPr>
                <w:sz w:val="20"/>
                <w:szCs w:val="20"/>
              </w:rPr>
            </w:pPr>
            <w:r w:rsidRPr="00310B5F">
              <w:rPr>
                <w:b/>
                <w:sz w:val="20"/>
                <w:szCs w:val="20"/>
              </w:rPr>
              <w:t xml:space="preserve">Obor habilitačního řízení </w:t>
            </w:r>
          </w:p>
        </w:tc>
        <w:tc>
          <w:tcPr>
            <w:tcW w:w="2245" w:type="dxa"/>
            <w:gridSpan w:val="3"/>
            <w:tcBorders>
              <w:top w:val="single" w:sz="12" w:space="0" w:color="auto"/>
            </w:tcBorders>
            <w:shd w:val="clear" w:color="auto" w:fill="F7CAAC"/>
          </w:tcPr>
          <w:p w14:paraId="730A573A" w14:textId="77777777" w:rsidR="00310B5F" w:rsidRPr="00310B5F" w:rsidRDefault="00310B5F" w:rsidP="005C2183">
            <w:pPr>
              <w:jc w:val="both"/>
              <w:rPr>
                <w:sz w:val="20"/>
                <w:szCs w:val="20"/>
              </w:rPr>
            </w:pPr>
            <w:r w:rsidRPr="00310B5F">
              <w:rPr>
                <w:b/>
                <w:sz w:val="20"/>
                <w:szCs w:val="20"/>
              </w:rPr>
              <w:t>Rok udělení hodnosti</w:t>
            </w:r>
          </w:p>
        </w:tc>
        <w:tc>
          <w:tcPr>
            <w:tcW w:w="2248" w:type="dxa"/>
            <w:gridSpan w:val="5"/>
            <w:tcBorders>
              <w:top w:val="single" w:sz="12" w:space="0" w:color="auto"/>
              <w:right w:val="single" w:sz="12" w:space="0" w:color="auto"/>
            </w:tcBorders>
            <w:shd w:val="clear" w:color="auto" w:fill="F7CAAC"/>
          </w:tcPr>
          <w:p w14:paraId="6EC134D1" w14:textId="77777777" w:rsidR="00310B5F" w:rsidRPr="00310B5F" w:rsidRDefault="00310B5F" w:rsidP="005C2183">
            <w:pPr>
              <w:jc w:val="both"/>
              <w:rPr>
                <w:sz w:val="20"/>
                <w:szCs w:val="20"/>
              </w:rPr>
            </w:pPr>
            <w:r w:rsidRPr="00310B5F">
              <w:rPr>
                <w:b/>
                <w:sz w:val="20"/>
                <w:szCs w:val="20"/>
              </w:rPr>
              <w:t>Řízení konáno na VŠ</w:t>
            </w:r>
          </w:p>
        </w:tc>
        <w:tc>
          <w:tcPr>
            <w:tcW w:w="2019" w:type="dxa"/>
            <w:gridSpan w:val="4"/>
            <w:tcBorders>
              <w:top w:val="single" w:sz="12" w:space="0" w:color="auto"/>
              <w:left w:val="single" w:sz="12" w:space="0" w:color="auto"/>
            </w:tcBorders>
            <w:shd w:val="clear" w:color="auto" w:fill="F7CAAC"/>
          </w:tcPr>
          <w:p w14:paraId="051433BC" w14:textId="77777777" w:rsidR="00310B5F" w:rsidRPr="00310B5F" w:rsidRDefault="00310B5F" w:rsidP="005C2183">
            <w:pPr>
              <w:jc w:val="both"/>
              <w:rPr>
                <w:b/>
                <w:sz w:val="20"/>
                <w:szCs w:val="20"/>
              </w:rPr>
            </w:pPr>
            <w:r w:rsidRPr="00310B5F">
              <w:rPr>
                <w:b/>
                <w:sz w:val="20"/>
                <w:szCs w:val="20"/>
              </w:rPr>
              <w:t>Ohlasy publikací</w:t>
            </w:r>
          </w:p>
        </w:tc>
      </w:tr>
      <w:tr w:rsidR="00310B5F" w14:paraId="54C5F7C0" w14:textId="77777777" w:rsidTr="00E90052">
        <w:trPr>
          <w:cantSplit/>
        </w:trPr>
        <w:tc>
          <w:tcPr>
            <w:tcW w:w="3347" w:type="dxa"/>
            <w:gridSpan w:val="3"/>
          </w:tcPr>
          <w:p w14:paraId="7D7E0D26" w14:textId="77777777" w:rsidR="00310B5F" w:rsidRPr="00310B5F" w:rsidRDefault="00310B5F" w:rsidP="005C2183">
            <w:pPr>
              <w:jc w:val="both"/>
              <w:rPr>
                <w:sz w:val="20"/>
                <w:szCs w:val="20"/>
              </w:rPr>
            </w:pPr>
            <w:r w:rsidRPr="00310B5F">
              <w:rPr>
                <w:sz w:val="20"/>
                <w:szCs w:val="20"/>
                <w:lang w:eastAsia="sk-SK"/>
              </w:rPr>
              <w:t>Obor Filmové a televizní umění a věda</w:t>
            </w:r>
          </w:p>
        </w:tc>
        <w:tc>
          <w:tcPr>
            <w:tcW w:w="2245" w:type="dxa"/>
            <w:gridSpan w:val="3"/>
          </w:tcPr>
          <w:p w14:paraId="67CB75CB" w14:textId="77777777" w:rsidR="00310B5F" w:rsidRPr="00310B5F" w:rsidRDefault="00310B5F" w:rsidP="005C2183">
            <w:pPr>
              <w:jc w:val="both"/>
              <w:rPr>
                <w:sz w:val="20"/>
                <w:szCs w:val="20"/>
              </w:rPr>
            </w:pPr>
            <w:r w:rsidRPr="00310B5F">
              <w:rPr>
                <w:sz w:val="20"/>
                <w:szCs w:val="20"/>
              </w:rPr>
              <w:t>2003</w:t>
            </w:r>
          </w:p>
        </w:tc>
        <w:tc>
          <w:tcPr>
            <w:tcW w:w="2248" w:type="dxa"/>
            <w:gridSpan w:val="5"/>
            <w:tcBorders>
              <w:right w:val="single" w:sz="12" w:space="0" w:color="auto"/>
            </w:tcBorders>
          </w:tcPr>
          <w:p w14:paraId="0372EADB" w14:textId="77777777" w:rsidR="00310B5F" w:rsidRPr="00310B5F" w:rsidRDefault="00310B5F" w:rsidP="005C2183">
            <w:pPr>
              <w:jc w:val="both"/>
              <w:rPr>
                <w:sz w:val="20"/>
                <w:szCs w:val="20"/>
              </w:rPr>
            </w:pPr>
            <w:r w:rsidRPr="00310B5F">
              <w:rPr>
                <w:sz w:val="20"/>
                <w:szCs w:val="20"/>
              </w:rPr>
              <w:t>VŠMU Bratislava</w:t>
            </w:r>
          </w:p>
        </w:tc>
        <w:tc>
          <w:tcPr>
            <w:tcW w:w="557" w:type="dxa"/>
            <w:gridSpan w:val="2"/>
            <w:tcBorders>
              <w:left w:val="single" w:sz="12" w:space="0" w:color="auto"/>
            </w:tcBorders>
            <w:shd w:val="clear" w:color="auto" w:fill="F7CAAC"/>
          </w:tcPr>
          <w:p w14:paraId="6AA87B91" w14:textId="77777777" w:rsidR="00310B5F" w:rsidRPr="00E90052" w:rsidRDefault="00310B5F" w:rsidP="005C2183">
            <w:pPr>
              <w:jc w:val="both"/>
              <w:rPr>
                <w:sz w:val="18"/>
                <w:szCs w:val="18"/>
              </w:rPr>
            </w:pPr>
            <w:proofErr w:type="spellStart"/>
            <w:r w:rsidRPr="00E90052">
              <w:rPr>
                <w:b/>
                <w:sz w:val="18"/>
                <w:szCs w:val="18"/>
              </w:rPr>
              <w:t>WoS</w:t>
            </w:r>
            <w:proofErr w:type="spellEnd"/>
          </w:p>
        </w:tc>
        <w:tc>
          <w:tcPr>
            <w:tcW w:w="708" w:type="dxa"/>
            <w:shd w:val="clear" w:color="auto" w:fill="F7CAAC"/>
          </w:tcPr>
          <w:p w14:paraId="5C9969BA" w14:textId="77777777" w:rsidR="00310B5F" w:rsidRPr="00E90052" w:rsidRDefault="00310B5F" w:rsidP="005C2183">
            <w:pPr>
              <w:jc w:val="both"/>
              <w:rPr>
                <w:sz w:val="18"/>
                <w:szCs w:val="18"/>
              </w:rPr>
            </w:pPr>
            <w:proofErr w:type="spellStart"/>
            <w:r w:rsidRPr="00E90052">
              <w:rPr>
                <w:b/>
                <w:sz w:val="18"/>
                <w:szCs w:val="18"/>
              </w:rPr>
              <w:t>Scopus</w:t>
            </w:r>
            <w:proofErr w:type="spellEnd"/>
          </w:p>
        </w:tc>
        <w:tc>
          <w:tcPr>
            <w:tcW w:w="754" w:type="dxa"/>
            <w:shd w:val="clear" w:color="auto" w:fill="F7CAAC"/>
          </w:tcPr>
          <w:p w14:paraId="0479EEAC" w14:textId="77777777" w:rsidR="00310B5F" w:rsidRPr="00E90052" w:rsidRDefault="00310B5F" w:rsidP="005C2183">
            <w:pPr>
              <w:jc w:val="both"/>
              <w:rPr>
                <w:sz w:val="18"/>
                <w:szCs w:val="18"/>
              </w:rPr>
            </w:pPr>
            <w:r w:rsidRPr="00E90052">
              <w:rPr>
                <w:b/>
                <w:sz w:val="18"/>
                <w:szCs w:val="18"/>
              </w:rPr>
              <w:t>ostatní</w:t>
            </w:r>
          </w:p>
        </w:tc>
      </w:tr>
      <w:tr w:rsidR="00310B5F" w14:paraId="42980697" w14:textId="77777777" w:rsidTr="00E90052">
        <w:trPr>
          <w:cantSplit/>
          <w:trHeight w:val="70"/>
        </w:trPr>
        <w:tc>
          <w:tcPr>
            <w:tcW w:w="3347" w:type="dxa"/>
            <w:gridSpan w:val="3"/>
            <w:shd w:val="clear" w:color="auto" w:fill="F7CAAC"/>
          </w:tcPr>
          <w:p w14:paraId="49BE7497" w14:textId="77777777" w:rsidR="00310B5F" w:rsidRPr="00310B5F" w:rsidRDefault="00310B5F" w:rsidP="005C2183">
            <w:pPr>
              <w:jc w:val="both"/>
              <w:rPr>
                <w:sz w:val="20"/>
                <w:szCs w:val="20"/>
              </w:rPr>
            </w:pPr>
            <w:r w:rsidRPr="00310B5F">
              <w:rPr>
                <w:b/>
                <w:sz w:val="20"/>
                <w:szCs w:val="20"/>
              </w:rPr>
              <w:t>Obor jmenovacího řízení</w:t>
            </w:r>
          </w:p>
        </w:tc>
        <w:tc>
          <w:tcPr>
            <w:tcW w:w="2245" w:type="dxa"/>
            <w:gridSpan w:val="3"/>
            <w:shd w:val="clear" w:color="auto" w:fill="F7CAAC"/>
          </w:tcPr>
          <w:p w14:paraId="2A8B97A7" w14:textId="77777777" w:rsidR="00310B5F" w:rsidRPr="00310B5F" w:rsidRDefault="00310B5F" w:rsidP="005C2183">
            <w:pPr>
              <w:jc w:val="both"/>
              <w:rPr>
                <w:sz w:val="20"/>
                <w:szCs w:val="20"/>
              </w:rPr>
            </w:pPr>
            <w:r w:rsidRPr="00310B5F">
              <w:rPr>
                <w:b/>
                <w:sz w:val="20"/>
                <w:szCs w:val="20"/>
              </w:rPr>
              <w:t>Rok udělení hodnosti</w:t>
            </w:r>
          </w:p>
        </w:tc>
        <w:tc>
          <w:tcPr>
            <w:tcW w:w="2248" w:type="dxa"/>
            <w:gridSpan w:val="5"/>
            <w:tcBorders>
              <w:right w:val="single" w:sz="12" w:space="0" w:color="auto"/>
            </w:tcBorders>
            <w:shd w:val="clear" w:color="auto" w:fill="F7CAAC"/>
          </w:tcPr>
          <w:p w14:paraId="4845B07E" w14:textId="77777777" w:rsidR="00310B5F" w:rsidRPr="00310B5F" w:rsidRDefault="00310B5F" w:rsidP="005C2183">
            <w:pPr>
              <w:jc w:val="both"/>
              <w:rPr>
                <w:sz w:val="20"/>
                <w:szCs w:val="20"/>
              </w:rPr>
            </w:pPr>
            <w:r w:rsidRPr="00310B5F">
              <w:rPr>
                <w:b/>
                <w:sz w:val="20"/>
                <w:szCs w:val="20"/>
              </w:rPr>
              <w:t>Řízení konáno na VŠ</w:t>
            </w:r>
          </w:p>
        </w:tc>
        <w:tc>
          <w:tcPr>
            <w:tcW w:w="557" w:type="dxa"/>
            <w:gridSpan w:val="2"/>
            <w:tcBorders>
              <w:left w:val="single" w:sz="12" w:space="0" w:color="auto"/>
            </w:tcBorders>
          </w:tcPr>
          <w:p w14:paraId="3490AEE9" w14:textId="77777777" w:rsidR="00310B5F" w:rsidRPr="00310B5F" w:rsidRDefault="00310B5F" w:rsidP="005C2183">
            <w:pPr>
              <w:jc w:val="both"/>
              <w:rPr>
                <w:b/>
                <w:sz w:val="20"/>
                <w:szCs w:val="20"/>
              </w:rPr>
            </w:pPr>
          </w:p>
        </w:tc>
        <w:tc>
          <w:tcPr>
            <w:tcW w:w="708" w:type="dxa"/>
          </w:tcPr>
          <w:p w14:paraId="2D92F205" w14:textId="77777777" w:rsidR="00310B5F" w:rsidRPr="00310B5F" w:rsidRDefault="00310B5F" w:rsidP="005C2183">
            <w:pPr>
              <w:jc w:val="both"/>
              <w:rPr>
                <w:b/>
                <w:sz w:val="20"/>
                <w:szCs w:val="20"/>
              </w:rPr>
            </w:pPr>
          </w:p>
        </w:tc>
        <w:tc>
          <w:tcPr>
            <w:tcW w:w="754" w:type="dxa"/>
          </w:tcPr>
          <w:p w14:paraId="795B6754" w14:textId="77777777" w:rsidR="00310B5F" w:rsidRPr="00310B5F" w:rsidRDefault="00310B5F" w:rsidP="005C2183">
            <w:pPr>
              <w:jc w:val="both"/>
              <w:rPr>
                <w:b/>
                <w:sz w:val="20"/>
                <w:szCs w:val="20"/>
              </w:rPr>
            </w:pPr>
          </w:p>
        </w:tc>
      </w:tr>
      <w:tr w:rsidR="00310B5F" w14:paraId="72ED7D40" w14:textId="77777777" w:rsidTr="00E90052">
        <w:trPr>
          <w:trHeight w:val="205"/>
        </w:trPr>
        <w:tc>
          <w:tcPr>
            <w:tcW w:w="3347" w:type="dxa"/>
            <w:gridSpan w:val="3"/>
          </w:tcPr>
          <w:p w14:paraId="5D41991C" w14:textId="77777777" w:rsidR="00310B5F" w:rsidRPr="00310B5F" w:rsidRDefault="00310B5F" w:rsidP="005C2183">
            <w:pPr>
              <w:jc w:val="both"/>
              <w:rPr>
                <w:sz w:val="20"/>
                <w:szCs w:val="20"/>
              </w:rPr>
            </w:pPr>
            <w:r w:rsidRPr="00310B5F">
              <w:rPr>
                <w:sz w:val="20"/>
                <w:szCs w:val="20"/>
              </w:rPr>
              <w:t>Obor Filmové umění a multimédia</w:t>
            </w:r>
          </w:p>
        </w:tc>
        <w:tc>
          <w:tcPr>
            <w:tcW w:w="2245" w:type="dxa"/>
            <w:gridSpan w:val="3"/>
          </w:tcPr>
          <w:p w14:paraId="389BA13D" w14:textId="77777777" w:rsidR="00310B5F" w:rsidRPr="00310B5F" w:rsidRDefault="00310B5F" w:rsidP="005C2183">
            <w:pPr>
              <w:jc w:val="both"/>
              <w:rPr>
                <w:sz w:val="20"/>
                <w:szCs w:val="20"/>
              </w:rPr>
            </w:pPr>
            <w:r w:rsidRPr="00310B5F">
              <w:rPr>
                <w:sz w:val="20"/>
                <w:szCs w:val="20"/>
              </w:rPr>
              <w:t>2008</w:t>
            </w:r>
          </w:p>
        </w:tc>
        <w:tc>
          <w:tcPr>
            <w:tcW w:w="2248" w:type="dxa"/>
            <w:gridSpan w:val="5"/>
            <w:tcBorders>
              <w:right w:val="single" w:sz="12" w:space="0" w:color="auto"/>
            </w:tcBorders>
          </w:tcPr>
          <w:p w14:paraId="45856160" w14:textId="77777777" w:rsidR="00310B5F" w:rsidRPr="00310B5F" w:rsidRDefault="00310B5F" w:rsidP="005C2183">
            <w:pPr>
              <w:jc w:val="both"/>
              <w:rPr>
                <w:sz w:val="20"/>
                <w:szCs w:val="20"/>
              </w:rPr>
            </w:pPr>
            <w:r w:rsidRPr="00310B5F">
              <w:rPr>
                <w:sz w:val="20"/>
                <w:szCs w:val="20"/>
              </w:rPr>
              <w:t>VŠMU Bratislava</w:t>
            </w:r>
          </w:p>
        </w:tc>
        <w:tc>
          <w:tcPr>
            <w:tcW w:w="1265" w:type="dxa"/>
            <w:gridSpan w:val="3"/>
            <w:tcBorders>
              <w:left w:val="single" w:sz="12" w:space="0" w:color="auto"/>
            </w:tcBorders>
            <w:shd w:val="clear" w:color="auto" w:fill="FBD4B4"/>
            <w:vAlign w:val="center"/>
          </w:tcPr>
          <w:p w14:paraId="28F56CE7" w14:textId="77777777" w:rsidR="00310B5F" w:rsidRPr="00310B5F" w:rsidRDefault="00310B5F" w:rsidP="005C2183">
            <w:pPr>
              <w:jc w:val="both"/>
              <w:rPr>
                <w:b/>
                <w:sz w:val="20"/>
                <w:szCs w:val="20"/>
              </w:rPr>
            </w:pPr>
            <w:r w:rsidRPr="00310B5F">
              <w:rPr>
                <w:b/>
                <w:sz w:val="20"/>
                <w:szCs w:val="20"/>
              </w:rPr>
              <w:t xml:space="preserve">H-index </w:t>
            </w:r>
            <w:proofErr w:type="spellStart"/>
            <w:r w:rsidRPr="00310B5F">
              <w:rPr>
                <w:b/>
                <w:sz w:val="20"/>
                <w:szCs w:val="20"/>
              </w:rPr>
              <w:t>WoS</w:t>
            </w:r>
            <w:proofErr w:type="spellEnd"/>
            <w:r w:rsidRPr="00310B5F">
              <w:rPr>
                <w:b/>
                <w:sz w:val="20"/>
                <w:szCs w:val="20"/>
              </w:rPr>
              <w:t>/</w:t>
            </w:r>
            <w:proofErr w:type="spellStart"/>
            <w:r w:rsidRPr="00310B5F">
              <w:rPr>
                <w:b/>
                <w:sz w:val="20"/>
                <w:szCs w:val="20"/>
              </w:rPr>
              <w:t>Scopus</w:t>
            </w:r>
            <w:proofErr w:type="spellEnd"/>
          </w:p>
        </w:tc>
        <w:tc>
          <w:tcPr>
            <w:tcW w:w="754" w:type="dxa"/>
            <w:vAlign w:val="center"/>
          </w:tcPr>
          <w:p w14:paraId="6A5FA944" w14:textId="77777777" w:rsidR="00310B5F" w:rsidRPr="00310B5F" w:rsidRDefault="00310B5F" w:rsidP="005C2183">
            <w:pPr>
              <w:rPr>
                <w:b/>
                <w:sz w:val="20"/>
                <w:szCs w:val="20"/>
              </w:rPr>
            </w:pPr>
            <w:r w:rsidRPr="00310B5F">
              <w:rPr>
                <w:b/>
                <w:sz w:val="20"/>
                <w:szCs w:val="20"/>
              </w:rPr>
              <w:t xml:space="preserve">    /</w:t>
            </w:r>
          </w:p>
        </w:tc>
      </w:tr>
      <w:tr w:rsidR="00310B5F" w14:paraId="21A57214" w14:textId="77777777" w:rsidTr="005C2183">
        <w:tc>
          <w:tcPr>
            <w:tcW w:w="9859" w:type="dxa"/>
            <w:gridSpan w:val="15"/>
            <w:shd w:val="clear" w:color="auto" w:fill="F7CAAC"/>
          </w:tcPr>
          <w:p w14:paraId="1BEB0181" w14:textId="77777777" w:rsidR="00310B5F" w:rsidRPr="00310B5F" w:rsidRDefault="00310B5F" w:rsidP="005C2183">
            <w:pPr>
              <w:jc w:val="both"/>
              <w:rPr>
                <w:b/>
                <w:sz w:val="20"/>
                <w:szCs w:val="20"/>
              </w:rPr>
            </w:pPr>
            <w:r w:rsidRPr="00310B5F">
              <w:rPr>
                <w:b/>
                <w:sz w:val="20"/>
                <w:szCs w:val="20"/>
              </w:rPr>
              <w:t xml:space="preserve">Přehled o nejvýznamnější publikační a další tvůrčí činnosti nebo další profesní činnosti u odborníků z praxe vztahující se k zabezpečovaným předmětům </w:t>
            </w:r>
          </w:p>
        </w:tc>
      </w:tr>
      <w:tr w:rsidR="00310B5F" w14:paraId="05F118A6" w14:textId="77777777" w:rsidTr="00FA7846">
        <w:trPr>
          <w:trHeight w:val="1078"/>
        </w:trPr>
        <w:tc>
          <w:tcPr>
            <w:tcW w:w="9859" w:type="dxa"/>
            <w:gridSpan w:val="15"/>
          </w:tcPr>
          <w:p w14:paraId="6316364A" w14:textId="77777777" w:rsidR="00310B5F" w:rsidRPr="00310B5F" w:rsidRDefault="00310B5F" w:rsidP="005C2183">
            <w:pPr>
              <w:rPr>
                <w:sz w:val="20"/>
                <w:szCs w:val="20"/>
                <w:lang w:eastAsia="sk-SK"/>
              </w:rPr>
            </w:pPr>
            <w:r w:rsidRPr="00310B5F">
              <w:rPr>
                <w:sz w:val="20"/>
                <w:szCs w:val="20"/>
                <w:lang w:eastAsia="sk-SK"/>
              </w:rPr>
              <w:t>2018: Socha:</w:t>
            </w:r>
            <w:r w:rsidRPr="00310B5F">
              <w:rPr>
                <w:i/>
                <w:iCs/>
                <w:sz w:val="20"/>
                <w:szCs w:val="20"/>
                <w:lang w:eastAsia="sk-SK"/>
              </w:rPr>
              <w:t xml:space="preserve"> </w:t>
            </w:r>
            <w:r w:rsidRPr="00310B5F">
              <w:rPr>
                <w:i/>
                <w:iCs/>
                <w:sz w:val="20"/>
                <w:szCs w:val="20"/>
                <w:lang w:val="sk-SK" w:eastAsia="sk-SK"/>
              </w:rPr>
              <w:t>V. I. Lenin vystupuje na Rysy</w:t>
            </w:r>
            <w:r w:rsidRPr="00310B5F">
              <w:rPr>
                <w:sz w:val="20"/>
                <w:szCs w:val="20"/>
                <w:lang w:eastAsia="sk-SK"/>
              </w:rPr>
              <w:t> v obci Malá Franková před domem č. 10. Materiál: dřevo, výška cca 2,5 metra.</w:t>
            </w:r>
          </w:p>
          <w:p w14:paraId="662DAA98" w14:textId="77777777" w:rsidR="00310B5F" w:rsidRPr="00310B5F" w:rsidRDefault="00310B5F" w:rsidP="005C2183">
            <w:pPr>
              <w:rPr>
                <w:sz w:val="20"/>
                <w:szCs w:val="20"/>
                <w:lang w:eastAsia="sk-SK"/>
              </w:rPr>
            </w:pPr>
            <w:r w:rsidRPr="00310B5F">
              <w:rPr>
                <w:sz w:val="20"/>
                <w:szCs w:val="20"/>
                <w:lang w:eastAsia="sk-SK"/>
              </w:rPr>
              <w:t>2018: výstava </w:t>
            </w:r>
            <w:r w:rsidRPr="00310B5F">
              <w:rPr>
                <w:i/>
                <w:iCs/>
                <w:sz w:val="20"/>
                <w:szCs w:val="20"/>
                <w:lang w:eastAsia="sk-SK"/>
              </w:rPr>
              <w:t>Až naprší a uschne</w:t>
            </w:r>
            <w:r w:rsidRPr="00310B5F">
              <w:rPr>
                <w:sz w:val="20"/>
                <w:szCs w:val="20"/>
                <w:lang w:eastAsia="sk-SK"/>
              </w:rPr>
              <w:t> pro bratislavskou Bibianu, námět, scénář, výtvarné a prostorové řešení. Výstava byla následně reinstalována v </w:t>
            </w:r>
            <w:proofErr w:type="spellStart"/>
            <w:r w:rsidRPr="00310B5F">
              <w:rPr>
                <w:sz w:val="20"/>
                <w:szCs w:val="20"/>
                <w:lang w:eastAsia="sk-SK"/>
              </w:rPr>
              <w:t>Kulturparku</w:t>
            </w:r>
            <w:proofErr w:type="spellEnd"/>
            <w:r w:rsidRPr="00310B5F">
              <w:rPr>
                <w:sz w:val="20"/>
                <w:szCs w:val="20"/>
                <w:lang w:eastAsia="sk-SK"/>
              </w:rPr>
              <w:t xml:space="preserve"> v Košicích.</w:t>
            </w:r>
          </w:p>
          <w:p w14:paraId="09511075" w14:textId="0473CF61" w:rsidR="00310B5F" w:rsidRPr="00310B5F" w:rsidRDefault="00310B5F" w:rsidP="00FA7846">
            <w:pPr>
              <w:rPr>
                <w:b/>
                <w:sz w:val="20"/>
                <w:szCs w:val="20"/>
              </w:rPr>
            </w:pPr>
            <w:r w:rsidRPr="00310B5F">
              <w:rPr>
                <w:sz w:val="20"/>
                <w:szCs w:val="20"/>
                <w:lang w:eastAsia="sk-SK"/>
              </w:rPr>
              <w:t>2018: výstava </w:t>
            </w:r>
            <w:r w:rsidRPr="00310B5F">
              <w:rPr>
                <w:i/>
                <w:iCs/>
                <w:sz w:val="20"/>
                <w:szCs w:val="20"/>
                <w:lang w:eastAsia="sk-SK"/>
              </w:rPr>
              <w:t>Československo</w:t>
            </w:r>
            <w:r w:rsidRPr="00310B5F">
              <w:rPr>
                <w:sz w:val="20"/>
                <w:szCs w:val="20"/>
                <w:lang w:eastAsia="sk-SK"/>
              </w:rPr>
              <w:t> pro bratislavskou Bibianu, námět, scénář, výtvarné a prostorové řešení</w:t>
            </w:r>
          </w:p>
        </w:tc>
      </w:tr>
      <w:tr w:rsidR="00310B5F" w14:paraId="1B69679F" w14:textId="77777777" w:rsidTr="005C2183">
        <w:trPr>
          <w:trHeight w:val="218"/>
        </w:trPr>
        <w:tc>
          <w:tcPr>
            <w:tcW w:w="9859" w:type="dxa"/>
            <w:gridSpan w:val="15"/>
            <w:shd w:val="clear" w:color="auto" w:fill="F7CAAC"/>
          </w:tcPr>
          <w:p w14:paraId="0D4B4381" w14:textId="77777777" w:rsidR="00310B5F" w:rsidRPr="00310B5F" w:rsidRDefault="00310B5F" w:rsidP="005C2183">
            <w:pPr>
              <w:rPr>
                <w:b/>
                <w:sz w:val="20"/>
                <w:szCs w:val="20"/>
              </w:rPr>
            </w:pPr>
            <w:r w:rsidRPr="00310B5F">
              <w:rPr>
                <w:b/>
                <w:sz w:val="20"/>
                <w:szCs w:val="20"/>
              </w:rPr>
              <w:t>Působení v zahraničí</w:t>
            </w:r>
          </w:p>
        </w:tc>
      </w:tr>
      <w:tr w:rsidR="00310B5F" w14:paraId="1541581B" w14:textId="77777777" w:rsidTr="005C2183">
        <w:trPr>
          <w:trHeight w:val="328"/>
        </w:trPr>
        <w:tc>
          <w:tcPr>
            <w:tcW w:w="9859" w:type="dxa"/>
            <w:gridSpan w:val="15"/>
          </w:tcPr>
          <w:p w14:paraId="35B8FFFD" w14:textId="77777777" w:rsidR="00310B5F" w:rsidRPr="00310B5F" w:rsidRDefault="00310B5F" w:rsidP="005C2183">
            <w:pPr>
              <w:rPr>
                <w:bCs/>
                <w:sz w:val="20"/>
                <w:szCs w:val="20"/>
                <w:lang w:val="sk-SK"/>
              </w:rPr>
            </w:pPr>
          </w:p>
        </w:tc>
      </w:tr>
      <w:tr w:rsidR="00310B5F" w14:paraId="5B749C5C" w14:textId="77777777" w:rsidTr="005C2183">
        <w:trPr>
          <w:cantSplit/>
          <w:trHeight w:val="470"/>
        </w:trPr>
        <w:tc>
          <w:tcPr>
            <w:tcW w:w="2518" w:type="dxa"/>
            <w:shd w:val="clear" w:color="auto" w:fill="F7CAAC"/>
          </w:tcPr>
          <w:p w14:paraId="06DDAEAC" w14:textId="77777777" w:rsidR="00310B5F" w:rsidRPr="00310B5F" w:rsidRDefault="00310B5F" w:rsidP="005C2183">
            <w:pPr>
              <w:jc w:val="both"/>
              <w:rPr>
                <w:b/>
                <w:sz w:val="20"/>
                <w:szCs w:val="20"/>
              </w:rPr>
            </w:pPr>
            <w:r w:rsidRPr="00310B5F">
              <w:rPr>
                <w:b/>
                <w:sz w:val="20"/>
                <w:szCs w:val="20"/>
              </w:rPr>
              <w:t xml:space="preserve">Podpis </w:t>
            </w:r>
          </w:p>
        </w:tc>
        <w:tc>
          <w:tcPr>
            <w:tcW w:w="4536" w:type="dxa"/>
            <w:gridSpan w:val="8"/>
          </w:tcPr>
          <w:p w14:paraId="0182AC11" w14:textId="4914BCFC" w:rsidR="00310B5F" w:rsidRPr="00310B5F" w:rsidRDefault="00E90052" w:rsidP="005C2183">
            <w:pPr>
              <w:jc w:val="both"/>
              <w:rPr>
                <w:sz w:val="20"/>
                <w:szCs w:val="20"/>
              </w:rPr>
            </w:pPr>
            <w:r>
              <w:rPr>
                <w:sz w:val="20"/>
                <w:szCs w:val="20"/>
              </w:rPr>
              <w:t>Ondrej Slivka v. r.</w:t>
            </w:r>
          </w:p>
        </w:tc>
        <w:tc>
          <w:tcPr>
            <w:tcW w:w="786" w:type="dxa"/>
            <w:gridSpan w:val="2"/>
            <w:shd w:val="clear" w:color="auto" w:fill="F7CAAC"/>
          </w:tcPr>
          <w:p w14:paraId="0D0FC8C4" w14:textId="77777777" w:rsidR="00310B5F" w:rsidRPr="00310B5F" w:rsidRDefault="00310B5F" w:rsidP="005C2183">
            <w:pPr>
              <w:jc w:val="both"/>
              <w:rPr>
                <w:sz w:val="20"/>
                <w:szCs w:val="20"/>
              </w:rPr>
            </w:pPr>
            <w:r w:rsidRPr="00310B5F">
              <w:rPr>
                <w:b/>
                <w:sz w:val="20"/>
                <w:szCs w:val="20"/>
              </w:rPr>
              <w:t>datum</w:t>
            </w:r>
          </w:p>
        </w:tc>
        <w:tc>
          <w:tcPr>
            <w:tcW w:w="2019" w:type="dxa"/>
            <w:gridSpan w:val="4"/>
          </w:tcPr>
          <w:p w14:paraId="3195D0B6" w14:textId="07E697A2" w:rsidR="00310B5F" w:rsidRPr="00310B5F" w:rsidRDefault="00BE238E" w:rsidP="005C2183">
            <w:pPr>
              <w:jc w:val="both"/>
              <w:rPr>
                <w:sz w:val="20"/>
                <w:szCs w:val="20"/>
              </w:rPr>
            </w:pPr>
            <w:r w:rsidRPr="00310B5F">
              <w:rPr>
                <w:sz w:val="20"/>
                <w:szCs w:val="20"/>
              </w:rPr>
              <w:t>30. 1. 2023</w:t>
            </w:r>
          </w:p>
        </w:tc>
      </w:tr>
    </w:tbl>
    <w:p w14:paraId="05AEFB6E" w14:textId="5EA908B9" w:rsidR="00310B5F" w:rsidRDefault="00310B5F"/>
    <w:p w14:paraId="15C09892" w14:textId="77777777" w:rsidR="00310B5F" w:rsidRDefault="00310B5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67"/>
        <w:gridCol w:w="992"/>
        <w:gridCol w:w="993"/>
        <w:gridCol w:w="57"/>
        <w:gridCol w:w="510"/>
        <w:gridCol w:w="141"/>
        <w:gridCol w:w="627"/>
        <w:gridCol w:w="694"/>
      </w:tblGrid>
      <w:tr w:rsidR="006F3258" w14:paraId="43495E88" w14:textId="77777777" w:rsidTr="005C2183">
        <w:tc>
          <w:tcPr>
            <w:tcW w:w="9859" w:type="dxa"/>
            <w:gridSpan w:val="15"/>
            <w:tcBorders>
              <w:bottom w:val="double" w:sz="4" w:space="0" w:color="auto"/>
            </w:tcBorders>
            <w:shd w:val="clear" w:color="auto" w:fill="BDD6EE"/>
          </w:tcPr>
          <w:p w14:paraId="3D6E15DC" w14:textId="77777777" w:rsidR="006F3258" w:rsidRDefault="006F3258" w:rsidP="005C2183">
            <w:pPr>
              <w:jc w:val="both"/>
              <w:rPr>
                <w:b/>
                <w:sz w:val="28"/>
              </w:rPr>
            </w:pPr>
            <w:r>
              <w:rPr>
                <w:b/>
                <w:sz w:val="28"/>
              </w:rPr>
              <w:lastRenderedPageBreak/>
              <w:t>C-I – Personální zabezpečení</w:t>
            </w:r>
          </w:p>
        </w:tc>
      </w:tr>
      <w:tr w:rsidR="006F3258" w14:paraId="48813ABD" w14:textId="77777777" w:rsidTr="005C2183">
        <w:tc>
          <w:tcPr>
            <w:tcW w:w="2518" w:type="dxa"/>
            <w:tcBorders>
              <w:top w:val="double" w:sz="4" w:space="0" w:color="auto"/>
            </w:tcBorders>
            <w:shd w:val="clear" w:color="auto" w:fill="F7CAAC"/>
          </w:tcPr>
          <w:p w14:paraId="70BC576D" w14:textId="77777777" w:rsidR="006F3258" w:rsidRPr="006F3258" w:rsidRDefault="006F3258" w:rsidP="005C2183">
            <w:pPr>
              <w:jc w:val="both"/>
              <w:rPr>
                <w:b/>
                <w:sz w:val="20"/>
                <w:szCs w:val="20"/>
              </w:rPr>
            </w:pPr>
            <w:r w:rsidRPr="006F3258">
              <w:rPr>
                <w:b/>
                <w:sz w:val="20"/>
                <w:szCs w:val="20"/>
              </w:rPr>
              <w:t>Vysoká škola</w:t>
            </w:r>
          </w:p>
        </w:tc>
        <w:tc>
          <w:tcPr>
            <w:tcW w:w="7341" w:type="dxa"/>
            <w:gridSpan w:val="14"/>
          </w:tcPr>
          <w:p w14:paraId="0472F081" w14:textId="77777777" w:rsidR="006F3258" w:rsidRPr="006F3258" w:rsidRDefault="006F3258" w:rsidP="005C2183">
            <w:pPr>
              <w:jc w:val="both"/>
              <w:rPr>
                <w:sz w:val="20"/>
                <w:szCs w:val="20"/>
              </w:rPr>
            </w:pPr>
            <w:r w:rsidRPr="006F3258">
              <w:rPr>
                <w:sz w:val="20"/>
                <w:szCs w:val="20"/>
              </w:rPr>
              <w:t>Univerzita Tomáše Bati ve Zlíně</w:t>
            </w:r>
          </w:p>
        </w:tc>
      </w:tr>
      <w:tr w:rsidR="006F3258" w14:paraId="21F653CA" w14:textId="77777777" w:rsidTr="005C2183">
        <w:tc>
          <w:tcPr>
            <w:tcW w:w="2518" w:type="dxa"/>
            <w:shd w:val="clear" w:color="auto" w:fill="F7CAAC"/>
          </w:tcPr>
          <w:p w14:paraId="20B72F24" w14:textId="77777777" w:rsidR="006F3258" w:rsidRPr="006F3258" w:rsidRDefault="006F3258" w:rsidP="005C2183">
            <w:pPr>
              <w:jc w:val="both"/>
              <w:rPr>
                <w:b/>
                <w:sz w:val="20"/>
                <w:szCs w:val="20"/>
              </w:rPr>
            </w:pPr>
            <w:r w:rsidRPr="006F3258">
              <w:rPr>
                <w:b/>
                <w:sz w:val="20"/>
                <w:szCs w:val="20"/>
              </w:rPr>
              <w:t>Součást vysoké školy</w:t>
            </w:r>
          </w:p>
        </w:tc>
        <w:tc>
          <w:tcPr>
            <w:tcW w:w="7341" w:type="dxa"/>
            <w:gridSpan w:val="14"/>
          </w:tcPr>
          <w:p w14:paraId="2E9840AF" w14:textId="77777777" w:rsidR="006F3258" w:rsidRPr="006F3258" w:rsidRDefault="006F3258" w:rsidP="005C2183">
            <w:pPr>
              <w:jc w:val="both"/>
              <w:rPr>
                <w:sz w:val="20"/>
                <w:szCs w:val="20"/>
              </w:rPr>
            </w:pPr>
            <w:r w:rsidRPr="006F3258">
              <w:rPr>
                <w:sz w:val="20"/>
                <w:szCs w:val="20"/>
              </w:rPr>
              <w:t>Fakulta multimediálních komunikací</w:t>
            </w:r>
          </w:p>
        </w:tc>
      </w:tr>
      <w:tr w:rsidR="006F3258" w14:paraId="3A033DB0" w14:textId="77777777" w:rsidTr="005C2183">
        <w:tc>
          <w:tcPr>
            <w:tcW w:w="2518" w:type="dxa"/>
            <w:shd w:val="clear" w:color="auto" w:fill="F7CAAC"/>
          </w:tcPr>
          <w:p w14:paraId="01F93A8A" w14:textId="77777777" w:rsidR="006F3258" w:rsidRPr="006F3258" w:rsidRDefault="006F3258" w:rsidP="005C2183">
            <w:pPr>
              <w:jc w:val="both"/>
              <w:rPr>
                <w:b/>
                <w:sz w:val="20"/>
                <w:szCs w:val="20"/>
              </w:rPr>
            </w:pPr>
            <w:r w:rsidRPr="006F3258">
              <w:rPr>
                <w:b/>
                <w:sz w:val="20"/>
                <w:szCs w:val="20"/>
              </w:rPr>
              <w:t>Název studijního programu</w:t>
            </w:r>
          </w:p>
        </w:tc>
        <w:tc>
          <w:tcPr>
            <w:tcW w:w="7341" w:type="dxa"/>
            <w:gridSpan w:val="14"/>
          </w:tcPr>
          <w:p w14:paraId="51475E8E" w14:textId="77777777" w:rsidR="006F3258" w:rsidRPr="006F3258" w:rsidRDefault="006F3258" w:rsidP="005C2183">
            <w:pPr>
              <w:jc w:val="both"/>
              <w:rPr>
                <w:sz w:val="20"/>
                <w:szCs w:val="20"/>
              </w:rPr>
            </w:pPr>
            <w:r w:rsidRPr="006F3258">
              <w:rPr>
                <w:bCs/>
                <w:sz w:val="20"/>
                <w:szCs w:val="20"/>
              </w:rPr>
              <w:t>Animovaná tvorba</w:t>
            </w:r>
          </w:p>
        </w:tc>
      </w:tr>
      <w:tr w:rsidR="006F3258" w14:paraId="62E36D5B" w14:textId="77777777" w:rsidTr="002451F6">
        <w:tc>
          <w:tcPr>
            <w:tcW w:w="2518" w:type="dxa"/>
            <w:shd w:val="clear" w:color="auto" w:fill="F7CAAC"/>
          </w:tcPr>
          <w:p w14:paraId="29625A16" w14:textId="77777777" w:rsidR="006F3258" w:rsidRPr="006F3258" w:rsidRDefault="006F3258" w:rsidP="005C2183">
            <w:pPr>
              <w:jc w:val="both"/>
              <w:rPr>
                <w:b/>
                <w:sz w:val="20"/>
                <w:szCs w:val="20"/>
              </w:rPr>
            </w:pPr>
            <w:r w:rsidRPr="006F3258">
              <w:rPr>
                <w:b/>
                <w:sz w:val="20"/>
                <w:szCs w:val="20"/>
              </w:rPr>
              <w:t>Jméno a příjmení</w:t>
            </w:r>
          </w:p>
        </w:tc>
        <w:tc>
          <w:tcPr>
            <w:tcW w:w="4319" w:type="dxa"/>
            <w:gridSpan w:val="8"/>
          </w:tcPr>
          <w:p w14:paraId="3D26CCF8" w14:textId="77777777" w:rsidR="006F3258" w:rsidRPr="006F3258" w:rsidRDefault="006F3258" w:rsidP="005C2183">
            <w:pPr>
              <w:jc w:val="both"/>
              <w:rPr>
                <w:sz w:val="20"/>
                <w:szCs w:val="20"/>
              </w:rPr>
            </w:pPr>
            <w:r w:rsidRPr="006F3258">
              <w:rPr>
                <w:bCs/>
                <w:sz w:val="20"/>
                <w:szCs w:val="20"/>
              </w:rPr>
              <w:t>Tomáš Šula</w:t>
            </w:r>
          </w:p>
        </w:tc>
        <w:tc>
          <w:tcPr>
            <w:tcW w:w="993" w:type="dxa"/>
            <w:shd w:val="clear" w:color="auto" w:fill="F7CAAC"/>
          </w:tcPr>
          <w:p w14:paraId="14920ACE" w14:textId="77777777" w:rsidR="006F3258" w:rsidRPr="006F3258" w:rsidRDefault="006F3258" w:rsidP="005C2183">
            <w:pPr>
              <w:jc w:val="both"/>
              <w:rPr>
                <w:b/>
                <w:sz w:val="20"/>
                <w:szCs w:val="20"/>
              </w:rPr>
            </w:pPr>
            <w:r w:rsidRPr="006F3258">
              <w:rPr>
                <w:b/>
                <w:sz w:val="20"/>
                <w:szCs w:val="20"/>
              </w:rPr>
              <w:t>Tituly</w:t>
            </w:r>
          </w:p>
        </w:tc>
        <w:tc>
          <w:tcPr>
            <w:tcW w:w="2029" w:type="dxa"/>
            <w:gridSpan w:val="5"/>
          </w:tcPr>
          <w:p w14:paraId="41B549F7" w14:textId="66855CF0" w:rsidR="006F3258" w:rsidRPr="006F3258" w:rsidRDefault="00330B2B" w:rsidP="005C2183">
            <w:pPr>
              <w:jc w:val="both"/>
              <w:rPr>
                <w:sz w:val="20"/>
                <w:szCs w:val="20"/>
              </w:rPr>
            </w:pPr>
            <w:r>
              <w:rPr>
                <w:sz w:val="20"/>
                <w:szCs w:val="20"/>
              </w:rPr>
              <w:t>PhDr., Ph.D.</w:t>
            </w:r>
          </w:p>
        </w:tc>
      </w:tr>
      <w:tr w:rsidR="006F3258" w14:paraId="51152A6C" w14:textId="77777777" w:rsidTr="002451F6">
        <w:tc>
          <w:tcPr>
            <w:tcW w:w="2518" w:type="dxa"/>
            <w:shd w:val="clear" w:color="auto" w:fill="F7CAAC"/>
          </w:tcPr>
          <w:p w14:paraId="49E73A16" w14:textId="77777777" w:rsidR="006F3258" w:rsidRPr="006F3258" w:rsidRDefault="006F3258" w:rsidP="005C2183">
            <w:pPr>
              <w:jc w:val="both"/>
              <w:rPr>
                <w:b/>
                <w:sz w:val="20"/>
                <w:szCs w:val="20"/>
              </w:rPr>
            </w:pPr>
            <w:r w:rsidRPr="006F3258">
              <w:rPr>
                <w:b/>
                <w:sz w:val="20"/>
                <w:szCs w:val="20"/>
              </w:rPr>
              <w:t>Rok narození</w:t>
            </w:r>
          </w:p>
        </w:tc>
        <w:tc>
          <w:tcPr>
            <w:tcW w:w="829" w:type="dxa"/>
            <w:gridSpan w:val="2"/>
          </w:tcPr>
          <w:p w14:paraId="46AC4BC3" w14:textId="77777777" w:rsidR="006F3258" w:rsidRPr="006F3258" w:rsidRDefault="006F3258" w:rsidP="005C2183">
            <w:pPr>
              <w:jc w:val="both"/>
              <w:rPr>
                <w:sz w:val="20"/>
                <w:szCs w:val="20"/>
              </w:rPr>
            </w:pPr>
            <w:r w:rsidRPr="006F3258">
              <w:rPr>
                <w:sz w:val="20"/>
                <w:szCs w:val="20"/>
              </w:rPr>
              <w:t>1984</w:t>
            </w:r>
          </w:p>
        </w:tc>
        <w:tc>
          <w:tcPr>
            <w:tcW w:w="1721" w:type="dxa"/>
            <w:shd w:val="clear" w:color="auto" w:fill="F7CAAC"/>
          </w:tcPr>
          <w:p w14:paraId="5AE355A6" w14:textId="77777777" w:rsidR="006F3258" w:rsidRPr="006F3258" w:rsidRDefault="006F3258" w:rsidP="005C2183">
            <w:pPr>
              <w:jc w:val="both"/>
              <w:rPr>
                <w:b/>
                <w:sz w:val="20"/>
                <w:szCs w:val="20"/>
              </w:rPr>
            </w:pPr>
            <w:r w:rsidRPr="006F3258">
              <w:rPr>
                <w:b/>
                <w:sz w:val="20"/>
                <w:szCs w:val="20"/>
              </w:rPr>
              <w:t>typ vztahu k VŠ</w:t>
            </w:r>
          </w:p>
        </w:tc>
        <w:tc>
          <w:tcPr>
            <w:tcW w:w="777" w:type="dxa"/>
            <w:gridSpan w:val="4"/>
          </w:tcPr>
          <w:p w14:paraId="5E59AB07" w14:textId="77777777" w:rsidR="006F3258" w:rsidRPr="006F3258" w:rsidRDefault="006F3258" w:rsidP="005C2183">
            <w:pPr>
              <w:jc w:val="both"/>
              <w:rPr>
                <w:sz w:val="20"/>
                <w:szCs w:val="20"/>
              </w:rPr>
            </w:pPr>
            <w:r w:rsidRPr="006F3258">
              <w:rPr>
                <w:sz w:val="20"/>
                <w:szCs w:val="20"/>
              </w:rPr>
              <w:t>pp</w:t>
            </w:r>
          </w:p>
        </w:tc>
        <w:tc>
          <w:tcPr>
            <w:tcW w:w="992" w:type="dxa"/>
            <w:shd w:val="clear" w:color="auto" w:fill="F7CAAC"/>
          </w:tcPr>
          <w:p w14:paraId="310310B3" w14:textId="77777777" w:rsidR="006F3258" w:rsidRPr="006F3258" w:rsidRDefault="006F3258" w:rsidP="005C2183">
            <w:pPr>
              <w:jc w:val="both"/>
              <w:rPr>
                <w:b/>
                <w:sz w:val="20"/>
                <w:szCs w:val="20"/>
              </w:rPr>
            </w:pPr>
            <w:r w:rsidRPr="006F3258">
              <w:rPr>
                <w:b/>
                <w:sz w:val="20"/>
                <w:szCs w:val="20"/>
              </w:rPr>
              <w:t>rozsah</w:t>
            </w:r>
          </w:p>
        </w:tc>
        <w:tc>
          <w:tcPr>
            <w:tcW w:w="993" w:type="dxa"/>
          </w:tcPr>
          <w:p w14:paraId="5DA45EBE" w14:textId="77777777" w:rsidR="006F3258" w:rsidRPr="006F3258" w:rsidRDefault="006F3258" w:rsidP="005C2183">
            <w:pPr>
              <w:jc w:val="both"/>
              <w:rPr>
                <w:sz w:val="20"/>
                <w:szCs w:val="20"/>
              </w:rPr>
            </w:pPr>
            <w:proofErr w:type="gramStart"/>
            <w:r w:rsidRPr="006F3258">
              <w:rPr>
                <w:sz w:val="20"/>
                <w:szCs w:val="20"/>
              </w:rPr>
              <w:t>40h</w:t>
            </w:r>
            <w:proofErr w:type="gramEnd"/>
            <w:r w:rsidRPr="006F3258">
              <w:rPr>
                <w:sz w:val="20"/>
                <w:szCs w:val="20"/>
              </w:rPr>
              <w:t>/t</w:t>
            </w:r>
          </w:p>
        </w:tc>
        <w:tc>
          <w:tcPr>
            <w:tcW w:w="708" w:type="dxa"/>
            <w:gridSpan w:val="3"/>
            <w:shd w:val="clear" w:color="auto" w:fill="F7CAAC"/>
          </w:tcPr>
          <w:p w14:paraId="05D39650" w14:textId="77777777" w:rsidR="006F3258" w:rsidRPr="006F3258" w:rsidRDefault="006F3258" w:rsidP="005C2183">
            <w:pPr>
              <w:jc w:val="both"/>
              <w:rPr>
                <w:b/>
                <w:sz w:val="20"/>
                <w:szCs w:val="20"/>
              </w:rPr>
            </w:pPr>
            <w:r w:rsidRPr="006F3258">
              <w:rPr>
                <w:b/>
                <w:sz w:val="20"/>
                <w:szCs w:val="20"/>
              </w:rPr>
              <w:t>do kdy</w:t>
            </w:r>
          </w:p>
        </w:tc>
        <w:tc>
          <w:tcPr>
            <w:tcW w:w="1321" w:type="dxa"/>
            <w:gridSpan w:val="2"/>
          </w:tcPr>
          <w:p w14:paraId="213A3522" w14:textId="77777777" w:rsidR="006F3258" w:rsidRPr="006F3258" w:rsidRDefault="006F3258" w:rsidP="005C2183">
            <w:pPr>
              <w:jc w:val="both"/>
              <w:rPr>
                <w:sz w:val="20"/>
                <w:szCs w:val="20"/>
              </w:rPr>
            </w:pPr>
            <w:r w:rsidRPr="006F3258">
              <w:rPr>
                <w:sz w:val="20"/>
                <w:szCs w:val="20"/>
              </w:rPr>
              <w:t>N</w:t>
            </w:r>
          </w:p>
        </w:tc>
      </w:tr>
      <w:tr w:rsidR="006F3258" w14:paraId="0B5C4B35" w14:textId="77777777" w:rsidTr="002451F6">
        <w:tc>
          <w:tcPr>
            <w:tcW w:w="5068" w:type="dxa"/>
            <w:gridSpan w:val="4"/>
            <w:shd w:val="clear" w:color="auto" w:fill="F7CAAC"/>
          </w:tcPr>
          <w:p w14:paraId="34095F9B" w14:textId="77777777" w:rsidR="006F3258" w:rsidRPr="006F3258" w:rsidRDefault="006F3258" w:rsidP="005C2183">
            <w:pPr>
              <w:jc w:val="both"/>
              <w:rPr>
                <w:b/>
                <w:sz w:val="20"/>
                <w:szCs w:val="20"/>
              </w:rPr>
            </w:pPr>
            <w:r w:rsidRPr="006F3258">
              <w:rPr>
                <w:b/>
                <w:sz w:val="20"/>
                <w:szCs w:val="20"/>
              </w:rPr>
              <w:t>Typ vztahu na součásti VŠ, která uskutečňuje st. program</w:t>
            </w:r>
          </w:p>
        </w:tc>
        <w:tc>
          <w:tcPr>
            <w:tcW w:w="777" w:type="dxa"/>
            <w:gridSpan w:val="4"/>
          </w:tcPr>
          <w:p w14:paraId="66A58623" w14:textId="77777777" w:rsidR="006F3258" w:rsidRPr="006F3258" w:rsidRDefault="006F3258" w:rsidP="005C2183">
            <w:pPr>
              <w:jc w:val="both"/>
              <w:rPr>
                <w:sz w:val="20"/>
                <w:szCs w:val="20"/>
              </w:rPr>
            </w:pPr>
            <w:r w:rsidRPr="006F3258">
              <w:rPr>
                <w:sz w:val="20"/>
                <w:szCs w:val="20"/>
              </w:rPr>
              <w:t>pp</w:t>
            </w:r>
          </w:p>
        </w:tc>
        <w:tc>
          <w:tcPr>
            <w:tcW w:w="992" w:type="dxa"/>
            <w:shd w:val="clear" w:color="auto" w:fill="F7CAAC"/>
          </w:tcPr>
          <w:p w14:paraId="7717DBD5" w14:textId="77777777" w:rsidR="006F3258" w:rsidRPr="006F3258" w:rsidRDefault="006F3258" w:rsidP="005C2183">
            <w:pPr>
              <w:jc w:val="both"/>
              <w:rPr>
                <w:b/>
                <w:sz w:val="20"/>
                <w:szCs w:val="20"/>
              </w:rPr>
            </w:pPr>
            <w:r w:rsidRPr="006F3258">
              <w:rPr>
                <w:b/>
                <w:sz w:val="20"/>
                <w:szCs w:val="20"/>
              </w:rPr>
              <w:t>rozsah</w:t>
            </w:r>
          </w:p>
        </w:tc>
        <w:tc>
          <w:tcPr>
            <w:tcW w:w="993" w:type="dxa"/>
          </w:tcPr>
          <w:p w14:paraId="69596287" w14:textId="77777777" w:rsidR="006F3258" w:rsidRPr="006F3258" w:rsidRDefault="006F3258" w:rsidP="005C2183">
            <w:pPr>
              <w:jc w:val="both"/>
              <w:rPr>
                <w:sz w:val="20"/>
                <w:szCs w:val="20"/>
              </w:rPr>
            </w:pPr>
            <w:proofErr w:type="gramStart"/>
            <w:r w:rsidRPr="006F3258">
              <w:rPr>
                <w:sz w:val="20"/>
                <w:szCs w:val="20"/>
              </w:rPr>
              <w:t>40h</w:t>
            </w:r>
            <w:proofErr w:type="gramEnd"/>
            <w:r w:rsidRPr="006F3258">
              <w:rPr>
                <w:sz w:val="20"/>
                <w:szCs w:val="20"/>
              </w:rPr>
              <w:t>/t</w:t>
            </w:r>
          </w:p>
        </w:tc>
        <w:tc>
          <w:tcPr>
            <w:tcW w:w="708" w:type="dxa"/>
            <w:gridSpan w:val="3"/>
            <w:shd w:val="clear" w:color="auto" w:fill="F7CAAC"/>
          </w:tcPr>
          <w:p w14:paraId="2525C177" w14:textId="77777777" w:rsidR="006F3258" w:rsidRPr="006F3258" w:rsidRDefault="006F3258" w:rsidP="005C2183">
            <w:pPr>
              <w:jc w:val="both"/>
              <w:rPr>
                <w:b/>
                <w:sz w:val="20"/>
                <w:szCs w:val="20"/>
              </w:rPr>
            </w:pPr>
            <w:r w:rsidRPr="006F3258">
              <w:rPr>
                <w:b/>
                <w:sz w:val="20"/>
                <w:szCs w:val="20"/>
              </w:rPr>
              <w:t>do kdy</w:t>
            </w:r>
          </w:p>
        </w:tc>
        <w:tc>
          <w:tcPr>
            <w:tcW w:w="1321" w:type="dxa"/>
            <w:gridSpan w:val="2"/>
          </w:tcPr>
          <w:p w14:paraId="347BC5B4" w14:textId="77777777" w:rsidR="006F3258" w:rsidRPr="006F3258" w:rsidRDefault="006F3258" w:rsidP="005C2183">
            <w:pPr>
              <w:jc w:val="both"/>
              <w:rPr>
                <w:sz w:val="20"/>
                <w:szCs w:val="20"/>
              </w:rPr>
            </w:pPr>
            <w:r w:rsidRPr="006F3258">
              <w:rPr>
                <w:sz w:val="20"/>
                <w:szCs w:val="20"/>
              </w:rPr>
              <w:t>N</w:t>
            </w:r>
          </w:p>
        </w:tc>
      </w:tr>
      <w:tr w:rsidR="006F3258" w14:paraId="1A1FC27F" w14:textId="77777777" w:rsidTr="002451F6">
        <w:tc>
          <w:tcPr>
            <w:tcW w:w="5845" w:type="dxa"/>
            <w:gridSpan w:val="8"/>
            <w:shd w:val="clear" w:color="auto" w:fill="F7CAAC"/>
          </w:tcPr>
          <w:p w14:paraId="6EBDE84C" w14:textId="77777777" w:rsidR="006F3258" w:rsidRPr="006F3258" w:rsidRDefault="006F3258" w:rsidP="005C2183">
            <w:pPr>
              <w:jc w:val="both"/>
              <w:rPr>
                <w:sz w:val="20"/>
                <w:szCs w:val="20"/>
              </w:rPr>
            </w:pPr>
            <w:r w:rsidRPr="006F3258">
              <w:rPr>
                <w:b/>
                <w:sz w:val="20"/>
                <w:szCs w:val="20"/>
              </w:rPr>
              <w:t>Další současná působení jako akademický pracovník na jiných VŠ</w:t>
            </w:r>
          </w:p>
        </w:tc>
        <w:tc>
          <w:tcPr>
            <w:tcW w:w="1985" w:type="dxa"/>
            <w:gridSpan w:val="2"/>
            <w:shd w:val="clear" w:color="auto" w:fill="F7CAAC"/>
          </w:tcPr>
          <w:p w14:paraId="0685A6B8" w14:textId="77777777" w:rsidR="006F3258" w:rsidRPr="006F3258" w:rsidRDefault="006F3258" w:rsidP="005C2183">
            <w:pPr>
              <w:jc w:val="both"/>
              <w:rPr>
                <w:b/>
                <w:sz w:val="20"/>
                <w:szCs w:val="20"/>
              </w:rPr>
            </w:pPr>
            <w:r w:rsidRPr="006F3258">
              <w:rPr>
                <w:b/>
                <w:sz w:val="20"/>
                <w:szCs w:val="20"/>
              </w:rPr>
              <w:t xml:space="preserve">typ </w:t>
            </w:r>
            <w:proofErr w:type="spellStart"/>
            <w:r w:rsidRPr="006F3258">
              <w:rPr>
                <w:b/>
                <w:sz w:val="20"/>
                <w:szCs w:val="20"/>
              </w:rPr>
              <w:t>prac</w:t>
            </w:r>
            <w:proofErr w:type="spellEnd"/>
            <w:r w:rsidRPr="006F3258">
              <w:rPr>
                <w:b/>
                <w:sz w:val="20"/>
                <w:szCs w:val="20"/>
              </w:rPr>
              <w:t>. vztahu</w:t>
            </w:r>
          </w:p>
        </w:tc>
        <w:tc>
          <w:tcPr>
            <w:tcW w:w="2029" w:type="dxa"/>
            <w:gridSpan w:val="5"/>
            <w:shd w:val="clear" w:color="auto" w:fill="F7CAAC"/>
          </w:tcPr>
          <w:p w14:paraId="5059A51A" w14:textId="77777777" w:rsidR="006F3258" w:rsidRPr="006F3258" w:rsidRDefault="006F3258" w:rsidP="005C2183">
            <w:pPr>
              <w:jc w:val="both"/>
              <w:rPr>
                <w:b/>
                <w:sz w:val="20"/>
                <w:szCs w:val="20"/>
              </w:rPr>
            </w:pPr>
            <w:r w:rsidRPr="006F3258">
              <w:rPr>
                <w:b/>
                <w:sz w:val="20"/>
                <w:szCs w:val="20"/>
              </w:rPr>
              <w:t>rozsah</w:t>
            </w:r>
          </w:p>
        </w:tc>
      </w:tr>
      <w:tr w:rsidR="006F3258" w14:paraId="046D07F7" w14:textId="77777777" w:rsidTr="002451F6">
        <w:tc>
          <w:tcPr>
            <w:tcW w:w="5845" w:type="dxa"/>
            <w:gridSpan w:val="8"/>
          </w:tcPr>
          <w:p w14:paraId="4F7532C4" w14:textId="77777777" w:rsidR="006F3258" w:rsidRPr="006F3258" w:rsidRDefault="006F3258" w:rsidP="005C2183">
            <w:pPr>
              <w:jc w:val="both"/>
              <w:rPr>
                <w:sz w:val="20"/>
                <w:szCs w:val="20"/>
              </w:rPr>
            </w:pPr>
          </w:p>
        </w:tc>
        <w:tc>
          <w:tcPr>
            <w:tcW w:w="1985" w:type="dxa"/>
            <w:gridSpan w:val="2"/>
          </w:tcPr>
          <w:p w14:paraId="5E295E9F" w14:textId="77777777" w:rsidR="006F3258" w:rsidRPr="006F3258" w:rsidRDefault="006F3258" w:rsidP="005C2183">
            <w:pPr>
              <w:jc w:val="both"/>
              <w:rPr>
                <w:sz w:val="20"/>
                <w:szCs w:val="20"/>
              </w:rPr>
            </w:pPr>
          </w:p>
        </w:tc>
        <w:tc>
          <w:tcPr>
            <w:tcW w:w="2029" w:type="dxa"/>
            <w:gridSpan w:val="5"/>
          </w:tcPr>
          <w:p w14:paraId="741FD64C" w14:textId="77777777" w:rsidR="006F3258" w:rsidRPr="006F3258" w:rsidRDefault="006F3258" w:rsidP="005C2183">
            <w:pPr>
              <w:jc w:val="both"/>
              <w:rPr>
                <w:sz w:val="20"/>
                <w:szCs w:val="20"/>
              </w:rPr>
            </w:pPr>
          </w:p>
        </w:tc>
      </w:tr>
      <w:tr w:rsidR="006F3258" w14:paraId="5FDDFB9C" w14:textId="77777777" w:rsidTr="002451F6">
        <w:tc>
          <w:tcPr>
            <w:tcW w:w="5845" w:type="dxa"/>
            <w:gridSpan w:val="8"/>
          </w:tcPr>
          <w:p w14:paraId="65D74700" w14:textId="77777777" w:rsidR="006F3258" w:rsidRPr="006F3258" w:rsidRDefault="006F3258" w:rsidP="005C2183">
            <w:pPr>
              <w:jc w:val="both"/>
              <w:rPr>
                <w:sz w:val="20"/>
                <w:szCs w:val="20"/>
              </w:rPr>
            </w:pPr>
          </w:p>
        </w:tc>
        <w:tc>
          <w:tcPr>
            <w:tcW w:w="1985" w:type="dxa"/>
            <w:gridSpan w:val="2"/>
          </w:tcPr>
          <w:p w14:paraId="0ECBB4A7" w14:textId="77777777" w:rsidR="006F3258" w:rsidRPr="006F3258" w:rsidRDefault="006F3258" w:rsidP="005C2183">
            <w:pPr>
              <w:jc w:val="both"/>
              <w:rPr>
                <w:sz w:val="20"/>
                <w:szCs w:val="20"/>
              </w:rPr>
            </w:pPr>
          </w:p>
        </w:tc>
        <w:tc>
          <w:tcPr>
            <w:tcW w:w="2029" w:type="dxa"/>
            <w:gridSpan w:val="5"/>
          </w:tcPr>
          <w:p w14:paraId="37DE227E" w14:textId="77777777" w:rsidR="006F3258" w:rsidRPr="006F3258" w:rsidRDefault="006F3258" w:rsidP="005C2183">
            <w:pPr>
              <w:jc w:val="both"/>
              <w:rPr>
                <w:sz w:val="20"/>
                <w:szCs w:val="20"/>
              </w:rPr>
            </w:pPr>
          </w:p>
        </w:tc>
      </w:tr>
      <w:tr w:rsidR="006F3258" w14:paraId="7D7231D4" w14:textId="77777777" w:rsidTr="002451F6">
        <w:tc>
          <w:tcPr>
            <w:tcW w:w="5845" w:type="dxa"/>
            <w:gridSpan w:val="8"/>
          </w:tcPr>
          <w:p w14:paraId="620A8695" w14:textId="77777777" w:rsidR="006F3258" w:rsidRPr="006F3258" w:rsidRDefault="006F3258" w:rsidP="005C2183">
            <w:pPr>
              <w:jc w:val="both"/>
              <w:rPr>
                <w:sz w:val="20"/>
                <w:szCs w:val="20"/>
              </w:rPr>
            </w:pPr>
          </w:p>
        </w:tc>
        <w:tc>
          <w:tcPr>
            <w:tcW w:w="1985" w:type="dxa"/>
            <w:gridSpan w:val="2"/>
          </w:tcPr>
          <w:p w14:paraId="48D9E615" w14:textId="77777777" w:rsidR="006F3258" w:rsidRPr="006F3258" w:rsidRDefault="006F3258" w:rsidP="005C2183">
            <w:pPr>
              <w:jc w:val="both"/>
              <w:rPr>
                <w:sz w:val="20"/>
                <w:szCs w:val="20"/>
              </w:rPr>
            </w:pPr>
          </w:p>
        </w:tc>
        <w:tc>
          <w:tcPr>
            <w:tcW w:w="2029" w:type="dxa"/>
            <w:gridSpan w:val="5"/>
          </w:tcPr>
          <w:p w14:paraId="6A5C994E" w14:textId="77777777" w:rsidR="006F3258" w:rsidRPr="006F3258" w:rsidRDefault="006F3258" w:rsidP="005C2183">
            <w:pPr>
              <w:jc w:val="both"/>
              <w:rPr>
                <w:sz w:val="20"/>
                <w:szCs w:val="20"/>
              </w:rPr>
            </w:pPr>
          </w:p>
        </w:tc>
      </w:tr>
      <w:tr w:rsidR="006F3258" w14:paraId="09E2C25C" w14:textId="77777777" w:rsidTr="002451F6">
        <w:tc>
          <w:tcPr>
            <w:tcW w:w="5845" w:type="dxa"/>
            <w:gridSpan w:val="8"/>
          </w:tcPr>
          <w:p w14:paraId="20EE92D2" w14:textId="77777777" w:rsidR="006F3258" w:rsidRPr="006F3258" w:rsidRDefault="006F3258" w:rsidP="005C2183">
            <w:pPr>
              <w:jc w:val="both"/>
              <w:rPr>
                <w:sz w:val="20"/>
                <w:szCs w:val="20"/>
              </w:rPr>
            </w:pPr>
          </w:p>
        </w:tc>
        <w:tc>
          <w:tcPr>
            <w:tcW w:w="1985" w:type="dxa"/>
            <w:gridSpan w:val="2"/>
          </w:tcPr>
          <w:p w14:paraId="7B833F0D" w14:textId="77777777" w:rsidR="006F3258" w:rsidRPr="006F3258" w:rsidRDefault="006F3258" w:rsidP="005C2183">
            <w:pPr>
              <w:jc w:val="both"/>
              <w:rPr>
                <w:sz w:val="20"/>
                <w:szCs w:val="20"/>
              </w:rPr>
            </w:pPr>
          </w:p>
        </w:tc>
        <w:tc>
          <w:tcPr>
            <w:tcW w:w="2029" w:type="dxa"/>
            <w:gridSpan w:val="5"/>
          </w:tcPr>
          <w:p w14:paraId="7516E1D6" w14:textId="77777777" w:rsidR="006F3258" w:rsidRPr="006F3258" w:rsidRDefault="006F3258" w:rsidP="005C2183">
            <w:pPr>
              <w:jc w:val="both"/>
              <w:rPr>
                <w:sz w:val="20"/>
                <w:szCs w:val="20"/>
              </w:rPr>
            </w:pPr>
          </w:p>
        </w:tc>
      </w:tr>
      <w:tr w:rsidR="006F3258" w14:paraId="4E0D151F" w14:textId="77777777" w:rsidTr="005C2183">
        <w:tc>
          <w:tcPr>
            <w:tcW w:w="9859" w:type="dxa"/>
            <w:gridSpan w:val="15"/>
            <w:shd w:val="clear" w:color="auto" w:fill="F7CAAC"/>
          </w:tcPr>
          <w:p w14:paraId="5B470163" w14:textId="77777777" w:rsidR="006F3258" w:rsidRPr="006F3258" w:rsidRDefault="006F3258" w:rsidP="005C2183">
            <w:pPr>
              <w:jc w:val="both"/>
              <w:rPr>
                <w:sz w:val="20"/>
                <w:szCs w:val="20"/>
              </w:rPr>
            </w:pPr>
            <w:r w:rsidRPr="006F3258">
              <w:rPr>
                <w:b/>
                <w:sz w:val="20"/>
                <w:szCs w:val="20"/>
              </w:rPr>
              <w:t>Předměty příslušného studijního programu a způsob zapojení do jejich výuky, příp. další zapojení do uskutečňování studijního programu</w:t>
            </w:r>
          </w:p>
        </w:tc>
      </w:tr>
      <w:tr w:rsidR="006F3258" w14:paraId="24C19A7B" w14:textId="77777777" w:rsidTr="004956FF">
        <w:trPr>
          <w:trHeight w:val="225"/>
        </w:trPr>
        <w:tc>
          <w:tcPr>
            <w:tcW w:w="9859" w:type="dxa"/>
            <w:gridSpan w:val="15"/>
            <w:tcBorders>
              <w:top w:val="nil"/>
            </w:tcBorders>
          </w:tcPr>
          <w:p w14:paraId="66F01E27" w14:textId="15DC113A" w:rsidR="006F3258" w:rsidRPr="006F3258" w:rsidRDefault="006F3258" w:rsidP="005C2183">
            <w:pPr>
              <w:jc w:val="both"/>
              <w:rPr>
                <w:bCs/>
                <w:sz w:val="20"/>
                <w:szCs w:val="20"/>
              </w:rPr>
            </w:pPr>
            <w:r w:rsidRPr="006F3258">
              <w:rPr>
                <w:sz w:val="20"/>
                <w:szCs w:val="20"/>
              </w:rPr>
              <w:t>Marketing, komunikace, propagace (vede seminář</w:t>
            </w:r>
            <w:r w:rsidR="004956FF">
              <w:rPr>
                <w:sz w:val="20"/>
                <w:szCs w:val="20"/>
              </w:rPr>
              <w:t>, garant předmětu</w:t>
            </w:r>
            <w:r w:rsidRPr="006F3258">
              <w:rPr>
                <w:sz w:val="20"/>
                <w:szCs w:val="20"/>
              </w:rPr>
              <w:t>)</w:t>
            </w:r>
          </w:p>
        </w:tc>
      </w:tr>
      <w:tr w:rsidR="006F3258" w14:paraId="49A006D6" w14:textId="77777777" w:rsidTr="005C2183">
        <w:trPr>
          <w:trHeight w:val="340"/>
        </w:trPr>
        <w:tc>
          <w:tcPr>
            <w:tcW w:w="9859" w:type="dxa"/>
            <w:gridSpan w:val="15"/>
            <w:tcBorders>
              <w:top w:val="nil"/>
            </w:tcBorders>
            <w:shd w:val="clear" w:color="auto" w:fill="FBD4B4"/>
          </w:tcPr>
          <w:p w14:paraId="32503222" w14:textId="77777777" w:rsidR="006F3258" w:rsidRPr="006F3258" w:rsidRDefault="006F3258" w:rsidP="005C2183">
            <w:pPr>
              <w:jc w:val="both"/>
              <w:rPr>
                <w:b/>
                <w:sz w:val="20"/>
                <w:szCs w:val="20"/>
              </w:rPr>
            </w:pPr>
            <w:r w:rsidRPr="006F3258">
              <w:rPr>
                <w:b/>
                <w:sz w:val="20"/>
                <w:szCs w:val="20"/>
              </w:rPr>
              <w:t>Zapojení do výuky v dalších studijních programech na téže vysoké škole (pouze u garantů ZT a PZ předmětů)</w:t>
            </w:r>
          </w:p>
        </w:tc>
      </w:tr>
      <w:tr w:rsidR="006F3258" w14:paraId="1EB8AD16" w14:textId="77777777" w:rsidTr="005C2183">
        <w:trPr>
          <w:trHeight w:val="340"/>
        </w:trPr>
        <w:tc>
          <w:tcPr>
            <w:tcW w:w="2802" w:type="dxa"/>
            <w:gridSpan w:val="2"/>
            <w:tcBorders>
              <w:top w:val="nil"/>
            </w:tcBorders>
          </w:tcPr>
          <w:p w14:paraId="1B331A55" w14:textId="77777777" w:rsidR="006F3258" w:rsidRPr="006F3258" w:rsidRDefault="006F3258" w:rsidP="005C2183">
            <w:pPr>
              <w:jc w:val="both"/>
              <w:rPr>
                <w:b/>
                <w:sz w:val="20"/>
                <w:szCs w:val="20"/>
              </w:rPr>
            </w:pPr>
            <w:r w:rsidRPr="006F3258">
              <w:rPr>
                <w:b/>
                <w:sz w:val="20"/>
                <w:szCs w:val="20"/>
              </w:rPr>
              <w:t>Název studijního předmětu</w:t>
            </w:r>
          </w:p>
        </w:tc>
        <w:tc>
          <w:tcPr>
            <w:tcW w:w="2409" w:type="dxa"/>
            <w:gridSpan w:val="3"/>
            <w:tcBorders>
              <w:top w:val="nil"/>
            </w:tcBorders>
          </w:tcPr>
          <w:p w14:paraId="1285F983" w14:textId="77777777" w:rsidR="006F3258" w:rsidRPr="006F3258" w:rsidRDefault="006F3258" w:rsidP="005C2183">
            <w:pPr>
              <w:rPr>
                <w:b/>
                <w:sz w:val="20"/>
                <w:szCs w:val="20"/>
              </w:rPr>
            </w:pPr>
            <w:r w:rsidRPr="006F3258">
              <w:rPr>
                <w:b/>
                <w:sz w:val="20"/>
                <w:szCs w:val="20"/>
              </w:rPr>
              <w:t>Název studijního programu</w:t>
            </w:r>
          </w:p>
        </w:tc>
        <w:tc>
          <w:tcPr>
            <w:tcW w:w="567" w:type="dxa"/>
            <w:gridSpan w:val="2"/>
            <w:tcBorders>
              <w:top w:val="nil"/>
            </w:tcBorders>
          </w:tcPr>
          <w:p w14:paraId="38C1C6C5" w14:textId="77777777" w:rsidR="006F3258" w:rsidRPr="006F3258" w:rsidRDefault="006F3258" w:rsidP="005C2183">
            <w:pPr>
              <w:jc w:val="both"/>
              <w:rPr>
                <w:b/>
                <w:sz w:val="20"/>
                <w:szCs w:val="20"/>
              </w:rPr>
            </w:pPr>
            <w:r w:rsidRPr="006F3258">
              <w:rPr>
                <w:b/>
                <w:sz w:val="20"/>
                <w:szCs w:val="20"/>
              </w:rPr>
              <w:t>Sem.</w:t>
            </w:r>
          </w:p>
        </w:tc>
        <w:tc>
          <w:tcPr>
            <w:tcW w:w="2109" w:type="dxa"/>
            <w:gridSpan w:val="4"/>
            <w:tcBorders>
              <w:top w:val="nil"/>
            </w:tcBorders>
          </w:tcPr>
          <w:p w14:paraId="7CF34589" w14:textId="77777777" w:rsidR="006F3258" w:rsidRPr="006F3258" w:rsidRDefault="006F3258" w:rsidP="005C2183">
            <w:pPr>
              <w:rPr>
                <w:b/>
                <w:sz w:val="20"/>
                <w:szCs w:val="20"/>
              </w:rPr>
            </w:pPr>
            <w:r w:rsidRPr="006F3258">
              <w:rPr>
                <w:b/>
                <w:sz w:val="20"/>
                <w:szCs w:val="20"/>
              </w:rPr>
              <w:t>Role ve výuce daného předmětu</w:t>
            </w:r>
          </w:p>
        </w:tc>
        <w:tc>
          <w:tcPr>
            <w:tcW w:w="1972" w:type="dxa"/>
            <w:gridSpan w:val="4"/>
            <w:tcBorders>
              <w:top w:val="nil"/>
            </w:tcBorders>
          </w:tcPr>
          <w:p w14:paraId="1BBF8E09" w14:textId="77777777" w:rsidR="006F3258" w:rsidRPr="006F3258" w:rsidRDefault="006F3258" w:rsidP="005C2183">
            <w:pPr>
              <w:rPr>
                <w:b/>
                <w:sz w:val="20"/>
                <w:szCs w:val="20"/>
              </w:rPr>
            </w:pPr>
            <w:r w:rsidRPr="006F3258">
              <w:rPr>
                <w:b/>
                <w:sz w:val="20"/>
                <w:szCs w:val="20"/>
              </w:rPr>
              <w:t>(</w:t>
            </w:r>
            <w:r w:rsidRPr="006F3258">
              <w:rPr>
                <w:b/>
                <w:i/>
                <w:iCs/>
                <w:sz w:val="20"/>
                <w:szCs w:val="20"/>
              </w:rPr>
              <w:t>nepovinný údaj</w:t>
            </w:r>
            <w:r w:rsidRPr="006F3258">
              <w:rPr>
                <w:b/>
                <w:sz w:val="20"/>
                <w:szCs w:val="20"/>
              </w:rPr>
              <w:t>) Počet hodin za semestr</w:t>
            </w:r>
          </w:p>
        </w:tc>
      </w:tr>
      <w:tr w:rsidR="006F3258" w14:paraId="4A80B236" w14:textId="77777777" w:rsidTr="005C2183">
        <w:trPr>
          <w:trHeight w:val="285"/>
        </w:trPr>
        <w:tc>
          <w:tcPr>
            <w:tcW w:w="2802" w:type="dxa"/>
            <w:gridSpan w:val="2"/>
            <w:tcBorders>
              <w:top w:val="nil"/>
            </w:tcBorders>
          </w:tcPr>
          <w:p w14:paraId="2DD4F937" w14:textId="77777777" w:rsidR="006F3258" w:rsidRPr="006F3258" w:rsidRDefault="006F3258" w:rsidP="005C2183">
            <w:pPr>
              <w:rPr>
                <w:color w:val="000000"/>
                <w:sz w:val="20"/>
                <w:szCs w:val="20"/>
              </w:rPr>
            </w:pPr>
          </w:p>
        </w:tc>
        <w:tc>
          <w:tcPr>
            <w:tcW w:w="2409" w:type="dxa"/>
            <w:gridSpan w:val="3"/>
            <w:tcBorders>
              <w:top w:val="nil"/>
            </w:tcBorders>
          </w:tcPr>
          <w:p w14:paraId="5E696CC0" w14:textId="77777777" w:rsidR="006F3258" w:rsidRPr="006F3258" w:rsidRDefault="006F3258" w:rsidP="005C2183">
            <w:pPr>
              <w:jc w:val="both"/>
              <w:rPr>
                <w:color w:val="FF0000"/>
                <w:sz w:val="20"/>
                <w:szCs w:val="20"/>
              </w:rPr>
            </w:pPr>
          </w:p>
        </w:tc>
        <w:tc>
          <w:tcPr>
            <w:tcW w:w="567" w:type="dxa"/>
            <w:gridSpan w:val="2"/>
            <w:tcBorders>
              <w:top w:val="nil"/>
            </w:tcBorders>
          </w:tcPr>
          <w:p w14:paraId="0D7DDD51" w14:textId="77777777" w:rsidR="006F3258" w:rsidRPr="006F3258" w:rsidRDefault="006F3258" w:rsidP="005C2183">
            <w:pPr>
              <w:jc w:val="both"/>
              <w:rPr>
                <w:sz w:val="20"/>
                <w:szCs w:val="20"/>
              </w:rPr>
            </w:pPr>
          </w:p>
        </w:tc>
        <w:tc>
          <w:tcPr>
            <w:tcW w:w="2109" w:type="dxa"/>
            <w:gridSpan w:val="4"/>
            <w:tcBorders>
              <w:top w:val="nil"/>
            </w:tcBorders>
          </w:tcPr>
          <w:p w14:paraId="30A01E8E" w14:textId="77777777" w:rsidR="006F3258" w:rsidRPr="006F3258" w:rsidRDefault="006F3258" w:rsidP="005C2183">
            <w:pPr>
              <w:jc w:val="both"/>
              <w:rPr>
                <w:sz w:val="20"/>
                <w:szCs w:val="20"/>
              </w:rPr>
            </w:pPr>
          </w:p>
        </w:tc>
        <w:tc>
          <w:tcPr>
            <w:tcW w:w="1972" w:type="dxa"/>
            <w:gridSpan w:val="4"/>
            <w:tcBorders>
              <w:top w:val="nil"/>
            </w:tcBorders>
          </w:tcPr>
          <w:p w14:paraId="09C0F4EC" w14:textId="77777777" w:rsidR="006F3258" w:rsidRPr="006F3258" w:rsidRDefault="006F3258" w:rsidP="005C2183">
            <w:pPr>
              <w:jc w:val="both"/>
              <w:rPr>
                <w:color w:val="FF0000"/>
                <w:sz w:val="20"/>
                <w:szCs w:val="20"/>
              </w:rPr>
            </w:pPr>
          </w:p>
        </w:tc>
      </w:tr>
      <w:tr w:rsidR="006F3258" w14:paraId="77709456" w14:textId="77777777" w:rsidTr="005C2183">
        <w:trPr>
          <w:trHeight w:val="284"/>
        </w:trPr>
        <w:tc>
          <w:tcPr>
            <w:tcW w:w="2802" w:type="dxa"/>
            <w:gridSpan w:val="2"/>
            <w:tcBorders>
              <w:top w:val="nil"/>
            </w:tcBorders>
          </w:tcPr>
          <w:p w14:paraId="4641AF76" w14:textId="77777777" w:rsidR="006F3258" w:rsidRPr="006F3258" w:rsidRDefault="006F3258" w:rsidP="005C2183">
            <w:pPr>
              <w:jc w:val="both"/>
              <w:rPr>
                <w:color w:val="FF0000"/>
                <w:sz w:val="20"/>
                <w:szCs w:val="20"/>
              </w:rPr>
            </w:pPr>
          </w:p>
        </w:tc>
        <w:tc>
          <w:tcPr>
            <w:tcW w:w="2409" w:type="dxa"/>
            <w:gridSpan w:val="3"/>
            <w:tcBorders>
              <w:top w:val="nil"/>
            </w:tcBorders>
          </w:tcPr>
          <w:p w14:paraId="60F526A5" w14:textId="77777777" w:rsidR="006F3258" w:rsidRPr="006F3258" w:rsidRDefault="006F3258" w:rsidP="005C2183">
            <w:pPr>
              <w:jc w:val="both"/>
              <w:rPr>
                <w:color w:val="FF0000"/>
                <w:sz w:val="20"/>
                <w:szCs w:val="20"/>
              </w:rPr>
            </w:pPr>
          </w:p>
        </w:tc>
        <w:tc>
          <w:tcPr>
            <w:tcW w:w="567" w:type="dxa"/>
            <w:gridSpan w:val="2"/>
            <w:tcBorders>
              <w:top w:val="nil"/>
            </w:tcBorders>
          </w:tcPr>
          <w:p w14:paraId="37D86D8C" w14:textId="77777777" w:rsidR="006F3258" w:rsidRPr="006F3258" w:rsidRDefault="006F3258" w:rsidP="005C2183">
            <w:pPr>
              <w:jc w:val="both"/>
              <w:rPr>
                <w:sz w:val="20"/>
                <w:szCs w:val="20"/>
              </w:rPr>
            </w:pPr>
          </w:p>
        </w:tc>
        <w:tc>
          <w:tcPr>
            <w:tcW w:w="2109" w:type="dxa"/>
            <w:gridSpan w:val="4"/>
            <w:tcBorders>
              <w:top w:val="nil"/>
            </w:tcBorders>
          </w:tcPr>
          <w:p w14:paraId="04EF5307" w14:textId="77777777" w:rsidR="006F3258" w:rsidRPr="006F3258" w:rsidRDefault="006F3258" w:rsidP="005C2183">
            <w:pPr>
              <w:jc w:val="both"/>
              <w:rPr>
                <w:sz w:val="20"/>
                <w:szCs w:val="20"/>
              </w:rPr>
            </w:pPr>
          </w:p>
        </w:tc>
        <w:tc>
          <w:tcPr>
            <w:tcW w:w="1972" w:type="dxa"/>
            <w:gridSpan w:val="4"/>
            <w:tcBorders>
              <w:top w:val="nil"/>
            </w:tcBorders>
          </w:tcPr>
          <w:p w14:paraId="6C50EBBD" w14:textId="77777777" w:rsidR="006F3258" w:rsidRPr="006F3258" w:rsidRDefault="006F3258" w:rsidP="005C2183">
            <w:pPr>
              <w:jc w:val="both"/>
              <w:rPr>
                <w:color w:val="FF0000"/>
                <w:sz w:val="20"/>
                <w:szCs w:val="20"/>
              </w:rPr>
            </w:pPr>
          </w:p>
        </w:tc>
      </w:tr>
      <w:tr w:rsidR="006F3258" w14:paraId="1BBF9A97" w14:textId="77777777" w:rsidTr="005C2183">
        <w:tc>
          <w:tcPr>
            <w:tcW w:w="9859" w:type="dxa"/>
            <w:gridSpan w:val="15"/>
            <w:shd w:val="clear" w:color="auto" w:fill="F7CAAC"/>
          </w:tcPr>
          <w:p w14:paraId="2B73FD0D" w14:textId="77777777" w:rsidR="006F3258" w:rsidRPr="006F3258" w:rsidRDefault="006F3258" w:rsidP="005C2183">
            <w:pPr>
              <w:jc w:val="both"/>
              <w:rPr>
                <w:sz w:val="20"/>
                <w:szCs w:val="20"/>
              </w:rPr>
            </w:pPr>
            <w:r w:rsidRPr="006F3258">
              <w:rPr>
                <w:b/>
                <w:sz w:val="20"/>
                <w:szCs w:val="20"/>
              </w:rPr>
              <w:t xml:space="preserve">Údaje o vzdělání na VŠ </w:t>
            </w:r>
          </w:p>
        </w:tc>
      </w:tr>
      <w:tr w:rsidR="006F3258" w14:paraId="7F3EB4FF" w14:textId="77777777" w:rsidTr="005C2183">
        <w:trPr>
          <w:trHeight w:val="621"/>
        </w:trPr>
        <w:tc>
          <w:tcPr>
            <w:tcW w:w="9859" w:type="dxa"/>
            <w:gridSpan w:val="15"/>
          </w:tcPr>
          <w:p w14:paraId="209A558B" w14:textId="22A63CBA" w:rsidR="006F3258" w:rsidRPr="006F3258" w:rsidRDefault="006F3258" w:rsidP="005C2183">
            <w:pPr>
              <w:jc w:val="both"/>
              <w:rPr>
                <w:sz w:val="20"/>
                <w:szCs w:val="20"/>
              </w:rPr>
            </w:pPr>
            <w:r w:rsidRPr="006F3258">
              <w:rPr>
                <w:sz w:val="20"/>
                <w:szCs w:val="20"/>
              </w:rPr>
              <w:t xml:space="preserve">2016: Univerzita Tomáše Bati ve Zlíně, </w:t>
            </w:r>
            <w:r w:rsidR="004956FF">
              <w:rPr>
                <w:sz w:val="20"/>
                <w:szCs w:val="20"/>
              </w:rPr>
              <w:t>Fakulta multimediálních komunikací</w:t>
            </w:r>
            <w:r w:rsidRPr="006F3258">
              <w:rPr>
                <w:sz w:val="20"/>
                <w:szCs w:val="20"/>
              </w:rPr>
              <w:t xml:space="preserve">, </w:t>
            </w:r>
            <w:r w:rsidR="004956FF">
              <w:rPr>
                <w:sz w:val="20"/>
                <w:szCs w:val="20"/>
              </w:rPr>
              <w:t>Multimédia a design</w:t>
            </w:r>
            <w:r w:rsidRPr="006F3258">
              <w:rPr>
                <w:sz w:val="20"/>
                <w:szCs w:val="20"/>
              </w:rPr>
              <w:t xml:space="preserve">, Ph.D. </w:t>
            </w:r>
          </w:p>
          <w:p w14:paraId="5BD0824C" w14:textId="428ACBEE" w:rsidR="006F3258" w:rsidRPr="006F3258" w:rsidRDefault="006F3258" w:rsidP="005C2183">
            <w:pPr>
              <w:jc w:val="both"/>
              <w:rPr>
                <w:sz w:val="20"/>
                <w:szCs w:val="20"/>
              </w:rPr>
            </w:pPr>
            <w:r w:rsidRPr="006F3258">
              <w:rPr>
                <w:sz w:val="20"/>
                <w:szCs w:val="20"/>
              </w:rPr>
              <w:t xml:space="preserve">2015: UK Bratislava, </w:t>
            </w:r>
            <w:r w:rsidR="004956FF">
              <w:rPr>
                <w:sz w:val="20"/>
                <w:szCs w:val="20"/>
              </w:rPr>
              <w:t xml:space="preserve">Filozofická fakulta, </w:t>
            </w:r>
            <w:r w:rsidRPr="006F3258">
              <w:rPr>
                <w:sz w:val="20"/>
                <w:szCs w:val="20"/>
              </w:rPr>
              <w:t xml:space="preserve">Marketingová komunikace, PhDr. </w:t>
            </w:r>
          </w:p>
          <w:p w14:paraId="11B59C6D" w14:textId="61604E63" w:rsidR="006F3258" w:rsidRPr="006F3258" w:rsidRDefault="006F3258" w:rsidP="005C2183">
            <w:pPr>
              <w:jc w:val="both"/>
              <w:rPr>
                <w:sz w:val="20"/>
                <w:szCs w:val="20"/>
              </w:rPr>
            </w:pPr>
            <w:r w:rsidRPr="006F3258">
              <w:rPr>
                <w:sz w:val="20"/>
                <w:szCs w:val="20"/>
              </w:rPr>
              <w:t xml:space="preserve">2009: Univerzita Tomáše Bati ve Zlíně, </w:t>
            </w:r>
            <w:r w:rsidR="004956FF">
              <w:rPr>
                <w:sz w:val="20"/>
                <w:szCs w:val="20"/>
              </w:rPr>
              <w:t>Fakulta multimediálních komunikací</w:t>
            </w:r>
            <w:r w:rsidRPr="006F3258">
              <w:rPr>
                <w:sz w:val="20"/>
                <w:szCs w:val="20"/>
              </w:rPr>
              <w:t>, Marketingové komunikace, Mgr.</w:t>
            </w:r>
          </w:p>
        </w:tc>
      </w:tr>
      <w:tr w:rsidR="006F3258" w14:paraId="13A655FB" w14:textId="77777777" w:rsidTr="005C2183">
        <w:tc>
          <w:tcPr>
            <w:tcW w:w="9859" w:type="dxa"/>
            <w:gridSpan w:val="15"/>
            <w:shd w:val="clear" w:color="auto" w:fill="F7CAAC"/>
          </w:tcPr>
          <w:p w14:paraId="23B28BB5" w14:textId="77777777" w:rsidR="006F3258" w:rsidRPr="006F3258" w:rsidRDefault="006F3258" w:rsidP="005C2183">
            <w:pPr>
              <w:jc w:val="both"/>
              <w:rPr>
                <w:b/>
                <w:sz w:val="20"/>
                <w:szCs w:val="20"/>
              </w:rPr>
            </w:pPr>
            <w:r w:rsidRPr="006F3258">
              <w:rPr>
                <w:b/>
                <w:sz w:val="20"/>
                <w:szCs w:val="20"/>
              </w:rPr>
              <w:t>Údaje o odborném působení od absolvování VŠ</w:t>
            </w:r>
          </w:p>
        </w:tc>
      </w:tr>
      <w:tr w:rsidR="006F3258" w14:paraId="4E801E30" w14:textId="77777777" w:rsidTr="005C2183">
        <w:trPr>
          <w:trHeight w:val="464"/>
        </w:trPr>
        <w:tc>
          <w:tcPr>
            <w:tcW w:w="9859" w:type="dxa"/>
            <w:gridSpan w:val="15"/>
          </w:tcPr>
          <w:p w14:paraId="6F3D2CA3" w14:textId="7A1C67B7" w:rsidR="006F3258" w:rsidRPr="006F3258" w:rsidRDefault="006F3258" w:rsidP="005C2183">
            <w:pPr>
              <w:rPr>
                <w:sz w:val="20"/>
                <w:szCs w:val="20"/>
              </w:rPr>
            </w:pPr>
            <w:proofErr w:type="gramStart"/>
            <w:r w:rsidRPr="006F3258">
              <w:rPr>
                <w:sz w:val="20"/>
                <w:szCs w:val="20"/>
              </w:rPr>
              <w:t>2011</w:t>
            </w:r>
            <w:r w:rsidR="004956FF">
              <w:rPr>
                <w:sz w:val="20"/>
                <w:szCs w:val="20"/>
              </w:rPr>
              <w:t>-</w:t>
            </w:r>
            <w:r w:rsidRPr="006F3258">
              <w:rPr>
                <w:sz w:val="20"/>
                <w:szCs w:val="20"/>
              </w:rPr>
              <w:t>dosud</w:t>
            </w:r>
            <w:proofErr w:type="gramEnd"/>
            <w:r w:rsidRPr="006F3258">
              <w:rPr>
                <w:sz w:val="20"/>
                <w:szCs w:val="20"/>
              </w:rPr>
              <w:t xml:space="preserve">: Univerzita Tomáše Bati ve Zlíně, Fakulta multimediálních komunikací, Ústav marketingových komunikací, </w:t>
            </w:r>
            <w:r w:rsidR="004956FF">
              <w:rPr>
                <w:sz w:val="20"/>
                <w:szCs w:val="20"/>
              </w:rPr>
              <w:t>odborný asistent</w:t>
            </w:r>
          </w:p>
          <w:p w14:paraId="583398F7" w14:textId="104C9E18" w:rsidR="006F3258" w:rsidRPr="004956FF" w:rsidRDefault="006F3258" w:rsidP="005C2183">
            <w:pPr>
              <w:rPr>
                <w:sz w:val="20"/>
                <w:szCs w:val="20"/>
              </w:rPr>
            </w:pPr>
            <w:proofErr w:type="gramStart"/>
            <w:r w:rsidRPr="006F3258">
              <w:rPr>
                <w:sz w:val="20"/>
                <w:szCs w:val="20"/>
              </w:rPr>
              <w:t>2014</w:t>
            </w:r>
            <w:r w:rsidR="004956FF">
              <w:rPr>
                <w:sz w:val="20"/>
                <w:szCs w:val="20"/>
              </w:rPr>
              <w:t>-</w:t>
            </w:r>
            <w:r w:rsidRPr="006F3258">
              <w:rPr>
                <w:sz w:val="20"/>
                <w:szCs w:val="20"/>
              </w:rPr>
              <w:t>dosud</w:t>
            </w:r>
            <w:proofErr w:type="gramEnd"/>
            <w:r w:rsidRPr="006F3258">
              <w:rPr>
                <w:sz w:val="20"/>
                <w:szCs w:val="20"/>
              </w:rPr>
              <w:t>: jednatel/spolumajitel komunikační agentury</w:t>
            </w:r>
          </w:p>
        </w:tc>
      </w:tr>
      <w:tr w:rsidR="006F3258" w14:paraId="03E1D7F0" w14:textId="77777777" w:rsidTr="005C2183">
        <w:trPr>
          <w:trHeight w:val="250"/>
        </w:trPr>
        <w:tc>
          <w:tcPr>
            <w:tcW w:w="9859" w:type="dxa"/>
            <w:gridSpan w:val="15"/>
            <w:shd w:val="clear" w:color="auto" w:fill="F7CAAC"/>
          </w:tcPr>
          <w:p w14:paraId="2412E4D7" w14:textId="77777777" w:rsidR="006F3258" w:rsidRPr="006F3258" w:rsidRDefault="006F3258" w:rsidP="005C2183">
            <w:pPr>
              <w:jc w:val="both"/>
              <w:rPr>
                <w:sz w:val="20"/>
                <w:szCs w:val="20"/>
              </w:rPr>
            </w:pPr>
            <w:r w:rsidRPr="006F3258">
              <w:rPr>
                <w:b/>
                <w:sz w:val="20"/>
                <w:szCs w:val="20"/>
              </w:rPr>
              <w:t>Zkušenosti s vedením kvalifikačních a rigorózních prací</w:t>
            </w:r>
          </w:p>
        </w:tc>
      </w:tr>
      <w:tr w:rsidR="006F3258" w14:paraId="3F081544" w14:textId="77777777" w:rsidTr="004956FF">
        <w:trPr>
          <w:trHeight w:val="447"/>
        </w:trPr>
        <w:tc>
          <w:tcPr>
            <w:tcW w:w="9859" w:type="dxa"/>
            <w:gridSpan w:val="15"/>
          </w:tcPr>
          <w:p w14:paraId="0A25BEC6" w14:textId="72333C25" w:rsidR="006F3258" w:rsidRPr="006F3258" w:rsidRDefault="006F3258" w:rsidP="005C2183">
            <w:pPr>
              <w:jc w:val="both"/>
              <w:rPr>
                <w:sz w:val="20"/>
                <w:szCs w:val="20"/>
              </w:rPr>
            </w:pPr>
            <w:r w:rsidRPr="006F3258">
              <w:rPr>
                <w:sz w:val="20"/>
                <w:szCs w:val="20"/>
              </w:rPr>
              <w:t xml:space="preserve">Bakalářské práce: </w:t>
            </w:r>
            <w:ins w:id="78" w:author="Hana Ponížilová" w:date="2023-05-26T13:10:00Z">
              <w:r w:rsidR="003451F9">
                <w:rPr>
                  <w:sz w:val="20"/>
                  <w:szCs w:val="20"/>
                </w:rPr>
                <w:t>71</w:t>
              </w:r>
            </w:ins>
          </w:p>
          <w:p w14:paraId="5AF33368" w14:textId="32974BF5" w:rsidR="006F3258" w:rsidRPr="006F3258" w:rsidRDefault="006F3258" w:rsidP="005C2183">
            <w:pPr>
              <w:jc w:val="both"/>
              <w:rPr>
                <w:sz w:val="20"/>
                <w:szCs w:val="20"/>
              </w:rPr>
            </w:pPr>
            <w:r w:rsidRPr="006F3258">
              <w:rPr>
                <w:sz w:val="20"/>
                <w:szCs w:val="20"/>
              </w:rPr>
              <w:t xml:space="preserve">Diplomové práce: </w:t>
            </w:r>
            <w:ins w:id="79" w:author="Hana Ponížilová" w:date="2023-05-26T13:10:00Z">
              <w:r w:rsidR="00570BD4">
                <w:rPr>
                  <w:sz w:val="20"/>
                  <w:szCs w:val="20"/>
                </w:rPr>
                <w:t>75</w:t>
              </w:r>
            </w:ins>
          </w:p>
        </w:tc>
      </w:tr>
      <w:tr w:rsidR="006F3258" w14:paraId="3B4DCECF" w14:textId="77777777" w:rsidTr="002451F6">
        <w:trPr>
          <w:cantSplit/>
        </w:trPr>
        <w:tc>
          <w:tcPr>
            <w:tcW w:w="3347" w:type="dxa"/>
            <w:gridSpan w:val="3"/>
            <w:tcBorders>
              <w:top w:val="single" w:sz="12" w:space="0" w:color="auto"/>
            </w:tcBorders>
            <w:shd w:val="clear" w:color="auto" w:fill="F7CAAC"/>
          </w:tcPr>
          <w:p w14:paraId="3424AE8A" w14:textId="77777777" w:rsidR="006F3258" w:rsidRPr="006F3258" w:rsidRDefault="006F3258" w:rsidP="005C2183">
            <w:pPr>
              <w:jc w:val="both"/>
              <w:rPr>
                <w:sz w:val="20"/>
                <w:szCs w:val="20"/>
              </w:rPr>
            </w:pPr>
            <w:r w:rsidRPr="006F3258">
              <w:rPr>
                <w:b/>
                <w:sz w:val="20"/>
                <w:szCs w:val="20"/>
              </w:rPr>
              <w:t xml:space="preserve">Obor habilitačního řízení </w:t>
            </w:r>
          </w:p>
        </w:tc>
        <w:tc>
          <w:tcPr>
            <w:tcW w:w="2245" w:type="dxa"/>
            <w:gridSpan w:val="3"/>
            <w:tcBorders>
              <w:top w:val="single" w:sz="12" w:space="0" w:color="auto"/>
            </w:tcBorders>
            <w:shd w:val="clear" w:color="auto" w:fill="F7CAAC"/>
          </w:tcPr>
          <w:p w14:paraId="7E48BFFE" w14:textId="77777777" w:rsidR="006F3258" w:rsidRPr="006F3258" w:rsidRDefault="006F3258" w:rsidP="005C2183">
            <w:pPr>
              <w:jc w:val="both"/>
              <w:rPr>
                <w:sz w:val="20"/>
                <w:szCs w:val="20"/>
              </w:rPr>
            </w:pPr>
            <w:r w:rsidRPr="006F3258">
              <w:rPr>
                <w:b/>
                <w:sz w:val="20"/>
                <w:szCs w:val="20"/>
              </w:rPr>
              <w:t>Rok udělení hodnosti</w:t>
            </w:r>
          </w:p>
        </w:tc>
        <w:tc>
          <w:tcPr>
            <w:tcW w:w="2238" w:type="dxa"/>
            <w:gridSpan w:val="4"/>
            <w:tcBorders>
              <w:top w:val="single" w:sz="12" w:space="0" w:color="auto"/>
              <w:right w:val="single" w:sz="12" w:space="0" w:color="auto"/>
            </w:tcBorders>
            <w:shd w:val="clear" w:color="auto" w:fill="F7CAAC"/>
          </w:tcPr>
          <w:p w14:paraId="47FA67A3" w14:textId="77777777" w:rsidR="006F3258" w:rsidRPr="006F3258" w:rsidRDefault="006F3258" w:rsidP="005C2183">
            <w:pPr>
              <w:jc w:val="both"/>
              <w:rPr>
                <w:sz w:val="20"/>
                <w:szCs w:val="20"/>
              </w:rPr>
            </w:pPr>
            <w:r w:rsidRPr="006F3258">
              <w:rPr>
                <w:b/>
                <w:sz w:val="20"/>
                <w:szCs w:val="20"/>
              </w:rPr>
              <w:t>Řízení konáno na VŠ</w:t>
            </w:r>
          </w:p>
        </w:tc>
        <w:tc>
          <w:tcPr>
            <w:tcW w:w="2029" w:type="dxa"/>
            <w:gridSpan w:val="5"/>
            <w:tcBorders>
              <w:top w:val="single" w:sz="12" w:space="0" w:color="auto"/>
              <w:left w:val="single" w:sz="12" w:space="0" w:color="auto"/>
            </w:tcBorders>
            <w:shd w:val="clear" w:color="auto" w:fill="F7CAAC"/>
          </w:tcPr>
          <w:p w14:paraId="6C66B580" w14:textId="77777777" w:rsidR="006F3258" w:rsidRPr="006F3258" w:rsidRDefault="006F3258" w:rsidP="005C2183">
            <w:pPr>
              <w:jc w:val="both"/>
              <w:rPr>
                <w:b/>
                <w:sz w:val="20"/>
                <w:szCs w:val="20"/>
              </w:rPr>
            </w:pPr>
            <w:r w:rsidRPr="006F3258">
              <w:rPr>
                <w:b/>
                <w:sz w:val="20"/>
                <w:szCs w:val="20"/>
              </w:rPr>
              <w:t>Ohlasy publikací</w:t>
            </w:r>
          </w:p>
        </w:tc>
      </w:tr>
      <w:tr w:rsidR="006F3258" w14:paraId="3A6BDA14" w14:textId="77777777" w:rsidTr="002451F6">
        <w:trPr>
          <w:cantSplit/>
        </w:trPr>
        <w:tc>
          <w:tcPr>
            <w:tcW w:w="3347" w:type="dxa"/>
            <w:gridSpan w:val="3"/>
          </w:tcPr>
          <w:p w14:paraId="3303B6D6" w14:textId="77777777" w:rsidR="006F3258" w:rsidRPr="006F3258" w:rsidRDefault="006F3258" w:rsidP="005C2183">
            <w:pPr>
              <w:jc w:val="both"/>
              <w:rPr>
                <w:sz w:val="20"/>
                <w:szCs w:val="20"/>
              </w:rPr>
            </w:pPr>
          </w:p>
        </w:tc>
        <w:tc>
          <w:tcPr>
            <w:tcW w:w="2245" w:type="dxa"/>
            <w:gridSpan w:val="3"/>
          </w:tcPr>
          <w:p w14:paraId="308A0F34" w14:textId="77777777" w:rsidR="006F3258" w:rsidRPr="006F3258" w:rsidRDefault="006F3258" w:rsidP="005C2183">
            <w:pPr>
              <w:jc w:val="both"/>
              <w:rPr>
                <w:sz w:val="20"/>
                <w:szCs w:val="20"/>
              </w:rPr>
            </w:pPr>
          </w:p>
        </w:tc>
        <w:tc>
          <w:tcPr>
            <w:tcW w:w="2238" w:type="dxa"/>
            <w:gridSpan w:val="4"/>
            <w:tcBorders>
              <w:right w:val="single" w:sz="12" w:space="0" w:color="auto"/>
            </w:tcBorders>
          </w:tcPr>
          <w:p w14:paraId="3B76011A" w14:textId="77777777" w:rsidR="006F3258" w:rsidRPr="006F3258" w:rsidRDefault="006F3258" w:rsidP="005C2183">
            <w:pPr>
              <w:rPr>
                <w:sz w:val="20"/>
                <w:szCs w:val="20"/>
              </w:rPr>
            </w:pPr>
          </w:p>
        </w:tc>
        <w:tc>
          <w:tcPr>
            <w:tcW w:w="567" w:type="dxa"/>
            <w:gridSpan w:val="2"/>
            <w:tcBorders>
              <w:left w:val="single" w:sz="12" w:space="0" w:color="auto"/>
            </w:tcBorders>
            <w:shd w:val="clear" w:color="auto" w:fill="F7CAAC"/>
          </w:tcPr>
          <w:p w14:paraId="391519AA" w14:textId="77777777" w:rsidR="006F3258" w:rsidRPr="002451F6" w:rsidRDefault="006F3258" w:rsidP="005C2183">
            <w:pPr>
              <w:jc w:val="both"/>
              <w:rPr>
                <w:sz w:val="18"/>
                <w:szCs w:val="18"/>
              </w:rPr>
            </w:pPr>
            <w:proofErr w:type="spellStart"/>
            <w:r w:rsidRPr="002451F6">
              <w:rPr>
                <w:b/>
                <w:sz w:val="18"/>
                <w:szCs w:val="18"/>
              </w:rPr>
              <w:t>WoS</w:t>
            </w:r>
            <w:proofErr w:type="spellEnd"/>
          </w:p>
        </w:tc>
        <w:tc>
          <w:tcPr>
            <w:tcW w:w="768" w:type="dxa"/>
            <w:gridSpan w:val="2"/>
            <w:shd w:val="clear" w:color="auto" w:fill="F7CAAC"/>
          </w:tcPr>
          <w:p w14:paraId="798652B7" w14:textId="77777777" w:rsidR="006F3258" w:rsidRPr="002451F6" w:rsidRDefault="006F3258" w:rsidP="005C2183">
            <w:pPr>
              <w:jc w:val="both"/>
              <w:rPr>
                <w:sz w:val="18"/>
                <w:szCs w:val="18"/>
              </w:rPr>
            </w:pPr>
            <w:proofErr w:type="spellStart"/>
            <w:r w:rsidRPr="002451F6">
              <w:rPr>
                <w:b/>
                <w:sz w:val="18"/>
                <w:szCs w:val="18"/>
              </w:rPr>
              <w:t>Scopus</w:t>
            </w:r>
            <w:proofErr w:type="spellEnd"/>
          </w:p>
        </w:tc>
        <w:tc>
          <w:tcPr>
            <w:tcW w:w="694" w:type="dxa"/>
            <w:shd w:val="clear" w:color="auto" w:fill="F7CAAC"/>
          </w:tcPr>
          <w:p w14:paraId="31202D05" w14:textId="77777777" w:rsidR="006F3258" w:rsidRPr="002451F6" w:rsidRDefault="006F3258" w:rsidP="005C2183">
            <w:pPr>
              <w:jc w:val="both"/>
              <w:rPr>
                <w:sz w:val="18"/>
                <w:szCs w:val="18"/>
              </w:rPr>
            </w:pPr>
            <w:r w:rsidRPr="002451F6">
              <w:rPr>
                <w:b/>
                <w:sz w:val="18"/>
                <w:szCs w:val="18"/>
              </w:rPr>
              <w:t>ostatní</w:t>
            </w:r>
          </w:p>
        </w:tc>
      </w:tr>
      <w:tr w:rsidR="006F3258" w14:paraId="72DDC84C" w14:textId="77777777" w:rsidTr="002451F6">
        <w:trPr>
          <w:cantSplit/>
          <w:trHeight w:val="70"/>
        </w:trPr>
        <w:tc>
          <w:tcPr>
            <w:tcW w:w="3347" w:type="dxa"/>
            <w:gridSpan w:val="3"/>
            <w:shd w:val="clear" w:color="auto" w:fill="F7CAAC"/>
          </w:tcPr>
          <w:p w14:paraId="569A131F" w14:textId="77777777" w:rsidR="006F3258" w:rsidRPr="006F3258" w:rsidRDefault="006F3258" w:rsidP="005C2183">
            <w:pPr>
              <w:jc w:val="both"/>
              <w:rPr>
                <w:sz w:val="20"/>
                <w:szCs w:val="20"/>
              </w:rPr>
            </w:pPr>
            <w:r w:rsidRPr="006F3258">
              <w:rPr>
                <w:b/>
                <w:sz w:val="20"/>
                <w:szCs w:val="20"/>
              </w:rPr>
              <w:t>Obor jmenovacího řízení</w:t>
            </w:r>
          </w:p>
        </w:tc>
        <w:tc>
          <w:tcPr>
            <w:tcW w:w="2245" w:type="dxa"/>
            <w:gridSpan w:val="3"/>
            <w:shd w:val="clear" w:color="auto" w:fill="F7CAAC"/>
          </w:tcPr>
          <w:p w14:paraId="6FDC6EA4" w14:textId="77777777" w:rsidR="006F3258" w:rsidRPr="006F3258" w:rsidRDefault="006F3258" w:rsidP="005C2183">
            <w:pPr>
              <w:jc w:val="both"/>
              <w:rPr>
                <w:sz w:val="20"/>
                <w:szCs w:val="20"/>
              </w:rPr>
            </w:pPr>
            <w:r w:rsidRPr="006F3258">
              <w:rPr>
                <w:b/>
                <w:sz w:val="20"/>
                <w:szCs w:val="20"/>
              </w:rPr>
              <w:t>Rok udělení hodnosti</w:t>
            </w:r>
          </w:p>
        </w:tc>
        <w:tc>
          <w:tcPr>
            <w:tcW w:w="2238" w:type="dxa"/>
            <w:gridSpan w:val="4"/>
            <w:tcBorders>
              <w:right w:val="single" w:sz="12" w:space="0" w:color="auto"/>
            </w:tcBorders>
            <w:shd w:val="clear" w:color="auto" w:fill="F7CAAC"/>
          </w:tcPr>
          <w:p w14:paraId="768D765F" w14:textId="77777777" w:rsidR="006F3258" w:rsidRPr="006F3258" w:rsidRDefault="006F3258" w:rsidP="005C2183">
            <w:pPr>
              <w:jc w:val="both"/>
              <w:rPr>
                <w:sz w:val="20"/>
                <w:szCs w:val="20"/>
              </w:rPr>
            </w:pPr>
            <w:r w:rsidRPr="006F3258">
              <w:rPr>
                <w:b/>
                <w:sz w:val="20"/>
                <w:szCs w:val="20"/>
              </w:rPr>
              <w:t>Řízení konáno na VŠ</w:t>
            </w:r>
          </w:p>
        </w:tc>
        <w:tc>
          <w:tcPr>
            <w:tcW w:w="708" w:type="dxa"/>
            <w:gridSpan w:val="3"/>
            <w:tcBorders>
              <w:left w:val="single" w:sz="12" w:space="0" w:color="auto"/>
            </w:tcBorders>
          </w:tcPr>
          <w:p w14:paraId="2C0310D3" w14:textId="77777777" w:rsidR="006F3258" w:rsidRPr="006F3258" w:rsidRDefault="006F3258" w:rsidP="005C2183">
            <w:pPr>
              <w:jc w:val="both"/>
              <w:rPr>
                <w:b/>
                <w:sz w:val="20"/>
                <w:szCs w:val="20"/>
              </w:rPr>
            </w:pPr>
            <w:r w:rsidRPr="006F3258">
              <w:rPr>
                <w:b/>
                <w:sz w:val="20"/>
                <w:szCs w:val="20"/>
              </w:rPr>
              <w:t>6</w:t>
            </w:r>
          </w:p>
        </w:tc>
        <w:tc>
          <w:tcPr>
            <w:tcW w:w="627" w:type="dxa"/>
          </w:tcPr>
          <w:p w14:paraId="0CA9414D" w14:textId="77777777" w:rsidR="006F3258" w:rsidRPr="006F3258" w:rsidRDefault="006F3258" w:rsidP="005C2183">
            <w:pPr>
              <w:jc w:val="both"/>
              <w:rPr>
                <w:b/>
                <w:sz w:val="20"/>
                <w:szCs w:val="20"/>
              </w:rPr>
            </w:pPr>
            <w:r w:rsidRPr="006F3258">
              <w:rPr>
                <w:b/>
                <w:sz w:val="20"/>
                <w:szCs w:val="20"/>
              </w:rPr>
              <w:t>2</w:t>
            </w:r>
          </w:p>
        </w:tc>
        <w:tc>
          <w:tcPr>
            <w:tcW w:w="694" w:type="dxa"/>
          </w:tcPr>
          <w:p w14:paraId="543AE7DC" w14:textId="77777777" w:rsidR="006F3258" w:rsidRPr="006F3258" w:rsidRDefault="006F3258" w:rsidP="005C2183">
            <w:pPr>
              <w:jc w:val="both"/>
              <w:rPr>
                <w:b/>
                <w:sz w:val="20"/>
                <w:szCs w:val="20"/>
              </w:rPr>
            </w:pPr>
          </w:p>
        </w:tc>
      </w:tr>
      <w:tr w:rsidR="006F3258" w14:paraId="0CA37F14" w14:textId="77777777" w:rsidTr="002451F6">
        <w:trPr>
          <w:trHeight w:val="205"/>
        </w:trPr>
        <w:tc>
          <w:tcPr>
            <w:tcW w:w="3347" w:type="dxa"/>
            <w:gridSpan w:val="3"/>
          </w:tcPr>
          <w:p w14:paraId="415A0299" w14:textId="77777777" w:rsidR="006F3258" w:rsidRPr="006F3258" w:rsidRDefault="006F3258" w:rsidP="005C2183">
            <w:pPr>
              <w:jc w:val="both"/>
              <w:rPr>
                <w:sz w:val="20"/>
                <w:szCs w:val="20"/>
              </w:rPr>
            </w:pPr>
          </w:p>
        </w:tc>
        <w:tc>
          <w:tcPr>
            <w:tcW w:w="2245" w:type="dxa"/>
            <w:gridSpan w:val="3"/>
          </w:tcPr>
          <w:p w14:paraId="35226C24" w14:textId="77777777" w:rsidR="006F3258" w:rsidRPr="006F3258" w:rsidRDefault="006F3258" w:rsidP="005C2183">
            <w:pPr>
              <w:jc w:val="both"/>
              <w:rPr>
                <w:sz w:val="20"/>
                <w:szCs w:val="20"/>
              </w:rPr>
            </w:pPr>
          </w:p>
        </w:tc>
        <w:tc>
          <w:tcPr>
            <w:tcW w:w="2238" w:type="dxa"/>
            <w:gridSpan w:val="4"/>
            <w:tcBorders>
              <w:right w:val="single" w:sz="12" w:space="0" w:color="auto"/>
            </w:tcBorders>
          </w:tcPr>
          <w:p w14:paraId="049B82A4" w14:textId="77777777" w:rsidR="006F3258" w:rsidRPr="006F3258" w:rsidRDefault="006F3258" w:rsidP="005C2183">
            <w:pPr>
              <w:jc w:val="both"/>
              <w:rPr>
                <w:sz w:val="20"/>
                <w:szCs w:val="20"/>
              </w:rPr>
            </w:pPr>
          </w:p>
        </w:tc>
        <w:tc>
          <w:tcPr>
            <w:tcW w:w="1335" w:type="dxa"/>
            <w:gridSpan w:val="4"/>
            <w:tcBorders>
              <w:left w:val="single" w:sz="12" w:space="0" w:color="auto"/>
            </w:tcBorders>
            <w:shd w:val="clear" w:color="auto" w:fill="FBD4B4"/>
            <w:vAlign w:val="center"/>
          </w:tcPr>
          <w:p w14:paraId="5CEF6DB9" w14:textId="77777777" w:rsidR="006F3258" w:rsidRPr="006F3258" w:rsidRDefault="006F3258" w:rsidP="005C2183">
            <w:pPr>
              <w:jc w:val="both"/>
              <w:rPr>
                <w:b/>
                <w:sz w:val="20"/>
                <w:szCs w:val="20"/>
              </w:rPr>
            </w:pPr>
            <w:r w:rsidRPr="006F3258">
              <w:rPr>
                <w:b/>
                <w:sz w:val="20"/>
                <w:szCs w:val="20"/>
              </w:rPr>
              <w:t xml:space="preserve">H-index </w:t>
            </w:r>
            <w:proofErr w:type="spellStart"/>
            <w:r w:rsidRPr="006F3258">
              <w:rPr>
                <w:b/>
                <w:sz w:val="20"/>
                <w:szCs w:val="20"/>
              </w:rPr>
              <w:t>WoS</w:t>
            </w:r>
            <w:proofErr w:type="spellEnd"/>
            <w:r w:rsidRPr="006F3258">
              <w:rPr>
                <w:b/>
                <w:sz w:val="20"/>
                <w:szCs w:val="20"/>
              </w:rPr>
              <w:t>/</w:t>
            </w:r>
            <w:proofErr w:type="spellStart"/>
            <w:r w:rsidRPr="006F3258">
              <w:rPr>
                <w:b/>
                <w:sz w:val="20"/>
                <w:szCs w:val="20"/>
              </w:rPr>
              <w:t>Scopus</w:t>
            </w:r>
            <w:proofErr w:type="spellEnd"/>
          </w:p>
        </w:tc>
        <w:tc>
          <w:tcPr>
            <w:tcW w:w="694" w:type="dxa"/>
            <w:vAlign w:val="center"/>
          </w:tcPr>
          <w:p w14:paraId="6851291F" w14:textId="77777777" w:rsidR="006F3258" w:rsidRPr="006F3258" w:rsidRDefault="006F3258" w:rsidP="005C2183">
            <w:pPr>
              <w:rPr>
                <w:b/>
                <w:sz w:val="20"/>
                <w:szCs w:val="20"/>
              </w:rPr>
            </w:pPr>
            <w:r w:rsidRPr="006F3258">
              <w:rPr>
                <w:b/>
                <w:sz w:val="20"/>
                <w:szCs w:val="20"/>
              </w:rPr>
              <w:t xml:space="preserve">    /</w:t>
            </w:r>
          </w:p>
        </w:tc>
      </w:tr>
      <w:tr w:rsidR="006F3258" w14:paraId="27703FEE" w14:textId="77777777" w:rsidTr="005C2183">
        <w:tc>
          <w:tcPr>
            <w:tcW w:w="9859" w:type="dxa"/>
            <w:gridSpan w:val="15"/>
            <w:shd w:val="clear" w:color="auto" w:fill="F7CAAC"/>
          </w:tcPr>
          <w:p w14:paraId="774EDC8F" w14:textId="77777777" w:rsidR="006F3258" w:rsidRPr="006F3258" w:rsidRDefault="006F3258" w:rsidP="005C2183">
            <w:pPr>
              <w:jc w:val="both"/>
              <w:rPr>
                <w:b/>
                <w:sz w:val="20"/>
                <w:szCs w:val="20"/>
              </w:rPr>
            </w:pPr>
            <w:r w:rsidRPr="006F3258">
              <w:rPr>
                <w:b/>
                <w:sz w:val="20"/>
                <w:szCs w:val="20"/>
              </w:rPr>
              <w:t xml:space="preserve">Přehled o nejvýznamnější publikační a další tvůrčí činnosti nebo další profesní činnosti u odborníků z praxe vztahující se k zabezpečovaným předmětům </w:t>
            </w:r>
          </w:p>
        </w:tc>
      </w:tr>
      <w:tr w:rsidR="006F3258" w14:paraId="37407D1F" w14:textId="77777777" w:rsidTr="006319BC">
        <w:trPr>
          <w:trHeight w:val="716"/>
        </w:trPr>
        <w:tc>
          <w:tcPr>
            <w:tcW w:w="9859" w:type="dxa"/>
            <w:gridSpan w:val="15"/>
          </w:tcPr>
          <w:p w14:paraId="1851492E" w14:textId="77777777" w:rsidR="006F3258" w:rsidRPr="006F3258" w:rsidRDefault="006F3258" w:rsidP="005C21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eastAsia="Arial Unicode MS" w:cs="Arial Unicode MS"/>
                <w:color w:val="000000"/>
                <w:sz w:val="20"/>
                <w:szCs w:val="20"/>
                <w:u w:color="000000"/>
                <w:bdr w:val="nil"/>
                <w:shd w:val="clear" w:color="auto" w:fill="FFFFFF"/>
                <w:lang w:val="en-US"/>
              </w:rPr>
            </w:pPr>
            <w:r w:rsidRPr="006F3258">
              <w:rPr>
                <w:rFonts w:eastAsia="Arial Unicode MS" w:cs="Arial Unicode MS"/>
                <w:color w:val="000000"/>
                <w:sz w:val="20"/>
                <w:szCs w:val="20"/>
                <w:u w:color="000000"/>
                <w:bdr w:val="nil"/>
                <w:shd w:val="clear" w:color="auto" w:fill="FFFFFF"/>
                <w:lang w:val="en-US"/>
              </w:rPr>
              <w:t>GÖTTLICHOVÁ, M. and ŠULA, T., 2021. The role of tourism in the Czech economy. IBIMA Business Review, 2020.</w:t>
            </w:r>
          </w:p>
          <w:p w14:paraId="01713AA3" w14:textId="77777777" w:rsidR="006F3258" w:rsidRPr="006F3258" w:rsidRDefault="006F3258" w:rsidP="005C21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eastAsia="Arial Unicode MS" w:cs="Arial Unicode MS"/>
                <w:color w:val="000000"/>
                <w:sz w:val="20"/>
                <w:szCs w:val="20"/>
                <w:u w:color="000000"/>
                <w:bdr w:val="nil"/>
                <w:shd w:val="clear" w:color="auto" w:fill="FFFFFF"/>
                <w:lang w:val="en-US"/>
              </w:rPr>
            </w:pPr>
            <w:r w:rsidRPr="006F3258">
              <w:rPr>
                <w:rFonts w:eastAsia="Arial Unicode MS" w:cs="Arial Unicode MS"/>
                <w:color w:val="000000"/>
                <w:sz w:val="20"/>
                <w:szCs w:val="20"/>
                <w:u w:color="000000"/>
                <w:bdr w:val="nil"/>
                <w:shd w:val="clear" w:color="auto" w:fill="FFFFFF"/>
                <w:lang w:val="en-US"/>
              </w:rPr>
              <w:t>ŠULA, T., 2019. Categorization of Ambient Media Based on Identification of Common Signs of Selected Installations, Springer Proceedings in Business and Economics 2019, pp. 413-421.</w:t>
            </w:r>
          </w:p>
          <w:p w14:paraId="6FE33948" w14:textId="77777777" w:rsidR="006F3258" w:rsidRPr="006F3258" w:rsidRDefault="006F3258" w:rsidP="005C21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eastAsia="Arial Unicode MS" w:cs="Arial Unicode MS"/>
                <w:color w:val="000000"/>
                <w:sz w:val="20"/>
                <w:szCs w:val="20"/>
                <w:u w:color="000000"/>
                <w:bdr w:val="nil"/>
                <w:shd w:val="clear" w:color="auto" w:fill="FFFFFF"/>
                <w:lang w:val="en-US"/>
              </w:rPr>
            </w:pPr>
            <w:r w:rsidRPr="006F3258">
              <w:rPr>
                <w:rFonts w:eastAsia="Arial Unicode MS" w:cs="Arial Unicode MS"/>
                <w:color w:val="000000"/>
                <w:sz w:val="20"/>
                <w:szCs w:val="20"/>
                <w:u w:color="000000"/>
                <w:bdr w:val="nil"/>
                <w:shd w:val="clear" w:color="auto" w:fill="FFFFFF"/>
                <w:lang w:val="en-US"/>
              </w:rPr>
              <w:t>ŠULA, T. and BANYÁR, M., 2019. Implementation of Current Marketing Communication Tools into Practice in the Czech and Slovak Republic, Springer Proceedings in Business and Economics 2019, pp. 107-112.</w:t>
            </w:r>
          </w:p>
          <w:p w14:paraId="7B197697" w14:textId="77777777" w:rsidR="006F3258" w:rsidRPr="006F3258" w:rsidRDefault="006F3258" w:rsidP="005C21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eastAsia="Arial Unicode MS" w:cs="Arial Unicode MS"/>
                <w:color w:val="000000"/>
                <w:sz w:val="20"/>
                <w:szCs w:val="20"/>
                <w:u w:color="000000"/>
                <w:bdr w:val="nil"/>
                <w:shd w:val="clear" w:color="auto" w:fill="FFFFFF"/>
                <w:lang w:val="en-US"/>
              </w:rPr>
            </w:pPr>
            <w:r w:rsidRPr="006F3258">
              <w:rPr>
                <w:rFonts w:eastAsia="Arial Unicode MS" w:cs="Arial Unicode MS"/>
                <w:color w:val="000000"/>
                <w:sz w:val="20"/>
                <w:szCs w:val="20"/>
                <w:u w:color="000000"/>
                <w:bdr w:val="nil"/>
                <w:shd w:val="clear" w:color="auto" w:fill="FFFFFF"/>
                <w:lang w:val="en-US"/>
              </w:rPr>
              <w:t>ŠULA, T. and BANYÁR, M., 2019. Ambient Media Design as a Tool of Creation of New Communication Media, Springer Proceedings in Business and Economics 2019, pp. 101-106.</w:t>
            </w:r>
          </w:p>
          <w:p w14:paraId="6357B826" w14:textId="02436DBC" w:rsidR="006F3258" w:rsidRPr="006319BC" w:rsidRDefault="006F3258" w:rsidP="006319B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eastAsia="Arial Unicode MS" w:cs="Arial Unicode MS"/>
                <w:color w:val="000000"/>
                <w:sz w:val="20"/>
                <w:szCs w:val="20"/>
                <w:u w:color="000000"/>
                <w:bdr w:val="nil"/>
                <w:shd w:val="clear" w:color="auto" w:fill="FFFFFF"/>
                <w:lang w:val="en-US"/>
              </w:rPr>
            </w:pPr>
            <w:r w:rsidRPr="006F3258">
              <w:rPr>
                <w:rFonts w:eastAsia="Arial Unicode MS" w:cs="Arial Unicode MS"/>
                <w:color w:val="000000"/>
                <w:sz w:val="20"/>
                <w:szCs w:val="20"/>
                <w:u w:color="000000"/>
                <w:bdr w:val="nil"/>
                <w:shd w:val="clear" w:color="auto" w:fill="FFFFFF"/>
                <w:lang w:val="en-US"/>
              </w:rPr>
              <w:t xml:space="preserve">ŠULA, T. (2017). </w:t>
            </w:r>
            <w:proofErr w:type="spellStart"/>
            <w:r w:rsidRPr="006F3258">
              <w:rPr>
                <w:rFonts w:eastAsia="Arial Unicode MS" w:cs="Arial Unicode MS"/>
                <w:color w:val="000000"/>
                <w:sz w:val="20"/>
                <w:szCs w:val="20"/>
                <w:u w:color="000000"/>
                <w:bdr w:val="nil"/>
                <w:shd w:val="clear" w:color="auto" w:fill="FFFFFF"/>
                <w:lang w:val="en-US"/>
              </w:rPr>
              <w:t>Ambientní</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média</w:t>
            </w:r>
            <w:proofErr w:type="spellEnd"/>
            <w:r w:rsidRPr="006F3258">
              <w:rPr>
                <w:rFonts w:eastAsia="Arial Unicode MS" w:cs="Arial Unicode MS"/>
                <w:color w:val="000000"/>
                <w:sz w:val="20"/>
                <w:szCs w:val="20"/>
                <w:u w:color="000000"/>
                <w:bdr w:val="nil"/>
                <w:shd w:val="clear" w:color="auto" w:fill="FFFFFF"/>
                <w:lang w:val="en-US"/>
              </w:rPr>
              <w:t xml:space="preserve"> v </w:t>
            </w:r>
            <w:proofErr w:type="spellStart"/>
            <w:r w:rsidRPr="006F3258">
              <w:rPr>
                <w:rFonts w:eastAsia="Arial Unicode MS" w:cs="Arial Unicode MS"/>
                <w:color w:val="000000"/>
                <w:sz w:val="20"/>
                <w:szCs w:val="20"/>
                <w:u w:color="000000"/>
                <w:bdr w:val="nil"/>
                <w:shd w:val="clear" w:color="auto" w:fill="FFFFFF"/>
                <w:lang w:val="en-US"/>
              </w:rPr>
              <w:t>reklamě</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Význam</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designu</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při</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tvorbě</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ambientních</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médií</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Zlín</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Univerzita</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Tomáše</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Bati</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ve</w:t>
            </w:r>
            <w:proofErr w:type="spellEnd"/>
            <w:r w:rsidRPr="006F3258">
              <w:rPr>
                <w:rFonts w:eastAsia="Arial Unicode MS" w:cs="Arial Unicode MS"/>
                <w:color w:val="000000"/>
                <w:sz w:val="20"/>
                <w:szCs w:val="20"/>
                <w:u w:color="000000"/>
                <w:bdr w:val="nil"/>
                <w:shd w:val="clear" w:color="auto" w:fill="FFFFFF"/>
                <w:lang w:val="en-US"/>
              </w:rPr>
              <w:t xml:space="preserve"> </w:t>
            </w:r>
            <w:proofErr w:type="spellStart"/>
            <w:r w:rsidRPr="006F3258">
              <w:rPr>
                <w:rFonts w:eastAsia="Arial Unicode MS" w:cs="Arial Unicode MS"/>
                <w:color w:val="000000"/>
                <w:sz w:val="20"/>
                <w:szCs w:val="20"/>
                <w:u w:color="000000"/>
                <w:bdr w:val="nil"/>
                <w:shd w:val="clear" w:color="auto" w:fill="FFFFFF"/>
                <w:lang w:val="en-US"/>
              </w:rPr>
              <w:t>Zlíně</w:t>
            </w:r>
            <w:proofErr w:type="spellEnd"/>
            <w:r w:rsidRPr="006F3258">
              <w:rPr>
                <w:rFonts w:eastAsia="Arial Unicode MS" w:cs="Arial Unicode MS"/>
                <w:color w:val="000000"/>
                <w:sz w:val="20"/>
                <w:szCs w:val="20"/>
                <w:u w:color="000000"/>
                <w:bdr w:val="nil"/>
                <w:shd w:val="clear" w:color="auto" w:fill="FFFFFF"/>
                <w:lang w:val="en-US"/>
              </w:rPr>
              <w:t>.</w:t>
            </w:r>
          </w:p>
        </w:tc>
      </w:tr>
      <w:tr w:rsidR="006F3258" w14:paraId="47933D40" w14:textId="77777777" w:rsidTr="005C2183">
        <w:trPr>
          <w:trHeight w:val="218"/>
        </w:trPr>
        <w:tc>
          <w:tcPr>
            <w:tcW w:w="9859" w:type="dxa"/>
            <w:gridSpan w:val="15"/>
            <w:shd w:val="clear" w:color="auto" w:fill="F7CAAC"/>
          </w:tcPr>
          <w:p w14:paraId="400CD6A5" w14:textId="77777777" w:rsidR="006F3258" w:rsidRPr="006F3258" w:rsidRDefault="006F3258" w:rsidP="005C2183">
            <w:pPr>
              <w:rPr>
                <w:b/>
                <w:sz w:val="20"/>
                <w:szCs w:val="20"/>
              </w:rPr>
            </w:pPr>
            <w:r w:rsidRPr="006F3258">
              <w:rPr>
                <w:b/>
                <w:sz w:val="20"/>
                <w:szCs w:val="20"/>
              </w:rPr>
              <w:t>Působení v zahraničí</w:t>
            </w:r>
          </w:p>
        </w:tc>
      </w:tr>
      <w:tr w:rsidR="006F3258" w14:paraId="30BB14DD" w14:textId="77777777" w:rsidTr="006319BC">
        <w:trPr>
          <w:trHeight w:val="176"/>
        </w:trPr>
        <w:tc>
          <w:tcPr>
            <w:tcW w:w="9859" w:type="dxa"/>
            <w:gridSpan w:val="15"/>
          </w:tcPr>
          <w:p w14:paraId="76A19AC3" w14:textId="77777777" w:rsidR="006F3258" w:rsidRPr="006F3258" w:rsidRDefault="006F3258" w:rsidP="005C2183">
            <w:pPr>
              <w:rPr>
                <w:b/>
                <w:sz w:val="20"/>
                <w:szCs w:val="20"/>
              </w:rPr>
            </w:pPr>
            <w:r w:rsidRPr="006F3258">
              <w:rPr>
                <w:sz w:val="20"/>
                <w:szCs w:val="20"/>
                <w:lang w:val="pt-PT"/>
              </w:rPr>
              <w:t>2019: Małopolska Wyższa Szkoła Ekonomiczna, Erasmus+</w:t>
            </w:r>
          </w:p>
        </w:tc>
      </w:tr>
      <w:tr w:rsidR="006F3258" w14:paraId="4B1C5D40" w14:textId="77777777" w:rsidTr="002451F6">
        <w:trPr>
          <w:cantSplit/>
          <w:trHeight w:val="470"/>
        </w:trPr>
        <w:tc>
          <w:tcPr>
            <w:tcW w:w="2518" w:type="dxa"/>
            <w:shd w:val="clear" w:color="auto" w:fill="F7CAAC"/>
          </w:tcPr>
          <w:p w14:paraId="141C3D07" w14:textId="77777777" w:rsidR="006F3258" w:rsidRPr="006F3258" w:rsidRDefault="006F3258" w:rsidP="005C2183">
            <w:pPr>
              <w:jc w:val="both"/>
              <w:rPr>
                <w:b/>
                <w:sz w:val="20"/>
                <w:szCs w:val="20"/>
              </w:rPr>
            </w:pPr>
            <w:r w:rsidRPr="006F3258">
              <w:rPr>
                <w:b/>
                <w:sz w:val="20"/>
                <w:szCs w:val="20"/>
              </w:rPr>
              <w:t xml:space="preserve">Podpis </w:t>
            </w:r>
          </w:p>
        </w:tc>
        <w:tc>
          <w:tcPr>
            <w:tcW w:w="4319" w:type="dxa"/>
            <w:gridSpan w:val="8"/>
          </w:tcPr>
          <w:p w14:paraId="1A5DE7BF" w14:textId="77777777" w:rsidR="006F3258" w:rsidRPr="006F3258" w:rsidRDefault="006F3258" w:rsidP="005C2183">
            <w:pPr>
              <w:rPr>
                <w:sz w:val="20"/>
                <w:szCs w:val="20"/>
              </w:rPr>
            </w:pPr>
            <w:r w:rsidRPr="006F3258">
              <w:rPr>
                <w:sz w:val="20"/>
                <w:szCs w:val="20"/>
              </w:rPr>
              <w:t xml:space="preserve"> Tomáš Šula., v. r.</w:t>
            </w:r>
          </w:p>
        </w:tc>
        <w:tc>
          <w:tcPr>
            <w:tcW w:w="993" w:type="dxa"/>
            <w:shd w:val="clear" w:color="auto" w:fill="F7CAAC"/>
          </w:tcPr>
          <w:p w14:paraId="1F9058B0" w14:textId="77777777" w:rsidR="006F3258" w:rsidRPr="006F3258" w:rsidRDefault="006F3258" w:rsidP="005C2183">
            <w:pPr>
              <w:jc w:val="both"/>
              <w:rPr>
                <w:sz w:val="20"/>
                <w:szCs w:val="20"/>
              </w:rPr>
            </w:pPr>
            <w:r w:rsidRPr="006F3258">
              <w:rPr>
                <w:b/>
                <w:sz w:val="20"/>
                <w:szCs w:val="20"/>
              </w:rPr>
              <w:t>datum</w:t>
            </w:r>
          </w:p>
        </w:tc>
        <w:tc>
          <w:tcPr>
            <w:tcW w:w="2029" w:type="dxa"/>
            <w:gridSpan w:val="5"/>
          </w:tcPr>
          <w:p w14:paraId="7FA72AA8" w14:textId="0FCF449B" w:rsidR="006F3258" w:rsidRPr="006F3258" w:rsidRDefault="00BE238E" w:rsidP="005C2183">
            <w:pPr>
              <w:jc w:val="both"/>
              <w:rPr>
                <w:sz w:val="20"/>
                <w:szCs w:val="20"/>
              </w:rPr>
            </w:pPr>
            <w:r>
              <w:rPr>
                <w:sz w:val="20"/>
                <w:szCs w:val="20"/>
              </w:rPr>
              <w:t>14. 12. 2022</w:t>
            </w:r>
          </w:p>
        </w:tc>
      </w:tr>
    </w:tbl>
    <w:p w14:paraId="1AFC5DD9" w14:textId="7959BAB1" w:rsidR="006F3258" w:rsidRDefault="006F3258"/>
    <w:p w14:paraId="025C09F9" w14:textId="77777777" w:rsidR="006F3258" w:rsidRDefault="006F32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67"/>
        <w:gridCol w:w="851"/>
        <w:gridCol w:w="1134"/>
        <w:gridCol w:w="10"/>
        <w:gridCol w:w="47"/>
        <w:gridCol w:w="510"/>
        <w:gridCol w:w="708"/>
        <w:gridCol w:w="754"/>
      </w:tblGrid>
      <w:tr w:rsidR="005F6C84" w14:paraId="0CAA6A32" w14:textId="77777777" w:rsidTr="005C2183">
        <w:tc>
          <w:tcPr>
            <w:tcW w:w="9859" w:type="dxa"/>
            <w:gridSpan w:val="15"/>
            <w:tcBorders>
              <w:bottom w:val="double" w:sz="4" w:space="0" w:color="auto"/>
            </w:tcBorders>
            <w:shd w:val="clear" w:color="auto" w:fill="BDD6EE"/>
          </w:tcPr>
          <w:p w14:paraId="34D5E477" w14:textId="77777777" w:rsidR="005F6C84" w:rsidRDefault="005F6C84" w:rsidP="005C2183">
            <w:pPr>
              <w:jc w:val="both"/>
              <w:rPr>
                <w:b/>
                <w:sz w:val="28"/>
              </w:rPr>
            </w:pPr>
            <w:r>
              <w:rPr>
                <w:b/>
                <w:sz w:val="28"/>
              </w:rPr>
              <w:lastRenderedPageBreak/>
              <w:t>C-I – Personální zabezpečení</w:t>
            </w:r>
          </w:p>
        </w:tc>
      </w:tr>
      <w:tr w:rsidR="005F6C84" w14:paraId="64C5D7A2" w14:textId="77777777" w:rsidTr="005C2183">
        <w:tc>
          <w:tcPr>
            <w:tcW w:w="2518" w:type="dxa"/>
            <w:tcBorders>
              <w:top w:val="double" w:sz="4" w:space="0" w:color="auto"/>
            </w:tcBorders>
            <w:shd w:val="clear" w:color="auto" w:fill="F7CAAC"/>
          </w:tcPr>
          <w:p w14:paraId="00B8C627" w14:textId="77777777" w:rsidR="005F6C84" w:rsidRPr="005F6C84" w:rsidRDefault="005F6C84" w:rsidP="005C2183">
            <w:pPr>
              <w:jc w:val="both"/>
              <w:rPr>
                <w:b/>
                <w:sz w:val="20"/>
                <w:szCs w:val="20"/>
              </w:rPr>
            </w:pPr>
            <w:r w:rsidRPr="005F6C84">
              <w:rPr>
                <w:b/>
                <w:sz w:val="20"/>
                <w:szCs w:val="20"/>
              </w:rPr>
              <w:t>Vysoká škola</w:t>
            </w:r>
          </w:p>
        </w:tc>
        <w:tc>
          <w:tcPr>
            <w:tcW w:w="7341" w:type="dxa"/>
            <w:gridSpan w:val="14"/>
          </w:tcPr>
          <w:p w14:paraId="4B966C4E" w14:textId="77777777" w:rsidR="005F6C84" w:rsidRPr="005F6C84" w:rsidRDefault="005F6C84" w:rsidP="005C2183">
            <w:pPr>
              <w:jc w:val="both"/>
              <w:rPr>
                <w:sz w:val="20"/>
                <w:szCs w:val="20"/>
              </w:rPr>
            </w:pPr>
            <w:r w:rsidRPr="005F6C84">
              <w:rPr>
                <w:sz w:val="20"/>
                <w:szCs w:val="20"/>
              </w:rPr>
              <w:t>Univerzita Tomáše Bati ve Zlíně</w:t>
            </w:r>
          </w:p>
        </w:tc>
      </w:tr>
      <w:tr w:rsidR="005F6C84" w14:paraId="2C7E8AFF" w14:textId="77777777" w:rsidTr="005C2183">
        <w:tc>
          <w:tcPr>
            <w:tcW w:w="2518" w:type="dxa"/>
            <w:shd w:val="clear" w:color="auto" w:fill="F7CAAC"/>
          </w:tcPr>
          <w:p w14:paraId="14EE4B5B" w14:textId="77777777" w:rsidR="005F6C84" w:rsidRPr="005F6C84" w:rsidRDefault="005F6C84" w:rsidP="005C2183">
            <w:pPr>
              <w:jc w:val="both"/>
              <w:rPr>
                <w:b/>
                <w:sz w:val="20"/>
                <w:szCs w:val="20"/>
              </w:rPr>
            </w:pPr>
            <w:r w:rsidRPr="005F6C84">
              <w:rPr>
                <w:b/>
                <w:sz w:val="20"/>
                <w:szCs w:val="20"/>
              </w:rPr>
              <w:t>Součást vysoké školy</w:t>
            </w:r>
          </w:p>
        </w:tc>
        <w:tc>
          <w:tcPr>
            <w:tcW w:w="7341" w:type="dxa"/>
            <w:gridSpan w:val="14"/>
          </w:tcPr>
          <w:p w14:paraId="14CD8BF2" w14:textId="77777777" w:rsidR="005F6C84" w:rsidRPr="005F6C84" w:rsidRDefault="005F6C84" w:rsidP="005C2183">
            <w:pPr>
              <w:jc w:val="both"/>
              <w:rPr>
                <w:sz w:val="20"/>
                <w:szCs w:val="20"/>
              </w:rPr>
            </w:pPr>
            <w:r w:rsidRPr="005F6C84">
              <w:rPr>
                <w:sz w:val="20"/>
                <w:szCs w:val="20"/>
              </w:rPr>
              <w:t>Fakulta multimediálních komunikací</w:t>
            </w:r>
          </w:p>
        </w:tc>
      </w:tr>
      <w:tr w:rsidR="005F6C84" w14:paraId="5089D350" w14:textId="77777777" w:rsidTr="005C2183">
        <w:tc>
          <w:tcPr>
            <w:tcW w:w="2518" w:type="dxa"/>
            <w:shd w:val="clear" w:color="auto" w:fill="F7CAAC"/>
          </w:tcPr>
          <w:p w14:paraId="0DA72870" w14:textId="77777777" w:rsidR="005F6C84" w:rsidRPr="005F6C84" w:rsidRDefault="005F6C84" w:rsidP="005C2183">
            <w:pPr>
              <w:jc w:val="both"/>
              <w:rPr>
                <w:b/>
                <w:sz w:val="20"/>
                <w:szCs w:val="20"/>
              </w:rPr>
            </w:pPr>
            <w:r w:rsidRPr="005F6C84">
              <w:rPr>
                <w:b/>
                <w:sz w:val="20"/>
                <w:szCs w:val="20"/>
              </w:rPr>
              <w:t>Název studijního programu</w:t>
            </w:r>
          </w:p>
        </w:tc>
        <w:tc>
          <w:tcPr>
            <w:tcW w:w="7341" w:type="dxa"/>
            <w:gridSpan w:val="14"/>
          </w:tcPr>
          <w:p w14:paraId="60C71552" w14:textId="77777777" w:rsidR="005F6C84" w:rsidRPr="005F6C84" w:rsidRDefault="005F6C84" w:rsidP="005C2183">
            <w:pPr>
              <w:jc w:val="both"/>
              <w:rPr>
                <w:sz w:val="20"/>
                <w:szCs w:val="20"/>
              </w:rPr>
            </w:pPr>
            <w:r w:rsidRPr="005F6C84">
              <w:rPr>
                <w:bCs/>
                <w:sz w:val="20"/>
                <w:szCs w:val="20"/>
              </w:rPr>
              <w:t>Animovaná tvorba</w:t>
            </w:r>
          </w:p>
        </w:tc>
      </w:tr>
      <w:tr w:rsidR="005F6C84" w14:paraId="0E0673B9" w14:textId="77777777" w:rsidTr="00A91145">
        <w:tc>
          <w:tcPr>
            <w:tcW w:w="2518" w:type="dxa"/>
            <w:shd w:val="clear" w:color="auto" w:fill="F7CAAC"/>
          </w:tcPr>
          <w:p w14:paraId="527C8CD0" w14:textId="77777777" w:rsidR="005F6C84" w:rsidRPr="005F6C84" w:rsidRDefault="005F6C84" w:rsidP="005C2183">
            <w:pPr>
              <w:jc w:val="both"/>
              <w:rPr>
                <w:b/>
                <w:sz w:val="20"/>
                <w:szCs w:val="20"/>
              </w:rPr>
            </w:pPr>
            <w:r w:rsidRPr="005F6C84">
              <w:rPr>
                <w:b/>
                <w:sz w:val="20"/>
                <w:szCs w:val="20"/>
              </w:rPr>
              <w:t>Jméno a příjmení</w:t>
            </w:r>
          </w:p>
        </w:tc>
        <w:tc>
          <w:tcPr>
            <w:tcW w:w="4178" w:type="dxa"/>
            <w:gridSpan w:val="8"/>
          </w:tcPr>
          <w:p w14:paraId="0F32DEDB" w14:textId="77777777" w:rsidR="005F6C84" w:rsidRPr="005F6C84" w:rsidRDefault="005F6C84" w:rsidP="005C2183">
            <w:pPr>
              <w:jc w:val="both"/>
              <w:rPr>
                <w:sz w:val="20"/>
                <w:szCs w:val="20"/>
              </w:rPr>
            </w:pPr>
            <w:r w:rsidRPr="005F6C84">
              <w:rPr>
                <w:sz w:val="20"/>
                <w:szCs w:val="20"/>
              </w:rPr>
              <w:t>Michal Zeman</w:t>
            </w:r>
          </w:p>
        </w:tc>
        <w:tc>
          <w:tcPr>
            <w:tcW w:w="1134" w:type="dxa"/>
            <w:shd w:val="clear" w:color="auto" w:fill="F7CAAC"/>
          </w:tcPr>
          <w:p w14:paraId="2D9C427D" w14:textId="77777777" w:rsidR="005F6C84" w:rsidRPr="005F6C84" w:rsidRDefault="005F6C84" w:rsidP="005C2183">
            <w:pPr>
              <w:jc w:val="both"/>
              <w:rPr>
                <w:b/>
                <w:sz w:val="20"/>
                <w:szCs w:val="20"/>
              </w:rPr>
            </w:pPr>
            <w:r w:rsidRPr="005F6C84">
              <w:rPr>
                <w:b/>
                <w:sz w:val="20"/>
                <w:szCs w:val="20"/>
              </w:rPr>
              <w:t>Tituly</w:t>
            </w:r>
          </w:p>
        </w:tc>
        <w:tc>
          <w:tcPr>
            <w:tcW w:w="2029" w:type="dxa"/>
            <w:gridSpan w:val="5"/>
          </w:tcPr>
          <w:p w14:paraId="5EAF8176" w14:textId="3A7950CF" w:rsidR="005F6C84" w:rsidRPr="005F6C84" w:rsidRDefault="005F6C84" w:rsidP="005C2183">
            <w:pPr>
              <w:jc w:val="both"/>
              <w:rPr>
                <w:sz w:val="20"/>
                <w:szCs w:val="20"/>
              </w:rPr>
            </w:pPr>
            <w:r w:rsidRPr="005F6C84">
              <w:rPr>
                <w:sz w:val="20"/>
                <w:szCs w:val="20"/>
              </w:rPr>
              <w:t>doc. akad.</w:t>
            </w:r>
            <w:r w:rsidR="00A91145">
              <w:rPr>
                <w:sz w:val="20"/>
                <w:szCs w:val="20"/>
              </w:rPr>
              <w:t xml:space="preserve"> </w:t>
            </w:r>
            <w:proofErr w:type="spellStart"/>
            <w:r w:rsidRPr="005F6C84">
              <w:rPr>
                <w:sz w:val="20"/>
                <w:szCs w:val="20"/>
              </w:rPr>
              <w:t>mal</w:t>
            </w:r>
            <w:proofErr w:type="spellEnd"/>
          </w:p>
        </w:tc>
      </w:tr>
      <w:tr w:rsidR="005F6C84" w14:paraId="78B6D2F4" w14:textId="77777777" w:rsidTr="00A91145">
        <w:tc>
          <w:tcPr>
            <w:tcW w:w="2518" w:type="dxa"/>
            <w:shd w:val="clear" w:color="auto" w:fill="F7CAAC"/>
          </w:tcPr>
          <w:p w14:paraId="28922A3E" w14:textId="77777777" w:rsidR="005F6C84" w:rsidRPr="005F6C84" w:rsidRDefault="005F6C84" w:rsidP="005C2183">
            <w:pPr>
              <w:jc w:val="both"/>
              <w:rPr>
                <w:b/>
                <w:sz w:val="20"/>
                <w:szCs w:val="20"/>
              </w:rPr>
            </w:pPr>
            <w:r w:rsidRPr="005F6C84">
              <w:rPr>
                <w:b/>
                <w:sz w:val="20"/>
                <w:szCs w:val="20"/>
              </w:rPr>
              <w:t>Rok narození</w:t>
            </w:r>
          </w:p>
        </w:tc>
        <w:tc>
          <w:tcPr>
            <w:tcW w:w="829" w:type="dxa"/>
            <w:gridSpan w:val="2"/>
          </w:tcPr>
          <w:p w14:paraId="0A6B628B" w14:textId="77777777" w:rsidR="005F6C84" w:rsidRPr="005F6C84" w:rsidRDefault="005F6C84" w:rsidP="005C2183">
            <w:pPr>
              <w:jc w:val="both"/>
              <w:rPr>
                <w:sz w:val="20"/>
                <w:szCs w:val="20"/>
              </w:rPr>
            </w:pPr>
            <w:r w:rsidRPr="005F6C84">
              <w:rPr>
                <w:sz w:val="20"/>
                <w:szCs w:val="20"/>
              </w:rPr>
              <w:t>1959</w:t>
            </w:r>
          </w:p>
        </w:tc>
        <w:tc>
          <w:tcPr>
            <w:tcW w:w="1721" w:type="dxa"/>
            <w:shd w:val="clear" w:color="auto" w:fill="F7CAAC"/>
          </w:tcPr>
          <w:p w14:paraId="54B0360D" w14:textId="77777777" w:rsidR="005F6C84" w:rsidRPr="005F6C84" w:rsidRDefault="005F6C84" w:rsidP="005C2183">
            <w:pPr>
              <w:jc w:val="both"/>
              <w:rPr>
                <w:b/>
                <w:sz w:val="20"/>
                <w:szCs w:val="20"/>
              </w:rPr>
            </w:pPr>
            <w:r w:rsidRPr="005F6C84">
              <w:rPr>
                <w:b/>
                <w:sz w:val="20"/>
                <w:szCs w:val="20"/>
              </w:rPr>
              <w:t>typ vztahu k VŠ</w:t>
            </w:r>
          </w:p>
        </w:tc>
        <w:tc>
          <w:tcPr>
            <w:tcW w:w="777" w:type="dxa"/>
            <w:gridSpan w:val="4"/>
          </w:tcPr>
          <w:p w14:paraId="07167C79" w14:textId="77777777" w:rsidR="005F6C84" w:rsidRPr="005F6C84" w:rsidRDefault="005F6C84" w:rsidP="005C2183">
            <w:pPr>
              <w:jc w:val="both"/>
              <w:rPr>
                <w:sz w:val="20"/>
                <w:szCs w:val="20"/>
              </w:rPr>
            </w:pPr>
            <w:r w:rsidRPr="005F6C84">
              <w:rPr>
                <w:sz w:val="20"/>
                <w:szCs w:val="20"/>
              </w:rPr>
              <w:t>pp</w:t>
            </w:r>
          </w:p>
        </w:tc>
        <w:tc>
          <w:tcPr>
            <w:tcW w:w="851" w:type="dxa"/>
            <w:shd w:val="clear" w:color="auto" w:fill="F7CAAC"/>
          </w:tcPr>
          <w:p w14:paraId="04B1E914" w14:textId="77777777" w:rsidR="005F6C84" w:rsidRPr="005F6C84" w:rsidRDefault="005F6C84" w:rsidP="005C2183">
            <w:pPr>
              <w:jc w:val="both"/>
              <w:rPr>
                <w:b/>
                <w:sz w:val="20"/>
                <w:szCs w:val="20"/>
              </w:rPr>
            </w:pPr>
            <w:r w:rsidRPr="005F6C84">
              <w:rPr>
                <w:b/>
                <w:sz w:val="20"/>
                <w:szCs w:val="20"/>
              </w:rPr>
              <w:t>rozsah</w:t>
            </w:r>
          </w:p>
        </w:tc>
        <w:tc>
          <w:tcPr>
            <w:tcW w:w="1134" w:type="dxa"/>
          </w:tcPr>
          <w:p w14:paraId="384763CE" w14:textId="77777777" w:rsidR="005F6C84" w:rsidRPr="005F6C84" w:rsidRDefault="005F6C84" w:rsidP="005C2183">
            <w:pPr>
              <w:jc w:val="both"/>
              <w:rPr>
                <w:sz w:val="20"/>
                <w:szCs w:val="20"/>
              </w:rPr>
            </w:pPr>
            <w:proofErr w:type="gramStart"/>
            <w:r w:rsidRPr="005F6C84">
              <w:rPr>
                <w:sz w:val="20"/>
                <w:szCs w:val="20"/>
              </w:rPr>
              <w:t>30h</w:t>
            </w:r>
            <w:proofErr w:type="gramEnd"/>
            <w:r w:rsidRPr="005F6C84">
              <w:rPr>
                <w:sz w:val="20"/>
                <w:szCs w:val="20"/>
              </w:rPr>
              <w:t>/t</w:t>
            </w:r>
          </w:p>
        </w:tc>
        <w:tc>
          <w:tcPr>
            <w:tcW w:w="567" w:type="dxa"/>
            <w:gridSpan w:val="3"/>
            <w:shd w:val="clear" w:color="auto" w:fill="F7CAAC"/>
          </w:tcPr>
          <w:p w14:paraId="25CCB0E0" w14:textId="77777777" w:rsidR="005F6C84" w:rsidRPr="005F6C84" w:rsidRDefault="005F6C84" w:rsidP="005C2183">
            <w:pPr>
              <w:jc w:val="both"/>
              <w:rPr>
                <w:b/>
                <w:sz w:val="20"/>
                <w:szCs w:val="20"/>
              </w:rPr>
            </w:pPr>
            <w:r w:rsidRPr="005F6C84">
              <w:rPr>
                <w:b/>
                <w:sz w:val="20"/>
                <w:szCs w:val="20"/>
              </w:rPr>
              <w:t>do kdy</w:t>
            </w:r>
          </w:p>
        </w:tc>
        <w:tc>
          <w:tcPr>
            <w:tcW w:w="1462" w:type="dxa"/>
            <w:gridSpan w:val="2"/>
          </w:tcPr>
          <w:p w14:paraId="38AA4F73" w14:textId="77777777" w:rsidR="005F6C84" w:rsidRPr="005F6C84" w:rsidRDefault="005F6C84" w:rsidP="005C2183">
            <w:pPr>
              <w:jc w:val="both"/>
              <w:rPr>
                <w:sz w:val="20"/>
                <w:szCs w:val="20"/>
              </w:rPr>
            </w:pPr>
            <w:r w:rsidRPr="005F6C84">
              <w:rPr>
                <w:sz w:val="20"/>
                <w:szCs w:val="20"/>
              </w:rPr>
              <w:t>N</w:t>
            </w:r>
          </w:p>
        </w:tc>
      </w:tr>
      <w:tr w:rsidR="005F6C84" w14:paraId="3C4A9BC1" w14:textId="77777777" w:rsidTr="00A91145">
        <w:tc>
          <w:tcPr>
            <w:tcW w:w="5068" w:type="dxa"/>
            <w:gridSpan w:val="4"/>
            <w:shd w:val="clear" w:color="auto" w:fill="F7CAAC"/>
          </w:tcPr>
          <w:p w14:paraId="18C7D53A" w14:textId="77777777" w:rsidR="005F6C84" w:rsidRPr="005F6C84" w:rsidRDefault="005F6C84" w:rsidP="005C2183">
            <w:pPr>
              <w:jc w:val="both"/>
              <w:rPr>
                <w:b/>
                <w:sz w:val="20"/>
                <w:szCs w:val="20"/>
              </w:rPr>
            </w:pPr>
            <w:r w:rsidRPr="005F6C84">
              <w:rPr>
                <w:b/>
                <w:sz w:val="20"/>
                <w:szCs w:val="20"/>
              </w:rPr>
              <w:t>Typ vztahu na součásti VŠ, která uskutečňuje st. program</w:t>
            </w:r>
          </w:p>
        </w:tc>
        <w:tc>
          <w:tcPr>
            <w:tcW w:w="777" w:type="dxa"/>
            <w:gridSpan w:val="4"/>
          </w:tcPr>
          <w:p w14:paraId="454BCBD7" w14:textId="77777777" w:rsidR="005F6C84" w:rsidRPr="005F6C84" w:rsidRDefault="005F6C84" w:rsidP="005C2183">
            <w:pPr>
              <w:jc w:val="both"/>
              <w:rPr>
                <w:sz w:val="20"/>
                <w:szCs w:val="20"/>
              </w:rPr>
            </w:pPr>
            <w:r w:rsidRPr="005F6C84">
              <w:rPr>
                <w:sz w:val="20"/>
                <w:szCs w:val="20"/>
              </w:rPr>
              <w:t>pp</w:t>
            </w:r>
          </w:p>
        </w:tc>
        <w:tc>
          <w:tcPr>
            <w:tcW w:w="851" w:type="dxa"/>
            <w:shd w:val="clear" w:color="auto" w:fill="F7CAAC"/>
          </w:tcPr>
          <w:p w14:paraId="07D7D2AC" w14:textId="77777777" w:rsidR="005F6C84" w:rsidRPr="005F6C84" w:rsidRDefault="005F6C84" w:rsidP="005C2183">
            <w:pPr>
              <w:jc w:val="both"/>
              <w:rPr>
                <w:b/>
                <w:sz w:val="20"/>
                <w:szCs w:val="20"/>
              </w:rPr>
            </w:pPr>
            <w:r w:rsidRPr="005F6C84">
              <w:rPr>
                <w:b/>
                <w:sz w:val="20"/>
                <w:szCs w:val="20"/>
              </w:rPr>
              <w:t>rozsah</w:t>
            </w:r>
          </w:p>
        </w:tc>
        <w:tc>
          <w:tcPr>
            <w:tcW w:w="1134" w:type="dxa"/>
          </w:tcPr>
          <w:p w14:paraId="7DB9C29C" w14:textId="77777777" w:rsidR="005F6C84" w:rsidRPr="005F6C84" w:rsidRDefault="005F6C84" w:rsidP="005C2183">
            <w:pPr>
              <w:jc w:val="both"/>
              <w:rPr>
                <w:sz w:val="20"/>
                <w:szCs w:val="20"/>
              </w:rPr>
            </w:pPr>
            <w:proofErr w:type="gramStart"/>
            <w:r w:rsidRPr="005F6C84">
              <w:rPr>
                <w:sz w:val="20"/>
                <w:szCs w:val="20"/>
              </w:rPr>
              <w:t>30h</w:t>
            </w:r>
            <w:proofErr w:type="gramEnd"/>
            <w:r w:rsidRPr="005F6C84">
              <w:rPr>
                <w:sz w:val="20"/>
                <w:szCs w:val="20"/>
              </w:rPr>
              <w:t>/t</w:t>
            </w:r>
          </w:p>
        </w:tc>
        <w:tc>
          <w:tcPr>
            <w:tcW w:w="567" w:type="dxa"/>
            <w:gridSpan w:val="3"/>
            <w:shd w:val="clear" w:color="auto" w:fill="F7CAAC"/>
          </w:tcPr>
          <w:p w14:paraId="5A6BC85E" w14:textId="77777777" w:rsidR="005F6C84" w:rsidRPr="005F6C84" w:rsidRDefault="005F6C84" w:rsidP="005C2183">
            <w:pPr>
              <w:jc w:val="both"/>
              <w:rPr>
                <w:b/>
                <w:sz w:val="20"/>
                <w:szCs w:val="20"/>
              </w:rPr>
            </w:pPr>
            <w:r w:rsidRPr="005F6C84">
              <w:rPr>
                <w:b/>
                <w:sz w:val="20"/>
                <w:szCs w:val="20"/>
              </w:rPr>
              <w:t>do kdy</w:t>
            </w:r>
          </w:p>
        </w:tc>
        <w:tc>
          <w:tcPr>
            <w:tcW w:w="1462" w:type="dxa"/>
            <w:gridSpan w:val="2"/>
          </w:tcPr>
          <w:p w14:paraId="73F294FD" w14:textId="77777777" w:rsidR="005F6C84" w:rsidRPr="005F6C84" w:rsidRDefault="005F6C84" w:rsidP="005C2183">
            <w:pPr>
              <w:jc w:val="both"/>
              <w:rPr>
                <w:sz w:val="20"/>
                <w:szCs w:val="20"/>
              </w:rPr>
            </w:pPr>
            <w:r w:rsidRPr="005F6C84">
              <w:rPr>
                <w:sz w:val="20"/>
                <w:szCs w:val="20"/>
              </w:rPr>
              <w:t>N</w:t>
            </w:r>
          </w:p>
        </w:tc>
      </w:tr>
      <w:tr w:rsidR="005F6C84" w14:paraId="1E24A261" w14:textId="77777777" w:rsidTr="00A91145">
        <w:tc>
          <w:tcPr>
            <w:tcW w:w="5845" w:type="dxa"/>
            <w:gridSpan w:val="8"/>
            <w:shd w:val="clear" w:color="auto" w:fill="F7CAAC"/>
          </w:tcPr>
          <w:p w14:paraId="1546200B" w14:textId="77777777" w:rsidR="005F6C84" w:rsidRPr="005F6C84" w:rsidRDefault="005F6C84" w:rsidP="005C2183">
            <w:pPr>
              <w:jc w:val="both"/>
              <w:rPr>
                <w:sz w:val="20"/>
                <w:szCs w:val="20"/>
              </w:rPr>
            </w:pPr>
            <w:r w:rsidRPr="005F6C84">
              <w:rPr>
                <w:b/>
                <w:sz w:val="20"/>
                <w:szCs w:val="20"/>
              </w:rPr>
              <w:t>Další současná působení jako akademický pracovník na jiných VŠ</w:t>
            </w:r>
          </w:p>
        </w:tc>
        <w:tc>
          <w:tcPr>
            <w:tcW w:w="1985" w:type="dxa"/>
            <w:gridSpan w:val="2"/>
            <w:shd w:val="clear" w:color="auto" w:fill="F7CAAC"/>
          </w:tcPr>
          <w:p w14:paraId="3E48132C" w14:textId="77777777" w:rsidR="005F6C84" w:rsidRPr="005F6C84" w:rsidRDefault="005F6C84" w:rsidP="005C2183">
            <w:pPr>
              <w:jc w:val="both"/>
              <w:rPr>
                <w:b/>
                <w:sz w:val="20"/>
                <w:szCs w:val="20"/>
              </w:rPr>
            </w:pPr>
            <w:r w:rsidRPr="005F6C84">
              <w:rPr>
                <w:b/>
                <w:sz w:val="20"/>
                <w:szCs w:val="20"/>
              </w:rPr>
              <w:t xml:space="preserve">typ </w:t>
            </w:r>
            <w:proofErr w:type="spellStart"/>
            <w:r w:rsidRPr="005F6C84">
              <w:rPr>
                <w:b/>
                <w:sz w:val="20"/>
                <w:szCs w:val="20"/>
              </w:rPr>
              <w:t>prac</w:t>
            </w:r>
            <w:proofErr w:type="spellEnd"/>
            <w:r w:rsidRPr="005F6C84">
              <w:rPr>
                <w:b/>
                <w:sz w:val="20"/>
                <w:szCs w:val="20"/>
              </w:rPr>
              <w:t>. vztahu</w:t>
            </w:r>
          </w:p>
        </w:tc>
        <w:tc>
          <w:tcPr>
            <w:tcW w:w="2029" w:type="dxa"/>
            <w:gridSpan w:val="5"/>
            <w:shd w:val="clear" w:color="auto" w:fill="F7CAAC"/>
          </w:tcPr>
          <w:p w14:paraId="6E145C45" w14:textId="77777777" w:rsidR="005F6C84" w:rsidRPr="005F6C84" w:rsidRDefault="005F6C84" w:rsidP="005C2183">
            <w:pPr>
              <w:jc w:val="both"/>
              <w:rPr>
                <w:b/>
                <w:sz w:val="20"/>
                <w:szCs w:val="20"/>
              </w:rPr>
            </w:pPr>
            <w:r w:rsidRPr="005F6C84">
              <w:rPr>
                <w:b/>
                <w:sz w:val="20"/>
                <w:szCs w:val="20"/>
              </w:rPr>
              <w:t>rozsah</w:t>
            </w:r>
          </w:p>
        </w:tc>
      </w:tr>
      <w:tr w:rsidR="005F6C84" w14:paraId="2C3CE9C9" w14:textId="77777777" w:rsidTr="00A91145">
        <w:tc>
          <w:tcPr>
            <w:tcW w:w="5845" w:type="dxa"/>
            <w:gridSpan w:val="8"/>
          </w:tcPr>
          <w:p w14:paraId="7E761882" w14:textId="77777777" w:rsidR="005F6C84" w:rsidRPr="005F6C84" w:rsidRDefault="005F6C84" w:rsidP="005C2183">
            <w:pPr>
              <w:jc w:val="both"/>
              <w:rPr>
                <w:sz w:val="20"/>
                <w:szCs w:val="20"/>
              </w:rPr>
            </w:pPr>
          </w:p>
        </w:tc>
        <w:tc>
          <w:tcPr>
            <w:tcW w:w="1985" w:type="dxa"/>
            <w:gridSpan w:val="2"/>
          </w:tcPr>
          <w:p w14:paraId="1397390D" w14:textId="77777777" w:rsidR="005F6C84" w:rsidRPr="005F6C84" w:rsidRDefault="005F6C84" w:rsidP="005C2183">
            <w:pPr>
              <w:jc w:val="both"/>
              <w:rPr>
                <w:sz w:val="20"/>
                <w:szCs w:val="20"/>
              </w:rPr>
            </w:pPr>
          </w:p>
        </w:tc>
        <w:tc>
          <w:tcPr>
            <w:tcW w:w="2029" w:type="dxa"/>
            <w:gridSpan w:val="5"/>
          </w:tcPr>
          <w:p w14:paraId="2B746B16" w14:textId="77777777" w:rsidR="005F6C84" w:rsidRPr="005F6C84" w:rsidRDefault="005F6C84" w:rsidP="005C2183">
            <w:pPr>
              <w:jc w:val="both"/>
              <w:rPr>
                <w:sz w:val="20"/>
                <w:szCs w:val="20"/>
              </w:rPr>
            </w:pPr>
          </w:p>
        </w:tc>
      </w:tr>
      <w:tr w:rsidR="005F6C84" w14:paraId="6F673F62" w14:textId="77777777" w:rsidTr="00A91145">
        <w:tc>
          <w:tcPr>
            <w:tcW w:w="5845" w:type="dxa"/>
            <w:gridSpan w:val="8"/>
          </w:tcPr>
          <w:p w14:paraId="37E17FBD" w14:textId="77777777" w:rsidR="005F6C84" w:rsidRPr="005F6C84" w:rsidRDefault="005F6C84" w:rsidP="005C2183">
            <w:pPr>
              <w:jc w:val="both"/>
              <w:rPr>
                <w:sz w:val="20"/>
                <w:szCs w:val="20"/>
              </w:rPr>
            </w:pPr>
          </w:p>
        </w:tc>
        <w:tc>
          <w:tcPr>
            <w:tcW w:w="1985" w:type="dxa"/>
            <w:gridSpan w:val="2"/>
          </w:tcPr>
          <w:p w14:paraId="60EE4695" w14:textId="77777777" w:rsidR="005F6C84" w:rsidRPr="005F6C84" w:rsidRDefault="005F6C84" w:rsidP="005C2183">
            <w:pPr>
              <w:jc w:val="both"/>
              <w:rPr>
                <w:sz w:val="20"/>
                <w:szCs w:val="20"/>
              </w:rPr>
            </w:pPr>
          </w:p>
        </w:tc>
        <w:tc>
          <w:tcPr>
            <w:tcW w:w="2029" w:type="dxa"/>
            <w:gridSpan w:val="5"/>
          </w:tcPr>
          <w:p w14:paraId="3016A290" w14:textId="77777777" w:rsidR="005F6C84" w:rsidRPr="005F6C84" w:rsidRDefault="005F6C84" w:rsidP="005C2183">
            <w:pPr>
              <w:jc w:val="both"/>
              <w:rPr>
                <w:sz w:val="20"/>
                <w:szCs w:val="20"/>
              </w:rPr>
            </w:pPr>
          </w:p>
        </w:tc>
      </w:tr>
      <w:tr w:rsidR="005F6C84" w14:paraId="48D1E341" w14:textId="77777777" w:rsidTr="00A91145">
        <w:tc>
          <w:tcPr>
            <w:tcW w:w="5845" w:type="dxa"/>
            <w:gridSpan w:val="8"/>
          </w:tcPr>
          <w:p w14:paraId="66F780F8" w14:textId="77777777" w:rsidR="005F6C84" w:rsidRPr="005F6C84" w:rsidRDefault="005F6C84" w:rsidP="005C2183">
            <w:pPr>
              <w:jc w:val="both"/>
              <w:rPr>
                <w:sz w:val="20"/>
                <w:szCs w:val="20"/>
              </w:rPr>
            </w:pPr>
          </w:p>
        </w:tc>
        <w:tc>
          <w:tcPr>
            <w:tcW w:w="1985" w:type="dxa"/>
            <w:gridSpan w:val="2"/>
          </w:tcPr>
          <w:p w14:paraId="401B995D" w14:textId="77777777" w:rsidR="005F6C84" w:rsidRPr="005F6C84" w:rsidRDefault="005F6C84" w:rsidP="005C2183">
            <w:pPr>
              <w:jc w:val="both"/>
              <w:rPr>
                <w:sz w:val="20"/>
                <w:szCs w:val="20"/>
              </w:rPr>
            </w:pPr>
          </w:p>
        </w:tc>
        <w:tc>
          <w:tcPr>
            <w:tcW w:w="2029" w:type="dxa"/>
            <w:gridSpan w:val="5"/>
          </w:tcPr>
          <w:p w14:paraId="7DD75481" w14:textId="77777777" w:rsidR="005F6C84" w:rsidRPr="005F6C84" w:rsidRDefault="005F6C84" w:rsidP="005C2183">
            <w:pPr>
              <w:jc w:val="both"/>
              <w:rPr>
                <w:sz w:val="20"/>
                <w:szCs w:val="20"/>
              </w:rPr>
            </w:pPr>
          </w:p>
        </w:tc>
      </w:tr>
      <w:tr w:rsidR="005F6C84" w14:paraId="4D5B16F6" w14:textId="77777777" w:rsidTr="00A91145">
        <w:tc>
          <w:tcPr>
            <w:tcW w:w="5845" w:type="dxa"/>
            <w:gridSpan w:val="8"/>
          </w:tcPr>
          <w:p w14:paraId="37082156" w14:textId="77777777" w:rsidR="005F6C84" w:rsidRPr="005F6C84" w:rsidRDefault="005F6C84" w:rsidP="005C2183">
            <w:pPr>
              <w:jc w:val="both"/>
              <w:rPr>
                <w:sz w:val="20"/>
                <w:szCs w:val="20"/>
              </w:rPr>
            </w:pPr>
          </w:p>
        </w:tc>
        <w:tc>
          <w:tcPr>
            <w:tcW w:w="1985" w:type="dxa"/>
            <w:gridSpan w:val="2"/>
          </w:tcPr>
          <w:p w14:paraId="4DF3A939" w14:textId="77777777" w:rsidR="005F6C84" w:rsidRPr="005F6C84" w:rsidRDefault="005F6C84" w:rsidP="005C2183">
            <w:pPr>
              <w:jc w:val="both"/>
              <w:rPr>
                <w:sz w:val="20"/>
                <w:szCs w:val="20"/>
              </w:rPr>
            </w:pPr>
          </w:p>
        </w:tc>
        <w:tc>
          <w:tcPr>
            <w:tcW w:w="2029" w:type="dxa"/>
            <w:gridSpan w:val="5"/>
          </w:tcPr>
          <w:p w14:paraId="17AFC667" w14:textId="77777777" w:rsidR="005F6C84" w:rsidRPr="005F6C84" w:rsidRDefault="005F6C84" w:rsidP="005C2183">
            <w:pPr>
              <w:jc w:val="both"/>
              <w:rPr>
                <w:sz w:val="20"/>
                <w:szCs w:val="20"/>
              </w:rPr>
            </w:pPr>
          </w:p>
        </w:tc>
      </w:tr>
      <w:tr w:rsidR="005F6C84" w14:paraId="45F062D1" w14:textId="77777777" w:rsidTr="005C2183">
        <w:tc>
          <w:tcPr>
            <w:tcW w:w="9859" w:type="dxa"/>
            <w:gridSpan w:val="15"/>
            <w:shd w:val="clear" w:color="auto" w:fill="F7CAAC"/>
          </w:tcPr>
          <w:p w14:paraId="3A8CC863" w14:textId="77777777" w:rsidR="005F6C84" w:rsidRPr="005F6C84" w:rsidRDefault="005F6C84" w:rsidP="005C2183">
            <w:pPr>
              <w:jc w:val="both"/>
              <w:rPr>
                <w:sz w:val="20"/>
                <w:szCs w:val="20"/>
              </w:rPr>
            </w:pPr>
            <w:r w:rsidRPr="005F6C84">
              <w:rPr>
                <w:b/>
                <w:sz w:val="20"/>
                <w:szCs w:val="20"/>
              </w:rPr>
              <w:t>Předměty příslušného studijního programu a způsob zapojení do jejich výuky, příp. další zapojení do uskutečňování studijního programu</w:t>
            </w:r>
          </w:p>
        </w:tc>
      </w:tr>
      <w:tr w:rsidR="005F6C84" w14:paraId="0B7D618C" w14:textId="77777777" w:rsidTr="00A91145">
        <w:trPr>
          <w:trHeight w:val="225"/>
        </w:trPr>
        <w:tc>
          <w:tcPr>
            <w:tcW w:w="9859" w:type="dxa"/>
            <w:gridSpan w:val="15"/>
            <w:tcBorders>
              <w:top w:val="nil"/>
            </w:tcBorders>
          </w:tcPr>
          <w:p w14:paraId="320BD880" w14:textId="1FF493A1" w:rsidR="005F6C84" w:rsidRPr="005F6C84" w:rsidRDefault="005F6C84" w:rsidP="005C2183">
            <w:pPr>
              <w:jc w:val="both"/>
              <w:rPr>
                <w:bCs/>
                <w:sz w:val="20"/>
                <w:szCs w:val="20"/>
              </w:rPr>
            </w:pPr>
            <w:r w:rsidRPr="005F6C84">
              <w:rPr>
                <w:bCs/>
                <w:sz w:val="20"/>
                <w:szCs w:val="20"/>
              </w:rPr>
              <w:t>Vizuální komunikace v animované tvorbě 1-4 (vede seminář</w:t>
            </w:r>
            <w:r w:rsidR="002B666C">
              <w:rPr>
                <w:bCs/>
                <w:sz w:val="20"/>
                <w:szCs w:val="20"/>
              </w:rPr>
              <w:t>, garant předmětu</w:t>
            </w:r>
            <w:r w:rsidRPr="005F6C84">
              <w:rPr>
                <w:bCs/>
                <w:sz w:val="20"/>
                <w:szCs w:val="20"/>
              </w:rPr>
              <w:t>)</w:t>
            </w:r>
          </w:p>
        </w:tc>
      </w:tr>
      <w:tr w:rsidR="005F6C84" w14:paraId="6BFB8B1E" w14:textId="77777777" w:rsidTr="005C2183">
        <w:trPr>
          <w:trHeight w:val="340"/>
        </w:trPr>
        <w:tc>
          <w:tcPr>
            <w:tcW w:w="9859" w:type="dxa"/>
            <w:gridSpan w:val="15"/>
            <w:tcBorders>
              <w:top w:val="nil"/>
            </w:tcBorders>
            <w:shd w:val="clear" w:color="auto" w:fill="FBD4B4"/>
          </w:tcPr>
          <w:p w14:paraId="6413F06E" w14:textId="77777777" w:rsidR="005F6C84" w:rsidRPr="005F6C84" w:rsidRDefault="005F6C84" w:rsidP="005C2183">
            <w:pPr>
              <w:jc w:val="both"/>
              <w:rPr>
                <w:b/>
                <w:sz w:val="20"/>
                <w:szCs w:val="20"/>
              </w:rPr>
            </w:pPr>
            <w:r w:rsidRPr="005F6C84">
              <w:rPr>
                <w:b/>
                <w:sz w:val="20"/>
                <w:szCs w:val="20"/>
              </w:rPr>
              <w:t>Zapojení do výuky v dalších studijních programech na téže vysoké škole (pouze u garantů ZT a PZ předmětů)</w:t>
            </w:r>
          </w:p>
        </w:tc>
      </w:tr>
      <w:tr w:rsidR="005F6C84" w14:paraId="1CFCCB9A" w14:textId="77777777" w:rsidTr="005C2183">
        <w:trPr>
          <w:trHeight w:val="340"/>
        </w:trPr>
        <w:tc>
          <w:tcPr>
            <w:tcW w:w="2802" w:type="dxa"/>
            <w:gridSpan w:val="2"/>
            <w:tcBorders>
              <w:top w:val="nil"/>
            </w:tcBorders>
          </w:tcPr>
          <w:p w14:paraId="2C14F1F7" w14:textId="77777777" w:rsidR="005F6C84" w:rsidRPr="005F6C84" w:rsidRDefault="005F6C84" w:rsidP="005C2183">
            <w:pPr>
              <w:jc w:val="both"/>
              <w:rPr>
                <w:b/>
                <w:sz w:val="20"/>
                <w:szCs w:val="20"/>
              </w:rPr>
            </w:pPr>
            <w:r w:rsidRPr="005F6C84">
              <w:rPr>
                <w:b/>
                <w:sz w:val="20"/>
                <w:szCs w:val="20"/>
              </w:rPr>
              <w:t>Název studijního předmětu</w:t>
            </w:r>
          </w:p>
        </w:tc>
        <w:tc>
          <w:tcPr>
            <w:tcW w:w="2409" w:type="dxa"/>
            <w:gridSpan w:val="3"/>
            <w:tcBorders>
              <w:top w:val="nil"/>
            </w:tcBorders>
          </w:tcPr>
          <w:p w14:paraId="3A935225" w14:textId="77777777" w:rsidR="005F6C84" w:rsidRPr="005F6C84" w:rsidRDefault="005F6C84" w:rsidP="005C2183">
            <w:pPr>
              <w:rPr>
                <w:b/>
                <w:sz w:val="20"/>
                <w:szCs w:val="20"/>
              </w:rPr>
            </w:pPr>
            <w:r w:rsidRPr="005F6C84">
              <w:rPr>
                <w:b/>
                <w:sz w:val="20"/>
                <w:szCs w:val="20"/>
              </w:rPr>
              <w:t>Název studijního programu</w:t>
            </w:r>
          </w:p>
        </w:tc>
        <w:tc>
          <w:tcPr>
            <w:tcW w:w="567" w:type="dxa"/>
            <w:gridSpan w:val="2"/>
            <w:tcBorders>
              <w:top w:val="nil"/>
            </w:tcBorders>
          </w:tcPr>
          <w:p w14:paraId="40C31EDF" w14:textId="77777777" w:rsidR="005F6C84" w:rsidRPr="005F6C84" w:rsidRDefault="005F6C84" w:rsidP="005C2183">
            <w:pPr>
              <w:jc w:val="both"/>
              <w:rPr>
                <w:b/>
                <w:sz w:val="20"/>
                <w:szCs w:val="20"/>
              </w:rPr>
            </w:pPr>
            <w:r w:rsidRPr="005F6C84">
              <w:rPr>
                <w:b/>
                <w:sz w:val="20"/>
                <w:szCs w:val="20"/>
              </w:rPr>
              <w:t>Sem.</w:t>
            </w:r>
          </w:p>
        </w:tc>
        <w:tc>
          <w:tcPr>
            <w:tcW w:w="2109" w:type="dxa"/>
            <w:gridSpan w:val="5"/>
            <w:tcBorders>
              <w:top w:val="nil"/>
            </w:tcBorders>
          </w:tcPr>
          <w:p w14:paraId="18842B27" w14:textId="77777777" w:rsidR="005F6C84" w:rsidRPr="005F6C84" w:rsidRDefault="005F6C84" w:rsidP="005C2183">
            <w:pPr>
              <w:rPr>
                <w:b/>
                <w:sz w:val="20"/>
                <w:szCs w:val="20"/>
              </w:rPr>
            </w:pPr>
            <w:r w:rsidRPr="005F6C84">
              <w:rPr>
                <w:b/>
                <w:sz w:val="20"/>
                <w:szCs w:val="20"/>
              </w:rPr>
              <w:t>Role ve výuce daného předmětu</w:t>
            </w:r>
          </w:p>
        </w:tc>
        <w:tc>
          <w:tcPr>
            <w:tcW w:w="1972" w:type="dxa"/>
            <w:gridSpan w:val="3"/>
            <w:tcBorders>
              <w:top w:val="nil"/>
            </w:tcBorders>
          </w:tcPr>
          <w:p w14:paraId="21783E5A" w14:textId="77777777" w:rsidR="005F6C84" w:rsidRPr="005F6C84" w:rsidRDefault="005F6C84" w:rsidP="005C2183">
            <w:pPr>
              <w:rPr>
                <w:b/>
                <w:sz w:val="20"/>
                <w:szCs w:val="20"/>
              </w:rPr>
            </w:pPr>
            <w:r w:rsidRPr="005F6C84">
              <w:rPr>
                <w:b/>
                <w:sz w:val="20"/>
                <w:szCs w:val="20"/>
              </w:rPr>
              <w:t>(</w:t>
            </w:r>
            <w:r w:rsidRPr="005F6C84">
              <w:rPr>
                <w:b/>
                <w:i/>
                <w:iCs/>
                <w:sz w:val="20"/>
                <w:szCs w:val="20"/>
              </w:rPr>
              <w:t>nepovinný údaj</w:t>
            </w:r>
            <w:r w:rsidRPr="005F6C84">
              <w:rPr>
                <w:b/>
                <w:sz w:val="20"/>
                <w:szCs w:val="20"/>
              </w:rPr>
              <w:t>) Počet hodin za semestr</w:t>
            </w:r>
          </w:p>
        </w:tc>
      </w:tr>
      <w:tr w:rsidR="005F6C84" w14:paraId="0A8F3EB9" w14:textId="77777777" w:rsidTr="005C2183">
        <w:trPr>
          <w:trHeight w:val="285"/>
        </w:trPr>
        <w:tc>
          <w:tcPr>
            <w:tcW w:w="2802" w:type="dxa"/>
            <w:gridSpan w:val="2"/>
            <w:tcBorders>
              <w:top w:val="nil"/>
            </w:tcBorders>
          </w:tcPr>
          <w:p w14:paraId="291BA2AC" w14:textId="77777777" w:rsidR="005F6C84" w:rsidRPr="005F6C84" w:rsidRDefault="005F6C84" w:rsidP="005C2183">
            <w:pPr>
              <w:rPr>
                <w:color w:val="000000"/>
                <w:sz w:val="20"/>
                <w:szCs w:val="20"/>
              </w:rPr>
            </w:pPr>
          </w:p>
        </w:tc>
        <w:tc>
          <w:tcPr>
            <w:tcW w:w="2409" w:type="dxa"/>
            <w:gridSpan w:val="3"/>
            <w:tcBorders>
              <w:top w:val="nil"/>
            </w:tcBorders>
          </w:tcPr>
          <w:p w14:paraId="243C5E27" w14:textId="77777777" w:rsidR="005F6C84" w:rsidRPr="005F6C84" w:rsidRDefault="005F6C84" w:rsidP="005C2183">
            <w:pPr>
              <w:jc w:val="both"/>
              <w:rPr>
                <w:color w:val="FF0000"/>
                <w:sz w:val="20"/>
                <w:szCs w:val="20"/>
              </w:rPr>
            </w:pPr>
          </w:p>
        </w:tc>
        <w:tc>
          <w:tcPr>
            <w:tcW w:w="567" w:type="dxa"/>
            <w:gridSpan w:val="2"/>
            <w:tcBorders>
              <w:top w:val="nil"/>
            </w:tcBorders>
          </w:tcPr>
          <w:p w14:paraId="3AF4C474" w14:textId="77777777" w:rsidR="005F6C84" w:rsidRPr="005F6C84" w:rsidRDefault="005F6C84" w:rsidP="005C2183">
            <w:pPr>
              <w:jc w:val="both"/>
              <w:rPr>
                <w:sz w:val="20"/>
                <w:szCs w:val="20"/>
              </w:rPr>
            </w:pPr>
          </w:p>
        </w:tc>
        <w:tc>
          <w:tcPr>
            <w:tcW w:w="2109" w:type="dxa"/>
            <w:gridSpan w:val="5"/>
            <w:tcBorders>
              <w:top w:val="nil"/>
            </w:tcBorders>
          </w:tcPr>
          <w:p w14:paraId="5B215827" w14:textId="77777777" w:rsidR="005F6C84" w:rsidRPr="005F6C84" w:rsidRDefault="005F6C84" w:rsidP="005C2183">
            <w:pPr>
              <w:jc w:val="both"/>
              <w:rPr>
                <w:sz w:val="20"/>
                <w:szCs w:val="20"/>
              </w:rPr>
            </w:pPr>
          </w:p>
        </w:tc>
        <w:tc>
          <w:tcPr>
            <w:tcW w:w="1972" w:type="dxa"/>
            <w:gridSpan w:val="3"/>
            <w:tcBorders>
              <w:top w:val="nil"/>
            </w:tcBorders>
          </w:tcPr>
          <w:p w14:paraId="293FAAFC" w14:textId="77777777" w:rsidR="005F6C84" w:rsidRPr="005F6C84" w:rsidRDefault="005F6C84" w:rsidP="005C2183">
            <w:pPr>
              <w:jc w:val="both"/>
              <w:rPr>
                <w:color w:val="FF0000"/>
                <w:sz w:val="20"/>
                <w:szCs w:val="20"/>
              </w:rPr>
            </w:pPr>
          </w:p>
        </w:tc>
      </w:tr>
      <w:tr w:rsidR="005F6C84" w14:paraId="046B8593" w14:textId="77777777" w:rsidTr="005C2183">
        <w:trPr>
          <w:trHeight w:val="284"/>
        </w:trPr>
        <w:tc>
          <w:tcPr>
            <w:tcW w:w="2802" w:type="dxa"/>
            <w:gridSpan w:val="2"/>
            <w:tcBorders>
              <w:top w:val="nil"/>
            </w:tcBorders>
          </w:tcPr>
          <w:p w14:paraId="3465E306" w14:textId="77777777" w:rsidR="005F6C84" w:rsidRPr="005F6C84" w:rsidRDefault="005F6C84" w:rsidP="005C2183">
            <w:pPr>
              <w:jc w:val="both"/>
              <w:rPr>
                <w:color w:val="FF0000"/>
                <w:sz w:val="20"/>
                <w:szCs w:val="20"/>
              </w:rPr>
            </w:pPr>
          </w:p>
        </w:tc>
        <w:tc>
          <w:tcPr>
            <w:tcW w:w="2409" w:type="dxa"/>
            <w:gridSpan w:val="3"/>
            <w:tcBorders>
              <w:top w:val="nil"/>
            </w:tcBorders>
          </w:tcPr>
          <w:p w14:paraId="43C33046" w14:textId="77777777" w:rsidR="005F6C84" w:rsidRPr="005F6C84" w:rsidRDefault="005F6C84" w:rsidP="005C2183">
            <w:pPr>
              <w:jc w:val="both"/>
              <w:rPr>
                <w:color w:val="FF0000"/>
                <w:sz w:val="20"/>
                <w:szCs w:val="20"/>
              </w:rPr>
            </w:pPr>
          </w:p>
        </w:tc>
        <w:tc>
          <w:tcPr>
            <w:tcW w:w="567" w:type="dxa"/>
            <w:gridSpan w:val="2"/>
            <w:tcBorders>
              <w:top w:val="nil"/>
            </w:tcBorders>
          </w:tcPr>
          <w:p w14:paraId="321FD821" w14:textId="77777777" w:rsidR="005F6C84" w:rsidRPr="005F6C84" w:rsidRDefault="005F6C84" w:rsidP="005C2183">
            <w:pPr>
              <w:jc w:val="both"/>
              <w:rPr>
                <w:sz w:val="20"/>
                <w:szCs w:val="20"/>
              </w:rPr>
            </w:pPr>
          </w:p>
        </w:tc>
        <w:tc>
          <w:tcPr>
            <w:tcW w:w="2109" w:type="dxa"/>
            <w:gridSpan w:val="5"/>
            <w:tcBorders>
              <w:top w:val="nil"/>
            </w:tcBorders>
          </w:tcPr>
          <w:p w14:paraId="0AB336A5" w14:textId="77777777" w:rsidR="005F6C84" w:rsidRPr="005F6C84" w:rsidRDefault="005F6C84" w:rsidP="005C2183">
            <w:pPr>
              <w:jc w:val="both"/>
              <w:rPr>
                <w:sz w:val="20"/>
                <w:szCs w:val="20"/>
              </w:rPr>
            </w:pPr>
          </w:p>
        </w:tc>
        <w:tc>
          <w:tcPr>
            <w:tcW w:w="1972" w:type="dxa"/>
            <w:gridSpan w:val="3"/>
            <w:tcBorders>
              <w:top w:val="nil"/>
            </w:tcBorders>
          </w:tcPr>
          <w:p w14:paraId="18440474" w14:textId="77777777" w:rsidR="005F6C84" w:rsidRPr="005F6C84" w:rsidRDefault="005F6C84" w:rsidP="005C2183">
            <w:pPr>
              <w:jc w:val="both"/>
              <w:rPr>
                <w:color w:val="FF0000"/>
                <w:sz w:val="20"/>
                <w:szCs w:val="20"/>
              </w:rPr>
            </w:pPr>
          </w:p>
        </w:tc>
      </w:tr>
      <w:tr w:rsidR="005F6C84" w14:paraId="6AD95055" w14:textId="77777777" w:rsidTr="005C2183">
        <w:trPr>
          <w:trHeight w:val="284"/>
        </w:trPr>
        <w:tc>
          <w:tcPr>
            <w:tcW w:w="2802" w:type="dxa"/>
            <w:gridSpan w:val="2"/>
            <w:tcBorders>
              <w:top w:val="nil"/>
            </w:tcBorders>
          </w:tcPr>
          <w:p w14:paraId="2BF00B0E" w14:textId="77777777" w:rsidR="005F6C84" w:rsidRPr="005F6C84" w:rsidRDefault="005F6C84" w:rsidP="005C2183">
            <w:pPr>
              <w:jc w:val="both"/>
              <w:rPr>
                <w:color w:val="FF0000"/>
                <w:sz w:val="20"/>
                <w:szCs w:val="20"/>
              </w:rPr>
            </w:pPr>
          </w:p>
        </w:tc>
        <w:tc>
          <w:tcPr>
            <w:tcW w:w="2409" w:type="dxa"/>
            <w:gridSpan w:val="3"/>
            <w:tcBorders>
              <w:top w:val="nil"/>
            </w:tcBorders>
          </w:tcPr>
          <w:p w14:paraId="32E4E9D5" w14:textId="77777777" w:rsidR="005F6C84" w:rsidRPr="005F6C84" w:rsidRDefault="005F6C84" w:rsidP="005C2183">
            <w:pPr>
              <w:jc w:val="both"/>
              <w:rPr>
                <w:color w:val="FF0000"/>
                <w:sz w:val="20"/>
                <w:szCs w:val="20"/>
              </w:rPr>
            </w:pPr>
          </w:p>
        </w:tc>
        <w:tc>
          <w:tcPr>
            <w:tcW w:w="567" w:type="dxa"/>
            <w:gridSpan w:val="2"/>
            <w:tcBorders>
              <w:top w:val="nil"/>
            </w:tcBorders>
          </w:tcPr>
          <w:p w14:paraId="12EB70BD" w14:textId="77777777" w:rsidR="005F6C84" w:rsidRPr="005F6C84" w:rsidRDefault="005F6C84" w:rsidP="005C2183">
            <w:pPr>
              <w:jc w:val="both"/>
              <w:rPr>
                <w:color w:val="FF0000"/>
                <w:sz w:val="20"/>
                <w:szCs w:val="20"/>
              </w:rPr>
            </w:pPr>
          </w:p>
        </w:tc>
        <w:tc>
          <w:tcPr>
            <w:tcW w:w="2109" w:type="dxa"/>
            <w:gridSpan w:val="5"/>
            <w:tcBorders>
              <w:top w:val="nil"/>
            </w:tcBorders>
          </w:tcPr>
          <w:p w14:paraId="6D50CCC3" w14:textId="77777777" w:rsidR="005F6C84" w:rsidRPr="005F6C84" w:rsidRDefault="005F6C84" w:rsidP="005C2183">
            <w:pPr>
              <w:jc w:val="both"/>
              <w:rPr>
                <w:color w:val="FF0000"/>
                <w:sz w:val="20"/>
                <w:szCs w:val="20"/>
              </w:rPr>
            </w:pPr>
          </w:p>
        </w:tc>
        <w:tc>
          <w:tcPr>
            <w:tcW w:w="1972" w:type="dxa"/>
            <w:gridSpan w:val="3"/>
            <w:tcBorders>
              <w:top w:val="nil"/>
            </w:tcBorders>
          </w:tcPr>
          <w:p w14:paraId="4FCC4754" w14:textId="77777777" w:rsidR="005F6C84" w:rsidRPr="005F6C84" w:rsidRDefault="005F6C84" w:rsidP="005C2183">
            <w:pPr>
              <w:jc w:val="both"/>
              <w:rPr>
                <w:color w:val="FF0000"/>
                <w:sz w:val="20"/>
                <w:szCs w:val="20"/>
              </w:rPr>
            </w:pPr>
          </w:p>
        </w:tc>
      </w:tr>
      <w:tr w:rsidR="005F6C84" w14:paraId="21817E11" w14:textId="77777777" w:rsidTr="005C2183">
        <w:trPr>
          <w:trHeight w:val="284"/>
        </w:trPr>
        <w:tc>
          <w:tcPr>
            <w:tcW w:w="2802" w:type="dxa"/>
            <w:gridSpan w:val="2"/>
            <w:tcBorders>
              <w:top w:val="nil"/>
            </w:tcBorders>
          </w:tcPr>
          <w:p w14:paraId="2DEBBF85" w14:textId="77777777" w:rsidR="005F6C84" w:rsidRPr="005F6C84" w:rsidRDefault="005F6C84" w:rsidP="005C2183">
            <w:pPr>
              <w:jc w:val="both"/>
              <w:rPr>
                <w:color w:val="FF0000"/>
                <w:sz w:val="20"/>
                <w:szCs w:val="20"/>
              </w:rPr>
            </w:pPr>
          </w:p>
        </w:tc>
        <w:tc>
          <w:tcPr>
            <w:tcW w:w="2409" w:type="dxa"/>
            <w:gridSpan w:val="3"/>
            <w:tcBorders>
              <w:top w:val="nil"/>
            </w:tcBorders>
          </w:tcPr>
          <w:p w14:paraId="481F27DC" w14:textId="77777777" w:rsidR="005F6C84" w:rsidRPr="005F6C84" w:rsidRDefault="005F6C84" w:rsidP="005C2183">
            <w:pPr>
              <w:jc w:val="both"/>
              <w:rPr>
                <w:color w:val="FF0000"/>
                <w:sz w:val="20"/>
                <w:szCs w:val="20"/>
              </w:rPr>
            </w:pPr>
          </w:p>
        </w:tc>
        <w:tc>
          <w:tcPr>
            <w:tcW w:w="567" w:type="dxa"/>
            <w:gridSpan w:val="2"/>
            <w:tcBorders>
              <w:top w:val="nil"/>
            </w:tcBorders>
          </w:tcPr>
          <w:p w14:paraId="6E48F4E4" w14:textId="77777777" w:rsidR="005F6C84" w:rsidRPr="005F6C84" w:rsidRDefault="005F6C84" w:rsidP="005C2183">
            <w:pPr>
              <w:jc w:val="both"/>
              <w:rPr>
                <w:color w:val="FF0000"/>
                <w:sz w:val="20"/>
                <w:szCs w:val="20"/>
              </w:rPr>
            </w:pPr>
          </w:p>
        </w:tc>
        <w:tc>
          <w:tcPr>
            <w:tcW w:w="2109" w:type="dxa"/>
            <w:gridSpan w:val="5"/>
            <w:tcBorders>
              <w:top w:val="nil"/>
            </w:tcBorders>
          </w:tcPr>
          <w:p w14:paraId="7FE7C416" w14:textId="77777777" w:rsidR="005F6C84" w:rsidRPr="005F6C84" w:rsidRDefault="005F6C84" w:rsidP="005C2183">
            <w:pPr>
              <w:jc w:val="both"/>
              <w:rPr>
                <w:color w:val="FF0000"/>
                <w:sz w:val="20"/>
                <w:szCs w:val="20"/>
              </w:rPr>
            </w:pPr>
          </w:p>
        </w:tc>
        <w:tc>
          <w:tcPr>
            <w:tcW w:w="1972" w:type="dxa"/>
            <w:gridSpan w:val="3"/>
            <w:tcBorders>
              <w:top w:val="nil"/>
            </w:tcBorders>
          </w:tcPr>
          <w:p w14:paraId="795A8A88" w14:textId="77777777" w:rsidR="005F6C84" w:rsidRPr="005F6C84" w:rsidRDefault="005F6C84" w:rsidP="005C2183">
            <w:pPr>
              <w:jc w:val="both"/>
              <w:rPr>
                <w:color w:val="FF0000"/>
                <w:sz w:val="20"/>
                <w:szCs w:val="20"/>
              </w:rPr>
            </w:pPr>
          </w:p>
        </w:tc>
      </w:tr>
      <w:tr w:rsidR="005F6C84" w14:paraId="1FBB5252" w14:textId="77777777" w:rsidTr="005C2183">
        <w:tc>
          <w:tcPr>
            <w:tcW w:w="9859" w:type="dxa"/>
            <w:gridSpan w:val="15"/>
            <w:shd w:val="clear" w:color="auto" w:fill="F7CAAC"/>
          </w:tcPr>
          <w:p w14:paraId="7FCE12FC" w14:textId="77777777" w:rsidR="005F6C84" w:rsidRPr="005F6C84" w:rsidRDefault="005F6C84" w:rsidP="005C2183">
            <w:pPr>
              <w:jc w:val="both"/>
              <w:rPr>
                <w:sz w:val="20"/>
                <w:szCs w:val="20"/>
              </w:rPr>
            </w:pPr>
            <w:r w:rsidRPr="005F6C84">
              <w:rPr>
                <w:b/>
                <w:sz w:val="20"/>
                <w:szCs w:val="20"/>
              </w:rPr>
              <w:t xml:space="preserve">Údaje o vzdělání na VŠ </w:t>
            </w:r>
          </w:p>
        </w:tc>
      </w:tr>
      <w:tr w:rsidR="005F6C84" w14:paraId="2802DCDF" w14:textId="77777777" w:rsidTr="00A91145">
        <w:trPr>
          <w:trHeight w:val="222"/>
        </w:trPr>
        <w:tc>
          <w:tcPr>
            <w:tcW w:w="9859" w:type="dxa"/>
            <w:gridSpan w:val="15"/>
          </w:tcPr>
          <w:p w14:paraId="115293F5" w14:textId="0C377893" w:rsidR="005F6C84" w:rsidRPr="005F6C84" w:rsidRDefault="005F6C84" w:rsidP="005C2183">
            <w:pPr>
              <w:jc w:val="both"/>
              <w:rPr>
                <w:sz w:val="20"/>
                <w:szCs w:val="20"/>
              </w:rPr>
            </w:pPr>
            <w:r w:rsidRPr="005F6C84">
              <w:rPr>
                <w:sz w:val="20"/>
                <w:szCs w:val="20"/>
              </w:rPr>
              <w:t>1986: Vysoká škola uměleckoprůmyslová, Praha, Ateliér filmové a televizní grafiky, akad.</w:t>
            </w:r>
            <w:r w:rsidR="00A91145">
              <w:rPr>
                <w:sz w:val="20"/>
                <w:szCs w:val="20"/>
              </w:rPr>
              <w:t xml:space="preserve"> </w:t>
            </w:r>
            <w:proofErr w:type="spellStart"/>
            <w:r w:rsidRPr="005F6C84">
              <w:rPr>
                <w:sz w:val="20"/>
                <w:szCs w:val="20"/>
              </w:rPr>
              <w:t>mal</w:t>
            </w:r>
            <w:proofErr w:type="spellEnd"/>
            <w:r w:rsidRPr="005F6C84">
              <w:rPr>
                <w:sz w:val="20"/>
                <w:szCs w:val="20"/>
              </w:rPr>
              <w:t>.</w:t>
            </w:r>
          </w:p>
        </w:tc>
      </w:tr>
      <w:tr w:rsidR="005F6C84" w14:paraId="0046B4D5" w14:textId="77777777" w:rsidTr="005C2183">
        <w:tc>
          <w:tcPr>
            <w:tcW w:w="9859" w:type="dxa"/>
            <w:gridSpan w:val="15"/>
            <w:shd w:val="clear" w:color="auto" w:fill="F7CAAC"/>
          </w:tcPr>
          <w:p w14:paraId="10E019B3" w14:textId="77777777" w:rsidR="005F6C84" w:rsidRPr="005F6C84" w:rsidRDefault="005F6C84" w:rsidP="005C2183">
            <w:pPr>
              <w:jc w:val="both"/>
              <w:rPr>
                <w:b/>
                <w:sz w:val="20"/>
                <w:szCs w:val="20"/>
              </w:rPr>
            </w:pPr>
            <w:r w:rsidRPr="005F6C84">
              <w:rPr>
                <w:b/>
                <w:sz w:val="20"/>
                <w:szCs w:val="20"/>
              </w:rPr>
              <w:t>Údaje o odborném působení od absolvování VŠ</w:t>
            </w:r>
          </w:p>
        </w:tc>
      </w:tr>
      <w:tr w:rsidR="005F6C84" w14:paraId="1320000B" w14:textId="77777777" w:rsidTr="00A91145">
        <w:trPr>
          <w:trHeight w:val="172"/>
        </w:trPr>
        <w:tc>
          <w:tcPr>
            <w:tcW w:w="9859" w:type="dxa"/>
            <w:gridSpan w:val="15"/>
          </w:tcPr>
          <w:p w14:paraId="5149B134" w14:textId="78703728" w:rsidR="005F6C84" w:rsidRPr="00A91145" w:rsidRDefault="005F6C84" w:rsidP="005C2183">
            <w:pPr>
              <w:rPr>
                <w:sz w:val="20"/>
                <w:szCs w:val="20"/>
              </w:rPr>
            </w:pPr>
            <w:proofErr w:type="gramStart"/>
            <w:r w:rsidRPr="005F6C84">
              <w:rPr>
                <w:sz w:val="20"/>
                <w:szCs w:val="20"/>
              </w:rPr>
              <w:t>2004</w:t>
            </w:r>
            <w:r w:rsidR="00A91145">
              <w:rPr>
                <w:sz w:val="20"/>
                <w:szCs w:val="20"/>
              </w:rPr>
              <w:t>-</w:t>
            </w:r>
            <w:r w:rsidRPr="005F6C84">
              <w:rPr>
                <w:sz w:val="20"/>
                <w:szCs w:val="20"/>
              </w:rPr>
              <w:t>dosud</w:t>
            </w:r>
            <w:proofErr w:type="gramEnd"/>
            <w:r w:rsidRPr="005F6C84">
              <w:rPr>
                <w:sz w:val="20"/>
                <w:szCs w:val="20"/>
              </w:rPr>
              <w:t xml:space="preserve">: Univerzita Tomáše Bati ve Zlíně, </w:t>
            </w:r>
            <w:r w:rsidR="00FA126B" w:rsidRPr="006F3258">
              <w:rPr>
                <w:sz w:val="20"/>
                <w:szCs w:val="20"/>
              </w:rPr>
              <w:t>Fakulta multimediálních komunikací</w:t>
            </w:r>
            <w:r w:rsidR="00FA126B">
              <w:rPr>
                <w:sz w:val="20"/>
                <w:szCs w:val="20"/>
              </w:rPr>
              <w:t xml:space="preserve">, </w:t>
            </w:r>
            <w:r w:rsidRPr="005F6C84">
              <w:rPr>
                <w:sz w:val="20"/>
                <w:szCs w:val="20"/>
              </w:rPr>
              <w:t>ateliér Animovan</w:t>
            </w:r>
            <w:r w:rsidR="00FA126B">
              <w:rPr>
                <w:sz w:val="20"/>
                <w:szCs w:val="20"/>
              </w:rPr>
              <w:t>á</w:t>
            </w:r>
            <w:r w:rsidRPr="005F6C84">
              <w:rPr>
                <w:sz w:val="20"/>
                <w:szCs w:val="20"/>
              </w:rPr>
              <w:t xml:space="preserve"> tvorb</w:t>
            </w:r>
            <w:r w:rsidR="00FA126B">
              <w:rPr>
                <w:sz w:val="20"/>
                <w:szCs w:val="20"/>
              </w:rPr>
              <w:t>a</w:t>
            </w:r>
            <w:r w:rsidRPr="005F6C84">
              <w:rPr>
                <w:sz w:val="20"/>
                <w:szCs w:val="20"/>
              </w:rPr>
              <w:t>, docent</w:t>
            </w:r>
          </w:p>
        </w:tc>
      </w:tr>
      <w:tr w:rsidR="005F6C84" w14:paraId="376E68D1" w14:textId="77777777" w:rsidTr="005C2183">
        <w:trPr>
          <w:trHeight w:val="250"/>
        </w:trPr>
        <w:tc>
          <w:tcPr>
            <w:tcW w:w="9859" w:type="dxa"/>
            <w:gridSpan w:val="15"/>
            <w:shd w:val="clear" w:color="auto" w:fill="F7CAAC"/>
          </w:tcPr>
          <w:p w14:paraId="4DAE6BE7" w14:textId="77777777" w:rsidR="005F6C84" w:rsidRPr="005F6C84" w:rsidRDefault="005F6C84" w:rsidP="005C2183">
            <w:pPr>
              <w:jc w:val="both"/>
              <w:rPr>
                <w:sz w:val="20"/>
                <w:szCs w:val="20"/>
              </w:rPr>
            </w:pPr>
            <w:r w:rsidRPr="005F6C84">
              <w:rPr>
                <w:b/>
                <w:sz w:val="20"/>
                <w:szCs w:val="20"/>
              </w:rPr>
              <w:t>Zkušenosti s vedením kvalifikačních a rigorózních prací</w:t>
            </w:r>
          </w:p>
        </w:tc>
      </w:tr>
      <w:tr w:rsidR="005F6C84" w14:paraId="6CFBF102" w14:textId="77777777" w:rsidTr="00A91145">
        <w:trPr>
          <w:trHeight w:val="661"/>
        </w:trPr>
        <w:tc>
          <w:tcPr>
            <w:tcW w:w="9859" w:type="dxa"/>
            <w:gridSpan w:val="15"/>
          </w:tcPr>
          <w:p w14:paraId="21B7E2FC" w14:textId="77777777" w:rsidR="005F6C84" w:rsidRPr="005F6C84" w:rsidRDefault="005F6C84" w:rsidP="005C2183">
            <w:pPr>
              <w:jc w:val="both"/>
              <w:rPr>
                <w:sz w:val="20"/>
                <w:szCs w:val="20"/>
              </w:rPr>
            </w:pPr>
            <w:r w:rsidRPr="005F6C84">
              <w:rPr>
                <w:sz w:val="20"/>
                <w:szCs w:val="20"/>
              </w:rPr>
              <w:t>Bakalářské práce: 2</w:t>
            </w:r>
          </w:p>
          <w:p w14:paraId="268B94D9" w14:textId="77777777" w:rsidR="005F6C84" w:rsidRPr="005F6C84" w:rsidRDefault="005F6C84" w:rsidP="005C2183">
            <w:pPr>
              <w:jc w:val="both"/>
              <w:rPr>
                <w:sz w:val="20"/>
                <w:szCs w:val="20"/>
              </w:rPr>
            </w:pPr>
            <w:r w:rsidRPr="005F6C84">
              <w:rPr>
                <w:sz w:val="20"/>
                <w:szCs w:val="20"/>
              </w:rPr>
              <w:t>Diplomové práce: 14</w:t>
            </w:r>
          </w:p>
          <w:p w14:paraId="53D9FE41" w14:textId="77777777" w:rsidR="005F6C84" w:rsidRPr="005F6C84" w:rsidRDefault="005F6C84" w:rsidP="005C2183">
            <w:pPr>
              <w:jc w:val="both"/>
              <w:rPr>
                <w:sz w:val="20"/>
                <w:szCs w:val="20"/>
              </w:rPr>
            </w:pPr>
            <w:r w:rsidRPr="005F6C84">
              <w:rPr>
                <w:sz w:val="20"/>
                <w:szCs w:val="20"/>
              </w:rPr>
              <w:t>Disertační práce: 1</w:t>
            </w:r>
          </w:p>
        </w:tc>
      </w:tr>
      <w:tr w:rsidR="005F6C84" w14:paraId="058FB02F" w14:textId="77777777" w:rsidTr="005C2183">
        <w:trPr>
          <w:cantSplit/>
        </w:trPr>
        <w:tc>
          <w:tcPr>
            <w:tcW w:w="3347" w:type="dxa"/>
            <w:gridSpan w:val="3"/>
            <w:tcBorders>
              <w:top w:val="single" w:sz="12" w:space="0" w:color="auto"/>
            </w:tcBorders>
            <w:shd w:val="clear" w:color="auto" w:fill="F7CAAC"/>
          </w:tcPr>
          <w:p w14:paraId="1859BB10" w14:textId="77777777" w:rsidR="005F6C84" w:rsidRPr="005F6C84" w:rsidRDefault="005F6C84" w:rsidP="005C2183">
            <w:pPr>
              <w:jc w:val="both"/>
              <w:rPr>
                <w:sz w:val="20"/>
                <w:szCs w:val="20"/>
              </w:rPr>
            </w:pPr>
            <w:r w:rsidRPr="005F6C84">
              <w:rPr>
                <w:b/>
                <w:sz w:val="20"/>
                <w:szCs w:val="20"/>
              </w:rPr>
              <w:t xml:space="preserve">Obor habilitačního řízení </w:t>
            </w:r>
          </w:p>
        </w:tc>
        <w:tc>
          <w:tcPr>
            <w:tcW w:w="2245" w:type="dxa"/>
            <w:gridSpan w:val="3"/>
            <w:tcBorders>
              <w:top w:val="single" w:sz="12" w:space="0" w:color="auto"/>
            </w:tcBorders>
            <w:shd w:val="clear" w:color="auto" w:fill="F7CAAC"/>
          </w:tcPr>
          <w:p w14:paraId="456A067D" w14:textId="77777777" w:rsidR="005F6C84" w:rsidRPr="005F6C84" w:rsidRDefault="005F6C84" w:rsidP="005C2183">
            <w:pPr>
              <w:jc w:val="both"/>
              <w:rPr>
                <w:sz w:val="20"/>
                <w:szCs w:val="20"/>
              </w:rPr>
            </w:pPr>
            <w:r w:rsidRPr="005F6C84">
              <w:rPr>
                <w:b/>
                <w:sz w:val="20"/>
                <w:szCs w:val="20"/>
              </w:rPr>
              <w:t>Rok udělení hodnosti</w:t>
            </w:r>
          </w:p>
        </w:tc>
        <w:tc>
          <w:tcPr>
            <w:tcW w:w="2248" w:type="dxa"/>
            <w:gridSpan w:val="5"/>
            <w:tcBorders>
              <w:top w:val="single" w:sz="12" w:space="0" w:color="auto"/>
              <w:right w:val="single" w:sz="12" w:space="0" w:color="auto"/>
            </w:tcBorders>
            <w:shd w:val="clear" w:color="auto" w:fill="F7CAAC"/>
          </w:tcPr>
          <w:p w14:paraId="0F87D3A9" w14:textId="77777777" w:rsidR="005F6C84" w:rsidRPr="005F6C84" w:rsidRDefault="005F6C84" w:rsidP="005C2183">
            <w:pPr>
              <w:jc w:val="both"/>
              <w:rPr>
                <w:sz w:val="20"/>
                <w:szCs w:val="20"/>
              </w:rPr>
            </w:pPr>
            <w:r w:rsidRPr="005F6C84">
              <w:rPr>
                <w:b/>
                <w:sz w:val="20"/>
                <w:szCs w:val="20"/>
              </w:rPr>
              <w:t>Řízení konáno na VŠ</w:t>
            </w:r>
          </w:p>
        </w:tc>
        <w:tc>
          <w:tcPr>
            <w:tcW w:w="2019" w:type="dxa"/>
            <w:gridSpan w:val="4"/>
            <w:tcBorders>
              <w:top w:val="single" w:sz="12" w:space="0" w:color="auto"/>
              <w:left w:val="single" w:sz="12" w:space="0" w:color="auto"/>
            </w:tcBorders>
            <w:shd w:val="clear" w:color="auto" w:fill="F7CAAC"/>
          </w:tcPr>
          <w:p w14:paraId="68CFC399" w14:textId="77777777" w:rsidR="005F6C84" w:rsidRPr="005F6C84" w:rsidRDefault="005F6C84" w:rsidP="005C2183">
            <w:pPr>
              <w:jc w:val="both"/>
              <w:rPr>
                <w:b/>
                <w:sz w:val="20"/>
                <w:szCs w:val="20"/>
              </w:rPr>
            </w:pPr>
            <w:r w:rsidRPr="005F6C84">
              <w:rPr>
                <w:b/>
                <w:sz w:val="20"/>
                <w:szCs w:val="20"/>
              </w:rPr>
              <w:t>Ohlasy publikací</w:t>
            </w:r>
          </w:p>
        </w:tc>
      </w:tr>
      <w:tr w:rsidR="005F6C84" w14:paraId="2D6045C8" w14:textId="77777777" w:rsidTr="00A91145">
        <w:trPr>
          <w:cantSplit/>
        </w:trPr>
        <w:tc>
          <w:tcPr>
            <w:tcW w:w="3347" w:type="dxa"/>
            <w:gridSpan w:val="3"/>
          </w:tcPr>
          <w:p w14:paraId="7466A841" w14:textId="77777777" w:rsidR="005F6C84" w:rsidRPr="005F6C84" w:rsidRDefault="005F6C84" w:rsidP="005C2183">
            <w:pPr>
              <w:jc w:val="both"/>
              <w:rPr>
                <w:sz w:val="20"/>
                <w:szCs w:val="20"/>
              </w:rPr>
            </w:pPr>
            <w:r w:rsidRPr="005F6C84">
              <w:rPr>
                <w:sz w:val="20"/>
                <w:szCs w:val="20"/>
              </w:rPr>
              <w:t xml:space="preserve">Filmové umění a multimédia </w:t>
            </w:r>
          </w:p>
        </w:tc>
        <w:tc>
          <w:tcPr>
            <w:tcW w:w="2245" w:type="dxa"/>
            <w:gridSpan w:val="3"/>
          </w:tcPr>
          <w:p w14:paraId="2151B3C3" w14:textId="77777777" w:rsidR="005F6C84" w:rsidRPr="005F6C84" w:rsidRDefault="005F6C84" w:rsidP="005C2183">
            <w:pPr>
              <w:jc w:val="both"/>
              <w:rPr>
                <w:sz w:val="20"/>
                <w:szCs w:val="20"/>
              </w:rPr>
            </w:pPr>
            <w:r w:rsidRPr="005F6C84">
              <w:rPr>
                <w:sz w:val="20"/>
                <w:szCs w:val="20"/>
              </w:rPr>
              <w:t>2010</w:t>
            </w:r>
          </w:p>
        </w:tc>
        <w:tc>
          <w:tcPr>
            <w:tcW w:w="2248" w:type="dxa"/>
            <w:gridSpan w:val="5"/>
            <w:tcBorders>
              <w:right w:val="single" w:sz="12" w:space="0" w:color="auto"/>
            </w:tcBorders>
          </w:tcPr>
          <w:p w14:paraId="5669F3EA" w14:textId="77777777" w:rsidR="005F6C84" w:rsidRPr="005F6C84" w:rsidRDefault="005F6C84" w:rsidP="005C2183">
            <w:pPr>
              <w:rPr>
                <w:sz w:val="20"/>
                <w:szCs w:val="20"/>
              </w:rPr>
            </w:pPr>
            <w:r w:rsidRPr="005F6C84">
              <w:rPr>
                <w:sz w:val="20"/>
                <w:szCs w:val="20"/>
                <w:lang w:val="sk-SK"/>
              </w:rPr>
              <w:t>FTF VŠMU Bratislava Slovensko</w:t>
            </w:r>
          </w:p>
        </w:tc>
        <w:tc>
          <w:tcPr>
            <w:tcW w:w="557" w:type="dxa"/>
            <w:gridSpan w:val="2"/>
            <w:tcBorders>
              <w:left w:val="single" w:sz="12" w:space="0" w:color="auto"/>
            </w:tcBorders>
            <w:shd w:val="clear" w:color="auto" w:fill="F7CAAC"/>
          </w:tcPr>
          <w:p w14:paraId="39BF3B10" w14:textId="77777777" w:rsidR="005F6C84" w:rsidRPr="00A91145" w:rsidRDefault="005F6C84" w:rsidP="005C2183">
            <w:pPr>
              <w:jc w:val="both"/>
              <w:rPr>
                <w:sz w:val="18"/>
                <w:szCs w:val="18"/>
              </w:rPr>
            </w:pPr>
            <w:proofErr w:type="spellStart"/>
            <w:r w:rsidRPr="00A91145">
              <w:rPr>
                <w:b/>
                <w:sz w:val="18"/>
                <w:szCs w:val="18"/>
              </w:rPr>
              <w:t>WoS</w:t>
            </w:r>
            <w:proofErr w:type="spellEnd"/>
          </w:p>
        </w:tc>
        <w:tc>
          <w:tcPr>
            <w:tcW w:w="708" w:type="dxa"/>
            <w:shd w:val="clear" w:color="auto" w:fill="F7CAAC"/>
          </w:tcPr>
          <w:p w14:paraId="7849B398" w14:textId="77777777" w:rsidR="005F6C84" w:rsidRPr="00A91145" w:rsidRDefault="005F6C84" w:rsidP="005C2183">
            <w:pPr>
              <w:jc w:val="both"/>
              <w:rPr>
                <w:sz w:val="18"/>
                <w:szCs w:val="18"/>
              </w:rPr>
            </w:pPr>
            <w:proofErr w:type="spellStart"/>
            <w:r w:rsidRPr="00A91145">
              <w:rPr>
                <w:b/>
                <w:sz w:val="18"/>
                <w:szCs w:val="18"/>
              </w:rPr>
              <w:t>Scopus</w:t>
            </w:r>
            <w:proofErr w:type="spellEnd"/>
          </w:p>
        </w:tc>
        <w:tc>
          <w:tcPr>
            <w:tcW w:w="754" w:type="dxa"/>
            <w:shd w:val="clear" w:color="auto" w:fill="F7CAAC"/>
          </w:tcPr>
          <w:p w14:paraId="3E7BC5CE" w14:textId="77777777" w:rsidR="005F6C84" w:rsidRPr="00A91145" w:rsidRDefault="005F6C84" w:rsidP="005C2183">
            <w:pPr>
              <w:jc w:val="both"/>
              <w:rPr>
                <w:sz w:val="18"/>
                <w:szCs w:val="18"/>
              </w:rPr>
            </w:pPr>
            <w:r w:rsidRPr="00A91145">
              <w:rPr>
                <w:b/>
                <w:sz w:val="18"/>
                <w:szCs w:val="18"/>
              </w:rPr>
              <w:t>ostatní</w:t>
            </w:r>
          </w:p>
        </w:tc>
      </w:tr>
      <w:tr w:rsidR="005F6C84" w14:paraId="15E37B99" w14:textId="77777777" w:rsidTr="00A91145">
        <w:trPr>
          <w:cantSplit/>
          <w:trHeight w:val="70"/>
        </w:trPr>
        <w:tc>
          <w:tcPr>
            <w:tcW w:w="3347" w:type="dxa"/>
            <w:gridSpan w:val="3"/>
            <w:shd w:val="clear" w:color="auto" w:fill="F7CAAC"/>
          </w:tcPr>
          <w:p w14:paraId="6161CA3E" w14:textId="77777777" w:rsidR="005F6C84" w:rsidRPr="005F6C84" w:rsidRDefault="005F6C84" w:rsidP="005C2183">
            <w:pPr>
              <w:jc w:val="both"/>
              <w:rPr>
                <w:sz w:val="20"/>
                <w:szCs w:val="20"/>
              </w:rPr>
            </w:pPr>
            <w:r w:rsidRPr="005F6C84">
              <w:rPr>
                <w:b/>
                <w:sz w:val="20"/>
                <w:szCs w:val="20"/>
              </w:rPr>
              <w:t>Obor jmenovacího řízení</w:t>
            </w:r>
          </w:p>
        </w:tc>
        <w:tc>
          <w:tcPr>
            <w:tcW w:w="2245" w:type="dxa"/>
            <w:gridSpan w:val="3"/>
            <w:shd w:val="clear" w:color="auto" w:fill="F7CAAC"/>
          </w:tcPr>
          <w:p w14:paraId="7F989C63" w14:textId="77777777" w:rsidR="005F6C84" w:rsidRPr="005F6C84" w:rsidRDefault="005F6C84" w:rsidP="005C2183">
            <w:pPr>
              <w:jc w:val="both"/>
              <w:rPr>
                <w:sz w:val="20"/>
                <w:szCs w:val="20"/>
              </w:rPr>
            </w:pPr>
            <w:r w:rsidRPr="005F6C84">
              <w:rPr>
                <w:b/>
                <w:sz w:val="20"/>
                <w:szCs w:val="20"/>
              </w:rPr>
              <w:t>Rok udělení hodnosti</w:t>
            </w:r>
          </w:p>
        </w:tc>
        <w:tc>
          <w:tcPr>
            <w:tcW w:w="2248" w:type="dxa"/>
            <w:gridSpan w:val="5"/>
            <w:tcBorders>
              <w:right w:val="single" w:sz="12" w:space="0" w:color="auto"/>
            </w:tcBorders>
            <w:shd w:val="clear" w:color="auto" w:fill="F7CAAC"/>
          </w:tcPr>
          <w:p w14:paraId="1CB48970" w14:textId="77777777" w:rsidR="005F6C84" w:rsidRPr="005F6C84" w:rsidRDefault="005F6C84" w:rsidP="005C2183">
            <w:pPr>
              <w:jc w:val="both"/>
              <w:rPr>
                <w:sz w:val="20"/>
                <w:szCs w:val="20"/>
              </w:rPr>
            </w:pPr>
            <w:r w:rsidRPr="005F6C84">
              <w:rPr>
                <w:b/>
                <w:sz w:val="20"/>
                <w:szCs w:val="20"/>
              </w:rPr>
              <w:t>Řízení konáno na VŠ</w:t>
            </w:r>
          </w:p>
        </w:tc>
        <w:tc>
          <w:tcPr>
            <w:tcW w:w="557" w:type="dxa"/>
            <w:gridSpan w:val="2"/>
            <w:tcBorders>
              <w:left w:val="single" w:sz="12" w:space="0" w:color="auto"/>
            </w:tcBorders>
          </w:tcPr>
          <w:p w14:paraId="550950BF" w14:textId="77777777" w:rsidR="005F6C84" w:rsidRPr="005F6C84" w:rsidRDefault="005F6C84" w:rsidP="005C2183">
            <w:pPr>
              <w:jc w:val="both"/>
              <w:rPr>
                <w:b/>
                <w:sz w:val="20"/>
                <w:szCs w:val="20"/>
              </w:rPr>
            </w:pPr>
          </w:p>
        </w:tc>
        <w:tc>
          <w:tcPr>
            <w:tcW w:w="708" w:type="dxa"/>
          </w:tcPr>
          <w:p w14:paraId="616B9F07" w14:textId="77777777" w:rsidR="005F6C84" w:rsidRPr="005F6C84" w:rsidRDefault="005F6C84" w:rsidP="005C2183">
            <w:pPr>
              <w:jc w:val="both"/>
              <w:rPr>
                <w:b/>
                <w:sz w:val="20"/>
                <w:szCs w:val="20"/>
              </w:rPr>
            </w:pPr>
          </w:p>
        </w:tc>
        <w:tc>
          <w:tcPr>
            <w:tcW w:w="754" w:type="dxa"/>
          </w:tcPr>
          <w:p w14:paraId="78C0C21B" w14:textId="77777777" w:rsidR="005F6C84" w:rsidRPr="005F6C84" w:rsidRDefault="005F6C84" w:rsidP="005C2183">
            <w:pPr>
              <w:jc w:val="both"/>
              <w:rPr>
                <w:b/>
                <w:sz w:val="20"/>
                <w:szCs w:val="20"/>
              </w:rPr>
            </w:pPr>
          </w:p>
        </w:tc>
      </w:tr>
      <w:tr w:rsidR="005F6C84" w14:paraId="5B383925" w14:textId="77777777" w:rsidTr="00A91145">
        <w:trPr>
          <w:trHeight w:val="205"/>
        </w:trPr>
        <w:tc>
          <w:tcPr>
            <w:tcW w:w="3347" w:type="dxa"/>
            <w:gridSpan w:val="3"/>
          </w:tcPr>
          <w:p w14:paraId="530964BD" w14:textId="77777777" w:rsidR="005F6C84" w:rsidRPr="005F6C84" w:rsidRDefault="005F6C84" w:rsidP="005C2183">
            <w:pPr>
              <w:jc w:val="both"/>
              <w:rPr>
                <w:sz w:val="20"/>
                <w:szCs w:val="20"/>
              </w:rPr>
            </w:pPr>
          </w:p>
        </w:tc>
        <w:tc>
          <w:tcPr>
            <w:tcW w:w="2245" w:type="dxa"/>
            <w:gridSpan w:val="3"/>
          </w:tcPr>
          <w:p w14:paraId="2A6A7D6E" w14:textId="77777777" w:rsidR="005F6C84" w:rsidRPr="005F6C84" w:rsidRDefault="005F6C84" w:rsidP="005C2183">
            <w:pPr>
              <w:jc w:val="both"/>
              <w:rPr>
                <w:sz w:val="20"/>
                <w:szCs w:val="20"/>
              </w:rPr>
            </w:pPr>
          </w:p>
        </w:tc>
        <w:tc>
          <w:tcPr>
            <w:tcW w:w="2248" w:type="dxa"/>
            <w:gridSpan w:val="5"/>
            <w:tcBorders>
              <w:right w:val="single" w:sz="12" w:space="0" w:color="auto"/>
            </w:tcBorders>
          </w:tcPr>
          <w:p w14:paraId="525AA579" w14:textId="77777777" w:rsidR="005F6C84" w:rsidRPr="005F6C84" w:rsidRDefault="005F6C84" w:rsidP="005C2183">
            <w:pPr>
              <w:jc w:val="both"/>
              <w:rPr>
                <w:sz w:val="20"/>
                <w:szCs w:val="20"/>
              </w:rPr>
            </w:pPr>
          </w:p>
        </w:tc>
        <w:tc>
          <w:tcPr>
            <w:tcW w:w="1265" w:type="dxa"/>
            <w:gridSpan w:val="3"/>
            <w:tcBorders>
              <w:left w:val="single" w:sz="12" w:space="0" w:color="auto"/>
            </w:tcBorders>
            <w:shd w:val="clear" w:color="auto" w:fill="FBD4B4"/>
            <w:vAlign w:val="center"/>
          </w:tcPr>
          <w:p w14:paraId="7A8AFBDA" w14:textId="77777777" w:rsidR="005F6C84" w:rsidRPr="005F6C84" w:rsidRDefault="005F6C84" w:rsidP="005C2183">
            <w:pPr>
              <w:jc w:val="both"/>
              <w:rPr>
                <w:b/>
                <w:sz w:val="20"/>
                <w:szCs w:val="20"/>
              </w:rPr>
            </w:pPr>
            <w:r w:rsidRPr="005F6C84">
              <w:rPr>
                <w:b/>
                <w:sz w:val="20"/>
                <w:szCs w:val="20"/>
              </w:rPr>
              <w:t xml:space="preserve">H-index </w:t>
            </w:r>
            <w:proofErr w:type="spellStart"/>
            <w:r w:rsidRPr="005F6C84">
              <w:rPr>
                <w:b/>
                <w:sz w:val="20"/>
                <w:szCs w:val="20"/>
              </w:rPr>
              <w:t>WoS</w:t>
            </w:r>
            <w:proofErr w:type="spellEnd"/>
            <w:r w:rsidRPr="005F6C84">
              <w:rPr>
                <w:b/>
                <w:sz w:val="20"/>
                <w:szCs w:val="20"/>
              </w:rPr>
              <w:t>/</w:t>
            </w:r>
            <w:proofErr w:type="spellStart"/>
            <w:r w:rsidRPr="005F6C84">
              <w:rPr>
                <w:b/>
                <w:sz w:val="20"/>
                <w:szCs w:val="20"/>
              </w:rPr>
              <w:t>Scopus</w:t>
            </w:r>
            <w:proofErr w:type="spellEnd"/>
          </w:p>
        </w:tc>
        <w:tc>
          <w:tcPr>
            <w:tcW w:w="754" w:type="dxa"/>
            <w:vAlign w:val="center"/>
          </w:tcPr>
          <w:p w14:paraId="40ECE5C9" w14:textId="77777777" w:rsidR="005F6C84" w:rsidRPr="005F6C84" w:rsidRDefault="005F6C84" w:rsidP="005C2183">
            <w:pPr>
              <w:rPr>
                <w:b/>
                <w:sz w:val="20"/>
                <w:szCs w:val="20"/>
              </w:rPr>
            </w:pPr>
            <w:r w:rsidRPr="005F6C84">
              <w:rPr>
                <w:b/>
                <w:sz w:val="20"/>
                <w:szCs w:val="20"/>
              </w:rPr>
              <w:t xml:space="preserve">    /</w:t>
            </w:r>
          </w:p>
        </w:tc>
      </w:tr>
      <w:tr w:rsidR="005F6C84" w14:paraId="5315384D" w14:textId="77777777" w:rsidTr="005C2183">
        <w:tc>
          <w:tcPr>
            <w:tcW w:w="9859" w:type="dxa"/>
            <w:gridSpan w:val="15"/>
            <w:shd w:val="clear" w:color="auto" w:fill="F7CAAC"/>
          </w:tcPr>
          <w:p w14:paraId="16F51437" w14:textId="77777777" w:rsidR="005F6C84" w:rsidRPr="005F6C84" w:rsidRDefault="005F6C84" w:rsidP="005C2183">
            <w:pPr>
              <w:jc w:val="both"/>
              <w:rPr>
                <w:b/>
                <w:sz w:val="20"/>
                <w:szCs w:val="20"/>
              </w:rPr>
            </w:pPr>
            <w:r w:rsidRPr="005F6C84">
              <w:rPr>
                <w:b/>
                <w:sz w:val="20"/>
                <w:szCs w:val="20"/>
              </w:rPr>
              <w:t xml:space="preserve">Přehled o nejvýznamnější publikační a další tvůrčí činnosti nebo další profesní činnosti u odborníků z praxe vztahující se k zabezpečovaným předmětům </w:t>
            </w:r>
          </w:p>
        </w:tc>
      </w:tr>
      <w:tr w:rsidR="005F6C84" w14:paraId="43B19E95" w14:textId="77777777" w:rsidTr="00A91145">
        <w:trPr>
          <w:trHeight w:val="563"/>
        </w:trPr>
        <w:tc>
          <w:tcPr>
            <w:tcW w:w="9859" w:type="dxa"/>
            <w:gridSpan w:val="15"/>
          </w:tcPr>
          <w:p w14:paraId="701DD642" w14:textId="77777777" w:rsidR="005F6C84" w:rsidRPr="005F6C84" w:rsidRDefault="005F6C84" w:rsidP="005C2183">
            <w:pPr>
              <w:jc w:val="both"/>
              <w:rPr>
                <w:b/>
                <w:sz w:val="20"/>
                <w:szCs w:val="20"/>
              </w:rPr>
            </w:pPr>
          </w:p>
        </w:tc>
      </w:tr>
      <w:tr w:rsidR="005F6C84" w14:paraId="5A29DE1C" w14:textId="77777777" w:rsidTr="005C2183">
        <w:trPr>
          <w:trHeight w:val="218"/>
        </w:trPr>
        <w:tc>
          <w:tcPr>
            <w:tcW w:w="9859" w:type="dxa"/>
            <w:gridSpan w:val="15"/>
            <w:shd w:val="clear" w:color="auto" w:fill="F7CAAC"/>
          </w:tcPr>
          <w:p w14:paraId="101D96AB" w14:textId="77777777" w:rsidR="005F6C84" w:rsidRPr="005F6C84" w:rsidRDefault="005F6C84" w:rsidP="005C2183">
            <w:pPr>
              <w:rPr>
                <w:b/>
                <w:sz w:val="20"/>
                <w:szCs w:val="20"/>
              </w:rPr>
            </w:pPr>
            <w:r w:rsidRPr="005F6C84">
              <w:rPr>
                <w:b/>
                <w:sz w:val="20"/>
                <w:szCs w:val="20"/>
              </w:rPr>
              <w:t>Působení v zahraničí</w:t>
            </w:r>
          </w:p>
        </w:tc>
      </w:tr>
      <w:tr w:rsidR="005F6C84" w14:paraId="4E7E26BE" w14:textId="77777777" w:rsidTr="005C2183">
        <w:trPr>
          <w:trHeight w:val="328"/>
        </w:trPr>
        <w:tc>
          <w:tcPr>
            <w:tcW w:w="9859" w:type="dxa"/>
            <w:gridSpan w:val="15"/>
          </w:tcPr>
          <w:p w14:paraId="133AB6A9" w14:textId="77777777" w:rsidR="005F6C84" w:rsidRPr="005F6C84" w:rsidRDefault="005F6C84" w:rsidP="005C2183">
            <w:pPr>
              <w:rPr>
                <w:b/>
                <w:sz w:val="20"/>
                <w:szCs w:val="20"/>
              </w:rPr>
            </w:pPr>
          </w:p>
        </w:tc>
      </w:tr>
      <w:tr w:rsidR="005F6C84" w14:paraId="6BC6641D" w14:textId="77777777" w:rsidTr="00A91145">
        <w:trPr>
          <w:cantSplit/>
          <w:trHeight w:val="470"/>
        </w:trPr>
        <w:tc>
          <w:tcPr>
            <w:tcW w:w="2518" w:type="dxa"/>
            <w:shd w:val="clear" w:color="auto" w:fill="F7CAAC"/>
          </w:tcPr>
          <w:p w14:paraId="58A12D73" w14:textId="77777777" w:rsidR="005F6C84" w:rsidRPr="005F6C84" w:rsidRDefault="005F6C84" w:rsidP="005C2183">
            <w:pPr>
              <w:jc w:val="both"/>
              <w:rPr>
                <w:b/>
                <w:sz w:val="20"/>
                <w:szCs w:val="20"/>
              </w:rPr>
            </w:pPr>
            <w:r w:rsidRPr="005F6C84">
              <w:rPr>
                <w:b/>
                <w:sz w:val="20"/>
                <w:szCs w:val="20"/>
              </w:rPr>
              <w:t xml:space="preserve">Podpis </w:t>
            </w:r>
          </w:p>
        </w:tc>
        <w:tc>
          <w:tcPr>
            <w:tcW w:w="4178" w:type="dxa"/>
            <w:gridSpan w:val="8"/>
          </w:tcPr>
          <w:p w14:paraId="3A597A3B" w14:textId="286A88CA" w:rsidR="005F6C84" w:rsidRPr="005F6C84" w:rsidRDefault="00A91145" w:rsidP="005C2183">
            <w:pPr>
              <w:jc w:val="both"/>
              <w:rPr>
                <w:sz w:val="20"/>
                <w:szCs w:val="20"/>
              </w:rPr>
            </w:pPr>
            <w:r>
              <w:rPr>
                <w:sz w:val="20"/>
                <w:szCs w:val="20"/>
              </w:rPr>
              <w:t>Michal Zeman v. r.</w:t>
            </w:r>
          </w:p>
        </w:tc>
        <w:tc>
          <w:tcPr>
            <w:tcW w:w="1144" w:type="dxa"/>
            <w:gridSpan w:val="2"/>
            <w:shd w:val="clear" w:color="auto" w:fill="F7CAAC"/>
          </w:tcPr>
          <w:p w14:paraId="15B30107" w14:textId="77777777" w:rsidR="005F6C84" w:rsidRPr="005F6C84" w:rsidRDefault="005F6C84" w:rsidP="005C2183">
            <w:pPr>
              <w:jc w:val="both"/>
              <w:rPr>
                <w:sz w:val="20"/>
                <w:szCs w:val="20"/>
              </w:rPr>
            </w:pPr>
            <w:r w:rsidRPr="005F6C84">
              <w:rPr>
                <w:b/>
                <w:sz w:val="20"/>
                <w:szCs w:val="20"/>
              </w:rPr>
              <w:t>datum</w:t>
            </w:r>
          </w:p>
        </w:tc>
        <w:tc>
          <w:tcPr>
            <w:tcW w:w="2019" w:type="dxa"/>
            <w:gridSpan w:val="4"/>
          </w:tcPr>
          <w:p w14:paraId="0F3B29FC" w14:textId="15EA86AC" w:rsidR="005F6C84" w:rsidRPr="005F6C84" w:rsidRDefault="00BE238E" w:rsidP="005C2183">
            <w:pPr>
              <w:jc w:val="both"/>
              <w:rPr>
                <w:sz w:val="20"/>
                <w:szCs w:val="20"/>
              </w:rPr>
            </w:pPr>
            <w:r>
              <w:rPr>
                <w:sz w:val="20"/>
                <w:szCs w:val="20"/>
              </w:rPr>
              <w:t>14. 12. 2022</w:t>
            </w:r>
          </w:p>
        </w:tc>
      </w:tr>
    </w:tbl>
    <w:p w14:paraId="6F14504E" w14:textId="5FAE2581" w:rsidR="005F6C84" w:rsidRDefault="005F6C84"/>
    <w:p w14:paraId="56AF278D" w14:textId="6FC73B6A" w:rsidR="00763DF9" w:rsidRDefault="005F6C8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5528"/>
        <w:gridCol w:w="709"/>
        <w:gridCol w:w="1220"/>
      </w:tblGrid>
      <w:tr w:rsidR="00763DF9" w:rsidRPr="001B5ED8" w14:paraId="6CE520D9" w14:textId="77777777" w:rsidTr="005C2183">
        <w:tc>
          <w:tcPr>
            <w:tcW w:w="9900" w:type="dxa"/>
            <w:gridSpan w:val="4"/>
            <w:tcBorders>
              <w:bottom w:val="double" w:sz="4" w:space="0" w:color="auto"/>
            </w:tcBorders>
            <w:shd w:val="clear" w:color="auto" w:fill="BDD6EE"/>
          </w:tcPr>
          <w:p w14:paraId="4089433C" w14:textId="77777777" w:rsidR="00763DF9" w:rsidRPr="008B1D06" w:rsidRDefault="00763DF9" w:rsidP="005C2183">
            <w:pPr>
              <w:jc w:val="both"/>
              <w:rPr>
                <w:b/>
                <w:sz w:val="28"/>
                <w:szCs w:val="28"/>
              </w:rPr>
            </w:pPr>
            <w:r w:rsidRPr="008B1D06">
              <w:rPr>
                <w:b/>
                <w:sz w:val="28"/>
                <w:szCs w:val="28"/>
              </w:rPr>
              <w:lastRenderedPageBreak/>
              <w:t>C-II – Související tvůrčí, resp. vědecká a umělecká činnost</w:t>
            </w:r>
          </w:p>
        </w:tc>
      </w:tr>
      <w:tr w:rsidR="00763DF9" w:rsidRPr="001B5ED8" w14:paraId="4135661F" w14:textId="77777777" w:rsidTr="005C2183">
        <w:trPr>
          <w:trHeight w:val="318"/>
        </w:trPr>
        <w:tc>
          <w:tcPr>
            <w:tcW w:w="9900" w:type="dxa"/>
            <w:gridSpan w:val="4"/>
            <w:shd w:val="clear" w:color="auto" w:fill="F7CAAC"/>
          </w:tcPr>
          <w:p w14:paraId="2D2A0CAF" w14:textId="77777777" w:rsidR="00763DF9" w:rsidRPr="00C036E9" w:rsidRDefault="00763DF9" w:rsidP="005C2183">
            <w:pPr>
              <w:rPr>
                <w:b/>
                <w:sz w:val="20"/>
                <w:szCs w:val="20"/>
              </w:rPr>
            </w:pPr>
            <w:r w:rsidRPr="00C036E9">
              <w:rPr>
                <w:b/>
                <w:sz w:val="20"/>
                <w:szCs w:val="20"/>
              </w:rPr>
              <w:t xml:space="preserve">Přehled řešených grantů a projektů u akademicky zaměřeného bakalářského studijního programu a u magisterského a doktorského studijního programu  </w:t>
            </w:r>
          </w:p>
        </w:tc>
      </w:tr>
      <w:tr w:rsidR="00763DF9" w:rsidRPr="001B5ED8" w14:paraId="3095F672" w14:textId="77777777" w:rsidTr="000C2D3B">
        <w:trPr>
          <w:cantSplit/>
        </w:trPr>
        <w:tc>
          <w:tcPr>
            <w:tcW w:w="2443" w:type="dxa"/>
            <w:shd w:val="clear" w:color="auto" w:fill="F7CAAC"/>
          </w:tcPr>
          <w:p w14:paraId="389B9738" w14:textId="77777777" w:rsidR="00763DF9" w:rsidRPr="00C036E9" w:rsidRDefault="00763DF9" w:rsidP="005C2183">
            <w:pPr>
              <w:jc w:val="both"/>
              <w:rPr>
                <w:b/>
                <w:sz w:val="20"/>
                <w:szCs w:val="20"/>
              </w:rPr>
            </w:pPr>
            <w:r w:rsidRPr="00C036E9">
              <w:rPr>
                <w:b/>
                <w:sz w:val="20"/>
                <w:szCs w:val="20"/>
              </w:rPr>
              <w:t>Řešitel/spoluřešitel</w:t>
            </w:r>
          </w:p>
        </w:tc>
        <w:tc>
          <w:tcPr>
            <w:tcW w:w="5528" w:type="dxa"/>
            <w:shd w:val="clear" w:color="auto" w:fill="F7CAAC"/>
          </w:tcPr>
          <w:p w14:paraId="4404FEA9" w14:textId="77777777" w:rsidR="00763DF9" w:rsidRPr="00C036E9" w:rsidRDefault="00763DF9" w:rsidP="005C2183">
            <w:pPr>
              <w:jc w:val="both"/>
              <w:rPr>
                <w:b/>
                <w:sz w:val="20"/>
                <w:szCs w:val="20"/>
              </w:rPr>
            </w:pPr>
            <w:r w:rsidRPr="00C036E9">
              <w:rPr>
                <w:b/>
                <w:sz w:val="20"/>
                <w:szCs w:val="20"/>
              </w:rPr>
              <w:t>Názvy grantů a projektů získaných pro vědeckou, výzkumnou, uměleckou a další tvůrčí činnost v příslušné oblasti vzdělávání</w:t>
            </w:r>
          </w:p>
        </w:tc>
        <w:tc>
          <w:tcPr>
            <w:tcW w:w="709" w:type="dxa"/>
            <w:shd w:val="clear" w:color="auto" w:fill="F7CAAC"/>
          </w:tcPr>
          <w:p w14:paraId="0EAA5F88" w14:textId="77777777" w:rsidR="00763DF9" w:rsidRPr="00C036E9" w:rsidRDefault="00763DF9" w:rsidP="005C2183">
            <w:pPr>
              <w:rPr>
                <w:b/>
                <w:sz w:val="20"/>
                <w:szCs w:val="20"/>
              </w:rPr>
            </w:pPr>
            <w:r w:rsidRPr="00C036E9">
              <w:rPr>
                <w:b/>
                <w:sz w:val="20"/>
                <w:szCs w:val="20"/>
              </w:rPr>
              <w:t>Zdroj</w:t>
            </w:r>
          </w:p>
        </w:tc>
        <w:tc>
          <w:tcPr>
            <w:tcW w:w="1220" w:type="dxa"/>
            <w:shd w:val="clear" w:color="auto" w:fill="F7CAAC"/>
          </w:tcPr>
          <w:p w14:paraId="391F987B" w14:textId="77777777" w:rsidR="00763DF9" w:rsidRPr="00C036E9" w:rsidRDefault="00763DF9" w:rsidP="005C2183">
            <w:pPr>
              <w:rPr>
                <w:b/>
                <w:sz w:val="20"/>
                <w:szCs w:val="20"/>
              </w:rPr>
            </w:pPr>
            <w:r w:rsidRPr="00C036E9">
              <w:rPr>
                <w:b/>
                <w:sz w:val="20"/>
                <w:szCs w:val="20"/>
              </w:rPr>
              <w:t>Období</w:t>
            </w:r>
          </w:p>
          <w:p w14:paraId="0C2989BE" w14:textId="77777777" w:rsidR="00763DF9" w:rsidRPr="00C036E9" w:rsidRDefault="00763DF9" w:rsidP="005C2183">
            <w:pPr>
              <w:rPr>
                <w:b/>
                <w:sz w:val="20"/>
                <w:szCs w:val="20"/>
              </w:rPr>
            </w:pPr>
          </w:p>
        </w:tc>
      </w:tr>
      <w:tr w:rsidR="00763DF9" w:rsidRPr="001B5ED8" w14:paraId="44E3C854" w14:textId="77777777" w:rsidTr="000C2D3B">
        <w:trPr>
          <w:trHeight w:val="414"/>
        </w:trPr>
        <w:tc>
          <w:tcPr>
            <w:tcW w:w="2443" w:type="dxa"/>
            <w:vAlign w:val="center"/>
          </w:tcPr>
          <w:p w14:paraId="041C44A4" w14:textId="77777777" w:rsidR="00763DF9" w:rsidRPr="00C036E9" w:rsidRDefault="00763DF9" w:rsidP="005C2183">
            <w:pPr>
              <w:rPr>
                <w:sz w:val="20"/>
                <w:szCs w:val="20"/>
              </w:rPr>
            </w:pPr>
            <w:r w:rsidRPr="00C036E9">
              <w:rPr>
                <w:sz w:val="20"/>
                <w:szCs w:val="20"/>
              </w:rPr>
              <w:t>řešitel/</w:t>
            </w:r>
            <w:proofErr w:type="spellStart"/>
            <w:r w:rsidRPr="00C036E9">
              <w:rPr>
                <w:sz w:val="20"/>
                <w:szCs w:val="20"/>
              </w:rPr>
              <w:t>Gartnerová</w:t>
            </w:r>
            <w:proofErr w:type="spellEnd"/>
            <w:r w:rsidRPr="00C036E9">
              <w:rPr>
                <w:sz w:val="20"/>
                <w:szCs w:val="20"/>
              </w:rPr>
              <w:t>, Eva</w:t>
            </w:r>
          </w:p>
        </w:tc>
        <w:tc>
          <w:tcPr>
            <w:tcW w:w="5528" w:type="dxa"/>
            <w:vAlign w:val="center"/>
          </w:tcPr>
          <w:p w14:paraId="4B81F728" w14:textId="77777777" w:rsidR="00763DF9" w:rsidRPr="00C036E9" w:rsidRDefault="00763DF9" w:rsidP="005C2183">
            <w:pPr>
              <w:rPr>
                <w:sz w:val="20"/>
                <w:szCs w:val="20"/>
              </w:rPr>
            </w:pPr>
            <w:r w:rsidRPr="00C036E9">
              <w:rPr>
                <w:sz w:val="20"/>
                <w:szCs w:val="20"/>
              </w:rPr>
              <w:t xml:space="preserve">Univerzální design – mapování potenciálu a zapojení nové generace v oblasti kreativních průmyslů (číslo: </w:t>
            </w:r>
            <w:r w:rsidRPr="00C036E9">
              <w:rPr>
                <w:color w:val="222222"/>
                <w:sz w:val="20"/>
                <w:szCs w:val="20"/>
              </w:rPr>
              <w:t>KU-CA2-003)</w:t>
            </w:r>
          </w:p>
        </w:tc>
        <w:tc>
          <w:tcPr>
            <w:tcW w:w="709" w:type="dxa"/>
            <w:vAlign w:val="center"/>
          </w:tcPr>
          <w:p w14:paraId="53F3A07B" w14:textId="77777777" w:rsidR="00763DF9" w:rsidRPr="00C036E9" w:rsidRDefault="00763DF9" w:rsidP="005C2183">
            <w:pPr>
              <w:rPr>
                <w:sz w:val="20"/>
                <w:szCs w:val="20"/>
              </w:rPr>
            </w:pPr>
            <w:r w:rsidRPr="00C036E9">
              <w:rPr>
                <w:sz w:val="20"/>
                <w:szCs w:val="20"/>
              </w:rPr>
              <w:t>A</w:t>
            </w:r>
          </w:p>
        </w:tc>
        <w:tc>
          <w:tcPr>
            <w:tcW w:w="1220" w:type="dxa"/>
            <w:vAlign w:val="center"/>
          </w:tcPr>
          <w:p w14:paraId="44607E8D" w14:textId="77777777" w:rsidR="00763DF9" w:rsidRPr="00C036E9" w:rsidRDefault="00763DF9" w:rsidP="005C2183">
            <w:pPr>
              <w:rPr>
                <w:sz w:val="20"/>
                <w:szCs w:val="20"/>
              </w:rPr>
            </w:pPr>
            <w:r w:rsidRPr="00C036E9">
              <w:rPr>
                <w:sz w:val="20"/>
                <w:szCs w:val="20"/>
              </w:rPr>
              <w:t>2022-2023</w:t>
            </w:r>
          </w:p>
        </w:tc>
      </w:tr>
      <w:tr w:rsidR="00763DF9" w:rsidRPr="001B5ED8" w14:paraId="7A299E85" w14:textId="77777777" w:rsidTr="000C2D3B">
        <w:trPr>
          <w:trHeight w:val="414"/>
        </w:trPr>
        <w:tc>
          <w:tcPr>
            <w:tcW w:w="2443" w:type="dxa"/>
            <w:vAlign w:val="center"/>
          </w:tcPr>
          <w:p w14:paraId="718927F0" w14:textId="77777777" w:rsidR="00763DF9" w:rsidRPr="00C036E9" w:rsidRDefault="00763DF9" w:rsidP="005C2183">
            <w:pPr>
              <w:rPr>
                <w:sz w:val="20"/>
                <w:szCs w:val="20"/>
              </w:rPr>
            </w:pPr>
            <w:r w:rsidRPr="00C036E9">
              <w:rPr>
                <w:sz w:val="20"/>
                <w:szCs w:val="20"/>
              </w:rPr>
              <w:t>řešitel/</w:t>
            </w:r>
            <w:proofErr w:type="spellStart"/>
            <w:r w:rsidRPr="00C036E9">
              <w:rPr>
                <w:sz w:val="20"/>
                <w:szCs w:val="20"/>
              </w:rPr>
              <w:t>Gartnerová</w:t>
            </w:r>
            <w:proofErr w:type="spellEnd"/>
            <w:r w:rsidRPr="00C036E9">
              <w:rPr>
                <w:sz w:val="20"/>
                <w:szCs w:val="20"/>
              </w:rPr>
              <w:t>, Eva</w:t>
            </w:r>
          </w:p>
        </w:tc>
        <w:tc>
          <w:tcPr>
            <w:tcW w:w="5528" w:type="dxa"/>
            <w:vAlign w:val="center"/>
          </w:tcPr>
          <w:p w14:paraId="35CE11D5" w14:textId="77777777" w:rsidR="00763DF9" w:rsidRPr="00C036E9" w:rsidRDefault="00763DF9" w:rsidP="005C2183">
            <w:pPr>
              <w:rPr>
                <w:sz w:val="20"/>
                <w:szCs w:val="20"/>
              </w:rPr>
            </w:pPr>
            <w:r w:rsidRPr="00C036E9">
              <w:rPr>
                <w:sz w:val="20"/>
                <w:szCs w:val="20"/>
              </w:rPr>
              <w:t xml:space="preserve">ZDW </w:t>
            </w:r>
            <w:proofErr w:type="spellStart"/>
            <w:r w:rsidRPr="00C036E9">
              <w:rPr>
                <w:sz w:val="20"/>
                <w:szCs w:val="20"/>
              </w:rPr>
              <w:t>Exhibition</w:t>
            </w:r>
            <w:proofErr w:type="spellEnd"/>
            <w:r w:rsidRPr="00C036E9">
              <w:rPr>
                <w:sz w:val="20"/>
                <w:szCs w:val="20"/>
              </w:rPr>
              <w:t xml:space="preserve"> Design </w:t>
            </w:r>
            <w:proofErr w:type="spellStart"/>
            <w:r w:rsidRPr="00C036E9">
              <w:rPr>
                <w:sz w:val="20"/>
                <w:szCs w:val="20"/>
              </w:rPr>
              <w:t>Lab</w:t>
            </w:r>
            <w:proofErr w:type="spellEnd"/>
            <w:r w:rsidRPr="00C036E9">
              <w:rPr>
                <w:sz w:val="20"/>
                <w:szCs w:val="20"/>
              </w:rPr>
              <w:t xml:space="preserve">, International </w:t>
            </w:r>
            <w:proofErr w:type="spellStart"/>
            <w:r w:rsidRPr="00C036E9">
              <w:rPr>
                <w:sz w:val="20"/>
                <w:szCs w:val="20"/>
              </w:rPr>
              <w:t>Visegrad</w:t>
            </w:r>
            <w:proofErr w:type="spellEnd"/>
            <w:r w:rsidRPr="00C036E9">
              <w:rPr>
                <w:sz w:val="20"/>
                <w:szCs w:val="20"/>
              </w:rPr>
              <w:t xml:space="preserve"> </w:t>
            </w:r>
            <w:proofErr w:type="spellStart"/>
            <w:r w:rsidRPr="00C036E9">
              <w:rPr>
                <w:sz w:val="20"/>
                <w:szCs w:val="20"/>
              </w:rPr>
              <w:t>Fund</w:t>
            </w:r>
            <w:proofErr w:type="spellEnd"/>
            <w:r w:rsidRPr="00C036E9">
              <w:rPr>
                <w:sz w:val="20"/>
                <w:szCs w:val="20"/>
              </w:rPr>
              <w:t>, ID:22020201</w:t>
            </w:r>
          </w:p>
        </w:tc>
        <w:tc>
          <w:tcPr>
            <w:tcW w:w="709" w:type="dxa"/>
            <w:vAlign w:val="center"/>
          </w:tcPr>
          <w:p w14:paraId="3D8EE4BB" w14:textId="77777777" w:rsidR="00763DF9" w:rsidRPr="00C036E9" w:rsidRDefault="00763DF9" w:rsidP="005C2183">
            <w:pPr>
              <w:rPr>
                <w:sz w:val="20"/>
                <w:szCs w:val="20"/>
              </w:rPr>
            </w:pPr>
            <w:r w:rsidRPr="00C036E9">
              <w:rPr>
                <w:sz w:val="20"/>
                <w:szCs w:val="20"/>
              </w:rPr>
              <w:t>A</w:t>
            </w:r>
          </w:p>
        </w:tc>
        <w:tc>
          <w:tcPr>
            <w:tcW w:w="1220" w:type="dxa"/>
            <w:vAlign w:val="center"/>
          </w:tcPr>
          <w:p w14:paraId="2DE9B74C" w14:textId="77777777" w:rsidR="00763DF9" w:rsidRPr="00C036E9" w:rsidRDefault="00763DF9" w:rsidP="005C2183">
            <w:pPr>
              <w:rPr>
                <w:sz w:val="20"/>
                <w:szCs w:val="20"/>
              </w:rPr>
            </w:pPr>
            <w:r w:rsidRPr="00C036E9">
              <w:rPr>
                <w:sz w:val="20"/>
                <w:szCs w:val="20"/>
              </w:rPr>
              <w:t>2020-2021</w:t>
            </w:r>
          </w:p>
        </w:tc>
      </w:tr>
      <w:tr w:rsidR="00763DF9" w:rsidRPr="001B5ED8" w14:paraId="5063BDD7" w14:textId="77777777" w:rsidTr="000C2D3B">
        <w:trPr>
          <w:trHeight w:val="414"/>
        </w:trPr>
        <w:tc>
          <w:tcPr>
            <w:tcW w:w="2443" w:type="dxa"/>
            <w:vAlign w:val="center"/>
          </w:tcPr>
          <w:p w14:paraId="29B35233" w14:textId="77777777" w:rsidR="00763DF9" w:rsidRPr="00C036E9" w:rsidRDefault="00763DF9" w:rsidP="005C2183">
            <w:pPr>
              <w:rPr>
                <w:sz w:val="20"/>
                <w:szCs w:val="20"/>
              </w:rPr>
            </w:pPr>
            <w:r w:rsidRPr="00C036E9">
              <w:rPr>
                <w:sz w:val="20"/>
                <w:szCs w:val="20"/>
              </w:rPr>
              <w:t>spoluřešitel/</w:t>
            </w:r>
            <w:proofErr w:type="spellStart"/>
            <w:r w:rsidRPr="00C036E9">
              <w:rPr>
                <w:sz w:val="20"/>
                <w:szCs w:val="20"/>
              </w:rPr>
              <w:t>Šviráková</w:t>
            </w:r>
            <w:proofErr w:type="spellEnd"/>
            <w:r w:rsidRPr="00C036E9">
              <w:rPr>
                <w:sz w:val="20"/>
                <w:szCs w:val="20"/>
              </w:rPr>
              <w:t>, Eva</w:t>
            </w:r>
          </w:p>
        </w:tc>
        <w:tc>
          <w:tcPr>
            <w:tcW w:w="5528" w:type="dxa"/>
            <w:vAlign w:val="center"/>
          </w:tcPr>
          <w:p w14:paraId="5F6527FF" w14:textId="77777777" w:rsidR="00763DF9" w:rsidRPr="00C036E9" w:rsidRDefault="00763DF9" w:rsidP="005C2183">
            <w:pPr>
              <w:rPr>
                <w:sz w:val="20"/>
                <w:szCs w:val="20"/>
              </w:rPr>
            </w:pPr>
            <w:r w:rsidRPr="00C036E9">
              <w:rPr>
                <w:sz w:val="20"/>
                <w:szCs w:val="20"/>
              </w:rPr>
              <w:t>Manažerský model hodnoty designu pro konkurenceschopnost MSP v ČR, TL02000255</w:t>
            </w:r>
          </w:p>
        </w:tc>
        <w:tc>
          <w:tcPr>
            <w:tcW w:w="709" w:type="dxa"/>
            <w:vAlign w:val="center"/>
          </w:tcPr>
          <w:p w14:paraId="46BC47B0" w14:textId="77777777" w:rsidR="00763DF9" w:rsidRPr="00C036E9" w:rsidRDefault="00763DF9" w:rsidP="005C2183">
            <w:pPr>
              <w:rPr>
                <w:sz w:val="20"/>
                <w:szCs w:val="20"/>
              </w:rPr>
            </w:pPr>
            <w:r w:rsidRPr="00C036E9">
              <w:rPr>
                <w:sz w:val="20"/>
                <w:szCs w:val="20"/>
              </w:rPr>
              <w:t>B</w:t>
            </w:r>
          </w:p>
        </w:tc>
        <w:tc>
          <w:tcPr>
            <w:tcW w:w="1220" w:type="dxa"/>
            <w:vAlign w:val="center"/>
          </w:tcPr>
          <w:p w14:paraId="401713EA" w14:textId="77777777" w:rsidR="00763DF9" w:rsidRPr="00C036E9" w:rsidRDefault="00763DF9" w:rsidP="005C2183">
            <w:pPr>
              <w:rPr>
                <w:sz w:val="20"/>
                <w:szCs w:val="20"/>
              </w:rPr>
            </w:pPr>
            <w:r w:rsidRPr="00C036E9">
              <w:rPr>
                <w:sz w:val="20"/>
                <w:szCs w:val="20"/>
              </w:rPr>
              <w:t>2019-2020</w:t>
            </w:r>
          </w:p>
        </w:tc>
      </w:tr>
      <w:tr w:rsidR="00763DF9" w:rsidRPr="001B5ED8" w14:paraId="4FB9AEC0" w14:textId="77777777" w:rsidTr="000C2D3B">
        <w:trPr>
          <w:trHeight w:val="414"/>
        </w:trPr>
        <w:tc>
          <w:tcPr>
            <w:tcW w:w="2443" w:type="dxa"/>
            <w:vAlign w:val="center"/>
          </w:tcPr>
          <w:p w14:paraId="1D76C609" w14:textId="77777777" w:rsidR="00763DF9" w:rsidRPr="00C036E9" w:rsidRDefault="00763DF9" w:rsidP="005C2183">
            <w:pPr>
              <w:rPr>
                <w:sz w:val="20"/>
                <w:szCs w:val="20"/>
              </w:rPr>
            </w:pPr>
            <w:r w:rsidRPr="00C036E9">
              <w:rPr>
                <w:sz w:val="20"/>
                <w:szCs w:val="20"/>
              </w:rPr>
              <w:t>řešitel/Gregor, Lukáš</w:t>
            </w:r>
          </w:p>
        </w:tc>
        <w:tc>
          <w:tcPr>
            <w:tcW w:w="5528" w:type="dxa"/>
            <w:vAlign w:val="center"/>
          </w:tcPr>
          <w:p w14:paraId="70981471" w14:textId="77777777" w:rsidR="00763DF9" w:rsidRPr="00C036E9" w:rsidRDefault="00763DF9" w:rsidP="005C2183">
            <w:pPr>
              <w:rPr>
                <w:sz w:val="20"/>
                <w:szCs w:val="20"/>
              </w:rPr>
            </w:pPr>
            <w:r w:rsidRPr="00C036E9">
              <w:rPr>
                <w:sz w:val="20"/>
                <w:szCs w:val="20"/>
              </w:rPr>
              <w:t>Využití virtuální reality v umění: Vytvoření zážitků ve světě fantazie a inspirace Karla Zemana, TL03000367</w:t>
            </w:r>
          </w:p>
        </w:tc>
        <w:tc>
          <w:tcPr>
            <w:tcW w:w="709" w:type="dxa"/>
            <w:vAlign w:val="center"/>
          </w:tcPr>
          <w:p w14:paraId="155536B4" w14:textId="77777777" w:rsidR="00763DF9" w:rsidRPr="00C036E9" w:rsidRDefault="00763DF9" w:rsidP="005C2183">
            <w:pPr>
              <w:rPr>
                <w:sz w:val="20"/>
                <w:szCs w:val="20"/>
              </w:rPr>
            </w:pPr>
            <w:r w:rsidRPr="00C036E9">
              <w:rPr>
                <w:sz w:val="20"/>
                <w:szCs w:val="20"/>
              </w:rPr>
              <w:t>B</w:t>
            </w:r>
          </w:p>
        </w:tc>
        <w:tc>
          <w:tcPr>
            <w:tcW w:w="1220" w:type="dxa"/>
            <w:vAlign w:val="center"/>
          </w:tcPr>
          <w:p w14:paraId="0120506A" w14:textId="77777777" w:rsidR="00763DF9" w:rsidRPr="00C036E9" w:rsidRDefault="00763DF9" w:rsidP="005C2183">
            <w:pPr>
              <w:rPr>
                <w:sz w:val="20"/>
                <w:szCs w:val="20"/>
              </w:rPr>
            </w:pPr>
            <w:r w:rsidRPr="00C036E9">
              <w:rPr>
                <w:sz w:val="20"/>
                <w:szCs w:val="20"/>
              </w:rPr>
              <w:t>2020-2022</w:t>
            </w:r>
          </w:p>
        </w:tc>
      </w:tr>
      <w:tr w:rsidR="00763DF9" w:rsidRPr="001B5ED8" w14:paraId="5EC03260" w14:textId="77777777" w:rsidTr="000C2D3B">
        <w:trPr>
          <w:trHeight w:val="414"/>
        </w:trPr>
        <w:tc>
          <w:tcPr>
            <w:tcW w:w="2443" w:type="dxa"/>
            <w:vAlign w:val="center"/>
          </w:tcPr>
          <w:p w14:paraId="2171D717" w14:textId="77777777" w:rsidR="00763DF9" w:rsidRPr="00C036E9" w:rsidRDefault="00763DF9" w:rsidP="005C2183">
            <w:pPr>
              <w:rPr>
                <w:sz w:val="20"/>
                <w:szCs w:val="20"/>
              </w:rPr>
            </w:pPr>
            <w:r w:rsidRPr="00C036E9">
              <w:rPr>
                <w:sz w:val="20"/>
                <w:szCs w:val="20"/>
              </w:rPr>
              <w:t>řešitel/Soukalová, Radomila</w:t>
            </w:r>
          </w:p>
        </w:tc>
        <w:tc>
          <w:tcPr>
            <w:tcW w:w="5528" w:type="dxa"/>
            <w:vAlign w:val="center"/>
          </w:tcPr>
          <w:p w14:paraId="27555C68" w14:textId="77777777" w:rsidR="00763DF9" w:rsidRPr="00C036E9" w:rsidRDefault="00763DF9" w:rsidP="005C2183">
            <w:pPr>
              <w:rPr>
                <w:sz w:val="20"/>
                <w:szCs w:val="20"/>
              </w:rPr>
            </w:pPr>
            <w:r w:rsidRPr="00C036E9">
              <w:rPr>
                <w:sz w:val="20"/>
                <w:szCs w:val="20"/>
              </w:rPr>
              <w:t>Edukační pohádka s prvky pediatrie, TP01010006</w:t>
            </w:r>
          </w:p>
        </w:tc>
        <w:tc>
          <w:tcPr>
            <w:tcW w:w="709" w:type="dxa"/>
            <w:vAlign w:val="center"/>
          </w:tcPr>
          <w:p w14:paraId="10C6CD76" w14:textId="77777777" w:rsidR="00763DF9" w:rsidRPr="00C036E9" w:rsidRDefault="00763DF9" w:rsidP="005C2183">
            <w:pPr>
              <w:rPr>
                <w:sz w:val="20"/>
                <w:szCs w:val="20"/>
              </w:rPr>
            </w:pPr>
            <w:r w:rsidRPr="00C036E9">
              <w:rPr>
                <w:sz w:val="20"/>
                <w:szCs w:val="20"/>
              </w:rPr>
              <w:t>B</w:t>
            </w:r>
          </w:p>
        </w:tc>
        <w:tc>
          <w:tcPr>
            <w:tcW w:w="1220" w:type="dxa"/>
            <w:vAlign w:val="center"/>
          </w:tcPr>
          <w:p w14:paraId="35C4ECE1" w14:textId="77777777" w:rsidR="00763DF9" w:rsidRPr="00C036E9" w:rsidRDefault="00763DF9" w:rsidP="005C2183">
            <w:pPr>
              <w:rPr>
                <w:sz w:val="20"/>
                <w:szCs w:val="20"/>
              </w:rPr>
            </w:pPr>
            <w:r w:rsidRPr="00C036E9">
              <w:rPr>
                <w:sz w:val="20"/>
                <w:szCs w:val="20"/>
              </w:rPr>
              <w:t>2020-2022</w:t>
            </w:r>
          </w:p>
        </w:tc>
      </w:tr>
      <w:tr w:rsidR="00763DF9" w:rsidRPr="001B5ED8" w14:paraId="73F397FB" w14:textId="77777777" w:rsidTr="000C2D3B">
        <w:trPr>
          <w:trHeight w:val="414"/>
        </w:trPr>
        <w:tc>
          <w:tcPr>
            <w:tcW w:w="2443" w:type="dxa"/>
          </w:tcPr>
          <w:p w14:paraId="354C73CE" w14:textId="77777777" w:rsidR="00851AD6" w:rsidRDefault="00763DF9" w:rsidP="005C2183">
            <w:pPr>
              <w:rPr>
                <w:sz w:val="20"/>
                <w:szCs w:val="20"/>
              </w:rPr>
            </w:pPr>
            <w:r w:rsidRPr="00C036E9">
              <w:rPr>
                <w:sz w:val="20"/>
                <w:szCs w:val="20"/>
              </w:rPr>
              <w:t xml:space="preserve">Hlavní koordinátor FMK, </w:t>
            </w:r>
          </w:p>
          <w:p w14:paraId="2142C610" w14:textId="77777777" w:rsidR="00851AD6" w:rsidRDefault="00851AD6" w:rsidP="005C2183">
            <w:pPr>
              <w:rPr>
                <w:sz w:val="20"/>
                <w:szCs w:val="20"/>
              </w:rPr>
            </w:pPr>
            <w:proofErr w:type="spellStart"/>
            <w:r>
              <w:rPr>
                <w:sz w:val="20"/>
                <w:szCs w:val="20"/>
              </w:rPr>
              <w:t>Kolesár</w:t>
            </w:r>
            <w:proofErr w:type="spellEnd"/>
            <w:r>
              <w:rPr>
                <w:sz w:val="20"/>
                <w:szCs w:val="20"/>
              </w:rPr>
              <w:t xml:space="preserve"> Zdeno</w:t>
            </w:r>
          </w:p>
          <w:p w14:paraId="0E598763" w14:textId="1D820D3E" w:rsidR="00763DF9" w:rsidRPr="00C036E9" w:rsidRDefault="00763DF9" w:rsidP="005C2183">
            <w:pPr>
              <w:rPr>
                <w:sz w:val="20"/>
                <w:szCs w:val="20"/>
              </w:rPr>
            </w:pPr>
            <w:r w:rsidRPr="00C036E9">
              <w:rPr>
                <w:sz w:val="20"/>
                <w:szCs w:val="20"/>
              </w:rPr>
              <w:t>partner Národní technické muzeum</w:t>
            </w:r>
          </w:p>
        </w:tc>
        <w:tc>
          <w:tcPr>
            <w:tcW w:w="5528" w:type="dxa"/>
          </w:tcPr>
          <w:p w14:paraId="1BAB93C5" w14:textId="77777777" w:rsidR="00763DF9" w:rsidRPr="00C036E9" w:rsidRDefault="00763DF9" w:rsidP="005C2183">
            <w:pPr>
              <w:rPr>
                <w:sz w:val="20"/>
                <w:szCs w:val="20"/>
              </w:rPr>
            </w:pPr>
            <w:r w:rsidRPr="00C036E9">
              <w:rPr>
                <w:sz w:val="20"/>
                <w:szCs w:val="20"/>
              </w:rPr>
              <w:t>Designeři v českých zemích a československý strojírenský průmysl</w:t>
            </w:r>
          </w:p>
        </w:tc>
        <w:tc>
          <w:tcPr>
            <w:tcW w:w="709" w:type="dxa"/>
          </w:tcPr>
          <w:p w14:paraId="2050A5E4" w14:textId="77777777" w:rsidR="00763DF9" w:rsidRPr="00C036E9" w:rsidRDefault="00763DF9" w:rsidP="005C2183">
            <w:pPr>
              <w:rPr>
                <w:sz w:val="20"/>
                <w:szCs w:val="20"/>
              </w:rPr>
            </w:pPr>
            <w:r w:rsidRPr="00C036E9">
              <w:rPr>
                <w:sz w:val="20"/>
                <w:szCs w:val="20"/>
              </w:rPr>
              <w:t>C</w:t>
            </w:r>
          </w:p>
        </w:tc>
        <w:tc>
          <w:tcPr>
            <w:tcW w:w="1220" w:type="dxa"/>
          </w:tcPr>
          <w:p w14:paraId="50F8CD94" w14:textId="77777777" w:rsidR="00763DF9" w:rsidRPr="00C036E9" w:rsidRDefault="00763DF9" w:rsidP="005C2183">
            <w:pPr>
              <w:rPr>
                <w:sz w:val="20"/>
                <w:szCs w:val="20"/>
              </w:rPr>
            </w:pPr>
            <w:r w:rsidRPr="00C036E9">
              <w:rPr>
                <w:sz w:val="20"/>
                <w:szCs w:val="20"/>
              </w:rPr>
              <w:t>2018-2022</w:t>
            </w:r>
          </w:p>
        </w:tc>
      </w:tr>
      <w:tr w:rsidR="00763DF9" w:rsidRPr="001B5ED8" w14:paraId="0FD003B8" w14:textId="77777777" w:rsidTr="000C2D3B">
        <w:trPr>
          <w:trHeight w:val="414"/>
        </w:trPr>
        <w:tc>
          <w:tcPr>
            <w:tcW w:w="2443" w:type="dxa"/>
            <w:vAlign w:val="center"/>
          </w:tcPr>
          <w:p w14:paraId="631A63A1" w14:textId="77777777" w:rsidR="00763DF9" w:rsidRPr="00C036E9" w:rsidRDefault="00763DF9" w:rsidP="005C2183">
            <w:pPr>
              <w:rPr>
                <w:sz w:val="20"/>
                <w:szCs w:val="20"/>
              </w:rPr>
            </w:pPr>
            <w:r w:rsidRPr="00C036E9">
              <w:rPr>
                <w:sz w:val="20"/>
                <w:szCs w:val="20"/>
              </w:rPr>
              <w:t>řešitel/Janíková, Jana</w:t>
            </w:r>
          </w:p>
        </w:tc>
        <w:tc>
          <w:tcPr>
            <w:tcW w:w="5528" w:type="dxa"/>
            <w:vAlign w:val="center"/>
          </w:tcPr>
          <w:p w14:paraId="066D039D" w14:textId="77777777" w:rsidR="00763DF9" w:rsidRPr="00C036E9" w:rsidRDefault="00763DF9" w:rsidP="005C2183">
            <w:pPr>
              <w:rPr>
                <w:sz w:val="20"/>
                <w:szCs w:val="20"/>
              </w:rPr>
            </w:pPr>
            <w:r w:rsidRPr="00C036E9">
              <w:rPr>
                <w:sz w:val="20"/>
                <w:szCs w:val="20"/>
              </w:rPr>
              <w:t>Kreativní odvětví a digitální kultura, NPO_UTB_MSMT-16585/2022</w:t>
            </w:r>
          </w:p>
        </w:tc>
        <w:tc>
          <w:tcPr>
            <w:tcW w:w="709" w:type="dxa"/>
            <w:vAlign w:val="center"/>
          </w:tcPr>
          <w:p w14:paraId="1F3055A2" w14:textId="77777777" w:rsidR="00763DF9" w:rsidRPr="00C036E9" w:rsidRDefault="00763DF9" w:rsidP="005C2183">
            <w:pPr>
              <w:rPr>
                <w:sz w:val="20"/>
                <w:szCs w:val="20"/>
              </w:rPr>
            </w:pPr>
            <w:r w:rsidRPr="00C036E9">
              <w:rPr>
                <w:sz w:val="20"/>
                <w:szCs w:val="20"/>
              </w:rPr>
              <w:t>C</w:t>
            </w:r>
          </w:p>
        </w:tc>
        <w:tc>
          <w:tcPr>
            <w:tcW w:w="1220" w:type="dxa"/>
            <w:vAlign w:val="center"/>
          </w:tcPr>
          <w:p w14:paraId="1C51F927" w14:textId="77777777" w:rsidR="00763DF9" w:rsidRPr="00C036E9" w:rsidRDefault="00763DF9" w:rsidP="005C2183">
            <w:pPr>
              <w:rPr>
                <w:sz w:val="20"/>
                <w:szCs w:val="20"/>
              </w:rPr>
            </w:pPr>
            <w:r w:rsidRPr="00C036E9">
              <w:rPr>
                <w:sz w:val="20"/>
                <w:szCs w:val="20"/>
              </w:rPr>
              <w:t>2022-2024</w:t>
            </w:r>
          </w:p>
        </w:tc>
      </w:tr>
      <w:tr w:rsidR="00763DF9" w:rsidRPr="001B5ED8" w14:paraId="2E00D4F1" w14:textId="77777777" w:rsidTr="005C2183">
        <w:trPr>
          <w:trHeight w:val="318"/>
        </w:trPr>
        <w:tc>
          <w:tcPr>
            <w:tcW w:w="9900" w:type="dxa"/>
            <w:gridSpan w:val="4"/>
            <w:shd w:val="clear" w:color="auto" w:fill="F7CAAC"/>
          </w:tcPr>
          <w:p w14:paraId="3A2B6650" w14:textId="77777777" w:rsidR="00763DF9" w:rsidRPr="00C036E9" w:rsidRDefault="00763DF9" w:rsidP="005C2183">
            <w:pPr>
              <w:rPr>
                <w:b/>
                <w:sz w:val="20"/>
                <w:szCs w:val="20"/>
              </w:rPr>
            </w:pPr>
            <w:r w:rsidRPr="00C036E9">
              <w:rPr>
                <w:b/>
                <w:sz w:val="20"/>
                <w:szCs w:val="20"/>
              </w:rPr>
              <w:t>Přehled řešených projektů a dalších aktivit v rámci spolupráce s praxí u profesně zaměřeného bakalářského a magisterského studijního programu</w:t>
            </w:r>
          </w:p>
        </w:tc>
      </w:tr>
      <w:tr w:rsidR="00763DF9" w:rsidRPr="001B5ED8" w14:paraId="3FB4EEB1" w14:textId="77777777" w:rsidTr="000C2D3B">
        <w:trPr>
          <w:cantSplit/>
          <w:trHeight w:val="283"/>
        </w:trPr>
        <w:tc>
          <w:tcPr>
            <w:tcW w:w="2443" w:type="dxa"/>
            <w:shd w:val="clear" w:color="auto" w:fill="F7CAAC"/>
          </w:tcPr>
          <w:p w14:paraId="70F5FF22" w14:textId="77777777" w:rsidR="00763DF9" w:rsidRPr="00C036E9" w:rsidRDefault="00763DF9" w:rsidP="005C2183">
            <w:pPr>
              <w:jc w:val="both"/>
              <w:rPr>
                <w:b/>
                <w:sz w:val="20"/>
                <w:szCs w:val="20"/>
              </w:rPr>
            </w:pPr>
            <w:r w:rsidRPr="00C036E9">
              <w:rPr>
                <w:b/>
                <w:sz w:val="20"/>
                <w:szCs w:val="20"/>
              </w:rPr>
              <w:t>Pracoviště praxe</w:t>
            </w:r>
          </w:p>
        </w:tc>
        <w:tc>
          <w:tcPr>
            <w:tcW w:w="5528" w:type="dxa"/>
            <w:shd w:val="clear" w:color="auto" w:fill="F7CAAC"/>
          </w:tcPr>
          <w:p w14:paraId="2849B689" w14:textId="77777777" w:rsidR="00763DF9" w:rsidRPr="00C036E9" w:rsidRDefault="00763DF9" w:rsidP="005C2183">
            <w:pPr>
              <w:jc w:val="both"/>
              <w:rPr>
                <w:b/>
                <w:sz w:val="20"/>
                <w:szCs w:val="20"/>
              </w:rPr>
            </w:pPr>
            <w:r w:rsidRPr="00C036E9">
              <w:rPr>
                <w:b/>
                <w:sz w:val="20"/>
                <w:szCs w:val="20"/>
              </w:rPr>
              <w:t xml:space="preserve">Název či popis projektu uskutečňovaného ve spolupráci s praxí </w:t>
            </w:r>
          </w:p>
        </w:tc>
        <w:tc>
          <w:tcPr>
            <w:tcW w:w="1929" w:type="dxa"/>
            <w:gridSpan w:val="2"/>
            <w:shd w:val="clear" w:color="auto" w:fill="F7CAAC"/>
          </w:tcPr>
          <w:p w14:paraId="2EEC70ED" w14:textId="77777777" w:rsidR="00763DF9" w:rsidRPr="00C036E9" w:rsidRDefault="00763DF9" w:rsidP="005C2183">
            <w:pPr>
              <w:rPr>
                <w:b/>
                <w:sz w:val="20"/>
                <w:szCs w:val="20"/>
              </w:rPr>
            </w:pPr>
            <w:r w:rsidRPr="00C036E9">
              <w:rPr>
                <w:b/>
                <w:sz w:val="20"/>
                <w:szCs w:val="20"/>
              </w:rPr>
              <w:t>Období</w:t>
            </w:r>
          </w:p>
        </w:tc>
      </w:tr>
      <w:tr w:rsidR="00763DF9" w:rsidRPr="001B5ED8" w14:paraId="48C60014" w14:textId="77777777" w:rsidTr="000C2D3B">
        <w:tc>
          <w:tcPr>
            <w:tcW w:w="2443" w:type="dxa"/>
          </w:tcPr>
          <w:p w14:paraId="1B35D7CA" w14:textId="77777777" w:rsidR="00763DF9" w:rsidRPr="00C036E9" w:rsidRDefault="00763DF9" w:rsidP="000C2D3B">
            <w:pPr>
              <w:rPr>
                <w:sz w:val="20"/>
                <w:szCs w:val="20"/>
              </w:rPr>
            </w:pPr>
            <w:r w:rsidRPr="00C036E9">
              <w:rPr>
                <w:sz w:val="20"/>
                <w:szCs w:val="20"/>
              </w:rPr>
              <w:t xml:space="preserve">USE-IT </w:t>
            </w:r>
            <w:proofErr w:type="spellStart"/>
            <w:r w:rsidRPr="00C036E9">
              <w:rPr>
                <w:sz w:val="20"/>
                <w:szCs w:val="20"/>
              </w:rPr>
              <w:t>Europe</w:t>
            </w:r>
            <w:proofErr w:type="spellEnd"/>
          </w:p>
        </w:tc>
        <w:tc>
          <w:tcPr>
            <w:tcW w:w="5528" w:type="dxa"/>
          </w:tcPr>
          <w:p w14:paraId="7BA431E7" w14:textId="77777777" w:rsidR="00763DF9" w:rsidRPr="00C036E9" w:rsidRDefault="00763DF9" w:rsidP="005C2183">
            <w:pPr>
              <w:rPr>
                <w:sz w:val="20"/>
                <w:szCs w:val="20"/>
              </w:rPr>
            </w:pPr>
            <w:r w:rsidRPr="00C036E9">
              <w:rPr>
                <w:sz w:val="20"/>
                <w:szCs w:val="20"/>
              </w:rPr>
              <w:t>Interaktivní mapa Zlína tvořená studenty a absolventy FMK</w:t>
            </w:r>
          </w:p>
        </w:tc>
        <w:tc>
          <w:tcPr>
            <w:tcW w:w="1929" w:type="dxa"/>
            <w:gridSpan w:val="2"/>
          </w:tcPr>
          <w:p w14:paraId="651B5CBB" w14:textId="77777777" w:rsidR="00763DF9" w:rsidRPr="00C036E9" w:rsidRDefault="00763DF9" w:rsidP="005C2183">
            <w:pPr>
              <w:rPr>
                <w:sz w:val="20"/>
                <w:szCs w:val="20"/>
              </w:rPr>
            </w:pPr>
            <w:r w:rsidRPr="00C036E9">
              <w:rPr>
                <w:sz w:val="20"/>
                <w:szCs w:val="20"/>
              </w:rPr>
              <w:t>červen 2017 - doposud</w:t>
            </w:r>
          </w:p>
          <w:p w14:paraId="65C16ED6" w14:textId="77777777" w:rsidR="00763DF9" w:rsidRPr="00C036E9" w:rsidRDefault="00763DF9" w:rsidP="005C2183">
            <w:pPr>
              <w:rPr>
                <w:sz w:val="20"/>
                <w:szCs w:val="20"/>
              </w:rPr>
            </w:pPr>
          </w:p>
        </w:tc>
      </w:tr>
      <w:tr w:rsidR="00763DF9" w:rsidRPr="001B5ED8" w14:paraId="267AD387" w14:textId="77777777" w:rsidTr="000C2D3B">
        <w:tc>
          <w:tcPr>
            <w:tcW w:w="2443" w:type="dxa"/>
          </w:tcPr>
          <w:p w14:paraId="6EFDCE2A" w14:textId="77777777" w:rsidR="00763DF9" w:rsidRPr="00C036E9" w:rsidRDefault="00763DF9" w:rsidP="000C2D3B">
            <w:pPr>
              <w:rPr>
                <w:sz w:val="20"/>
                <w:szCs w:val="20"/>
              </w:rPr>
            </w:pPr>
            <w:r w:rsidRPr="00C036E9">
              <w:rPr>
                <w:sz w:val="20"/>
                <w:szCs w:val="20"/>
              </w:rPr>
              <w:t>Ústav marketingových komunikací</w:t>
            </w:r>
          </w:p>
        </w:tc>
        <w:tc>
          <w:tcPr>
            <w:tcW w:w="5528" w:type="dxa"/>
          </w:tcPr>
          <w:p w14:paraId="19DB055D" w14:textId="77777777" w:rsidR="00763DF9" w:rsidRPr="00C036E9" w:rsidRDefault="00763DF9" w:rsidP="005C2183">
            <w:pPr>
              <w:rPr>
                <w:sz w:val="20"/>
                <w:szCs w:val="20"/>
              </w:rPr>
            </w:pPr>
            <w:r w:rsidRPr="00C036E9">
              <w:rPr>
                <w:sz w:val="20"/>
                <w:szCs w:val="20"/>
              </w:rPr>
              <w:t xml:space="preserve">Smluvní výzkum: Komunikační strategie Zlínského kraje v hodnotě </w:t>
            </w:r>
            <w:proofErr w:type="gramStart"/>
            <w:r w:rsidRPr="00C036E9">
              <w:rPr>
                <w:sz w:val="20"/>
                <w:szCs w:val="20"/>
              </w:rPr>
              <w:t>500.000,-</w:t>
            </w:r>
            <w:proofErr w:type="gramEnd"/>
            <w:r w:rsidRPr="00C036E9">
              <w:rPr>
                <w:sz w:val="20"/>
                <w:szCs w:val="20"/>
              </w:rPr>
              <w:t xml:space="preserve"> Kč bez DPH </w:t>
            </w:r>
          </w:p>
        </w:tc>
        <w:tc>
          <w:tcPr>
            <w:tcW w:w="1929" w:type="dxa"/>
            <w:gridSpan w:val="2"/>
          </w:tcPr>
          <w:p w14:paraId="02698E0A" w14:textId="77777777" w:rsidR="00763DF9" w:rsidRPr="00C036E9" w:rsidRDefault="00763DF9" w:rsidP="005C2183">
            <w:pPr>
              <w:rPr>
                <w:sz w:val="20"/>
                <w:szCs w:val="20"/>
              </w:rPr>
            </w:pPr>
            <w:r w:rsidRPr="00C036E9">
              <w:rPr>
                <w:sz w:val="20"/>
                <w:szCs w:val="20"/>
              </w:rPr>
              <w:t>2021-2022</w:t>
            </w:r>
          </w:p>
        </w:tc>
      </w:tr>
      <w:tr w:rsidR="00763DF9" w:rsidRPr="001B5ED8" w14:paraId="1AC2AF49" w14:textId="77777777" w:rsidTr="000C2D3B">
        <w:tc>
          <w:tcPr>
            <w:tcW w:w="2443" w:type="dxa"/>
          </w:tcPr>
          <w:p w14:paraId="511196DE" w14:textId="77777777" w:rsidR="00763DF9" w:rsidRPr="00C036E9" w:rsidRDefault="00763DF9" w:rsidP="000C2D3B">
            <w:pPr>
              <w:rPr>
                <w:sz w:val="20"/>
                <w:szCs w:val="20"/>
              </w:rPr>
            </w:pPr>
            <w:r w:rsidRPr="00C036E9">
              <w:rPr>
                <w:sz w:val="20"/>
                <w:szCs w:val="20"/>
              </w:rPr>
              <w:t>KTS</w:t>
            </w:r>
          </w:p>
        </w:tc>
        <w:tc>
          <w:tcPr>
            <w:tcW w:w="5528" w:type="dxa"/>
            <w:vAlign w:val="center"/>
          </w:tcPr>
          <w:p w14:paraId="2AD5B5AA" w14:textId="77777777" w:rsidR="00763DF9" w:rsidRPr="00C036E9" w:rsidRDefault="00763DF9" w:rsidP="005C2183">
            <w:pPr>
              <w:rPr>
                <w:sz w:val="20"/>
                <w:szCs w:val="20"/>
              </w:rPr>
            </w:pPr>
            <w:r w:rsidRPr="00C036E9">
              <w:rPr>
                <w:sz w:val="20"/>
                <w:szCs w:val="20"/>
              </w:rPr>
              <w:t>NAKI: Designéři v českých zemích a československý strojírenský průmysl, DG18P02OVV059</w:t>
            </w:r>
          </w:p>
        </w:tc>
        <w:tc>
          <w:tcPr>
            <w:tcW w:w="1929" w:type="dxa"/>
            <w:gridSpan w:val="2"/>
          </w:tcPr>
          <w:p w14:paraId="63A70DA0" w14:textId="77777777" w:rsidR="00763DF9" w:rsidRPr="00C036E9" w:rsidRDefault="00763DF9" w:rsidP="005C2183">
            <w:pPr>
              <w:rPr>
                <w:sz w:val="20"/>
                <w:szCs w:val="20"/>
              </w:rPr>
            </w:pPr>
            <w:r w:rsidRPr="00C036E9">
              <w:rPr>
                <w:sz w:val="20"/>
                <w:szCs w:val="20"/>
              </w:rPr>
              <w:t>2018-2022</w:t>
            </w:r>
          </w:p>
        </w:tc>
      </w:tr>
      <w:tr w:rsidR="00763DF9" w:rsidRPr="001B5ED8" w14:paraId="10D38CD3" w14:textId="77777777" w:rsidTr="000C2D3B">
        <w:tc>
          <w:tcPr>
            <w:tcW w:w="2443" w:type="dxa"/>
          </w:tcPr>
          <w:p w14:paraId="39CB362C" w14:textId="77777777" w:rsidR="00763DF9" w:rsidRPr="00C036E9" w:rsidRDefault="00763DF9" w:rsidP="000C2D3B">
            <w:pPr>
              <w:rPr>
                <w:sz w:val="20"/>
                <w:szCs w:val="20"/>
              </w:rPr>
            </w:pPr>
            <w:r w:rsidRPr="00C036E9">
              <w:rPr>
                <w:sz w:val="20"/>
                <w:szCs w:val="20"/>
              </w:rPr>
              <w:t>ateliér Produktový design</w:t>
            </w:r>
          </w:p>
        </w:tc>
        <w:tc>
          <w:tcPr>
            <w:tcW w:w="5528" w:type="dxa"/>
          </w:tcPr>
          <w:p w14:paraId="43EA07BB" w14:textId="77777777" w:rsidR="00763DF9" w:rsidRPr="001B5ED8" w:rsidRDefault="00763DF9" w:rsidP="005C2183">
            <w:pPr>
              <w:pStyle w:val="Default"/>
              <w:rPr>
                <w:sz w:val="20"/>
                <w:szCs w:val="20"/>
              </w:rPr>
            </w:pPr>
            <w:r w:rsidRPr="001B5ED8">
              <w:rPr>
                <w:sz w:val="20"/>
                <w:szCs w:val="20"/>
              </w:rPr>
              <w:t xml:space="preserve">Inovační voucher: Návrh nového typu prototypu – </w:t>
            </w:r>
          </w:p>
          <w:p w14:paraId="0437714C" w14:textId="77777777" w:rsidR="00763DF9" w:rsidRPr="00C036E9" w:rsidRDefault="00763DF9" w:rsidP="005C2183">
            <w:pPr>
              <w:rPr>
                <w:sz w:val="20"/>
                <w:szCs w:val="20"/>
              </w:rPr>
            </w:pPr>
            <w:r w:rsidRPr="00C036E9">
              <w:rPr>
                <w:sz w:val="20"/>
                <w:szCs w:val="20"/>
              </w:rPr>
              <w:t xml:space="preserve">Regálová multifunkční interiérová stěna, hodnota </w:t>
            </w:r>
            <w:proofErr w:type="gramStart"/>
            <w:r w:rsidRPr="00C036E9">
              <w:rPr>
                <w:sz w:val="20"/>
                <w:szCs w:val="20"/>
              </w:rPr>
              <w:t>400.000,-</w:t>
            </w:r>
            <w:proofErr w:type="gramEnd"/>
            <w:r w:rsidRPr="00C036E9">
              <w:rPr>
                <w:sz w:val="20"/>
                <w:szCs w:val="20"/>
              </w:rPr>
              <w:t xml:space="preserve"> Kč bez DPH, CZ.01.1.02/0.0/0.0/20_358/0024933</w:t>
            </w:r>
          </w:p>
        </w:tc>
        <w:tc>
          <w:tcPr>
            <w:tcW w:w="1929" w:type="dxa"/>
            <w:gridSpan w:val="2"/>
          </w:tcPr>
          <w:p w14:paraId="5E021459" w14:textId="77777777" w:rsidR="00763DF9" w:rsidRPr="00C036E9" w:rsidRDefault="00763DF9" w:rsidP="005C2183">
            <w:pPr>
              <w:rPr>
                <w:sz w:val="20"/>
                <w:szCs w:val="20"/>
              </w:rPr>
            </w:pPr>
            <w:r w:rsidRPr="00C036E9">
              <w:rPr>
                <w:sz w:val="20"/>
                <w:szCs w:val="20"/>
              </w:rPr>
              <w:t>2021-2022</w:t>
            </w:r>
          </w:p>
        </w:tc>
      </w:tr>
      <w:tr w:rsidR="00763DF9" w:rsidRPr="001B5ED8" w14:paraId="67C2CDF5" w14:textId="77777777" w:rsidTr="000C2D3B">
        <w:tc>
          <w:tcPr>
            <w:tcW w:w="2443" w:type="dxa"/>
          </w:tcPr>
          <w:p w14:paraId="1ECE431C" w14:textId="77777777" w:rsidR="00763DF9" w:rsidRPr="00C036E9" w:rsidRDefault="00763DF9" w:rsidP="000C2D3B">
            <w:pPr>
              <w:rPr>
                <w:sz w:val="20"/>
                <w:szCs w:val="20"/>
              </w:rPr>
            </w:pPr>
            <w:r w:rsidRPr="00C036E9">
              <w:rPr>
                <w:sz w:val="20"/>
                <w:szCs w:val="20"/>
              </w:rPr>
              <w:t>ateliér Produktový design</w:t>
            </w:r>
          </w:p>
        </w:tc>
        <w:tc>
          <w:tcPr>
            <w:tcW w:w="5528" w:type="dxa"/>
          </w:tcPr>
          <w:p w14:paraId="69F15572" w14:textId="77777777" w:rsidR="00763DF9" w:rsidRPr="001B5ED8" w:rsidRDefault="00763DF9" w:rsidP="005C2183">
            <w:pPr>
              <w:pStyle w:val="Default"/>
              <w:rPr>
                <w:sz w:val="20"/>
                <w:szCs w:val="20"/>
              </w:rPr>
            </w:pPr>
            <w:r w:rsidRPr="001B5ED8">
              <w:rPr>
                <w:sz w:val="20"/>
                <w:szCs w:val="20"/>
              </w:rPr>
              <w:t xml:space="preserve">Inovační voucher: Návrh nového typu prototypu – </w:t>
            </w:r>
          </w:p>
          <w:p w14:paraId="6A67F32B" w14:textId="77777777" w:rsidR="00763DF9" w:rsidRPr="00C036E9" w:rsidRDefault="00763DF9" w:rsidP="005C2183">
            <w:pPr>
              <w:rPr>
                <w:sz w:val="20"/>
                <w:szCs w:val="20"/>
              </w:rPr>
            </w:pPr>
            <w:r w:rsidRPr="00C036E9">
              <w:rPr>
                <w:sz w:val="20"/>
                <w:szCs w:val="20"/>
              </w:rPr>
              <w:t xml:space="preserve">Mobilní multifunkční kryt pro zubní lékaře, hodnota </w:t>
            </w:r>
            <w:proofErr w:type="gramStart"/>
            <w:r w:rsidRPr="00C036E9">
              <w:rPr>
                <w:sz w:val="20"/>
                <w:szCs w:val="20"/>
              </w:rPr>
              <w:t>499.000,-</w:t>
            </w:r>
            <w:proofErr w:type="gramEnd"/>
            <w:r w:rsidRPr="00C036E9">
              <w:rPr>
                <w:sz w:val="20"/>
                <w:szCs w:val="20"/>
              </w:rPr>
              <w:t xml:space="preserve"> Kč bez DPH, CZ.01.2.06/0.0/0.0/19_248/0021061 </w:t>
            </w:r>
          </w:p>
        </w:tc>
        <w:tc>
          <w:tcPr>
            <w:tcW w:w="1929" w:type="dxa"/>
            <w:gridSpan w:val="2"/>
          </w:tcPr>
          <w:p w14:paraId="30E8A305" w14:textId="77777777" w:rsidR="00763DF9" w:rsidRPr="00C036E9" w:rsidRDefault="00763DF9" w:rsidP="005C2183">
            <w:pPr>
              <w:rPr>
                <w:sz w:val="20"/>
                <w:szCs w:val="20"/>
              </w:rPr>
            </w:pPr>
            <w:r w:rsidRPr="00C036E9">
              <w:rPr>
                <w:sz w:val="20"/>
                <w:szCs w:val="20"/>
              </w:rPr>
              <w:t>2021-2022</w:t>
            </w:r>
          </w:p>
        </w:tc>
      </w:tr>
      <w:tr w:rsidR="00763DF9" w:rsidRPr="001B5ED8" w14:paraId="72B5F691" w14:textId="77777777" w:rsidTr="000C2D3B">
        <w:tc>
          <w:tcPr>
            <w:tcW w:w="2443" w:type="dxa"/>
          </w:tcPr>
          <w:p w14:paraId="3764135C" w14:textId="77777777" w:rsidR="00763DF9" w:rsidRPr="00C036E9" w:rsidRDefault="00763DF9" w:rsidP="000C2D3B">
            <w:pPr>
              <w:rPr>
                <w:sz w:val="20"/>
                <w:szCs w:val="20"/>
              </w:rPr>
            </w:pPr>
            <w:r w:rsidRPr="00C036E9">
              <w:rPr>
                <w:sz w:val="20"/>
                <w:szCs w:val="20"/>
              </w:rPr>
              <w:t>všechna pracoviště FMK</w:t>
            </w:r>
          </w:p>
        </w:tc>
        <w:tc>
          <w:tcPr>
            <w:tcW w:w="5528" w:type="dxa"/>
          </w:tcPr>
          <w:p w14:paraId="154784B8" w14:textId="77777777" w:rsidR="00763DF9" w:rsidRPr="00C036E9" w:rsidRDefault="00763DF9" w:rsidP="005C2183">
            <w:pPr>
              <w:rPr>
                <w:sz w:val="20"/>
                <w:szCs w:val="20"/>
              </w:rPr>
            </w:pPr>
            <w:r w:rsidRPr="00C036E9">
              <w:rPr>
                <w:sz w:val="20"/>
                <w:szCs w:val="20"/>
              </w:rPr>
              <w:t>Projekt se společenským dopad ve spolupráci s neziskovou organizací Za sklem: Vnímán svět jinak, přesto v něm žiju s vámi (</w:t>
            </w:r>
            <w:hyperlink r:id="rId30" w:history="1">
              <w:r w:rsidRPr="008B1D06">
                <w:rPr>
                  <w:rStyle w:val="Hypertextovodkaz"/>
                  <w:color w:val="auto"/>
                  <w:sz w:val="20"/>
                  <w:szCs w:val="20"/>
                  <w:u w:val="none"/>
                </w:rPr>
                <w:t>https://zasklem.com/project/6550/</w:t>
              </w:r>
            </w:hyperlink>
            <w:r w:rsidRPr="007D016E">
              <w:rPr>
                <w:sz w:val="20"/>
                <w:szCs w:val="20"/>
              </w:rPr>
              <w:t>)</w:t>
            </w:r>
          </w:p>
        </w:tc>
        <w:tc>
          <w:tcPr>
            <w:tcW w:w="1929" w:type="dxa"/>
            <w:gridSpan w:val="2"/>
          </w:tcPr>
          <w:p w14:paraId="73BB4794" w14:textId="77777777" w:rsidR="00763DF9" w:rsidRPr="00C036E9" w:rsidRDefault="00763DF9" w:rsidP="005C2183">
            <w:pPr>
              <w:rPr>
                <w:sz w:val="20"/>
                <w:szCs w:val="20"/>
              </w:rPr>
            </w:pPr>
            <w:r w:rsidRPr="00C036E9">
              <w:rPr>
                <w:sz w:val="20"/>
                <w:szCs w:val="20"/>
              </w:rPr>
              <w:t>2021-2022</w:t>
            </w:r>
          </w:p>
        </w:tc>
      </w:tr>
      <w:tr w:rsidR="00763DF9" w:rsidRPr="001B5ED8" w14:paraId="0FC1C30A" w14:textId="77777777" w:rsidTr="005C2183">
        <w:tc>
          <w:tcPr>
            <w:tcW w:w="9900" w:type="dxa"/>
            <w:gridSpan w:val="4"/>
            <w:shd w:val="clear" w:color="auto" w:fill="F7CAAC"/>
          </w:tcPr>
          <w:p w14:paraId="49C117FB" w14:textId="77777777" w:rsidR="00763DF9" w:rsidRPr="00C036E9" w:rsidRDefault="00763DF9" w:rsidP="005C2183">
            <w:pPr>
              <w:rPr>
                <w:sz w:val="20"/>
                <w:szCs w:val="20"/>
              </w:rPr>
            </w:pPr>
            <w:r w:rsidRPr="00C036E9">
              <w:rPr>
                <w:b/>
                <w:sz w:val="20"/>
                <w:szCs w:val="20"/>
              </w:rPr>
              <w:t>Odborné aktivity vztahující se k tvůrčí, resp. vědecké a umělecké činnosti vysoké školy, která souvisí se studijním programem</w:t>
            </w:r>
          </w:p>
        </w:tc>
      </w:tr>
      <w:tr w:rsidR="00763DF9" w:rsidRPr="001B5ED8" w14:paraId="1F28EDCD" w14:textId="77777777" w:rsidTr="005C2183">
        <w:trPr>
          <w:trHeight w:val="574"/>
        </w:trPr>
        <w:tc>
          <w:tcPr>
            <w:tcW w:w="9900" w:type="dxa"/>
            <w:gridSpan w:val="4"/>
            <w:shd w:val="clear" w:color="auto" w:fill="FFFFFF"/>
          </w:tcPr>
          <w:p w14:paraId="17641BB8" w14:textId="77777777" w:rsidR="00763DF9" w:rsidRPr="00C036E9" w:rsidRDefault="00763DF9" w:rsidP="005C2183">
            <w:pPr>
              <w:widowControl w:val="0"/>
              <w:autoSpaceDE w:val="0"/>
              <w:autoSpaceDN w:val="0"/>
              <w:adjustRightInd w:val="0"/>
              <w:snapToGrid w:val="0"/>
              <w:spacing w:before="120" w:after="120"/>
              <w:jc w:val="both"/>
              <w:rPr>
                <w:rFonts w:cs="Calibri Light"/>
                <w:color w:val="000000"/>
                <w:sz w:val="20"/>
                <w:szCs w:val="20"/>
              </w:rPr>
            </w:pPr>
            <w:r w:rsidRPr="00C036E9">
              <w:rPr>
                <w:rFonts w:cs="Calibri Light"/>
                <w:color w:val="000000"/>
                <w:sz w:val="20"/>
                <w:szCs w:val="20"/>
              </w:rPr>
              <w:t xml:space="preserve">Tvůrčí činnost se uskutečňuje v rámci projektů podporovaných z Fondu vzdělávací politiky MŠMT na podporu tvůrčí umělecké činnosti na neuměleckých veřejných vysokých školách, Interní grantové agentury UTB, dále z Programu na podporu aplikovaného výzkumu a experimentálního vývoje národní a kulturní identity na léta 2016 až 2022 NAKI II, </w:t>
            </w:r>
            <w:r w:rsidRPr="00C036E9">
              <w:rPr>
                <w:sz w:val="20"/>
                <w:szCs w:val="20"/>
                <w:lang w:val="en-GB"/>
              </w:rPr>
              <w:t>TA ČR program ÉTA</w:t>
            </w:r>
            <w:r w:rsidRPr="00C036E9">
              <w:rPr>
                <w:bCs/>
                <w:sz w:val="20"/>
                <w:szCs w:val="20"/>
                <w:lang w:val="en-GB"/>
              </w:rPr>
              <w:t xml:space="preserve"> a Gamma </w:t>
            </w:r>
            <w:proofErr w:type="spellStart"/>
            <w:r w:rsidRPr="00C036E9">
              <w:rPr>
                <w:bCs/>
                <w:sz w:val="20"/>
                <w:szCs w:val="20"/>
                <w:lang w:val="en-GB"/>
              </w:rPr>
              <w:t>či</w:t>
            </w:r>
            <w:proofErr w:type="spellEnd"/>
            <w:r w:rsidRPr="00C036E9">
              <w:rPr>
                <w:bCs/>
                <w:sz w:val="20"/>
                <w:szCs w:val="20"/>
                <w:lang w:val="en-GB"/>
              </w:rPr>
              <w:t xml:space="preserve"> v </w:t>
            </w:r>
            <w:proofErr w:type="spellStart"/>
            <w:r w:rsidRPr="00C036E9">
              <w:rPr>
                <w:bCs/>
                <w:sz w:val="20"/>
                <w:szCs w:val="20"/>
                <w:lang w:val="en-GB"/>
              </w:rPr>
              <w:t>rámci</w:t>
            </w:r>
            <w:proofErr w:type="spellEnd"/>
            <w:r w:rsidRPr="00C036E9">
              <w:rPr>
                <w:bCs/>
                <w:sz w:val="20"/>
                <w:szCs w:val="20"/>
                <w:lang w:val="en-GB"/>
              </w:rPr>
              <w:t xml:space="preserve"> </w:t>
            </w:r>
            <w:proofErr w:type="spellStart"/>
            <w:r w:rsidRPr="00C036E9">
              <w:rPr>
                <w:bCs/>
                <w:sz w:val="20"/>
                <w:szCs w:val="20"/>
                <w:lang w:val="en-GB"/>
              </w:rPr>
              <w:t>grantové</w:t>
            </w:r>
            <w:proofErr w:type="spellEnd"/>
            <w:r w:rsidRPr="00C036E9">
              <w:rPr>
                <w:bCs/>
                <w:sz w:val="20"/>
                <w:szCs w:val="20"/>
                <w:lang w:val="en-GB"/>
              </w:rPr>
              <w:t xml:space="preserve"> </w:t>
            </w:r>
            <w:proofErr w:type="spellStart"/>
            <w:r w:rsidRPr="00C036E9">
              <w:rPr>
                <w:bCs/>
                <w:sz w:val="20"/>
                <w:szCs w:val="20"/>
                <w:lang w:val="en-GB"/>
              </w:rPr>
              <w:t>politiky</w:t>
            </w:r>
            <w:proofErr w:type="spellEnd"/>
            <w:r w:rsidRPr="00C036E9">
              <w:rPr>
                <w:bCs/>
                <w:sz w:val="20"/>
                <w:szCs w:val="20"/>
                <w:lang w:val="en-GB"/>
              </w:rPr>
              <w:t xml:space="preserve"> </w:t>
            </w:r>
            <w:proofErr w:type="spellStart"/>
            <w:r w:rsidRPr="00C036E9">
              <w:rPr>
                <w:bCs/>
                <w:sz w:val="20"/>
                <w:szCs w:val="20"/>
                <w:lang w:val="en-GB"/>
              </w:rPr>
              <w:t>Visegrad</w:t>
            </w:r>
            <w:proofErr w:type="spellEnd"/>
            <w:r w:rsidRPr="00C036E9">
              <w:rPr>
                <w:bCs/>
                <w:sz w:val="20"/>
                <w:szCs w:val="20"/>
                <w:lang w:val="en-GB"/>
              </w:rPr>
              <w:t xml:space="preserve"> 4 a </w:t>
            </w:r>
            <w:proofErr w:type="spellStart"/>
            <w:r w:rsidRPr="00C036E9">
              <w:rPr>
                <w:bCs/>
                <w:sz w:val="20"/>
                <w:szCs w:val="20"/>
                <w:lang w:val="en-GB"/>
              </w:rPr>
              <w:t>Ministerstva</w:t>
            </w:r>
            <w:proofErr w:type="spellEnd"/>
            <w:r w:rsidRPr="00C036E9">
              <w:rPr>
                <w:bCs/>
                <w:sz w:val="20"/>
                <w:szCs w:val="20"/>
                <w:lang w:val="en-GB"/>
              </w:rPr>
              <w:t xml:space="preserve"> </w:t>
            </w:r>
            <w:proofErr w:type="spellStart"/>
            <w:r w:rsidRPr="00C036E9">
              <w:rPr>
                <w:bCs/>
                <w:sz w:val="20"/>
                <w:szCs w:val="20"/>
                <w:lang w:val="en-GB"/>
              </w:rPr>
              <w:t>kultury</w:t>
            </w:r>
            <w:proofErr w:type="spellEnd"/>
            <w:r w:rsidRPr="00C036E9">
              <w:rPr>
                <w:bCs/>
                <w:sz w:val="20"/>
                <w:szCs w:val="20"/>
                <w:lang w:val="en-GB"/>
              </w:rPr>
              <w:t xml:space="preserve"> ČR.</w:t>
            </w:r>
          </w:p>
          <w:p w14:paraId="76882773" w14:textId="0705E9D9" w:rsidR="00763DF9" w:rsidRPr="00C036E9" w:rsidRDefault="00763DF9" w:rsidP="005C2183">
            <w:pPr>
              <w:spacing w:after="120"/>
              <w:jc w:val="both"/>
              <w:rPr>
                <w:rFonts w:cs="Calibri"/>
                <w:color w:val="000000"/>
                <w:sz w:val="20"/>
                <w:szCs w:val="20"/>
              </w:rPr>
            </w:pPr>
            <w:r w:rsidRPr="00C036E9">
              <w:rPr>
                <w:rFonts w:cs="Calibri"/>
                <w:color w:val="000000"/>
                <w:sz w:val="20"/>
                <w:szCs w:val="20"/>
              </w:rPr>
              <w:t xml:space="preserve">Výstupy tvůrčí činnosti studentů jsou prezentovány prostřednictvím přehlídek, festivalů a soutěží. </w:t>
            </w:r>
            <w:r>
              <w:rPr>
                <w:rFonts w:cs="Calibri"/>
                <w:color w:val="000000"/>
                <w:sz w:val="20"/>
                <w:szCs w:val="20"/>
              </w:rPr>
              <w:t>Pedagogové i s</w:t>
            </w:r>
            <w:r w:rsidRPr="00C036E9">
              <w:rPr>
                <w:rFonts w:cs="Calibri"/>
                <w:color w:val="000000"/>
                <w:sz w:val="20"/>
                <w:szCs w:val="20"/>
              </w:rPr>
              <w:t xml:space="preserve">tudenti se rovněž podílí na realizaci zakázek. V tvůrčích (uměleckých) činnostech </w:t>
            </w:r>
            <w:r w:rsidRPr="006C5ECC">
              <w:rPr>
                <w:rFonts w:cs="Calibri"/>
                <w:color w:val="000000"/>
                <w:sz w:val="20"/>
                <w:szCs w:val="20"/>
              </w:rPr>
              <w:t>má</w:t>
            </w:r>
            <w:r w:rsidR="00C11D84">
              <w:rPr>
                <w:rFonts w:cs="Calibri"/>
                <w:color w:val="000000"/>
                <w:sz w:val="20"/>
                <w:szCs w:val="20"/>
              </w:rPr>
              <w:t xml:space="preserve"> a</w:t>
            </w:r>
            <w:r w:rsidRPr="006C5ECC">
              <w:rPr>
                <w:rFonts w:cs="Calibri"/>
                <w:color w:val="000000"/>
                <w:sz w:val="20"/>
                <w:szCs w:val="20"/>
              </w:rPr>
              <w:t xml:space="preserve">teliér </w:t>
            </w:r>
            <w:r w:rsidR="001F4C86">
              <w:rPr>
                <w:rFonts w:cs="Calibri"/>
                <w:color w:val="000000"/>
                <w:sz w:val="20"/>
                <w:szCs w:val="20"/>
              </w:rPr>
              <w:t>Animovaná tvorba</w:t>
            </w:r>
            <w:r w:rsidRPr="006C5ECC">
              <w:rPr>
                <w:rFonts w:cs="Calibri"/>
                <w:color w:val="000000"/>
                <w:sz w:val="20"/>
                <w:szCs w:val="20"/>
              </w:rPr>
              <w:t xml:space="preserve"> stabilní postavení mezi </w:t>
            </w:r>
            <w:r w:rsidR="00BE238E">
              <w:rPr>
                <w:rFonts w:cs="Calibri"/>
                <w:color w:val="000000"/>
                <w:sz w:val="20"/>
                <w:szCs w:val="20"/>
              </w:rPr>
              <w:t>ateliéry stejného zaměření</w:t>
            </w:r>
            <w:r w:rsidRPr="006C5ECC">
              <w:rPr>
                <w:rFonts w:cs="Calibri"/>
                <w:color w:val="000000"/>
                <w:sz w:val="20"/>
                <w:szCs w:val="20"/>
              </w:rPr>
              <w:t xml:space="preserve"> a dlouhodobě se pohybuje ve středu hodnocení dle poč</w:t>
            </w:r>
            <w:r w:rsidR="00BE238E">
              <w:rPr>
                <w:rFonts w:cs="Calibri"/>
                <w:color w:val="000000"/>
                <w:sz w:val="20"/>
                <w:szCs w:val="20"/>
              </w:rPr>
              <w:t>tu RUV bodů</w:t>
            </w:r>
            <w:r w:rsidRPr="006C5ECC">
              <w:rPr>
                <w:rFonts w:cs="Calibri"/>
                <w:color w:val="000000"/>
                <w:sz w:val="20"/>
                <w:szCs w:val="20"/>
              </w:rPr>
              <w:t xml:space="preserve"> v ČR. K tvůrčí činnosti více v Sebehodnotící zprávě.</w:t>
            </w:r>
          </w:p>
          <w:p w14:paraId="605E5D2A" w14:textId="77777777" w:rsidR="00763DF9" w:rsidRPr="00C036E9" w:rsidRDefault="00763DF9" w:rsidP="005C2183">
            <w:pPr>
              <w:spacing w:after="120"/>
              <w:jc w:val="both"/>
              <w:rPr>
                <w:b/>
                <w:sz w:val="20"/>
                <w:szCs w:val="20"/>
              </w:rPr>
            </w:pPr>
            <w:r w:rsidRPr="00C036E9">
              <w:rPr>
                <w:sz w:val="20"/>
                <w:szCs w:val="20"/>
              </w:rPr>
              <w:t xml:space="preserve">Oborově specializované aktivity se pojí především s mezinárodními kurzy </w:t>
            </w:r>
            <w:proofErr w:type="spellStart"/>
            <w:r w:rsidRPr="00C036E9">
              <w:rPr>
                <w:sz w:val="20"/>
                <w:szCs w:val="20"/>
              </w:rPr>
              <w:t>Anomalia</w:t>
            </w:r>
            <w:proofErr w:type="spellEnd"/>
            <w:r w:rsidRPr="00C036E9">
              <w:rPr>
                <w:sz w:val="20"/>
                <w:szCs w:val="20"/>
              </w:rPr>
              <w:t xml:space="preserve"> a skrze spolupráci s praxí (projekty pro Člověka v tísni či Českou televizi).</w:t>
            </w:r>
          </w:p>
        </w:tc>
      </w:tr>
    </w:tbl>
    <w:p w14:paraId="44063C12" w14:textId="77777777" w:rsidR="00306357" w:rsidRDefault="00306357">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00"/>
      </w:tblGrid>
      <w:tr w:rsidR="00763DF9" w:rsidRPr="001B5ED8" w14:paraId="6D4D4BF0" w14:textId="77777777" w:rsidTr="005C2183">
        <w:trPr>
          <w:trHeight w:val="306"/>
        </w:trPr>
        <w:tc>
          <w:tcPr>
            <w:tcW w:w="9900" w:type="dxa"/>
            <w:shd w:val="clear" w:color="auto" w:fill="F7CAAC"/>
            <w:vAlign w:val="center"/>
          </w:tcPr>
          <w:p w14:paraId="00378747" w14:textId="4CED3B3C" w:rsidR="00763DF9" w:rsidRPr="00C036E9" w:rsidRDefault="00763DF9" w:rsidP="005C2183">
            <w:pPr>
              <w:rPr>
                <w:b/>
                <w:sz w:val="20"/>
                <w:szCs w:val="20"/>
              </w:rPr>
            </w:pPr>
            <w:r w:rsidRPr="00C036E9">
              <w:rPr>
                <w:b/>
                <w:sz w:val="20"/>
                <w:szCs w:val="20"/>
              </w:rPr>
              <w:lastRenderedPageBreak/>
              <w:t>Informace o spolupráci s praxí vztahující se ke studijnímu programu</w:t>
            </w:r>
          </w:p>
        </w:tc>
      </w:tr>
      <w:tr w:rsidR="00763DF9" w:rsidRPr="001B5ED8" w14:paraId="748C89CD" w14:textId="77777777" w:rsidTr="005C2183">
        <w:trPr>
          <w:trHeight w:val="1947"/>
        </w:trPr>
        <w:tc>
          <w:tcPr>
            <w:tcW w:w="9900" w:type="dxa"/>
            <w:shd w:val="clear" w:color="auto" w:fill="FFFFFF"/>
          </w:tcPr>
          <w:p w14:paraId="49672947" w14:textId="77777777" w:rsidR="00763DF9" w:rsidRPr="0018490B" w:rsidRDefault="00763DF9" w:rsidP="00306357">
            <w:pPr>
              <w:spacing w:before="120" w:after="120"/>
              <w:jc w:val="both"/>
              <w:rPr>
                <w:sz w:val="20"/>
                <w:szCs w:val="20"/>
              </w:rPr>
            </w:pPr>
            <w:r>
              <w:rPr>
                <w:sz w:val="20"/>
                <w:szCs w:val="20"/>
              </w:rPr>
              <w:t>FMK a pedagogové ateliéru Animovaná tvorba</w:t>
            </w:r>
            <w:r w:rsidRPr="0018490B">
              <w:rPr>
                <w:sz w:val="20"/>
                <w:szCs w:val="20"/>
              </w:rPr>
              <w:t xml:space="preserve"> vyvíjí úsilí směřující k aktivní spolupráci s firmami a klastrovými subjekty (Zlínský kreativní klastr, Česká televize, </w:t>
            </w:r>
            <w:proofErr w:type="spellStart"/>
            <w:r w:rsidRPr="0018490B">
              <w:rPr>
                <w:sz w:val="20"/>
                <w:szCs w:val="20"/>
              </w:rPr>
              <w:t>Zlinfest</w:t>
            </w:r>
            <w:proofErr w:type="spellEnd"/>
            <w:r w:rsidRPr="0018490B">
              <w:rPr>
                <w:sz w:val="20"/>
                <w:szCs w:val="20"/>
              </w:rPr>
              <w:t xml:space="preserve"> s.r.o., s filmovými produkcemi jako </w:t>
            </w:r>
            <w:proofErr w:type="spellStart"/>
            <w:r w:rsidRPr="0018490B">
              <w:rPr>
                <w:sz w:val="20"/>
                <w:szCs w:val="20"/>
              </w:rPr>
              <w:t>BareBear</w:t>
            </w:r>
            <w:proofErr w:type="spellEnd"/>
            <w:r w:rsidRPr="0018490B">
              <w:rPr>
                <w:sz w:val="20"/>
                <w:szCs w:val="20"/>
              </w:rPr>
              <w:t xml:space="preserve">, Kouzelná animace, </w:t>
            </w:r>
            <w:proofErr w:type="gramStart"/>
            <w:r w:rsidRPr="0018490B">
              <w:rPr>
                <w:sz w:val="20"/>
                <w:szCs w:val="20"/>
              </w:rPr>
              <w:t>2K</w:t>
            </w:r>
            <w:proofErr w:type="gramEnd"/>
            <w:r w:rsidRPr="0018490B">
              <w:rPr>
                <w:sz w:val="20"/>
                <w:szCs w:val="20"/>
              </w:rPr>
              <w:t xml:space="preserve"> Czech, </w:t>
            </w:r>
            <w:proofErr w:type="spellStart"/>
            <w:r w:rsidRPr="0018490B">
              <w:rPr>
                <w:sz w:val="20"/>
                <w:szCs w:val="20"/>
              </w:rPr>
              <w:t>Motinhouse</w:t>
            </w:r>
            <w:proofErr w:type="spellEnd"/>
            <w:r w:rsidRPr="0018490B">
              <w:rPr>
                <w:sz w:val="20"/>
                <w:szCs w:val="20"/>
              </w:rPr>
              <w:t xml:space="preserve"> a podobně), hledají se společné projekty a možnosti spolupráce s cílem rozvíjet a podporovat animační průmysl ve Zlínském kraji, České republice i v zahraničí. Řada firem nabízí studentům možnost stáží a odborných praxí. Přehled spolupráce s praxí uvádí v daných letech Výroční zprávy FMK. </w:t>
            </w:r>
          </w:p>
          <w:p w14:paraId="53A799B1" w14:textId="71119A91" w:rsidR="00763DF9" w:rsidRPr="0018490B" w:rsidRDefault="00763DF9" w:rsidP="00306357">
            <w:pPr>
              <w:spacing w:after="120"/>
              <w:jc w:val="both"/>
              <w:rPr>
                <w:sz w:val="20"/>
                <w:szCs w:val="20"/>
              </w:rPr>
            </w:pPr>
            <w:r w:rsidRPr="00D10940">
              <w:rPr>
                <w:sz w:val="20"/>
                <w:szCs w:val="20"/>
              </w:rPr>
              <w:t>Odborníci z praxe jsou členy hodnoticích komisí při státních závěrečných zkouškách a podílí se také na výuce. Většina akademických pracovníků působí jako tvůrci v profesionálním prostředí.</w:t>
            </w:r>
          </w:p>
          <w:p w14:paraId="6442DFB2" w14:textId="1CCCC832" w:rsidR="00763DF9" w:rsidRPr="00C036E9" w:rsidRDefault="00763DF9" w:rsidP="00306357">
            <w:pPr>
              <w:spacing w:after="120"/>
              <w:jc w:val="both"/>
              <w:rPr>
                <w:sz w:val="20"/>
                <w:szCs w:val="20"/>
              </w:rPr>
            </w:pPr>
            <w:r w:rsidRPr="0018490B">
              <w:rPr>
                <w:sz w:val="20"/>
                <w:szCs w:val="20"/>
              </w:rPr>
              <w:t xml:space="preserve">Podnikatelské aktivity studentů a absolventů FMK z oblasti audiovizuální tvorby podporuje Centrum kreativních průmyslů a podnikání FMK UPPER. </w:t>
            </w:r>
          </w:p>
        </w:tc>
      </w:tr>
    </w:tbl>
    <w:p w14:paraId="3FB97F4A" w14:textId="24CC52F9" w:rsidR="00763DF9" w:rsidRDefault="00763DF9"/>
    <w:p w14:paraId="4D97DD4B" w14:textId="77777777" w:rsidR="00763DF9" w:rsidRDefault="00763DF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2E63E8" w:rsidRPr="001B5ED8" w14:paraId="7A2E6CAE" w14:textId="77777777" w:rsidTr="005C2183">
        <w:tc>
          <w:tcPr>
            <w:tcW w:w="9859" w:type="dxa"/>
            <w:tcBorders>
              <w:bottom w:val="double" w:sz="4" w:space="0" w:color="auto"/>
            </w:tcBorders>
            <w:shd w:val="clear" w:color="auto" w:fill="BDD6EE"/>
          </w:tcPr>
          <w:p w14:paraId="7FD3C4B6" w14:textId="77777777" w:rsidR="002E63E8" w:rsidRPr="00A90B9C" w:rsidRDefault="002E63E8" w:rsidP="005C2183">
            <w:pPr>
              <w:jc w:val="both"/>
              <w:rPr>
                <w:b/>
                <w:sz w:val="28"/>
                <w:szCs w:val="28"/>
              </w:rPr>
            </w:pPr>
            <w:r w:rsidRPr="00A90B9C">
              <w:rPr>
                <w:b/>
                <w:sz w:val="28"/>
                <w:szCs w:val="28"/>
              </w:rPr>
              <w:lastRenderedPageBreak/>
              <w:t>C-III – Informační zabezpečení studijního programu</w:t>
            </w:r>
          </w:p>
        </w:tc>
      </w:tr>
      <w:tr w:rsidR="002E63E8" w:rsidRPr="001B5ED8" w14:paraId="0BC2B91B" w14:textId="77777777" w:rsidTr="005C2183">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20C4512" w14:textId="77777777" w:rsidR="002E63E8" w:rsidRPr="00C036E9" w:rsidRDefault="002E63E8" w:rsidP="005C2183">
            <w:pPr>
              <w:rPr>
                <w:sz w:val="20"/>
                <w:szCs w:val="20"/>
              </w:rPr>
            </w:pPr>
            <w:r w:rsidRPr="00C036E9">
              <w:rPr>
                <w:b/>
                <w:sz w:val="20"/>
                <w:szCs w:val="20"/>
              </w:rPr>
              <w:t xml:space="preserve">Název a stručný popis studijního informačního systému </w:t>
            </w:r>
          </w:p>
        </w:tc>
      </w:tr>
      <w:tr w:rsidR="002E63E8" w:rsidRPr="001B5ED8" w14:paraId="232D0185" w14:textId="77777777" w:rsidTr="005C2183">
        <w:trPr>
          <w:trHeight w:val="1921"/>
        </w:trPr>
        <w:tc>
          <w:tcPr>
            <w:tcW w:w="9859" w:type="dxa"/>
            <w:tcBorders>
              <w:top w:val="single" w:sz="2" w:space="0" w:color="auto"/>
              <w:left w:val="single" w:sz="2" w:space="0" w:color="auto"/>
              <w:bottom w:val="single" w:sz="2" w:space="0" w:color="auto"/>
              <w:right w:val="single" w:sz="2" w:space="0" w:color="auto"/>
            </w:tcBorders>
          </w:tcPr>
          <w:p w14:paraId="71F6C694" w14:textId="00587D51" w:rsidR="002E63E8" w:rsidRPr="00C036E9" w:rsidRDefault="003356AF" w:rsidP="003356AF">
            <w:pPr>
              <w:widowControl w:val="0"/>
              <w:autoSpaceDE w:val="0"/>
              <w:autoSpaceDN w:val="0"/>
              <w:adjustRightInd w:val="0"/>
              <w:snapToGrid w:val="0"/>
              <w:spacing w:before="120" w:after="120"/>
              <w:jc w:val="both"/>
              <w:rPr>
                <w:rFonts w:cs="Calibri"/>
                <w:color w:val="000000"/>
                <w:sz w:val="20"/>
                <w:szCs w:val="20"/>
              </w:rPr>
            </w:pPr>
            <w:r w:rsidRPr="003356AF">
              <w:rPr>
                <w:rFonts w:cs="Calibri"/>
                <w:color w:val="000000"/>
                <w:sz w:val="20"/>
                <w:szCs w:val="20"/>
              </w:rPr>
              <w:t xml:space="preserve">UTB má vybudován funkční informační systém a komunikační prostředky, které zajišťují přístup k přesným </w:t>
            </w:r>
            <w:r w:rsidR="00D54738">
              <w:rPr>
                <w:rFonts w:cs="Calibri"/>
                <w:color w:val="000000"/>
                <w:sz w:val="20"/>
                <w:szCs w:val="20"/>
              </w:rPr>
              <w:br/>
            </w:r>
            <w:r w:rsidRPr="003356AF">
              <w:rPr>
                <w:rFonts w:cs="Calibri"/>
                <w:color w:val="000000"/>
                <w:sz w:val="20"/>
                <w:szCs w:val="20"/>
              </w:rPr>
              <w:t xml:space="preserve">a srozumitelným informacím o studijních programech, pravidlech studia a požadavcích spojených se studiem. IS/STAG se na UTB používá od roku 2003. Tvůrcem IS/STAG je Západočeská univerzita v Plzni a v současné době systém využívá 11 veřejných vysokých škol v ČR. IS/STAG pokrývá funkce od přijímacího řízení až po vydání diplomů, eviduje studenty prezenční a kombinované formy studia, studenty celoživotního vzdělávání a účastníky U3V. IS/STAG slouží především </w:t>
            </w:r>
            <w:r w:rsidR="00D54738">
              <w:rPr>
                <w:rFonts w:cs="Calibri"/>
                <w:color w:val="000000"/>
                <w:sz w:val="20"/>
                <w:szCs w:val="20"/>
              </w:rPr>
              <w:br/>
            </w:r>
            <w:r w:rsidRPr="003356AF">
              <w:rPr>
                <w:rFonts w:cs="Calibri"/>
                <w:color w:val="000000"/>
                <w:sz w:val="20"/>
                <w:szCs w:val="20"/>
              </w:rPr>
              <w:t>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(http://stag.utb.cz/</w:t>
            </w:r>
            <w:proofErr w:type="spellStart"/>
            <w:r w:rsidRPr="003356AF">
              <w:rPr>
                <w:rFonts w:cs="Calibri"/>
                <w:color w:val="000000"/>
                <w:sz w:val="20"/>
                <w:szCs w:val="20"/>
              </w:rPr>
              <w:t>portal</w:t>
            </w:r>
            <w:proofErr w:type="spellEnd"/>
            <w:r w:rsidRPr="003356AF">
              <w:rPr>
                <w:rFonts w:cs="Calibri"/>
                <w:color w:val="000000"/>
                <w:sz w:val="20"/>
                <w:szCs w:val="20"/>
              </w:rPr>
              <w:t>/), aplikace jsou v něm organizovány do souvisejících celků na záložkách a podstránkách. Portál je intuitivní a pokrývá řadu funkcí IS/STAG, které se týkají výuky.</w:t>
            </w:r>
          </w:p>
        </w:tc>
      </w:tr>
      <w:tr w:rsidR="002E63E8" w:rsidRPr="001B5ED8" w14:paraId="68DB56ED" w14:textId="77777777" w:rsidTr="005C2183">
        <w:trPr>
          <w:trHeight w:val="283"/>
        </w:trPr>
        <w:tc>
          <w:tcPr>
            <w:tcW w:w="9859" w:type="dxa"/>
            <w:shd w:val="clear" w:color="auto" w:fill="F7CAAC"/>
            <w:vAlign w:val="center"/>
          </w:tcPr>
          <w:p w14:paraId="10A01892" w14:textId="77777777" w:rsidR="002E63E8" w:rsidRPr="00C036E9" w:rsidRDefault="002E63E8" w:rsidP="005C2183">
            <w:pPr>
              <w:rPr>
                <w:b/>
                <w:sz w:val="20"/>
                <w:szCs w:val="20"/>
              </w:rPr>
            </w:pPr>
            <w:r w:rsidRPr="00C036E9">
              <w:rPr>
                <w:b/>
                <w:sz w:val="20"/>
                <w:szCs w:val="20"/>
              </w:rPr>
              <w:t>Přístup ke studijní literatuře</w:t>
            </w:r>
          </w:p>
        </w:tc>
      </w:tr>
      <w:tr w:rsidR="002E63E8" w:rsidRPr="001B5ED8" w14:paraId="1C389352" w14:textId="77777777" w:rsidTr="005C2183">
        <w:trPr>
          <w:trHeight w:val="1819"/>
        </w:trPr>
        <w:tc>
          <w:tcPr>
            <w:tcW w:w="9859" w:type="dxa"/>
          </w:tcPr>
          <w:p w14:paraId="41A2C3A6" w14:textId="0D018B48" w:rsidR="002E63E8" w:rsidRPr="00C036E9" w:rsidRDefault="00F70C63" w:rsidP="005C2183">
            <w:pPr>
              <w:widowControl w:val="0"/>
              <w:autoSpaceDE w:val="0"/>
              <w:autoSpaceDN w:val="0"/>
              <w:adjustRightInd w:val="0"/>
              <w:snapToGrid w:val="0"/>
              <w:spacing w:before="120" w:after="120"/>
              <w:jc w:val="both"/>
              <w:rPr>
                <w:rFonts w:cs="Calibri"/>
                <w:sz w:val="20"/>
                <w:szCs w:val="20"/>
              </w:rPr>
            </w:pPr>
            <w:r w:rsidRPr="00F70C63">
              <w:rPr>
                <w:rFonts w:cs="Calibri"/>
                <w:color w:val="000000"/>
                <w:sz w:val="20"/>
                <w:szCs w:val="20"/>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Pr>
                <w:rStyle w:val="Znakapoznpodarou"/>
                <w:rFonts w:cs="Calibri"/>
                <w:color w:val="000000"/>
                <w:sz w:val="20"/>
                <w:szCs w:val="20"/>
              </w:rPr>
              <w:footnoteReference w:id="5"/>
            </w:r>
            <w:r>
              <w:rPr>
                <w:rFonts w:cs="Calibri"/>
                <w:color w:val="000000"/>
                <w:sz w:val="20"/>
                <w:szCs w:val="20"/>
              </w:rPr>
              <w:t xml:space="preserve">, </w:t>
            </w:r>
            <w:r w:rsidRPr="00F70C63">
              <w:rPr>
                <w:rFonts w:cs="Calibri"/>
                <w:color w:val="000000"/>
                <w:sz w:val="20"/>
                <w:szCs w:val="20"/>
              </w:rPr>
              <w:t xml:space="preserve">který je postaven na bázi známého </w:t>
            </w:r>
            <w:proofErr w:type="spellStart"/>
            <w:r w:rsidRPr="00F70C63">
              <w:rPr>
                <w:rFonts w:cs="Calibri"/>
                <w:color w:val="000000"/>
                <w:sz w:val="20"/>
                <w:szCs w:val="20"/>
              </w:rPr>
              <w:t>discovery</w:t>
            </w:r>
            <w:proofErr w:type="spellEnd"/>
            <w:r w:rsidRPr="00F70C63">
              <w:rPr>
                <w:rFonts w:cs="Calibri"/>
                <w:color w:val="000000"/>
                <w:sz w:val="20"/>
                <w:szCs w:val="20"/>
              </w:rPr>
              <w:t xml:space="preserve"> systému </w:t>
            </w:r>
            <w:proofErr w:type="spellStart"/>
            <w:r w:rsidRPr="00F70C63">
              <w:rPr>
                <w:rFonts w:cs="Calibri"/>
                <w:color w:val="000000"/>
                <w:sz w:val="20"/>
                <w:szCs w:val="20"/>
              </w:rPr>
              <w:t>Summon</w:t>
            </w:r>
            <w:proofErr w:type="spellEnd"/>
            <w:r w:rsidRPr="00F70C63">
              <w:rPr>
                <w:rFonts w:cs="Calibri"/>
                <w:color w:val="000000"/>
                <w:sz w:val="20"/>
                <w:szCs w:val="20"/>
              </w:rPr>
              <w:t>.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tc>
      </w:tr>
      <w:tr w:rsidR="002E63E8" w:rsidRPr="001B5ED8" w14:paraId="42FBD2C1" w14:textId="77777777" w:rsidTr="005C2183">
        <w:trPr>
          <w:trHeight w:val="283"/>
        </w:trPr>
        <w:tc>
          <w:tcPr>
            <w:tcW w:w="9859" w:type="dxa"/>
            <w:shd w:val="clear" w:color="auto" w:fill="F7CAAC"/>
            <w:vAlign w:val="center"/>
          </w:tcPr>
          <w:p w14:paraId="4178665D" w14:textId="77777777" w:rsidR="002E63E8" w:rsidRPr="00C036E9" w:rsidRDefault="002E63E8" w:rsidP="005C2183">
            <w:pPr>
              <w:rPr>
                <w:sz w:val="20"/>
                <w:szCs w:val="20"/>
              </w:rPr>
            </w:pPr>
            <w:r w:rsidRPr="00C036E9">
              <w:rPr>
                <w:b/>
                <w:sz w:val="20"/>
                <w:szCs w:val="20"/>
              </w:rPr>
              <w:t>Přehled zpřístupněných databází</w:t>
            </w:r>
          </w:p>
        </w:tc>
      </w:tr>
      <w:tr w:rsidR="002E63E8" w:rsidRPr="001B5ED8" w14:paraId="16F2CBCA" w14:textId="77777777" w:rsidTr="005C2183">
        <w:trPr>
          <w:trHeight w:val="6187"/>
        </w:trPr>
        <w:tc>
          <w:tcPr>
            <w:tcW w:w="9859" w:type="dxa"/>
          </w:tcPr>
          <w:p w14:paraId="51D10F34" w14:textId="77777777" w:rsidR="002E63E8" w:rsidRPr="00C036E9" w:rsidRDefault="002E63E8" w:rsidP="005C2183">
            <w:pPr>
              <w:widowControl w:val="0"/>
              <w:autoSpaceDE w:val="0"/>
              <w:autoSpaceDN w:val="0"/>
              <w:adjustRightInd w:val="0"/>
              <w:snapToGrid w:val="0"/>
              <w:spacing w:before="120" w:after="120"/>
              <w:jc w:val="both"/>
              <w:rPr>
                <w:rFonts w:cs="Calibri"/>
                <w:color w:val="000000"/>
                <w:sz w:val="20"/>
                <w:szCs w:val="20"/>
              </w:rPr>
            </w:pPr>
            <w:r w:rsidRPr="00C036E9">
              <w:rPr>
                <w:rFonts w:cs="Calibri"/>
                <w:color w:val="000000"/>
                <w:sz w:val="20"/>
                <w:szCs w:val="20"/>
              </w:rPr>
              <w:t xml:space="preserve">Seznam přístupných elektronických databází včetně popisu:  </w:t>
            </w:r>
          </w:p>
          <w:p w14:paraId="5C41169B" w14:textId="77777777" w:rsidR="002E63E8" w:rsidRPr="00C036E9" w:rsidRDefault="002E63E8" w:rsidP="005C2183">
            <w:pPr>
              <w:widowControl w:val="0"/>
              <w:autoSpaceDE w:val="0"/>
              <w:autoSpaceDN w:val="0"/>
              <w:adjustRightInd w:val="0"/>
              <w:snapToGrid w:val="0"/>
              <w:jc w:val="both"/>
              <w:rPr>
                <w:rFonts w:cs="Calibri"/>
                <w:color w:val="000000"/>
                <w:sz w:val="20"/>
                <w:szCs w:val="20"/>
              </w:rPr>
            </w:pPr>
            <w:r w:rsidRPr="00C036E9">
              <w:rPr>
                <w:rFonts w:cs="Calibri"/>
                <w:color w:val="000000"/>
                <w:sz w:val="20"/>
                <w:szCs w:val="20"/>
              </w:rPr>
              <w:t>Art Source (EBSCO)</w:t>
            </w:r>
          </w:p>
          <w:p w14:paraId="480D148C" w14:textId="77777777" w:rsidR="002E63E8" w:rsidRPr="00C036E9" w:rsidRDefault="002E63E8" w:rsidP="005C2183">
            <w:pPr>
              <w:widowControl w:val="0"/>
              <w:autoSpaceDE w:val="0"/>
              <w:autoSpaceDN w:val="0"/>
              <w:adjustRightInd w:val="0"/>
              <w:snapToGrid w:val="0"/>
              <w:spacing w:after="120"/>
              <w:jc w:val="both"/>
              <w:rPr>
                <w:rFonts w:cs="Calibri"/>
                <w:color w:val="000000"/>
                <w:sz w:val="20"/>
                <w:szCs w:val="20"/>
              </w:rPr>
            </w:pPr>
            <w:r w:rsidRPr="00C036E9">
              <w:rPr>
                <w:rFonts w:cs="Calibri"/>
                <w:color w:val="000000"/>
                <w:sz w:val="20"/>
                <w:szCs w:val="20"/>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38DA0957" w14:textId="77777777" w:rsidR="002E63E8" w:rsidRPr="00C036E9" w:rsidRDefault="002E63E8" w:rsidP="005C2183">
            <w:pPr>
              <w:widowControl w:val="0"/>
              <w:autoSpaceDE w:val="0"/>
              <w:autoSpaceDN w:val="0"/>
              <w:adjustRightInd w:val="0"/>
              <w:snapToGrid w:val="0"/>
              <w:jc w:val="both"/>
              <w:rPr>
                <w:rFonts w:cs="Calibri"/>
                <w:color w:val="000000"/>
                <w:sz w:val="20"/>
                <w:szCs w:val="20"/>
              </w:rPr>
            </w:pPr>
            <w:proofErr w:type="spellStart"/>
            <w:r w:rsidRPr="00C036E9">
              <w:rPr>
                <w:rFonts w:cs="Calibri"/>
                <w:color w:val="000000"/>
                <w:sz w:val="20"/>
                <w:szCs w:val="20"/>
              </w:rPr>
              <w:t>ARTbibliographies</w:t>
            </w:r>
            <w:proofErr w:type="spellEnd"/>
            <w:r w:rsidRPr="00C036E9">
              <w:rPr>
                <w:rFonts w:cs="Calibri"/>
                <w:color w:val="000000"/>
                <w:sz w:val="20"/>
                <w:szCs w:val="20"/>
              </w:rPr>
              <w:t xml:space="preserve"> </w:t>
            </w:r>
            <w:proofErr w:type="spellStart"/>
            <w:r w:rsidRPr="00C036E9">
              <w:rPr>
                <w:rFonts w:cs="Calibri"/>
                <w:color w:val="000000"/>
                <w:sz w:val="20"/>
                <w:szCs w:val="20"/>
              </w:rPr>
              <w:t>Modern</w:t>
            </w:r>
            <w:proofErr w:type="spellEnd"/>
            <w:r w:rsidRPr="00C036E9">
              <w:rPr>
                <w:rFonts w:cs="Calibri"/>
                <w:color w:val="000000"/>
                <w:sz w:val="20"/>
                <w:szCs w:val="20"/>
              </w:rPr>
              <w:t xml:space="preserve"> (CSA)</w:t>
            </w:r>
          </w:p>
          <w:p w14:paraId="1FA51737" w14:textId="77777777" w:rsidR="002E63E8" w:rsidRPr="00C036E9" w:rsidRDefault="002E63E8" w:rsidP="005C2183">
            <w:pPr>
              <w:widowControl w:val="0"/>
              <w:autoSpaceDE w:val="0"/>
              <w:autoSpaceDN w:val="0"/>
              <w:adjustRightInd w:val="0"/>
              <w:snapToGrid w:val="0"/>
              <w:spacing w:after="120"/>
              <w:jc w:val="both"/>
              <w:rPr>
                <w:rFonts w:cs="Calibri"/>
                <w:color w:val="000000"/>
                <w:sz w:val="20"/>
                <w:szCs w:val="20"/>
              </w:rPr>
            </w:pPr>
            <w:proofErr w:type="spellStart"/>
            <w:r w:rsidRPr="00C036E9">
              <w:rPr>
                <w:rFonts w:cs="Calibri"/>
                <w:color w:val="000000"/>
                <w:sz w:val="20"/>
                <w:szCs w:val="20"/>
              </w:rPr>
              <w:t>ARTbibliographies</w:t>
            </w:r>
            <w:proofErr w:type="spellEnd"/>
            <w:r w:rsidRPr="00C036E9">
              <w:rPr>
                <w:rFonts w:cs="Calibri"/>
                <w:color w:val="000000"/>
                <w:sz w:val="20"/>
                <w:szCs w:val="20"/>
              </w:rPr>
              <w:t xml:space="preserve"> </w:t>
            </w:r>
            <w:proofErr w:type="spellStart"/>
            <w:r w:rsidRPr="00C036E9">
              <w:rPr>
                <w:rFonts w:cs="Calibri"/>
                <w:color w:val="000000"/>
                <w:sz w:val="20"/>
                <w:szCs w:val="20"/>
              </w:rPr>
              <w:t>Modern</w:t>
            </w:r>
            <w:proofErr w:type="spellEnd"/>
            <w:r w:rsidRPr="00C036E9">
              <w:rPr>
                <w:rFonts w:cs="Calibri"/>
                <w:color w:val="000000"/>
                <w:sz w:val="20"/>
                <w:szCs w:val="20"/>
              </w:rPr>
              <w:t xml:space="preserve"> je jediná světová bibliografie zaměřená speciálně na abstrahování literatury o moderním </w:t>
            </w:r>
            <w:r w:rsidRPr="00C036E9">
              <w:rPr>
                <w:rFonts w:cs="Calibri"/>
                <w:color w:val="000000"/>
                <w:sz w:val="20"/>
                <w:szCs w:val="20"/>
              </w:rPr>
              <w:br/>
              <w:t xml:space="preserve">a současném umění z celého světa – Source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w:t>
            </w:r>
            <w:proofErr w:type="spellStart"/>
            <w:r w:rsidRPr="00C036E9">
              <w:rPr>
                <w:rFonts w:cs="Calibri"/>
                <w:color w:val="000000"/>
                <w:sz w:val="20"/>
                <w:szCs w:val="20"/>
              </w:rPr>
              <w:t>grafitti</w:t>
            </w:r>
            <w:proofErr w:type="spellEnd"/>
            <w:r w:rsidRPr="00C036E9">
              <w:rPr>
                <w:rFonts w:cs="Calibri"/>
                <w:color w:val="000000"/>
                <w:sz w:val="20"/>
                <w:szCs w:val="20"/>
              </w:rPr>
              <w:t>, módní návrhářství, kaligrafii, sklo apod. Retrospektiva od roku 1974 (na 350 000 záznamů).</w:t>
            </w:r>
          </w:p>
          <w:p w14:paraId="1B784CD5" w14:textId="77777777" w:rsidR="002E63E8" w:rsidRPr="00C036E9" w:rsidRDefault="002E63E8" w:rsidP="005C2183">
            <w:pPr>
              <w:widowControl w:val="0"/>
              <w:autoSpaceDE w:val="0"/>
              <w:autoSpaceDN w:val="0"/>
              <w:adjustRightInd w:val="0"/>
              <w:snapToGrid w:val="0"/>
              <w:jc w:val="both"/>
              <w:rPr>
                <w:rFonts w:cs="Calibri"/>
                <w:color w:val="000000"/>
                <w:sz w:val="20"/>
                <w:szCs w:val="20"/>
              </w:rPr>
            </w:pPr>
            <w:r w:rsidRPr="00C036E9">
              <w:rPr>
                <w:rFonts w:cs="Calibri"/>
                <w:color w:val="000000"/>
                <w:sz w:val="20"/>
                <w:szCs w:val="20"/>
              </w:rPr>
              <w:t xml:space="preserve">Design and </w:t>
            </w:r>
            <w:proofErr w:type="spellStart"/>
            <w:r w:rsidRPr="00C036E9">
              <w:rPr>
                <w:rFonts w:cs="Calibri"/>
                <w:color w:val="000000"/>
                <w:sz w:val="20"/>
                <w:szCs w:val="20"/>
              </w:rPr>
              <w:t>Applied</w:t>
            </w:r>
            <w:proofErr w:type="spellEnd"/>
            <w:r w:rsidRPr="00C036E9">
              <w:rPr>
                <w:rFonts w:cs="Calibri"/>
                <w:color w:val="000000"/>
                <w:sz w:val="20"/>
                <w:szCs w:val="20"/>
              </w:rPr>
              <w:t xml:space="preserve"> </w:t>
            </w:r>
            <w:proofErr w:type="spellStart"/>
            <w:r w:rsidRPr="00C036E9">
              <w:rPr>
                <w:rFonts w:cs="Calibri"/>
                <w:color w:val="000000"/>
                <w:sz w:val="20"/>
                <w:szCs w:val="20"/>
              </w:rPr>
              <w:t>Arts</w:t>
            </w:r>
            <w:proofErr w:type="spellEnd"/>
            <w:r w:rsidRPr="00C036E9">
              <w:rPr>
                <w:rFonts w:cs="Calibri"/>
                <w:color w:val="000000"/>
                <w:sz w:val="20"/>
                <w:szCs w:val="20"/>
              </w:rPr>
              <w:t xml:space="preserve"> (CSA)</w:t>
            </w:r>
          </w:p>
          <w:p w14:paraId="71285587" w14:textId="77777777" w:rsidR="002E63E8" w:rsidRPr="00C036E9" w:rsidRDefault="002E63E8" w:rsidP="005C2183">
            <w:pPr>
              <w:widowControl w:val="0"/>
              <w:autoSpaceDE w:val="0"/>
              <w:autoSpaceDN w:val="0"/>
              <w:adjustRightInd w:val="0"/>
              <w:snapToGrid w:val="0"/>
              <w:spacing w:after="120"/>
              <w:jc w:val="both"/>
              <w:rPr>
                <w:rFonts w:cs="Calibri"/>
                <w:color w:val="000000"/>
                <w:sz w:val="20"/>
                <w:szCs w:val="20"/>
              </w:rPr>
            </w:pPr>
            <w:r w:rsidRPr="00C036E9">
              <w:rPr>
                <w:rFonts w:cs="Calibri"/>
                <w:color w:val="000000"/>
                <w:sz w:val="20"/>
                <w:szCs w:val="20"/>
              </w:rPr>
              <w:t xml:space="preserve">Design And </w:t>
            </w:r>
            <w:proofErr w:type="spellStart"/>
            <w:r w:rsidRPr="00C036E9">
              <w:rPr>
                <w:rFonts w:cs="Calibri"/>
                <w:color w:val="000000"/>
                <w:sz w:val="20"/>
                <w:szCs w:val="20"/>
              </w:rPr>
              <w:t>Applied</w:t>
            </w:r>
            <w:proofErr w:type="spellEnd"/>
            <w:r w:rsidRPr="00C036E9">
              <w:rPr>
                <w:rFonts w:cs="Calibri"/>
                <w:color w:val="000000"/>
                <w:sz w:val="20"/>
                <w:szCs w:val="20"/>
              </w:rPr>
              <w:t xml:space="preserve"> </w:t>
            </w:r>
            <w:proofErr w:type="spellStart"/>
            <w:r w:rsidRPr="00C036E9">
              <w:rPr>
                <w:rFonts w:cs="Calibri"/>
                <w:color w:val="000000"/>
                <w:sz w:val="20"/>
                <w:szCs w:val="20"/>
              </w:rPr>
              <w:t>Arts</w:t>
            </w:r>
            <w:proofErr w:type="spellEnd"/>
            <w:r w:rsidRPr="00C036E9">
              <w:rPr>
                <w:rFonts w:cs="Calibri"/>
                <w:color w:val="000000"/>
                <w:sz w:val="20"/>
                <w:szCs w:val="20"/>
              </w:rPr>
              <w:t xml:space="preserve"> Index (DAAI) je hlavním informačním zdrojem v oblasti designu a užitého umění </w:t>
            </w:r>
            <w:r w:rsidRPr="00C036E9">
              <w:rPr>
                <w:rFonts w:cs="Calibri"/>
                <w:color w:val="000000"/>
                <w:sz w:val="20"/>
                <w:szCs w:val="20"/>
              </w:rPr>
              <w:br/>
              <w:t xml:space="preserve">v celosvětovém měřítku. Databáze zahrnuje více než 150 000 záznamů od roku 1973, roční přírůstek je 10-12 000 záznamů. Obsah databáze vychází z více než 500 časopisů, a navíc obsahuje informace o 55 000 designérech, studiích, dílnách </w:t>
            </w:r>
            <w:r w:rsidRPr="00C036E9">
              <w:rPr>
                <w:rFonts w:cs="Calibri"/>
                <w:color w:val="000000"/>
                <w:sz w:val="20"/>
                <w:szCs w:val="20"/>
              </w:rPr>
              <w:br/>
              <w:t>a dalších firmách v oboru.</w:t>
            </w:r>
          </w:p>
          <w:p w14:paraId="33660731" w14:textId="77777777" w:rsidR="002E63E8" w:rsidRPr="00C036E9" w:rsidRDefault="002E63E8" w:rsidP="005C2183">
            <w:pPr>
              <w:widowControl w:val="0"/>
              <w:autoSpaceDE w:val="0"/>
              <w:autoSpaceDN w:val="0"/>
              <w:adjustRightInd w:val="0"/>
              <w:snapToGrid w:val="0"/>
              <w:jc w:val="both"/>
              <w:rPr>
                <w:rFonts w:cs="Calibri"/>
                <w:color w:val="000000"/>
                <w:sz w:val="20"/>
                <w:szCs w:val="20"/>
              </w:rPr>
            </w:pPr>
            <w:r w:rsidRPr="00C036E9">
              <w:rPr>
                <w:rFonts w:cs="Calibri"/>
                <w:color w:val="000000"/>
                <w:sz w:val="20"/>
                <w:szCs w:val="20"/>
              </w:rPr>
              <w:t xml:space="preserve">International </w:t>
            </w:r>
            <w:proofErr w:type="spellStart"/>
            <w:r w:rsidRPr="00C036E9">
              <w:rPr>
                <w:rFonts w:cs="Calibri"/>
                <w:color w:val="000000"/>
                <w:sz w:val="20"/>
                <w:szCs w:val="20"/>
              </w:rPr>
              <w:t>Bibliography</w:t>
            </w:r>
            <w:proofErr w:type="spellEnd"/>
            <w:r w:rsidRPr="00C036E9">
              <w:rPr>
                <w:rFonts w:cs="Calibri"/>
                <w:color w:val="000000"/>
                <w:sz w:val="20"/>
                <w:szCs w:val="20"/>
              </w:rPr>
              <w:t xml:space="preserve"> </w:t>
            </w:r>
            <w:proofErr w:type="spellStart"/>
            <w:r w:rsidRPr="00C036E9">
              <w:rPr>
                <w:rFonts w:cs="Calibri"/>
                <w:color w:val="000000"/>
                <w:sz w:val="20"/>
                <w:szCs w:val="20"/>
              </w:rPr>
              <w:t>of</w:t>
            </w:r>
            <w:proofErr w:type="spellEnd"/>
            <w:r w:rsidRPr="00C036E9">
              <w:rPr>
                <w:rFonts w:cs="Calibri"/>
                <w:color w:val="000000"/>
                <w:sz w:val="20"/>
                <w:szCs w:val="20"/>
              </w:rPr>
              <w:t xml:space="preserve"> Art (IBA)</w:t>
            </w:r>
          </w:p>
          <w:p w14:paraId="6C2EB30C" w14:textId="77777777" w:rsidR="002E63E8" w:rsidRPr="00C036E9" w:rsidRDefault="002E63E8" w:rsidP="005C2183">
            <w:pPr>
              <w:widowControl w:val="0"/>
              <w:autoSpaceDE w:val="0"/>
              <w:autoSpaceDN w:val="0"/>
              <w:adjustRightInd w:val="0"/>
              <w:snapToGrid w:val="0"/>
              <w:spacing w:after="120"/>
              <w:jc w:val="both"/>
              <w:rPr>
                <w:rFonts w:cs="Calibri"/>
                <w:color w:val="000000"/>
                <w:sz w:val="20"/>
                <w:szCs w:val="20"/>
              </w:rPr>
            </w:pPr>
            <w:r w:rsidRPr="00C036E9">
              <w:rPr>
                <w:rFonts w:cs="Calibri"/>
                <w:color w:val="000000"/>
                <w:sz w:val="20"/>
                <w:szCs w:val="20"/>
              </w:rPr>
              <w:t xml:space="preserve">Databáze zahrnuje bibliografické záznamy a abstrakty z více než 410 periodik, knihy, konferenčních materiálů, esejů, katalogů výstav, katalogů vybraných obchodníků s uměním, disertačních prací a publikací v </w:t>
            </w:r>
            <w:proofErr w:type="spellStart"/>
            <w:r w:rsidRPr="00C036E9">
              <w:rPr>
                <w:rFonts w:cs="Calibri"/>
                <w:color w:val="000000"/>
                <w:sz w:val="20"/>
                <w:szCs w:val="20"/>
              </w:rPr>
              <w:t>mikroformátech</w:t>
            </w:r>
            <w:proofErr w:type="spellEnd"/>
            <w:r w:rsidRPr="00C036E9">
              <w:rPr>
                <w:rFonts w:cs="Calibri"/>
                <w:color w:val="000000"/>
                <w:sz w:val="20"/>
                <w:szCs w:val="20"/>
              </w:rPr>
              <w:t>. Retrospektiva je od roku 2008 s ročním přírůstkem 25 000 záznamů.</w:t>
            </w:r>
          </w:p>
          <w:p w14:paraId="5697C1CD" w14:textId="77777777" w:rsidR="002E63E8" w:rsidRPr="00C036E9" w:rsidRDefault="002E63E8" w:rsidP="005C2183">
            <w:pPr>
              <w:widowControl w:val="0"/>
              <w:autoSpaceDE w:val="0"/>
              <w:autoSpaceDN w:val="0"/>
              <w:adjustRightInd w:val="0"/>
              <w:snapToGrid w:val="0"/>
              <w:jc w:val="both"/>
              <w:rPr>
                <w:sz w:val="20"/>
                <w:szCs w:val="20"/>
              </w:rPr>
            </w:pPr>
            <w:r w:rsidRPr="00C036E9">
              <w:rPr>
                <w:rFonts w:cs="Calibri"/>
                <w:color w:val="000000"/>
                <w:sz w:val="20"/>
                <w:szCs w:val="20"/>
              </w:rPr>
              <w:t xml:space="preserve">Multioborové databáze: </w:t>
            </w:r>
            <w:proofErr w:type="spellStart"/>
            <w:r w:rsidRPr="00C036E9">
              <w:rPr>
                <w:rFonts w:cs="Calibri"/>
                <w:color w:val="000000"/>
                <w:sz w:val="20"/>
                <w:szCs w:val="20"/>
              </w:rPr>
              <w:t>ProQuest</w:t>
            </w:r>
            <w:proofErr w:type="spellEnd"/>
            <w:r w:rsidRPr="00C036E9">
              <w:rPr>
                <w:rFonts w:cs="Calibri"/>
                <w:color w:val="000000"/>
                <w:sz w:val="20"/>
                <w:szCs w:val="20"/>
              </w:rPr>
              <w:t xml:space="preserve">, EBSCO, Cambridge, Oxford, </w:t>
            </w:r>
            <w:proofErr w:type="spellStart"/>
            <w:r w:rsidRPr="00C036E9">
              <w:rPr>
                <w:rFonts w:cs="Calibri"/>
                <w:color w:val="000000"/>
                <w:sz w:val="20"/>
                <w:szCs w:val="20"/>
              </w:rPr>
              <w:t>Willey</w:t>
            </w:r>
            <w:proofErr w:type="spellEnd"/>
            <w:r w:rsidRPr="00C036E9">
              <w:rPr>
                <w:rFonts w:cs="Calibri"/>
                <w:color w:val="000000"/>
                <w:sz w:val="20"/>
                <w:szCs w:val="20"/>
              </w:rPr>
              <w:t xml:space="preserve">, </w:t>
            </w:r>
            <w:proofErr w:type="spellStart"/>
            <w:r w:rsidRPr="00C036E9">
              <w:rPr>
                <w:rFonts w:cs="Calibri"/>
                <w:color w:val="000000"/>
                <w:sz w:val="20"/>
                <w:szCs w:val="20"/>
              </w:rPr>
              <w:t>Sage</w:t>
            </w:r>
            <w:proofErr w:type="spellEnd"/>
            <w:r w:rsidRPr="00C036E9">
              <w:rPr>
                <w:rFonts w:cs="Calibri"/>
                <w:color w:val="000000"/>
                <w:sz w:val="20"/>
                <w:szCs w:val="20"/>
              </w:rPr>
              <w:t>.</w:t>
            </w:r>
          </w:p>
        </w:tc>
      </w:tr>
      <w:tr w:rsidR="002E63E8" w:rsidRPr="001B5ED8" w14:paraId="13037124" w14:textId="77777777" w:rsidTr="005C2183">
        <w:trPr>
          <w:trHeight w:val="284"/>
        </w:trPr>
        <w:tc>
          <w:tcPr>
            <w:tcW w:w="9859" w:type="dxa"/>
            <w:shd w:val="clear" w:color="auto" w:fill="F7CAAC"/>
            <w:vAlign w:val="center"/>
          </w:tcPr>
          <w:p w14:paraId="7B80B096" w14:textId="77777777" w:rsidR="002E63E8" w:rsidRPr="00C036E9" w:rsidRDefault="002E63E8" w:rsidP="005C2183">
            <w:pPr>
              <w:rPr>
                <w:b/>
                <w:sz w:val="20"/>
                <w:szCs w:val="20"/>
              </w:rPr>
            </w:pPr>
            <w:r w:rsidRPr="00C036E9">
              <w:rPr>
                <w:b/>
                <w:sz w:val="20"/>
                <w:szCs w:val="20"/>
              </w:rPr>
              <w:t xml:space="preserve">Název a stručný popis používaného </w:t>
            </w:r>
            <w:proofErr w:type="spellStart"/>
            <w:r w:rsidRPr="00C036E9">
              <w:rPr>
                <w:b/>
                <w:sz w:val="20"/>
                <w:szCs w:val="20"/>
              </w:rPr>
              <w:t>antiplagiátorského</w:t>
            </w:r>
            <w:proofErr w:type="spellEnd"/>
            <w:r w:rsidRPr="00C036E9">
              <w:rPr>
                <w:b/>
                <w:sz w:val="20"/>
                <w:szCs w:val="20"/>
              </w:rPr>
              <w:t xml:space="preserve"> systému</w:t>
            </w:r>
          </w:p>
        </w:tc>
      </w:tr>
      <w:tr w:rsidR="002E63E8" w:rsidRPr="001B5ED8" w14:paraId="3338BC68" w14:textId="77777777" w:rsidTr="005C2183">
        <w:trPr>
          <w:trHeight w:val="284"/>
        </w:trPr>
        <w:tc>
          <w:tcPr>
            <w:tcW w:w="9859" w:type="dxa"/>
            <w:shd w:val="clear" w:color="auto" w:fill="auto"/>
            <w:vAlign w:val="center"/>
          </w:tcPr>
          <w:p w14:paraId="51950E2D" w14:textId="268DD09D" w:rsidR="00524664" w:rsidRPr="00524664" w:rsidRDefault="00524664" w:rsidP="00524664">
            <w:pPr>
              <w:spacing w:before="80" w:after="120"/>
              <w:jc w:val="both"/>
              <w:rPr>
                <w:sz w:val="20"/>
                <w:szCs w:val="20"/>
              </w:rPr>
            </w:pPr>
            <w:r w:rsidRPr="00524664">
              <w:rPr>
                <w:sz w:val="20"/>
                <w:szCs w:val="20"/>
              </w:rPr>
              <w:t xml:space="preserve">V rámci předcházení a zamezování plagiátorství UTB efektivně využívá po několik let </w:t>
            </w:r>
            <w:proofErr w:type="spellStart"/>
            <w:r w:rsidRPr="00524664">
              <w:rPr>
                <w:sz w:val="20"/>
                <w:szCs w:val="20"/>
              </w:rPr>
              <w:t>antiplagiátorský</w:t>
            </w:r>
            <w:proofErr w:type="spellEnd"/>
            <w:r w:rsidRPr="00524664">
              <w:rPr>
                <w:sz w:val="20"/>
                <w:szCs w:val="20"/>
              </w:rPr>
              <w:t xml:space="preserve"> systém Theses.cz, který je považován za jeden nejúčinnějších systémů pro odhalování plagiátů mezi závěrečnými pracemi dostupných v ČR, který je vyvíjen a provozován Masarykovou univerzitou v Brně. Tento systém slouží UTB,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w:t>
            </w:r>
            <w:r>
              <w:rPr>
                <w:sz w:val="20"/>
                <w:szCs w:val="20"/>
              </w:rPr>
              <w:br/>
            </w:r>
            <w:r w:rsidRPr="00524664">
              <w:rPr>
                <w:sz w:val="20"/>
                <w:szCs w:val="20"/>
              </w:rPr>
              <w:t xml:space="preserve">a aplikace a je dále rozvíjen dle potřeby uživatelů. IS/STAG, užívaný UTB jako centrální informační systém o studiu </w:t>
            </w:r>
            <w:r>
              <w:rPr>
                <w:sz w:val="20"/>
                <w:szCs w:val="20"/>
              </w:rPr>
              <w:br/>
            </w:r>
            <w:r w:rsidRPr="00524664">
              <w:rPr>
                <w:sz w:val="20"/>
                <w:szCs w:val="20"/>
              </w:rPr>
              <w:lastRenderedPageBreak/>
              <w:t>a uložiště absolventských prací, je přímo napojen na tento systém pro odhalování plagiátů, uložené práce se do něj automaticky zasílají a po vyhodnocení se vrací jako výsledek zpět do IS/STAG.</w:t>
            </w:r>
          </w:p>
          <w:p w14:paraId="69C12F19" w14:textId="0E3031B6" w:rsidR="002E63E8" w:rsidRPr="00C036E9" w:rsidRDefault="00524664" w:rsidP="00524664">
            <w:pPr>
              <w:spacing w:after="120"/>
              <w:jc w:val="both"/>
              <w:rPr>
                <w:b/>
                <w:sz w:val="20"/>
                <w:szCs w:val="20"/>
              </w:rPr>
            </w:pPr>
            <w:r w:rsidRPr="00524664">
              <w:rPr>
                <w:sz w:val="20"/>
                <w:szCs w:val="20"/>
              </w:rPr>
              <w:t xml:space="preserve">UTB disponuje taktéž nástrojem </w:t>
            </w:r>
            <w:proofErr w:type="spellStart"/>
            <w:r w:rsidRPr="00524664">
              <w:rPr>
                <w:sz w:val="20"/>
                <w:szCs w:val="20"/>
              </w:rPr>
              <w:t>Turnitin</w:t>
            </w:r>
            <w:proofErr w:type="spellEnd"/>
            <w:r w:rsidRPr="00524664">
              <w:rPr>
                <w:sz w:val="20"/>
                <w:szCs w:val="20"/>
              </w:rPr>
              <w:t xml:space="preserve">. </w:t>
            </w:r>
            <w:proofErr w:type="spellStart"/>
            <w:r w:rsidRPr="00524664">
              <w:rPr>
                <w:sz w:val="20"/>
                <w:szCs w:val="20"/>
              </w:rPr>
              <w:t>Turnitin</w:t>
            </w:r>
            <w:proofErr w:type="spellEnd"/>
            <w:r w:rsidRPr="00524664">
              <w:rPr>
                <w:sz w:val="20"/>
                <w:szCs w:val="20"/>
              </w:rPr>
              <w:t xml:space="preserve"> je </w:t>
            </w:r>
            <w:proofErr w:type="spellStart"/>
            <w:r w:rsidRPr="00524664">
              <w:rPr>
                <w:sz w:val="20"/>
                <w:szCs w:val="20"/>
              </w:rPr>
              <w:t>antiplagiátorský</w:t>
            </w:r>
            <w:proofErr w:type="spellEnd"/>
            <w:r w:rsidRPr="00524664">
              <w:rPr>
                <w:sz w:val="20"/>
                <w:szCs w:val="20"/>
              </w:rPr>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00524664">
              <w:rPr>
                <w:sz w:val="20"/>
                <w:szCs w:val="20"/>
              </w:rPr>
              <w:t>repozitáře</w:t>
            </w:r>
            <w:proofErr w:type="spellEnd"/>
            <w:r w:rsidRPr="00524664">
              <w:rPr>
                <w:sz w:val="20"/>
                <w:szCs w:val="20"/>
              </w:rPr>
              <w:t xml:space="preserve"> závěrečných prací. Jedná se o jeden z nejpoužívanějších softwarů na odhalování plagiátů. Kromě on-line verze najdete </w:t>
            </w:r>
            <w:proofErr w:type="spellStart"/>
            <w:r w:rsidRPr="00524664">
              <w:rPr>
                <w:sz w:val="20"/>
                <w:szCs w:val="20"/>
              </w:rPr>
              <w:t>Turnitin</w:t>
            </w:r>
            <w:proofErr w:type="spellEnd"/>
            <w:r w:rsidRPr="00524664">
              <w:rPr>
                <w:sz w:val="20"/>
                <w:szCs w:val="20"/>
              </w:rPr>
              <w:t xml:space="preserve"> Feedback Studio také jako plugin ve studijním prostředí </w:t>
            </w:r>
            <w:proofErr w:type="spellStart"/>
            <w:r w:rsidRPr="00524664">
              <w:rPr>
                <w:sz w:val="20"/>
                <w:szCs w:val="20"/>
              </w:rPr>
              <w:t>Mo</w:t>
            </w:r>
            <w:r w:rsidR="003B0D94">
              <w:rPr>
                <w:sz w:val="20"/>
                <w:szCs w:val="20"/>
              </w:rPr>
              <w:t>o</w:t>
            </w:r>
            <w:r w:rsidRPr="00524664">
              <w:rPr>
                <w:sz w:val="20"/>
                <w:szCs w:val="20"/>
              </w:rPr>
              <w:t>dle</w:t>
            </w:r>
            <w:proofErr w:type="spellEnd"/>
            <w:r w:rsidRPr="00524664">
              <w:rPr>
                <w:sz w:val="20"/>
                <w:szCs w:val="20"/>
              </w:rPr>
              <w:t xml:space="preserve">, aby mohla probíhat kontrola prací ještě efektivněji. </w:t>
            </w:r>
            <w:proofErr w:type="spellStart"/>
            <w:r w:rsidRPr="00524664">
              <w:rPr>
                <w:sz w:val="20"/>
                <w:szCs w:val="20"/>
              </w:rPr>
              <w:t>Turnitin</w:t>
            </w:r>
            <w:proofErr w:type="spellEnd"/>
            <w:r w:rsidRPr="00524664">
              <w:rPr>
                <w:sz w:val="20"/>
                <w:szCs w:val="20"/>
              </w:rPr>
              <w:t xml:space="preserve"> je určen jak pro studenty, kteří se s ním mohou setkávat ve výuce či v rámci bakalářských a diplomových seminářů, tak pro autory a akademické pracovníky, kteří chtějí před publikací článku v odborném časopise ověřit jeho originalitu.</w:t>
            </w:r>
          </w:p>
        </w:tc>
      </w:tr>
    </w:tbl>
    <w:p w14:paraId="6A42EEB4" w14:textId="5A52B5E4" w:rsidR="002E63E8" w:rsidRDefault="002E63E8"/>
    <w:p w14:paraId="3218E4D7" w14:textId="77777777" w:rsidR="002E63E8" w:rsidRDefault="002E63E8">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76"/>
        <w:gridCol w:w="201"/>
        <w:gridCol w:w="1274"/>
        <w:gridCol w:w="2321"/>
        <w:gridCol w:w="2993"/>
      </w:tblGrid>
      <w:tr w:rsidR="007616F2" w14:paraId="3E8031AC" w14:textId="77777777" w:rsidTr="00367345">
        <w:tc>
          <w:tcPr>
            <w:tcW w:w="10065" w:type="dxa"/>
            <w:gridSpan w:val="5"/>
            <w:tcBorders>
              <w:top w:val="single" w:sz="4" w:space="0" w:color="auto"/>
              <w:left w:val="single" w:sz="4" w:space="0" w:color="auto"/>
              <w:bottom w:val="double" w:sz="4" w:space="0" w:color="auto"/>
              <w:right w:val="single" w:sz="4" w:space="0" w:color="auto"/>
            </w:tcBorders>
            <w:shd w:val="clear" w:color="auto" w:fill="BDD6EE"/>
          </w:tcPr>
          <w:p w14:paraId="38D42AF1" w14:textId="77777777" w:rsidR="007616F2" w:rsidRDefault="007616F2" w:rsidP="005C2183">
            <w:pPr>
              <w:jc w:val="both"/>
              <w:rPr>
                <w:b/>
                <w:sz w:val="28"/>
              </w:rPr>
            </w:pPr>
            <w:r>
              <w:rPr>
                <w:b/>
                <w:sz w:val="28"/>
              </w:rPr>
              <w:lastRenderedPageBreak/>
              <w:t xml:space="preserve">C-IV – </w:t>
            </w:r>
            <w:r w:rsidRPr="00693D22">
              <w:rPr>
                <w:b/>
                <w:sz w:val="28"/>
              </w:rPr>
              <w:t>Materiální zabezpečení studijního programu</w:t>
            </w:r>
          </w:p>
        </w:tc>
      </w:tr>
      <w:tr w:rsidR="007616F2" w:rsidRPr="001B5ED8" w14:paraId="653C35AB" w14:textId="77777777" w:rsidTr="00367345">
        <w:tc>
          <w:tcPr>
            <w:tcW w:w="3276" w:type="dxa"/>
            <w:tcBorders>
              <w:top w:val="single" w:sz="2" w:space="0" w:color="auto"/>
              <w:left w:val="single" w:sz="2" w:space="0" w:color="auto"/>
              <w:bottom w:val="single" w:sz="2" w:space="0" w:color="auto"/>
              <w:right w:val="single" w:sz="2" w:space="0" w:color="auto"/>
            </w:tcBorders>
            <w:shd w:val="clear" w:color="auto" w:fill="F7CAAC"/>
          </w:tcPr>
          <w:p w14:paraId="56FE7052" w14:textId="77777777" w:rsidR="007616F2" w:rsidRPr="00C036E9" w:rsidRDefault="007616F2" w:rsidP="005C2183">
            <w:pPr>
              <w:rPr>
                <w:b/>
                <w:sz w:val="20"/>
                <w:szCs w:val="20"/>
              </w:rPr>
            </w:pPr>
            <w:r w:rsidRPr="00C036E9">
              <w:rPr>
                <w:b/>
                <w:sz w:val="20"/>
                <w:szCs w:val="20"/>
              </w:rPr>
              <w:t>Místo uskutečňování studijního programu</w:t>
            </w:r>
          </w:p>
        </w:tc>
        <w:tc>
          <w:tcPr>
            <w:tcW w:w="6789" w:type="dxa"/>
            <w:gridSpan w:val="4"/>
            <w:tcBorders>
              <w:top w:val="single" w:sz="2" w:space="0" w:color="auto"/>
              <w:left w:val="single" w:sz="2" w:space="0" w:color="auto"/>
              <w:bottom w:val="single" w:sz="2" w:space="0" w:color="auto"/>
              <w:right w:val="single" w:sz="2" w:space="0" w:color="auto"/>
            </w:tcBorders>
          </w:tcPr>
          <w:p w14:paraId="7A27D5A6" w14:textId="77777777" w:rsidR="007616F2" w:rsidRPr="00C036E9" w:rsidRDefault="007616F2" w:rsidP="005C2183">
            <w:pPr>
              <w:rPr>
                <w:sz w:val="20"/>
                <w:szCs w:val="20"/>
              </w:rPr>
            </w:pPr>
            <w:r w:rsidRPr="00C036E9">
              <w:rPr>
                <w:sz w:val="20"/>
                <w:szCs w:val="20"/>
              </w:rPr>
              <w:t xml:space="preserve">FMK </w:t>
            </w:r>
          </w:p>
        </w:tc>
      </w:tr>
      <w:tr w:rsidR="007616F2" w:rsidRPr="001B5ED8" w14:paraId="290C7B17" w14:textId="77777777" w:rsidTr="00367345">
        <w:tc>
          <w:tcPr>
            <w:tcW w:w="10065" w:type="dxa"/>
            <w:gridSpan w:val="5"/>
            <w:shd w:val="clear" w:color="auto" w:fill="F7CAAC"/>
          </w:tcPr>
          <w:p w14:paraId="51E3BE68" w14:textId="77777777" w:rsidR="007616F2" w:rsidRPr="00C036E9" w:rsidRDefault="007616F2" w:rsidP="005C2183">
            <w:pPr>
              <w:jc w:val="both"/>
              <w:rPr>
                <w:b/>
                <w:sz w:val="20"/>
                <w:szCs w:val="20"/>
              </w:rPr>
            </w:pPr>
            <w:r w:rsidRPr="00C036E9">
              <w:rPr>
                <w:b/>
                <w:sz w:val="20"/>
                <w:szCs w:val="20"/>
              </w:rPr>
              <w:t>Kapacita výukových místností pro teoretickou výuku</w:t>
            </w:r>
          </w:p>
        </w:tc>
      </w:tr>
      <w:tr w:rsidR="007616F2" w:rsidRPr="001B5ED8" w14:paraId="5C079F45" w14:textId="77777777" w:rsidTr="00367345">
        <w:trPr>
          <w:trHeight w:val="3480"/>
        </w:trPr>
        <w:tc>
          <w:tcPr>
            <w:tcW w:w="10065" w:type="dxa"/>
            <w:gridSpan w:val="5"/>
          </w:tcPr>
          <w:p w14:paraId="5EDAFCFE" w14:textId="2A990309" w:rsidR="007616F2" w:rsidRPr="00C036E9" w:rsidRDefault="007616F2" w:rsidP="005C2183">
            <w:pPr>
              <w:spacing w:before="120"/>
              <w:jc w:val="both"/>
              <w:rPr>
                <w:rFonts w:cs="Calibri"/>
                <w:color w:val="000000"/>
                <w:sz w:val="20"/>
                <w:szCs w:val="20"/>
              </w:rPr>
            </w:pPr>
            <w:r w:rsidRPr="00C036E9">
              <w:rPr>
                <w:rFonts w:cs="Calibri"/>
                <w:color w:val="000000"/>
                <w:sz w:val="20"/>
                <w:szCs w:val="20"/>
              </w:rPr>
              <w:t xml:space="preserve">FMK má zajištěnu infrastrukturu pro výuku bakalářského studijního programu Animovaná tvorba,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ateliérové učebny, a to buď vybavené sadou PC se specializovanými grafickými tablety </w:t>
            </w:r>
            <w:proofErr w:type="spellStart"/>
            <w:r w:rsidRPr="00C036E9">
              <w:rPr>
                <w:rFonts w:cs="Calibri"/>
                <w:color w:val="000000"/>
                <w:sz w:val="20"/>
                <w:szCs w:val="20"/>
              </w:rPr>
              <w:t>Wacom</w:t>
            </w:r>
            <w:proofErr w:type="spellEnd"/>
            <w:r w:rsidRPr="00C036E9">
              <w:rPr>
                <w:rFonts w:cs="Calibri"/>
                <w:color w:val="000000"/>
                <w:sz w:val="20"/>
                <w:szCs w:val="20"/>
              </w:rPr>
              <w:t xml:space="preserve"> </w:t>
            </w:r>
            <w:proofErr w:type="spellStart"/>
            <w:r w:rsidRPr="00C036E9">
              <w:rPr>
                <w:rFonts w:cs="Calibri"/>
                <w:color w:val="000000"/>
                <w:sz w:val="20"/>
                <w:szCs w:val="20"/>
              </w:rPr>
              <w:t>Cintiq</w:t>
            </w:r>
            <w:proofErr w:type="spellEnd"/>
            <w:r w:rsidRPr="00C036E9">
              <w:rPr>
                <w:rFonts w:cs="Calibri"/>
                <w:color w:val="000000"/>
                <w:sz w:val="20"/>
                <w:szCs w:val="20"/>
              </w:rPr>
              <w:t>, nebo speciálními stavy pro stop-</w:t>
            </w:r>
            <w:proofErr w:type="spellStart"/>
            <w:r w:rsidRPr="00C036E9">
              <w:rPr>
                <w:rFonts w:cs="Calibri"/>
                <w:color w:val="000000"/>
                <w:sz w:val="20"/>
                <w:szCs w:val="20"/>
              </w:rPr>
              <w:t>motion</w:t>
            </w:r>
            <w:proofErr w:type="spellEnd"/>
            <w:r w:rsidRPr="00C036E9">
              <w:rPr>
                <w:rFonts w:cs="Calibri"/>
                <w:color w:val="000000"/>
                <w:sz w:val="20"/>
                <w:szCs w:val="20"/>
              </w:rPr>
              <w:t xml:space="preserve"> animaci (</w:t>
            </w:r>
            <w:proofErr w:type="spellStart"/>
            <w:r w:rsidRPr="00C036E9">
              <w:rPr>
                <w:rFonts w:cs="Calibri"/>
                <w:color w:val="000000"/>
                <w:sz w:val="20"/>
                <w:szCs w:val="20"/>
              </w:rPr>
              <w:t>plošková</w:t>
            </w:r>
            <w:proofErr w:type="spellEnd"/>
            <w:r w:rsidRPr="00C036E9">
              <w:rPr>
                <w:rFonts w:cs="Calibri"/>
                <w:color w:val="000000"/>
                <w:sz w:val="20"/>
                <w:szCs w:val="20"/>
              </w:rPr>
              <w:t xml:space="preserve">, loutková animace). Součástí místností ateliéru Animovaná tvorba je také dílna se všemi základními stroji na výrobu loutek či kulis </w:t>
            </w:r>
            <w:r w:rsidR="005C2F8B">
              <w:rPr>
                <w:rFonts w:cs="Calibri"/>
                <w:color w:val="000000"/>
                <w:sz w:val="20"/>
                <w:szCs w:val="20"/>
              </w:rPr>
              <w:br/>
            </w:r>
            <w:r w:rsidRPr="00C036E9">
              <w:rPr>
                <w:rFonts w:cs="Calibri"/>
                <w:color w:val="000000"/>
                <w:sz w:val="20"/>
                <w:szCs w:val="20"/>
              </w:rPr>
              <w:t xml:space="preserve">a rekvizit do </w:t>
            </w:r>
            <w:proofErr w:type="spellStart"/>
            <w:r w:rsidRPr="00C036E9">
              <w:rPr>
                <w:rFonts w:cs="Calibri"/>
                <w:color w:val="000000"/>
                <w:sz w:val="20"/>
                <w:szCs w:val="20"/>
              </w:rPr>
              <w:t>ploškových</w:t>
            </w:r>
            <w:proofErr w:type="spellEnd"/>
            <w:r w:rsidRPr="00C036E9">
              <w:rPr>
                <w:rFonts w:cs="Calibri"/>
                <w:color w:val="000000"/>
                <w:sz w:val="20"/>
                <w:szCs w:val="20"/>
              </w:rPr>
              <w:t xml:space="preserve"> a loutkových animovaných filmů.</w:t>
            </w:r>
          </w:p>
          <w:p w14:paraId="12287BBC" w14:textId="77777777" w:rsidR="007616F2" w:rsidRPr="00C036E9" w:rsidRDefault="007616F2" w:rsidP="005C2183">
            <w:pPr>
              <w:jc w:val="both"/>
              <w:rPr>
                <w:rFonts w:cs="Calibri"/>
                <w:color w:val="000000"/>
                <w:sz w:val="20"/>
                <w:szCs w:val="20"/>
              </w:rPr>
            </w:pPr>
          </w:p>
          <w:p w14:paraId="361F9E82" w14:textId="77777777" w:rsidR="007616F2" w:rsidRPr="00C036E9" w:rsidRDefault="007616F2" w:rsidP="005C2183">
            <w:pPr>
              <w:widowControl w:val="0"/>
              <w:autoSpaceDE w:val="0"/>
              <w:autoSpaceDN w:val="0"/>
              <w:adjustRightInd w:val="0"/>
              <w:snapToGrid w:val="0"/>
              <w:spacing w:after="120"/>
              <w:jc w:val="both"/>
              <w:rPr>
                <w:rFonts w:cs="Calibri"/>
                <w:color w:val="000000"/>
                <w:sz w:val="20"/>
                <w:szCs w:val="20"/>
              </w:rPr>
            </w:pPr>
            <w:r w:rsidRPr="00C036E9">
              <w:rPr>
                <w:b/>
                <w:bCs/>
                <w:sz w:val="20"/>
                <w:szCs w:val="20"/>
              </w:rPr>
              <w:t>Místnosti pro teoretickou výuku:</w:t>
            </w:r>
            <w:r w:rsidRPr="00C036E9">
              <w:rPr>
                <w:rFonts w:cs="Calibri"/>
                <w:color w:val="000000"/>
                <w:sz w:val="20"/>
                <w:szCs w:val="20"/>
              </w:rPr>
              <w:t xml:space="preserve"> </w:t>
            </w:r>
          </w:p>
          <w:tbl>
            <w:tblPr>
              <w:tblStyle w:val="Mkatabulky"/>
              <w:tblW w:w="0" w:type="auto"/>
              <w:tblLayout w:type="fixed"/>
              <w:tblLook w:val="04A0" w:firstRow="1" w:lastRow="0" w:firstColumn="1" w:lastColumn="0" w:noHBand="0" w:noVBand="1"/>
            </w:tblPr>
            <w:tblGrid>
              <w:gridCol w:w="3268"/>
              <w:gridCol w:w="1800"/>
              <w:gridCol w:w="1843"/>
            </w:tblGrid>
            <w:tr w:rsidR="007616F2" w:rsidRPr="001B5ED8" w14:paraId="3E3D13C8" w14:textId="77777777" w:rsidTr="005C2183">
              <w:tc>
                <w:tcPr>
                  <w:tcW w:w="3268" w:type="dxa"/>
                  <w:shd w:val="clear" w:color="auto" w:fill="C6D9F1" w:themeFill="text2" w:themeFillTint="33"/>
                </w:tcPr>
                <w:p w14:paraId="7610B871"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Místnosti</w:t>
                  </w:r>
                </w:p>
              </w:tc>
              <w:tc>
                <w:tcPr>
                  <w:tcW w:w="1800" w:type="dxa"/>
                  <w:shd w:val="clear" w:color="auto" w:fill="C6D9F1" w:themeFill="text2" w:themeFillTint="33"/>
                </w:tcPr>
                <w:p w14:paraId="7A80B15F"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m²/počet míst</w:t>
                  </w:r>
                </w:p>
              </w:tc>
              <w:tc>
                <w:tcPr>
                  <w:tcW w:w="1843" w:type="dxa"/>
                  <w:shd w:val="clear" w:color="auto" w:fill="C6D9F1" w:themeFill="text2" w:themeFillTint="33"/>
                </w:tcPr>
                <w:p w14:paraId="36218020"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FMK/ústav/ateliér</w:t>
                  </w:r>
                </w:p>
              </w:tc>
            </w:tr>
            <w:tr w:rsidR="007616F2" w:rsidRPr="001B5ED8" w14:paraId="006C3AC5" w14:textId="77777777" w:rsidTr="005C2183">
              <w:tc>
                <w:tcPr>
                  <w:tcW w:w="3268" w:type="dxa"/>
                  <w:vAlign w:val="bottom"/>
                </w:tcPr>
                <w:p w14:paraId="482CB66C"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Učebna 41/211</w:t>
                  </w:r>
                </w:p>
              </w:tc>
              <w:tc>
                <w:tcPr>
                  <w:tcW w:w="1800" w:type="dxa"/>
                  <w:vAlign w:val="center"/>
                </w:tcPr>
                <w:p w14:paraId="765F341C"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 xml:space="preserve">59,25/35 </w:t>
                  </w:r>
                </w:p>
              </w:tc>
              <w:tc>
                <w:tcPr>
                  <w:tcW w:w="1843" w:type="dxa"/>
                  <w:vAlign w:val="bottom"/>
                </w:tcPr>
                <w:p w14:paraId="3D5EFF12"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 xml:space="preserve">FMK </w:t>
                  </w:r>
                </w:p>
              </w:tc>
            </w:tr>
            <w:tr w:rsidR="007616F2" w:rsidRPr="001B5ED8" w14:paraId="258EB031" w14:textId="77777777" w:rsidTr="005C2183">
              <w:tc>
                <w:tcPr>
                  <w:tcW w:w="3268" w:type="dxa"/>
                  <w:vAlign w:val="bottom"/>
                </w:tcPr>
                <w:p w14:paraId="53175A40"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Učebna 42/252</w:t>
                  </w:r>
                </w:p>
              </w:tc>
              <w:tc>
                <w:tcPr>
                  <w:tcW w:w="1800" w:type="dxa"/>
                  <w:vAlign w:val="center"/>
                </w:tcPr>
                <w:p w14:paraId="41EE3C6B"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 xml:space="preserve">18,15/10 </w:t>
                  </w:r>
                </w:p>
              </w:tc>
              <w:tc>
                <w:tcPr>
                  <w:tcW w:w="1843" w:type="dxa"/>
                  <w:vAlign w:val="bottom"/>
                </w:tcPr>
                <w:p w14:paraId="6B909AC7"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w:t>
                  </w:r>
                </w:p>
              </w:tc>
            </w:tr>
            <w:tr w:rsidR="007616F2" w:rsidRPr="001B5ED8" w14:paraId="6E13961F" w14:textId="77777777" w:rsidTr="005C2183">
              <w:tc>
                <w:tcPr>
                  <w:tcW w:w="3268" w:type="dxa"/>
                  <w:vAlign w:val="bottom"/>
                </w:tcPr>
                <w:p w14:paraId="6E0A10DA"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Posluchárna 42/256</w:t>
                  </w:r>
                </w:p>
              </w:tc>
              <w:tc>
                <w:tcPr>
                  <w:tcW w:w="1800" w:type="dxa"/>
                  <w:vAlign w:val="center"/>
                </w:tcPr>
                <w:p w14:paraId="13357F39"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89,28/50</w:t>
                  </w:r>
                </w:p>
              </w:tc>
              <w:tc>
                <w:tcPr>
                  <w:tcW w:w="1843" w:type="dxa"/>
                  <w:vAlign w:val="bottom"/>
                </w:tcPr>
                <w:p w14:paraId="065E6349"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w:t>
                  </w:r>
                </w:p>
              </w:tc>
            </w:tr>
          </w:tbl>
          <w:p w14:paraId="007322B8" w14:textId="77777777" w:rsidR="007616F2" w:rsidRPr="00C036E9" w:rsidRDefault="007616F2" w:rsidP="005C2183">
            <w:pPr>
              <w:widowControl w:val="0"/>
              <w:autoSpaceDE w:val="0"/>
              <w:autoSpaceDN w:val="0"/>
              <w:adjustRightInd w:val="0"/>
              <w:snapToGrid w:val="0"/>
              <w:jc w:val="both"/>
              <w:rPr>
                <w:sz w:val="20"/>
                <w:szCs w:val="20"/>
              </w:rPr>
            </w:pPr>
          </w:p>
        </w:tc>
      </w:tr>
      <w:tr w:rsidR="007616F2" w:rsidRPr="001B5ED8" w14:paraId="76E7DF40" w14:textId="77777777" w:rsidTr="00367345">
        <w:trPr>
          <w:trHeight w:val="202"/>
        </w:trPr>
        <w:tc>
          <w:tcPr>
            <w:tcW w:w="3477" w:type="dxa"/>
            <w:gridSpan w:val="2"/>
            <w:shd w:val="clear" w:color="auto" w:fill="F7CAAC"/>
          </w:tcPr>
          <w:p w14:paraId="2B75FD46" w14:textId="77777777" w:rsidR="007616F2" w:rsidRPr="00C036E9" w:rsidRDefault="007616F2" w:rsidP="005C2183">
            <w:pPr>
              <w:rPr>
                <w:b/>
                <w:sz w:val="20"/>
                <w:szCs w:val="20"/>
              </w:rPr>
            </w:pPr>
            <w:r w:rsidRPr="00C036E9">
              <w:rPr>
                <w:b/>
                <w:sz w:val="20"/>
                <w:szCs w:val="20"/>
              </w:rPr>
              <w:t>Z toho kapacita v prostorách v nájmu</w:t>
            </w:r>
          </w:p>
        </w:tc>
        <w:tc>
          <w:tcPr>
            <w:tcW w:w="1274" w:type="dxa"/>
          </w:tcPr>
          <w:p w14:paraId="68823840" w14:textId="77777777" w:rsidR="007616F2" w:rsidRPr="00C036E9" w:rsidRDefault="007616F2" w:rsidP="005C2183">
            <w:pPr>
              <w:rPr>
                <w:sz w:val="20"/>
                <w:szCs w:val="20"/>
              </w:rPr>
            </w:pPr>
            <w:r w:rsidRPr="00C036E9">
              <w:rPr>
                <w:sz w:val="20"/>
                <w:szCs w:val="20"/>
              </w:rPr>
              <w:t>0</w:t>
            </w:r>
          </w:p>
        </w:tc>
        <w:tc>
          <w:tcPr>
            <w:tcW w:w="2321" w:type="dxa"/>
            <w:shd w:val="clear" w:color="auto" w:fill="F7CAAC"/>
          </w:tcPr>
          <w:p w14:paraId="66B4D693" w14:textId="77777777" w:rsidR="007616F2" w:rsidRPr="00C036E9" w:rsidRDefault="007616F2" w:rsidP="005C2183">
            <w:pPr>
              <w:rPr>
                <w:b/>
                <w:sz w:val="20"/>
                <w:szCs w:val="20"/>
                <w:shd w:val="clear" w:color="auto" w:fill="F7CAAC"/>
              </w:rPr>
            </w:pPr>
            <w:r w:rsidRPr="00C036E9">
              <w:rPr>
                <w:b/>
                <w:sz w:val="20"/>
                <w:szCs w:val="20"/>
                <w:shd w:val="clear" w:color="auto" w:fill="F7CAAC"/>
              </w:rPr>
              <w:t>Doba platnosti nájmu</w:t>
            </w:r>
          </w:p>
        </w:tc>
        <w:tc>
          <w:tcPr>
            <w:tcW w:w="2993" w:type="dxa"/>
          </w:tcPr>
          <w:p w14:paraId="4298B1C0" w14:textId="77777777" w:rsidR="007616F2" w:rsidRPr="00C036E9" w:rsidRDefault="007616F2" w:rsidP="005C2183">
            <w:pPr>
              <w:rPr>
                <w:sz w:val="20"/>
                <w:szCs w:val="20"/>
              </w:rPr>
            </w:pPr>
            <w:r w:rsidRPr="00C036E9">
              <w:rPr>
                <w:sz w:val="20"/>
                <w:szCs w:val="20"/>
              </w:rPr>
              <w:t>0</w:t>
            </w:r>
          </w:p>
        </w:tc>
      </w:tr>
      <w:tr w:rsidR="007616F2" w:rsidRPr="001B5ED8" w14:paraId="364C29E5" w14:textId="77777777" w:rsidTr="00367345">
        <w:trPr>
          <w:trHeight w:val="139"/>
        </w:trPr>
        <w:tc>
          <w:tcPr>
            <w:tcW w:w="10065" w:type="dxa"/>
            <w:gridSpan w:val="5"/>
            <w:shd w:val="clear" w:color="auto" w:fill="F7CAAC"/>
          </w:tcPr>
          <w:p w14:paraId="386C858C" w14:textId="77777777" w:rsidR="007616F2" w:rsidRPr="00C036E9" w:rsidRDefault="007616F2" w:rsidP="005C2183">
            <w:pPr>
              <w:rPr>
                <w:sz w:val="20"/>
                <w:szCs w:val="20"/>
              </w:rPr>
            </w:pPr>
            <w:r w:rsidRPr="00C036E9">
              <w:rPr>
                <w:b/>
                <w:sz w:val="20"/>
                <w:szCs w:val="20"/>
              </w:rPr>
              <w:t>Kapacita a popis odborné učebny</w:t>
            </w:r>
          </w:p>
        </w:tc>
      </w:tr>
      <w:tr w:rsidR="007616F2" w:rsidRPr="001B5ED8" w14:paraId="1870D5F9" w14:textId="77777777" w:rsidTr="00367345">
        <w:trPr>
          <w:trHeight w:val="7041"/>
        </w:trPr>
        <w:tc>
          <w:tcPr>
            <w:tcW w:w="10065" w:type="dxa"/>
            <w:gridSpan w:val="5"/>
          </w:tcPr>
          <w:p w14:paraId="22F00E76" w14:textId="77777777" w:rsidR="007616F2" w:rsidRPr="00C036E9" w:rsidRDefault="007616F2" w:rsidP="005C2183">
            <w:pPr>
              <w:spacing w:before="120" w:after="120"/>
              <w:rPr>
                <w:rFonts w:cs="Calibri"/>
                <w:b/>
                <w:color w:val="000000"/>
                <w:sz w:val="20"/>
                <w:szCs w:val="20"/>
              </w:rPr>
            </w:pPr>
            <w:r w:rsidRPr="00C036E9">
              <w:rPr>
                <w:rFonts w:cs="Calibri"/>
                <w:b/>
                <w:color w:val="000000"/>
                <w:sz w:val="20"/>
                <w:szCs w:val="20"/>
              </w:rPr>
              <w:t>Ateliérové prostory:</w:t>
            </w:r>
          </w:p>
          <w:p w14:paraId="6E67774B" w14:textId="77777777" w:rsidR="007616F2" w:rsidRPr="00C036E9" w:rsidRDefault="007616F2" w:rsidP="005C2183">
            <w:pPr>
              <w:spacing w:before="120" w:after="120"/>
              <w:jc w:val="both"/>
              <w:rPr>
                <w:rFonts w:cs="Calibri"/>
                <w:bCs/>
                <w:color w:val="000000"/>
                <w:sz w:val="20"/>
                <w:szCs w:val="20"/>
              </w:rPr>
            </w:pPr>
            <w:r w:rsidRPr="00C036E9">
              <w:rPr>
                <w:rFonts w:cs="Calibri"/>
                <w:bCs/>
                <w:color w:val="000000"/>
                <w:sz w:val="20"/>
                <w:szCs w:val="20"/>
              </w:rPr>
              <w:t xml:space="preserve">Hlavní učebna ateliéru Animovaná tvorba se skládá z PC stanic pro 16 studentů, přičemž je možné v prostorách místnosti využít i volná místa pro práci na vlastní technice (notebook připojený ke školnímu tabletu), a jednoho PC stanoviště pro pedagoga. </w:t>
            </w:r>
          </w:p>
          <w:p w14:paraId="12585B74" w14:textId="77777777" w:rsidR="007616F2" w:rsidRPr="00C036E9" w:rsidRDefault="007616F2" w:rsidP="005C2183">
            <w:pPr>
              <w:spacing w:before="120" w:after="120"/>
              <w:jc w:val="both"/>
              <w:rPr>
                <w:rFonts w:cs="Calibri"/>
                <w:bCs/>
                <w:color w:val="000000"/>
                <w:sz w:val="20"/>
                <w:szCs w:val="20"/>
              </w:rPr>
            </w:pPr>
            <w:r w:rsidRPr="00C036E9">
              <w:rPr>
                <w:rFonts w:cs="Calibri"/>
                <w:bCs/>
                <w:color w:val="000000"/>
                <w:sz w:val="20"/>
                <w:szCs w:val="20"/>
              </w:rPr>
              <w:t xml:space="preserve">Technická výbava kromě PC s příslušenstvím a animačními tablety </w:t>
            </w:r>
            <w:proofErr w:type="spellStart"/>
            <w:r w:rsidRPr="00C036E9">
              <w:rPr>
                <w:rFonts w:cs="Calibri"/>
                <w:bCs/>
                <w:color w:val="000000"/>
                <w:sz w:val="20"/>
                <w:szCs w:val="20"/>
              </w:rPr>
              <w:t>Wacom</w:t>
            </w:r>
            <w:proofErr w:type="spellEnd"/>
            <w:r w:rsidRPr="00C036E9">
              <w:rPr>
                <w:rFonts w:cs="Calibri"/>
                <w:bCs/>
                <w:color w:val="000000"/>
                <w:sz w:val="20"/>
                <w:szCs w:val="20"/>
              </w:rPr>
              <w:t xml:space="preserve"> </w:t>
            </w:r>
            <w:proofErr w:type="spellStart"/>
            <w:r w:rsidRPr="00C036E9">
              <w:rPr>
                <w:rFonts w:cs="Calibri"/>
                <w:bCs/>
                <w:color w:val="000000"/>
                <w:sz w:val="20"/>
                <w:szCs w:val="20"/>
              </w:rPr>
              <w:t>Cintiq</w:t>
            </w:r>
            <w:proofErr w:type="spellEnd"/>
            <w:r w:rsidRPr="00C036E9">
              <w:rPr>
                <w:rFonts w:cs="Calibri"/>
                <w:bCs/>
                <w:color w:val="000000"/>
                <w:sz w:val="20"/>
                <w:szCs w:val="20"/>
              </w:rPr>
              <w:t xml:space="preserve"> čítá také projektor a projekční plátno </w:t>
            </w:r>
            <w:r>
              <w:rPr>
                <w:rFonts w:cs="Calibri"/>
                <w:bCs/>
                <w:color w:val="000000"/>
                <w:sz w:val="20"/>
                <w:szCs w:val="20"/>
              </w:rPr>
              <w:br/>
            </w:r>
            <w:r w:rsidRPr="00C036E9">
              <w:rPr>
                <w:rFonts w:cs="Calibri"/>
                <w:bCs/>
                <w:color w:val="000000"/>
                <w:sz w:val="20"/>
                <w:szCs w:val="20"/>
              </w:rPr>
              <w:t>a také velkoformátovou TV na pojízdném stojanu.</w:t>
            </w:r>
          </w:p>
          <w:p w14:paraId="62B9377F" w14:textId="77777777" w:rsidR="007616F2" w:rsidRDefault="007616F2" w:rsidP="005C2183">
            <w:pPr>
              <w:spacing w:before="120"/>
              <w:jc w:val="both"/>
              <w:rPr>
                <w:rFonts w:cs="Calibri"/>
                <w:bCs/>
                <w:color w:val="000000"/>
                <w:sz w:val="20"/>
                <w:szCs w:val="20"/>
              </w:rPr>
            </w:pPr>
            <w:r w:rsidRPr="00C036E9">
              <w:rPr>
                <w:rFonts w:cs="Calibri"/>
                <w:bCs/>
                <w:color w:val="000000"/>
                <w:sz w:val="20"/>
                <w:szCs w:val="20"/>
              </w:rPr>
              <w:t>Ateliérový prostor U42/155 aktuálně nabízí zázemí především pro klasickou stop-</w:t>
            </w:r>
            <w:proofErr w:type="spellStart"/>
            <w:r w:rsidRPr="00C036E9">
              <w:rPr>
                <w:rFonts w:cs="Calibri"/>
                <w:bCs/>
                <w:color w:val="000000"/>
                <w:sz w:val="20"/>
                <w:szCs w:val="20"/>
              </w:rPr>
              <w:t>motion</w:t>
            </w:r>
            <w:proofErr w:type="spellEnd"/>
            <w:r w:rsidRPr="00C036E9">
              <w:rPr>
                <w:rFonts w:cs="Calibri"/>
                <w:bCs/>
                <w:color w:val="000000"/>
                <w:sz w:val="20"/>
                <w:szCs w:val="20"/>
              </w:rPr>
              <w:t xml:space="preserve"> animaci a pro kreslenou animaci (prosvětlovací stoly nebo tablety). Připravuje se jeho restrukturalizaci a vytvoření dalších PC stanic o počtu cca 6 míst.</w:t>
            </w:r>
          </w:p>
          <w:p w14:paraId="7692F27A" w14:textId="77777777" w:rsidR="007616F2" w:rsidRPr="00C036E9" w:rsidRDefault="007616F2" w:rsidP="005C2183">
            <w:pPr>
              <w:rPr>
                <w:rFonts w:cs="Calibri"/>
                <w:bCs/>
                <w:color w:val="000000"/>
                <w:sz w:val="20"/>
                <w:szCs w:val="20"/>
              </w:rPr>
            </w:pPr>
          </w:p>
          <w:p w14:paraId="7E6D2F5F" w14:textId="77777777" w:rsidR="007616F2" w:rsidRPr="00C036E9" w:rsidRDefault="007616F2" w:rsidP="005C2183">
            <w:pPr>
              <w:spacing w:after="120"/>
              <w:rPr>
                <w:b/>
                <w:bCs/>
                <w:sz w:val="20"/>
                <w:szCs w:val="20"/>
              </w:rPr>
            </w:pPr>
            <w:r w:rsidRPr="00C036E9">
              <w:rPr>
                <w:b/>
                <w:bCs/>
                <w:sz w:val="20"/>
                <w:szCs w:val="20"/>
              </w:rPr>
              <w:t>Počítačové učebny U4:</w:t>
            </w:r>
          </w:p>
          <w:tbl>
            <w:tblPr>
              <w:tblStyle w:val="Mkatabulky"/>
              <w:tblW w:w="0" w:type="auto"/>
              <w:tblLayout w:type="fixed"/>
              <w:tblLook w:val="04A0" w:firstRow="1" w:lastRow="0" w:firstColumn="1" w:lastColumn="0" w:noHBand="0" w:noVBand="1"/>
            </w:tblPr>
            <w:tblGrid>
              <w:gridCol w:w="3268"/>
              <w:gridCol w:w="1800"/>
              <w:gridCol w:w="1843"/>
            </w:tblGrid>
            <w:tr w:rsidR="007616F2" w:rsidRPr="001B5ED8" w14:paraId="45BDDCB1" w14:textId="77777777" w:rsidTr="005C2183">
              <w:tc>
                <w:tcPr>
                  <w:tcW w:w="3268" w:type="dxa"/>
                  <w:shd w:val="clear" w:color="auto" w:fill="C6D9F1" w:themeFill="text2" w:themeFillTint="33"/>
                </w:tcPr>
                <w:p w14:paraId="3DBF55DC" w14:textId="77777777" w:rsidR="007616F2" w:rsidRPr="00C036E9" w:rsidRDefault="007616F2" w:rsidP="005C2183">
                  <w:pPr>
                    <w:widowControl w:val="0"/>
                    <w:autoSpaceDE w:val="0"/>
                    <w:autoSpaceDN w:val="0"/>
                    <w:adjustRightInd w:val="0"/>
                    <w:snapToGrid w:val="0"/>
                    <w:jc w:val="both"/>
                    <w:rPr>
                      <w:sz w:val="20"/>
                      <w:szCs w:val="20"/>
                    </w:rPr>
                  </w:pPr>
                  <w:r w:rsidRPr="00C036E9">
                    <w:rPr>
                      <w:b/>
                      <w:bCs/>
                      <w:sz w:val="20"/>
                      <w:szCs w:val="20"/>
                    </w:rPr>
                    <w:t>Počítačové učebny</w:t>
                  </w:r>
                </w:p>
              </w:tc>
              <w:tc>
                <w:tcPr>
                  <w:tcW w:w="1800" w:type="dxa"/>
                  <w:shd w:val="clear" w:color="auto" w:fill="C6D9F1" w:themeFill="text2" w:themeFillTint="33"/>
                </w:tcPr>
                <w:p w14:paraId="704DA69F"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m²/počet míst</w:t>
                  </w:r>
                </w:p>
              </w:tc>
              <w:tc>
                <w:tcPr>
                  <w:tcW w:w="1843" w:type="dxa"/>
                  <w:shd w:val="clear" w:color="auto" w:fill="C6D9F1" w:themeFill="text2" w:themeFillTint="33"/>
                </w:tcPr>
                <w:p w14:paraId="6DFE0976"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FMK/ústav/ateliér</w:t>
                  </w:r>
                </w:p>
              </w:tc>
            </w:tr>
            <w:tr w:rsidR="007616F2" w:rsidRPr="001B5ED8" w14:paraId="2821A479" w14:textId="77777777" w:rsidTr="005C2183">
              <w:tc>
                <w:tcPr>
                  <w:tcW w:w="3268" w:type="dxa"/>
                  <w:vAlign w:val="bottom"/>
                </w:tcPr>
                <w:p w14:paraId="1FC850A3"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Počítačové učebny 42/152</w:t>
                  </w:r>
                </w:p>
              </w:tc>
              <w:tc>
                <w:tcPr>
                  <w:tcW w:w="1800" w:type="dxa"/>
                  <w:vAlign w:val="center"/>
                </w:tcPr>
                <w:p w14:paraId="62CA4AFD" w14:textId="77777777" w:rsidR="007616F2" w:rsidRPr="00E66CFD" w:rsidRDefault="007616F2" w:rsidP="005C2183">
                  <w:pPr>
                    <w:widowControl w:val="0"/>
                    <w:autoSpaceDE w:val="0"/>
                    <w:autoSpaceDN w:val="0"/>
                    <w:adjustRightInd w:val="0"/>
                    <w:snapToGrid w:val="0"/>
                    <w:jc w:val="both"/>
                    <w:rPr>
                      <w:sz w:val="20"/>
                      <w:szCs w:val="20"/>
                    </w:rPr>
                  </w:pPr>
                  <w:r w:rsidRPr="00E66CFD">
                    <w:rPr>
                      <w:sz w:val="20"/>
                      <w:szCs w:val="20"/>
                    </w:rPr>
                    <w:t>48,41/8</w:t>
                  </w:r>
                </w:p>
              </w:tc>
              <w:tc>
                <w:tcPr>
                  <w:tcW w:w="1843" w:type="dxa"/>
                  <w:vAlign w:val="bottom"/>
                </w:tcPr>
                <w:p w14:paraId="05ABBA95"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AAT</w:t>
                  </w:r>
                </w:p>
              </w:tc>
            </w:tr>
            <w:tr w:rsidR="007616F2" w:rsidRPr="001B5ED8" w14:paraId="328A0FBF" w14:textId="77777777" w:rsidTr="005C2183">
              <w:tc>
                <w:tcPr>
                  <w:tcW w:w="3268" w:type="dxa"/>
                  <w:vAlign w:val="bottom"/>
                </w:tcPr>
                <w:p w14:paraId="2DAF6E3B"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Počítačové učebny 41/209</w:t>
                  </w:r>
                </w:p>
              </w:tc>
              <w:tc>
                <w:tcPr>
                  <w:tcW w:w="1800" w:type="dxa"/>
                  <w:vAlign w:val="center"/>
                </w:tcPr>
                <w:p w14:paraId="3E2490B8" w14:textId="77777777" w:rsidR="007616F2" w:rsidRPr="00E66CFD" w:rsidRDefault="007616F2" w:rsidP="005C2183">
                  <w:pPr>
                    <w:widowControl w:val="0"/>
                    <w:autoSpaceDE w:val="0"/>
                    <w:autoSpaceDN w:val="0"/>
                    <w:adjustRightInd w:val="0"/>
                    <w:snapToGrid w:val="0"/>
                    <w:jc w:val="both"/>
                    <w:rPr>
                      <w:sz w:val="20"/>
                      <w:szCs w:val="20"/>
                    </w:rPr>
                  </w:pPr>
                  <w:r w:rsidRPr="00E66CFD">
                    <w:rPr>
                      <w:sz w:val="20"/>
                      <w:szCs w:val="20"/>
                    </w:rPr>
                    <w:t>58,5/16</w:t>
                  </w:r>
                </w:p>
              </w:tc>
              <w:tc>
                <w:tcPr>
                  <w:tcW w:w="1843" w:type="dxa"/>
                  <w:vAlign w:val="bottom"/>
                </w:tcPr>
                <w:p w14:paraId="1BD0C108"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w:t>
                  </w:r>
                </w:p>
              </w:tc>
            </w:tr>
          </w:tbl>
          <w:p w14:paraId="758AE2EF" w14:textId="77777777" w:rsidR="007616F2" w:rsidRPr="00C036E9" w:rsidRDefault="007616F2" w:rsidP="005C2183">
            <w:pPr>
              <w:spacing w:before="120"/>
              <w:rPr>
                <w:sz w:val="20"/>
                <w:szCs w:val="20"/>
              </w:rPr>
            </w:pPr>
            <w:r w:rsidRPr="00C036E9">
              <w:rPr>
                <w:sz w:val="20"/>
                <w:szCs w:val="20"/>
              </w:rPr>
              <w:t>PC učebna 41/309 bude vybavena: iMac 24" M1 (CPU M1/</w:t>
            </w:r>
            <w:proofErr w:type="gramStart"/>
            <w:r w:rsidRPr="00C036E9">
              <w:rPr>
                <w:sz w:val="20"/>
                <w:szCs w:val="20"/>
              </w:rPr>
              <w:t>8C</w:t>
            </w:r>
            <w:proofErr w:type="gramEnd"/>
            <w:r w:rsidRPr="00C036E9">
              <w:rPr>
                <w:sz w:val="20"/>
                <w:szCs w:val="20"/>
              </w:rPr>
              <w:t xml:space="preserve">, LCD 5k, RAM 16GB, SSD 1TB, </w:t>
            </w:r>
            <w:proofErr w:type="spellStart"/>
            <w:r w:rsidRPr="00C036E9">
              <w:rPr>
                <w:sz w:val="20"/>
                <w:szCs w:val="20"/>
              </w:rPr>
              <w:t>Magic</w:t>
            </w:r>
            <w:proofErr w:type="spellEnd"/>
            <w:r w:rsidRPr="00C036E9">
              <w:rPr>
                <w:sz w:val="20"/>
                <w:szCs w:val="20"/>
              </w:rPr>
              <w:t xml:space="preserve"> </w:t>
            </w:r>
            <w:proofErr w:type="spellStart"/>
            <w:r w:rsidRPr="00C036E9">
              <w:rPr>
                <w:sz w:val="20"/>
                <w:szCs w:val="20"/>
              </w:rPr>
              <w:t>keyboard</w:t>
            </w:r>
            <w:proofErr w:type="spellEnd"/>
            <w:r w:rsidRPr="00C036E9">
              <w:rPr>
                <w:sz w:val="20"/>
                <w:szCs w:val="20"/>
              </w:rPr>
              <w:t xml:space="preserve">, </w:t>
            </w:r>
            <w:proofErr w:type="spellStart"/>
            <w:r w:rsidRPr="00C036E9">
              <w:rPr>
                <w:sz w:val="20"/>
                <w:szCs w:val="20"/>
              </w:rPr>
              <w:t>mouse</w:t>
            </w:r>
            <w:proofErr w:type="spellEnd"/>
            <w:r w:rsidRPr="00C036E9">
              <w:rPr>
                <w:sz w:val="20"/>
                <w:szCs w:val="20"/>
              </w:rPr>
              <w:t xml:space="preserve"> LOGI, USB)</w:t>
            </w:r>
          </w:p>
          <w:p w14:paraId="6C30CEC7" w14:textId="77777777" w:rsidR="007616F2" w:rsidRPr="00C036E9" w:rsidRDefault="007616F2" w:rsidP="005C2183">
            <w:pPr>
              <w:rPr>
                <w:sz w:val="20"/>
                <w:szCs w:val="20"/>
              </w:rPr>
            </w:pPr>
          </w:p>
          <w:p w14:paraId="27798E1F" w14:textId="77777777" w:rsidR="007616F2" w:rsidRPr="00C036E9" w:rsidRDefault="007616F2" w:rsidP="005C2183">
            <w:pPr>
              <w:spacing w:after="120"/>
              <w:rPr>
                <w:b/>
                <w:bCs/>
                <w:sz w:val="20"/>
                <w:szCs w:val="20"/>
              </w:rPr>
            </w:pPr>
            <w:r w:rsidRPr="00C036E9">
              <w:rPr>
                <w:b/>
                <w:bCs/>
                <w:sz w:val="20"/>
                <w:szCs w:val="20"/>
              </w:rPr>
              <w:t>Multimediální učebny U4:</w:t>
            </w:r>
          </w:p>
          <w:tbl>
            <w:tblPr>
              <w:tblStyle w:val="Mkatabulky"/>
              <w:tblW w:w="0" w:type="auto"/>
              <w:tblLayout w:type="fixed"/>
              <w:tblLook w:val="04A0" w:firstRow="1" w:lastRow="0" w:firstColumn="1" w:lastColumn="0" w:noHBand="0" w:noVBand="1"/>
            </w:tblPr>
            <w:tblGrid>
              <w:gridCol w:w="3268"/>
              <w:gridCol w:w="1800"/>
              <w:gridCol w:w="1843"/>
            </w:tblGrid>
            <w:tr w:rsidR="007616F2" w:rsidRPr="001B5ED8" w14:paraId="6AFBE570" w14:textId="77777777" w:rsidTr="005C2183">
              <w:tc>
                <w:tcPr>
                  <w:tcW w:w="3268" w:type="dxa"/>
                  <w:shd w:val="clear" w:color="auto" w:fill="C6D9F1" w:themeFill="text2" w:themeFillTint="33"/>
                </w:tcPr>
                <w:p w14:paraId="7D4E0F67"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 xml:space="preserve">Multimediální učebny  </w:t>
                  </w:r>
                </w:p>
              </w:tc>
              <w:tc>
                <w:tcPr>
                  <w:tcW w:w="1800" w:type="dxa"/>
                  <w:shd w:val="clear" w:color="auto" w:fill="C6D9F1" w:themeFill="text2" w:themeFillTint="33"/>
                </w:tcPr>
                <w:p w14:paraId="36B1E1F2"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m²/počet míst</w:t>
                  </w:r>
                </w:p>
              </w:tc>
              <w:tc>
                <w:tcPr>
                  <w:tcW w:w="1843" w:type="dxa"/>
                  <w:shd w:val="clear" w:color="auto" w:fill="C6D9F1" w:themeFill="text2" w:themeFillTint="33"/>
                </w:tcPr>
                <w:p w14:paraId="6135E0BF"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FMK/ústav/ateliér</w:t>
                  </w:r>
                </w:p>
              </w:tc>
            </w:tr>
            <w:tr w:rsidR="007616F2" w:rsidRPr="001B5ED8" w14:paraId="27468817" w14:textId="77777777" w:rsidTr="005C2183">
              <w:tc>
                <w:tcPr>
                  <w:tcW w:w="3268" w:type="dxa"/>
                  <w:vAlign w:val="bottom"/>
                </w:tcPr>
                <w:p w14:paraId="5C9DE2A9"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Multimediální učebna 41/201</w:t>
                  </w:r>
                </w:p>
              </w:tc>
              <w:tc>
                <w:tcPr>
                  <w:tcW w:w="1800" w:type="dxa"/>
                  <w:vAlign w:val="center"/>
                </w:tcPr>
                <w:p w14:paraId="300D59AB"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81,37/80</w:t>
                  </w:r>
                </w:p>
              </w:tc>
              <w:tc>
                <w:tcPr>
                  <w:tcW w:w="1843" w:type="dxa"/>
                  <w:vAlign w:val="bottom"/>
                </w:tcPr>
                <w:p w14:paraId="0B35BAA8"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w:t>
                  </w:r>
                </w:p>
              </w:tc>
            </w:tr>
            <w:tr w:rsidR="007616F2" w:rsidRPr="001B5ED8" w14:paraId="3F1C631A" w14:textId="77777777" w:rsidTr="005C2183">
              <w:tc>
                <w:tcPr>
                  <w:tcW w:w="3268" w:type="dxa"/>
                  <w:vAlign w:val="bottom"/>
                </w:tcPr>
                <w:p w14:paraId="57DF91A7"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AV centrum 41/305</w:t>
                  </w:r>
                </w:p>
              </w:tc>
              <w:tc>
                <w:tcPr>
                  <w:tcW w:w="1800" w:type="dxa"/>
                  <w:vAlign w:val="center"/>
                </w:tcPr>
                <w:p w14:paraId="36E38F75"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80,1/50</w:t>
                  </w:r>
                </w:p>
              </w:tc>
              <w:tc>
                <w:tcPr>
                  <w:tcW w:w="1843" w:type="dxa"/>
                  <w:vAlign w:val="bottom"/>
                </w:tcPr>
                <w:p w14:paraId="53034289"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w:t>
                  </w:r>
                </w:p>
              </w:tc>
            </w:tr>
          </w:tbl>
          <w:p w14:paraId="3F12B469" w14:textId="77777777" w:rsidR="007616F2" w:rsidRPr="00C036E9" w:rsidRDefault="007616F2" w:rsidP="005C2183">
            <w:pPr>
              <w:rPr>
                <w:rFonts w:cs="Calibri"/>
                <w:sz w:val="20"/>
                <w:szCs w:val="20"/>
              </w:rPr>
            </w:pPr>
          </w:p>
          <w:p w14:paraId="4BA0036D" w14:textId="77777777" w:rsidR="007616F2" w:rsidRPr="00C036E9" w:rsidRDefault="007616F2" w:rsidP="005C2183">
            <w:pPr>
              <w:spacing w:after="120"/>
              <w:rPr>
                <w:b/>
                <w:bCs/>
                <w:sz w:val="20"/>
                <w:szCs w:val="20"/>
              </w:rPr>
            </w:pPr>
            <w:r w:rsidRPr="00C036E9">
              <w:rPr>
                <w:b/>
                <w:bCs/>
                <w:sz w:val="20"/>
                <w:szCs w:val="20"/>
              </w:rPr>
              <w:t>Ateliérové učebny U4:</w:t>
            </w:r>
          </w:p>
          <w:tbl>
            <w:tblPr>
              <w:tblStyle w:val="Mkatabulky"/>
              <w:tblW w:w="0" w:type="auto"/>
              <w:tblLayout w:type="fixed"/>
              <w:tblLook w:val="04A0" w:firstRow="1" w:lastRow="0" w:firstColumn="1" w:lastColumn="0" w:noHBand="0" w:noVBand="1"/>
            </w:tblPr>
            <w:tblGrid>
              <w:gridCol w:w="3268"/>
              <w:gridCol w:w="1800"/>
              <w:gridCol w:w="1843"/>
            </w:tblGrid>
            <w:tr w:rsidR="007616F2" w:rsidRPr="001B5ED8" w14:paraId="5C2DC9ED" w14:textId="77777777" w:rsidTr="005C2183">
              <w:tc>
                <w:tcPr>
                  <w:tcW w:w="3268" w:type="dxa"/>
                  <w:shd w:val="clear" w:color="auto" w:fill="C6D9F1" w:themeFill="text2" w:themeFillTint="33"/>
                </w:tcPr>
                <w:p w14:paraId="54B039EC" w14:textId="77777777" w:rsidR="007616F2" w:rsidRPr="00C036E9" w:rsidRDefault="007616F2" w:rsidP="005C2183">
                  <w:pPr>
                    <w:widowControl w:val="0"/>
                    <w:autoSpaceDE w:val="0"/>
                    <w:autoSpaceDN w:val="0"/>
                    <w:adjustRightInd w:val="0"/>
                    <w:snapToGrid w:val="0"/>
                    <w:jc w:val="both"/>
                    <w:rPr>
                      <w:sz w:val="20"/>
                      <w:szCs w:val="20"/>
                    </w:rPr>
                  </w:pPr>
                  <w:r w:rsidRPr="00C036E9">
                    <w:rPr>
                      <w:b/>
                      <w:bCs/>
                      <w:sz w:val="20"/>
                      <w:szCs w:val="20"/>
                    </w:rPr>
                    <w:t>Počítačové učebny</w:t>
                  </w:r>
                </w:p>
              </w:tc>
              <w:tc>
                <w:tcPr>
                  <w:tcW w:w="1800" w:type="dxa"/>
                  <w:shd w:val="clear" w:color="auto" w:fill="C6D9F1" w:themeFill="text2" w:themeFillTint="33"/>
                </w:tcPr>
                <w:p w14:paraId="07AAFDF6"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m²/počet míst</w:t>
                  </w:r>
                </w:p>
              </w:tc>
              <w:tc>
                <w:tcPr>
                  <w:tcW w:w="1843" w:type="dxa"/>
                  <w:shd w:val="clear" w:color="auto" w:fill="C6D9F1" w:themeFill="text2" w:themeFillTint="33"/>
                </w:tcPr>
                <w:p w14:paraId="45DD7712"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FMK/ústav/ateliér</w:t>
                  </w:r>
                </w:p>
              </w:tc>
            </w:tr>
            <w:tr w:rsidR="007616F2" w:rsidRPr="001B5ED8" w14:paraId="62E8B66F" w14:textId="77777777" w:rsidTr="005C2183">
              <w:tc>
                <w:tcPr>
                  <w:tcW w:w="3268" w:type="dxa"/>
                  <w:vAlign w:val="bottom"/>
                </w:tcPr>
                <w:p w14:paraId="63A86183"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Ateliér 42/155</w:t>
                  </w:r>
                </w:p>
              </w:tc>
              <w:tc>
                <w:tcPr>
                  <w:tcW w:w="1800" w:type="dxa"/>
                  <w:vAlign w:val="center"/>
                </w:tcPr>
                <w:p w14:paraId="4DB1C551" w14:textId="77777777" w:rsidR="007616F2" w:rsidRPr="00C036E9" w:rsidRDefault="007616F2" w:rsidP="005C2183">
                  <w:pPr>
                    <w:widowControl w:val="0"/>
                    <w:autoSpaceDE w:val="0"/>
                    <w:autoSpaceDN w:val="0"/>
                    <w:adjustRightInd w:val="0"/>
                    <w:snapToGrid w:val="0"/>
                    <w:jc w:val="both"/>
                    <w:rPr>
                      <w:sz w:val="20"/>
                      <w:szCs w:val="20"/>
                    </w:rPr>
                  </w:pPr>
                  <w:r w:rsidRPr="00056BC7">
                    <w:rPr>
                      <w:sz w:val="20"/>
                      <w:szCs w:val="20"/>
                    </w:rPr>
                    <w:t>48,41/8</w:t>
                  </w:r>
                </w:p>
              </w:tc>
              <w:tc>
                <w:tcPr>
                  <w:tcW w:w="1843" w:type="dxa"/>
                  <w:vAlign w:val="bottom"/>
                </w:tcPr>
                <w:p w14:paraId="37EB8F64" w14:textId="77777777" w:rsidR="007616F2" w:rsidRPr="00C036E9" w:rsidRDefault="007616F2" w:rsidP="005C2183">
                  <w:pPr>
                    <w:widowControl w:val="0"/>
                    <w:autoSpaceDE w:val="0"/>
                    <w:autoSpaceDN w:val="0"/>
                    <w:adjustRightInd w:val="0"/>
                    <w:snapToGrid w:val="0"/>
                    <w:jc w:val="both"/>
                    <w:rPr>
                      <w:sz w:val="20"/>
                      <w:szCs w:val="20"/>
                    </w:rPr>
                  </w:pPr>
                  <w:r w:rsidRPr="00C036E9">
                    <w:rPr>
                      <w:sz w:val="20"/>
                      <w:szCs w:val="20"/>
                    </w:rPr>
                    <w:t>AAT</w:t>
                  </w:r>
                </w:p>
              </w:tc>
            </w:tr>
          </w:tbl>
          <w:p w14:paraId="14ABA8A1" w14:textId="77777777" w:rsidR="007616F2" w:rsidRPr="00C036E9" w:rsidRDefault="007616F2" w:rsidP="005C2183">
            <w:pPr>
              <w:rPr>
                <w:sz w:val="20"/>
                <w:szCs w:val="20"/>
              </w:rPr>
            </w:pPr>
          </w:p>
        </w:tc>
      </w:tr>
    </w:tbl>
    <w:p w14:paraId="2F3215B5" w14:textId="77777777" w:rsidR="00367345" w:rsidRDefault="00367345">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03"/>
        <w:gridCol w:w="1400"/>
        <w:gridCol w:w="2347"/>
        <w:gridCol w:w="2915"/>
      </w:tblGrid>
      <w:tr w:rsidR="00367345" w:rsidRPr="0018490B" w14:paraId="70C907D1" w14:textId="77777777" w:rsidTr="00367345">
        <w:trPr>
          <w:trHeight w:val="135"/>
        </w:trPr>
        <w:tc>
          <w:tcPr>
            <w:tcW w:w="10065" w:type="dxa"/>
            <w:gridSpan w:val="4"/>
            <w:shd w:val="clear" w:color="auto" w:fill="F7CAAC"/>
          </w:tcPr>
          <w:p w14:paraId="7F7619CF" w14:textId="6C91C4A6" w:rsidR="00367345" w:rsidRPr="0018490B" w:rsidRDefault="00367345" w:rsidP="005C2183">
            <w:pPr>
              <w:rPr>
                <w:sz w:val="20"/>
                <w:szCs w:val="20"/>
              </w:rPr>
            </w:pPr>
            <w:r w:rsidRPr="0018490B">
              <w:rPr>
                <w:b/>
                <w:sz w:val="20"/>
                <w:szCs w:val="20"/>
              </w:rPr>
              <w:lastRenderedPageBreak/>
              <w:t>Kapacita a popis odborné učebny</w:t>
            </w:r>
          </w:p>
        </w:tc>
      </w:tr>
      <w:tr w:rsidR="00367345" w:rsidRPr="0018490B" w14:paraId="10AF957B" w14:textId="77777777" w:rsidTr="00367345">
        <w:trPr>
          <w:trHeight w:val="2321"/>
        </w:trPr>
        <w:tc>
          <w:tcPr>
            <w:tcW w:w="10065" w:type="dxa"/>
            <w:gridSpan w:val="4"/>
          </w:tcPr>
          <w:p w14:paraId="6B3DD33C" w14:textId="77777777" w:rsidR="00367345" w:rsidRPr="0018490B" w:rsidRDefault="00367345" w:rsidP="005C2183">
            <w:pPr>
              <w:pStyle w:val="Bezmezer"/>
              <w:spacing w:before="120" w:after="120"/>
              <w:rPr>
                <w:rFonts w:cs="Calibri"/>
                <w:b/>
                <w:bCs/>
                <w:color w:val="000000"/>
              </w:rPr>
            </w:pPr>
            <w:r w:rsidRPr="0018490B">
              <w:rPr>
                <w:rFonts w:cs="Calibri"/>
                <w:b/>
                <w:bCs/>
                <w:color w:val="000000"/>
              </w:rPr>
              <w:t>Technologická pracoviště:</w:t>
            </w:r>
          </w:p>
          <w:p w14:paraId="79FBCF29" w14:textId="51EFC2B5" w:rsidR="00367345" w:rsidRDefault="00367345" w:rsidP="00367345">
            <w:pPr>
              <w:pStyle w:val="Bezmezer"/>
              <w:spacing w:before="120"/>
              <w:jc w:val="both"/>
            </w:pPr>
            <w:r w:rsidRPr="0018490B">
              <w:t xml:space="preserve">Tiskové centrum FMK: je vybaveno dvěma plottery EPSON 9900 s šířkou tisku 110 cm a jednou velkoformátovou tiskárnou EPSON 7800 pro tisk v maximální šíři 60 cm. Tiskárny EPSON 9900 jsou připojeny k softwarovému </w:t>
            </w:r>
            <w:proofErr w:type="spellStart"/>
            <w:r w:rsidRPr="0018490B">
              <w:t>RIPu</w:t>
            </w:r>
            <w:proofErr w:type="spellEnd"/>
            <w:r w:rsidRPr="0018490B">
              <w:t xml:space="preserve"> EFI </w:t>
            </w:r>
            <w:proofErr w:type="spellStart"/>
            <w:r w:rsidRPr="0018490B">
              <w:t>Fiery</w:t>
            </w:r>
            <w:proofErr w:type="spellEnd"/>
            <w:r w:rsidRPr="0018490B">
              <w:t xml:space="preserve"> XF. </w:t>
            </w:r>
            <w:proofErr w:type="spellStart"/>
            <w:r w:rsidRPr="0018490B">
              <w:t>PrintCentrum</w:t>
            </w:r>
            <w:proofErr w:type="spellEnd"/>
            <w:r w:rsidRPr="0018490B">
              <w:t xml:space="preserve"> disponuje také laminovacím strojem o šířce 110 cm. </w:t>
            </w:r>
          </w:p>
          <w:p w14:paraId="760D7E9B" w14:textId="77777777" w:rsidR="00367345" w:rsidRPr="00367345" w:rsidRDefault="00367345" w:rsidP="00367345">
            <w:pPr>
              <w:pStyle w:val="Bezmezer"/>
              <w:spacing w:before="120"/>
              <w:jc w:val="both"/>
            </w:pPr>
          </w:p>
          <w:tbl>
            <w:tblPr>
              <w:tblStyle w:val="Mkatabulky"/>
              <w:tblW w:w="0" w:type="auto"/>
              <w:tblLayout w:type="fixed"/>
              <w:tblLook w:val="04A0" w:firstRow="1" w:lastRow="0" w:firstColumn="1" w:lastColumn="0" w:noHBand="0" w:noVBand="1"/>
            </w:tblPr>
            <w:tblGrid>
              <w:gridCol w:w="3268"/>
              <w:gridCol w:w="1800"/>
              <w:gridCol w:w="1843"/>
            </w:tblGrid>
            <w:tr w:rsidR="00367345" w:rsidRPr="0018490B" w14:paraId="4B8E4A23" w14:textId="77777777" w:rsidTr="005C2183">
              <w:tc>
                <w:tcPr>
                  <w:tcW w:w="3268" w:type="dxa"/>
                  <w:shd w:val="clear" w:color="auto" w:fill="C6D9F1" w:themeFill="text2" w:themeFillTint="33"/>
                </w:tcPr>
                <w:p w14:paraId="4C47443E" w14:textId="77777777" w:rsidR="00367345" w:rsidRPr="0018490B" w:rsidRDefault="00367345" w:rsidP="005C2183">
                  <w:pPr>
                    <w:widowControl w:val="0"/>
                    <w:autoSpaceDE w:val="0"/>
                    <w:autoSpaceDN w:val="0"/>
                    <w:adjustRightInd w:val="0"/>
                    <w:snapToGrid w:val="0"/>
                    <w:jc w:val="both"/>
                    <w:rPr>
                      <w:sz w:val="20"/>
                      <w:szCs w:val="20"/>
                    </w:rPr>
                  </w:pPr>
                  <w:r w:rsidRPr="0018490B">
                    <w:rPr>
                      <w:sz w:val="20"/>
                      <w:szCs w:val="20"/>
                    </w:rPr>
                    <w:t xml:space="preserve">Dílna </w:t>
                  </w:r>
                </w:p>
              </w:tc>
              <w:tc>
                <w:tcPr>
                  <w:tcW w:w="1800" w:type="dxa"/>
                  <w:shd w:val="clear" w:color="auto" w:fill="C6D9F1" w:themeFill="text2" w:themeFillTint="33"/>
                </w:tcPr>
                <w:p w14:paraId="6511CB2C" w14:textId="77777777" w:rsidR="00367345" w:rsidRPr="0018490B" w:rsidRDefault="00367345" w:rsidP="005C2183">
                  <w:pPr>
                    <w:widowControl w:val="0"/>
                    <w:autoSpaceDE w:val="0"/>
                    <w:autoSpaceDN w:val="0"/>
                    <w:adjustRightInd w:val="0"/>
                    <w:snapToGrid w:val="0"/>
                    <w:jc w:val="both"/>
                    <w:rPr>
                      <w:sz w:val="20"/>
                      <w:szCs w:val="20"/>
                    </w:rPr>
                  </w:pPr>
                  <w:r w:rsidRPr="0018490B">
                    <w:rPr>
                      <w:sz w:val="20"/>
                      <w:szCs w:val="20"/>
                    </w:rPr>
                    <w:t>m²/počet míst</w:t>
                  </w:r>
                </w:p>
              </w:tc>
              <w:tc>
                <w:tcPr>
                  <w:tcW w:w="1843" w:type="dxa"/>
                  <w:shd w:val="clear" w:color="auto" w:fill="C6D9F1" w:themeFill="text2" w:themeFillTint="33"/>
                </w:tcPr>
                <w:p w14:paraId="76AC5037" w14:textId="77777777" w:rsidR="00367345" w:rsidRPr="0018490B" w:rsidRDefault="00367345" w:rsidP="005C2183">
                  <w:pPr>
                    <w:widowControl w:val="0"/>
                    <w:autoSpaceDE w:val="0"/>
                    <w:autoSpaceDN w:val="0"/>
                    <w:adjustRightInd w:val="0"/>
                    <w:snapToGrid w:val="0"/>
                    <w:jc w:val="both"/>
                    <w:rPr>
                      <w:sz w:val="20"/>
                      <w:szCs w:val="20"/>
                    </w:rPr>
                  </w:pPr>
                  <w:r w:rsidRPr="0018490B">
                    <w:rPr>
                      <w:sz w:val="20"/>
                      <w:szCs w:val="20"/>
                    </w:rPr>
                    <w:t>FMK/ústav/ateliér</w:t>
                  </w:r>
                </w:p>
              </w:tc>
            </w:tr>
            <w:tr w:rsidR="00367345" w:rsidRPr="0018490B" w14:paraId="73B5EE58" w14:textId="77777777" w:rsidTr="005C2183">
              <w:tc>
                <w:tcPr>
                  <w:tcW w:w="3268" w:type="dxa"/>
                  <w:vAlign w:val="bottom"/>
                </w:tcPr>
                <w:p w14:paraId="2CBEF9CE" w14:textId="77777777" w:rsidR="00367345" w:rsidRPr="00471A26" w:rsidRDefault="00367345" w:rsidP="005C2183">
                  <w:pPr>
                    <w:widowControl w:val="0"/>
                    <w:autoSpaceDE w:val="0"/>
                    <w:autoSpaceDN w:val="0"/>
                    <w:adjustRightInd w:val="0"/>
                    <w:snapToGrid w:val="0"/>
                    <w:jc w:val="both"/>
                    <w:rPr>
                      <w:sz w:val="20"/>
                      <w:szCs w:val="20"/>
                    </w:rPr>
                  </w:pPr>
                  <w:r w:rsidRPr="00471A26">
                    <w:rPr>
                      <w:sz w:val="20"/>
                      <w:szCs w:val="20"/>
                    </w:rPr>
                    <w:t>Dílna 42/156</w:t>
                  </w:r>
                </w:p>
              </w:tc>
              <w:tc>
                <w:tcPr>
                  <w:tcW w:w="1800" w:type="dxa"/>
                  <w:vAlign w:val="center"/>
                </w:tcPr>
                <w:p w14:paraId="35822C8D" w14:textId="77777777" w:rsidR="00367345" w:rsidRPr="00471A26" w:rsidRDefault="00367345" w:rsidP="005C2183">
                  <w:pPr>
                    <w:widowControl w:val="0"/>
                    <w:autoSpaceDE w:val="0"/>
                    <w:autoSpaceDN w:val="0"/>
                    <w:adjustRightInd w:val="0"/>
                    <w:snapToGrid w:val="0"/>
                    <w:jc w:val="both"/>
                    <w:rPr>
                      <w:sz w:val="20"/>
                      <w:szCs w:val="20"/>
                    </w:rPr>
                  </w:pPr>
                  <w:r w:rsidRPr="00471A26">
                    <w:rPr>
                      <w:sz w:val="20"/>
                      <w:szCs w:val="20"/>
                    </w:rPr>
                    <w:t>48,41/8</w:t>
                  </w:r>
                </w:p>
              </w:tc>
              <w:tc>
                <w:tcPr>
                  <w:tcW w:w="1843" w:type="dxa"/>
                  <w:vAlign w:val="bottom"/>
                </w:tcPr>
                <w:p w14:paraId="5DF3F975" w14:textId="77777777" w:rsidR="00367345" w:rsidRPr="0018490B" w:rsidRDefault="00367345" w:rsidP="005C2183">
                  <w:pPr>
                    <w:widowControl w:val="0"/>
                    <w:autoSpaceDE w:val="0"/>
                    <w:autoSpaceDN w:val="0"/>
                    <w:adjustRightInd w:val="0"/>
                    <w:snapToGrid w:val="0"/>
                    <w:jc w:val="both"/>
                    <w:rPr>
                      <w:sz w:val="20"/>
                      <w:szCs w:val="20"/>
                    </w:rPr>
                  </w:pPr>
                  <w:r w:rsidRPr="0018490B">
                    <w:rPr>
                      <w:sz w:val="20"/>
                      <w:szCs w:val="20"/>
                    </w:rPr>
                    <w:t>AAT</w:t>
                  </w:r>
                </w:p>
              </w:tc>
            </w:tr>
          </w:tbl>
          <w:p w14:paraId="258594F1" w14:textId="77777777" w:rsidR="00367345" w:rsidRPr="0018490B" w:rsidRDefault="00367345" w:rsidP="005C2183">
            <w:pPr>
              <w:pStyle w:val="Bezmezer"/>
              <w:spacing w:before="120" w:after="120"/>
            </w:pPr>
          </w:p>
        </w:tc>
      </w:tr>
      <w:tr w:rsidR="00367345" w:rsidRPr="0018490B" w14:paraId="058761AB" w14:textId="77777777" w:rsidTr="00367345">
        <w:trPr>
          <w:trHeight w:val="135"/>
        </w:trPr>
        <w:tc>
          <w:tcPr>
            <w:tcW w:w="3403" w:type="dxa"/>
            <w:shd w:val="clear" w:color="auto" w:fill="F7CAAC"/>
          </w:tcPr>
          <w:p w14:paraId="3B063E71" w14:textId="77777777" w:rsidR="00367345" w:rsidRPr="0018490B" w:rsidRDefault="00367345" w:rsidP="005C2183">
            <w:pPr>
              <w:rPr>
                <w:b/>
                <w:sz w:val="20"/>
                <w:szCs w:val="20"/>
              </w:rPr>
            </w:pPr>
            <w:r w:rsidRPr="0018490B">
              <w:rPr>
                <w:b/>
                <w:sz w:val="20"/>
                <w:szCs w:val="20"/>
              </w:rPr>
              <w:t>Z toho kapacita v prostorách v nájmu</w:t>
            </w:r>
          </w:p>
        </w:tc>
        <w:tc>
          <w:tcPr>
            <w:tcW w:w="1400" w:type="dxa"/>
          </w:tcPr>
          <w:p w14:paraId="799635B6" w14:textId="77777777" w:rsidR="00367345" w:rsidRPr="0018490B" w:rsidRDefault="00367345" w:rsidP="005C2183">
            <w:pPr>
              <w:rPr>
                <w:b/>
                <w:sz w:val="20"/>
                <w:szCs w:val="20"/>
              </w:rPr>
            </w:pPr>
            <w:r w:rsidRPr="0018490B">
              <w:rPr>
                <w:b/>
                <w:sz w:val="20"/>
                <w:szCs w:val="20"/>
              </w:rPr>
              <w:t>0</w:t>
            </w:r>
          </w:p>
        </w:tc>
        <w:tc>
          <w:tcPr>
            <w:tcW w:w="2347" w:type="dxa"/>
            <w:shd w:val="clear" w:color="auto" w:fill="F7CAAC"/>
          </w:tcPr>
          <w:p w14:paraId="12977DF5" w14:textId="77777777" w:rsidR="00367345" w:rsidRPr="0018490B" w:rsidRDefault="00367345" w:rsidP="005C2183">
            <w:pPr>
              <w:rPr>
                <w:b/>
                <w:sz w:val="20"/>
                <w:szCs w:val="20"/>
              </w:rPr>
            </w:pPr>
            <w:r w:rsidRPr="0018490B">
              <w:rPr>
                <w:b/>
                <w:sz w:val="20"/>
                <w:szCs w:val="20"/>
                <w:shd w:val="clear" w:color="auto" w:fill="F7CAAC"/>
              </w:rPr>
              <w:t>Doba platnosti nájmu</w:t>
            </w:r>
          </w:p>
        </w:tc>
        <w:tc>
          <w:tcPr>
            <w:tcW w:w="2915" w:type="dxa"/>
          </w:tcPr>
          <w:p w14:paraId="58C7D6C6" w14:textId="77777777" w:rsidR="00367345" w:rsidRPr="0018490B" w:rsidRDefault="00367345" w:rsidP="005C2183">
            <w:pPr>
              <w:rPr>
                <w:b/>
                <w:sz w:val="20"/>
                <w:szCs w:val="20"/>
              </w:rPr>
            </w:pPr>
            <w:r w:rsidRPr="0018490B">
              <w:rPr>
                <w:b/>
                <w:sz w:val="20"/>
                <w:szCs w:val="20"/>
              </w:rPr>
              <w:t>0</w:t>
            </w:r>
          </w:p>
        </w:tc>
      </w:tr>
      <w:tr w:rsidR="00C90E7F" w14:paraId="7A3EC567" w14:textId="77777777" w:rsidTr="00AC0BB3">
        <w:trPr>
          <w:trHeight w:val="135"/>
        </w:trPr>
        <w:tc>
          <w:tcPr>
            <w:tcW w:w="10065" w:type="dxa"/>
            <w:gridSpan w:val="4"/>
            <w:shd w:val="clear" w:color="auto" w:fill="F7CAAC"/>
          </w:tcPr>
          <w:p w14:paraId="2B6C712E" w14:textId="0D34CB30" w:rsidR="00C90E7F" w:rsidRPr="00AC0BB3" w:rsidRDefault="00C90E7F" w:rsidP="005C2183">
            <w:pPr>
              <w:rPr>
                <w:b/>
                <w:sz w:val="20"/>
                <w:szCs w:val="20"/>
              </w:rPr>
            </w:pPr>
            <w:r w:rsidRPr="00AC0BB3">
              <w:rPr>
                <w:b/>
                <w:sz w:val="20"/>
                <w:szCs w:val="20"/>
              </w:rPr>
              <w:t xml:space="preserve">Vyjádření orgánu </w:t>
            </w:r>
            <w:r w:rsidRPr="00AC0BB3">
              <w:rPr>
                <w:b/>
                <w:sz w:val="20"/>
                <w:szCs w:val="20"/>
                <w:shd w:val="clear" w:color="auto" w:fill="F7CAAC"/>
              </w:rPr>
              <w:t>hygienické služby ze dne</w:t>
            </w:r>
          </w:p>
        </w:tc>
      </w:tr>
      <w:tr w:rsidR="00C90E7F" w14:paraId="1B32ACBB" w14:textId="77777777" w:rsidTr="00AC0BB3">
        <w:trPr>
          <w:trHeight w:val="382"/>
        </w:trPr>
        <w:tc>
          <w:tcPr>
            <w:tcW w:w="10065" w:type="dxa"/>
            <w:gridSpan w:val="4"/>
          </w:tcPr>
          <w:p w14:paraId="5527FC80" w14:textId="77777777" w:rsidR="00C90E7F" w:rsidRPr="00AC0BB3" w:rsidRDefault="00C90E7F" w:rsidP="005C2183">
            <w:pPr>
              <w:rPr>
                <w:sz w:val="20"/>
                <w:szCs w:val="20"/>
              </w:rPr>
            </w:pPr>
          </w:p>
          <w:p w14:paraId="7A0E8C8B" w14:textId="77777777" w:rsidR="00C90E7F" w:rsidRPr="00AC0BB3" w:rsidRDefault="00C90E7F" w:rsidP="005C2183">
            <w:pPr>
              <w:rPr>
                <w:sz w:val="20"/>
                <w:szCs w:val="20"/>
              </w:rPr>
            </w:pPr>
          </w:p>
        </w:tc>
      </w:tr>
      <w:tr w:rsidR="00C90E7F" w14:paraId="1D1443F5" w14:textId="77777777" w:rsidTr="00AC0BB3">
        <w:trPr>
          <w:trHeight w:val="205"/>
        </w:trPr>
        <w:tc>
          <w:tcPr>
            <w:tcW w:w="10065" w:type="dxa"/>
            <w:gridSpan w:val="4"/>
            <w:shd w:val="clear" w:color="auto" w:fill="F7CAAC"/>
          </w:tcPr>
          <w:p w14:paraId="02193BB5" w14:textId="77777777" w:rsidR="00C90E7F" w:rsidRPr="00AC0BB3" w:rsidRDefault="00C90E7F" w:rsidP="005C2183">
            <w:pPr>
              <w:rPr>
                <w:b/>
                <w:sz w:val="20"/>
                <w:szCs w:val="20"/>
              </w:rPr>
            </w:pPr>
            <w:r w:rsidRPr="00AC0BB3">
              <w:rPr>
                <w:b/>
                <w:sz w:val="20"/>
                <w:szCs w:val="20"/>
              </w:rPr>
              <w:t>Opatření a podmínky k zajištění rovného přístupu</w:t>
            </w:r>
          </w:p>
        </w:tc>
      </w:tr>
      <w:tr w:rsidR="00C90E7F" w14:paraId="653F4BB6" w14:textId="77777777" w:rsidTr="00AC0BB3">
        <w:trPr>
          <w:trHeight w:val="2411"/>
        </w:trPr>
        <w:tc>
          <w:tcPr>
            <w:tcW w:w="10065" w:type="dxa"/>
            <w:gridSpan w:val="4"/>
          </w:tcPr>
          <w:p w14:paraId="2D7FC022" w14:textId="77777777" w:rsidR="00C90E7F" w:rsidRPr="00AC0BB3" w:rsidRDefault="00C90E7F" w:rsidP="005C2183">
            <w:pPr>
              <w:pStyle w:val="Bezmezer"/>
              <w:spacing w:before="120" w:after="120"/>
              <w:ind w:right="79"/>
              <w:jc w:val="both"/>
            </w:pPr>
            <w:r w:rsidRPr="00AC0BB3">
              <w:t xml:space="preserve">Celouniverzitní pracoviště pro pomoc studentům UTB, studentům se specifickými potřebami, vyučujícím a zaměstnancům UTB je </w:t>
            </w:r>
            <w:r w:rsidRPr="00AC0BB3">
              <w:rPr>
                <w:i/>
              </w:rPr>
              <w:t xml:space="preserve">Akademická poradna UTB </w:t>
            </w:r>
            <w:r w:rsidRPr="00AC0BB3">
              <w:t>(dále jen „APO“)</w:t>
            </w:r>
            <w:r w:rsidRPr="00AC0BB3">
              <w:rPr>
                <w:rStyle w:val="Znakapoznpodarou"/>
                <w:rFonts w:eastAsia="Calibri" w:cs="Calibri"/>
                <w:color w:val="000000"/>
              </w:rPr>
              <w:footnoteReference w:id="6"/>
            </w:r>
            <w:r w:rsidRPr="00AC0BB3">
              <w:t xml:space="preserve">, která současně nabízí i psychologické poradenství. Hlavním úkolem APO je zajišťovat, aby studijní programy uskutečňované na UTB byly v největší možné míře přístupné i studentům nevidomým a slabozrakým, neslyšícím a nedoslýchavým, s pohybovým handicapem, psychickými a dalšími obtížemi. </w:t>
            </w:r>
          </w:p>
          <w:p w14:paraId="18FAB6B0" w14:textId="77777777" w:rsidR="00C90E7F" w:rsidRPr="00AC0BB3" w:rsidRDefault="00C90E7F" w:rsidP="005C2183">
            <w:pPr>
              <w:jc w:val="both"/>
              <w:rPr>
                <w:sz w:val="20"/>
                <w:szCs w:val="20"/>
              </w:rPr>
            </w:pPr>
            <w:r w:rsidRPr="00AC0BB3">
              <w:rPr>
                <w:sz w:val="20"/>
                <w:szCs w:val="20"/>
              </w:rPr>
              <w:t xml:space="preserve">Nad rámec služeb APO jsou uchazečům se specifickými potřebami o studium na UTB poskytovány služby týkající se: předávání informací již před přihlášením na daný studijní program, informování o možnosti přítomnosti osobního asistenta nebo </w:t>
            </w:r>
            <w:proofErr w:type="spellStart"/>
            <w:r w:rsidRPr="00AC0BB3">
              <w:rPr>
                <w:sz w:val="20"/>
                <w:szCs w:val="20"/>
              </w:rPr>
              <w:t>přepisovatelského</w:t>
            </w:r>
            <w:proofErr w:type="spellEnd"/>
            <w:r w:rsidRPr="00AC0BB3">
              <w:rPr>
                <w:sz w:val="20"/>
                <w:szCs w:val="20"/>
              </w:rPr>
              <w:t xml:space="preserve">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tc>
      </w:tr>
    </w:tbl>
    <w:p w14:paraId="4B0CC1FE" w14:textId="77777777" w:rsidR="00C90E7F" w:rsidRDefault="00C90E7F"/>
    <w:p w14:paraId="68E40ABC" w14:textId="77777777" w:rsidR="007616F2" w:rsidRDefault="007616F2">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736"/>
      </w:tblGrid>
      <w:tr w:rsidR="00C74549" w14:paraId="118831BB" w14:textId="77777777" w:rsidTr="005C2183">
        <w:tc>
          <w:tcPr>
            <w:tcW w:w="9956" w:type="dxa"/>
            <w:gridSpan w:val="2"/>
            <w:tcBorders>
              <w:bottom w:val="double" w:sz="4" w:space="0" w:color="auto"/>
            </w:tcBorders>
            <w:shd w:val="clear" w:color="auto" w:fill="BDD6EE"/>
          </w:tcPr>
          <w:p w14:paraId="2B204F1F" w14:textId="77777777" w:rsidR="00C74549" w:rsidRDefault="00C74549" w:rsidP="005C2183">
            <w:pPr>
              <w:jc w:val="both"/>
              <w:rPr>
                <w:b/>
                <w:sz w:val="28"/>
              </w:rPr>
            </w:pPr>
            <w:r>
              <w:rPr>
                <w:b/>
                <w:sz w:val="28"/>
              </w:rPr>
              <w:lastRenderedPageBreak/>
              <w:t>C-V – Finanční zabezpečení studijního programu</w:t>
            </w:r>
          </w:p>
        </w:tc>
      </w:tr>
      <w:tr w:rsidR="00C74549" w14:paraId="07EAF519" w14:textId="77777777" w:rsidTr="005C2183">
        <w:tc>
          <w:tcPr>
            <w:tcW w:w="4220" w:type="dxa"/>
            <w:tcBorders>
              <w:top w:val="single" w:sz="12" w:space="0" w:color="auto"/>
            </w:tcBorders>
            <w:shd w:val="clear" w:color="auto" w:fill="F7CAAC"/>
          </w:tcPr>
          <w:p w14:paraId="30E881C4" w14:textId="77777777" w:rsidR="00C74549" w:rsidRPr="00C036E9" w:rsidRDefault="00C74549" w:rsidP="005C2183">
            <w:pPr>
              <w:jc w:val="both"/>
              <w:rPr>
                <w:b/>
                <w:sz w:val="20"/>
                <w:szCs w:val="20"/>
              </w:rPr>
            </w:pPr>
            <w:r w:rsidRPr="00C036E9">
              <w:rPr>
                <w:b/>
                <w:sz w:val="20"/>
                <w:szCs w:val="20"/>
              </w:rPr>
              <w:t>Vzdělávací činnost vysoké školy financovaná ze státního rozpočtu</w:t>
            </w:r>
          </w:p>
        </w:tc>
        <w:tc>
          <w:tcPr>
            <w:tcW w:w="5736" w:type="dxa"/>
            <w:tcBorders>
              <w:top w:val="single" w:sz="12" w:space="0" w:color="auto"/>
            </w:tcBorders>
            <w:shd w:val="clear" w:color="auto" w:fill="FFFFFF"/>
          </w:tcPr>
          <w:p w14:paraId="62C703D5" w14:textId="77777777" w:rsidR="00C74549" w:rsidRPr="00C036E9" w:rsidRDefault="00C74549" w:rsidP="005C2183">
            <w:pPr>
              <w:jc w:val="both"/>
              <w:rPr>
                <w:bCs/>
                <w:sz w:val="20"/>
                <w:szCs w:val="20"/>
              </w:rPr>
            </w:pPr>
            <w:r w:rsidRPr="00C036E9">
              <w:rPr>
                <w:bCs/>
                <w:sz w:val="20"/>
                <w:szCs w:val="20"/>
              </w:rPr>
              <w:t xml:space="preserve">ano </w:t>
            </w:r>
          </w:p>
        </w:tc>
      </w:tr>
      <w:tr w:rsidR="00C74549" w14:paraId="5AEA208B" w14:textId="77777777" w:rsidTr="005C2183">
        <w:tc>
          <w:tcPr>
            <w:tcW w:w="9956" w:type="dxa"/>
            <w:gridSpan w:val="2"/>
            <w:shd w:val="clear" w:color="auto" w:fill="F7CAAC"/>
          </w:tcPr>
          <w:p w14:paraId="5BC97714" w14:textId="77777777" w:rsidR="00C74549" w:rsidRPr="00C036E9" w:rsidRDefault="00C74549" w:rsidP="005C2183">
            <w:pPr>
              <w:jc w:val="both"/>
              <w:rPr>
                <w:b/>
                <w:sz w:val="20"/>
                <w:szCs w:val="20"/>
              </w:rPr>
            </w:pPr>
            <w:r w:rsidRPr="00C036E9">
              <w:rPr>
                <w:b/>
                <w:sz w:val="20"/>
                <w:szCs w:val="20"/>
              </w:rPr>
              <w:t>Zhodnocení předpokládaných nákladů a zdrojů na uskutečňování studijního programu</w:t>
            </w:r>
          </w:p>
        </w:tc>
      </w:tr>
      <w:tr w:rsidR="00C74549" w14:paraId="7631B9C9" w14:textId="77777777" w:rsidTr="005C2183">
        <w:trPr>
          <w:trHeight w:val="2360"/>
        </w:trPr>
        <w:tc>
          <w:tcPr>
            <w:tcW w:w="9956" w:type="dxa"/>
            <w:gridSpan w:val="2"/>
          </w:tcPr>
          <w:p w14:paraId="62EF4C03" w14:textId="77777777" w:rsidR="00C74549" w:rsidRPr="0018490B" w:rsidRDefault="00C74549" w:rsidP="00AC0BB3">
            <w:pPr>
              <w:widowControl w:val="0"/>
              <w:autoSpaceDE w:val="0"/>
              <w:autoSpaceDN w:val="0"/>
              <w:adjustRightInd w:val="0"/>
              <w:snapToGrid w:val="0"/>
              <w:spacing w:before="120" w:after="120"/>
              <w:jc w:val="both"/>
              <w:rPr>
                <w:rFonts w:cs="Calibri"/>
                <w:color w:val="000000"/>
                <w:sz w:val="20"/>
                <w:szCs w:val="20"/>
              </w:rPr>
            </w:pPr>
            <w:r w:rsidRPr="00C036E9">
              <w:rPr>
                <w:rFonts w:cs="Calibri"/>
                <w:color w:val="000000"/>
                <w:sz w:val="20"/>
                <w:szCs w:val="20"/>
              </w:rPr>
              <w:t>Materiálně technické zabezpečení zaměřené pro potřeby BSP ANT je podpořeno fakultním rozpočtem. FMK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FMK je dokument každoročně předkládaný senátu FMK.</w:t>
            </w:r>
            <w:r w:rsidRPr="0018490B">
              <w:rPr>
                <w:rFonts w:cs="Calibri"/>
                <w:color w:val="000000"/>
                <w:sz w:val="20"/>
                <w:szCs w:val="20"/>
              </w:rPr>
              <w:t xml:space="preserve"> Výroční zprávy o hospodaření UTB a FMK jsou veřejné dokumenty.</w:t>
            </w:r>
          </w:p>
          <w:p w14:paraId="1143EEED" w14:textId="77777777" w:rsidR="00C74549" w:rsidRPr="003F62C5" w:rsidRDefault="00C74549" w:rsidP="005C2183">
            <w:pPr>
              <w:spacing w:after="120"/>
              <w:jc w:val="both"/>
              <w:rPr>
                <w:strike/>
                <w:sz w:val="20"/>
                <w:szCs w:val="20"/>
              </w:rPr>
            </w:pPr>
            <w:r w:rsidRPr="00C036E9">
              <w:rPr>
                <w:rFonts w:cs="Calibri"/>
                <w:color w:val="000000"/>
                <w:sz w:val="20"/>
                <w:szCs w:val="20"/>
              </w:rPr>
              <w:t xml:space="preserve">Ateliér Animovaná tvorba ani FMK nejsou schopni dostatečně zabezpečit finanční podporu vývoje a realizace všech audiovizuálních děl v jejich plné výši, probíhající </w:t>
            </w:r>
            <w:proofErr w:type="spellStart"/>
            <w:r w:rsidRPr="00C036E9">
              <w:rPr>
                <w:rFonts w:cs="Calibri"/>
                <w:color w:val="000000"/>
                <w:sz w:val="20"/>
                <w:szCs w:val="20"/>
              </w:rPr>
              <w:t>pitching</w:t>
            </w:r>
            <w:proofErr w:type="spellEnd"/>
            <w:r w:rsidRPr="00C036E9">
              <w:rPr>
                <w:rFonts w:cs="Calibri"/>
                <w:color w:val="000000"/>
                <w:sz w:val="20"/>
                <w:szCs w:val="20"/>
              </w:rPr>
              <w:t xml:space="preserve">, který se realizuje na ateliéru má kromě role zajistit pokrytí nutných nákladů (např. zvuk či střih díla) i edukativní funkci. Studenti BSP ANT se mohou ucházet o další finanční jištění z jiných zdrojů, například Nadačního fondu </w:t>
            </w:r>
            <w:proofErr w:type="spellStart"/>
            <w:r w:rsidRPr="00C036E9">
              <w:rPr>
                <w:rFonts w:cs="Calibri"/>
                <w:color w:val="000000"/>
                <w:sz w:val="20"/>
                <w:szCs w:val="20"/>
              </w:rPr>
              <w:t>Filmtalent</w:t>
            </w:r>
            <w:proofErr w:type="spellEnd"/>
            <w:r w:rsidRPr="00C036E9">
              <w:rPr>
                <w:rFonts w:cs="Calibri"/>
                <w:color w:val="000000"/>
                <w:sz w:val="20"/>
                <w:szCs w:val="20"/>
              </w:rPr>
              <w:t xml:space="preserve"> Zlín nebo Státního fondu kinematografie.</w:t>
            </w:r>
          </w:p>
        </w:tc>
      </w:tr>
    </w:tbl>
    <w:p w14:paraId="50DABA94" w14:textId="05CFDEB2" w:rsidR="00C74549" w:rsidRDefault="00C74549"/>
    <w:p w14:paraId="129F034C" w14:textId="77777777" w:rsidR="00C74549" w:rsidRDefault="00C74549">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56"/>
      </w:tblGrid>
      <w:tr w:rsidR="001649CA" w14:paraId="3CA3DF2F" w14:textId="77777777" w:rsidTr="0006183F">
        <w:tc>
          <w:tcPr>
            <w:tcW w:w="9956" w:type="dxa"/>
            <w:tcBorders>
              <w:bottom w:val="double" w:sz="4" w:space="0" w:color="auto"/>
            </w:tcBorders>
            <w:shd w:val="clear" w:color="auto" w:fill="BDD6EE"/>
          </w:tcPr>
          <w:p w14:paraId="01628C0F" w14:textId="1695EC14" w:rsidR="001649CA" w:rsidRDefault="001649CA" w:rsidP="00690B89">
            <w:pPr>
              <w:jc w:val="both"/>
              <w:rPr>
                <w:b/>
                <w:sz w:val="28"/>
              </w:rPr>
            </w:pPr>
            <w:r>
              <w:rPr>
                <w:b/>
                <w:sz w:val="28"/>
              </w:rPr>
              <w:lastRenderedPageBreak/>
              <w:t xml:space="preserve">D-I – </w:t>
            </w:r>
            <w:r>
              <w:rPr>
                <w:b/>
                <w:sz w:val="26"/>
                <w:szCs w:val="26"/>
              </w:rPr>
              <w:t>Záměr rozvoje studijního programu a další údaje ke studijnímu programu</w:t>
            </w:r>
          </w:p>
        </w:tc>
      </w:tr>
      <w:tr w:rsidR="001649CA" w14:paraId="5FB9CBB1" w14:textId="77777777" w:rsidTr="0006183F">
        <w:trPr>
          <w:trHeight w:val="185"/>
        </w:trPr>
        <w:tc>
          <w:tcPr>
            <w:tcW w:w="9956" w:type="dxa"/>
            <w:shd w:val="clear" w:color="auto" w:fill="F7CAAC"/>
          </w:tcPr>
          <w:p w14:paraId="75B5EFB4" w14:textId="77777777" w:rsidR="001649CA" w:rsidRPr="00C036E9" w:rsidRDefault="001649CA" w:rsidP="00690B89">
            <w:pPr>
              <w:rPr>
                <w:b/>
                <w:sz w:val="20"/>
                <w:szCs w:val="20"/>
              </w:rPr>
            </w:pPr>
            <w:r w:rsidRPr="00C036E9">
              <w:rPr>
                <w:b/>
                <w:sz w:val="20"/>
                <w:szCs w:val="20"/>
              </w:rPr>
              <w:t>Záměr rozvoje studijního programu a jeho odůvodnění</w:t>
            </w:r>
          </w:p>
        </w:tc>
      </w:tr>
      <w:tr w:rsidR="001649CA" w14:paraId="7031648C" w14:textId="77777777" w:rsidTr="00AD2AA2">
        <w:trPr>
          <w:trHeight w:val="2679"/>
        </w:trPr>
        <w:tc>
          <w:tcPr>
            <w:tcW w:w="9956" w:type="dxa"/>
            <w:shd w:val="clear" w:color="auto" w:fill="FFFFFF"/>
          </w:tcPr>
          <w:p w14:paraId="632AACE4" w14:textId="37BEA8DF" w:rsidR="00912243" w:rsidRPr="00C036E9" w:rsidRDefault="00912243" w:rsidP="001C6A5F">
            <w:pPr>
              <w:spacing w:before="120" w:after="120"/>
              <w:jc w:val="both"/>
              <w:rPr>
                <w:sz w:val="20"/>
                <w:szCs w:val="20"/>
              </w:rPr>
            </w:pPr>
            <w:r w:rsidRPr="00C036E9">
              <w:rPr>
                <w:sz w:val="20"/>
                <w:szCs w:val="20"/>
              </w:rPr>
              <w:t xml:space="preserve">I díky růstu českého animačního průmyslu v posledních letech stoupá poptávka po odbornících daného oboru, ale logicky s ní roste i příležitost uplatnění absolventů BSP ANT. Ruku v ruce s proměnami průmyslu (větší počet projektů, animačních studií, stejně tak vznik mezinárodních koprodukcí) jde i záměr rozvoje BSP ANT – větší důraz na profesní zaměření, osvojení důležitých odborných znalostí a dovedností a zkušenost z praxe formou stáže. </w:t>
            </w:r>
          </w:p>
          <w:p w14:paraId="7737A24F" w14:textId="31E65666" w:rsidR="00912243" w:rsidRPr="00C036E9" w:rsidRDefault="00912243" w:rsidP="00912243">
            <w:pPr>
              <w:spacing w:after="120"/>
              <w:jc w:val="both"/>
              <w:rPr>
                <w:sz w:val="20"/>
                <w:szCs w:val="20"/>
              </w:rPr>
            </w:pPr>
            <w:r w:rsidRPr="00C036E9">
              <w:rPr>
                <w:sz w:val="20"/>
                <w:szCs w:val="20"/>
              </w:rPr>
              <w:t xml:space="preserve">V následujících letech lze předpokládat ještě užší propojení mezi animačním průmyslem, tedy jednotlivými společnostmi, studii, ale také tuzemskými televizními studii. Nezbytným předpokladem bude i zapojení do projektů vypisovaných Zlínským krajem, statutárním městem Zlín, účast na mezinárodních fórech animace, participace na existenci a fungování Zlínského kreativního klastru a schopnost se ucházet o zdroje Státního fondu kinematografie či dalších nadací a grantů </w:t>
            </w:r>
            <w:r w:rsidR="00934A89">
              <w:rPr>
                <w:sz w:val="20"/>
                <w:szCs w:val="20"/>
              </w:rPr>
              <w:br/>
            </w:r>
            <w:r w:rsidRPr="00C036E9">
              <w:rPr>
                <w:sz w:val="20"/>
                <w:szCs w:val="20"/>
              </w:rPr>
              <w:t>a efektivně tyto prostředky využívat pro růst studijního programu a tvorbu nových uměleckých praktických výstupů.</w:t>
            </w:r>
          </w:p>
          <w:p w14:paraId="14508600" w14:textId="11021D28" w:rsidR="001649CA" w:rsidRPr="00C036E9" w:rsidRDefault="00912243" w:rsidP="001C6A5F">
            <w:pPr>
              <w:spacing w:after="120"/>
              <w:jc w:val="both"/>
              <w:rPr>
                <w:sz w:val="20"/>
                <w:szCs w:val="20"/>
              </w:rPr>
            </w:pPr>
            <w:r w:rsidRPr="00C036E9">
              <w:rPr>
                <w:sz w:val="20"/>
                <w:szCs w:val="20"/>
              </w:rPr>
              <w:t>Nedílnou součástí budou i mezinárodní partnerství, a to nejen prostřednictvím výjezdů a příjezdů studentů v rámci programu Erasmus, nýbrž i skrze pedagogické mobility, díky nimž bude možné obohatit teoretickou i praktickou výuku a sledovat současné trendy mimo ČR.</w:t>
            </w:r>
          </w:p>
        </w:tc>
      </w:tr>
      <w:tr w:rsidR="001649CA" w14:paraId="26DE1D42" w14:textId="77777777" w:rsidTr="0006183F">
        <w:trPr>
          <w:trHeight w:val="185"/>
        </w:trPr>
        <w:tc>
          <w:tcPr>
            <w:tcW w:w="9956" w:type="dxa"/>
            <w:shd w:val="clear" w:color="auto" w:fill="F7CAAC"/>
          </w:tcPr>
          <w:p w14:paraId="31EB31B1" w14:textId="77777777" w:rsidR="001649CA" w:rsidRPr="00C036E9" w:rsidRDefault="001649CA" w:rsidP="00690B89">
            <w:pPr>
              <w:jc w:val="both"/>
              <w:rPr>
                <w:b/>
                <w:bCs/>
                <w:sz w:val="20"/>
                <w:szCs w:val="20"/>
              </w:rPr>
            </w:pPr>
            <w:r w:rsidRPr="00C036E9">
              <w:rPr>
                <w:b/>
                <w:bCs/>
                <w:sz w:val="20"/>
                <w:szCs w:val="20"/>
              </w:rPr>
              <w:t>Systém výuky v distanční a kombinované formě studia</w:t>
            </w:r>
          </w:p>
        </w:tc>
      </w:tr>
      <w:tr w:rsidR="001649CA" w14:paraId="5541D251" w14:textId="77777777" w:rsidTr="000543F2">
        <w:trPr>
          <w:trHeight w:val="465"/>
        </w:trPr>
        <w:tc>
          <w:tcPr>
            <w:tcW w:w="9956" w:type="dxa"/>
            <w:shd w:val="clear" w:color="auto" w:fill="FFFFFF"/>
          </w:tcPr>
          <w:p w14:paraId="7125E151" w14:textId="6407B716" w:rsidR="001649CA" w:rsidRPr="00C036E9" w:rsidRDefault="00A311B3" w:rsidP="000543F2">
            <w:pPr>
              <w:spacing w:before="120"/>
              <w:rPr>
                <w:sz w:val="20"/>
                <w:szCs w:val="20"/>
              </w:rPr>
            </w:pPr>
            <w:r w:rsidRPr="00C036E9">
              <w:rPr>
                <w:sz w:val="20"/>
                <w:szCs w:val="20"/>
              </w:rPr>
              <w:t>BSP</w:t>
            </w:r>
            <w:r w:rsidR="00912243" w:rsidRPr="00C036E9">
              <w:rPr>
                <w:sz w:val="20"/>
                <w:szCs w:val="20"/>
              </w:rPr>
              <w:t xml:space="preserve"> A</w:t>
            </w:r>
            <w:r w:rsidR="002E49F7" w:rsidRPr="00C036E9">
              <w:rPr>
                <w:sz w:val="20"/>
                <w:szCs w:val="20"/>
              </w:rPr>
              <w:t>N</w:t>
            </w:r>
            <w:r w:rsidR="00912243" w:rsidRPr="00C036E9">
              <w:rPr>
                <w:sz w:val="20"/>
                <w:szCs w:val="20"/>
              </w:rPr>
              <w:t>T</w:t>
            </w:r>
            <w:r w:rsidRPr="00C036E9">
              <w:rPr>
                <w:sz w:val="20"/>
                <w:szCs w:val="20"/>
              </w:rPr>
              <w:t xml:space="preserve"> </w:t>
            </w:r>
            <w:r w:rsidR="001649CA" w:rsidRPr="00C036E9">
              <w:rPr>
                <w:sz w:val="20"/>
                <w:szCs w:val="20"/>
              </w:rPr>
              <w:t>nemá distanční a kombinovanou formu výuky.</w:t>
            </w:r>
          </w:p>
        </w:tc>
      </w:tr>
    </w:tbl>
    <w:p w14:paraId="592E4ADC" w14:textId="77777777" w:rsidR="001649CA" w:rsidRDefault="001649CA" w:rsidP="001649CA">
      <w:pPr>
        <w:widowControl w:val="0"/>
        <w:autoSpaceDE w:val="0"/>
        <w:autoSpaceDN w:val="0"/>
        <w:adjustRightInd w:val="0"/>
        <w:snapToGrid w:val="0"/>
        <w:jc w:val="center"/>
        <w:rPr>
          <w:rFonts w:ascii="Calibri Light" w:hAnsi="Calibri Light" w:cs="Calibri Light"/>
          <w:color w:val="000000"/>
          <w:sz w:val="32"/>
          <w:szCs w:val="32"/>
        </w:rPr>
      </w:pPr>
    </w:p>
    <w:p w14:paraId="5FFAC72A" w14:textId="77777777" w:rsidR="001649CA" w:rsidRDefault="001649CA" w:rsidP="001649CA">
      <w:pPr>
        <w:widowControl w:val="0"/>
        <w:autoSpaceDE w:val="0"/>
        <w:autoSpaceDN w:val="0"/>
        <w:adjustRightInd w:val="0"/>
        <w:snapToGrid w:val="0"/>
        <w:jc w:val="center"/>
        <w:rPr>
          <w:rFonts w:ascii="Calibri Light" w:hAnsi="Calibri Light" w:cs="Calibri Light"/>
          <w:color w:val="000000"/>
          <w:sz w:val="32"/>
          <w:szCs w:val="32"/>
        </w:rPr>
      </w:pPr>
    </w:p>
    <w:p w14:paraId="32B79004" w14:textId="77777777" w:rsidR="001649CA" w:rsidRDefault="001649CA" w:rsidP="001649CA">
      <w:pPr>
        <w:widowControl w:val="0"/>
        <w:autoSpaceDE w:val="0"/>
        <w:autoSpaceDN w:val="0"/>
        <w:adjustRightInd w:val="0"/>
        <w:snapToGrid w:val="0"/>
        <w:jc w:val="center"/>
        <w:rPr>
          <w:rFonts w:ascii="Calibri Light" w:hAnsi="Calibri Light" w:cs="Calibri Light"/>
          <w:color w:val="000000"/>
          <w:sz w:val="32"/>
          <w:szCs w:val="32"/>
        </w:rPr>
      </w:pPr>
    </w:p>
    <w:p w14:paraId="471CC9A9" w14:textId="77777777" w:rsidR="001649CA" w:rsidRDefault="001649CA" w:rsidP="001649CA">
      <w:pPr>
        <w:widowControl w:val="0"/>
        <w:autoSpaceDE w:val="0"/>
        <w:autoSpaceDN w:val="0"/>
        <w:adjustRightInd w:val="0"/>
        <w:snapToGrid w:val="0"/>
        <w:jc w:val="center"/>
        <w:rPr>
          <w:rFonts w:ascii="Calibri Light" w:hAnsi="Calibri Light" w:cs="Calibri Light"/>
          <w:color w:val="000000"/>
          <w:sz w:val="32"/>
          <w:szCs w:val="32"/>
        </w:rPr>
      </w:pPr>
    </w:p>
    <w:p w14:paraId="12C477F7" w14:textId="0CE6C0E7" w:rsidR="00B25A1E" w:rsidRDefault="00B25A1E" w:rsidP="00B25A1E">
      <w:pPr>
        <w:spacing w:after="160" w:line="259" w:lineRule="auto"/>
      </w:pPr>
    </w:p>
    <w:p w14:paraId="25C75112" w14:textId="77777777" w:rsidR="00E93103" w:rsidRDefault="00E93103" w:rsidP="00B25A1E">
      <w:pPr>
        <w:widowControl w:val="0"/>
        <w:autoSpaceDE w:val="0"/>
        <w:autoSpaceDN w:val="0"/>
        <w:adjustRightInd w:val="0"/>
        <w:snapToGrid w:val="0"/>
        <w:jc w:val="center"/>
        <w:rPr>
          <w:rFonts w:ascii="Calibri Light" w:hAnsi="Calibri Light" w:cs="Calibri Light"/>
          <w:color w:val="000000"/>
          <w:sz w:val="32"/>
          <w:szCs w:val="32"/>
        </w:rPr>
      </w:pPr>
    </w:p>
    <w:p w14:paraId="0D96119D" w14:textId="1411B826" w:rsidR="006F35BC" w:rsidRPr="005E32EA" w:rsidRDefault="006F35BC" w:rsidP="006F35BC">
      <w:pPr>
        <w:rPr>
          <w:rFonts w:ascii="Calibri Light" w:hAnsi="Calibri Light" w:cs="Calibri Light"/>
          <w:color w:val="000000"/>
          <w:sz w:val="32"/>
          <w:szCs w:val="32"/>
        </w:rPr>
      </w:pPr>
    </w:p>
    <w:p w14:paraId="5529DEAC" w14:textId="77777777" w:rsidR="00163FF7" w:rsidRPr="001827FC" w:rsidRDefault="00704E49" w:rsidP="00163FF7">
      <w:pPr>
        <w:widowControl w:val="0"/>
        <w:autoSpaceDE w:val="0"/>
        <w:autoSpaceDN w:val="0"/>
        <w:adjustRightInd w:val="0"/>
        <w:snapToGrid w:val="0"/>
        <w:jc w:val="center"/>
        <w:rPr>
          <w:sz w:val="32"/>
          <w:szCs w:val="32"/>
        </w:rPr>
      </w:pPr>
      <w:r>
        <w:rPr>
          <w:bCs/>
          <w:sz w:val="22"/>
          <w:szCs w:val="22"/>
        </w:rPr>
        <w:br w:type="page"/>
      </w:r>
      <w:r w:rsidR="00163FF7" w:rsidRPr="001E0366">
        <w:rPr>
          <w:rFonts w:ascii="Calibri Light" w:hAnsi="Calibri Light" w:cs="Calibri Light"/>
          <w:color w:val="000000"/>
          <w:sz w:val="32"/>
          <w:szCs w:val="32"/>
        </w:rPr>
        <w:lastRenderedPageBreak/>
        <w:t>Univerzita Tomáše Bati ve Zlíně</w:t>
      </w:r>
    </w:p>
    <w:p w14:paraId="42505CCD" w14:textId="77777777" w:rsidR="00163FF7" w:rsidRPr="001E0366" w:rsidRDefault="00163FF7" w:rsidP="00163FF7">
      <w:pPr>
        <w:widowControl w:val="0"/>
        <w:autoSpaceDE w:val="0"/>
        <w:autoSpaceDN w:val="0"/>
        <w:adjustRightInd w:val="0"/>
        <w:snapToGrid w:val="0"/>
        <w:jc w:val="center"/>
        <w:rPr>
          <w:rFonts w:ascii="Calibri Light" w:hAnsi="Calibri Light" w:cs="Calibri Light"/>
          <w:color w:val="000000"/>
          <w:sz w:val="32"/>
          <w:szCs w:val="32"/>
        </w:rPr>
      </w:pPr>
      <w:r w:rsidRPr="001E0366">
        <w:rPr>
          <w:rFonts w:ascii="Calibri Light" w:hAnsi="Calibri Light" w:cs="Calibri Light"/>
          <w:color w:val="000000"/>
          <w:sz w:val="32"/>
          <w:szCs w:val="32"/>
        </w:rPr>
        <w:t>Fakulta multimediálních komunikací</w:t>
      </w:r>
    </w:p>
    <w:p w14:paraId="20050907" w14:textId="77777777" w:rsidR="00163FF7" w:rsidRPr="001E0366" w:rsidRDefault="00163FF7" w:rsidP="00163FF7">
      <w:pPr>
        <w:widowControl w:val="0"/>
        <w:autoSpaceDE w:val="0"/>
        <w:autoSpaceDN w:val="0"/>
        <w:adjustRightInd w:val="0"/>
        <w:snapToGrid w:val="0"/>
        <w:jc w:val="center"/>
        <w:rPr>
          <w:rFonts w:ascii="Calibri Light" w:hAnsi="Calibri Light" w:cs="Calibri Light"/>
          <w:color w:val="000000"/>
          <w:sz w:val="32"/>
          <w:szCs w:val="32"/>
        </w:rPr>
      </w:pPr>
    </w:p>
    <w:p w14:paraId="7C38223D" w14:textId="77777777" w:rsidR="00163FF7" w:rsidRDefault="00163FF7" w:rsidP="00163FF7">
      <w:pPr>
        <w:widowControl w:val="0"/>
        <w:autoSpaceDE w:val="0"/>
        <w:autoSpaceDN w:val="0"/>
        <w:adjustRightInd w:val="0"/>
        <w:snapToGrid w:val="0"/>
        <w:jc w:val="center"/>
        <w:rPr>
          <w:rFonts w:ascii="Calibri Light" w:hAnsi="Calibri Light" w:cs="Calibri Light"/>
          <w:color w:val="000000"/>
          <w:sz w:val="32"/>
          <w:szCs w:val="32"/>
        </w:rPr>
      </w:pPr>
      <w:r w:rsidRPr="00185784">
        <w:rPr>
          <w:rFonts w:ascii="Calibri Light" w:hAnsi="Calibri Light" w:cs="Calibri Light"/>
          <w:color w:val="000000"/>
          <w:sz w:val="32"/>
          <w:szCs w:val="32"/>
        </w:rPr>
        <w:t xml:space="preserve">Sebehodnotící zpráva pro </w:t>
      </w:r>
      <w:r>
        <w:rPr>
          <w:rFonts w:ascii="Calibri Light" w:hAnsi="Calibri Light" w:cs="Calibri Light"/>
          <w:color w:val="000000"/>
          <w:sz w:val="32"/>
          <w:szCs w:val="32"/>
        </w:rPr>
        <w:t xml:space="preserve">udělení akreditace  </w:t>
      </w:r>
    </w:p>
    <w:p w14:paraId="1086700E" w14:textId="77777777" w:rsidR="00163FF7" w:rsidRPr="00087398" w:rsidRDefault="00163FF7" w:rsidP="00163FF7">
      <w:pPr>
        <w:widowControl w:val="0"/>
        <w:autoSpaceDE w:val="0"/>
        <w:autoSpaceDN w:val="0"/>
        <w:adjustRightInd w:val="0"/>
        <w:snapToGrid w:val="0"/>
        <w:jc w:val="center"/>
        <w:rPr>
          <w:sz w:val="32"/>
          <w:szCs w:val="32"/>
        </w:rPr>
      </w:pPr>
      <w:r w:rsidRPr="00087398">
        <w:rPr>
          <w:rFonts w:ascii="Calibri Light" w:hAnsi="Calibri Light" w:cs="Calibri Light"/>
          <w:color w:val="000000"/>
          <w:sz w:val="32"/>
          <w:szCs w:val="32"/>
        </w:rPr>
        <w:t>bakalářského studijního programu</w:t>
      </w:r>
    </w:p>
    <w:p w14:paraId="10858029" w14:textId="77777777" w:rsidR="00163FF7" w:rsidRPr="00185784" w:rsidRDefault="00163FF7" w:rsidP="00163FF7">
      <w:pPr>
        <w:widowControl w:val="0"/>
        <w:autoSpaceDE w:val="0"/>
        <w:autoSpaceDN w:val="0"/>
        <w:adjustRightInd w:val="0"/>
        <w:snapToGrid w:val="0"/>
        <w:jc w:val="center"/>
        <w:rPr>
          <w:sz w:val="32"/>
          <w:szCs w:val="32"/>
        </w:rPr>
      </w:pPr>
      <w:r>
        <w:rPr>
          <w:rFonts w:ascii="Calibri Light" w:hAnsi="Calibri Light" w:cs="Calibri Light"/>
          <w:b/>
          <w:color w:val="000000"/>
          <w:sz w:val="32"/>
          <w:szCs w:val="32"/>
        </w:rPr>
        <w:t>Animovaná tvorba</w:t>
      </w:r>
    </w:p>
    <w:p w14:paraId="6C926BC6" w14:textId="77777777" w:rsidR="00163FF7" w:rsidRPr="00185784" w:rsidRDefault="00163FF7" w:rsidP="00163FF7">
      <w:pPr>
        <w:widowControl w:val="0"/>
        <w:autoSpaceDE w:val="0"/>
        <w:autoSpaceDN w:val="0"/>
        <w:adjustRightInd w:val="0"/>
        <w:snapToGrid w:val="0"/>
        <w:jc w:val="center"/>
        <w:rPr>
          <w:sz w:val="32"/>
          <w:szCs w:val="32"/>
        </w:rPr>
      </w:pPr>
    </w:p>
    <w:p w14:paraId="483D84B0" w14:textId="77777777" w:rsidR="00163FF7" w:rsidRDefault="00163FF7" w:rsidP="00163FF7">
      <w:pPr>
        <w:widowControl w:val="0"/>
        <w:autoSpaceDE w:val="0"/>
        <w:autoSpaceDN w:val="0"/>
        <w:adjustRightInd w:val="0"/>
        <w:snapToGrid w:val="0"/>
      </w:pPr>
    </w:p>
    <w:p w14:paraId="7B183438" w14:textId="2A5207DA" w:rsidR="00163FF7" w:rsidRPr="00185784" w:rsidRDefault="009B20DF" w:rsidP="00163FF7">
      <w:pPr>
        <w:widowControl w:val="0"/>
        <w:autoSpaceDE w:val="0"/>
        <w:autoSpaceDN w:val="0"/>
        <w:adjustRightInd w:val="0"/>
        <w:snapToGrid w:val="0"/>
        <w:jc w:val="center"/>
        <w:rPr>
          <w:sz w:val="28"/>
          <w:szCs w:val="28"/>
        </w:rPr>
      </w:pPr>
      <w:r>
        <w:rPr>
          <w:rFonts w:ascii="Calibri Light" w:hAnsi="Calibri Light" w:cs="Calibri Light"/>
          <w:color w:val="000000"/>
          <w:sz w:val="28"/>
          <w:szCs w:val="28"/>
        </w:rPr>
        <w:t>list</w:t>
      </w:r>
      <w:r w:rsidR="000B6B9E">
        <w:rPr>
          <w:rFonts w:ascii="Calibri Light" w:hAnsi="Calibri Light" w:cs="Calibri Light"/>
          <w:color w:val="000000"/>
          <w:sz w:val="28"/>
          <w:szCs w:val="28"/>
        </w:rPr>
        <w:t>opad</w:t>
      </w:r>
      <w:r w:rsidR="00163FF7" w:rsidRPr="00185784">
        <w:rPr>
          <w:rFonts w:ascii="Calibri Light" w:hAnsi="Calibri Light" w:cs="Calibri Light"/>
          <w:color w:val="000000"/>
          <w:sz w:val="28"/>
          <w:szCs w:val="28"/>
        </w:rPr>
        <w:t xml:space="preserve"> 20</w:t>
      </w:r>
      <w:r w:rsidR="00163FF7">
        <w:rPr>
          <w:rFonts w:ascii="Calibri Light" w:hAnsi="Calibri Light" w:cs="Calibri Light"/>
          <w:color w:val="000000"/>
          <w:sz w:val="28"/>
          <w:szCs w:val="28"/>
        </w:rPr>
        <w:t>2</w:t>
      </w:r>
      <w:r w:rsidR="000B6B9E">
        <w:rPr>
          <w:rFonts w:ascii="Calibri Light" w:hAnsi="Calibri Light" w:cs="Calibri Light"/>
          <w:color w:val="000000"/>
          <w:sz w:val="28"/>
          <w:szCs w:val="28"/>
        </w:rPr>
        <w:t>2</w:t>
      </w:r>
    </w:p>
    <w:p w14:paraId="6A9831D7" w14:textId="77777777" w:rsidR="00163FF7" w:rsidRDefault="00163FF7" w:rsidP="00163FF7">
      <w:pPr>
        <w:jc w:val="center"/>
        <w:rPr>
          <w:rFonts w:ascii="Calibri Light" w:hAnsi="Calibri Light"/>
          <w:b/>
          <w:sz w:val="28"/>
          <w:szCs w:val="28"/>
        </w:rPr>
      </w:pPr>
      <w:bookmarkStart w:id="80" w:name="_Hlk116457781"/>
    </w:p>
    <w:p w14:paraId="6BBCFBB7" w14:textId="77777777" w:rsidR="00163FF7" w:rsidRDefault="00163FF7" w:rsidP="00163FF7">
      <w:pPr>
        <w:pStyle w:val="Nadpis1"/>
      </w:pPr>
      <w:r w:rsidRPr="008624B2">
        <w:t>Instituce</w:t>
      </w:r>
    </w:p>
    <w:p w14:paraId="4C1189ED" w14:textId="77777777" w:rsidR="00163FF7" w:rsidRPr="00745E75" w:rsidRDefault="00163FF7" w:rsidP="00163FF7">
      <w:pPr>
        <w:pStyle w:val="Nadpis2"/>
      </w:pPr>
      <w:r w:rsidRPr="00745E75">
        <w:t>Působnost orgánů vysoké školy</w:t>
      </w:r>
    </w:p>
    <w:p w14:paraId="57E5190C" w14:textId="77777777" w:rsidR="00163FF7" w:rsidRPr="00AE1105" w:rsidRDefault="00163FF7" w:rsidP="00163FF7">
      <w:pPr>
        <w:tabs>
          <w:tab w:val="left" w:pos="2835"/>
        </w:tabs>
        <w:spacing w:before="120" w:after="120"/>
        <w:rPr>
          <w:rFonts w:asciiTheme="minorHAnsi" w:hAnsiTheme="minorHAnsi" w:cstheme="minorHAnsi"/>
          <w:sz w:val="22"/>
          <w:szCs w:val="22"/>
        </w:rPr>
      </w:pPr>
      <w:r>
        <w:tab/>
      </w:r>
      <w:r>
        <w:tab/>
      </w:r>
      <w:r w:rsidRPr="00AE1105">
        <w:rPr>
          <w:rFonts w:asciiTheme="minorHAnsi" w:hAnsiTheme="minorHAnsi" w:cstheme="minorHAnsi"/>
          <w:sz w:val="22"/>
          <w:szCs w:val="22"/>
        </w:rPr>
        <w:t>Standardy 1.1-1.2</w:t>
      </w:r>
    </w:p>
    <w:p w14:paraId="0AFEB3EF" w14:textId="4F8F1584" w:rsidR="00163FF7" w:rsidRPr="00AE1105" w:rsidRDefault="00163FF7" w:rsidP="00163FF7">
      <w:pPr>
        <w:tabs>
          <w:tab w:val="left" w:pos="2835"/>
        </w:tabs>
        <w:ind w:left="426"/>
        <w:jc w:val="both"/>
        <w:rPr>
          <w:rFonts w:asciiTheme="minorHAnsi" w:hAnsiTheme="minorHAnsi" w:cstheme="minorHAnsi"/>
          <w:sz w:val="22"/>
          <w:szCs w:val="22"/>
        </w:rPr>
      </w:pPr>
      <w:r w:rsidRPr="00AE1105">
        <w:rPr>
          <w:rFonts w:asciiTheme="minorHAnsi" w:hAnsiTheme="minorHAnsi" w:cstheme="minorHAnsi"/>
          <w:color w:val="000000"/>
          <w:sz w:val="22"/>
          <w:szCs w:val="22"/>
        </w:rPr>
        <w:t>Univerzita Tomáše Bati ve Zlíně (dále jen „UTB“) má vymezen orgán vysoké školy, který plní</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působnost statutárního orgánu, a má vymezeny další orgány, včetně jejich působnosti, pravomoci a</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 xml:space="preserve">odpovědnosti. Statutární orgán a další orgány UTB jsou vymezeny ve </w:t>
      </w:r>
      <w:r w:rsidRPr="00AE1105">
        <w:rPr>
          <w:rFonts w:asciiTheme="minorHAnsi" w:hAnsiTheme="minorHAnsi" w:cstheme="minorHAnsi"/>
          <w:i/>
          <w:color w:val="000000"/>
          <w:sz w:val="22"/>
          <w:szCs w:val="22"/>
        </w:rPr>
        <w:t xml:space="preserve">Statutu UTB </w:t>
      </w:r>
      <w:r w:rsidRPr="00AE1105">
        <w:rPr>
          <w:rFonts w:asciiTheme="minorHAnsi" w:hAnsiTheme="minorHAnsi" w:cstheme="minorHAnsi"/>
          <w:color w:val="000000"/>
          <w:sz w:val="22"/>
          <w:szCs w:val="22"/>
        </w:rPr>
        <w:t>ze</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 xml:space="preserve">dne </w:t>
      </w:r>
      <w:ins w:id="81" w:author="Hana Ponížilová" w:date="2023-05-26T13:13:00Z">
        <w:r w:rsidR="00E74147">
          <w:rPr>
            <w:rFonts w:ascii="Calibri" w:hAnsi="Calibri" w:cs="Calibri"/>
            <w:color w:val="000000"/>
            <w:sz w:val="22"/>
            <w:szCs w:val="22"/>
          </w:rPr>
          <w:t>27</w:t>
        </w:r>
        <w:r w:rsidR="00E74147" w:rsidRPr="00E651D6">
          <w:rPr>
            <w:rFonts w:ascii="Calibri" w:hAnsi="Calibri" w:cs="Calibri"/>
            <w:color w:val="000000"/>
            <w:sz w:val="22"/>
            <w:szCs w:val="22"/>
          </w:rPr>
          <w:t xml:space="preserve">. </w:t>
        </w:r>
        <w:r w:rsidR="00E74147">
          <w:rPr>
            <w:rFonts w:ascii="Calibri" w:hAnsi="Calibri" w:cs="Calibri"/>
            <w:color w:val="000000"/>
            <w:sz w:val="22"/>
            <w:szCs w:val="22"/>
          </w:rPr>
          <w:t>března</w:t>
        </w:r>
        <w:r w:rsidR="00E74147" w:rsidRPr="00E651D6">
          <w:rPr>
            <w:rFonts w:ascii="Calibri" w:hAnsi="Calibri" w:cs="Calibri"/>
            <w:color w:val="000000"/>
            <w:sz w:val="22"/>
            <w:szCs w:val="22"/>
          </w:rPr>
          <w:t xml:space="preserve"> 202</w:t>
        </w:r>
        <w:r w:rsidR="00E74147">
          <w:rPr>
            <w:rFonts w:ascii="Calibri" w:hAnsi="Calibri" w:cs="Calibri"/>
            <w:color w:val="000000"/>
            <w:sz w:val="22"/>
            <w:szCs w:val="22"/>
          </w:rPr>
          <w:t>3</w:t>
        </w:r>
      </w:ins>
      <w:r w:rsidRPr="00AE1105">
        <w:rPr>
          <w:rStyle w:val="Znakapoznpodarou"/>
          <w:rFonts w:asciiTheme="minorHAnsi" w:hAnsiTheme="minorHAnsi" w:cstheme="minorHAnsi"/>
          <w:sz w:val="22"/>
          <w:szCs w:val="22"/>
        </w:rPr>
        <w:footnoteReference w:id="7"/>
      </w:r>
      <w:r w:rsidRPr="00AE1105">
        <w:rPr>
          <w:rFonts w:asciiTheme="minorHAnsi" w:hAnsiTheme="minorHAnsi" w:cstheme="minorHAnsi"/>
          <w:color w:val="000000"/>
          <w:sz w:val="22"/>
          <w:szCs w:val="22"/>
        </w:rPr>
        <w:t>.</w:t>
      </w:r>
    </w:p>
    <w:p w14:paraId="684991BE" w14:textId="77777777" w:rsidR="00163FF7" w:rsidRDefault="00163FF7" w:rsidP="00163FF7">
      <w:pPr>
        <w:pStyle w:val="Nadpis2"/>
        <w:ind w:left="0"/>
      </w:pPr>
    </w:p>
    <w:p w14:paraId="69690F85" w14:textId="77777777" w:rsidR="00163FF7" w:rsidRDefault="00163FF7" w:rsidP="00163FF7">
      <w:pPr>
        <w:pStyle w:val="Nadpis2"/>
      </w:pPr>
      <w:r w:rsidRPr="00035992">
        <w:t xml:space="preserve">Vnitřní systém zajišťování kvality </w:t>
      </w:r>
    </w:p>
    <w:p w14:paraId="7E8557ED" w14:textId="77777777" w:rsidR="00163FF7" w:rsidRDefault="00163FF7" w:rsidP="00163FF7">
      <w:pPr>
        <w:pStyle w:val="Nadpis3"/>
        <w:ind w:left="1077" w:hanging="357"/>
      </w:pPr>
      <w:r w:rsidRPr="00035992">
        <w:t>Vymezení pravomoci a odpovědnost za kvalitu</w:t>
      </w:r>
    </w:p>
    <w:p w14:paraId="5C8B0D8A" w14:textId="77777777" w:rsidR="00163FF7" w:rsidRPr="00AE1105" w:rsidRDefault="00163FF7" w:rsidP="00163FF7">
      <w:pPr>
        <w:tabs>
          <w:tab w:val="left" w:pos="2835"/>
        </w:tabs>
        <w:spacing w:before="120" w:after="120"/>
        <w:rPr>
          <w:rFonts w:ascii="Calibri" w:hAnsi="Calibri" w:cs="Calibri"/>
          <w:sz w:val="22"/>
          <w:szCs w:val="22"/>
        </w:rPr>
      </w:pPr>
      <w:r>
        <w:tab/>
      </w:r>
      <w:r>
        <w:tab/>
      </w:r>
      <w:r w:rsidRPr="00AE1105">
        <w:rPr>
          <w:rFonts w:ascii="Calibri" w:hAnsi="Calibri" w:cs="Calibri"/>
          <w:sz w:val="22"/>
          <w:szCs w:val="22"/>
        </w:rPr>
        <w:t>Standard 1.3</w:t>
      </w:r>
    </w:p>
    <w:p w14:paraId="5D935D71" w14:textId="67820900" w:rsidR="00163FF7" w:rsidRPr="00AE1105" w:rsidRDefault="00163FF7" w:rsidP="00163FF7">
      <w:pPr>
        <w:widowControl w:val="0"/>
        <w:autoSpaceDE w:val="0"/>
        <w:autoSpaceDN w:val="0"/>
        <w:adjustRightInd w:val="0"/>
        <w:snapToGrid w:val="0"/>
        <w:spacing w:after="120"/>
        <w:ind w:left="425"/>
        <w:jc w:val="both"/>
        <w:rPr>
          <w:rFonts w:ascii="Calibri" w:hAnsi="Calibri" w:cs="Calibri"/>
          <w:sz w:val="22"/>
          <w:szCs w:val="22"/>
        </w:rPr>
      </w:pPr>
      <w:r w:rsidRPr="00AE1105">
        <w:rPr>
          <w:rFonts w:ascii="Calibri" w:hAnsi="Calibri" w:cs="Calibri"/>
          <w:color w:val="000000"/>
          <w:sz w:val="22"/>
          <w:szCs w:val="22"/>
        </w:rPr>
        <w:t>UTB má na všech úrovních řízení vysoké školy vymezeny pravomoci a odpovědnost za kvalitu</w:t>
      </w:r>
      <w:r w:rsidRPr="00AE1105">
        <w:rPr>
          <w:rFonts w:ascii="Calibri" w:hAnsi="Calibri" w:cs="Calibri"/>
          <w:sz w:val="22"/>
          <w:szCs w:val="22"/>
        </w:rPr>
        <w:t xml:space="preserve"> </w:t>
      </w:r>
      <w:r w:rsidRPr="00AE1105">
        <w:rPr>
          <w:rFonts w:ascii="Calibri" w:hAnsi="Calibri" w:cs="Calibri"/>
          <w:color w:val="000000"/>
          <w:sz w:val="22"/>
          <w:szCs w:val="22"/>
        </w:rPr>
        <w:t>vzdělávací činnosti, vědecké a výzkumné, vývojové a inovační, umělecké nebo další tvůrčí činnosti (dále</w:t>
      </w:r>
      <w:r w:rsidRPr="00AE1105">
        <w:rPr>
          <w:rFonts w:ascii="Calibri" w:hAnsi="Calibri" w:cs="Calibri"/>
          <w:sz w:val="22"/>
          <w:szCs w:val="22"/>
        </w:rPr>
        <w:t xml:space="preserve"> </w:t>
      </w:r>
      <w:r w:rsidRPr="00AE1105">
        <w:rPr>
          <w:rFonts w:ascii="Calibri" w:hAnsi="Calibri" w:cs="Calibri"/>
          <w:color w:val="000000"/>
          <w:sz w:val="22"/>
          <w:szCs w:val="22"/>
        </w:rPr>
        <w:t>jen „tvůrčí činnost“) a s nimi souvisejících činností tak, aby tvořily funkční celek. Tyto pravomoci a</w:t>
      </w:r>
      <w:r w:rsidRPr="00AE1105">
        <w:rPr>
          <w:rFonts w:ascii="Calibri" w:hAnsi="Calibri" w:cs="Calibri"/>
          <w:sz w:val="22"/>
          <w:szCs w:val="22"/>
        </w:rPr>
        <w:t xml:space="preserve"> </w:t>
      </w:r>
      <w:r w:rsidRPr="00AE1105">
        <w:rPr>
          <w:rFonts w:ascii="Calibri" w:hAnsi="Calibri" w:cs="Calibri"/>
          <w:color w:val="000000"/>
          <w:sz w:val="22"/>
          <w:szCs w:val="22"/>
        </w:rPr>
        <w:t xml:space="preserve">odpovědnost jsou vymezeny v </w:t>
      </w:r>
      <w:r w:rsidRPr="00AE1105">
        <w:rPr>
          <w:rFonts w:ascii="Calibri" w:hAnsi="Calibri" w:cs="Calibri"/>
          <w:i/>
          <w:color w:val="000000"/>
          <w:sz w:val="22"/>
          <w:szCs w:val="22"/>
        </w:rPr>
        <w:t>Pravidlech systému zajišťování kvality vzdělávací, tvůrčí a s nimi</w:t>
      </w:r>
      <w:r w:rsidRPr="00AE1105">
        <w:rPr>
          <w:rFonts w:ascii="Calibri" w:hAnsi="Calibri" w:cs="Calibri"/>
          <w:i/>
          <w:sz w:val="22"/>
          <w:szCs w:val="22"/>
        </w:rPr>
        <w:t xml:space="preserve"> </w:t>
      </w:r>
      <w:r w:rsidRPr="00AE1105">
        <w:rPr>
          <w:rFonts w:ascii="Calibri" w:hAnsi="Calibri" w:cs="Calibri"/>
          <w:i/>
          <w:color w:val="000000"/>
          <w:sz w:val="22"/>
          <w:szCs w:val="22"/>
        </w:rPr>
        <w:t xml:space="preserve">souvisejících činností </w:t>
      </w:r>
      <w:r>
        <w:rPr>
          <w:rFonts w:ascii="Calibri" w:hAnsi="Calibri" w:cs="Calibri"/>
          <w:i/>
          <w:color w:val="000000"/>
          <w:sz w:val="22"/>
          <w:szCs w:val="22"/>
        </w:rPr>
        <w:br/>
      </w:r>
      <w:r w:rsidRPr="00AE1105">
        <w:rPr>
          <w:rFonts w:ascii="Calibri" w:hAnsi="Calibri" w:cs="Calibri"/>
          <w:i/>
          <w:color w:val="000000"/>
          <w:sz w:val="22"/>
          <w:szCs w:val="22"/>
        </w:rPr>
        <w:t xml:space="preserve">a vnitřního hodnocení kvality vzdělávací, tvůrčí a s nimi souvisejících činností UTB </w:t>
      </w:r>
      <w:r w:rsidRPr="00AE1105">
        <w:rPr>
          <w:rFonts w:ascii="Calibri" w:hAnsi="Calibri" w:cs="Calibri"/>
          <w:color w:val="000000"/>
          <w:sz w:val="22"/>
          <w:szCs w:val="22"/>
        </w:rPr>
        <w:t xml:space="preserve">ze dne </w:t>
      </w:r>
      <w:ins w:id="82" w:author="Hana Ponížilová" w:date="2023-05-26T13:13:00Z">
        <w:r w:rsidR="007F0F2D">
          <w:rPr>
            <w:rFonts w:ascii="Calibri" w:hAnsi="Calibri" w:cs="Calibri"/>
            <w:color w:val="000000"/>
            <w:sz w:val="22"/>
            <w:szCs w:val="22"/>
          </w:rPr>
          <w:t>27</w:t>
        </w:r>
        <w:r w:rsidR="007F0F2D" w:rsidRPr="00E651D6">
          <w:rPr>
            <w:rFonts w:ascii="Calibri" w:hAnsi="Calibri" w:cs="Calibri"/>
            <w:color w:val="000000"/>
            <w:sz w:val="22"/>
            <w:szCs w:val="22"/>
          </w:rPr>
          <w:t xml:space="preserve">. </w:t>
        </w:r>
        <w:r w:rsidR="007F0F2D">
          <w:rPr>
            <w:rFonts w:ascii="Calibri" w:hAnsi="Calibri" w:cs="Calibri"/>
            <w:color w:val="000000"/>
            <w:sz w:val="22"/>
            <w:szCs w:val="22"/>
          </w:rPr>
          <w:t>března</w:t>
        </w:r>
        <w:r w:rsidR="007F0F2D" w:rsidRPr="00E651D6">
          <w:rPr>
            <w:rFonts w:ascii="Calibri" w:hAnsi="Calibri" w:cs="Calibri"/>
            <w:color w:val="000000"/>
            <w:sz w:val="22"/>
            <w:szCs w:val="22"/>
          </w:rPr>
          <w:t xml:space="preserve"> 202</w:t>
        </w:r>
        <w:r w:rsidR="007F0F2D">
          <w:rPr>
            <w:rFonts w:ascii="Calibri" w:hAnsi="Calibri" w:cs="Calibri"/>
            <w:color w:val="000000"/>
            <w:sz w:val="22"/>
            <w:szCs w:val="22"/>
          </w:rPr>
          <w:t>3</w:t>
        </w:r>
      </w:ins>
      <w:r w:rsidRPr="00AE1105">
        <w:rPr>
          <w:rStyle w:val="Znakapoznpodarou"/>
          <w:rFonts w:ascii="Calibri" w:hAnsi="Calibri" w:cs="Calibri"/>
          <w:color w:val="000000"/>
          <w:sz w:val="22"/>
          <w:szCs w:val="22"/>
        </w:rPr>
        <w:footnoteReference w:id="8"/>
      </w:r>
      <w:r w:rsidRPr="00AE1105">
        <w:rPr>
          <w:rFonts w:ascii="Calibri" w:hAnsi="Calibri" w:cs="Calibri"/>
          <w:color w:val="000000"/>
          <w:sz w:val="22"/>
          <w:szCs w:val="22"/>
        </w:rPr>
        <w:t xml:space="preserve">. </w:t>
      </w:r>
    </w:p>
    <w:p w14:paraId="7974B0FB" w14:textId="733B5CD7" w:rsidR="00163FF7" w:rsidRPr="00AE1105" w:rsidRDefault="00163FF7" w:rsidP="00163FF7">
      <w:pPr>
        <w:widowControl w:val="0"/>
        <w:autoSpaceDE w:val="0"/>
        <w:autoSpaceDN w:val="0"/>
        <w:adjustRightInd w:val="0"/>
        <w:snapToGrid w:val="0"/>
        <w:ind w:left="426"/>
        <w:jc w:val="both"/>
        <w:rPr>
          <w:rFonts w:ascii="Calibri" w:hAnsi="Calibri" w:cs="Calibri"/>
          <w:color w:val="000000"/>
          <w:sz w:val="22"/>
          <w:szCs w:val="22"/>
        </w:rPr>
      </w:pPr>
      <w:r w:rsidRPr="00AE1105">
        <w:rPr>
          <w:rFonts w:ascii="Calibri" w:hAnsi="Calibri" w:cs="Calibri"/>
          <w:color w:val="000000"/>
          <w:sz w:val="22"/>
          <w:szCs w:val="22"/>
        </w:rPr>
        <w:t xml:space="preserve">Pro účely zajišťování kvality má pak jmenovánu </w:t>
      </w:r>
      <w:ins w:id="83" w:author="Hana Ponížilová" w:date="2023-05-26T13:14:00Z">
        <w:r w:rsidR="00F67941">
          <w:rPr>
            <w:rFonts w:ascii="Calibri" w:hAnsi="Calibri" w:cs="Calibri"/>
            <w:color w:val="000000"/>
            <w:sz w:val="22"/>
            <w:szCs w:val="22"/>
          </w:rPr>
          <w:t>pat</w:t>
        </w:r>
        <w:r w:rsidR="00F67941" w:rsidRPr="00AE1105">
          <w:rPr>
            <w:rFonts w:ascii="Calibri" w:hAnsi="Calibri" w:cs="Calibri"/>
            <w:color w:val="000000"/>
            <w:sz w:val="22"/>
            <w:szCs w:val="22"/>
          </w:rPr>
          <w:t xml:space="preserve">náctičlennou </w:t>
        </w:r>
      </w:ins>
      <w:r w:rsidRPr="00AE1105">
        <w:rPr>
          <w:rFonts w:ascii="Calibri" w:hAnsi="Calibri" w:cs="Calibri"/>
          <w:i/>
          <w:color w:val="000000"/>
          <w:sz w:val="22"/>
          <w:szCs w:val="22"/>
        </w:rPr>
        <w:t>Radu pro vnitřní hodnocení UTB</w:t>
      </w:r>
      <w:r w:rsidRPr="00AE1105">
        <w:rPr>
          <w:rStyle w:val="Znakapoznpodarou"/>
          <w:rFonts w:ascii="Calibri" w:hAnsi="Calibri" w:cs="Calibri"/>
          <w:color w:val="000000"/>
          <w:sz w:val="22"/>
          <w:szCs w:val="22"/>
        </w:rPr>
        <w:footnoteReference w:id="9"/>
      </w:r>
      <w:r w:rsidRPr="00AE1105">
        <w:rPr>
          <w:rFonts w:ascii="Calibri" w:hAnsi="Calibri" w:cs="Calibri"/>
          <w:color w:val="000000"/>
          <w:sz w:val="22"/>
          <w:szCs w:val="22"/>
        </w:rPr>
        <w:t>,</w:t>
      </w:r>
      <w:r w:rsidRPr="00AE1105">
        <w:rPr>
          <w:rFonts w:ascii="Calibri" w:hAnsi="Calibri" w:cs="Calibri"/>
          <w:sz w:val="22"/>
          <w:szCs w:val="22"/>
        </w:rPr>
        <w:t xml:space="preserve"> </w:t>
      </w:r>
      <w:r w:rsidRPr="00AE1105">
        <w:rPr>
          <w:rFonts w:ascii="Calibri" w:hAnsi="Calibri" w:cs="Calibri"/>
          <w:color w:val="000000"/>
          <w:sz w:val="22"/>
          <w:szCs w:val="22"/>
        </w:rPr>
        <w:t xml:space="preserve">která se řídí </w:t>
      </w:r>
      <w:r w:rsidRPr="00AE1105">
        <w:rPr>
          <w:rFonts w:ascii="Calibri" w:hAnsi="Calibri" w:cs="Calibri"/>
          <w:i/>
          <w:color w:val="000000"/>
          <w:sz w:val="22"/>
          <w:szCs w:val="22"/>
        </w:rPr>
        <w:t xml:space="preserve">Jednacím řádem Rady pro vnitřní hodnocení UTB </w:t>
      </w:r>
      <w:r w:rsidRPr="00AE1105">
        <w:rPr>
          <w:rFonts w:ascii="Calibri" w:hAnsi="Calibri" w:cs="Calibri"/>
          <w:color w:val="000000"/>
          <w:sz w:val="22"/>
          <w:szCs w:val="22"/>
        </w:rPr>
        <w:t>(směrnice rektora SR/</w:t>
      </w:r>
      <w:ins w:id="84" w:author="Hana Ponížilová" w:date="2023-06-06T14:23:00Z">
        <w:r w:rsidR="00452F4E">
          <w:rPr>
            <w:rFonts w:ascii="Calibri" w:hAnsi="Calibri" w:cs="Calibri"/>
            <w:color w:val="000000"/>
            <w:sz w:val="22"/>
            <w:szCs w:val="22"/>
          </w:rPr>
          <w:t>09</w:t>
        </w:r>
      </w:ins>
      <w:r w:rsidRPr="00AE1105">
        <w:rPr>
          <w:rFonts w:ascii="Calibri" w:hAnsi="Calibri" w:cs="Calibri"/>
          <w:color w:val="000000"/>
          <w:sz w:val="22"/>
          <w:szCs w:val="22"/>
        </w:rPr>
        <w:t>/202</w:t>
      </w:r>
      <w:ins w:id="85" w:author="Hana Ponížilová" w:date="2023-06-06T14:24:00Z">
        <w:r w:rsidR="00452F4E">
          <w:rPr>
            <w:rFonts w:ascii="Calibri" w:hAnsi="Calibri" w:cs="Calibri"/>
            <w:color w:val="000000"/>
            <w:sz w:val="22"/>
            <w:szCs w:val="22"/>
          </w:rPr>
          <w:t>3</w:t>
        </w:r>
      </w:ins>
      <w:r w:rsidRPr="00AE1105">
        <w:rPr>
          <w:rFonts w:ascii="Calibri" w:hAnsi="Calibri" w:cs="Calibri"/>
          <w:color w:val="000000"/>
          <w:sz w:val="22"/>
          <w:szCs w:val="22"/>
        </w:rPr>
        <w:t>) ze dne 1.</w:t>
      </w:r>
      <w:r w:rsidRPr="00AE1105">
        <w:rPr>
          <w:rFonts w:ascii="Calibri" w:hAnsi="Calibri" w:cs="Calibri"/>
          <w:sz w:val="22"/>
          <w:szCs w:val="22"/>
        </w:rPr>
        <w:t xml:space="preserve"> </w:t>
      </w:r>
      <w:ins w:id="86" w:author="Hana Ponížilová" w:date="2023-05-26T13:13:00Z">
        <w:r w:rsidR="00F67941">
          <w:rPr>
            <w:rFonts w:ascii="Calibri" w:hAnsi="Calibri" w:cstheme="minorHAnsi"/>
            <w:color w:val="000000"/>
            <w:sz w:val="22"/>
            <w:szCs w:val="22"/>
          </w:rPr>
          <w:t>května</w:t>
        </w:r>
        <w:r w:rsidR="00F67941" w:rsidRPr="00E651D6">
          <w:rPr>
            <w:rFonts w:ascii="Calibri" w:hAnsi="Calibri" w:cstheme="minorHAnsi"/>
            <w:color w:val="000000"/>
            <w:sz w:val="22"/>
            <w:szCs w:val="22"/>
          </w:rPr>
          <w:t xml:space="preserve"> 202</w:t>
        </w:r>
        <w:r w:rsidR="00F67941">
          <w:rPr>
            <w:rFonts w:ascii="Calibri" w:hAnsi="Calibri" w:cstheme="minorHAnsi"/>
            <w:color w:val="000000"/>
            <w:sz w:val="22"/>
            <w:szCs w:val="22"/>
          </w:rPr>
          <w:t>3</w:t>
        </w:r>
      </w:ins>
      <w:r w:rsidRPr="00AE1105">
        <w:rPr>
          <w:rStyle w:val="Znakapoznpodarou"/>
          <w:rFonts w:ascii="Calibri" w:hAnsi="Calibri" w:cs="Calibri"/>
          <w:color w:val="000000"/>
          <w:sz w:val="22"/>
          <w:szCs w:val="22"/>
        </w:rPr>
        <w:footnoteReference w:id="10"/>
      </w:r>
      <w:r w:rsidRPr="00AE1105">
        <w:rPr>
          <w:rFonts w:ascii="Calibri" w:hAnsi="Calibri" w:cs="Calibri"/>
          <w:color w:val="000000"/>
          <w:sz w:val="22"/>
          <w:szCs w:val="22"/>
        </w:rPr>
        <w:t>.</w:t>
      </w:r>
    </w:p>
    <w:p w14:paraId="0CB693D5" w14:textId="77777777" w:rsidR="00163FF7" w:rsidRPr="00C80B17" w:rsidRDefault="00163FF7" w:rsidP="00163FF7">
      <w:pPr>
        <w:tabs>
          <w:tab w:val="left" w:pos="2835"/>
        </w:tabs>
        <w:spacing w:before="120" w:after="120"/>
      </w:pPr>
    </w:p>
    <w:p w14:paraId="53521597" w14:textId="77777777" w:rsidR="00163FF7" w:rsidRDefault="00163FF7" w:rsidP="00163FF7">
      <w:pPr>
        <w:pStyle w:val="Nadpis3"/>
        <w:ind w:left="1077" w:hanging="357"/>
      </w:pPr>
      <w:r w:rsidRPr="00C80B17">
        <w:t>Procesy vzniku a úprav studijních programů</w:t>
      </w:r>
    </w:p>
    <w:p w14:paraId="0F131913" w14:textId="77777777" w:rsidR="00163FF7" w:rsidRPr="00322B68" w:rsidRDefault="00163FF7" w:rsidP="00163FF7">
      <w:pPr>
        <w:spacing w:before="120" w:after="120"/>
        <w:ind w:left="2829" w:firstLine="709"/>
        <w:rPr>
          <w:rFonts w:ascii="Calibri" w:hAnsi="Calibri" w:cs="Calibri"/>
          <w:sz w:val="22"/>
          <w:szCs w:val="22"/>
        </w:rPr>
      </w:pPr>
      <w:r w:rsidRPr="00322B68">
        <w:rPr>
          <w:rFonts w:ascii="Calibri" w:hAnsi="Calibri" w:cs="Calibri"/>
          <w:sz w:val="22"/>
          <w:szCs w:val="22"/>
        </w:rPr>
        <w:t>Standard 1.4</w:t>
      </w:r>
    </w:p>
    <w:p w14:paraId="6AB5B1DC" w14:textId="5A0E9768" w:rsidR="00163FF7" w:rsidRPr="009D3022" w:rsidRDefault="00163FF7" w:rsidP="00163FF7">
      <w:pPr>
        <w:widowControl w:val="0"/>
        <w:autoSpaceDE w:val="0"/>
        <w:autoSpaceDN w:val="0"/>
        <w:adjustRightInd w:val="0"/>
        <w:snapToGrid w:val="0"/>
        <w:ind w:left="426"/>
        <w:jc w:val="both"/>
        <w:rPr>
          <w:rFonts w:ascii="Calibri" w:hAnsi="Calibri" w:cs="Calibri"/>
          <w:color w:val="000000"/>
          <w:sz w:val="22"/>
          <w:szCs w:val="22"/>
        </w:rPr>
      </w:pPr>
      <w:r w:rsidRPr="009D3022">
        <w:rPr>
          <w:rFonts w:ascii="Calibri" w:hAnsi="Calibri" w:cs="Calibri"/>
          <w:color w:val="000000"/>
          <w:sz w:val="22"/>
          <w:szCs w:val="22"/>
        </w:rPr>
        <w:t xml:space="preserve">Vznik a úprava studijních programů se na UTB řídí </w:t>
      </w:r>
      <w:r w:rsidRPr="009D3022">
        <w:rPr>
          <w:rFonts w:ascii="Calibri" w:hAnsi="Calibri" w:cs="Calibri"/>
          <w:i/>
          <w:color w:val="000000"/>
          <w:sz w:val="22"/>
          <w:szCs w:val="22"/>
        </w:rPr>
        <w:t xml:space="preserve">Řádem pro tvorbu, schvalování, uskutečňování a změny studijních programů UTB </w:t>
      </w:r>
      <w:r w:rsidRPr="009D3022">
        <w:rPr>
          <w:rFonts w:ascii="Calibri" w:hAnsi="Calibri" w:cs="Calibri"/>
          <w:color w:val="000000"/>
          <w:sz w:val="22"/>
          <w:szCs w:val="22"/>
        </w:rPr>
        <w:t xml:space="preserve">ze dne </w:t>
      </w:r>
      <w:r>
        <w:rPr>
          <w:rFonts w:ascii="Calibri" w:hAnsi="Calibri" w:cs="Calibri"/>
          <w:color w:val="000000"/>
          <w:sz w:val="22"/>
          <w:szCs w:val="22"/>
        </w:rPr>
        <w:t>19</w:t>
      </w:r>
      <w:r w:rsidRPr="007F7782">
        <w:rPr>
          <w:rFonts w:ascii="Calibri" w:hAnsi="Calibri" w:cs="Calibri"/>
          <w:color w:val="000000"/>
          <w:sz w:val="22"/>
          <w:szCs w:val="22"/>
        </w:rPr>
        <w:t xml:space="preserve">. </w:t>
      </w:r>
      <w:r>
        <w:rPr>
          <w:rFonts w:ascii="Calibri" w:hAnsi="Calibri" w:cs="Calibri"/>
          <w:color w:val="000000"/>
          <w:sz w:val="22"/>
          <w:szCs w:val="22"/>
        </w:rPr>
        <w:t>května</w:t>
      </w:r>
      <w:r w:rsidRPr="007F7782">
        <w:rPr>
          <w:rFonts w:ascii="Calibri" w:hAnsi="Calibri" w:cs="Calibri"/>
          <w:color w:val="000000"/>
          <w:sz w:val="22"/>
          <w:szCs w:val="22"/>
        </w:rPr>
        <w:t xml:space="preserve"> 20</w:t>
      </w:r>
      <w:r>
        <w:rPr>
          <w:rFonts w:ascii="Calibri" w:hAnsi="Calibri" w:cs="Calibri"/>
          <w:color w:val="000000"/>
          <w:sz w:val="22"/>
          <w:szCs w:val="22"/>
        </w:rPr>
        <w:t>22</w:t>
      </w:r>
      <w:r w:rsidRPr="009D3022">
        <w:rPr>
          <w:rStyle w:val="Znakapoznpodarou"/>
          <w:rFonts w:ascii="Calibri" w:hAnsi="Calibri" w:cs="Calibri"/>
          <w:color w:val="000000"/>
          <w:sz w:val="22"/>
          <w:szCs w:val="22"/>
        </w:rPr>
        <w:footnoteReference w:id="11"/>
      </w:r>
      <w:r w:rsidRPr="009D3022">
        <w:rPr>
          <w:rFonts w:ascii="Calibri" w:hAnsi="Calibri" w:cs="Calibri"/>
          <w:color w:val="000000"/>
          <w:sz w:val="22"/>
          <w:szCs w:val="22"/>
        </w:rPr>
        <w:t xml:space="preserve">, který je podle § 17 odst. 1 písm. k) zákona č. 111/1998 Sb., o vysokých školách a o změně a doplnění dalších zákonů (zákon o vysokých školách), ve znění pozdějších předpisů, (dále jen „zákon“) a podle čl. 5 odst. 1 písm. o) </w:t>
      </w:r>
      <w:r w:rsidRPr="009D3022">
        <w:rPr>
          <w:rFonts w:ascii="Calibri" w:hAnsi="Calibri" w:cs="Calibri"/>
          <w:i/>
          <w:color w:val="000000"/>
          <w:sz w:val="22"/>
          <w:szCs w:val="22"/>
        </w:rPr>
        <w:t xml:space="preserve">Statutu UTB </w:t>
      </w:r>
      <w:r w:rsidRPr="009D3022">
        <w:rPr>
          <w:rFonts w:ascii="Calibri" w:hAnsi="Calibri" w:cs="Calibri"/>
          <w:color w:val="000000"/>
          <w:sz w:val="22"/>
          <w:szCs w:val="22"/>
        </w:rPr>
        <w:t>ze</w:t>
      </w:r>
      <w:r w:rsidRPr="009D3022">
        <w:rPr>
          <w:rFonts w:ascii="Calibri" w:hAnsi="Calibri" w:cs="Calibri"/>
          <w:sz w:val="22"/>
          <w:szCs w:val="22"/>
        </w:rPr>
        <w:t xml:space="preserve"> </w:t>
      </w:r>
      <w:r w:rsidRPr="009D3022">
        <w:rPr>
          <w:rFonts w:ascii="Calibri" w:hAnsi="Calibri" w:cs="Calibri"/>
          <w:color w:val="000000"/>
          <w:sz w:val="22"/>
          <w:szCs w:val="22"/>
        </w:rPr>
        <w:t xml:space="preserve">dne </w:t>
      </w:r>
      <w:ins w:id="87" w:author="Hana Ponížilová" w:date="2023-05-26T13:14:00Z">
        <w:r w:rsidR="00E518A3">
          <w:rPr>
            <w:rFonts w:ascii="Calibri" w:hAnsi="Calibri" w:cs="Calibri"/>
            <w:color w:val="000000"/>
            <w:sz w:val="22"/>
            <w:szCs w:val="22"/>
          </w:rPr>
          <w:t>27</w:t>
        </w:r>
        <w:r w:rsidR="00E518A3" w:rsidRPr="00E651D6">
          <w:rPr>
            <w:rFonts w:ascii="Calibri" w:hAnsi="Calibri" w:cs="Calibri"/>
            <w:color w:val="000000"/>
            <w:sz w:val="22"/>
            <w:szCs w:val="22"/>
          </w:rPr>
          <w:t xml:space="preserve">. </w:t>
        </w:r>
        <w:r w:rsidR="00E518A3">
          <w:rPr>
            <w:rFonts w:ascii="Calibri" w:hAnsi="Calibri" w:cs="Calibri"/>
            <w:color w:val="000000"/>
            <w:sz w:val="22"/>
            <w:szCs w:val="22"/>
          </w:rPr>
          <w:t>března</w:t>
        </w:r>
        <w:r w:rsidR="00E518A3" w:rsidRPr="00E651D6">
          <w:rPr>
            <w:rFonts w:ascii="Calibri" w:hAnsi="Calibri" w:cs="Calibri"/>
            <w:color w:val="000000"/>
            <w:sz w:val="22"/>
            <w:szCs w:val="22"/>
          </w:rPr>
          <w:t xml:space="preserve"> 202</w:t>
        </w:r>
        <w:r w:rsidR="00E518A3">
          <w:rPr>
            <w:rFonts w:ascii="Calibri" w:hAnsi="Calibri" w:cs="Calibri"/>
            <w:color w:val="000000"/>
            <w:sz w:val="22"/>
            <w:szCs w:val="22"/>
          </w:rPr>
          <w:t>3</w:t>
        </w:r>
      </w:ins>
      <w:r w:rsidRPr="009D3022">
        <w:rPr>
          <w:rStyle w:val="Znakapoznpodarou"/>
          <w:rFonts w:ascii="Calibri" w:hAnsi="Calibri" w:cs="Calibri"/>
          <w:color w:val="000000"/>
          <w:sz w:val="22"/>
          <w:szCs w:val="22"/>
        </w:rPr>
        <w:footnoteReference w:id="12"/>
      </w:r>
      <w:r w:rsidRPr="009D3022">
        <w:rPr>
          <w:rFonts w:ascii="Calibri" w:hAnsi="Calibri" w:cs="Calibri"/>
          <w:color w:val="000000"/>
          <w:sz w:val="22"/>
          <w:szCs w:val="22"/>
        </w:rPr>
        <w:t xml:space="preserve"> vnitřním předpisem UTB a stanovuje: </w:t>
      </w:r>
    </w:p>
    <w:p w14:paraId="57753B75" w14:textId="77777777" w:rsidR="00163FF7" w:rsidRDefault="00163FF7" w:rsidP="00163FF7">
      <w:pPr>
        <w:rPr>
          <w:rFonts w:ascii="Calibri" w:hAnsi="Calibri" w:cs="Calibri"/>
          <w:sz w:val="22"/>
          <w:szCs w:val="22"/>
        </w:rPr>
      </w:pPr>
      <w:r>
        <w:rPr>
          <w:rFonts w:ascii="Calibri" w:hAnsi="Calibri" w:cs="Calibri"/>
          <w:sz w:val="22"/>
          <w:szCs w:val="22"/>
        </w:rPr>
        <w:br w:type="page"/>
      </w:r>
    </w:p>
    <w:p w14:paraId="4776DEFB" w14:textId="77777777" w:rsidR="00163FF7" w:rsidRPr="009D3022" w:rsidRDefault="00163FF7" w:rsidP="00163FF7">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lastRenderedPageBreak/>
        <w:t xml:space="preserve">a) náležitosti týkající se institucionální akreditace pro oblast nebo oblasti vzdělávání (dále jen „institucionální akreditace“), </w:t>
      </w:r>
    </w:p>
    <w:p w14:paraId="3655171B" w14:textId="77777777" w:rsidR="00163FF7" w:rsidRPr="009D3022" w:rsidRDefault="00163FF7" w:rsidP="00163FF7">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b) pravidla tvorby, schvalování a změn studijních programů v rámci institucionální akreditace, </w:t>
      </w:r>
    </w:p>
    <w:p w14:paraId="79642B11" w14:textId="77777777" w:rsidR="00163FF7" w:rsidRPr="009D3022" w:rsidRDefault="00163FF7" w:rsidP="00163FF7">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c) pravidla tvorby, schvalování a změn návrhů studijních programů před jejich předložením</w:t>
      </w:r>
      <w:r>
        <w:rPr>
          <w:rFonts w:ascii="Calibri" w:hAnsi="Calibri" w:cs="Calibri"/>
          <w:sz w:val="22"/>
          <w:szCs w:val="22"/>
        </w:rPr>
        <w:t xml:space="preserve"> </w:t>
      </w:r>
      <w:r w:rsidRPr="009D3022">
        <w:rPr>
          <w:rFonts w:ascii="Calibri" w:hAnsi="Calibri" w:cs="Calibri"/>
          <w:sz w:val="22"/>
          <w:szCs w:val="22"/>
        </w:rPr>
        <w:t xml:space="preserve">k akreditaci Národnímu akreditačnímu úřadu pro vysoké školství (dále jen „Akreditační úřad“), </w:t>
      </w:r>
    </w:p>
    <w:p w14:paraId="12D5173A" w14:textId="77777777" w:rsidR="00163FF7" w:rsidRPr="009D3022" w:rsidRDefault="00163FF7" w:rsidP="00163FF7">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d) náležitosti studijních programů a studijních předmětů, </w:t>
      </w:r>
    </w:p>
    <w:p w14:paraId="13E8BCDA" w14:textId="77777777" w:rsidR="00163FF7" w:rsidRPr="009D3022" w:rsidRDefault="00163FF7" w:rsidP="00163FF7">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e) pravidla uskutečňování studijních programů na fakultách UTB nebo přímo UTB, </w:t>
      </w:r>
    </w:p>
    <w:p w14:paraId="62A1B42F" w14:textId="77777777" w:rsidR="00163FF7" w:rsidRPr="009D3022" w:rsidRDefault="00163FF7" w:rsidP="00163FF7">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f) povinnosti garantů studijních programů a garantů studijních předmětů, </w:t>
      </w:r>
    </w:p>
    <w:p w14:paraId="708A69BB" w14:textId="77777777" w:rsidR="00163FF7" w:rsidRPr="009D3022" w:rsidRDefault="00163FF7" w:rsidP="00163FF7">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g) principy zajišťování kvality studijních programů. </w:t>
      </w:r>
    </w:p>
    <w:p w14:paraId="0907120A" w14:textId="77777777" w:rsidR="00163FF7" w:rsidRPr="00C80B17" w:rsidRDefault="00163FF7" w:rsidP="00163FF7">
      <w:pPr>
        <w:tabs>
          <w:tab w:val="left" w:pos="2835"/>
        </w:tabs>
        <w:spacing w:before="120" w:after="120"/>
      </w:pPr>
      <w:r w:rsidRPr="00C80B17">
        <w:tab/>
      </w:r>
    </w:p>
    <w:p w14:paraId="6F4BBAB5" w14:textId="77777777" w:rsidR="00163FF7" w:rsidRPr="00C80B17" w:rsidRDefault="00163FF7" w:rsidP="00163FF7">
      <w:pPr>
        <w:pStyle w:val="Nadpis3"/>
      </w:pPr>
      <w:r w:rsidRPr="00C80B17">
        <w:t xml:space="preserve">Principy a systém uznávání zahraničního vzdělávání pro přijetí ke studiu </w:t>
      </w:r>
    </w:p>
    <w:p w14:paraId="4746B0FB" w14:textId="77777777" w:rsidR="00163FF7" w:rsidRPr="0080539A" w:rsidRDefault="00163FF7" w:rsidP="00163FF7">
      <w:pPr>
        <w:tabs>
          <w:tab w:val="left" w:pos="2835"/>
        </w:tabs>
        <w:spacing w:before="120" w:after="120"/>
        <w:rPr>
          <w:rFonts w:ascii="Calibri" w:hAnsi="Calibri" w:cs="Calibri"/>
          <w:sz w:val="22"/>
          <w:szCs w:val="22"/>
        </w:rPr>
      </w:pPr>
      <w:r w:rsidRPr="00C80B17">
        <w:tab/>
      </w:r>
      <w:r w:rsidRPr="00C80B17">
        <w:tab/>
      </w:r>
      <w:r w:rsidRPr="0080539A">
        <w:rPr>
          <w:rFonts w:ascii="Calibri" w:hAnsi="Calibri" w:cs="Calibri"/>
          <w:sz w:val="22"/>
          <w:szCs w:val="22"/>
        </w:rPr>
        <w:t>Standard 1.5</w:t>
      </w:r>
    </w:p>
    <w:p w14:paraId="7E007781" w14:textId="583A69CC" w:rsidR="00163FF7" w:rsidRPr="0080539A" w:rsidRDefault="00163FF7" w:rsidP="00163FF7">
      <w:pPr>
        <w:widowControl w:val="0"/>
        <w:autoSpaceDE w:val="0"/>
        <w:autoSpaceDN w:val="0"/>
        <w:adjustRightInd w:val="0"/>
        <w:snapToGrid w:val="0"/>
        <w:ind w:left="426"/>
        <w:jc w:val="both"/>
        <w:rPr>
          <w:rFonts w:ascii="Calibri" w:hAnsi="Calibri" w:cs="Calibri"/>
          <w:sz w:val="22"/>
          <w:szCs w:val="22"/>
        </w:rPr>
      </w:pPr>
      <w:r w:rsidRPr="0080539A">
        <w:rPr>
          <w:rFonts w:ascii="Calibri" w:hAnsi="Calibri" w:cs="Calibri"/>
          <w:color w:val="000000"/>
          <w:sz w:val="22"/>
          <w:szCs w:val="22"/>
        </w:rPr>
        <w:t xml:space="preserve">UTB má vytvořena pravidla a stanoveny principy uznávání zahraničního vzdělávání pro přijetí ke studiu, včetně popsaného procesu posuzování splnění podmínky předchozího vzdělání. Systém a principy jsou vymezeny ve směrnici rektora SR/13/2017 </w:t>
      </w:r>
      <w:r w:rsidRPr="0080539A">
        <w:rPr>
          <w:rFonts w:ascii="Calibri" w:hAnsi="Calibri" w:cs="Calibri"/>
          <w:i/>
          <w:color w:val="000000"/>
          <w:sz w:val="22"/>
          <w:szCs w:val="22"/>
        </w:rPr>
        <w:t>Uznání zahraničního středoškolského a vysokoškolského</w:t>
      </w:r>
      <w:r>
        <w:rPr>
          <w:rFonts w:ascii="Calibri" w:hAnsi="Calibri" w:cs="Calibri"/>
          <w:i/>
          <w:color w:val="000000"/>
          <w:sz w:val="22"/>
          <w:szCs w:val="22"/>
        </w:rPr>
        <w:t xml:space="preserve"> </w:t>
      </w:r>
      <w:r w:rsidRPr="0080539A">
        <w:rPr>
          <w:rFonts w:ascii="Calibri" w:hAnsi="Calibri" w:cs="Calibri"/>
          <w:i/>
          <w:color w:val="000000"/>
          <w:sz w:val="22"/>
          <w:szCs w:val="22"/>
        </w:rPr>
        <w:t>vzdělání a kvalifikace</w:t>
      </w:r>
      <w:r w:rsidRPr="0080539A">
        <w:rPr>
          <w:rFonts w:ascii="Calibri" w:hAnsi="Calibri" w:cs="Calibri"/>
          <w:color w:val="000000"/>
          <w:sz w:val="22"/>
          <w:szCs w:val="22"/>
        </w:rPr>
        <w:t xml:space="preserve"> ze dne 12. dubna 2017</w:t>
      </w:r>
      <w:r w:rsidRPr="0080539A">
        <w:rPr>
          <w:rStyle w:val="Znakapoznpodarou"/>
          <w:rFonts w:ascii="Calibri" w:hAnsi="Calibri" w:cs="Calibri"/>
          <w:color w:val="000000"/>
          <w:sz w:val="22"/>
          <w:szCs w:val="22"/>
        </w:rPr>
        <w:footnoteReference w:id="13"/>
      </w:r>
      <w:r w:rsidRPr="0080539A">
        <w:rPr>
          <w:rFonts w:ascii="Calibri" w:hAnsi="Calibri" w:cs="Calibri"/>
          <w:color w:val="000000"/>
          <w:sz w:val="22"/>
          <w:szCs w:val="22"/>
        </w:rPr>
        <w:t>, ve směrnici rektora SR/</w:t>
      </w:r>
      <w:r w:rsidR="00314406">
        <w:rPr>
          <w:rFonts w:ascii="Calibri" w:hAnsi="Calibri" w:cs="Calibri"/>
          <w:color w:val="000000"/>
          <w:sz w:val="22"/>
          <w:szCs w:val="22"/>
        </w:rPr>
        <w:t>13</w:t>
      </w:r>
      <w:r w:rsidRPr="0080539A">
        <w:rPr>
          <w:rFonts w:ascii="Calibri" w:hAnsi="Calibri" w:cs="Calibri"/>
          <w:color w:val="000000"/>
          <w:sz w:val="22"/>
          <w:szCs w:val="22"/>
        </w:rPr>
        <w:t>/202</w:t>
      </w:r>
      <w:r w:rsidR="00314406">
        <w:rPr>
          <w:rFonts w:ascii="Calibri" w:hAnsi="Calibri" w:cs="Calibri"/>
          <w:color w:val="000000"/>
          <w:sz w:val="22"/>
          <w:szCs w:val="22"/>
        </w:rPr>
        <w:t>2</w:t>
      </w:r>
      <w:r w:rsidRPr="0080539A">
        <w:rPr>
          <w:rFonts w:ascii="Calibri" w:hAnsi="Calibri" w:cs="Calibri"/>
          <w:color w:val="000000"/>
          <w:sz w:val="22"/>
          <w:szCs w:val="22"/>
        </w:rPr>
        <w:t xml:space="preserve"> </w:t>
      </w:r>
      <w:r w:rsidRPr="0080539A">
        <w:rPr>
          <w:rFonts w:ascii="Calibri" w:hAnsi="Calibri" w:cs="Calibri"/>
          <w:i/>
          <w:color w:val="000000"/>
          <w:sz w:val="22"/>
          <w:szCs w:val="22"/>
        </w:rPr>
        <w:t>Pravidla pro posuzování</w:t>
      </w:r>
      <w:r>
        <w:rPr>
          <w:rFonts w:ascii="Calibri" w:hAnsi="Calibri" w:cs="Calibri"/>
          <w:i/>
          <w:color w:val="000000"/>
          <w:sz w:val="22"/>
          <w:szCs w:val="22"/>
        </w:rPr>
        <w:t xml:space="preserve"> </w:t>
      </w:r>
      <w:r w:rsidRPr="0080539A">
        <w:rPr>
          <w:rFonts w:ascii="Calibri" w:hAnsi="Calibri" w:cs="Calibri"/>
          <w:i/>
          <w:color w:val="000000"/>
          <w:sz w:val="22"/>
          <w:szCs w:val="22"/>
        </w:rPr>
        <w:t xml:space="preserve">zahraničního středoškolského a vysokoškolského vzdělání v rámci přijímacího řízení na UTB </w:t>
      </w:r>
      <w:r w:rsidRPr="0080539A">
        <w:rPr>
          <w:rFonts w:ascii="Calibri" w:hAnsi="Calibri" w:cs="Calibri"/>
          <w:color w:val="000000"/>
          <w:sz w:val="22"/>
          <w:szCs w:val="22"/>
        </w:rPr>
        <w:t xml:space="preserve">ze dne </w:t>
      </w:r>
      <w:r>
        <w:rPr>
          <w:rFonts w:ascii="Calibri" w:hAnsi="Calibri" w:cs="Calibri"/>
          <w:color w:val="000000"/>
          <w:sz w:val="22"/>
          <w:szCs w:val="22"/>
        </w:rPr>
        <w:br/>
      </w:r>
      <w:r w:rsidRPr="0080539A">
        <w:rPr>
          <w:rFonts w:ascii="Calibri" w:hAnsi="Calibri" w:cs="Calibri"/>
          <w:color w:val="000000"/>
          <w:sz w:val="22"/>
          <w:szCs w:val="22"/>
        </w:rPr>
        <w:t>1.</w:t>
      </w:r>
      <w:r>
        <w:rPr>
          <w:rFonts w:ascii="Calibri" w:hAnsi="Calibri" w:cs="Calibri"/>
          <w:color w:val="000000"/>
          <w:sz w:val="22"/>
          <w:szCs w:val="22"/>
        </w:rPr>
        <w:t xml:space="preserve"> </w:t>
      </w:r>
      <w:r w:rsidR="00314406">
        <w:rPr>
          <w:rFonts w:ascii="Calibri" w:hAnsi="Calibri" w:cs="Calibri"/>
          <w:color w:val="000000"/>
          <w:sz w:val="22"/>
          <w:szCs w:val="22"/>
        </w:rPr>
        <w:t>září</w:t>
      </w:r>
      <w:r w:rsidRPr="0080539A">
        <w:rPr>
          <w:rFonts w:ascii="Calibri" w:hAnsi="Calibri" w:cs="Calibri"/>
          <w:color w:val="000000"/>
          <w:sz w:val="22"/>
          <w:szCs w:val="22"/>
        </w:rPr>
        <w:t xml:space="preserve"> 202</w:t>
      </w:r>
      <w:r w:rsidR="00314406">
        <w:rPr>
          <w:rFonts w:ascii="Calibri" w:hAnsi="Calibri" w:cs="Calibri"/>
          <w:color w:val="000000"/>
          <w:sz w:val="22"/>
          <w:szCs w:val="22"/>
        </w:rPr>
        <w:t>2</w:t>
      </w:r>
      <w:r w:rsidRPr="0080539A">
        <w:rPr>
          <w:rStyle w:val="Znakapoznpodarou"/>
          <w:rFonts w:ascii="Calibri" w:hAnsi="Calibri" w:cs="Calibri"/>
          <w:color w:val="000000"/>
          <w:sz w:val="22"/>
          <w:szCs w:val="22"/>
        </w:rPr>
        <w:footnoteReference w:id="14"/>
      </w:r>
      <w:r w:rsidRPr="0080539A">
        <w:rPr>
          <w:rFonts w:ascii="Calibri" w:hAnsi="Calibri" w:cs="Calibri"/>
          <w:color w:val="000000"/>
          <w:sz w:val="22"/>
          <w:szCs w:val="22"/>
        </w:rPr>
        <w:t xml:space="preserve"> a ve směrnici rektora SR/12/2021 </w:t>
      </w:r>
      <w:r w:rsidRPr="0080539A">
        <w:rPr>
          <w:rFonts w:ascii="Calibri" w:hAnsi="Calibri" w:cs="Calibri"/>
          <w:i/>
          <w:color w:val="000000"/>
          <w:sz w:val="22"/>
          <w:szCs w:val="22"/>
        </w:rPr>
        <w:t>Studium zahraničních studentů</w:t>
      </w:r>
      <w:r>
        <w:rPr>
          <w:rFonts w:ascii="Calibri" w:hAnsi="Calibri" w:cs="Calibri"/>
          <w:i/>
          <w:color w:val="000000"/>
          <w:sz w:val="22"/>
          <w:szCs w:val="22"/>
        </w:rPr>
        <w:t xml:space="preserve"> </w:t>
      </w:r>
      <w:r w:rsidRPr="0080539A">
        <w:rPr>
          <w:rFonts w:ascii="Calibri" w:hAnsi="Calibri" w:cs="Calibri"/>
          <w:i/>
          <w:color w:val="000000"/>
          <w:sz w:val="22"/>
          <w:szCs w:val="22"/>
        </w:rPr>
        <w:t>v</w:t>
      </w:r>
      <w:r>
        <w:rPr>
          <w:rFonts w:ascii="Calibri" w:hAnsi="Calibri" w:cs="Calibri"/>
          <w:i/>
          <w:color w:val="000000"/>
          <w:sz w:val="22"/>
          <w:szCs w:val="22"/>
        </w:rPr>
        <w:t> </w:t>
      </w:r>
      <w:r w:rsidRPr="0080539A">
        <w:rPr>
          <w:rFonts w:ascii="Calibri" w:hAnsi="Calibri" w:cs="Calibri"/>
          <w:i/>
          <w:color w:val="000000"/>
          <w:sz w:val="22"/>
          <w:szCs w:val="22"/>
        </w:rPr>
        <w:t>akreditovaných</w:t>
      </w:r>
      <w:r>
        <w:rPr>
          <w:rFonts w:ascii="Calibri" w:hAnsi="Calibri" w:cs="Calibri"/>
          <w:i/>
          <w:color w:val="000000"/>
          <w:sz w:val="22"/>
          <w:szCs w:val="22"/>
        </w:rPr>
        <w:t xml:space="preserve"> </w:t>
      </w:r>
      <w:r w:rsidRPr="0080539A">
        <w:rPr>
          <w:rFonts w:ascii="Calibri" w:hAnsi="Calibri" w:cs="Calibri"/>
          <w:i/>
          <w:color w:val="000000"/>
          <w:sz w:val="22"/>
          <w:szCs w:val="22"/>
        </w:rPr>
        <w:t xml:space="preserve">studijních programech uskutečňovaných v cizím a českém jazyce na UTB </w:t>
      </w:r>
      <w:r w:rsidRPr="0080539A">
        <w:rPr>
          <w:rFonts w:ascii="Calibri" w:hAnsi="Calibri" w:cs="Calibri"/>
          <w:color w:val="000000"/>
          <w:sz w:val="22"/>
          <w:szCs w:val="22"/>
        </w:rPr>
        <w:t>ze dne 1. listopadu 2021</w:t>
      </w:r>
      <w:r w:rsidRPr="0080539A">
        <w:rPr>
          <w:rStyle w:val="Znakapoznpodarou"/>
          <w:rFonts w:ascii="Calibri" w:hAnsi="Calibri" w:cs="Calibri"/>
          <w:color w:val="000000"/>
          <w:sz w:val="22"/>
          <w:szCs w:val="22"/>
        </w:rPr>
        <w:footnoteReference w:id="15"/>
      </w:r>
      <w:r w:rsidRPr="0080539A">
        <w:rPr>
          <w:rFonts w:ascii="Calibri" w:hAnsi="Calibri" w:cs="Calibri"/>
          <w:color w:val="000000"/>
          <w:sz w:val="22"/>
          <w:szCs w:val="22"/>
        </w:rPr>
        <w:t>.</w:t>
      </w:r>
    </w:p>
    <w:p w14:paraId="72F58666" w14:textId="77777777" w:rsidR="00163FF7" w:rsidRPr="00C80B17" w:rsidRDefault="00163FF7" w:rsidP="00163FF7">
      <w:pPr>
        <w:tabs>
          <w:tab w:val="left" w:pos="2835"/>
        </w:tabs>
        <w:spacing w:before="120" w:after="120"/>
      </w:pPr>
    </w:p>
    <w:p w14:paraId="5031DEAE" w14:textId="77777777" w:rsidR="00163FF7" w:rsidRPr="00C80B17" w:rsidRDefault="00163FF7" w:rsidP="00163FF7">
      <w:pPr>
        <w:pStyle w:val="Nadpis3"/>
      </w:pPr>
      <w:r w:rsidRPr="00C80B17">
        <w:t xml:space="preserve">Vedení kvalifikačních a rigorózních prací </w:t>
      </w:r>
    </w:p>
    <w:p w14:paraId="24389B25" w14:textId="77777777" w:rsidR="00163FF7" w:rsidRPr="002A593D" w:rsidRDefault="00163FF7" w:rsidP="00163FF7">
      <w:pPr>
        <w:tabs>
          <w:tab w:val="left" w:pos="2835"/>
        </w:tabs>
        <w:spacing w:before="120" w:after="120"/>
        <w:rPr>
          <w:rFonts w:ascii="Calibri" w:hAnsi="Calibri" w:cs="Calibri"/>
          <w:sz w:val="22"/>
          <w:szCs w:val="22"/>
        </w:rPr>
      </w:pPr>
      <w:r w:rsidRPr="00C80B17">
        <w:tab/>
      </w:r>
      <w:r w:rsidRPr="00C80B17">
        <w:tab/>
      </w:r>
      <w:r w:rsidRPr="002A593D">
        <w:rPr>
          <w:rFonts w:ascii="Calibri" w:hAnsi="Calibri" w:cs="Calibri"/>
          <w:sz w:val="22"/>
          <w:szCs w:val="22"/>
        </w:rPr>
        <w:t>Standard 1.6</w:t>
      </w:r>
    </w:p>
    <w:p w14:paraId="2AA49D6E" w14:textId="77777777" w:rsidR="00163FF7" w:rsidRPr="002A593D" w:rsidRDefault="00163FF7" w:rsidP="00163FF7">
      <w:pPr>
        <w:widowControl w:val="0"/>
        <w:autoSpaceDE w:val="0"/>
        <w:autoSpaceDN w:val="0"/>
        <w:adjustRightInd w:val="0"/>
        <w:snapToGrid w:val="0"/>
        <w:spacing w:after="120"/>
        <w:ind w:left="425"/>
        <w:jc w:val="both"/>
        <w:rPr>
          <w:rFonts w:ascii="Calibri" w:hAnsi="Calibri" w:cs="Calibri"/>
          <w:color w:val="000000"/>
          <w:sz w:val="22"/>
          <w:szCs w:val="22"/>
        </w:rPr>
      </w:pPr>
      <w:r w:rsidRPr="002A593D">
        <w:rPr>
          <w:rFonts w:ascii="Calibri" w:hAnsi="Calibri" w:cs="Calibri"/>
          <w:color w:val="000000"/>
          <w:sz w:val="22"/>
          <w:szCs w:val="22"/>
        </w:rPr>
        <w:t>UTB má přijata dostatečně účinná opatření zajišťující úroveň kvality kvalifikačních prací</w:t>
      </w:r>
      <w:r>
        <w:rPr>
          <w:rFonts w:ascii="Calibri" w:hAnsi="Calibri" w:cs="Calibri"/>
          <w:color w:val="000000"/>
          <w:sz w:val="22"/>
          <w:szCs w:val="22"/>
        </w:rPr>
        <w:t xml:space="preserve"> </w:t>
      </w:r>
      <w:r w:rsidRPr="002A593D">
        <w:rPr>
          <w:rFonts w:ascii="Calibri" w:hAnsi="Calibri" w:cs="Calibri"/>
          <w:color w:val="000000"/>
          <w:sz w:val="22"/>
          <w:szCs w:val="22"/>
        </w:rPr>
        <w:t>a systematicky dbá na kvalitu obhájených kvalifikačních prací a obhájených rigorózních prací. V rámci svých pravidel</w:t>
      </w:r>
      <w:r>
        <w:rPr>
          <w:rFonts w:ascii="Calibri" w:hAnsi="Calibri" w:cs="Calibri"/>
          <w:color w:val="000000"/>
          <w:sz w:val="22"/>
          <w:szCs w:val="22"/>
        </w:rPr>
        <w:t xml:space="preserve"> </w:t>
      </w:r>
      <w:r w:rsidRPr="002A593D">
        <w:rPr>
          <w:rFonts w:ascii="Calibri" w:hAnsi="Calibri" w:cs="Calibri"/>
          <w:color w:val="000000"/>
          <w:sz w:val="22"/>
          <w:szCs w:val="22"/>
        </w:rPr>
        <w:t>stanovuje požadavky na způsob vedení těchto prací a kvalifikační požadavky na osoby, které vedou</w:t>
      </w:r>
      <w:r>
        <w:rPr>
          <w:rFonts w:ascii="Calibri" w:hAnsi="Calibri" w:cs="Calibri"/>
          <w:color w:val="000000"/>
          <w:sz w:val="22"/>
          <w:szCs w:val="22"/>
        </w:rPr>
        <w:t xml:space="preserve"> </w:t>
      </w:r>
      <w:r w:rsidRPr="002A593D">
        <w:rPr>
          <w:rFonts w:ascii="Calibri" w:hAnsi="Calibri" w:cs="Calibri"/>
          <w:color w:val="000000"/>
          <w:sz w:val="22"/>
          <w:szCs w:val="22"/>
        </w:rPr>
        <w:t xml:space="preserve">kvalifikační práce nebo rigorózní práce, a stanovuje nejvyšší počet kvalifikačních prací nebo rigorózních prací, které může vést jedna osoba. </w:t>
      </w:r>
    </w:p>
    <w:p w14:paraId="08384747" w14:textId="77777777" w:rsidR="00163FF7" w:rsidRPr="004F70ED" w:rsidRDefault="00163FF7" w:rsidP="00163FF7">
      <w:pPr>
        <w:widowControl w:val="0"/>
        <w:autoSpaceDE w:val="0"/>
        <w:autoSpaceDN w:val="0"/>
        <w:adjustRightInd w:val="0"/>
        <w:snapToGrid w:val="0"/>
        <w:spacing w:after="120"/>
        <w:ind w:left="425"/>
        <w:jc w:val="both"/>
        <w:rPr>
          <w:rFonts w:ascii="Calibri" w:hAnsi="Calibri" w:cs="Calibri"/>
          <w:color w:val="000000"/>
          <w:sz w:val="22"/>
          <w:szCs w:val="22"/>
        </w:rPr>
      </w:pPr>
      <w:r w:rsidRPr="002A593D">
        <w:rPr>
          <w:rFonts w:ascii="Calibri" w:hAnsi="Calibri" w:cs="Calibri"/>
          <w:color w:val="000000"/>
          <w:sz w:val="22"/>
          <w:szCs w:val="22"/>
        </w:rPr>
        <w:t xml:space="preserve">Vedení kvalifikačních prací upravuje čl. 38 </w:t>
      </w:r>
      <w:r w:rsidRPr="002A593D">
        <w:rPr>
          <w:rFonts w:ascii="Calibri" w:hAnsi="Calibri" w:cs="Calibri"/>
          <w:i/>
          <w:color w:val="000000"/>
          <w:sz w:val="22"/>
          <w:szCs w:val="22"/>
        </w:rPr>
        <w:t xml:space="preserve">Řádu pro tvorbu, schvalování, uskutečňování a změny studijních programů UTB </w:t>
      </w:r>
      <w:r w:rsidRPr="002A593D">
        <w:rPr>
          <w:rFonts w:ascii="Calibri" w:hAnsi="Calibri" w:cs="Calibri"/>
          <w:color w:val="000000"/>
          <w:sz w:val="22"/>
          <w:szCs w:val="22"/>
        </w:rPr>
        <w:t xml:space="preserve">ze dne </w:t>
      </w:r>
      <w:r>
        <w:rPr>
          <w:rFonts w:ascii="Calibri" w:hAnsi="Calibri" w:cs="Calibri"/>
          <w:color w:val="000000"/>
          <w:sz w:val="22"/>
          <w:szCs w:val="22"/>
        </w:rPr>
        <w:t>19</w:t>
      </w:r>
      <w:r w:rsidRPr="002A593D">
        <w:rPr>
          <w:rFonts w:ascii="Calibri" w:hAnsi="Calibri" w:cs="Calibri"/>
          <w:color w:val="000000"/>
          <w:sz w:val="22"/>
          <w:szCs w:val="22"/>
        </w:rPr>
        <w:t xml:space="preserve">. </w:t>
      </w:r>
      <w:r>
        <w:rPr>
          <w:rFonts w:ascii="Calibri" w:hAnsi="Calibri" w:cs="Calibri"/>
          <w:color w:val="000000"/>
          <w:sz w:val="22"/>
          <w:szCs w:val="22"/>
        </w:rPr>
        <w:t>května</w:t>
      </w:r>
      <w:r w:rsidRPr="002A593D">
        <w:rPr>
          <w:rFonts w:ascii="Calibri" w:hAnsi="Calibri" w:cs="Calibri"/>
          <w:color w:val="000000"/>
          <w:sz w:val="22"/>
          <w:szCs w:val="22"/>
        </w:rPr>
        <w:t xml:space="preserve"> 20</w:t>
      </w:r>
      <w:r>
        <w:rPr>
          <w:rFonts w:ascii="Calibri" w:hAnsi="Calibri" w:cs="Calibri"/>
          <w:color w:val="000000"/>
          <w:sz w:val="22"/>
          <w:szCs w:val="22"/>
        </w:rPr>
        <w:t>22</w:t>
      </w:r>
      <w:r w:rsidRPr="002A593D">
        <w:rPr>
          <w:rStyle w:val="Znakapoznpodarou"/>
          <w:rFonts w:ascii="Calibri" w:hAnsi="Calibri" w:cs="Calibri"/>
          <w:color w:val="000000"/>
          <w:sz w:val="22"/>
          <w:szCs w:val="22"/>
        </w:rPr>
        <w:footnoteReference w:id="16"/>
      </w:r>
      <w:r w:rsidRPr="002A593D">
        <w:rPr>
          <w:rFonts w:ascii="Calibri" w:hAnsi="Calibri" w:cs="Calibri"/>
          <w:color w:val="000000"/>
          <w:sz w:val="22"/>
          <w:szCs w:val="22"/>
        </w:rPr>
        <w:t xml:space="preserve"> a čl. 28 </w:t>
      </w:r>
      <w:r w:rsidRPr="002A593D">
        <w:rPr>
          <w:rFonts w:ascii="Calibri" w:hAnsi="Calibri" w:cs="Calibri"/>
          <w:i/>
          <w:color w:val="000000"/>
          <w:sz w:val="22"/>
          <w:szCs w:val="22"/>
        </w:rPr>
        <w:t xml:space="preserve">Studijního a zkušebního řádu UTB </w:t>
      </w:r>
      <w:r w:rsidRPr="002A593D">
        <w:rPr>
          <w:rFonts w:ascii="Calibri" w:hAnsi="Calibri" w:cs="Calibri"/>
          <w:color w:val="000000"/>
          <w:sz w:val="22"/>
          <w:szCs w:val="22"/>
        </w:rPr>
        <w:t>ze dne 4. února 2021</w:t>
      </w:r>
      <w:r w:rsidRPr="002A593D">
        <w:rPr>
          <w:rStyle w:val="Znakapoznpodarou"/>
          <w:rFonts w:ascii="Calibri" w:hAnsi="Calibri" w:cs="Calibri"/>
          <w:color w:val="000000"/>
          <w:sz w:val="22"/>
          <w:szCs w:val="22"/>
        </w:rPr>
        <w:footnoteReference w:id="17"/>
      </w:r>
      <w:r w:rsidRPr="002A593D">
        <w:rPr>
          <w:rFonts w:ascii="Calibri" w:hAnsi="Calibri" w:cs="Calibri"/>
          <w:color w:val="000000"/>
          <w:sz w:val="22"/>
          <w:szCs w:val="22"/>
        </w:rPr>
        <w:t>, dále směrnice rektora SR/</w:t>
      </w:r>
      <w:r>
        <w:rPr>
          <w:rFonts w:ascii="Calibri" w:hAnsi="Calibri" w:cs="Calibri"/>
          <w:color w:val="000000"/>
          <w:sz w:val="22"/>
          <w:szCs w:val="22"/>
        </w:rPr>
        <w:t>8</w:t>
      </w:r>
      <w:r w:rsidRPr="002A593D">
        <w:rPr>
          <w:rFonts w:ascii="Calibri" w:hAnsi="Calibri" w:cs="Calibri"/>
          <w:color w:val="000000"/>
          <w:sz w:val="22"/>
          <w:szCs w:val="22"/>
        </w:rPr>
        <w:t>/202</w:t>
      </w:r>
      <w:r>
        <w:rPr>
          <w:rFonts w:ascii="Calibri" w:hAnsi="Calibri" w:cs="Calibri"/>
          <w:color w:val="000000"/>
          <w:sz w:val="22"/>
          <w:szCs w:val="22"/>
        </w:rPr>
        <w:t>2</w:t>
      </w:r>
      <w:r w:rsidRPr="002A593D">
        <w:rPr>
          <w:rFonts w:ascii="Calibri" w:hAnsi="Calibri" w:cs="Calibri"/>
          <w:color w:val="000000"/>
          <w:sz w:val="22"/>
          <w:szCs w:val="22"/>
        </w:rPr>
        <w:t xml:space="preserve"> </w:t>
      </w:r>
      <w:r w:rsidRPr="002A593D">
        <w:rPr>
          <w:rFonts w:ascii="Calibri" w:hAnsi="Calibri" w:cs="Calibri"/>
          <w:i/>
          <w:color w:val="000000"/>
          <w:sz w:val="22"/>
          <w:szCs w:val="22"/>
        </w:rPr>
        <w:t xml:space="preserve">Standardy studijních programů UTB </w:t>
      </w:r>
      <w:r w:rsidRPr="002A593D">
        <w:rPr>
          <w:rFonts w:ascii="Calibri" w:hAnsi="Calibri" w:cs="Calibri"/>
          <w:color w:val="000000"/>
          <w:sz w:val="22"/>
          <w:szCs w:val="22"/>
        </w:rPr>
        <w:t xml:space="preserve">ze dne </w:t>
      </w:r>
      <w:r>
        <w:rPr>
          <w:rFonts w:ascii="Calibri" w:hAnsi="Calibri" w:cs="Calibri"/>
          <w:color w:val="000000"/>
          <w:sz w:val="22"/>
          <w:szCs w:val="22"/>
        </w:rPr>
        <w:t>6</w:t>
      </w:r>
      <w:r w:rsidRPr="002A593D">
        <w:rPr>
          <w:rFonts w:ascii="Calibri" w:hAnsi="Calibri" w:cs="Calibri"/>
          <w:color w:val="000000"/>
          <w:sz w:val="22"/>
          <w:szCs w:val="22"/>
        </w:rPr>
        <w:t xml:space="preserve">. </w:t>
      </w:r>
      <w:r>
        <w:rPr>
          <w:rFonts w:ascii="Calibri" w:hAnsi="Calibri" w:cs="Calibri"/>
          <w:color w:val="000000"/>
          <w:sz w:val="22"/>
          <w:szCs w:val="22"/>
        </w:rPr>
        <w:t xml:space="preserve">června </w:t>
      </w:r>
      <w:r w:rsidRPr="002A593D">
        <w:rPr>
          <w:rFonts w:ascii="Calibri" w:hAnsi="Calibri" w:cs="Calibri"/>
          <w:color w:val="000000"/>
          <w:sz w:val="22"/>
          <w:szCs w:val="22"/>
        </w:rPr>
        <w:t>202</w:t>
      </w:r>
      <w:r>
        <w:rPr>
          <w:rFonts w:ascii="Calibri" w:hAnsi="Calibri" w:cs="Calibri"/>
          <w:color w:val="000000"/>
          <w:sz w:val="22"/>
          <w:szCs w:val="22"/>
        </w:rPr>
        <w:t>2</w:t>
      </w:r>
      <w:r w:rsidRPr="002A593D">
        <w:rPr>
          <w:rStyle w:val="Znakapoznpodarou"/>
          <w:rFonts w:ascii="Calibri" w:hAnsi="Calibri" w:cs="Calibri"/>
          <w:color w:val="000000"/>
          <w:sz w:val="22"/>
          <w:szCs w:val="22"/>
        </w:rPr>
        <w:footnoteReference w:id="18"/>
      </w:r>
      <w:r w:rsidRPr="002A593D">
        <w:rPr>
          <w:rFonts w:ascii="Calibri" w:hAnsi="Calibri" w:cs="Calibri"/>
          <w:color w:val="000000"/>
          <w:sz w:val="22"/>
          <w:szCs w:val="22"/>
        </w:rPr>
        <w:t xml:space="preserve"> a směrnice rektora SR/33/2019</w:t>
      </w:r>
      <w:r w:rsidRPr="002A593D">
        <w:rPr>
          <w:rFonts w:ascii="Calibri" w:hAnsi="Calibri" w:cs="Calibri"/>
          <w:i/>
          <w:color w:val="000000"/>
          <w:sz w:val="22"/>
          <w:szCs w:val="22"/>
        </w:rPr>
        <w:t xml:space="preserve"> Pravidla pro zadávání a zpracování bakalářských, diplomových a rigorózních prací, jejich uložení, zpřístupnění a kontrola původnosti</w:t>
      </w:r>
      <w:r w:rsidRPr="002A593D">
        <w:rPr>
          <w:rFonts w:ascii="Calibri" w:hAnsi="Calibri" w:cs="Calibri"/>
          <w:color w:val="000000"/>
          <w:sz w:val="22"/>
          <w:szCs w:val="22"/>
        </w:rPr>
        <w:t xml:space="preserve"> ze dne 29. listopadu 2019</w:t>
      </w:r>
      <w:r w:rsidRPr="002A593D">
        <w:rPr>
          <w:rStyle w:val="Znakapoznpodarou"/>
          <w:rFonts w:ascii="Calibri" w:hAnsi="Calibri" w:cs="Calibri"/>
          <w:color w:val="000000"/>
          <w:sz w:val="22"/>
          <w:szCs w:val="22"/>
        </w:rPr>
        <w:footnoteReference w:id="19"/>
      </w:r>
      <w:r w:rsidRPr="002A593D">
        <w:rPr>
          <w:rFonts w:ascii="Calibri" w:hAnsi="Calibri" w:cs="Calibri"/>
          <w:color w:val="000000"/>
          <w:sz w:val="22"/>
          <w:szCs w:val="22"/>
        </w:rPr>
        <w:t>.</w:t>
      </w:r>
    </w:p>
    <w:p w14:paraId="721318C0" w14:textId="77777777" w:rsidR="00163FF7" w:rsidRPr="00DF3961" w:rsidRDefault="00163FF7" w:rsidP="00163FF7">
      <w:pPr>
        <w:ind w:left="425"/>
        <w:jc w:val="both"/>
        <w:rPr>
          <w:rFonts w:asciiTheme="minorHAnsi" w:hAnsiTheme="minorHAnsi" w:cstheme="minorHAnsi"/>
          <w:color w:val="000000"/>
          <w:sz w:val="22"/>
          <w:szCs w:val="22"/>
        </w:rPr>
      </w:pPr>
      <w:r w:rsidRPr="00E3274C">
        <w:rPr>
          <w:rFonts w:asciiTheme="minorHAnsi" w:hAnsiTheme="minorHAnsi" w:cstheme="minorHAnsi"/>
          <w:color w:val="000000"/>
          <w:sz w:val="22"/>
          <w:szCs w:val="22"/>
        </w:rPr>
        <w:t xml:space="preserve">Směrnici rektora SR/33/2019 doplňuje směrnice děkana SD2022.09 </w:t>
      </w:r>
      <w:r w:rsidRPr="00E3274C">
        <w:rPr>
          <w:rFonts w:asciiTheme="minorHAnsi" w:hAnsiTheme="minorHAnsi" w:cstheme="minorHAnsi"/>
          <w:i/>
          <w:color w:val="000000"/>
          <w:sz w:val="22"/>
          <w:szCs w:val="22"/>
        </w:rPr>
        <w:t>Pravidla pro zadávání a zpracování bakalářských a diplomových prací, jejich uložení, zpřístupnění a kontrola původnosti na FMK</w:t>
      </w:r>
      <w:r w:rsidRPr="00E3274C">
        <w:rPr>
          <w:rFonts w:asciiTheme="minorHAnsi" w:hAnsiTheme="minorHAnsi" w:cstheme="minorHAnsi"/>
          <w:color w:val="000000"/>
          <w:sz w:val="22"/>
          <w:szCs w:val="22"/>
        </w:rPr>
        <w:t xml:space="preserve"> ze  </w:t>
      </w:r>
      <w:r w:rsidRPr="00E3274C">
        <w:rPr>
          <w:rFonts w:asciiTheme="minorHAnsi" w:hAnsiTheme="minorHAnsi" w:cstheme="minorHAnsi"/>
          <w:color w:val="000000"/>
          <w:sz w:val="22"/>
          <w:szCs w:val="22"/>
        </w:rPr>
        <w:br/>
        <w:t>1. 9. 2022</w:t>
      </w:r>
      <w:r w:rsidRPr="00E3274C">
        <w:rPr>
          <w:rStyle w:val="Znakapoznpodarou"/>
          <w:rFonts w:asciiTheme="minorHAnsi" w:hAnsiTheme="minorHAnsi" w:cstheme="minorHAnsi"/>
          <w:color w:val="000000"/>
          <w:sz w:val="22"/>
          <w:szCs w:val="22"/>
        </w:rPr>
        <w:footnoteReference w:id="20"/>
      </w:r>
      <w:r w:rsidRPr="00E3274C">
        <w:rPr>
          <w:rFonts w:asciiTheme="minorHAnsi" w:hAnsiTheme="minorHAnsi" w:cstheme="minorHAnsi"/>
          <w:color w:val="000000"/>
          <w:sz w:val="22"/>
          <w:szCs w:val="22"/>
        </w:rPr>
        <w:t xml:space="preserve"> a maximální počet kvalifikačních prací, které může vést jedna osoba je stanoven ve směrnici děkana SD2022.10 </w:t>
      </w:r>
      <w:r w:rsidRPr="00E3274C">
        <w:rPr>
          <w:rFonts w:asciiTheme="minorHAnsi" w:hAnsiTheme="minorHAnsi" w:cstheme="minorHAnsi"/>
          <w:i/>
          <w:color w:val="000000"/>
          <w:sz w:val="22"/>
          <w:szCs w:val="22"/>
        </w:rPr>
        <w:t>Stanovení počtu vedených bakalářských a diplomových prací a počtu vedených</w:t>
      </w:r>
      <w:r>
        <w:rPr>
          <w:rFonts w:asciiTheme="minorHAnsi" w:hAnsiTheme="minorHAnsi" w:cstheme="minorHAnsi"/>
          <w:i/>
          <w:color w:val="000000"/>
          <w:sz w:val="22"/>
          <w:szCs w:val="22"/>
        </w:rPr>
        <w:t xml:space="preserve"> </w:t>
      </w:r>
      <w:r w:rsidRPr="00E3274C">
        <w:rPr>
          <w:rFonts w:asciiTheme="minorHAnsi" w:hAnsiTheme="minorHAnsi" w:cstheme="minorHAnsi"/>
          <w:i/>
          <w:color w:val="000000"/>
          <w:sz w:val="22"/>
          <w:szCs w:val="22"/>
        </w:rPr>
        <w:t>studentů doktorských studijních programů na FMK</w:t>
      </w:r>
      <w:r w:rsidRPr="00E3274C">
        <w:rPr>
          <w:rFonts w:asciiTheme="minorHAnsi" w:hAnsiTheme="minorHAnsi" w:cstheme="minorHAnsi"/>
          <w:color w:val="000000"/>
          <w:sz w:val="22"/>
          <w:szCs w:val="22"/>
        </w:rPr>
        <w:t xml:space="preserve"> ze dne 1. 9. 2022</w:t>
      </w:r>
      <w:r w:rsidRPr="00E3274C">
        <w:rPr>
          <w:rStyle w:val="Znakapoznpodarou"/>
          <w:rFonts w:asciiTheme="minorHAnsi" w:hAnsiTheme="minorHAnsi" w:cstheme="minorHAnsi"/>
          <w:color w:val="000000"/>
          <w:sz w:val="22"/>
          <w:szCs w:val="22"/>
        </w:rPr>
        <w:footnoteReference w:id="21"/>
      </w:r>
      <w:r w:rsidRPr="00E3274C">
        <w:rPr>
          <w:rFonts w:asciiTheme="minorHAnsi" w:hAnsiTheme="minorHAnsi" w:cstheme="minorHAnsi"/>
          <w:color w:val="000000"/>
          <w:sz w:val="22"/>
          <w:szCs w:val="22"/>
        </w:rPr>
        <w:t>.</w:t>
      </w:r>
    </w:p>
    <w:p w14:paraId="61A97329" w14:textId="77777777" w:rsidR="00163FF7" w:rsidRPr="00C80B17" w:rsidRDefault="00163FF7" w:rsidP="00163FF7">
      <w:pPr>
        <w:tabs>
          <w:tab w:val="left" w:pos="2835"/>
        </w:tabs>
        <w:spacing w:before="120" w:after="120"/>
        <w:ind w:left="426" w:hanging="426"/>
      </w:pPr>
    </w:p>
    <w:p w14:paraId="3CB3DE03" w14:textId="77777777" w:rsidR="00163FF7" w:rsidRPr="00C80B17" w:rsidRDefault="00163FF7" w:rsidP="00163FF7">
      <w:pPr>
        <w:pStyle w:val="Nadpis3"/>
      </w:pPr>
      <w:r w:rsidRPr="00C80B17">
        <w:lastRenderedPageBreak/>
        <w:t xml:space="preserve">Procesy zpětné vazby při hodnocení kvality </w:t>
      </w:r>
    </w:p>
    <w:p w14:paraId="5B58E511" w14:textId="77777777" w:rsidR="00163FF7" w:rsidRPr="00D9299B" w:rsidRDefault="00163FF7" w:rsidP="00163FF7">
      <w:pPr>
        <w:tabs>
          <w:tab w:val="left" w:pos="2835"/>
        </w:tabs>
        <w:spacing w:before="120" w:after="120"/>
        <w:rPr>
          <w:rFonts w:asciiTheme="minorHAnsi" w:hAnsiTheme="minorHAnsi" w:cstheme="minorHAnsi"/>
          <w:sz w:val="22"/>
          <w:szCs w:val="22"/>
        </w:rPr>
      </w:pPr>
      <w:r w:rsidRPr="00C80B17">
        <w:tab/>
      </w:r>
      <w:r w:rsidRPr="00C80B17">
        <w:tab/>
      </w:r>
      <w:r w:rsidRPr="00D9299B">
        <w:rPr>
          <w:rFonts w:asciiTheme="minorHAnsi" w:hAnsiTheme="minorHAnsi" w:cstheme="minorHAnsi"/>
          <w:sz w:val="22"/>
          <w:szCs w:val="22"/>
        </w:rPr>
        <w:t>Standard 1.7</w:t>
      </w:r>
    </w:p>
    <w:p w14:paraId="7C589E0E" w14:textId="77777777" w:rsidR="00163FF7" w:rsidRPr="00F90B60"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bookmarkStart w:id="88" w:name="_Hlk114750777"/>
      <w:r w:rsidRPr="00F90B60">
        <w:rPr>
          <w:rFonts w:asciiTheme="minorHAnsi" w:hAnsiTheme="minorHAnsi" w:cstheme="minorHAnsi"/>
          <w:color w:val="000000"/>
          <w:sz w:val="22"/>
          <w:szCs w:val="22"/>
        </w:rPr>
        <w:t>UTB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6EB479F7" w14:textId="301EF752" w:rsidR="00163FF7" w:rsidRPr="00F90B60"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 xml:space="preserve">Proces zajišťování a vnitřního hodnocení kvality na UTB je zakotven v </w:t>
      </w:r>
      <w:r w:rsidRPr="00F90B60">
        <w:rPr>
          <w:rFonts w:asciiTheme="minorHAnsi" w:hAnsiTheme="minorHAnsi" w:cstheme="minorHAnsi"/>
          <w:i/>
          <w:color w:val="000000"/>
          <w:sz w:val="22"/>
          <w:szCs w:val="22"/>
        </w:rPr>
        <w:t>Pravidlech systému zajišťování kvality vzdělávací, tvůrčí a s nimi</w:t>
      </w:r>
      <w:r w:rsidRPr="00F90B60">
        <w:rPr>
          <w:rFonts w:asciiTheme="minorHAnsi" w:hAnsiTheme="minorHAnsi" w:cstheme="minorHAnsi"/>
          <w:i/>
          <w:sz w:val="22"/>
          <w:szCs w:val="22"/>
        </w:rPr>
        <w:t xml:space="preserve"> </w:t>
      </w:r>
      <w:r w:rsidRPr="00F90B60">
        <w:rPr>
          <w:rFonts w:asciiTheme="minorHAnsi" w:hAnsiTheme="minorHAnsi" w:cstheme="minorHAnsi"/>
          <w:i/>
          <w:color w:val="000000"/>
          <w:sz w:val="22"/>
          <w:szCs w:val="22"/>
        </w:rPr>
        <w:t xml:space="preserve">souvisejících činností a vnitřního hodnocení kvality vzdělávací, tvůrčí </w:t>
      </w:r>
      <w:r>
        <w:rPr>
          <w:rFonts w:asciiTheme="minorHAnsi" w:hAnsiTheme="minorHAnsi" w:cstheme="minorHAnsi"/>
          <w:i/>
          <w:color w:val="000000"/>
          <w:sz w:val="22"/>
          <w:szCs w:val="22"/>
        </w:rPr>
        <w:br/>
      </w:r>
      <w:r w:rsidRPr="00F90B60">
        <w:rPr>
          <w:rFonts w:asciiTheme="minorHAnsi" w:hAnsiTheme="minorHAnsi" w:cstheme="minorHAnsi"/>
          <w:i/>
          <w:color w:val="000000"/>
          <w:sz w:val="22"/>
          <w:szCs w:val="22"/>
        </w:rPr>
        <w:t xml:space="preserve">a s nimi souvisejících činností UTB </w:t>
      </w:r>
      <w:r w:rsidRPr="00F90B60">
        <w:rPr>
          <w:rFonts w:asciiTheme="minorHAnsi" w:hAnsiTheme="minorHAnsi" w:cstheme="minorHAnsi"/>
          <w:color w:val="000000"/>
          <w:sz w:val="22"/>
          <w:szCs w:val="22"/>
        </w:rPr>
        <w:t xml:space="preserve">ze dne </w:t>
      </w:r>
      <w:ins w:id="89" w:author="Hana Ponížilová" w:date="2023-05-26T13:15:00Z">
        <w:r w:rsidR="00370902">
          <w:rPr>
            <w:rFonts w:ascii="Calibri" w:hAnsi="Calibri" w:cs="Calibri"/>
            <w:color w:val="000000"/>
            <w:sz w:val="22"/>
            <w:szCs w:val="22"/>
          </w:rPr>
          <w:t>27</w:t>
        </w:r>
        <w:r w:rsidR="00370902" w:rsidRPr="00E651D6">
          <w:rPr>
            <w:rFonts w:ascii="Calibri" w:hAnsi="Calibri" w:cs="Calibri"/>
            <w:color w:val="000000"/>
            <w:sz w:val="22"/>
            <w:szCs w:val="22"/>
          </w:rPr>
          <w:t xml:space="preserve">. </w:t>
        </w:r>
        <w:r w:rsidR="00370902">
          <w:rPr>
            <w:rFonts w:ascii="Calibri" w:hAnsi="Calibri" w:cs="Calibri"/>
            <w:color w:val="000000"/>
            <w:sz w:val="22"/>
            <w:szCs w:val="22"/>
          </w:rPr>
          <w:t>března</w:t>
        </w:r>
        <w:r w:rsidR="00370902" w:rsidRPr="00E651D6">
          <w:rPr>
            <w:rFonts w:ascii="Calibri" w:hAnsi="Calibri" w:cs="Calibri"/>
            <w:color w:val="000000"/>
            <w:sz w:val="22"/>
            <w:szCs w:val="22"/>
          </w:rPr>
          <w:t xml:space="preserve"> 202</w:t>
        </w:r>
        <w:r w:rsidR="00370902">
          <w:rPr>
            <w:rFonts w:ascii="Calibri" w:hAnsi="Calibri" w:cs="Calibri"/>
            <w:color w:val="000000"/>
            <w:sz w:val="22"/>
            <w:szCs w:val="22"/>
          </w:rPr>
          <w:t>3</w:t>
        </w:r>
      </w:ins>
      <w:r w:rsidRPr="00F90B60">
        <w:rPr>
          <w:rStyle w:val="Znakapoznpodarou"/>
          <w:rFonts w:asciiTheme="minorHAnsi" w:hAnsiTheme="minorHAnsi" w:cstheme="minorHAnsi"/>
          <w:color w:val="000000"/>
          <w:sz w:val="22"/>
          <w:szCs w:val="22"/>
        </w:rPr>
        <w:footnoteReference w:id="22"/>
      </w:r>
      <w:r w:rsidRPr="00F90B60">
        <w:rPr>
          <w:rFonts w:asciiTheme="minorHAnsi" w:hAnsiTheme="minorHAnsi" w:cstheme="minorHAnsi"/>
          <w:color w:val="000000"/>
          <w:sz w:val="22"/>
          <w:szCs w:val="22"/>
        </w:rPr>
        <w:t>.</w:t>
      </w:r>
    </w:p>
    <w:p w14:paraId="1CB7F4BD" w14:textId="77777777" w:rsidR="00163FF7" w:rsidRPr="00F90B60"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Postup při realizaci hodnocení zpětné vazby vzdělávací činnosti ze strany studentů, absolventů</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br/>
      </w:r>
      <w:r w:rsidRPr="00F90B60">
        <w:rPr>
          <w:rFonts w:asciiTheme="minorHAnsi" w:hAnsiTheme="minorHAnsi" w:cstheme="minorHAnsi"/>
          <w:color w:val="000000"/>
          <w:sz w:val="22"/>
          <w:szCs w:val="22"/>
        </w:rPr>
        <w:t>a zaměstnavatelů včetně hodnocení kvality výuky upravuje směrnice rektora SR/10/2019</w:t>
      </w:r>
      <w:r w:rsidRPr="00F90B60">
        <w:rPr>
          <w:rFonts w:asciiTheme="minorHAnsi" w:hAnsiTheme="minorHAnsi" w:cstheme="minorHAnsi"/>
          <w:i/>
          <w:color w:val="000000"/>
          <w:sz w:val="22"/>
          <w:szCs w:val="22"/>
        </w:rPr>
        <w:t xml:space="preserve"> Pravidla pro hodnocení vzdělávací činnosti</w:t>
      </w:r>
      <w:r w:rsidRPr="00F90B60">
        <w:rPr>
          <w:rFonts w:asciiTheme="minorHAnsi" w:hAnsiTheme="minorHAnsi" w:cstheme="minorHAnsi"/>
          <w:color w:val="000000"/>
          <w:sz w:val="22"/>
          <w:szCs w:val="22"/>
        </w:rPr>
        <w:t xml:space="preserve"> ze dne 20. června 2019</w:t>
      </w:r>
      <w:r w:rsidRPr="00F90B60">
        <w:rPr>
          <w:rStyle w:val="Znakapoznpodarou"/>
          <w:rFonts w:asciiTheme="minorHAnsi" w:hAnsiTheme="minorHAnsi" w:cstheme="minorHAnsi"/>
          <w:color w:val="000000"/>
          <w:sz w:val="22"/>
          <w:szCs w:val="22"/>
        </w:rPr>
        <w:footnoteReference w:id="23"/>
      </w:r>
      <w:r w:rsidRPr="00F90B60">
        <w:rPr>
          <w:rFonts w:asciiTheme="minorHAnsi" w:hAnsiTheme="minorHAnsi" w:cstheme="minorHAnsi"/>
          <w:color w:val="000000"/>
          <w:sz w:val="22"/>
          <w:szCs w:val="22"/>
        </w:rPr>
        <w:t xml:space="preserve">, hodnocení kvality studijních programů specifikuje směrnice rektora SR/17/2020 </w:t>
      </w:r>
      <w:r w:rsidRPr="00F90B60">
        <w:rPr>
          <w:rFonts w:asciiTheme="minorHAnsi" w:hAnsiTheme="minorHAnsi" w:cstheme="minorHAnsi"/>
          <w:i/>
          <w:color w:val="000000"/>
          <w:sz w:val="22"/>
          <w:szCs w:val="22"/>
        </w:rPr>
        <w:t>Organizace a průběh hodnocení studijních programů</w:t>
      </w:r>
      <w:r w:rsidRPr="00F90B60">
        <w:rPr>
          <w:rFonts w:asciiTheme="minorHAnsi" w:hAnsiTheme="minorHAnsi" w:cstheme="minorHAnsi"/>
          <w:color w:val="000000"/>
          <w:sz w:val="22"/>
          <w:szCs w:val="22"/>
        </w:rPr>
        <w:t xml:space="preserve"> ze dne 20. srpna 2020</w:t>
      </w:r>
      <w:r w:rsidRPr="00F90B60">
        <w:rPr>
          <w:rStyle w:val="Znakapoznpodarou"/>
          <w:rFonts w:asciiTheme="minorHAnsi" w:hAnsiTheme="minorHAnsi" w:cstheme="minorHAnsi"/>
          <w:color w:val="000000"/>
          <w:sz w:val="22"/>
          <w:szCs w:val="22"/>
        </w:rPr>
        <w:footnoteReference w:id="24"/>
      </w:r>
      <w:r w:rsidRPr="00F90B60">
        <w:rPr>
          <w:rFonts w:asciiTheme="minorHAnsi" w:hAnsiTheme="minorHAnsi" w:cstheme="minorHAnsi"/>
          <w:color w:val="000000"/>
          <w:sz w:val="22"/>
          <w:szCs w:val="22"/>
        </w:rPr>
        <w:t xml:space="preserve">. </w:t>
      </w:r>
    </w:p>
    <w:p w14:paraId="5834C1D0" w14:textId="77777777" w:rsidR="00163FF7" w:rsidRPr="00F90B60"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 xml:space="preserve">Výsledky hodnocení jsou shrnuty ve </w:t>
      </w:r>
      <w:r w:rsidRPr="00F90B60">
        <w:rPr>
          <w:rFonts w:asciiTheme="minorHAnsi" w:hAnsiTheme="minorHAnsi" w:cstheme="minorHAnsi"/>
          <w:i/>
          <w:color w:val="000000"/>
          <w:sz w:val="22"/>
          <w:szCs w:val="22"/>
        </w:rPr>
        <w:t>Zprávě o vnitřním hodnocení kvality vzdělávací, tvůrčí a s nimi souvisejících činností UTB: 2021-25</w:t>
      </w:r>
      <w:r w:rsidRPr="00F90B60">
        <w:rPr>
          <w:rStyle w:val="Znakapoznpodarou"/>
          <w:rFonts w:asciiTheme="minorHAnsi" w:hAnsiTheme="minorHAnsi" w:cstheme="minorHAnsi"/>
          <w:color w:val="000000"/>
          <w:sz w:val="22"/>
          <w:szCs w:val="22"/>
        </w:rPr>
        <w:footnoteReference w:id="25"/>
      </w:r>
      <w:r w:rsidRPr="00F90B60">
        <w:rPr>
          <w:rFonts w:asciiTheme="minorHAnsi" w:hAnsiTheme="minorHAnsi" w:cstheme="minorHAnsi"/>
          <w:color w:val="000000"/>
          <w:sz w:val="22"/>
          <w:szCs w:val="22"/>
        </w:rPr>
        <w:t xml:space="preserve"> a v </w:t>
      </w:r>
      <w:r w:rsidRPr="00F90B60">
        <w:rPr>
          <w:rFonts w:asciiTheme="minorHAnsi" w:hAnsiTheme="minorHAnsi" w:cstheme="minorHAnsi"/>
          <w:i/>
          <w:color w:val="000000"/>
          <w:sz w:val="22"/>
          <w:szCs w:val="22"/>
        </w:rPr>
        <w:t xml:space="preserve">Dodatku Zprávy o vnitřním hodnocení kvality vzdělávací, tvůrčí </w:t>
      </w:r>
      <w:r>
        <w:rPr>
          <w:rFonts w:asciiTheme="minorHAnsi" w:hAnsiTheme="minorHAnsi" w:cstheme="minorHAnsi"/>
          <w:i/>
          <w:color w:val="000000"/>
          <w:sz w:val="22"/>
          <w:szCs w:val="22"/>
        </w:rPr>
        <w:br/>
      </w:r>
      <w:r w:rsidRPr="00F90B60">
        <w:rPr>
          <w:rFonts w:asciiTheme="minorHAnsi" w:hAnsiTheme="minorHAnsi" w:cstheme="minorHAnsi"/>
          <w:i/>
          <w:color w:val="000000"/>
          <w:sz w:val="22"/>
          <w:szCs w:val="22"/>
        </w:rPr>
        <w:t>a s nimi souvisejících činností UTB: 2021</w:t>
      </w:r>
      <w:r w:rsidRPr="00F90B60">
        <w:rPr>
          <w:rStyle w:val="Znakapoznpodarou"/>
          <w:rFonts w:asciiTheme="minorHAnsi" w:hAnsiTheme="minorHAnsi" w:cstheme="minorHAnsi"/>
          <w:color w:val="000000"/>
          <w:sz w:val="22"/>
          <w:szCs w:val="22"/>
        </w:rPr>
        <w:footnoteReference w:id="26"/>
      </w:r>
      <w:r w:rsidRPr="00F90B60">
        <w:rPr>
          <w:rFonts w:asciiTheme="minorHAnsi" w:hAnsiTheme="minorHAnsi" w:cstheme="minorHAnsi"/>
          <w:color w:val="000000"/>
          <w:sz w:val="22"/>
          <w:szCs w:val="22"/>
        </w:rPr>
        <w:t>.</w:t>
      </w:r>
    </w:p>
    <w:bookmarkEnd w:id="88"/>
    <w:p w14:paraId="7AFC2984" w14:textId="77777777" w:rsidR="00163FF7" w:rsidRPr="00C80B17" w:rsidRDefault="00163FF7" w:rsidP="00163FF7">
      <w:pPr>
        <w:tabs>
          <w:tab w:val="left" w:pos="2835"/>
        </w:tabs>
        <w:spacing w:before="120" w:after="120"/>
      </w:pPr>
    </w:p>
    <w:p w14:paraId="36D1AECE" w14:textId="77777777" w:rsidR="00163FF7" w:rsidRPr="00C80B17" w:rsidRDefault="00163FF7" w:rsidP="00163FF7">
      <w:pPr>
        <w:pStyle w:val="Nadpis3"/>
      </w:pPr>
      <w:r w:rsidRPr="00C80B17">
        <w:t xml:space="preserve">Sledování úspěšnosti </w:t>
      </w:r>
      <w:r>
        <w:t xml:space="preserve">uchazečů o studium, </w:t>
      </w:r>
      <w:r w:rsidRPr="00C80B17">
        <w:t xml:space="preserve">studentů a uplatnitelnosti absolventů </w:t>
      </w:r>
    </w:p>
    <w:p w14:paraId="252BE66F" w14:textId="77777777" w:rsidR="00163FF7" w:rsidRPr="003C5386" w:rsidRDefault="00163FF7" w:rsidP="00163FF7">
      <w:pPr>
        <w:tabs>
          <w:tab w:val="left" w:pos="2835"/>
        </w:tabs>
        <w:spacing w:before="120" w:after="120"/>
        <w:rPr>
          <w:rFonts w:asciiTheme="minorHAnsi" w:hAnsiTheme="minorHAnsi" w:cstheme="minorHAnsi"/>
          <w:sz w:val="22"/>
          <w:szCs w:val="22"/>
        </w:rPr>
      </w:pPr>
      <w:r w:rsidRPr="00C80B17">
        <w:tab/>
      </w:r>
      <w:r w:rsidRPr="00C80B17">
        <w:tab/>
      </w:r>
      <w:r w:rsidRPr="003C5386">
        <w:rPr>
          <w:rFonts w:asciiTheme="minorHAnsi" w:hAnsiTheme="minorHAnsi" w:cstheme="minorHAnsi"/>
          <w:sz w:val="22"/>
          <w:szCs w:val="22"/>
        </w:rPr>
        <w:t>Standard 1.8</w:t>
      </w:r>
    </w:p>
    <w:p w14:paraId="203402BF" w14:textId="77777777" w:rsidR="00163FF7" w:rsidRPr="003C5386" w:rsidRDefault="00163FF7" w:rsidP="00163FF7">
      <w:pPr>
        <w:widowControl w:val="0"/>
        <w:autoSpaceDE w:val="0"/>
        <w:autoSpaceDN w:val="0"/>
        <w:adjustRightInd w:val="0"/>
        <w:snapToGrid w:val="0"/>
        <w:spacing w:after="120"/>
        <w:ind w:left="425"/>
        <w:jc w:val="both"/>
        <w:rPr>
          <w:rFonts w:asciiTheme="minorHAnsi" w:hAnsiTheme="minorHAnsi" w:cstheme="minorHAnsi"/>
          <w:sz w:val="22"/>
          <w:szCs w:val="22"/>
        </w:rPr>
      </w:pPr>
      <w:bookmarkStart w:id="90" w:name="_Hlk114750805"/>
      <w:r w:rsidRPr="003C5386">
        <w:rPr>
          <w:rFonts w:asciiTheme="minorHAnsi" w:hAnsiTheme="minorHAnsi" w:cstheme="minorHAnsi"/>
          <w:sz w:val="22"/>
          <w:szCs w:val="22"/>
        </w:rPr>
        <w:t>UTB má stanoveny ukazatele, jejichž prostřednictvím sleduje míru úspěšnosti v přijímacím řízení, studijní neúspěšnost ve studijním programu, míru řádného ukončení studia studijního programu a uplatnitelnost absolventů.</w:t>
      </w:r>
    </w:p>
    <w:p w14:paraId="065A2BBD" w14:textId="77777777" w:rsidR="00163FF7" w:rsidRPr="003C5386" w:rsidRDefault="00163FF7" w:rsidP="00163FF7">
      <w:pPr>
        <w:widowControl w:val="0"/>
        <w:autoSpaceDE w:val="0"/>
        <w:autoSpaceDN w:val="0"/>
        <w:adjustRightInd w:val="0"/>
        <w:snapToGrid w:val="0"/>
        <w:spacing w:after="120"/>
        <w:ind w:left="425"/>
        <w:jc w:val="both"/>
        <w:rPr>
          <w:rFonts w:asciiTheme="minorHAnsi" w:hAnsiTheme="minorHAnsi" w:cstheme="minorHAnsi"/>
          <w:sz w:val="22"/>
          <w:szCs w:val="22"/>
        </w:rPr>
      </w:pPr>
      <w:r w:rsidRPr="003C5386">
        <w:rPr>
          <w:rFonts w:asciiTheme="minorHAnsi" w:hAnsiTheme="minorHAnsi" w:cstheme="minorHAnsi"/>
          <w:sz w:val="22"/>
          <w:szCs w:val="22"/>
        </w:rPr>
        <w:t xml:space="preserve">Sledované parametry jsou shrnuty </w:t>
      </w:r>
      <w:r w:rsidRPr="003C5386">
        <w:rPr>
          <w:rFonts w:asciiTheme="minorHAnsi" w:hAnsiTheme="minorHAnsi" w:cstheme="minorHAnsi"/>
          <w:color w:val="000000"/>
          <w:sz w:val="22"/>
          <w:szCs w:val="22"/>
        </w:rPr>
        <w:t xml:space="preserve">ve </w:t>
      </w:r>
      <w:r w:rsidRPr="003C5386">
        <w:rPr>
          <w:rFonts w:asciiTheme="minorHAnsi" w:hAnsiTheme="minorHAnsi" w:cstheme="minorHAnsi"/>
          <w:i/>
          <w:color w:val="000000"/>
          <w:sz w:val="22"/>
          <w:szCs w:val="22"/>
        </w:rPr>
        <w:t>Zprávě o vnitřním hodnocení kvality vzdělávací, tvůrčí</w:t>
      </w:r>
      <w:r>
        <w:rPr>
          <w:rFonts w:asciiTheme="minorHAnsi" w:hAnsiTheme="minorHAnsi" w:cstheme="minorHAnsi"/>
          <w:i/>
          <w:color w:val="000000"/>
          <w:sz w:val="22"/>
          <w:szCs w:val="22"/>
        </w:rPr>
        <w:t xml:space="preserve"> </w:t>
      </w:r>
      <w:r w:rsidRPr="003C5386">
        <w:rPr>
          <w:rFonts w:asciiTheme="minorHAnsi" w:hAnsiTheme="minorHAnsi" w:cstheme="minorHAnsi"/>
          <w:i/>
          <w:color w:val="000000"/>
          <w:sz w:val="22"/>
          <w:szCs w:val="22"/>
        </w:rPr>
        <w:t>a s nimi souvisejících činností UTB: 2021-25</w:t>
      </w:r>
      <w:r w:rsidRPr="003C5386">
        <w:rPr>
          <w:rStyle w:val="Znakapoznpodarou"/>
          <w:rFonts w:asciiTheme="minorHAnsi" w:hAnsiTheme="minorHAnsi" w:cstheme="minorHAnsi"/>
          <w:i/>
          <w:color w:val="000000"/>
          <w:sz w:val="22"/>
          <w:szCs w:val="22"/>
        </w:rPr>
        <w:footnoteReference w:id="27"/>
      </w:r>
      <w:r w:rsidRPr="003C5386">
        <w:rPr>
          <w:rFonts w:asciiTheme="minorHAnsi" w:hAnsiTheme="minorHAnsi" w:cstheme="minorHAnsi"/>
          <w:color w:val="000000"/>
          <w:sz w:val="22"/>
          <w:szCs w:val="22"/>
        </w:rPr>
        <w:t xml:space="preserve"> a v </w:t>
      </w:r>
      <w:r w:rsidRPr="003C5386">
        <w:rPr>
          <w:rFonts w:asciiTheme="minorHAnsi" w:hAnsiTheme="minorHAnsi" w:cstheme="minorHAnsi"/>
          <w:i/>
          <w:color w:val="000000"/>
          <w:sz w:val="22"/>
          <w:szCs w:val="22"/>
        </w:rPr>
        <w:t xml:space="preserve">Dodatku Zprávy o vnitřním hodnocení kvality vzdělávací, tvůrčí </w:t>
      </w:r>
      <w:r>
        <w:rPr>
          <w:rFonts w:asciiTheme="minorHAnsi" w:hAnsiTheme="minorHAnsi" w:cstheme="minorHAnsi"/>
          <w:i/>
          <w:color w:val="000000"/>
          <w:sz w:val="22"/>
          <w:szCs w:val="22"/>
        </w:rPr>
        <w:br/>
      </w:r>
      <w:r w:rsidRPr="003C5386">
        <w:rPr>
          <w:rFonts w:asciiTheme="minorHAnsi" w:hAnsiTheme="minorHAnsi" w:cstheme="minorHAnsi"/>
          <w:i/>
          <w:color w:val="000000"/>
          <w:sz w:val="22"/>
          <w:szCs w:val="22"/>
        </w:rPr>
        <w:t>a s nimi souvisejících činností UTB: 2021</w:t>
      </w:r>
      <w:r w:rsidRPr="003C5386">
        <w:rPr>
          <w:rStyle w:val="Znakapoznpodarou"/>
          <w:rFonts w:asciiTheme="minorHAnsi" w:hAnsiTheme="minorHAnsi" w:cstheme="minorHAnsi"/>
          <w:i/>
          <w:color w:val="000000"/>
          <w:sz w:val="22"/>
          <w:szCs w:val="22"/>
        </w:rPr>
        <w:footnoteReference w:id="28"/>
      </w:r>
      <w:r w:rsidRPr="003C5386">
        <w:rPr>
          <w:rFonts w:asciiTheme="minorHAnsi" w:hAnsiTheme="minorHAnsi" w:cstheme="minorHAnsi"/>
          <w:i/>
          <w:color w:val="000000"/>
          <w:sz w:val="22"/>
          <w:szCs w:val="22"/>
        </w:rPr>
        <w:t>.</w:t>
      </w:r>
    </w:p>
    <w:bookmarkEnd w:id="90"/>
    <w:p w14:paraId="4C4C96AD" w14:textId="77777777" w:rsidR="00163FF7" w:rsidRDefault="00163FF7" w:rsidP="00163FF7">
      <w:pPr>
        <w:widowControl w:val="0"/>
        <w:autoSpaceDE w:val="0"/>
        <w:autoSpaceDN w:val="0"/>
        <w:adjustRightInd w:val="0"/>
        <w:snapToGrid w:val="0"/>
        <w:spacing w:after="120"/>
        <w:ind w:left="425"/>
        <w:jc w:val="both"/>
      </w:pPr>
    </w:p>
    <w:p w14:paraId="313D3A59" w14:textId="77777777" w:rsidR="00163FF7" w:rsidRDefault="00163FF7" w:rsidP="00163FF7">
      <w:pPr>
        <w:pStyle w:val="Nadpis2"/>
      </w:pPr>
      <w:r>
        <w:t>Vzd</w:t>
      </w:r>
      <w:r w:rsidRPr="00035992">
        <w:t>ělávací a tvůrčí činnost</w:t>
      </w:r>
    </w:p>
    <w:p w14:paraId="14F43776" w14:textId="77777777" w:rsidR="00163FF7" w:rsidRDefault="00163FF7" w:rsidP="00163FF7">
      <w:pPr>
        <w:pStyle w:val="Nadpis3"/>
      </w:pPr>
      <w:r w:rsidRPr="00035992">
        <w:t xml:space="preserve">Mezinárodní rozměr a aplikace soudobého stavu poznání </w:t>
      </w:r>
    </w:p>
    <w:p w14:paraId="78005626" w14:textId="77777777" w:rsidR="00163FF7" w:rsidRPr="00075116" w:rsidRDefault="00163FF7" w:rsidP="00163FF7">
      <w:pPr>
        <w:spacing w:before="120" w:after="120"/>
        <w:rPr>
          <w:rFonts w:asciiTheme="minorHAnsi" w:hAnsiTheme="minorHAnsi" w:cstheme="minorHAnsi"/>
          <w:sz w:val="22"/>
          <w:szCs w:val="22"/>
        </w:rPr>
      </w:pPr>
      <w:r>
        <w:tab/>
      </w:r>
      <w:r>
        <w:tab/>
      </w:r>
      <w:r>
        <w:tab/>
      </w:r>
      <w:r>
        <w:tab/>
      </w:r>
      <w:r>
        <w:tab/>
      </w:r>
      <w:r w:rsidRPr="00075116">
        <w:rPr>
          <w:rFonts w:asciiTheme="minorHAnsi" w:hAnsiTheme="minorHAnsi" w:cstheme="minorHAnsi"/>
          <w:sz w:val="22"/>
          <w:szCs w:val="22"/>
        </w:rPr>
        <w:t>Standard 1.9</w:t>
      </w:r>
    </w:p>
    <w:p w14:paraId="3FF5D70E" w14:textId="77777777" w:rsidR="00163FF7" w:rsidRPr="00075116" w:rsidRDefault="00163FF7" w:rsidP="00163FF7">
      <w:pPr>
        <w:widowControl w:val="0"/>
        <w:autoSpaceDE w:val="0"/>
        <w:autoSpaceDN w:val="0"/>
        <w:adjustRightInd w:val="0"/>
        <w:snapToGrid w:val="0"/>
        <w:spacing w:after="120"/>
        <w:ind w:left="425"/>
        <w:jc w:val="both"/>
        <w:rPr>
          <w:rFonts w:asciiTheme="minorHAnsi" w:hAnsiTheme="minorHAnsi" w:cstheme="minorHAnsi"/>
          <w:sz w:val="22"/>
          <w:szCs w:val="22"/>
        </w:rPr>
      </w:pPr>
      <w:bookmarkStart w:id="91" w:name="_Hlk114750833"/>
      <w:r w:rsidRPr="00075116">
        <w:rPr>
          <w:rFonts w:asciiTheme="minorHAnsi" w:hAnsiTheme="minorHAnsi" w:cstheme="minorHAnsi"/>
          <w:color w:val="000000"/>
          <w:sz w:val="22"/>
          <w:szCs w:val="22"/>
        </w:rPr>
        <w:t xml:space="preserve">UTB realizuje vzdělávací a tvůrčí činnost, která v širším kontextu vychází ze soudobých poznatků </w:t>
      </w:r>
      <w:r w:rsidRPr="00075116">
        <w:rPr>
          <w:rFonts w:asciiTheme="minorHAnsi" w:hAnsiTheme="minorHAnsi" w:cstheme="minorHAnsi"/>
          <w:color w:val="000000"/>
          <w:sz w:val="22"/>
          <w:szCs w:val="22"/>
        </w:rPr>
        <w:br/>
        <w:t>a má mezinárodní charakter s přihlédnutím k typu a případnému profilu studijních programů. V tomto ohledu jsou realizovány zahraniční mobility studentů a akademických pracovníků.</w:t>
      </w:r>
    </w:p>
    <w:p w14:paraId="5548199D" w14:textId="77777777" w:rsidR="00163FF7" w:rsidRPr="00075116" w:rsidRDefault="00163FF7" w:rsidP="00163FF7">
      <w:pPr>
        <w:widowControl w:val="0"/>
        <w:autoSpaceDE w:val="0"/>
        <w:autoSpaceDN w:val="0"/>
        <w:adjustRightInd w:val="0"/>
        <w:snapToGrid w:val="0"/>
        <w:spacing w:after="12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 xml:space="preserve">UTB podporuje rozvoj </w:t>
      </w:r>
      <w:proofErr w:type="spellStart"/>
      <w:r w:rsidRPr="00075116">
        <w:rPr>
          <w:rFonts w:asciiTheme="minorHAnsi" w:hAnsiTheme="minorHAnsi" w:cstheme="minorHAnsi"/>
          <w:color w:val="000000"/>
          <w:sz w:val="22"/>
          <w:szCs w:val="22"/>
        </w:rPr>
        <w:t>mobilitních</w:t>
      </w:r>
      <w:proofErr w:type="spellEnd"/>
      <w:r w:rsidRPr="00075116">
        <w:rPr>
          <w:rFonts w:asciiTheme="minorHAnsi" w:hAnsiTheme="minorHAnsi" w:cstheme="minorHAnsi"/>
          <w:color w:val="000000"/>
          <w:sz w:val="22"/>
          <w:szCs w:val="22"/>
        </w:rPr>
        <w:t xml:space="preserve"> příležitostí pro studenty UTB se zájmem o výjezd na studijní pobyt </w:t>
      </w:r>
      <w:r>
        <w:rPr>
          <w:rFonts w:asciiTheme="minorHAnsi" w:hAnsiTheme="minorHAnsi" w:cstheme="minorHAnsi"/>
          <w:color w:val="000000"/>
          <w:sz w:val="22"/>
          <w:szCs w:val="22"/>
        </w:rPr>
        <w:br/>
      </w:r>
      <w:r w:rsidRPr="00075116">
        <w:rPr>
          <w:rFonts w:asciiTheme="minorHAnsi" w:hAnsiTheme="minorHAnsi" w:cstheme="minorHAnsi"/>
          <w:color w:val="000000"/>
          <w:sz w:val="22"/>
          <w:szCs w:val="22"/>
        </w:rPr>
        <w:t>a pracovní stáž do zahraničí v rámci programů spolupráce vysokých škol. Etablovaným</w:t>
      </w:r>
      <w:r>
        <w:rPr>
          <w:rFonts w:asciiTheme="minorHAnsi" w:hAnsiTheme="minorHAnsi" w:cstheme="minorHAnsi"/>
          <w:color w:val="000000"/>
          <w:sz w:val="22"/>
          <w:szCs w:val="22"/>
        </w:rPr>
        <w:t xml:space="preserve"> </w:t>
      </w:r>
      <w:r w:rsidRPr="00075116">
        <w:rPr>
          <w:rFonts w:asciiTheme="minorHAnsi" w:hAnsiTheme="minorHAnsi" w:cstheme="minorHAnsi"/>
          <w:color w:val="000000"/>
          <w:sz w:val="22"/>
          <w:szCs w:val="22"/>
        </w:rPr>
        <w:t xml:space="preserve">a nejvíce využívaným programem je v tomto ohledu Erasmus+, v němž portfolio partnerských smluv UTB zahrnuje naprostou většinu programových zemí, a studentům tak nabízí širokou škálu </w:t>
      </w:r>
      <w:proofErr w:type="spellStart"/>
      <w:r w:rsidRPr="00075116">
        <w:rPr>
          <w:rFonts w:asciiTheme="minorHAnsi" w:hAnsiTheme="minorHAnsi" w:cstheme="minorHAnsi"/>
          <w:color w:val="000000"/>
          <w:sz w:val="22"/>
          <w:szCs w:val="22"/>
        </w:rPr>
        <w:t>mobilitních</w:t>
      </w:r>
      <w:proofErr w:type="spellEnd"/>
      <w:r w:rsidRPr="00075116">
        <w:rPr>
          <w:rFonts w:asciiTheme="minorHAnsi" w:hAnsiTheme="minorHAnsi" w:cstheme="minorHAnsi"/>
          <w:color w:val="000000"/>
          <w:sz w:val="22"/>
          <w:szCs w:val="22"/>
        </w:rPr>
        <w:t xml:space="preserve"> příležitostí. UTB </w:t>
      </w:r>
      <w:r w:rsidRPr="00075116">
        <w:rPr>
          <w:rFonts w:asciiTheme="minorHAnsi" w:hAnsiTheme="minorHAnsi" w:cstheme="minorHAnsi"/>
          <w:color w:val="000000"/>
          <w:sz w:val="22"/>
          <w:szCs w:val="22"/>
        </w:rPr>
        <w:lastRenderedPageBreak/>
        <w:t xml:space="preserve">navíc podporuje mobility studentů i do mimo programových zemí Erasmus+ pomocí finančního zabezpečení ze zdrojů MŠMT. UTB je pak zapojena i do dalších programů včetně CEEPUS, AKTION, </w:t>
      </w:r>
      <w:proofErr w:type="spellStart"/>
      <w:r w:rsidRPr="00075116">
        <w:rPr>
          <w:rFonts w:asciiTheme="minorHAnsi" w:hAnsiTheme="minorHAnsi" w:cstheme="minorHAnsi"/>
          <w:color w:val="000000"/>
          <w:sz w:val="22"/>
          <w:szCs w:val="22"/>
        </w:rPr>
        <w:t>Fulbright</w:t>
      </w:r>
      <w:proofErr w:type="spellEnd"/>
      <w:r w:rsidRPr="00075116">
        <w:rPr>
          <w:rFonts w:asciiTheme="minorHAnsi" w:hAnsiTheme="minorHAnsi" w:cstheme="minorHAnsi"/>
          <w:color w:val="000000"/>
          <w:sz w:val="22"/>
          <w:szCs w:val="22"/>
        </w:rPr>
        <w:t>, či Norských fondů.</w:t>
      </w:r>
      <w:r w:rsidRPr="00075116">
        <w:rPr>
          <w:rStyle w:val="Znakapoznpodarou"/>
          <w:rFonts w:asciiTheme="minorHAnsi" w:hAnsiTheme="minorHAnsi" w:cstheme="minorHAnsi"/>
          <w:color w:val="000000"/>
          <w:sz w:val="22"/>
          <w:szCs w:val="22"/>
        </w:rPr>
        <w:footnoteReference w:id="29"/>
      </w:r>
    </w:p>
    <w:p w14:paraId="4A0B7A98" w14:textId="77777777" w:rsidR="00163FF7" w:rsidRPr="00075116" w:rsidRDefault="00163FF7" w:rsidP="00163FF7">
      <w:pPr>
        <w:widowControl w:val="0"/>
        <w:autoSpaceDE w:val="0"/>
        <w:autoSpaceDN w:val="0"/>
        <w:adjustRightInd w:val="0"/>
        <w:snapToGrid w:val="0"/>
        <w:spacing w:after="12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 xml:space="preserve">UTB pro vyšší efektivitu mobilit a posílení mezinárodního rozměru studijních programů disponuje </w:t>
      </w:r>
      <w:r w:rsidRPr="00075116">
        <w:rPr>
          <w:rFonts w:asciiTheme="minorHAnsi" w:hAnsiTheme="minorHAnsi" w:cstheme="minorHAnsi"/>
          <w:i/>
          <w:color w:val="000000"/>
          <w:sz w:val="22"/>
          <w:szCs w:val="22"/>
        </w:rPr>
        <w:t>speciálním webem</w:t>
      </w:r>
      <w:r w:rsidRPr="00075116">
        <w:rPr>
          <w:rStyle w:val="Znakapoznpodarou"/>
          <w:rFonts w:asciiTheme="minorHAnsi" w:hAnsiTheme="minorHAnsi" w:cstheme="minorHAnsi"/>
          <w:color w:val="000000"/>
          <w:sz w:val="22"/>
          <w:szCs w:val="22"/>
        </w:rPr>
        <w:footnoteReference w:id="30"/>
      </w:r>
      <w:r w:rsidRPr="00075116">
        <w:rPr>
          <w:rFonts w:asciiTheme="minorHAnsi" w:hAnsiTheme="minorHAnsi" w:cstheme="minorHAnsi"/>
          <w:color w:val="000000"/>
          <w:sz w:val="22"/>
          <w:szCs w:val="22"/>
        </w:rPr>
        <w:t xml:space="preserve">, který slouží k informování studentů o možnostech výjezdů do zahraničí </w:t>
      </w:r>
      <w:r w:rsidRPr="00075116">
        <w:rPr>
          <w:rFonts w:asciiTheme="minorHAnsi" w:hAnsiTheme="minorHAnsi" w:cstheme="minorHAnsi"/>
          <w:color w:val="000000"/>
          <w:sz w:val="22"/>
          <w:szCs w:val="22"/>
        </w:rPr>
        <w:br/>
        <w:t>a který mimo jiné obsahuje i recenze studentů či portfolio partnerských univerzit s jejich popisem.</w:t>
      </w:r>
    </w:p>
    <w:p w14:paraId="356AFBE6" w14:textId="52F5C2A4" w:rsidR="00163FF7" w:rsidRPr="00075116" w:rsidRDefault="00163FF7" w:rsidP="00163FF7">
      <w:pPr>
        <w:widowControl w:val="0"/>
        <w:autoSpaceDE w:val="0"/>
        <w:autoSpaceDN w:val="0"/>
        <w:adjustRightInd w:val="0"/>
        <w:snapToGrid w:val="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UTB má rovněž transparentní a jasný proces administrace mobilit. UTB přitom pečlivě vybírá partnerské instituce na základě kurikul zahraničních studijních programů. Uznávání studia nebo praxe absolvované na zahraniční instituci probíhá v souladu se směrnicí rektora SR/1</w:t>
      </w:r>
      <w:ins w:id="92" w:author="Hana Ponížilová" w:date="2023-06-06T14:27:00Z">
        <w:r w:rsidR="00BD0344">
          <w:rPr>
            <w:rFonts w:asciiTheme="minorHAnsi" w:hAnsiTheme="minorHAnsi" w:cstheme="minorHAnsi"/>
            <w:color w:val="000000"/>
            <w:sz w:val="22"/>
            <w:szCs w:val="22"/>
          </w:rPr>
          <w:t>3</w:t>
        </w:r>
      </w:ins>
      <w:r w:rsidRPr="00075116">
        <w:rPr>
          <w:rFonts w:asciiTheme="minorHAnsi" w:hAnsiTheme="minorHAnsi" w:cstheme="minorHAnsi"/>
          <w:color w:val="000000"/>
          <w:sz w:val="22"/>
          <w:szCs w:val="22"/>
        </w:rPr>
        <w:t>/202</w:t>
      </w:r>
      <w:ins w:id="93" w:author="Hana Ponížilová" w:date="2023-06-06T14:27:00Z">
        <w:r w:rsidR="00BD0344">
          <w:rPr>
            <w:rFonts w:asciiTheme="minorHAnsi" w:hAnsiTheme="minorHAnsi" w:cstheme="minorHAnsi"/>
            <w:color w:val="000000"/>
            <w:sz w:val="22"/>
            <w:szCs w:val="22"/>
          </w:rPr>
          <w:t>3</w:t>
        </w:r>
      </w:ins>
      <w:r w:rsidRPr="00075116">
        <w:rPr>
          <w:rFonts w:asciiTheme="minorHAnsi" w:hAnsiTheme="minorHAnsi" w:cstheme="minorHAnsi"/>
          <w:color w:val="000000"/>
          <w:sz w:val="22"/>
          <w:szCs w:val="22"/>
        </w:rPr>
        <w:t xml:space="preserve"> </w:t>
      </w:r>
      <w:r w:rsidRPr="00075116">
        <w:rPr>
          <w:rFonts w:asciiTheme="minorHAnsi" w:hAnsiTheme="minorHAnsi" w:cstheme="minorHAnsi"/>
          <w:i/>
          <w:color w:val="000000"/>
          <w:sz w:val="22"/>
          <w:szCs w:val="22"/>
        </w:rPr>
        <w:t xml:space="preserve">Mobility studentů UTB do zahraničí a zahraničních studentů na UTB </w:t>
      </w:r>
      <w:r w:rsidRPr="00075116">
        <w:rPr>
          <w:rFonts w:asciiTheme="minorHAnsi" w:hAnsiTheme="minorHAnsi" w:cstheme="minorHAnsi"/>
          <w:color w:val="000000"/>
          <w:sz w:val="22"/>
          <w:szCs w:val="22"/>
        </w:rPr>
        <w:t xml:space="preserve">ze dne </w:t>
      </w:r>
      <w:ins w:id="94" w:author="Hana Ponížilová" w:date="2023-05-26T13:15:00Z">
        <w:r w:rsidR="006B2932">
          <w:rPr>
            <w:rFonts w:asciiTheme="minorHAnsi" w:hAnsiTheme="minorHAnsi" w:cstheme="minorHAnsi"/>
            <w:color w:val="000000"/>
            <w:sz w:val="22"/>
            <w:szCs w:val="22"/>
          </w:rPr>
          <w:t>22</w:t>
        </w:r>
        <w:r w:rsidR="006B2932" w:rsidRPr="005D65AA">
          <w:rPr>
            <w:rFonts w:asciiTheme="minorHAnsi" w:hAnsiTheme="minorHAnsi" w:cstheme="minorHAnsi"/>
            <w:color w:val="000000"/>
            <w:sz w:val="22"/>
            <w:szCs w:val="22"/>
          </w:rPr>
          <w:t xml:space="preserve">. </w:t>
        </w:r>
        <w:r w:rsidR="006B2932">
          <w:rPr>
            <w:rFonts w:asciiTheme="minorHAnsi" w:hAnsiTheme="minorHAnsi" w:cstheme="minorHAnsi"/>
            <w:color w:val="000000"/>
            <w:sz w:val="22"/>
            <w:szCs w:val="22"/>
          </w:rPr>
          <w:t>května</w:t>
        </w:r>
        <w:r w:rsidR="006B2932" w:rsidRPr="005D65AA">
          <w:rPr>
            <w:rFonts w:asciiTheme="minorHAnsi" w:hAnsiTheme="minorHAnsi" w:cstheme="minorHAnsi"/>
            <w:color w:val="000000"/>
            <w:sz w:val="22"/>
            <w:szCs w:val="22"/>
          </w:rPr>
          <w:t xml:space="preserve"> 202</w:t>
        </w:r>
        <w:r w:rsidR="006B2932">
          <w:rPr>
            <w:rFonts w:asciiTheme="minorHAnsi" w:hAnsiTheme="minorHAnsi" w:cstheme="minorHAnsi"/>
            <w:color w:val="000000"/>
            <w:sz w:val="22"/>
            <w:szCs w:val="22"/>
          </w:rPr>
          <w:t>3</w:t>
        </w:r>
      </w:ins>
      <w:r w:rsidRPr="00075116">
        <w:rPr>
          <w:rStyle w:val="Znakapoznpodarou"/>
          <w:rFonts w:asciiTheme="minorHAnsi" w:hAnsiTheme="minorHAnsi" w:cstheme="minorHAnsi"/>
          <w:color w:val="000000"/>
          <w:sz w:val="22"/>
          <w:szCs w:val="22"/>
        </w:rPr>
        <w:footnoteReference w:id="31"/>
      </w:r>
      <w:r w:rsidRPr="00075116">
        <w:rPr>
          <w:rFonts w:asciiTheme="minorHAnsi" w:hAnsiTheme="minorHAnsi" w:cstheme="minorHAnsi"/>
          <w:color w:val="000000"/>
          <w:sz w:val="22"/>
          <w:szCs w:val="22"/>
        </w:rPr>
        <w:t>.</w:t>
      </w:r>
    </w:p>
    <w:bookmarkEnd w:id="91"/>
    <w:p w14:paraId="644E88DC" w14:textId="77777777" w:rsidR="00163FF7" w:rsidRDefault="00163FF7" w:rsidP="00163FF7">
      <w:pPr>
        <w:spacing w:before="120" w:after="120"/>
      </w:pPr>
    </w:p>
    <w:p w14:paraId="33E545C0" w14:textId="77777777" w:rsidR="00163FF7" w:rsidRDefault="00163FF7" w:rsidP="00163FF7">
      <w:pPr>
        <w:pStyle w:val="Nadpis3"/>
      </w:pPr>
      <w:r w:rsidRPr="00035992">
        <w:t>Spolupráce s praxí při uskutečňování studijních programů</w:t>
      </w:r>
    </w:p>
    <w:p w14:paraId="7DB1AAD1" w14:textId="77777777" w:rsidR="00163FF7" w:rsidRPr="0009280E" w:rsidRDefault="00163FF7" w:rsidP="00163FF7">
      <w:pPr>
        <w:spacing w:before="120" w:after="120"/>
        <w:rPr>
          <w:rFonts w:ascii="Calibri" w:hAnsi="Calibri" w:cs="Calibri"/>
          <w:sz w:val="22"/>
          <w:szCs w:val="22"/>
        </w:rPr>
      </w:pPr>
      <w:r>
        <w:tab/>
      </w:r>
      <w:r>
        <w:tab/>
      </w:r>
      <w:r>
        <w:tab/>
      </w:r>
      <w:r>
        <w:tab/>
      </w:r>
      <w:r>
        <w:tab/>
      </w:r>
      <w:r w:rsidRPr="0009280E">
        <w:rPr>
          <w:rFonts w:ascii="Calibri" w:hAnsi="Calibri" w:cs="Calibri"/>
          <w:sz w:val="22"/>
          <w:szCs w:val="22"/>
        </w:rPr>
        <w:t>Standard 1.10</w:t>
      </w:r>
    </w:p>
    <w:p w14:paraId="23F30C7D" w14:textId="77777777" w:rsidR="00163FF7" w:rsidRPr="0009280E" w:rsidRDefault="00163FF7" w:rsidP="00163FF7">
      <w:pPr>
        <w:widowControl w:val="0"/>
        <w:autoSpaceDE w:val="0"/>
        <w:autoSpaceDN w:val="0"/>
        <w:adjustRightInd w:val="0"/>
        <w:snapToGrid w:val="0"/>
        <w:spacing w:after="120"/>
        <w:ind w:left="425"/>
        <w:jc w:val="both"/>
        <w:rPr>
          <w:rFonts w:ascii="Calibri" w:hAnsi="Calibri" w:cs="Calibri"/>
          <w:color w:val="000000"/>
          <w:sz w:val="22"/>
          <w:szCs w:val="22"/>
        </w:rPr>
      </w:pPr>
      <w:bookmarkStart w:id="95" w:name="_Hlk114750885"/>
      <w:r w:rsidRPr="0009280E">
        <w:rPr>
          <w:rFonts w:ascii="Calibri" w:hAnsi="Calibri" w:cs="Calibri"/>
          <w:color w:val="000000"/>
          <w:sz w:val="22"/>
          <w:szCs w:val="22"/>
        </w:rPr>
        <w:t xml:space="preserve">UTB dlouhodobě rozvíjí spolupráci s praxí s přihlédnutím k typům a případným profilům studijních programů; jde zejména o praktickou výuku, zadávání kvalifikačních prací, přiznávání stipendií </w:t>
      </w:r>
      <w:r w:rsidRPr="0009280E">
        <w:rPr>
          <w:rFonts w:ascii="Calibri" w:hAnsi="Calibri" w:cs="Calibri"/>
          <w:color w:val="000000"/>
          <w:sz w:val="22"/>
          <w:szCs w:val="22"/>
        </w:rPr>
        <w:br/>
        <w:t>a zapojování odborníků z praxe do vzdělávacího procesu.</w:t>
      </w:r>
    </w:p>
    <w:p w14:paraId="3E32D4ED" w14:textId="35F72229" w:rsidR="00163FF7"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r w:rsidRPr="0009280E">
        <w:rPr>
          <w:rStyle w:val="markedcontent"/>
          <w:rFonts w:ascii="Calibri" w:hAnsi="Calibri" w:cs="Calibri"/>
          <w:sz w:val="22"/>
          <w:szCs w:val="22"/>
        </w:rPr>
        <w:t>Pro studijní programy uskutečňované na FMK je významná spolupráce, která se realizuje zejména prostřednictvím odborných přednášek, projektů</w:t>
      </w:r>
      <w:r w:rsidRPr="0009280E">
        <w:rPr>
          <w:rFonts w:ascii="Calibri" w:hAnsi="Calibri" w:cs="Calibri"/>
          <w:sz w:val="22"/>
          <w:szCs w:val="22"/>
        </w:rPr>
        <w:t xml:space="preserve"> </w:t>
      </w:r>
      <w:r w:rsidRPr="0009280E">
        <w:rPr>
          <w:rStyle w:val="markedcontent"/>
          <w:rFonts w:ascii="Calibri" w:hAnsi="Calibri" w:cs="Calibri"/>
          <w:sz w:val="22"/>
          <w:szCs w:val="22"/>
        </w:rPr>
        <w:t>smluvního výzkumu, projektů státní podpory aplikovaného výzkumu (např. TA ČR), inovačních voucherů</w:t>
      </w:r>
      <w:r w:rsidRPr="0009280E">
        <w:rPr>
          <w:rFonts w:ascii="Calibri" w:hAnsi="Calibri" w:cs="Calibri"/>
          <w:sz w:val="22"/>
          <w:szCs w:val="22"/>
        </w:rPr>
        <w:t xml:space="preserve"> </w:t>
      </w:r>
      <w:r w:rsidRPr="0009280E">
        <w:rPr>
          <w:rStyle w:val="markedcontent"/>
          <w:rFonts w:ascii="Calibri" w:hAnsi="Calibri" w:cs="Calibri"/>
          <w:sz w:val="22"/>
          <w:szCs w:val="22"/>
        </w:rPr>
        <w:t>s firmami a institucemi v ČR.</w:t>
      </w:r>
      <w:r>
        <w:rPr>
          <w:rStyle w:val="markedcontent"/>
          <w:rFonts w:ascii="Calibri" w:hAnsi="Calibri" w:cs="Calibri"/>
          <w:sz w:val="22"/>
          <w:szCs w:val="22"/>
        </w:rPr>
        <w:t xml:space="preserve"> </w:t>
      </w:r>
      <w:r w:rsidRPr="00D5748D">
        <w:rPr>
          <w:rFonts w:asciiTheme="minorHAnsi" w:hAnsiTheme="minorHAnsi" w:cstheme="minorHAnsi"/>
          <w:color w:val="000000"/>
          <w:sz w:val="22"/>
          <w:szCs w:val="22"/>
        </w:rPr>
        <w:t>Příklady spolupráce s</w:t>
      </w:r>
      <w:r>
        <w:rPr>
          <w:rFonts w:asciiTheme="minorHAnsi" w:hAnsiTheme="minorHAnsi" w:cstheme="minorHAnsi"/>
          <w:color w:val="000000"/>
          <w:sz w:val="22"/>
          <w:szCs w:val="22"/>
        </w:rPr>
        <w:t>tudijního</w:t>
      </w:r>
      <w:r w:rsidRPr="00D5748D">
        <w:rPr>
          <w:rFonts w:asciiTheme="minorHAnsi" w:hAnsiTheme="minorHAnsi" w:cstheme="minorHAnsi"/>
          <w:color w:val="000000"/>
          <w:sz w:val="22"/>
          <w:szCs w:val="22"/>
        </w:rPr>
        <w:t xml:space="preserve"> programu </w:t>
      </w:r>
      <w:r>
        <w:rPr>
          <w:rFonts w:asciiTheme="minorHAnsi" w:hAnsiTheme="minorHAnsi" w:cstheme="minorHAnsi"/>
          <w:color w:val="000000"/>
          <w:sz w:val="22"/>
          <w:szCs w:val="22"/>
        </w:rPr>
        <w:t>Animovaná tvorba</w:t>
      </w:r>
      <w:r w:rsidRPr="00D5748D">
        <w:rPr>
          <w:rFonts w:asciiTheme="minorHAnsi" w:hAnsiTheme="minorHAnsi" w:cstheme="minorHAnsi"/>
          <w:color w:val="000000"/>
          <w:sz w:val="22"/>
          <w:szCs w:val="22"/>
        </w:rPr>
        <w:t xml:space="preserve"> s tuzemskými firmami a institucemi v období 201</w:t>
      </w:r>
      <w:r>
        <w:rPr>
          <w:rFonts w:asciiTheme="minorHAnsi" w:hAnsiTheme="minorHAnsi" w:cstheme="minorHAnsi"/>
          <w:color w:val="000000"/>
          <w:sz w:val="22"/>
          <w:szCs w:val="22"/>
        </w:rPr>
        <w:t>7</w:t>
      </w:r>
      <w:r w:rsidRPr="00D5748D">
        <w:rPr>
          <w:rFonts w:asciiTheme="minorHAnsi" w:hAnsiTheme="minorHAnsi" w:cstheme="minorHAnsi"/>
          <w:color w:val="000000"/>
          <w:sz w:val="22"/>
          <w:szCs w:val="22"/>
        </w:rPr>
        <w:t>–202</w:t>
      </w:r>
      <w:r>
        <w:rPr>
          <w:rFonts w:asciiTheme="minorHAnsi" w:hAnsiTheme="minorHAnsi" w:cstheme="minorHAnsi"/>
          <w:color w:val="000000"/>
          <w:sz w:val="22"/>
          <w:szCs w:val="22"/>
        </w:rPr>
        <w:t>1</w:t>
      </w:r>
      <w:r w:rsidRPr="00D5748D">
        <w:rPr>
          <w:rFonts w:asciiTheme="minorHAnsi" w:hAnsiTheme="minorHAnsi" w:cstheme="minorHAnsi"/>
          <w:color w:val="000000"/>
          <w:sz w:val="22"/>
          <w:szCs w:val="22"/>
        </w:rPr>
        <w:t>:</w:t>
      </w:r>
      <w:r w:rsidR="00B77EC6">
        <w:rPr>
          <w:rFonts w:asciiTheme="minorHAnsi" w:hAnsiTheme="minorHAnsi" w:cstheme="minorHAnsi"/>
          <w:color w:val="000000"/>
          <w:sz w:val="22"/>
          <w:szCs w:val="22"/>
        </w:rPr>
        <w:t xml:space="preserve"> </w:t>
      </w:r>
      <w:r w:rsidR="00CB1CAC">
        <w:rPr>
          <w:rFonts w:asciiTheme="minorHAnsi" w:hAnsiTheme="minorHAnsi" w:cstheme="minorHAnsi"/>
          <w:color w:val="000000"/>
          <w:sz w:val="22"/>
          <w:szCs w:val="22"/>
        </w:rPr>
        <w:t xml:space="preserve">Česká televize Brno, Česká televize Praha, </w:t>
      </w:r>
      <w:proofErr w:type="spellStart"/>
      <w:r w:rsidR="00CB1CAC">
        <w:rPr>
          <w:rFonts w:asciiTheme="minorHAnsi" w:hAnsiTheme="minorHAnsi" w:cstheme="minorHAnsi"/>
          <w:color w:val="000000"/>
          <w:sz w:val="22"/>
          <w:szCs w:val="22"/>
        </w:rPr>
        <w:t>Motionhouse</w:t>
      </w:r>
      <w:proofErr w:type="spellEnd"/>
      <w:r w:rsidR="00CB1CAC">
        <w:rPr>
          <w:rFonts w:asciiTheme="minorHAnsi" w:hAnsiTheme="minorHAnsi" w:cstheme="minorHAnsi"/>
          <w:color w:val="000000"/>
          <w:sz w:val="22"/>
          <w:szCs w:val="22"/>
        </w:rPr>
        <w:t xml:space="preserve">, 2K Brno, Kouzelná animace, </w:t>
      </w:r>
      <w:r w:rsidR="00903D70">
        <w:rPr>
          <w:rFonts w:asciiTheme="minorHAnsi" w:hAnsiTheme="minorHAnsi" w:cstheme="minorHAnsi"/>
          <w:color w:val="000000"/>
          <w:sz w:val="22"/>
          <w:szCs w:val="22"/>
        </w:rPr>
        <w:t xml:space="preserve">Zlín Film Festival, </w:t>
      </w:r>
      <w:proofErr w:type="spellStart"/>
      <w:r w:rsidR="00903D70">
        <w:rPr>
          <w:rFonts w:asciiTheme="minorHAnsi" w:hAnsiTheme="minorHAnsi" w:cstheme="minorHAnsi"/>
          <w:color w:val="000000"/>
          <w:sz w:val="22"/>
          <w:szCs w:val="22"/>
        </w:rPr>
        <w:t>Albatrosmedia</w:t>
      </w:r>
      <w:proofErr w:type="spellEnd"/>
      <w:r w:rsidR="00903D70">
        <w:rPr>
          <w:rFonts w:asciiTheme="minorHAnsi" w:hAnsiTheme="minorHAnsi" w:cstheme="minorHAnsi"/>
          <w:color w:val="000000"/>
          <w:sz w:val="22"/>
          <w:szCs w:val="22"/>
        </w:rPr>
        <w:t xml:space="preserve"> a.s., Nadace RSJ</w:t>
      </w:r>
      <w:r w:rsidR="00410C57">
        <w:rPr>
          <w:rFonts w:asciiTheme="minorHAnsi" w:hAnsiTheme="minorHAnsi" w:cstheme="minorHAnsi"/>
          <w:color w:val="000000"/>
          <w:sz w:val="22"/>
          <w:szCs w:val="22"/>
        </w:rPr>
        <w:t xml:space="preserve">, Bare </w:t>
      </w:r>
      <w:proofErr w:type="spellStart"/>
      <w:r w:rsidR="00410C57">
        <w:rPr>
          <w:rFonts w:asciiTheme="minorHAnsi" w:hAnsiTheme="minorHAnsi" w:cstheme="minorHAnsi"/>
          <w:color w:val="000000"/>
          <w:sz w:val="22"/>
          <w:szCs w:val="22"/>
        </w:rPr>
        <w:t>Bear</w:t>
      </w:r>
      <w:proofErr w:type="spellEnd"/>
      <w:r w:rsidR="00410C57">
        <w:rPr>
          <w:rFonts w:asciiTheme="minorHAnsi" w:hAnsiTheme="minorHAnsi" w:cstheme="minorHAnsi"/>
          <w:color w:val="000000"/>
          <w:sz w:val="22"/>
          <w:szCs w:val="22"/>
        </w:rPr>
        <w:t xml:space="preserve"> studio.</w:t>
      </w:r>
    </w:p>
    <w:bookmarkEnd w:id="95"/>
    <w:p w14:paraId="32B7DD74" w14:textId="77777777" w:rsidR="00163FF7" w:rsidRDefault="00163FF7" w:rsidP="00163FF7">
      <w:pPr>
        <w:widowControl w:val="0"/>
        <w:autoSpaceDE w:val="0"/>
        <w:autoSpaceDN w:val="0"/>
        <w:adjustRightInd w:val="0"/>
        <w:snapToGrid w:val="0"/>
        <w:jc w:val="both"/>
        <w:rPr>
          <w:rFonts w:ascii="Calibri" w:hAnsi="Calibri" w:cs="Calibri"/>
          <w:sz w:val="22"/>
          <w:szCs w:val="22"/>
        </w:rPr>
      </w:pPr>
    </w:p>
    <w:p w14:paraId="52B78534" w14:textId="77777777" w:rsidR="00163FF7" w:rsidRPr="0009280E" w:rsidRDefault="00163FF7" w:rsidP="00163FF7">
      <w:pPr>
        <w:widowControl w:val="0"/>
        <w:autoSpaceDE w:val="0"/>
        <w:autoSpaceDN w:val="0"/>
        <w:adjustRightInd w:val="0"/>
        <w:snapToGrid w:val="0"/>
        <w:jc w:val="both"/>
        <w:rPr>
          <w:rFonts w:ascii="Calibri" w:hAnsi="Calibri" w:cs="Calibri"/>
          <w:sz w:val="22"/>
          <w:szCs w:val="22"/>
        </w:rPr>
      </w:pPr>
    </w:p>
    <w:p w14:paraId="657E0277" w14:textId="77777777" w:rsidR="00163FF7" w:rsidRDefault="00163FF7" w:rsidP="00163FF7">
      <w:pPr>
        <w:pStyle w:val="Nadpis3"/>
        <w:ind w:left="1077" w:hanging="357"/>
      </w:pPr>
      <w:r w:rsidRPr="00035992">
        <w:t xml:space="preserve">Spolupráce s praxí při tvorbě studijních programů </w:t>
      </w:r>
    </w:p>
    <w:p w14:paraId="2E31829F" w14:textId="77777777" w:rsidR="00163FF7" w:rsidRPr="004D09E1" w:rsidRDefault="00163FF7" w:rsidP="00163FF7">
      <w:pPr>
        <w:spacing w:before="120" w:after="120"/>
        <w:rPr>
          <w:rFonts w:ascii="Calibri" w:hAnsi="Calibri" w:cs="Calibri"/>
          <w:sz w:val="22"/>
          <w:szCs w:val="22"/>
        </w:rPr>
      </w:pPr>
      <w:r>
        <w:tab/>
      </w:r>
      <w:r>
        <w:tab/>
      </w:r>
      <w:r>
        <w:tab/>
      </w:r>
      <w:r>
        <w:tab/>
      </w:r>
      <w:r>
        <w:tab/>
      </w:r>
      <w:r w:rsidRPr="004D09E1">
        <w:rPr>
          <w:rFonts w:ascii="Calibri" w:hAnsi="Calibri" w:cs="Calibri"/>
          <w:sz w:val="22"/>
          <w:szCs w:val="22"/>
        </w:rPr>
        <w:t>Standard 1.11</w:t>
      </w:r>
    </w:p>
    <w:p w14:paraId="3C6CDD1C" w14:textId="0671CD8B" w:rsidR="00163FF7" w:rsidRPr="004D09E1" w:rsidRDefault="00163FF7" w:rsidP="00163F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left="426"/>
        <w:jc w:val="both"/>
        <w:rPr>
          <w:rFonts w:ascii="Calibri" w:hAnsi="Calibri" w:cs="Calibri"/>
          <w:sz w:val="22"/>
          <w:szCs w:val="22"/>
        </w:rPr>
      </w:pPr>
      <w:bookmarkStart w:id="96" w:name="_Hlk114750967"/>
      <w:r w:rsidRPr="004D09E1">
        <w:rPr>
          <w:rFonts w:ascii="Calibri" w:hAnsi="Calibri" w:cs="Calibri"/>
          <w:color w:val="000000"/>
          <w:sz w:val="22"/>
          <w:szCs w:val="22"/>
        </w:rPr>
        <w:t xml:space="preserve">UTB komunikuje s profesními komorami, oborovými sdruženími, organizacemi zaměstnavatelů nebo dalšími odborníky z praxe a zjišťuje jejich očekávání a požadavky na absolventy studijních programů. Pro připravovaný </w:t>
      </w:r>
      <w:r>
        <w:rPr>
          <w:rFonts w:ascii="Calibri" w:hAnsi="Calibri" w:cs="Calibri"/>
          <w:color w:val="000000"/>
          <w:sz w:val="22"/>
          <w:szCs w:val="22"/>
        </w:rPr>
        <w:t xml:space="preserve">studijní </w:t>
      </w:r>
      <w:r w:rsidRPr="004D09E1">
        <w:rPr>
          <w:rFonts w:ascii="Calibri" w:hAnsi="Calibri" w:cs="Calibri"/>
          <w:color w:val="000000"/>
          <w:sz w:val="22"/>
          <w:szCs w:val="22"/>
        </w:rPr>
        <w:t xml:space="preserve">program </w:t>
      </w:r>
      <w:r>
        <w:rPr>
          <w:rFonts w:ascii="Calibri" w:hAnsi="Calibri" w:cs="Calibri"/>
          <w:color w:val="000000"/>
          <w:sz w:val="22"/>
          <w:szCs w:val="22"/>
        </w:rPr>
        <w:t>Animovaná tvorba</w:t>
      </w:r>
      <w:r w:rsidRPr="004D09E1">
        <w:rPr>
          <w:rFonts w:ascii="Calibri" w:hAnsi="Calibri" w:cs="Calibri"/>
          <w:color w:val="000000"/>
          <w:sz w:val="22"/>
          <w:szCs w:val="22"/>
        </w:rPr>
        <w:t xml:space="preserve"> byli jako konzultanti z praxe osloveni </w:t>
      </w:r>
      <w:r w:rsidR="004464EF">
        <w:rPr>
          <w:rFonts w:ascii="Calibri" w:hAnsi="Calibri" w:cs="Calibri"/>
          <w:color w:val="000000"/>
          <w:sz w:val="22"/>
          <w:szCs w:val="22"/>
        </w:rPr>
        <w:t>David Toušek</w:t>
      </w:r>
      <w:r w:rsidR="00E57035">
        <w:rPr>
          <w:rFonts w:ascii="Calibri" w:hAnsi="Calibri" w:cs="Calibri"/>
          <w:color w:val="000000"/>
          <w:sz w:val="22"/>
          <w:szCs w:val="22"/>
        </w:rPr>
        <w:t>, lektor a organizátor mezinárodních profesionálních animačních kurzů</w:t>
      </w:r>
      <w:r w:rsidR="00B77EC6">
        <w:rPr>
          <w:rFonts w:ascii="Calibri" w:hAnsi="Calibri" w:cs="Calibri"/>
          <w:color w:val="000000"/>
          <w:sz w:val="22"/>
          <w:szCs w:val="22"/>
        </w:rPr>
        <w:t xml:space="preserve"> a</w:t>
      </w:r>
      <w:r w:rsidR="003800FD">
        <w:rPr>
          <w:rFonts w:ascii="Calibri" w:hAnsi="Calibri" w:cs="Calibri"/>
          <w:color w:val="000000"/>
          <w:sz w:val="22"/>
          <w:szCs w:val="22"/>
        </w:rPr>
        <w:t xml:space="preserve"> MgA. Martin Kotík, producent </w:t>
      </w:r>
      <w:r w:rsidR="00B77EC6">
        <w:rPr>
          <w:rFonts w:ascii="Calibri" w:hAnsi="Calibri" w:cs="Calibri"/>
          <w:color w:val="000000"/>
          <w:sz w:val="22"/>
          <w:szCs w:val="22"/>
        </w:rPr>
        <w:br/>
      </w:r>
      <w:r w:rsidR="003800FD">
        <w:rPr>
          <w:rFonts w:ascii="Calibri" w:hAnsi="Calibri" w:cs="Calibri"/>
          <w:color w:val="000000"/>
          <w:sz w:val="22"/>
          <w:szCs w:val="22"/>
        </w:rPr>
        <w:t>a režisér.</w:t>
      </w:r>
    </w:p>
    <w:bookmarkEnd w:id="96"/>
    <w:p w14:paraId="376B62B9" w14:textId="77777777" w:rsidR="00163FF7" w:rsidRPr="001C3003" w:rsidRDefault="00163FF7" w:rsidP="00163FF7">
      <w:pPr>
        <w:rPr>
          <w:lang w:eastAsia="en-US"/>
        </w:rPr>
      </w:pPr>
    </w:p>
    <w:p w14:paraId="2DB72E19" w14:textId="77777777" w:rsidR="00163FF7" w:rsidRDefault="00163FF7" w:rsidP="00163FF7">
      <w:pPr>
        <w:pStyle w:val="Nadpis2"/>
        <w:ind w:left="0"/>
      </w:pPr>
    </w:p>
    <w:p w14:paraId="67703538" w14:textId="77777777" w:rsidR="00163FF7" w:rsidRDefault="00163FF7" w:rsidP="00163FF7">
      <w:pPr>
        <w:pStyle w:val="Nadpis2"/>
      </w:pPr>
      <w:r w:rsidRPr="00035992">
        <w:t xml:space="preserve">Podpůrné zdroje a administrativa </w:t>
      </w:r>
    </w:p>
    <w:p w14:paraId="56B691C4" w14:textId="77777777" w:rsidR="00163FF7" w:rsidRDefault="00163FF7" w:rsidP="00163FF7">
      <w:pPr>
        <w:pStyle w:val="Nadpis3"/>
      </w:pPr>
      <w:r w:rsidRPr="00035992">
        <w:t xml:space="preserve">Informační systém </w:t>
      </w:r>
    </w:p>
    <w:p w14:paraId="3502DFAD" w14:textId="77777777" w:rsidR="00163FF7" w:rsidRPr="004E4668" w:rsidRDefault="00163FF7" w:rsidP="00163FF7">
      <w:pPr>
        <w:tabs>
          <w:tab w:val="left" w:pos="2835"/>
        </w:tabs>
        <w:spacing w:before="120" w:after="120"/>
        <w:rPr>
          <w:rFonts w:ascii="Calibri" w:hAnsi="Calibri" w:cs="Calibri"/>
          <w:sz w:val="22"/>
          <w:szCs w:val="22"/>
        </w:rPr>
      </w:pPr>
      <w:r>
        <w:tab/>
      </w:r>
      <w:r>
        <w:tab/>
      </w:r>
      <w:r w:rsidRPr="004E4668">
        <w:rPr>
          <w:rFonts w:ascii="Calibri" w:hAnsi="Calibri" w:cs="Calibri"/>
          <w:sz w:val="22"/>
          <w:szCs w:val="22"/>
        </w:rPr>
        <w:t>Standard 1.12</w:t>
      </w:r>
    </w:p>
    <w:p w14:paraId="4A4BB0A9" w14:textId="77777777" w:rsidR="00163FF7" w:rsidRPr="004E4668" w:rsidRDefault="00163FF7" w:rsidP="00163FF7">
      <w:pPr>
        <w:widowControl w:val="0"/>
        <w:autoSpaceDE w:val="0"/>
        <w:autoSpaceDN w:val="0"/>
        <w:adjustRightInd w:val="0"/>
        <w:snapToGrid w:val="0"/>
        <w:spacing w:after="120"/>
        <w:ind w:left="425"/>
        <w:jc w:val="both"/>
        <w:rPr>
          <w:rFonts w:ascii="Calibri" w:hAnsi="Calibri" w:cs="Calibri"/>
          <w:sz w:val="22"/>
          <w:szCs w:val="22"/>
        </w:rPr>
      </w:pPr>
      <w:bookmarkStart w:id="97" w:name="_Hlk114751122"/>
      <w:r w:rsidRPr="004E4668">
        <w:rPr>
          <w:rFonts w:ascii="Calibri" w:hAnsi="Calibri" w:cs="Calibri"/>
          <w:color w:val="000000"/>
          <w:sz w:val="22"/>
          <w:szCs w:val="22"/>
        </w:rPr>
        <w:t xml:space="preserve">UTB má vybudován funkční informační systém a komunikační prostředky, které zajišťují přístup </w:t>
      </w:r>
      <w:r w:rsidRPr="004E4668">
        <w:rPr>
          <w:rFonts w:ascii="Calibri" w:hAnsi="Calibri" w:cs="Calibri"/>
          <w:color w:val="000000"/>
          <w:sz w:val="22"/>
          <w:szCs w:val="22"/>
        </w:rPr>
        <w:br/>
        <w:t>k přesným a srozumitelným informacím o studijních programech, pravidlech studia a požadavcích spojených se studiem.</w:t>
      </w:r>
    </w:p>
    <w:p w14:paraId="54C521CE" w14:textId="77777777" w:rsidR="00163FF7" w:rsidRPr="004E4668" w:rsidRDefault="00163FF7" w:rsidP="00163FF7">
      <w:pPr>
        <w:widowControl w:val="0"/>
        <w:autoSpaceDE w:val="0"/>
        <w:autoSpaceDN w:val="0"/>
        <w:adjustRightInd w:val="0"/>
        <w:snapToGrid w:val="0"/>
        <w:spacing w:after="120"/>
        <w:ind w:left="425"/>
        <w:jc w:val="both"/>
        <w:rPr>
          <w:rFonts w:ascii="Calibri" w:hAnsi="Calibri" w:cs="Calibri"/>
          <w:sz w:val="22"/>
          <w:szCs w:val="22"/>
        </w:rPr>
      </w:pPr>
      <w:r w:rsidRPr="004E4668">
        <w:rPr>
          <w:rFonts w:ascii="Calibri" w:hAnsi="Calibri" w:cs="Calibri"/>
          <w:color w:val="000000"/>
          <w:sz w:val="22"/>
          <w:szCs w:val="22"/>
        </w:rPr>
        <w:t>UTB má s ohledem na to funkční informační systém studijní agendy IS/STAG</w:t>
      </w:r>
      <w:r>
        <w:rPr>
          <w:rFonts w:ascii="Calibri" w:hAnsi="Calibri" w:cs="Calibri"/>
          <w:color w:val="000000"/>
          <w:sz w:val="22"/>
          <w:szCs w:val="22"/>
        </w:rPr>
        <w:t xml:space="preserve"> (dále také „IS/STAG“)</w:t>
      </w:r>
      <w:r w:rsidRPr="004E4668">
        <w:rPr>
          <w:rFonts w:ascii="Calibri" w:hAnsi="Calibri" w:cs="Calibri"/>
          <w:color w:val="000000"/>
          <w:sz w:val="22"/>
          <w:szCs w:val="22"/>
        </w:rPr>
        <w:t>, který používá od roku 2003. Tvůrcem IS/STAG je Západočeská univerzita v Plzni a v současné době systém využívá 11 veřejných vysokých škol v ČR.</w:t>
      </w:r>
    </w:p>
    <w:p w14:paraId="29AEB095" w14:textId="77777777" w:rsidR="00163FF7" w:rsidRDefault="00163FF7" w:rsidP="00163FF7">
      <w:pPr>
        <w:widowControl w:val="0"/>
        <w:autoSpaceDE w:val="0"/>
        <w:autoSpaceDN w:val="0"/>
        <w:adjustRightInd w:val="0"/>
        <w:snapToGrid w:val="0"/>
        <w:spacing w:after="120"/>
        <w:ind w:left="425"/>
        <w:jc w:val="both"/>
        <w:rPr>
          <w:rFonts w:ascii="Calibri" w:hAnsi="Calibri" w:cs="Calibri"/>
          <w:color w:val="000000"/>
          <w:sz w:val="22"/>
          <w:szCs w:val="22"/>
        </w:rPr>
      </w:pPr>
      <w:r w:rsidRPr="004E4668">
        <w:rPr>
          <w:rFonts w:ascii="Calibri" w:hAnsi="Calibri" w:cs="Calibri"/>
          <w:color w:val="000000"/>
          <w:sz w:val="22"/>
          <w:szCs w:val="22"/>
        </w:rPr>
        <w:lastRenderedPageBreak/>
        <w:t xml:space="preserve">IS/STAG pokrývá funkce od přijímacího řízení až po vydání diplomů, eviduje studenty prezenční </w:t>
      </w:r>
      <w:r>
        <w:rPr>
          <w:rFonts w:ascii="Calibri" w:hAnsi="Calibri" w:cs="Calibri"/>
          <w:color w:val="000000"/>
          <w:sz w:val="22"/>
          <w:szCs w:val="22"/>
        </w:rPr>
        <w:br/>
      </w:r>
      <w:r w:rsidRPr="004E4668">
        <w:rPr>
          <w:rFonts w:ascii="Calibri" w:hAnsi="Calibri" w:cs="Calibri"/>
          <w:color w:val="000000"/>
          <w:sz w:val="22"/>
          <w:szCs w:val="22"/>
        </w:rPr>
        <w:t>a kombinované formy studia, studenty celoživotního vzdělávání a účastníky U3V.</w:t>
      </w:r>
      <w:r>
        <w:rPr>
          <w:rFonts w:ascii="Calibri" w:hAnsi="Calibri" w:cs="Calibri"/>
          <w:color w:val="000000"/>
          <w:sz w:val="22"/>
          <w:szCs w:val="22"/>
        </w:rPr>
        <w:t xml:space="preserve"> </w:t>
      </w:r>
    </w:p>
    <w:p w14:paraId="2DB90851" w14:textId="77777777" w:rsidR="00163FF7" w:rsidRPr="004E4668" w:rsidRDefault="00163FF7" w:rsidP="00163FF7">
      <w:pPr>
        <w:widowControl w:val="0"/>
        <w:autoSpaceDE w:val="0"/>
        <w:autoSpaceDN w:val="0"/>
        <w:adjustRightInd w:val="0"/>
        <w:snapToGrid w:val="0"/>
        <w:spacing w:after="120"/>
        <w:ind w:left="425"/>
        <w:jc w:val="both"/>
        <w:rPr>
          <w:rFonts w:ascii="Calibri" w:hAnsi="Calibri" w:cs="Calibri"/>
          <w:sz w:val="22"/>
          <w:szCs w:val="22"/>
        </w:rPr>
      </w:pPr>
      <w:r w:rsidRPr="004E4668">
        <w:rPr>
          <w:rFonts w:ascii="Calibri" w:hAnsi="Calibri" w:cs="Calibri"/>
          <w:color w:val="000000"/>
          <w:sz w:val="22"/>
          <w:szCs w:val="22"/>
        </w:rPr>
        <w:t xml:space="preserve">IS/STAG poskytuje studentům (i uchazečům o studium) přesné a srozumitelné informace o studijních programech strukturovanou formou s uvedením všech potřebných údajů včetně vzdělávacích cílů. </w:t>
      </w:r>
      <w:r>
        <w:rPr>
          <w:rFonts w:ascii="Calibri" w:hAnsi="Calibri" w:cs="Calibri"/>
          <w:color w:val="000000"/>
          <w:sz w:val="22"/>
          <w:szCs w:val="22"/>
        </w:rPr>
        <w:br/>
      </w:r>
      <w:r w:rsidRPr="004E4668">
        <w:rPr>
          <w:rFonts w:ascii="Calibri" w:hAnsi="Calibri" w:cs="Calibri"/>
          <w:color w:val="000000"/>
          <w:sz w:val="22"/>
          <w:szCs w:val="22"/>
        </w:rPr>
        <w:t>U odpovídajících studijních plánů mají studenti</w:t>
      </w:r>
      <w:r>
        <w:rPr>
          <w:rFonts w:ascii="Calibri" w:hAnsi="Calibri" w:cs="Calibri"/>
          <w:color w:val="000000"/>
          <w:sz w:val="22"/>
          <w:szCs w:val="22"/>
        </w:rPr>
        <w:t xml:space="preserve"> </w:t>
      </w:r>
      <w:r w:rsidRPr="004E4668">
        <w:rPr>
          <w:rFonts w:ascii="Calibri" w:hAnsi="Calibri" w:cs="Calibri"/>
          <w:color w:val="000000"/>
          <w:sz w:val="22"/>
          <w:szCs w:val="22"/>
        </w:rPr>
        <w:t>k dispozici kromě popisných údajů také přehlednou vizualizaci rozdělenou na jednotlivé semestry celého studia, s barevným rozlišením povinných, povinně volitelných a volitelných předmětů</w:t>
      </w:r>
      <w:r>
        <w:rPr>
          <w:rFonts w:ascii="Calibri" w:hAnsi="Calibri" w:cs="Calibri"/>
          <w:color w:val="000000"/>
          <w:sz w:val="22"/>
          <w:szCs w:val="22"/>
        </w:rPr>
        <w:t xml:space="preserve"> </w:t>
      </w:r>
      <w:r w:rsidRPr="004E4668">
        <w:rPr>
          <w:rFonts w:ascii="Calibri" w:hAnsi="Calibri" w:cs="Calibri"/>
          <w:color w:val="000000"/>
          <w:sz w:val="22"/>
          <w:szCs w:val="22"/>
        </w:rPr>
        <w:t>a jejich stručný popis obsahující název předmětu, kreditové ohodnocení, vyučovací rozsah</w:t>
      </w:r>
      <w:r>
        <w:rPr>
          <w:rFonts w:ascii="Calibri" w:hAnsi="Calibri" w:cs="Calibri"/>
          <w:color w:val="000000"/>
          <w:sz w:val="22"/>
          <w:szCs w:val="22"/>
        </w:rPr>
        <w:t xml:space="preserve"> </w:t>
      </w:r>
      <w:r w:rsidRPr="004E4668">
        <w:rPr>
          <w:rFonts w:ascii="Calibri" w:hAnsi="Calibri" w:cs="Calibri"/>
          <w:color w:val="000000"/>
          <w:sz w:val="22"/>
          <w:szCs w:val="22"/>
        </w:rPr>
        <w:t>a zakončení předmětu. Proklikem na sylabus pak studenti získají detailní popisy jednotlivých předmětů včetně cílů (anotace), požadavků na studenta, obsahu předmětu, vyučovacích</w:t>
      </w:r>
      <w:r>
        <w:rPr>
          <w:rFonts w:ascii="Calibri" w:hAnsi="Calibri" w:cs="Calibri"/>
          <w:color w:val="000000"/>
          <w:sz w:val="22"/>
          <w:szCs w:val="22"/>
        </w:rPr>
        <w:t xml:space="preserve"> </w:t>
      </w:r>
      <w:r w:rsidRPr="004E4668">
        <w:rPr>
          <w:rFonts w:ascii="Calibri" w:hAnsi="Calibri" w:cs="Calibri"/>
          <w:color w:val="000000"/>
          <w:sz w:val="22"/>
          <w:szCs w:val="22"/>
        </w:rPr>
        <w:t>hodnot</w:t>
      </w:r>
      <w:r>
        <w:rPr>
          <w:rFonts w:ascii="Calibri" w:hAnsi="Calibri" w:cs="Calibri"/>
          <w:color w:val="000000"/>
          <w:sz w:val="22"/>
          <w:szCs w:val="22"/>
        </w:rPr>
        <w:t>i</w:t>
      </w:r>
      <w:r w:rsidRPr="004E4668">
        <w:rPr>
          <w:rFonts w:ascii="Calibri" w:hAnsi="Calibri" w:cs="Calibri"/>
          <w:color w:val="000000"/>
          <w:sz w:val="22"/>
          <w:szCs w:val="22"/>
        </w:rPr>
        <w:t>cích metod, získaných způsobilostí.</w:t>
      </w:r>
    </w:p>
    <w:p w14:paraId="2E80CA24" w14:textId="77777777" w:rsidR="00163FF7" w:rsidRDefault="00163FF7" w:rsidP="00163FF7">
      <w:pPr>
        <w:widowControl w:val="0"/>
        <w:autoSpaceDE w:val="0"/>
        <w:autoSpaceDN w:val="0"/>
        <w:adjustRightInd w:val="0"/>
        <w:snapToGrid w:val="0"/>
        <w:spacing w:after="120"/>
        <w:ind w:left="425"/>
        <w:jc w:val="both"/>
        <w:rPr>
          <w:rFonts w:ascii="Calibri" w:hAnsi="Calibri" w:cs="Calibri"/>
          <w:color w:val="000000"/>
          <w:sz w:val="22"/>
          <w:szCs w:val="22"/>
        </w:rPr>
      </w:pPr>
      <w:r w:rsidRPr="004E4668">
        <w:rPr>
          <w:rFonts w:ascii="Calibri" w:hAnsi="Calibri" w:cs="Calibri"/>
          <w:color w:val="000000"/>
          <w:sz w:val="22"/>
          <w:szCs w:val="22"/>
        </w:rPr>
        <w:t>Všichni studenti mají umožněn dálkový, časově neomezený přístup k informacím studijní agendy</w:t>
      </w:r>
      <w:r>
        <w:rPr>
          <w:rFonts w:ascii="Calibri" w:hAnsi="Calibri" w:cs="Calibri"/>
          <w:color w:val="000000"/>
          <w:sz w:val="22"/>
          <w:szCs w:val="22"/>
        </w:rPr>
        <w:t xml:space="preserve"> </w:t>
      </w:r>
      <w:r w:rsidRPr="004E4668">
        <w:rPr>
          <w:rFonts w:ascii="Calibri" w:hAnsi="Calibri" w:cs="Calibri"/>
          <w:color w:val="000000"/>
          <w:sz w:val="22"/>
          <w:szCs w:val="22"/>
        </w:rPr>
        <w:t xml:space="preserve">IS/STAG prostřednictvím </w:t>
      </w:r>
      <w:r w:rsidRPr="004E4668">
        <w:rPr>
          <w:rFonts w:ascii="Calibri" w:hAnsi="Calibri" w:cs="Calibri"/>
          <w:i/>
          <w:color w:val="000000"/>
          <w:sz w:val="22"/>
          <w:szCs w:val="22"/>
        </w:rPr>
        <w:t>portálového rozhraní</w:t>
      </w:r>
      <w:r w:rsidRPr="004E4668">
        <w:rPr>
          <w:rFonts w:ascii="Calibri" w:hAnsi="Calibri" w:cs="Calibri"/>
          <w:color w:val="000000"/>
          <w:sz w:val="22"/>
          <w:szCs w:val="22"/>
        </w:rPr>
        <w:t>.</w:t>
      </w:r>
      <w:r w:rsidRPr="004E4668">
        <w:rPr>
          <w:rStyle w:val="Znakapoznpodarou"/>
          <w:rFonts w:ascii="Calibri" w:hAnsi="Calibri" w:cs="Calibri"/>
          <w:color w:val="000000"/>
          <w:sz w:val="22"/>
          <w:szCs w:val="22"/>
        </w:rPr>
        <w:footnoteReference w:id="32"/>
      </w:r>
      <w:r w:rsidRPr="004E4668">
        <w:rPr>
          <w:rFonts w:ascii="Calibri" w:hAnsi="Calibri" w:cs="Calibri"/>
          <w:color w:val="000000"/>
          <w:sz w:val="22"/>
          <w:szCs w:val="22"/>
        </w:rPr>
        <w:t xml:space="preserve"> Kromě vlastních zařízení s využitím kvalitní</w:t>
      </w:r>
      <w:r>
        <w:rPr>
          <w:rFonts w:ascii="Calibri" w:hAnsi="Calibri" w:cs="Calibri"/>
          <w:color w:val="000000"/>
          <w:sz w:val="22"/>
          <w:szCs w:val="22"/>
        </w:rPr>
        <w:t xml:space="preserve"> </w:t>
      </w:r>
      <w:r w:rsidRPr="004E4668">
        <w:rPr>
          <w:rFonts w:ascii="Calibri" w:hAnsi="Calibri" w:cs="Calibri"/>
          <w:color w:val="000000"/>
          <w:sz w:val="22"/>
          <w:szCs w:val="22"/>
        </w:rPr>
        <w:t>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w:t>
      </w:r>
      <w:r>
        <w:rPr>
          <w:rFonts w:ascii="Calibri" w:hAnsi="Calibri" w:cs="Calibri"/>
          <w:color w:val="000000"/>
          <w:sz w:val="22"/>
          <w:szCs w:val="22"/>
        </w:rPr>
        <w:t xml:space="preserve"> </w:t>
      </w:r>
      <w:r w:rsidRPr="004E4668">
        <w:rPr>
          <w:rFonts w:ascii="Calibri" w:hAnsi="Calibri" w:cs="Calibri"/>
          <w:color w:val="000000"/>
          <w:sz w:val="22"/>
          <w:szCs w:val="22"/>
        </w:rPr>
        <w:t>v sobotu.</w:t>
      </w:r>
      <w:r>
        <w:rPr>
          <w:rFonts w:ascii="Calibri" w:hAnsi="Calibri" w:cs="Calibri"/>
          <w:color w:val="000000"/>
          <w:sz w:val="22"/>
          <w:szCs w:val="22"/>
        </w:rPr>
        <w:t xml:space="preserve"> </w:t>
      </w:r>
    </w:p>
    <w:p w14:paraId="1DD7A231" w14:textId="77777777" w:rsidR="00163FF7" w:rsidRPr="004E4668" w:rsidRDefault="00163FF7" w:rsidP="00163FF7">
      <w:pPr>
        <w:widowControl w:val="0"/>
        <w:autoSpaceDE w:val="0"/>
        <w:autoSpaceDN w:val="0"/>
        <w:adjustRightInd w:val="0"/>
        <w:snapToGrid w:val="0"/>
        <w:spacing w:after="120"/>
        <w:ind w:left="425"/>
        <w:jc w:val="both"/>
        <w:rPr>
          <w:rFonts w:ascii="Calibri" w:hAnsi="Calibri" w:cs="Calibri"/>
          <w:sz w:val="22"/>
          <w:szCs w:val="22"/>
        </w:rPr>
      </w:pPr>
      <w:r w:rsidRPr="004E4668">
        <w:rPr>
          <w:rFonts w:ascii="Calibri" w:hAnsi="Calibri" w:cs="Calibri"/>
          <w:color w:val="000000"/>
          <w:sz w:val="22"/>
          <w:szCs w:val="22"/>
        </w:rPr>
        <w:t xml:space="preserve">Prostřednictvím webových stránek UTB mají studenti a uchazeči o studium přístup k přesným </w:t>
      </w:r>
      <w:r>
        <w:rPr>
          <w:rFonts w:ascii="Calibri" w:hAnsi="Calibri" w:cs="Calibri"/>
          <w:color w:val="000000"/>
          <w:sz w:val="22"/>
          <w:szCs w:val="22"/>
        </w:rPr>
        <w:br/>
      </w:r>
      <w:r w:rsidRPr="004E4668">
        <w:rPr>
          <w:rFonts w:ascii="Calibri" w:hAnsi="Calibri" w:cs="Calibri"/>
          <w:color w:val="000000"/>
          <w:sz w:val="22"/>
          <w:szCs w:val="22"/>
        </w:rPr>
        <w:t xml:space="preserve">a srozumitelným informacím o pravidlech studia a požadavcích spojených se studiem, které jsou součástí </w:t>
      </w:r>
      <w:r w:rsidRPr="004E4668">
        <w:rPr>
          <w:rFonts w:ascii="Calibri" w:hAnsi="Calibri" w:cs="Calibri"/>
          <w:i/>
          <w:color w:val="000000"/>
          <w:sz w:val="22"/>
          <w:szCs w:val="22"/>
        </w:rPr>
        <w:t>norem UTB</w:t>
      </w:r>
      <w:r w:rsidRPr="004E4668">
        <w:rPr>
          <w:rStyle w:val="Znakapoznpodarou"/>
          <w:rFonts w:ascii="Calibri" w:hAnsi="Calibri" w:cs="Calibri"/>
          <w:color w:val="000000"/>
          <w:sz w:val="22"/>
          <w:szCs w:val="22"/>
        </w:rPr>
        <w:footnoteReference w:id="33"/>
      </w:r>
      <w:r w:rsidRPr="004E4668">
        <w:rPr>
          <w:rFonts w:ascii="Calibri" w:hAnsi="Calibri" w:cs="Calibri"/>
          <w:color w:val="000000"/>
          <w:sz w:val="22"/>
          <w:szCs w:val="22"/>
        </w:rPr>
        <w:t xml:space="preserve">, případně které jsou součástí </w:t>
      </w:r>
      <w:r w:rsidRPr="004E4668">
        <w:rPr>
          <w:rFonts w:ascii="Calibri" w:hAnsi="Calibri" w:cs="Calibri"/>
          <w:i/>
          <w:color w:val="000000"/>
          <w:sz w:val="22"/>
          <w:szCs w:val="22"/>
        </w:rPr>
        <w:t>norem FMK</w:t>
      </w:r>
      <w:r w:rsidRPr="004E4668">
        <w:rPr>
          <w:rStyle w:val="Znakapoznpodarou"/>
          <w:rFonts w:ascii="Calibri" w:hAnsi="Calibri" w:cs="Calibri"/>
          <w:color w:val="000000"/>
          <w:sz w:val="22"/>
          <w:szCs w:val="22"/>
        </w:rPr>
        <w:footnoteReference w:id="34"/>
      </w:r>
      <w:r w:rsidRPr="004E4668">
        <w:rPr>
          <w:rFonts w:ascii="Calibri" w:hAnsi="Calibri" w:cs="Calibri"/>
          <w:color w:val="000000"/>
          <w:sz w:val="22"/>
          <w:szCs w:val="22"/>
        </w:rPr>
        <w:t>.</w:t>
      </w:r>
    </w:p>
    <w:p w14:paraId="747606D7" w14:textId="77777777" w:rsidR="00163FF7" w:rsidRDefault="00163FF7" w:rsidP="00163FF7">
      <w:pPr>
        <w:widowControl w:val="0"/>
        <w:autoSpaceDE w:val="0"/>
        <w:autoSpaceDN w:val="0"/>
        <w:adjustRightInd w:val="0"/>
        <w:snapToGrid w:val="0"/>
        <w:ind w:left="425"/>
        <w:jc w:val="both"/>
        <w:rPr>
          <w:rFonts w:ascii="Calibri" w:hAnsi="Calibri" w:cs="Calibri"/>
          <w:color w:val="000000"/>
          <w:sz w:val="22"/>
          <w:szCs w:val="22"/>
        </w:rPr>
      </w:pPr>
      <w:r w:rsidRPr="004E4668">
        <w:rPr>
          <w:rFonts w:ascii="Calibri" w:hAnsi="Calibri" w:cs="Calibri"/>
          <w:color w:val="000000"/>
          <w:sz w:val="22"/>
          <w:szCs w:val="22"/>
        </w:rPr>
        <w:t>Na webových stránkách UTB jsou rovněž k dispozici veškeré relevantní informace týkající se informačních a poradenských služeb souvisejících se studiem a možností uplatnění absolventů</w:t>
      </w:r>
      <w:r>
        <w:rPr>
          <w:rFonts w:ascii="Calibri" w:hAnsi="Calibri" w:cs="Calibri"/>
          <w:color w:val="000000"/>
          <w:sz w:val="22"/>
          <w:szCs w:val="22"/>
        </w:rPr>
        <w:t xml:space="preserve"> </w:t>
      </w:r>
      <w:r w:rsidRPr="004E4668">
        <w:rPr>
          <w:rFonts w:ascii="Calibri" w:hAnsi="Calibri" w:cs="Calibri"/>
          <w:color w:val="000000"/>
          <w:sz w:val="22"/>
          <w:szCs w:val="22"/>
        </w:rPr>
        <w:t xml:space="preserve">studijních programů </w:t>
      </w:r>
      <w:r>
        <w:rPr>
          <w:rFonts w:ascii="Calibri" w:hAnsi="Calibri" w:cs="Calibri"/>
          <w:color w:val="000000"/>
          <w:sz w:val="22"/>
          <w:szCs w:val="22"/>
        </w:rPr>
        <w:br/>
      </w:r>
      <w:r w:rsidRPr="004E4668">
        <w:rPr>
          <w:rFonts w:ascii="Calibri" w:hAnsi="Calibri" w:cs="Calibri"/>
          <w:color w:val="000000"/>
          <w:sz w:val="22"/>
          <w:szCs w:val="22"/>
        </w:rPr>
        <w:t xml:space="preserve">v praxi. Ty jsou poskytovány </w:t>
      </w:r>
      <w:r w:rsidRPr="004E4668">
        <w:rPr>
          <w:rFonts w:ascii="Calibri" w:hAnsi="Calibri" w:cs="Calibri"/>
          <w:i/>
          <w:color w:val="000000"/>
          <w:sz w:val="22"/>
          <w:szCs w:val="22"/>
        </w:rPr>
        <w:t>Job centrem UTB</w:t>
      </w:r>
      <w:r w:rsidRPr="004E4668">
        <w:rPr>
          <w:rStyle w:val="Znakapoznpodarou"/>
          <w:rFonts w:ascii="Calibri" w:hAnsi="Calibri" w:cs="Calibri"/>
          <w:color w:val="000000"/>
          <w:sz w:val="22"/>
          <w:szCs w:val="22"/>
        </w:rPr>
        <w:footnoteReference w:id="35"/>
      </w:r>
      <w:r w:rsidRPr="004E4668">
        <w:rPr>
          <w:rFonts w:ascii="Calibri" w:hAnsi="Calibri" w:cs="Calibri"/>
          <w:color w:val="000000"/>
          <w:sz w:val="22"/>
          <w:szCs w:val="22"/>
        </w:rPr>
        <w:t xml:space="preserve">, které bylo pro tuto činnost specializovaně zřízeno a jeho portálem s nabídkami pracovních příležitostí, stáží a brigád. </w:t>
      </w:r>
    </w:p>
    <w:bookmarkEnd w:id="97"/>
    <w:p w14:paraId="6EF16C86" w14:textId="77777777" w:rsidR="00163FF7" w:rsidRDefault="00163FF7" w:rsidP="00163FF7">
      <w:pPr>
        <w:widowControl w:val="0"/>
        <w:autoSpaceDE w:val="0"/>
        <w:autoSpaceDN w:val="0"/>
        <w:adjustRightInd w:val="0"/>
        <w:snapToGrid w:val="0"/>
        <w:jc w:val="both"/>
        <w:rPr>
          <w:rFonts w:ascii="Calibri" w:hAnsi="Calibri" w:cs="Calibri"/>
          <w:sz w:val="22"/>
          <w:szCs w:val="22"/>
        </w:rPr>
      </w:pPr>
    </w:p>
    <w:p w14:paraId="3EDD4BCA" w14:textId="77777777" w:rsidR="00163FF7" w:rsidRPr="004E4668" w:rsidRDefault="00163FF7" w:rsidP="00163FF7">
      <w:pPr>
        <w:widowControl w:val="0"/>
        <w:autoSpaceDE w:val="0"/>
        <w:autoSpaceDN w:val="0"/>
        <w:adjustRightInd w:val="0"/>
        <w:snapToGrid w:val="0"/>
        <w:jc w:val="both"/>
        <w:rPr>
          <w:rFonts w:ascii="Calibri" w:hAnsi="Calibri" w:cs="Calibri"/>
          <w:sz w:val="22"/>
          <w:szCs w:val="22"/>
        </w:rPr>
      </w:pPr>
    </w:p>
    <w:p w14:paraId="4AB148A4" w14:textId="77777777" w:rsidR="00163FF7" w:rsidRPr="00C80B17" w:rsidRDefault="00163FF7" w:rsidP="00163FF7">
      <w:pPr>
        <w:pStyle w:val="Nadpis3"/>
        <w:spacing w:before="0"/>
        <w:ind w:left="1077" w:hanging="357"/>
      </w:pPr>
      <w:r w:rsidRPr="00C80B17">
        <w:t xml:space="preserve">Knihovny a elektronické zdroje </w:t>
      </w:r>
    </w:p>
    <w:p w14:paraId="0E3CA7A1" w14:textId="77777777" w:rsidR="00163FF7" w:rsidRPr="00FF71C5" w:rsidRDefault="00163FF7" w:rsidP="00163FF7">
      <w:pPr>
        <w:tabs>
          <w:tab w:val="left" w:pos="2835"/>
        </w:tabs>
        <w:spacing w:before="120" w:after="120"/>
        <w:rPr>
          <w:rFonts w:asciiTheme="minorHAnsi" w:hAnsiTheme="minorHAnsi"/>
          <w:sz w:val="22"/>
          <w:szCs w:val="22"/>
        </w:rPr>
      </w:pPr>
      <w:r w:rsidRPr="00C80B17">
        <w:tab/>
      </w:r>
      <w:r w:rsidRPr="00C80B17">
        <w:tab/>
      </w:r>
      <w:r w:rsidRPr="00FF71C5">
        <w:rPr>
          <w:rFonts w:asciiTheme="minorHAnsi" w:hAnsiTheme="minorHAnsi"/>
          <w:sz w:val="22"/>
          <w:szCs w:val="22"/>
        </w:rPr>
        <w:t>Standard 1.13</w:t>
      </w:r>
    </w:p>
    <w:p w14:paraId="47F77C1E" w14:textId="77777777" w:rsidR="00163FF7" w:rsidRPr="00FF71C5" w:rsidRDefault="00163FF7" w:rsidP="00163FF7">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FF71C5">
        <w:rPr>
          <w:rFonts w:asciiTheme="minorHAnsi" w:hAnsiTheme="minorHAnsi" w:cs="Calibri"/>
          <w:color w:val="000000"/>
          <w:sz w:val="22"/>
          <w:szCs w:val="22"/>
        </w:rPr>
        <w:t xml:space="preserve">UTB disponuje moderním a rozsáhlým systémem elektronických zdrojů určených ke vzdělávací </w:t>
      </w:r>
      <w:r w:rsidRPr="00FF71C5">
        <w:rPr>
          <w:rFonts w:asciiTheme="minorHAnsi" w:hAnsiTheme="minorHAnsi" w:cs="Calibri"/>
          <w:color w:val="000000"/>
          <w:sz w:val="22"/>
          <w:szCs w:val="22"/>
        </w:rPr>
        <w:br/>
        <w:t xml:space="preserve">a tvůrčí činnosti, stejně jako odpovídajícími knihovními službami. Všechny služby knihoven </w:t>
      </w:r>
      <w:r w:rsidRPr="00FF71C5">
        <w:rPr>
          <w:rFonts w:asciiTheme="minorHAnsi" w:hAnsiTheme="minorHAnsi" w:cs="Calibri"/>
          <w:color w:val="000000"/>
          <w:sz w:val="22"/>
          <w:szCs w:val="22"/>
        </w:rPr>
        <w:br/>
        <w:t>a elektronické zdroje pro výuku jsou s přihlédnutím k typu a případnému profilu studijního programu dostatečné a dostupné studentům a akademickým pracovníkům.</w:t>
      </w:r>
    </w:p>
    <w:p w14:paraId="7C616050" w14:textId="77777777" w:rsidR="00163FF7" w:rsidRPr="00FF71C5" w:rsidRDefault="00163FF7" w:rsidP="00163FF7">
      <w:pPr>
        <w:widowControl w:val="0"/>
        <w:autoSpaceDE w:val="0"/>
        <w:autoSpaceDN w:val="0"/>
        <w:adjustRightInd w:val="0"/>
        <w:snapToGrid w:val="0"/>
        <w:spacing w:after="120"/>
        <w:ind w:left="425"/>
        <w:jc w:val="both"/>
        <w:rPr>
          <w:rFonts w:asciiTheme="minorHAnsi" w:hAnsiTheme="minorHAnsi" w:cs="Calibri"/>
          <w:i/>
          <w:sz w:val="22"/>
          <w:szCs w:val="22"/>
        </w:rPr>
      </w:pPr>
      <w:r w:rsidRPr="00FF71C5">
        <w:rPr>
          <w:rFonts w:asciiTheme="minorHAnsi" w:hAnsiTheme="minorHAnsi" w:cs="Calibri"/>
          <w:i/>
          <w:color w:val="000000"/>
          <w:sz w:val="22"/>
          <w:szCs w:val="22"/>
        </w:rPr>
        <w:t>Dostupnost knihovního fondu</w:t>
      </w:r>
    </w:p>
    <w:p w14:paraId="3EB8DFF6" w14:textId="77777777" w:rsidR="00163FF7" w:rsidRPr="00FF71C5" w:rsidRDefault="00163FF7" w:rsidP="00163FF7">
      <w:pPr>
        <w:widowControl w:val="0"/>
        <w:autoSpaceDE w:val="0"/>
        <w:autoSpaceDN w:val="0"/>
        <w:adjustRightInd w:val="0"/>
        <w:snapToGrid w:val="0"/>
        <w:spacing w:after="120"/>
        <w:ind w:left="425"/>
        <w:jc w:val="both"/>
        <w:rPr>
          <w:rFonts w:asciiTheme="minorHAnsi" w:hAnsiTheme="minorHAnsi" w:cs="Calibri"/>
          <w:sz w:val="22"/>
          <w:szCs w:val="22"/>
        </w:rPr>
      </w:pPr>
      <w:r w:rsidRPr="00FF71C5">
        <w:rPr>
          <w:rFonts w:asciiTheme="minorHAnsi" w:hAnsiTheme="minorHAnsi" w:cs="Calibri"/>
          <w:color w:val="000000"/>
          <w:sz w:val="22"/>
          <w:szCs w:val="22"/>
        </w:rPr>
        <w:t>Informační zdroje a informační služby pro všechny studijní programy realizované na UTB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5574C6CB" w14:textId="77777777" w:rsidR="00163FF7" w:rsidRPr="00EF23E0" w:rsidRDefault="00163FF7" w:rsidP="00163FF7">
      <w:pPr>
        <w:widowControl w:val="0"/>
        <w:autoSpaceDE w:val="0"/>
        <w:autoSpaceDN w:val="0"/>
        <w:adjustRightInd w:val="0"/>
        <w:snapToGrid w:val="0"/>
        <w:spacing w:after="120"/>
        <w:ind w:left="425"/>
        <w:jc w:val="both"/>
        <w:rPr>
          <w:rFonts w:asciiTheme="minorHAnsi" w:hAnsiTheme="minorHAnsi" w:cs="Calibri"/>
          <w:sz w:val="22"/>
          <w:szCs w:val="22"/>
        </w:rPr>
      </w:pPr>
      <w:r w:rsidRPr="00FF71C5">
        <w:rPr>
          <w:rFonts w:asciiTheme="minorHAnsi" w:hAnsiTheme="minorHAnsi" w:cs="Calibri"/>
          <w:color w:val="000000"/>
          <w:sz w:val="22"/>
          <w:szCs w:val="22"/>
        </w:rPr>
        <w:t xml:space="preserve">K dispozici je zhruba 500 studijních míst, 230 počítačů a dostatečné množství přípojných míst pro notebooky. Knihovna je vybavena virtuální technologií </w:t>
      </w:r>
      <w:proofErr w:type="spellStart"/>
      <w:r w:rsidRPr="00FF71C5">
        <w:rPr>
          <w:rFonts w:asciiTheme="minorHAnsi" w:hAnsiTheme="minorHAnsi" w:cs="Calibri"/>
          <w:color w:val="000000"/>
          <w:sz w:val="22"/>
          <w:szCs w:val="22"/>
        </w:rPr>
        <w:t>WMware</w:t>
      </w:r>
      <w:proofErr w:type="spellEnd"/>
      <w:r w:rsidRPr="00FF71C5">
        <w:rPr>
          <w:rFonts w:asciiTheme="minorHAnsi" w:hAnsiTheme="minorHAnsi" w:cs="Calibri"/>
          <w:color w:val="000000"/>
          <w:sz w:val="22"/>
          <w:szCs w:val="22"/>
        </w:rPr>
        <w:t xml:space="preserve"> s klientskými stanicemi </w:t>
      </w:r>
      <w:proofErr w:type="spellStart"/>
      <w:r w:rsidRPr="00FF71C5">
        <w:rPr>
          <w:rFonts w:asciiTheme="minorHAnsi" w:hAnsiTheme="minorHAnsi" w:cs="Calibri"/>
          <w:color w:val="000000"/>
          <w:sz w:val="22"/>
          <w:szCs w:val="22"/>
        </w:rPr>
        <w:t>Zero</w:t>
      </w:r>
      <w:proofErr w:type="spellEnd"/>
      <w:r w:rsidRPr="00FF71C5">
        <w:rPr>
          <w:rFonts w:asciiTheme="minorHAnsi" w:hAnsiTheme="minorHAnsi" w:cs="Calibri"/>
          <w:color w:val="000000"/>
          <w:sz w:val="22"/>
          <w:szCs w:val="22"/>
        </w:rPr>
        <w:t xml:space="preserve"> </w:t>
      </w:r>
      <w:proofErr w:type="spellStart"/>
      <w:r w:rsidRPr="00FF71C5">
        <w:rPr>
          <w:rFonts w:asciiTheme="minorHAnsi" w:hAnsiTheme="minorHAnsi" w:cs="Calibri"/>
          <w:color w:val="000000"/>
          <w:sz w:val="22"/>
          <w:szCs w:val="22"/>
        </w:rPr>
        <w:t>Client</w:t>
      </w:r>
      <w:proofErr w:type="spellEnd"/>
      <w:r w:rsidRPr="00FF71C5">
        <w:rPr>
          <w:rFonts w:asciiTheme="minorHAnsi" w:hAnsiTheme="minorHAnsi" w:cs="Calibri"/>
          <w:color w:val="000000"/>
          <w:sz w:val="22"/>
          <w:szCs w:val="22"/>
        </w:rPr>
        <w:t xml:space="preserve"> </w:t>
      </w:r>
      <w:r>
        <w:rPr>
          <w:rFonts w:asciiTheme="minorHAnsi" w:hAnsiTheme="minorHAnsi" w:cs="Calibri"/>
          <w:color w:val="000000"/>
          <w:sz w:val="22"/>
          <w:szCs w:val="22"/>
        </w:rPr>
        <w:br/>
      </w:r>
      <w:r w:rsidRPr="00EF23E0">
        <w:rPr>
          <w:rFonts w:asciiTheme="minorHAnsi" w:hAnsiTheme="minorHAnsi" w:cs="Calibri"/>
          <w:color w:val="000000"/>
          <w:sz w:val="22"/>
          <w:szCs w:val="22"/>
        </w:rPr>
        <w:t xml:space="preserve">DZ22-2. Uživatelé mohou používat při své práci 3 multifunkční tiskárny pro kopírování, tisk a skenování. </w:t>
      </w:r>
      <w:r>
        <w:rPr>
          <w:rFonts w:asciiTheme="minorHAnsi" w:hAnsiTheme="minorHAnsi" w:cs="Calibri"/>
          <w:color w:val="000000"/>
          <w:sz w:val="22"/>
          <w:szCs w:val="22"/>
        </w:rPr>
        <w:br/>
      </w:r>
      <w:r w:rsidRPr="00EF23E0">
        <w:rPr>
          <w:rFonts w:asciiTheme="minorHAnsi" w:hAnsiTheme="minorHAnsi" w:cs="Calibri"/>
          <w:color w:val="000000"/>
          <w:sz w:val="22"/>
          <w:szCs w:val="22"/>
        </w:rPr>
        <w:t>K dispozici je také speciální knižní skener. Knihovna disponuje také dostatečným počtem individuálních studoven pro práci v menších týmech, ale i relaxačními prostory.</w:t>
      </w:r>
    </w:p>
    <w:p w14:paraId="7BFB3F32" w14:textId="77777777" w:rsidR="00163FF7" w:rsidRPr="00EF23E0" w:rsidRDefault="00163FF7" w:rsidP="00163FF7">
      <w:pPr>
        <w:widowControl w:val="0"/>
        <w:autoSpaceDE w:val="0"/>
        <w:autoSpaceDN w:val="0"/>
        <w:adjustRightInd w:val="0"/>
        <w:snapToGrid w:val="0"/>
        <w:spacing w:after="120"/>
        <w:ind w:left="425"/>
        <w:jc w:val="both"/>
        <w:rPr>
          <w:rFonts w:asciiTheme="minorHAnsi" w:hAnsiTheme="minorHAnsi" w:cs="Calibri"/>
          <w:sz w:val="22"/>
          <w:szCs w:val="22"/>
        </w:rPr>
      </w:pPr>
      <w:r w:rsidRPr="00EF23E0">
        <w:rPr>
          <w:rFonts w:asciiTheme="minorHAnsi" w:hAnsiTheme="minorHAnsi" w:cs="Calibr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w:t>
      </w:r>
      <w:r w:rsidRPr="00EF23E0">
        <w:rPr>
          <w:rFonts w:asciiTheme="minorHAnsi" w:hAnsiTheme="minorHAnsi" w:cs="Calibri"/>
          <w:color w:val="000000"/>
          <w:sz w:val="22"/>
          <w:szCs w:val="22"/>
        </w:rPr>
        <w:lastRenderedPageBreak/>
        <w:t xml:space="preserve">akademické pracovníky týkající se například podpory vědeckovýzkumné činnosti, vyhledáváním </w:t>
      </w:r>
      <w:r>
        <w:rPr>
          <w:rFonts w:asciiTheme="minorHAnsi" w:hAnsiTheme="minorHAnsi" w:cs="Calibri"/>
          <w:color w:val="000000"/>
          <w:sz w:val="22"/>
          <w:szCs w:val="22"/>
        </w:rPr>
        <w:br/>
      </w:r>
      <w:r w:rsidRPr="00EF23E0">
        <w:rPr>
          <w:rFonts w:asciiTheme="minorHAnsi" w:hAnsiTheme="minorHAnsi" w:cs="Calibri"/>
          <w:color w:val="000000"/>
          <w:sz w:val="22"/>
          <w:szCs w:val="22"/>
        </w:rPr>
        <w:t>v databázích nebo publikační a citační etikou.</w:t>
      </w:r>
    </w:p>
    <w:p w14:paraId="70B45F1E" w14:textId="77777777" w:rsidR="00163FF7" w:rsidRPr="008F77B7" w:rsidRDefault="00163FF7" w:rsidP="00163FF7">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EF23E0">
        <w:rPr>
          <w:rFonts w:asciiTheme="minorHAnsi" w:hAnsiTheme="minorHAnsi" w:cs="Calibri"/>
          <w:color w:val="000000"/>
          <w:sz w:val="22"/>
          <w:szCs w:val="22"/>
        </w:rPr>
        <w:t>V knihovním fondu je více než 145 000 knih, přičemž roční přírůstek každoročně přesahuje 5</w:t>
      </w:r>
      <w:r>
        <w:rPr>
          <w:rFonts w:asciiTheme="minorHAnsi" w:hAnsiTheme="minorHAnsi" w:cs="Calibri"/>
          <w:color w:val="000000"/>
          <w:sz w:val="22"/>
          <w:szCs w:val="22"/>
        </w:rPr>
        <w:t> </w:t>
      </w:r>
      <w:r w:rsidRPr="00EF23E0">
        <w:rPr>
          <w:rFonts w:asciiTheme="minorHAnsi" w:hAnsiTheme="minorHAnsi" w:cs="Calibri"/>
          <w:color w:val="000000"/>
          <w:sz w:val="22"/>
          <w:szCs w:val="22"/>
        </w:rPr>
        <w:t>000</w:t>
      </w:r>
      <w:r>
        <w:rPr>
          <w:rFonts w:asciiTheme="minorHAnsi" w:hAnsiTheme="minorHAnsi" w:cs="Calibri"/>
          <w:sz w:val="22"/>
          <w:szCs w:val="22"/>
        </w:rPr>
        <w:t xml:space="preserve"> </w:t>
      </w:r>
      <w:r w:rsidRPr="00EF23E0">
        <w:rPr>
          <w:rFonts w:asciiTheme="minorHAnsi" w:hAnsiTheme="minorHAnsi" w:cs="Calibri"/>
          <w:color w:val="000000"/>
          <w:sz w:val="22"/>
          <w:szCs w:val="22"/>
        </w:rPr>
        <w:t xml:space="preserve">knižních jednotek. Stále více knih je dostupných v elektronické podobě. Důležitá je zejména vysoká aktuálnost knihovního fondu, který je </w:t>
      </w:r>
      <w:r w:rsidRPr="00EF23E0">
        <w:rPr>
          <w:rFonts w:asciiTheme="minorHAnsi" w:hAnsiTheme="minorHAnsi" w:cs="Calibri"/>
          <w:sz w:val="22"/>
          <w:szCs w:val="22"/>
        </w:rPr>
        <w:t>stále</w:t>
      </w:r>
      <w:r w:rsidRPr="00EF23E0">
        <w:rPr>
          <w:rFonts w:asciiTheme="minorHAnsi" w:hAnsiTheme="minorHAnsi" w:cs="Calibri"/>
          <w:color w:val="00AF50"/>
          <w:sz w:val="22"/>
          <w:szCs w:val="22"/>
        </w:rPr>
        <w:t xml:space="preserve"> </w:t>
      </w:r>
      <w:r w:rsidRPr="00EF23E0">
        <w:rPr>
          <w:rFonts w:asciiTheme="minorHAnsi" w:hAnsiTheme="minorHAnsi" w:cs="Calibri"/>
          <w:color w:val="000000"/>
          <w:sz w:val="22"/>
          <w:szCs w:val="22"/>
        </w:rPr>
        <w:t>doplňován. Knihovna odebírá více než 200 periodik</w:t>
      </w:r>
      <w:r>
        <w:rPr>
          <w:rFonts w:asciiTheme="minorHAnsi" w:hAnsiTheme="minorHAnsi" w:cs="Calibri"/>
          <w:color w:val="000000"/>
          <w:sz w:val="22"/>
          <w:szCs w:val="22"/>
        </w:rPr>
        <w:t xml:space="preserve"> </w:t>
      </w:r>
      <w:r w:rsidRPr="00EF23E0">
        <w:rPr>
          <w:rFonts w:asciiTheme="minorHAnsi" w:hAnsiTheme="minorHAnsi" w:cs="Calibri"/>
          <w:color w:val="000000"/>
          <w:sz w:val="22"/>
          <w:szCs w:val="22"/>
        </w:rPr>
        <w:t xml:space="preserve">v tištěné podobě. </w:t>
      </w:r>
      <w:r w:rsidRPr="008F77B7">
        <w:rPr>
          <w:rFonts w:asciiTheme="minorHAnsi" w:hAnsiTheme="minorHAnsi" w:cstheme="minorHAnsi"/>
          <w:sz w:val="22"/>
          <w:szCs w:val="22"/>
        </w:rPr>
        <w:t>Knihovna zpřístupňuje také téměř stovku vědeckých databází, jejichž obsah tvoří tisíce článků z prestižních vědeckých časopisů a e-knihy.</w:t>
      </w:r>
      <w:r w:rsidRPr="008F77B7">
        <w:rPr>
          <w:rFonts w:asciiTheme="minorHAnsi" w:hAnsiTheme="minorHAnsi" w:cs="Calibri"/>
          <w:color w:val="000000"/>
          <w:sz w:val="22"/>
          <w:szCs w:val="22"/>
        </w:rPr>
        <w:t xml:space="preserve"> Vysoce transparentní je proces nákupu nových knih, které jsou doporučovány pedagogy buď přímo ve spolupráci s pracovníky knihovny, nebo prostým vyplněním požadované studijní literatury do karet předmětů v IS/STAG. Studenti mohou knihovně podávat návrhy na nákup literatury, která jim ve fondu chybí, skrze online formulář v katalogu knihovny. Knihovna dále zajišťuje i přístup k bakalářským, diplomovým</w:t>
      </w:r>
      <w:r>
        <w:rPr>
          <w:rFonts w:asciiTheme="minorHAnsi" w:hAnsiTheme="minorHAnsi" w:cs="Calibri"/>
          <w:color w:val="000000"/>
          <w:sz w:val="22"/>
          <w:szCs w:val="22"/>
        </w:rPr>
        <w:t xml:space="preserve"> </w:t>
      </w:r>
      <w:r w:rsidRPr="008F77B7">
        <w:rPr>
          <w:rFonts w:asciiTheme="minorHAnsi" w:hAnsiTheme="minorHAnsi" w:cs="Calibri"/>
          <w:color w:val="000000"/>
          <w:sz w:val="22"/>
          <w:szCs w:val="22"/>
        </w:rPr>
        <w:t xml:space="preserve">a disertačním pracím absolventů UTB, a to v rámci </w:t>
      </w:r>
      <w:r w:rsidRPr="008F77B7">
        <w:rPr>
          <w:rFonts w:asciiTheme="minorHAnsi" w:hAnsiTheme="minorHAnsi" w:cs="Calibri"/>
          <w:i/>
          <w:color w:val="000000"/>
          <w:sz w:val="22"/>
          <w:szCs w:val="22"/>
        </w:rPr>
        <w:t>digitální knihovny</w:t>
      </w:r>
      <w:r w:rsidRPr="008F77B7">
        <w:rPr>
          <w:rStyle w:val="Znakapoznpodarou"/>
          <w:rFonts w:asciiTheme="minorHAnsi" w:hAnsiTheme="minorHAnsi" w:cs="Calibri"/>
          <w:color w:val="000000"/>
          <w:sz w:val="22"/>
          <w:szCs w:val="22"/>
        </w:rPr>
        <w:footnoteReference w:id="36"/>
      </w:r>
      <w:r w:rsidRPr="008F77B7">
        <w:rPr>
          <w:rFonts w:asciiTheme="minorHAnsi" w:hAnsiTheme="minorHAnsi" w:cs="Calibri"/>
          <w:color w:val="000000"/>
          <w:sz w:val="22"/>
          <w:szCs w:val="22"/>
        </w:rPr>
        <w:t xml:space="preserve">. Práce jsou zde zpravidla dostupné volně v plném textu. Kromě toho provozuje knihovna také </w:t>
      </w:r>
      <w:proofErr w:type="spellStart"/>
      <w:r w:rsidRPr="008F77B7">
        <w:rPr>
          <w:rFonts w:asciiTheme="minorHAnsi" w:hAnsiTheme="minorHAnsi" w:cs="Calibri"/>
          <w:i/>
          <w:color w:val="000000"/>
          <w:sz w:val="22"/>
          <w:szCs w:val="22"/>
        </w:rPr>
        <w:t>repozitář</w:t>
      </w:r>
      <w:proofErr w:type="spellEnd"/>
      <w:r w:rsidRPr="008F77B7">
        <w:rPr>
          <w:rFonts w:asciiTheme="minorHAnsi" w:hAnsiTheme="minorHAnsi" w:cs="Calibri"/>
          <w:i/>
          <w:color w:val="000000"/>
          <w:sz w:val="22"/>
          <w:szCs w:val="22"/>
        </w:rPr>
        <w:t xml:space="preserve"> publikační činnosti </w:t>
      </w:r>
      <w:r w:rsidRPr="008F77B7">
        <w:rPr>
          <w:rFonts w:asciiTheme="minorHAnsi" w:hAnsiTheme="minorHAnsi" w:cs="Calibri"/>
          <w:color w:val="000000"/>
          <w:sz w:val="22"/>
          <w:szCs w:val="22"/>
        </w:rPr>
        <w:t>akademických pracovníků UTB</w:t>
      </w:r>
      <w:r w:rsidRPr="008F77B7">
        <w:rPr>
          <w:rStyle w:val="Znakapoznpodarou"/>
          <w:rFonts w:asciiTheme="minorHAnsi" w:hAnsiTheme="minorHAnsi" w:cs="Calibri"/>
          <w:color w:val="000000"/>
          <w:sz w:val="22"/>
          <w:szCs w:val="22"/>
        </w:rPr>
        <w:footnoteReference w:id="37"/>
      </w:r>
      <w:r w:rsidRPr="008F77B7">
        <w:rPr>
          <w:rFonts w:asciiTheme="minorHAnsi" w:hAnsiTheme="minorHAnsi" w:cs="Calibri"/>
          <w:color w:val="000000"/>
          <w:sz w:val="22"/>
          <w:szCs w:val="22"/>
        </w:rPr>
        <w:t>.</w:t>
      </w:r>
    </w:p>
    <w:p w14:paraId="52B1E8C6" w14:textId="77777777" w:rsidR="00163FF7" w:rsidRPr="008F77B7" w:rsidRDefault="00163FF7" w:rsidP="00163FF7">
      <w:pPr>
        <w:widowControl w:val="0"/>
        <w:autoSpaceDE w:val="0"/>
        <w:autoSpaceDN w:val="0"/>
        <w:adjustRightInd w:val="0"/>
        <w:snapToGrid w:val="0"/>
        <w:spacing w:after="120"/>
        <w:ind w:left="425"/>
        <w:jc w:val="both"/>
        <w:rPr>
          <w:rFonts w:asciiTheme="minorHAnsi" w:hAnsiTheme="minorHAnsi" w:cs="Calibri"/>
          <w:i/>
          <w:sz w:val="22"/>
          <w:szCs w:val="22"/>
        </w:rPr>
      </w:pPr>
      <w:r w:rsidRPr="008F77B7">
        <w:rPr>
          <w:rFonts w:asciiTheme="minorHAnsi" w:hAnsiTheme="minorHAnsi" w:cs="Calibri"/>
          <w:i/>
          <w:color w:val="000000"/>
          <w:sz w:val="22"/>
          <w:szCs w:val="22"/>
        </w:rPr>
        <w:t>Dostupnost elektronických zdrojů</w:t>
      </w:r>
    </w:p>
    <w:p w14:paraId="0E3BDCE8" w14:textId="77777777" w:rsidR="00163FF7" w:rsidRPr="008F77B7" w:rsidRDefault="00163FF7" w:rsidP="00163FF7">
      <w:pPr>
        <w:widowControl w:val="0"/>
        <w:autoSpaceDE w:val="0"/>
        <w:autoSpaceDN w:val="0"/>
        <w:adjustRightInd w:val="0"/>
        <w:snapToGrid w:val="0"/>
        <w:spacing w:after="120"/>
        <w:ind w:left="426"/>
        <w:jc w:val="both"/>
        <w:rPr>
          <w:rFonts w:asciiTheme="minorHAnsi" w:hAnsiTheme="minorHAnsi" w:cs="Calibri"/>
          <w:sz w:val="22"/>
          <w:szCs w:val="22"/>
        </w:rPr>
      </w:pPr>
      <w:r w:rsidRPr="008F77B7">
        <w:rPr>
          <w:rFonts w:asciiTheme="minorHAnsi" w:hAnsiTheme="minorHAnsi" w:cs="Calibri"/>
          <w:color w:val="000000"/>
          <w:sz w:val="22"/>
          <w:szCs w:val="22"/>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w:t>
      </w:r>
      <w:r w:rsidRPr="008F77B7">
        <w:rPr>
          <w:rFonts w:asciiTheme="minorHAnsi" w:hAnsiTheme="minorHAnsi" w:cs="Calibri"/>
          <w:i/>
          <w:color w:val="000000"/>
          <w:sz w:val="22"/>
          <w:szCs w:val="22"/>
        </w:rPr>
        <w:t>portál Xerxes</w:t>
      </w:r>
      <w:r w:rsidRPr="008F77B7">
        <w:rPr>
          <w:rStyle w:val="Znakapoznpodarou"/>
          <w:rFonts w:asciiTheme="minorHAnsi" w:hAnsiTheme="minorHAnsi" w:cs="Calibri"/>
          <w:color w:val="000000"/>
          <w:sz w:val="22"/>
          <w:szCs w:val="22"/>
        </w:rPr>
        <w:footnoteReference w:id="38"/>
      </w:r>
      <w:r w:rsidRPr="008F77B7">
        <w:rPr>
          <w:rFonts w:asciiTheme="minorHAnsi" w:hAnsiTheme="minorHAnsi" w:cs="Calibri"/>
          <w:color w:val="000000"/>
          <w:sz w:val="22"/>
          <w:szCs w:val="22"/>
        </w:rPr>
        <w:t xml:space="preserve">, který je postaven na bázi známého </w:t>
      </w:r>
      <w:proofErr w:type="spellStart"/>
      <w:r w:rsidRPr="008F77B7">
        <w:rPr>
          <w:rFonts w:asciiTheme="minorHAnsi" w:hAnsiTheme="minorHAnsi" w:cs="Calibri"/>
          <w:color w:val="000000"/>
          <w:sz w:val="22"/>
          <w:szCs w:val="22"/>
        </w:rPr>
        <w:t>discovery</w:t>
      </w:r>
      <w:proofErr w:type="spellEnd"/>
      <w:r w:rsidRPr="008F77B7">
        <w:rPr>
          <w:rFonts w:asciiTheme="minorHAnsi" w:hAnsiTheme="minorHAnsi" w:cs="Calibri"/>
          <w:color w:val="000000"/>
          <w:sz w:val="22"/>
          <w:szCs w:val="22"/>
        </w:rPr>
        <w:t xml:space="preserve"> systému </w:t>
      </w:r>
      <w:proofErr w:type="spellStart"/>
      <w:r w:rsidRPr="008F77B7">
        <w:rPr>
          <w:rFonts w:asciiTheme="minorHAnsi" w:hAnsiTheme="minorHAnsi" w:cs="Calibri"/>
          <w:color w:val="000000"/>
          <w:sz w:val="22"/>
          <w:szCs w:val="22"/>
        </w:rPr>
        <w:t>Summon</w:t>
      </w:r>
      <w:proofErr w:type="spellEnd"/>
      <w:r w:rsidRPr="008F77B7">
        <w:rPr>
          <w:rFonts w:asciiTheme="minorHAnsi" w:hAnsiTheme="minorHAnsi" w:cs="Calibri"/>
          <w:color w:val="000000"/>
          <w:sz w:val="22"/>
          <w:szCs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8F77B7">
        <w:rPr>
          <w:rFonts w:asciiTheme="minorHAnsi" w:hAnsiTheme="minorHAnsi" w:cs="Calibri"/>
          <w:sz w:val="22"/>
          <w:szCs w:val="22"/>
        </w:rPr>
        <w:t>vzdáleného</w:t>
      </w:r>
      <w:r w:rsidRPr="008F77B7">
        <w:rPr>
          <w:rFonts w:asciiTheme="minorHAnsi" w:hAnsiTheme="minorHAnsi" w:cs="Calibri"/>
          <w:color w:val="00AF50"/>
          <w:sz w:val="22"/>
          <w:szCs w:val="22"/>
        </w:rPr>
        <w:t xml:space="preserve"> </w:t>
      </w:r>
      <w:r w:rsidRPr="008F77B7">
        <w:rPr>
          <w:rFonts w:asciiTheme="minorHAnsi" w:hAnsiTheme="minorHAnsi" w:cs="Calibri"/>
          <w:color w:val="000000"/>
          <w:sz w:val="22"/>
          <w:szCs w:val="22"/>
        </w:rPr>
        <w:t>přístupu.</w:t>
      </w:r>
    </w:p>
    <w:p w14:paraId="2996761E" w14:textId="77777777" w:rsidR="00163FF7" w:rsidRPr="008F77B7" w:rsidRDefault="00163FF7" w:rsidP="00163FF7">
      <w:pPr>
        <w:widowControl w:val="0"/>
        <w:autoSpaceDE w:val="0"/>
        <w:autoSpaceDN w:val="0"/>
        <w:adjustRightInd w:val="0"/>
        <w:snapToGrid w:val="0"/>
        <w:ind w:firstLine="426"/>
        <w:jc w:val="both"/>
        <w:rPr>
          <w:rFonts w:asciiTheme="minorHAnsi" w:hAnsiTheme="minorHAnsi" w:cs="Calibri"/>
          <w:sz w:val="22"/>
          <w:szCs w:val="22"/>
        </w:rPr>
      </w:pPr>
      <w:r w:rsidRPr="008F77B7">
        <w:rPr>
          <w:rFonts w:asciiTheme="minorHAnsi" w:hAnsiTheme="minorHAnsi" w:cs="Calibri"/>
          <w:i/>
          <w:color w:val="000000"/>
          <w:sz w:val="22"/>
          <w:szCs w:val="22"/>
        </w:rPr>
        <w:t>Konkrétní dostupné databáze</w:t>
      </w:r>
      <w:r w:rsidRPr="008F77B7">
        <w:rPr>
          <w:rFonts w:asciiTheme="minorHAnsi" w:hAnsiTheme="minorHAnsi" w:cs="Calibri"/>
          <w:color w:val="000000"/>
          <w:sz w:val="22"/>
          <w:szCs w:val="22"/>
        </w:rPr>
        <w:t>:</w:t>
      </w:r>
    </w:p>
    <w:p w14:paraId="055B4158" w14:textId="6B8ACF39" w:rsidR="00AB56DC" w:rsidRDefault="00AB56DC" w:rsidP="00AB56DC">
      <w:pPr>
        <w:widowControl w:val="0"/>
        <w:autoSpaceDE w:val="0"/>
        <w:autoSpaceDN w:val="0"/>
        <w:adjustRightInd w:val="0"/>
        <w:snapToGrid w:val="0"/>
        <w:ind w:left="426" w:right="142"/>
        <w:jc w:val="both"/>
        <w:rPr>
          <w:rFonts w:asciiTheme="minorHAnsi" w:hAnsiTheme="minorHAnsi" w:cstheme="minorHAnsi"/>
          <w:color w:val="000000"/>
          <w:sz w:val="22"/>
          <w:szCs w:val="22"/>
        </w:rPr>
      </w:pPr>
      <w:r w:rsidRPr="00BD1F71">
        <w:rPr>
          <w:rFonts w:asciiTheme="minorHAnsi" w:hAnsiTheme="minorHAnsi" w:cstheme="minorHAnsi"/>
          <w:color w:val="000000"/>
          <w:sz w:val="22"/>
          <w:szCs w:val="22"/>
        </w:rPr>
        <w:t xml:space="preserve">Citační databáze Web </w:t>
      </w:r>
      <w:proofErr w:type="spellStart"/>
      <w:r w:rsidRPr="00BD1F71">
        <w:rPr>
          <w:rFonts w:asciiTheme="minorHAnsi" w:hAnsiTheme="minorHAnsi" w:cstheme="minorHAnsi"/>
          <w:color w:val="000000"/>
          <w:sz w:val="22"/>
          <w:szCs w:val="22"/>
        </w:rPr>
        <w:t>of</w:t>
      </w:r>
      <w:proofErr w:type="spellEnd"/>
      <w:r w:rsidRPr="00BD1F71">
        <w:rPr>
          <w:rFonts w:asciiTheme="minorHAnsi" w:hAnsiTheme="minorHAnsi" w:cstheme="minorHAnsi"/>
          <w:color w:val="000000"/>
          <w:sz w:val="22"/>
          <w:szCs w:val="22"/>
        </w:rPr>
        <w:t xml:space="preserve"> Science a </w:t>
      </w:r>
      <w:proofErr w:type="spellStart"/>
      <w:r w:rsidRPr="00BD1F71">
        <w:rPr>
          <w:rFonts w:asciiTheme="minorHAnsi" w:hAnsiTheme="minorHAnsi" w:cstheme="minorHAnsi"/>
          <w:color w:val="000000"/>
          <w:sz w:val="22"/>
          <w:szCs w:val="22"/>
        </w:rPr>
        <w:t>Scopus</w:t>
      </w:r>
      <w:proofErr w:type="spellEnd"/>
      <w:r w:rsidRPr="00BD1F71">
        <w:rPr>
          <w:rFonts w:asciiTheme="minorHAnsi" w:hAnsiTheme="minorHAnsi" w:cstheme="minorHAnsi"/>
          <w:color w:val="000000"/>
          <w:sz w:val="22"/>
          <w:szCs w:val="22"/>
        </w:rPr>
        <w:t xml:space="preserve">, Multioborové kolekce elektronických časopisů </w:t>
      </w:r>
      <w:proofErr w:type="spellStart"/>
      <w:r w:rsidRPr="00BD1F71">
        <w:rPr>
          <w:rFonts w:asciiTheme="minorHAnsi" w:hAnsiTheme="minorHAnsi" w:cstheme="minorHAnsi"/>
          <w:color w:val="000000"/>
          <w:sz w:val="22"/>
          <w:szCs w:val="22"/>
        </w:rPr>
        <w:t>Elsevier</w:t>
      </w:r>
      <w:proofErr w:type="spellEnd"/>
      <w:r w:rsidRPr="00BD1F71">
        <w:rPr>
          <w:rFonts w:asciiTheme="minorHAnsi" w:hAnsiTheme="minorHAnsi" w:cstheme="minorHAnsi"/>
          <w:color w:val="000000"/>
          <w:sz w:val="22"/>
          <w:szCs w:val="22"/>
        </w:rPr>
        <w:t xml:space="preserve"> </w:t>
      </w:r>
      <w:proofErr w:type="spellStart"/>
      <w:r w:rsidRPr="00BD1F71">
        <w:rPr>
          <w:rFonts w:asciiTheme="minorHAnsi" w:hAnsiTheme="minorHAnsi" w:cstheme="minorHAnsi"/>
          <w:color w:val="000000"/>
          <w:sz w:val="22"/>
          <w:szCs w:val="22"/>
        </w:rPr>
        <w:t>ScienceDirect</w:t>
      </w:r>
      <w:proofErr w:type="spellEnd"/>
      <w:r w:rsidRPr="00BD1F71">
        <w:rPr>
          <w:rFonts w:asciiTheme="minorHAnsi" w:hAnsiTheme="minorHAnsi" w:cstheme="minorHAnsi"/>
          <w:color w:val="000000"/>
          <w:sz w:val="22"/>
          <w:szCs w:val="22"/>
        </w:rPr>
        <w:t xml:space="preserve">, </w:t>
      </w:r>
      <w:proofErr w:type="spellStart"/>
      <w:r w:rsidRPr="00BD1F71">
        <w:rPr>
          <w:rFonts w:asciiTheme="minorHAnsi" w:hAnsiTheme="minorHAnsi" w:cstheme="minorHAnsi"/>
          <w:color w:val="000000"/>
          <w:sz w:val="22"/>
          <w:szCs w:val="22"/>
        </w:rPr>
        <w:t>Wiley</w:t>
      </w:r>
      <w:proofErr w:type="spellEnd"/>
      <w:r w:rsidRPr="00BD1F71">
        <w:rPr>
          <w:rFonts w:asciiTheme="minorHAnsi" w:hAnsiTheme="minorHAnsi" w:cstheme="minorHAnsi"/>
          <w:color w:val="000000"/>
          <w:sz w:val="22"/>
          <w:szCs w:val="22"/>
        </w:rPr>
        <w:t xml:space="preserve"> Online </w:t>
      </w:r>
      <w:proofErr w:type="spellStart"/>
      <w:r w:rsidRPr="00BD1F71">
        <w:rPr>
          <w:rFonts w:asciiTheme="minorHAnsi" w:hAnsiTheme="minorHAnsi" w:cstheme="minorHAnsi"/>
          <w:color w:val="000000"/>
          <w:sz w:val="22"/>
          <w:szCs w:val="22"/>
        </w:rPr>
        <w:t>Library</w:t>
      </w:r>
      <w:proofErr w:type="spellEnd"/>
      <w:r w:rsidRPr="00BD1F71">
        <w:rPr>
          <w:rFonts w:asciiTheme="minorHAnsi" w:hAnsiTheme="minorHAnsi" w:cstheme="minorHAnsi"/>
          <w:color w:val="000000"/>
          <w:sz w:val="22"/>
          <w:szCs w:val="22"/>
        </w:rPr>
        <w:t xml:space="preserve">, </w:t>
      </w:r>
      <w:proofErr w:type="spellStart"/>
      <w:r w:rsidRPr="00BD1F71">
        <w:rPr>
          <w:rFonts w:asciiTheme="minorHAnsi" w:hAnsiTheme="minorHAnsi" w:cstheme="minorHAnsi"/>
          <w:color w:val="000000"/>
          <w:sz w:val="22"/>
          <w:szCs w:val="22"/>
        </w:rPr>
        <w:t>SpringerLink</w:t>
      </w:r>
      <w:proofErr w:type="spellEnd"/>
      <w:r w:rsidRPr="00BD1F71">
        <w:rPr>
          <w:rFonts w:asciiTheme="minorHAnsi" w:hAnsiTheme="minorHAnsi" w:cstheme="minorHAnsi"/>
          <w:color w:val="000000"/>
          <w:sz w:val="22"/>
          <w:szCs w:val="22"/>
        </w:rPr>
        <w:t xml:space="preserve">, Multioborové plnotextové databáze </w:t>
      </w:r>
      <w:proofErr w:type="spellStart"/>
      <w:r w:rsidRPr="00BD1F71">
        <w:rPr>
          <w:rFonts w:asciiTheme="minorHAnsi" w:hAnsiTheme="minorHAnsi" w:cstheme="minorHAnsi"/>
          <w:color w:val="000000"/>
          <w:sz w:val="22"/>
          <w:szCs w:val="22"/>
        </w:rPr>
        <w:t>Ebsco</w:t>
      </w:r>
      <w:proofErr w:type="spellEnd"/>
      <w:r w:rsidRPr="00BD1F71">
        <w:rPr>
          <w:rFonts w:asciiTheme="minorHAnsi" w:hAnsiTheme="minorHAnsi" w:cstheme="minorHAnsi"/>
          <w:color w:val="000000"/>
          <w:sz w:val="22"/>
          <w:szCs w:val="22"/>
        </w:rPr>
        <w:t xml:space="preserve"> a </w:t>
      </w:r>
      <w:proofErr w:type="spellStart"/>
      <w:r w:rsidRPr="00BD1F71">
        <w:rPr>
          <w:rFonts w:asciiTheme="minorHAnsi" w:hAnsiTheme="minorHAnsi" w:cstheme="minorHAnsi"/>
          <w:color w:val="000000"/>
          <w:sz w:val="22"/>
          <w:szCs w:val="22"/>
        </w:rPr>
        <w:t>ProQuest</w:t>
      </w:r>
      <w:proofErr w:type="spellEnd"/>
      <w:r w:rsidRPr="00BD1F71">
        <w:rPr>
          <w:rFonts w:asciiTheme="minorHAnsi" w:hAnsiTheme="minorHAnsi" w:cstheme="minorHAnsi"/>
          <w:color w:val="000000"/>
          <w:sz w:val="22"/>
          <w:szCs w:val="22"/>
        </w:rPr>
        <w:t>.</w:t>
      </w:r>
    </w:p>
    <w:p w14:paraId="473CA88E" w14:textId="77777777" w:rsidR="00AB56DC" w:rsidRDefault="00AB56DC" w:rsidP="00AB56DC">
      <w:pPr>
        <w:widowControl w:val="0"/>
        <w:autoSpaceDE w:val="0"/>
        <w:autoSpaceDN w:val="0"/>
        <w:adjustRightInd w:val="0"/>
        <w:snapToGrid w:val="0"/>
        <w:ind w:left="426" w:right="142"/>
        <w:jc w:val="both"/>
        <w:rPr>
          <w:rFonts w:asciiTheme="minorHAnsi" w:hAnsiTheme="minorHAnsi" w:cstheme="minorHAnsi"/>
          <w:color w:val="000000"/>
          <w:sz w:val="22"/>
          <w:szCs w:val="22"/>
        </w:rPr>
      </w:pPr>
    </w:p>
    <w:p w14:paraId="776CEB7B" w14:textId="77777777" w:rsidR="00163FF7" w:rsidRDefault="00163FF7" w:rsidP="00163FF7">
      <w:pPr>
        <w:widowControl w:val="0"/>
        <w:autoSpaceDE w:val="0"/>
        <w:autoSpaceDN w:val="0"/>
        <w:adjustRightInd w:val="0"/>
        <w:snapToGrid w:val="0"/>
        <w:jc w:val="both"/>
      </w:pPr>
      <w:r w:rsidRPr="008F77B7">
        <w:rPr>
          <w:rFonts w:asciiTheme="minorHAnsi" w:hAnsiTheme="minorHAnsi" w:cstheme="minorHAnsi"/>
          <w:i/>
          <w:sz w:val="22"/>
          <w:szCs w:val="22"/>
        </w:rPr>
        <w:t xml:space="preserve">        Seznam všech databází, které má UTB</w:t>
      </w:r>
      <w:r w:rsidRPr="008F77B7">
        <w:rPr>
          <w:rStyle w:val="Znakapoznpodarou"/>
          <w:rFonts w:asciiTheme="minorHAnsi" w:hAnsiTheme="minorHAnsi" w:cs="Calibri"/>
          <w:i/>
          <w:sz w:val="22"/>
          <w:szCs w:val="22"/>
        </w:rPr>
        <w:footnoteReference w:id="39"/>
      </w:r>
      <w:r>
        <w:rPr>
          <w:rFonts w:asciiTheme="minorHAnsi" w:hAnsiTheme="minorHAnsi" w:cstheme="minorHAnsi"/>
          <w:i/>
          <w:sz w:val="22"/>
          <w:szCs w:val="22"/>
        </w:rPr>
        <w:t>.</w:t>
      </w:r>
    </w:p>
    <w:p w14:paraId="2892CFB0" w14:textId="77777777" w:rsidR="00163FF7" w:rsidRDefault="00163FF7" w:rsidP="00163FF7">
      <w:pPr>
        <w:rPr>
          <w:lang w:eastAsia="en-US"/>
        </w:rPr>
      </w:pPr>
    </w:p>
    <w:p w14:paraId="23364C1C" w14:textId="77777777" w:rsidR="00163FF7" w:rsidRPr="00B773E7" w:rsidRDefault="00163FF7" w:rsidP="00163FF7">
      <w:pPr>
        <w:rPr>
          <w:lang w:eastAsia="en-US"/>
        </w:rPr>
      </w:pPr>
    </w:p>
    <w:p w14:paraId="75129859" w14:textId="77777777" w:rsidR="00163FF7" w:rsidRPr="00C80B17" w:rsidRDefault="00163FF7" w:rsidP="00163FF7">
      <w:pPr>
        <w:pStyle w:val="Nadpis3"/>
        <w:spacing w:before="0"/>
      </w:pPr>
      <w:r w:rsidRPr="00C80B17">
        <w:t xml:space="preserve">Studium studentů se specifickými potřebami </w:t>
      </w:r>
    </w:p>
    <w:p w14:paraId="656B87CA" w14:textId="77777777" w:rsidR="00163FF7" w:rsidRPr="001F0403" w:rsidRDefault="00163FF7" w:rsidP="00163FF7">
      <w:pPr>
        <w:tabs>
          <w:tab w:val="left" w:pos="2835"/>
        </w:tabs>
        <w:spacing w:before="120" w:after="120"/>
        <w:rPr>
          <w:rFonts w:asciiTheme="minorHAnsi" w:hAnsiTheme="minorHAnsi"/>
          <w:sz w:val="22"/>
          <w:szCs w:val="22"/>
        </w:rPr>
      </w:pPr>
      <w:r w:rsidRPr="00C80B17">
        <w:tab/>
      </w:r>
      <w:r w:rsidRPr="00C80B17">
        <w:tab/>
      </w:r>
      <w:r w:rsidRPr="001F0403">
        <w:rPr>
          <w:rFonts w:asciiTheme="minorHAnsi" w:hAnsiTheme="minorHAnsi"/>
          <w:sz w:val="22"/>
          <w:szCs w:val="22"/>
        </w:rPr>
        <w:t>Standard 1.14</w:t>
      </w:r>
    </w:p>
    <w:p w14:paraId="69453B27" w14:textId="77777777" w:rsidR="00163FF7" w:rsidRPr="001F0403" w:rsidRDefault="00163FF7" w:rsidP="00163FF7">
      <w:pPr>
        <w:widowControl w:val="0"/>
        <w:autoSpaceDE w:val="0"/>
        <w:autoSpaceDN w:val="0"/>
        <w:adjustRightInd w:val="0"/>
        <w:snapToGrid w:val="0"/>
        <w:spacing w:after="120"/>
        <w:ind w:left="426"/>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UTB zajišťuje dostupné služby, stipendia a další podpůrná opatření pro vyrovnání příležitostí studovat na vysoké škole pro studenty se specifickými potřebami. Danou problematiku upravuje směrnice rektora SR/16/2021 </w:t>
      </w:r>
      <w:r w:rsidRPr="001F0403">
        <w:rPr>
          <w:rFonts w:asciiTheme="minorHAnsi" w:hAnsiTheme="minorHAnsi" w:cs="Calibri"/>
          <w:i/>
          <w:color w:val="000000"/>
          <w:sz w:val="22"/>
          <w:szCs w:val="22"/>
        </w:rPr>
        <w:t xml:space="preserve">Podpora uchazečů a studentů se specifickými potřebami na UTB </w:t>
      </w:r>
      <w:r w:rsidRPr="001F0403">
        <w:rPr>
          <w:rFonts w:asciiTheme="minorHAnsi" w:hAnsiTheme="minorHAnsi" w:cs="Calibri"/>
          <w:color w:val="000000"/>
          <w:sz w:val="22"/>
          <w:szCs w:val="22"/>
        </w:rPr>
        <w:t>ze dne 11. října 2021</w:t>
      </w:r>
      <w:r w:rsidRPr="001F0403">
        <w:rPr>
          <w:rStyle w:val="Znakapoznpodarou"/>
          <w:rFonts w:asciiTheme="minorHAnsi" w:hAnsiTheme="minorHAnsi" w:cs="Calibri"/>
          <w:color w:val="000000"/>
          <w:sz w:val="22"/>
          <w:szCs w:val="22"/>
        </w:rPr>
        <w:footnoteReference w:id="40"/>
      </w:r>
      <w:r w:rsidRPr="001F0403">
        <w:rPr>
          <w:rFonts w:asciiTheme="minorHAnsi" w:hAnsiTheme="minorHAnsi" w:cs="Calibri"/>
          <w:color w:val="000000"/>
          <w:sz w:val="22"/>
          <w:szCs w:val="22"/>
        </w:rPr>
        <w:t xml:space="preserve">. Pro uchazeče o studium a studenty se specifickými potřebami na UTB je k dispozici nabídka informačních </w:t>
      </w:r>
      <w:r>
        <w:rPr>
          <w:rFonts w:asciiTheme="minorHAnsi" w:hAnsiTheme="minorHAnsi" w:cs="Calibri"/>
          <w:color w:val="000000"/>
          <w:sz w:val="22"/>
          <w:szCs w:val="22"/>
        </w:rPr>
        <w:br/>
      </w:r>
      <w:r w:rsidRPr="001F0403">
        <w:rPr>
          <w:rFonts w:asciiTheme="minorHAnsi" w:hAnsiTheme="minorHAnsi" w:cs="Calibri"/>
          <w:color w:val="000000"/>
          <w:sz w:val="22"/>
          <w:szCs w:val="22"/>
        </w:rPr>
        <w:t xml:space="preserve">a poradenských služeb souvisejících se studiem a s možností uplatnění absolventů studijních programů </w:t>
      </w:r>
      <w:r>
        <w:rPr>
          <w:rFonts w:asciiTheme="minorHAnsi" w:hAnsiTheme="minorHAnsi" w:cs="Calibri"/>
          <w:color w:val="000000"/>
          <w:sz w:val="22"/>
          <w:szCs w:val="22"/>
        </w:rPr>
        <w:br/>
      </w:r>
      <w:r w:rsidRPr="001F0403">
        <w:rPr>
          <w:rFonts w:asciiTheme="minorHAnsi" w:hAnsiTheme="minorHAnsi" w:cs="Calibri"/>
          <w:color w:val="000000"/>
          <w:sz w:val="22"/>
          <w:szCs w:val="22"/>
        </w:rPr>
        <w:t>v praxi.</w:t>
      </w:r>
    </w:p>
    <w:p w14:paraId="1FFB4127" w14:textId="77777777" w:rsidR="00163FF7" w:rsidRPr="001F0403" w:rsidRDefault="00163FF7" w:rsidP="00163FF7">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Celouniverzitní pracoviště pro pomoc studentům UTB, studentům se specifickými potřebami, vyučujícím a zaměstnancům UTB je </w:t>
      </w:r>
      <w:r w:rsidRPr="001F0403">
        <w:rPr>
          <w:rFonts w:asciiTheme="minorHAnsi" w:hAnsiTheme="minorHAnsi" w:cs="Calibri"/>
          <w:i/>
          <w:color w:val="000000"/>
          <w:sz w:val="22"/>
          <w:szCs w:val="22"/>
        </w:rPr>
        <w:t xml:space="preserve">Akademická poradna UTB </w:t>
      </w:r>
      <w:r w:rsidRPr="001F0403">
        <w:rPr>
          <w:rFonts w:asciiTheme="minorHAnsi" w:hAnsiTheme="minorHAnsi" w:cs="Calibri"/>
          <w:color w:val="000000"/>
          <w:sz w:val="22"/>
          <w:szCs w:val="22"/>
        </w:rPr>
        <w:t>(dále jen „APO“)</w:t>
      </w:r>
      <w:r w:rsidRPr="001F0403">
        <w:rPr>
          <w:rStyle w:val="Znakapoznpodarou"/>
          <w:rFonts w:asciiTheme="minorHAnsi" w:hAnsiTheme="minorHAnsi" w:cs="Calibri"/>
          <w:color w:val="000000"/>
          <w:sz w:val="22"/>
          <w:szCs w:val="22"/>
        </w:rPr>
        <w:footnoteReference w:id="41"/>
      </w:r>
      <w:r w:rsidRPr="001F0403">
        <w:rPr>
          <w:rFonts w:asciiTheme="minorHAnsi" w:hAnsiTheme="minorHAnsi" w:cs="Calibri"/>
          <w:color w:val="000000"/>
          <w:sz w:val="22"/>
          <w:szCs w:val="22"/>
        </w:rPr>
        <w:t xml:space="preserve">, která současně nabízí </w:t>
      </w:r>
      <w:r>
        <w:rPr>
          <w:rFonts w:asciiTheme="minorHAnsi" w:hAnsiTheme="minorHAnsi" w:cs="Calibri"/>
          <w:color w:val="000000"/>
          <w:sz w:val="22"/>
          <w:szCs w:val="22"/>
        </w:rPr>
        <w:br/>
      </w:r>
      <w:r w:rsidRPr="001F0403">
        <w:rPr>
          <w:rFonts w:asciiTheme="minorHAnsi" w:hAnsiTheme="minorHAnsi" w:cs="Calibri"/>
          <w:color w:val="000000"/>
          <w:sz w:val="22"/>
          <w:szCs w:val="22"/>
        </w:rPr>
        <w:t xml:space="preserve">i psychologické poradenství. Hlavním úkolem APO je zajišťovat, aby studijní programy uskutečňované na UTB byly v největší možné míře přístupné i studentům nevidomým a slabozrakým, neslyšícím </w:t>
      </w:r>
      <w:r>
        <w:rPr>
          <w:rFonts w:asciiTheme="minorHAnsi" w:hAnsiTheme="minorHAnsi" w:cs="Calibri"/>
          <w:color w:val="000000"/>
          <w:sz w:val="22"/>
          <w:szCs w:val="22"/>
        </w:rPr>
        <w:br/>
      </w:r>
      <w:r w:rsidRPr="001F0403">
        <w:rPr>
          <w:rFonts w:asciiTheme="minorHAnsi" w:hAnsiTheme="minorHAnsi" w:cs="Calibri"/>
          <w:color w:val="000000"/>
          <w:sz w:val="22"/>
          <w:szCs w:val="22"/>
        </w:rPr>
        <w:t xml:space="preserve">a nedoslýchavým, s pohybovým handicapem, psychickými a dalšími obtížemi. </w:t>
      </w:r>
    </w:p>
    <w:p w14:paraId="04FF43EC" w14:textId="77777777" w:rsidR="00163FF7" w:rsidRPr="001F0403" w:rsidRDefault="00163FF7" w:rsidP="00163FF7">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Nad rámec služeb APO jsou uchazečům se specifickými potřebami o studium na UTB poskytovány služby týkající se: předávání informací již před přihlášením na daný studijní program, informování o možnosti </w:t>
      </w:r>
      <w:r w:rsidRPr="001F0403">
        <w:rPr>
          <w:rFonts w:asciiTheme="minorHAnsi" w:hAnsiTheme="minorHAnsi" w:cs="Calibri"/>
          <w:color w:val="000000"/>
          <w:sz w:val="22"/>
          <w:szCs w:val="22"/>
        </w:rPr>
        <w:lastRenderedPageBreak/>
        <w:t xml:space="preserve">přítomnosti osobního asistenta nebo </w:t>
      </w:r>
      <w:proofErr w:type="spellStart"/>
      <w:r w:rsidRPr="001F0403">
        <w:rPr>
          <w:rFonts w:asciiTheme="minorHAnsi" w:hAnsiTheme="minorHAnsi" w:cs="Calibri"/>
          <w:color w:val="000000"/>
          <w:sz w:val="22"/>
          <w:szCs w:val="22"/>
        </w:rPr>
        <w:t>přepisovatelského</w:t>
      </w:r>
      <w:proofErr w:type="spellEnd"/>
      <w:r w:rsidRPr="001F0403">
        <w:rPr>
          <w:rFonts w:asciiTheme="minorHAnsi" w:hAnsiTheme="minorHAnsi" w:cs="Calibri"/>
          <w:color w:val="000000"/>
          <w:sz w:val="22"/>
          <w:szCs w:val="22"/>
        </w:rPr>
        <w:t xml:space="preserve">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p w14:paraId="4FDD648A" w14:textId="77777777" w:rsidR="00163FF7" w:rsidRPr="001F0403" w:rsidRDefault="00163FF7" w:rsidP="00163FF7">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Studenti se specifickými potřebami mohou využívat následujících služeb poskytovaných UTB: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w:t>
      </w:r>
    </w:p>
    <w:p w14:paraId="7B66D79F" w14:textId="77777777" w:rsidR="00163FF7" w:rsidRPr="001F0403" w:rsidRDefault="00163FF7" w:rsidP="00163FF7">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V knihovně mají studenti, kteří se potýkají s nějakým druhem omezení, speciální studovnu s kompenzačními pomůckami a programovým vybavením, které jim usnadní práci se studijními materiály. </w:t>
      </w:r>
    </w:p>
    <w:p w14:paraId="336AF8A2" w14:textId="77777777" w:rsidR="00163FF7" w:rsidRPr="001F0403" w:rsidRDefault="00163FF7" w:rsidP="00163FF7">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Studenti se specifickými potřebami mají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29D11AB9" w14:textId="77777777" w:rsidR="00163FF7" w:rsidRDefault="00163FF7" w:rsidP="00163FF7">
      <w:pPr>
        <w:widowControl w:val="0"/>
        <w:autoSpaceDE w:val="0"/>
        <w:autoSpaceDN w:val="0"/>
        <w:adjustRightInd w:val="0"/>
        <w:snapToGrid w:val="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Na UTB </w:t>
      </w:r>
      <w:r>
        <w:rPr>
          <w:rFonts w:asciiTheme="minorHAnsi" w:hAnsiTheme="minorHAnsi" w:cs="Calibri"/>
          <w:color w:val="000000"/>
          <w:sz w:val="22"/>
          <w:szCs w:val="22"/>
        </w:rPr>
        <w:t xml:space="preserve">byl realizován </w:t>
      </w:r>
      <w:r w:rsidRPr="001F0403">
        <w:rPr>
          <w:rFonts w:asciiTheme="minorHAnsi" w:hAnsiTheme="minorHAnsi" w:cs="Calibri"/>
          <w:color w:val="000000"/>
          <w:sz w:val="22"/>
          <w:szCs w:val="22"/>
        </w:rPr>
        <w:t>(2017–2022)</w:t>
      </w:r>
      <w:r>
        <w:rPr>
          <w:rFonts w:asciiTheme="minorHAnsi" w:hAnsiTheme="minorHAnsi" w:cs="Calibri"/>
          <w:color w:val="000000"/>
          <w:sz w:val="22"/>
          <w:szCs w:val="22"/>
        </w:rPr>
        <w:t xml:space="preserve"> </w:t>
      </w:r>
      <w:r w:rsidRPr="001F0403">
        <w:rPr>
          <w:rFonts w:asciiTheme="minorHAnsi" w:hAnsiTheme="minorHAnsi" w:cs="Calibri"/>
          <w:color w:val="000000"/>
          <w:sz w:val="22"/>
          <w:szCs w:val="22"/>
        </w:rPr>
        <w:t>Strategick</w:t>
      </w:r>
      <w:r>
        <w:rPr>
          <w:rFonts w:asciiTheme="minorHAnsi" w:hAnsiTheme="minorHAnsi" w:cs="Calibri"/>
          <w:color w:val="000000"/>
          <w:sz w:val="22"/>
          <w:szCs w:val="22"/>
        </w:rPr>
        <w:t>ý</w:t>
      </w:r>
      <w:r w:rsidRPr="001F0403">
        <w:rPr>
          <w:rFonts w:asciiTheme="minorHAnsi" w:hAnsiTheme="minorHAnsi" w:cs="Calibri"/>
          <w:sz w:val="22"/>
          <w:szCs w:val="22"/>
        </w:rPr>
        <w:t xml:space="preserve"> </w:t>
      </w:r>
      <w:r w:rsidRPr="001F0403">
        <w:rPr>
          <w:rFonts w:asciiTheme="minorHAnsi" w:hAnsiTheme="minorHAnsi" w:cs="Calibri"/>
          <w:color w:val="000000"/>
          <w:sz w:val="22"/>
          <w:szCs w:val="22"/>
        </w:rPr>
        <w:t>projekt UTB (</w:t>
      </w:r>
      <w:proofErr w:type="spellStart"/>
      <w:r w:rsidRPr="001F0403">
        <w:rPr>
          <w:rFonts w:asciiTheme="minorHAnsi" w:hAnsiTheme="minorHAnsi" w:cs="Calibri"/>
          <w:color w:val="000000"/>
          <w:sz w:val="22"/>
          <w:szCs w:val="22"/>
        </w:rPr>
        <w:t>reg</w:t>
      </w:r>
      <w:proofErr w:type="spellEnd"/>
      <w:r w:rsidRPr="001F0403">
        <w:rPr>
          <w:rFonts w:asciiTheme="minorHAnsi" w:hAnsiTheme="minorHAnsi" w:cs="Calibri"/>
          <w:color w:val="000000"/>
          <w:sz w:val="22"/>
          <w:szCs w:val="22"/>
        </w:rPr>
        <w:t>. č.</w:t>
      </w:r>
      <w:r>
        <w:rPr>
          <w:rFonts w:asciiTheme="minorHAnsi" w:hAnsiTheme="minorHAnsi" w:cs="Calibri"/>
          <w:color w:val="000000"/>
          <w:sz w:val="22"/>
          <w:szCs w:val="22"/>
        </w:rPr>
        <w:t xml:space="preserve"> </w:t>
      </w:r>
      <w:r w:rsidRPr="001F0403">
        <w:rPr>
          <w:rFonts w:asciiTheme="minorHAnsi" w:hAnsiTheme="minorHAnsi" w:cs="Calibri"/>
          <w:color w:val="000000"/>
          <w:sz w:val="22"/>
          <w:szCs w:val="22"/>
        </w:rPr>
        <w:t xml:space="preserve">CZ/02.2.69/0.0/0.0/16_015/0002204), jehož cílem </w:t>
      </w:r>
      <w:r>
        <w:rPr>
          <w:rFonts w:asciiTheme="minorHAnsi" w:hAnsiTheme="minorHAnsi" w:cs="Calibri"/>
          <w:color w:val="000000"/>
          <w:sz w:val="22"/>
          <w:szCs w:val="22"/>
        </w:rPr>
        <w:t>bylo</w:t>
      </w:r>
      <w:r w:rsidRPr="001F0403">
        <w:rPr>
          <w:rFonts w:asciiTheme="minorHAnsi" w:hAnsiTheme="minorHAnsi" w:cs="Calibri"/>
          <w:color w:val="000000"/>
          <w:sz w:val="22"/>
          <w:szCs w:val="22"/>
        </w:rPr>
        <w:t xml:space="preserv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w:t>
      </w:r>
      <w:r>
        <w:rPr>
          <w:rFonts w:asciiTheme="minorHAnsi" w:hAnsiTheme="minorHAnsi" w:cs="Calibri"/>
          <w:color w:val="000000"/>
          <w:sz w:val="22"/>
          <w:szCs w:val="22"/>
        </w:rPr>
        <w:br/>
      </w:r>
      <w:r w:rsidRPr="001F0403">
        <w:rPr>
          <w:rFonts w:asciiTheme="minorHAnsi" w:hAnsiTheme="minorHAnsi" w:cs="Calibri"/>
          <w:color w:val="000000"/>
          <w:sz w:val="22"/>
          <w:szCs w:val="22"/>
        </w:rPr>
        <w:t>a mnoha dalších aktivit.</w:t>
      </w:r>
    </w:p>
    <w:p w14:paraId="55FAE3B4" w14:textId="77777777" w:rsidR="00163FF7" w:rsidRDefault="00163FF7" w:rsidP="00163FF7">
      <w:pPr>
        <w:widowControl w:val="0"/>
        <w:autoSpaceDE w:val="0"/>
        <w:autoSpaceDN w:val="0"/>
        <w:adjustRightInd w:val="0"/>
        <w:snapToGrid w:val="0"/>
        <w:ind w:left="425"/>
        <w:jc w:val="both"/>
        <w:rPr>
          <w:rFonts w:asciiTheme="minorHAnsi" w:hAnsiTheme="minorHAnsi" w:cs="Calibri"/>
          <w:color w:val="000000"/>
          <w:sz w:val="22"/>
          <w:szCs w:val="22"/>
        </w:rPr>
      </w:pPr>
    </w:p>
    <w:p w14:paraId="14FE4896" w14:textId="77777777" w:rsidR="00163FF7" w:rsidRPr="00B773E7" w:rsidRDefault="00163FF7" w:rsidP="00163FF7">
      <w:pPr>
        <w:widowControl w:val="0"/>
        <w:autoSpaceDE w:val="0"/>
        <w:autoSpaceDN w:val="0"/>
        <w:adjustRightInd w:val="0"/>
        <w:snapToGrid w:val="0"/>
        <w:ind w:left="425"/>
        <w:jc w:val="both"/>
        <w:rPr>
          <w:rFonts w:asciiTheme="minorHAnsi" w:hAnsiTheme="minorHAnsi" w:cs="Calibri"/>
          <w:color w:val="000000"/>
          <w:sz w:val="22"/>
          <w:szCs w:val="22"/>
        </w:rPr>
      </w:pPr>
    </w:p>
    <w:p w14:paraId="7A334DF3" w14:textId="77777777" w:rsidR="00163FF7" w:rsidRPr="00C80B17" w:rsidRDefault="00163FF7" w:rsidP="00163FF7">
      <w:pPr>
        <w:pStyle w:val="Nadpis3"/>
        <w:spacing w:before="0"/>
        <w:ind w:left="1077" w:hanging="357"/>
      </w:pPr>
      <w:r w:rsidRPr="00C80B17">
        <w:t xml:space="preserve">Opatření proti neetickému jednání </w:t>
      </w:r>
      <w:r>
        <w:t>a k ochraně duševního vlastnictví</w:t>
      </w:r>
    </w:p>
    <w:p w14:paraId="1D424A9B" w14:textId="77777777" w:rsidR="00163FF7" w:rsidRPr="00F8287E" w:rsidRDefault="00163FF7" w:rsidP="00163FF7">
      <w:pPr>
        <w:tabs>
          <w:tab w:val="left" w:pos="2835"/>
        </w:tabs>
        <w:spacing w:before="120" w:after="120"/>
        <w:rPr>
          <w:rFonts w:asciiTheme="minorHAnsi" w:hAnsiTheme="minorHAnsi"/>
          <w:sz w:val="22"/>
          <w:szCs w:val="22"/>
        </w:rPr>
      </w:pPr>
      <w:r w:rsidRPr="00C80B17">
        <w:tab/>
      </w:r>
      <w:r w:rsidRPr="00C80B17">
        <w:tab/>
      </w:r>
      <w:bookmarkStart w:id="98" w:name="_Hlk114751429"/>
      <w:r w:rsidRPr="00F8287E">
        <w:rPr>
          <w:rFonts w:asciiTheme="minorHAnsi" w:hAnsiTheme="minorHAnsi"/>
          <w:sz w:val="22"/>
          <w:szCs w:val="22"/>
        </w:rPr>
        <w:t>Standard 1.15</w:t>
      </w:r>
    </w:p>
    <w:p w14:paraId="44D47710" w14:textId="33DD56EF" w:rsidR="00581C2F" w:rsidRPr="00BD1F71" w:rsidRDefault="00581C2F" w:rsidP="006C7533">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UTB dbá na dodržování etických požadavků ve vztahu ke všem zaměstnancům a studentům vysoké školy. </w:t>
      </w:r>
      <w:r w:rsidRPr="00BD1F71">
        <w:rPr>
          <w:rFonts w:asciiTheme="minorHAnsi" w:hAnsiTheme="minorHAnsi" w:cs="Calibri"/>
          <w:color w:val="000000"/>
          <w:sz w:val="22"/>
          <w:szCs w:val="22"/>
        </w:rPr>
        <w:br/>
        <w:t>Z tohoto důvodu je součástí Statutu UTB Příloha č. 4 s názvem Etický kodex UTB, která vymezuje nejenom obecné etické zásady pro všechny zaměstnance a studenty UTB, ale také zásady pro vzdělávací a tvůrčí činnosti, stejně jako základní povinnosti a etické principy</w:t>
      </w:r>
      <w:r w:rsidR="00D26A82">
        <w:rPr>
          <w:rFonts w:asciiTheme="minorHAnsi" w:hAnsiTheme="minorHAnsi" w:cs="Calibri"/>
          <w:color w:val="000000"/>
          <w:sz w:val="22"/>
          <w:szCs w:val="22"/>
        </w:rPr>
        <w:t>.</w:t>
      </w:r>
      <w:r w:rsidR="003214B8">
        <w:rPr>
          <w:rStyle w:val="Znakapoznpodarou"/>
          <w:rFonts w:asciiTheme="minorHAnsi" w:hAnsiTheme="minorHAnsi" w:cs="Calibri"/>
          <w:color w:val="000000"/>
          <w:sz w:val="22"/>
          <w:szCs w:val="22"/>
        </w:rPr>
        <w:footnoteReference w:id="42"/>
      </w:r>
      <w:r w:rsidRPr="00BD1F71">
        <w:rPr>
          <w:rFonts w:asciiTheme="minorHAnsi" w:hAnsiTheme="minorHAnsi" w:cs="Calibri"/>
          <w:color w:val="000000"/>
          <w:sz w:val="22"/>
          <w:szCs w:val="22"/>
        </w:rPr>
        <w:t xml:space="preserve">  </w:t>
      </w:r>
    </w:p>
    <w:p w14:paraId="25E86F90" w14:textId="0AE7AF2A" w:rsidR="00581C2F" w:rsidRPr="00BD1F71" w:rsidRDefault="00581C2F" w:rsidP="006C7533">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V roce 2019 byla zřízena Etická komise UTB</w:t>
      </w:r>
      <w:r w:rsidR="007735E7">
        <w:rPr>
          <w:rStyle w:val="Znakapoznpodarou"/>
          <w:rFonts w:asciiTheme="minorHAnsi" w:hAnsiTheme="minorHAnsi" w:cs="Calibri"/>
          <w:color w:val="000000"/>
          <w:sz w:val="22"/>
          <w:szCs w:val="22"/>
        </w:rPr>
        <w:footnoteReference w:id="43"/>
      </w:r>
      <w:r w:rsidRPr="00BD1F71">
        <w:rPr>
          <w:rFonts w:asciiTheme="minorHAnsi" w:hAnsiTheme="minorHAnsi" w:cs="Calibri"/>
          <w:color w:val="000000"/>
          <w:sz w:val="22"/>
          <w:szCs w:val="22"/>
        </w:rPr>
        <w:t xml:space="preserve"> jako poradní sbor rektora podle čl. 26 Statutu UTB, která se zabývá podněty:</w:t>
      </w:r>
    </w:p>
    <w:p w14:paraId="610CBD7A" w14:textId="77777777" w:rsidR="00581C2F" w:rsidRPr="00BD1F71" w:rsidRDefault="00581C2F" w:rsidP="006C7533">
      <w:pPr>
        <w:tabs>
          <w:tab w:val="left" w:pos="2835"/>
        </w:tabs>
        <w:ind w:left="851" w:right="-1"/>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 ve věci dodržování zásad Etického kodexu UTB, </w:t>
      </w:r>
    </w:p>
    <w:p w14:paraId="40CDED2D" w14:textId="77777777" w:rsidR="00581C2F" w:rsidRPr="00BD1F71" w:rsidRDefault="00581C2F" w:rsidP="006C7533">
      <w:pPr>
        <w:tabs>
          <w:tab w:val="left" w:pos="2835"/>
        </w:tabs>
        <w:spacing w:after="120"/>
        <w:ind w:left="993" w:right="-1" w:hanging="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 posuzováním etických aspektů výzkumných projektů zahrnujících lidské subjekty, realizovaných na UTB.  Jednání této komise se řídí Jednacím řádem.  </w:t>
      </w:r>
    </w:p>
    <w:p w14:paraId="3710BADA" w14:textId="77777777" w:rsidR="00581C2F" w:rsidRPr="00BD1F71" w:rsidRDefault="00581C2F" w:rsidP="006C7533">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Etická komise se ve svých postupech řídí Jednacím řádem Etické komise UTB.</w:t>
      </w:r>
    </w:p>
    <w:p w14:paraId="17DD1F6E" w14:textId="60138E26" w:rsidR="00581C2F" w:rsidRPr="00BD1F71" w:rsidRDefault="00581C2F" w:rsidP="006C7533">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Hlavním předpisem, který zajišťuje naplňování etických principů studentů UTB, je také Disciplinární řád pro studenty UTB, který upravuje pravidla disciplinárního řízení vůči studentům bakalářských, magisterských i doktorských studijních programů uskutečňovaných fakultami UTB nebo přímo UTB.</w:t>
      </w:r>
      <w:r w:rsidR="00487BF9">
        <w:rPr>
          <w:rStyle w:val="Znakapoznpodarou"/>
          <w:rFonts w:asciiTheme="minorHAnsi" w:hAnsiTheme="minorHAnsi" w:cs="Calibri"/>
          <w:color w:val="000000"/>
          <w:sz w:val="22"/>
          <w:szCs w:val="22"/>
        </w:rPr>
        <w:footnoteReference w:id="44"/>
      </w:r>
      <w:r w:rsidRPr="00BD1F71">
        <w:rPr>
          <w:rFonts w:asciiTheme="minorHAnsi" w:hAnsiTheme="minorHAnsi" w:cs="Calibri"/>
          <w:color w:val="000000"/>
          <w:sz w:val="22"/>
          <w:szCs w:val="22"/>
        </w:rPr>
        <w:t xml:space="preserve">  Disciplinární řád vymezuje jak disciplinární přestupky, tak i sankce a principy zasedání disciplinárních komisí, které jsou zřízeny na všech fakultách UTB i na UTB. Úkolem komisí je projednávání přestupků, při němž má být zjištěn skutkový stav věci a posouzena míru zavinění. Členy komise součásti </w:t>
      </w:r>
      <w:r w:rsidR="00273DDB">
        <w:rPr>
          <w:rFonts w:asciiTheme="minorHAnsi" w:hAnsiTheme="minorHAnsi" w:cs="Calibri"/>
          <w:color w:val="000000"/>
          <w:sz w:val="22"/>
          <w:szCs w:val="22"/>
        </w:rPr>
        <w:br/>
      </w:r>
      <w:r w:rsidRPr="00BD1F71">
        <w:rPr>
          <w:rFonts w:asciiTheme="minorHAnsi" w:hAnsiTheme="minorHAnsi" w:cs="Calibri"/>
          <w:color w:val="000000"/>
          <w:sz w:val="22"/>
          <w:szCs w:val="22"/>
        </w:rPr>
        <w:t xml:space="preserve">a náhradníky jmenuje a odvolává děkan z řad členů akademické obce fakulty po předchozím souhlasu akademického senátu fakulty. Komise fakulty má šest členů, z toho polovinu členů tvoří studenti dané </w:t>
      </w:r>
      <w:r w:rsidRPr="00BD1F71">
        <w:rPr>
          <w:rFonts w:asciiTheme="minorHAnsi" w:hAnsiTheme="minorHAnsi" w:cs="Calibri"/>
          <w:color w:val="000000"/>
          <w:sz w:val="22"/>
          <w:szCs w:val="22"/>
        </w:rPr>
        <w:lastRenderedPageBreak/>
        <w:t xml:space="preserve">fakulty. Náhradníky jsou jmenováni další dva akademičtí pracovníci a dva studenti. Komise fakulty volí </w:t>
      </w:r>
      <w:r w:rsidR="00273DDB">
        <w:rPr>
          <w:rFonts w:asciiTheme="minorHAnsi" w:hAnsiTheme="minorHAnsi" w:cs="Calibri"/>
          <w:color w:val="000000"/>
          <w:sz w:val="22"/>
          <w:szCs w:val="22"/>
        </w:rPr>
        <w:br/>
      </w:r>
      <w:r w:rsidRPr="00BD1F71">
        <w:rPr>
          <w:rFonts w:asciiTheme="minorHAnsi" w:hAnsiTheme="minorHAnsi" w:cs="Calibri"/>
          <w:color w:val="000000"/>
          <w:sz w:val="22"/>
          <w:szCs w:val="22"/>
        </w:rPr>
        <w:t>a odvolává ze svých členů předsedu komise fakult.</w:t>
      </w:r>
    </w:p>
    <w:p w14:paraId="190B7776" w14:textId="2309BA1F" w:rsidR="00581C2F" w:rsidRPr="00BD1F71" w:rsidRDefault="00581C2F" w:rsidP="00A01FB5">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sidR="00192709">
        <w:rPr>
          <w:rStyle w:val="Znakapoznpodarou"/>
          <w:rFonts w:asciiTheme="minorHAnsi" w:hAnsiTheme="minorHAnsi" w:cs="Calibri"/>
          <w:color w:val="000000"/>
          <w:sz w:val="22"/>
          <w:szCs w:val="22"/>
        </w:rPr>
        <w:footnoteReference w:id="45"/>
      </w:r>
      <w:r w:rsidRPr="00BD1F71">
        <w:rPr>
          <w:rFonts w:asciiTheme="minorHAnsi" w:hAnsiTheme="minorHAnsi" w:cs="Calibri"/>
          <w:color w:val="000000"/>
          <w:sz w:val="22"/>
          <w:szCs w:val="22"/>
        </w:rPr>
        <w:t xml:space="preserve"> </w:t>
      </w:r>
    </w:p>
    <w:p w14:paraId="67F29BB1" w14:textId="3DE23397" w:rsidR="00581C2F" w:rsidRPr="00BD1F71" w:rsidRDefault="00581C2F" w:rsidP="00A01FB5">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Pro studenty i vedoucí závěrečných prací je dále závazná směrnice rektora SR/33/2019 Pravidla pro zadávání a zpracování bakalářských, diplomových a rigorózních prací, jejich uložení, zpřístupnění </w:t>
      </w:r>
      <w:r w:rsidR="00273DDB">
        <w:rPr>
          <w:rFonts w:asciiTheme="minorHAnsi" w:hAnsiTheme="minorHAnsi" w:cs="Calibri"/>
          <w:color w:val="000000"/>
          <w:sz w:val="22"/>
          <w:szCs w:val="22"/>
        </w:rPr>
        <w:br/>
      </w:r>
      <w:r w:rsidRPr="00BD1F71">
        <w:rPr>
          <w:rFonts w:asciiTheme="minorHAnsi" w:hAnsiTheme="minorHAnsi" w:cs="Calibri"/>
          <w:color w:val="000000"/>
          <w:sz w:val="22"/>
          <w:szCs w:val="22"/>
        </w:rPr>
        <w:t xml:space="preserve">a kontrola původnosti. UTB pro kontrolu původnosti závěrečných prací používá systém Theses.cz. Obecně lze za podezřelou na nepůvodnost (plagiát) považovat práci, pro kterou systém Theses.cz vykazuje více než </w:t>
      </w:r>
      <w:proofErr w:type="gramStart"/>
      <w:r w:rsidRPr="00BD1F71">
        <w:rPr>
          <w:rFonts w:asciiTheme="minorHAnsi" w:hAnsiTheme="minorHAnsi" w:cs="Calibri"/>
          <w:color w:val="000000"/>
          <w:sz w:val="22"/>
          <w:szCs w:val="22"/>
        </w:rPr>
        <w:t>10%</w:t>
      </w:r>
      <w:proofErr w:type="gramEnd"/>
      <w:r w:rsidRPr="00BD1F71">
        <w:rPr>
          <w:rFonts w:asciiTheme="minorHAnsi" w:hAnsiTheme="minorHAnsi" w:cs="Calibri"/>
          <w:color w:val="000000"/>
          <w:sz w:val="22"/>
          <w:szCs w:val="22"/>
        </w:rPr>
        <w:t xml:space="preserve"> shodu. Pro vyhodnocení podezření na nepůvodnost je nutné kvalifikované posouzení vedoucím práce.</w:t>
      </w:r>
      <w:r w:rsidR="00D85747">
        <w:rPr>
          <w:rFonts w:asciiTheme="minorHAnsi" w:hAnsiTheme="minorHAnsi" w:cs="Calibri"/>
          <w:color w:val="000000"/>
          <w:sz w:val="22"/>
          <w:szCs w:val="22"/>
        </w:rPr>
        <w:t xml:space="preserve"> </w:t>
      </w:r>
      <w:r w:rsidRPr="00BD1F71">
        <w:rPr>
          <w:rFonts w:asciiTheme="minorHAnsi" w:hAnsiTheme="minorHAnsi" w:cs="Calibri"/>
          <w:color w:val="000000"/>
          <w:sz w:val="22"/>
          <w:szCs w:val="22"/>
        </w:rPr>
        <w:t xml:space="preserve">V případně podezření na nepůvodnost práce s návrhem hodnocení stupněm „F“ jsou vedoucí práce nebo oponent povinni tuto skutečnost oznámit neprodleně děkanovi fakulty, který rozhodne o dalším postupu. </w:t>
      </w:r>
    </w:p>
    <w:p w14:paraId="614BCD7C" w14:textId="5DCA2E83" w:rsidR="00581C2F" w:rsidRPr="00BD1F71" w:rsidRDefault="00581C2F" w:rsidP="00A01FB5">
      <w:pPr>
        <w:tabs>
          <w:tab w:val="left" w:pos="2835"/>
        </w:tabs>
        <w:ind w:left="425" w:right="-1"/>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UTB disponuje taktéž nástrojem </w:t>
      </w:r>
      <w:proofErr w:type="spellStart"/>
      <w:r w:rsidRPr="00BD1F71">
        <w:rPr>
          <w:rFonts w:asciiTheme="minorHAnsi" w:hAnsiTheme="minorHAnsi" w:cs="Calibri"/>
          <w:color w:val="000000"/>
          <w:sz w:val="22"/>
          <w:szCs w:val="22"/>
        </w:rPr>
        <w:t>Turnitin</w:t>
      </w:r>
      <w:proofErr w:type="spellEnd"/>
      <w:r w:rsidRPr="00BD1F71">
        <w:rPr>
          <w:rFonts w:asciiTheme="minorHAnsi" w:hAnsiTheme="minorHAnsi" w:cs="Calibri"/>
          <w:color w:val="000000"/>
          <w:sz w:val="22"/>
          <w:szCs w:val="22"/>
        </w:rPr>
        <w:t xml:space="preserve">. </w:t>
      </w:r>
      <w:proofErr w:type="spellStart"/>
      <w:r w:rsidRPr="00BD1F71">
        <w:rPr>
          <w:rFonts w:asciiTheme="minorHAnsi" w:hAnsiTheme="minorHAnsi" w:cs="Calibri"/>
          <w:color w:val="000000"/>
          <w:sz w:val="22"/>
          <w:szCs w:val="22"/>
        </w:rPr>
        <w:t>Turnitin</w:t>
      </w:r>
      <w:proofErr w:type="spellEnd"/>
      <w:r w:rsidRPr="00BD1F71">
        <w:rPr>
          <w:rFonts w:asciiTheme="minorHAnsi" w:hAnsiTheme="minorHAnsi" w:cs="Calibri"/>
          <w:color w:val="000000"/>
          <w:sz w:val="22"/>
          <w:szCs w:val="22"/>
        </w:rPr>
        <w:t xml:space="preserve"> je </w:t>
      </w:r>
      <w:proofErr w:type="spellStart"/>
      <w:r w:rsidRPr="00BD1F71">
        <w:rPr>
          <w:rFonts w:asciiTheme="minorHAnsi" w:hAnsiTheme="minorHAnsi" w:cs="Calibri"/>
          <w:color w:val="000000"/>
          <w:sz w:val="22"/>
          <w:szCs w:val="22"/>
        </w:rPr>
        <w:t>antiplagiátorský</w:t>
      </w:r>
      <w:proofErr w:type="spellEnd"/>
      <w:r w:rsidRPr="00BD1F71">
        <w:rPr>
          <w:rFonts w:asciiTheme="minorHAnsi" w:hAnsiTheme="minorHAnsi" w:cs="Calibri"/>
          <w:color w:val="000000"/>
          <w:sz w:val="22"/>
          <w:szCs w:val="22"/>
        </w:rPr>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00BD1F71">
        <w:rPr>
          <w:rFonts w:asciiTheme="minorHAnsi" w:hAnsiTheme="minorHAnsi" w:cs="Calibri"/>
          <w:color w:val="000000"/>
          <w:sz w:val="22"/>
          <w:szCs w:val="22"/>
        </w:rPr>
        <w:t>repozitáře</w:t>
      </w:r>
      <w:proofErr w:type="spellEnd"/>
      <w:r w:rsidRPr="00BD1F71">
        <w:rPr>
          <w:rFonts w:asciiTheme="minorHAnsi" w:hAnsiTheme="minorHAnsi" w:cs="Calibri"/>
          <w:color w:val="000000"/>
          <w:sz w:val="22"/>
          <w:szCs w:val="22"/>
        </w:rPr>
        <w:t xml:space="preserve"> závěrečných prací. Jedná se o jeden z nejpoužívanějších softwarů na odhalování plagiátů. Kromě on-line verze najdete </w:t>
      </w:r>
      <w:proofErr w:type="spellStart"/>
      <w:r w:rsidRPr="00BD1F71">
        <w:rPr>
          <w:rFonts w:asciiTheme="minorHAnsi" w:hAnsiTheme="minorHAnsi" w:cs="Calibri"/>
          <w:color w:val="000000"/>
          <w:sz w:val="22"/>
          <w:szCs w:val="22"/>
        </w:rPr>
        <w:t>Turnitin</w:t>
      </w:r>
      <w:proofErr w:type="spellEnd"/>
      <w:r w:rsidRPr="00BD1F71">
        <w:rPr>
          <w:rFonts w:asciiTheme="minorHAnsi" w:hAnsiTheme="minorHAnsi" w:cs="Calibri"/>
          <w:color w:val="000000"/>
          <w:sz w:val="22"/>
          <w:szCs w:val="22"/>
        </w:rPr>
        <w:t xml:space="preserve"> Feedback Studio také jako plugin ve studijním prostředí </w:t>
      </w:r>
      <w:proofErr w:type="spellStart"/>
      <w:r w:rsidRPr="00BD1F71">
        <w:rPr>
          <w:rFonts w:asciiTheme="minorHAnsi" w:hAnsiTheme="minorHAnsi" w:cs="Calibri"/>
          <w:color w:val="000000"/>
          <w:sz w:val="22"/>
          <w:szCs w:val="22"/>
        </w:rPr>
        <w:t>Moodle</w:t>
      </w:r>
      <w:proofErr w:type="spellEnd"/>
      <w:r w:rsidR="00AE6E9D">
        <w:rPr>
          <w:rStyle w:val="Znakapoznpodarou"/>
          <w:rFonts w:asciiTheme="minorHAnsi" w:hAnsiTheme="minorHAnsi" w:cs="Calibri"/>
          <w:color w:val="000000"/>
          <w:sz w:val="22"/>
          <w:szCs w:val="22"/>
        </w:rPr>
        <w:footnoteReference w:id="46"/>
      </w:r>
      <w:r w:rsidRPr="00BD1F71">
        <w:rPr>
          <w:rFonts w:asciiTheme="minorHAnsi" w:hAnsiTheme="minorHAnsi" w:cs="Calibri"/>
          <w:color w:val="000000"/>
          <w:sz w:val="22"/>
          <w:szCs w:val="22"/>
        </w:rPr>
        <w:t xml:space="preserve">, aby mohla probíhat kontrola prací ještě efektivněji. </w:t>
      </w:r>
      <w:proofErr w:type="spellStart"/>
      <w:r w:rsidRPr="00BD1F71">
        <w:rPr>
          <w:rFonts w:asciiTheme="minorHAnsi" w:hAnsiTheme="minorHAnsi" w:cs="Calibri"/>
          <w:color w:val="000000"/>
          <w:sz w:val="22"/>
          <w:szCs w:val="22"/>
        </w:rPr>
        <w:t>Turnitin</w:t>
      </w:r>
      <w:proofErr w:type="spellEnd"/>
      <w:r w:rsidRPr="00BD1F71">
        <w:rPr>
          <w:rFonts w:asciiTheme="minorHAnsi" w:hAnsiTheme="minorHAnsi" w:cs="Calibri"/>
          <w:color w:val="000000"/>
          <w:sz w:val="22"/>
          <w:szCs w:val="22"/>
        </w:rPr>
        <w:t xml:space="preserve"> je určen jak pro studenty, kteří se s ním mohou setkávat ve výuce či v rámci bakalářských a diplomových seminářů, tak pro autory a akademické pracovníky, kteří chtějí před publikací článku v odborném časopise ověřit jeho originalitu.</w:t>
      </w:r>
    </w:p>
    <w:p w14:paraId="274FDEFD" w14:textId="77777777" w:rsidR="00163FF7" w:rsidRPr="003717D4" w:rsidRDefault="00163FF7" w:rsidP="00163FF7">
      <w:pPr>
        <w:ind w:left="426"/>
        <w:jc w:val="both"/>
        <w:rPr>
          <w:rFonts w:asciiTheme="minorHAnsi" w:hAnsiTheme="minorHAnsi" w:cstheme="minorHAnsi"/>
          <w:sz w:val="22"/>
          <w:szCs w:val="22"/>
        </w:rPr>
      </w:pPr>
    </w:p>
    <w:p w14:paraId="3E2A4BDA" w14:textId="77777777" w:rsidR="00163FF7" w:rsidRPr="003717D4" w:rsidRDefault="00163FF7" w:rsidP="00163FF7">
      <w:pPr>
        <w:ind w:left="426"/>
        <w:jc w:val="both"/>
        <w:rPr>
          <w:rFonts w:asciiTheme="minorHAnsi" w:hAnsiTheme="minorHAnsi" w:cstheme="minorHAnsi"/>
          <w:sz w:val="22"/>
          <w:szCs w:val="22"/>
        </w:rPr>
      </w:pPr>
      <w:r w:rsidRPr="0035105B">
        <w:rPr>
          <w:rFonts w:asciiTheme="minorHAnsi" w:hAnsiTheme="minorHAnsi" w:cstheme="minorHAnsi"/>
          <w:sz w:val="22"/>
          <w:szCs w:val="22"/>
        </w:rPr>
        <w:t xml:space="preserve">Konkrétní případy ve sledovaném období (2018-2022) na </w:t>
      </w:r>
      <w:r>
        <w:rPr>
          <w:rFonts w:asciiTheme="minorHAnsi" w:hAnsiTheme="minorHAnsi" w:cstheme="minorHAnsi"/>
          <w:sz w:val="22"/>
          <w:szCs w:val="22"/>
        </w:rPr>
        <w:t>FMK</w:t>
      </w:r>
    </w:p>
    <w:p w14:paraId="77ACD005" w14:textId="77777777" w:rsidR="00163FF7" w:rsidRPr="003717D4" w:rsidRDefault="00163FF7" w:rsidP="00163FF7">
      <w:pPr>
        <w:jc w:val="both"/>
        <w:rPr>
          <w:rFonts w:asciiTheme="minorHAnsi" w:hAnsiTheme="minorHAnsi" w:cstheme="minorHAnsi"/>
          <w:sz w:val="22"/>
          <w:szCs w:val="22"/>
        </w:rPr>
      </w:pPr>
    </w:p>
    <w:tbl>
      <w:tblPr>
        <w:tblStyle w:val="Mkatabulky"/>
        <w:tblW w:w="0" w:type="auto"/>
        <w:tblInd w:w="421" w:type="dxa"/>
        <w:tblLook w:val="04A0" w:firstRow="1" w:lastRow="0" w:firstColumn="1" w:lastColumn="0" w:noHBand="0" w:noVBand="1"/>
      </w:tblPr>
      <w:tblGrid>
        <w:gridCol w:w="3384"/>
        <w:gridCol w:w="5221"/>
      </w:tblGrid>
      <w:tr w:rsidR="00163FF7" w:rsidRPr="002F6695" w14:paraId="34D6F7F6" w14:textId="77777777" w:rsidTr="00B3415A">
        <w:trPr>
          <w:trHeight w:val="357"/>
        </w:trPr>
        <w:tc>
          <w:tcPr>
            <w:tcW w:w="3384" w:type="dxa"/>
            <w:shd w:val="clear" w:color="auto" w:fill="B8CCE4" w:themeFill="accent1" w:themeFillTint="66"/>
          </w:tcPr>
          <w:p w14:paraId="3BB54A40" w14:textId="77777777" w:rsidR="00163FF7" w:rsidRPr="003717D4" w:rsidRDefault="00163FF7" w:rsidP="005C2183">
            <w:pPr>
              <w:rPr>
                <w:rFonts w:asciiTheme="minorHAnsi" w:hAnsiTheme="minorHAnsi" w:cstheme="minorHAnsi"/>
                <w:sz w:val="22"/>
                <w:szCs w:val="22"/>
              </w:rPr>
            </w:pPr>
            <w:r w:rsidRPr="003717D4">
              <w:rPr>
                <w:rFonts w:asciiTheme="minorHAnsi" w:hAnsiTheme="minorHAnsi" w:cstheme="minorHAnsi"/>
                <w:sz w:val="22"/>
                <w:szCs w:val="22"/>
              </w:rPr>
              <w:t xml:space="preserve">Počet závěrečných prací, které byly označeny </w:t>
            </w:r>
            <w:proofErr w:type="spellStart"/>
            <w:r w:rsidRPr="003717D4">
              <w:rPr>
                <w:rFonts w:asciiTheme="minorHAnsi" w:hAnsiTheme="minorHAnsi" w:cstheme="minorHAnsi"/>
                <w:sz w:val="22"/>
                <w:szCs w:val="22"/>
              </w:rPr>
              <w:t>antiplagiátorským</w:t>
            </w:r>
            <w:proofErr w:type="spellEnd"/>
            <w:r w:rsidRPr="003717D4">
              <w:rPr>
                <w:rFonts w:asciiTheme="minorHAnsi" w:hAnsiTheme="minorHAnsi" w:cstheme="minorHAnsi"/>
                <w:sz w:val="22"/>
                <w:szCs w:val="22"/>
              </w:rPr>
              <w:t xml:space="preserve"> systémem jako plagiát</w:t>
            </w:r>
          </w:p>
        </w:tc>
        <w:tc>
          <w:tcPr>
            <w:tcW w:w="5221" w:type="dxa"/>
          </w:tcPr>
          <w:p w14:paraId="34EE4B99" w14:textId="77777777" w:rsidR="00163FF7" w:rsidRPr="003717D4" w:rsidRDefault="00163FF7" w:rsidP="005C2183">
            <w:pPr>
              <w:jc w:val="both"/>
              <w:rPr>
                <w:rFonts w:asciiTheme="minorHAnsi" w:hAnsiTheme="minorHAnsi" w:cstheme="minorHAnsi"/>
                <w:sz w:val="22"/>
                <w:szCs w:val="22"/>
              </w:rPr>
            </w:pPr>
            <w:r>
              <w:rPr>
                <w:rFonts w:asciiTheme="minorHAnsi" w:hAnsiTheme="minorHAnsi" w:cstheme="minorHAnsi"/>
                <w:sz w:val="22"/>
                <w:szCs w:val="22"/>
              </w:rPr>
              <w:t>96</w:t>
            </w:r>
          </w:p>
        </w:tc>
      </w:tr>
      <w:tr w:rsidR="00163FF7" w:rsidRPr="002F6695" w14:paraId="39E04494" w14:textId="77777777" w:rsidTr="00B3415A">
        <w:trPr>
          <w:trHeight w:val="357"/>
        </w:trPr>
        <w:tc>
          <w:tcPr>
            <w:tcW w:w="3384" w:type="dxa"/>
            <w:shd w:val="clear" w:color="auto" w:fill="B8CCE4" w:themeFill="accent1" w:themeFillTint="66"/>
          </w:tcPr>
          <w:p w14:paraId="35F367DE" w14:textId="77777777" w:rsidR="00163FF7" w:rsidRPr="003717D4" w:rsidRDefault="00163FF7" w:rsidP="005C2183">
            <w:pPr>
              <w:rPr>
                <w:rFonts w:asciiTheme="minorHAnsi" w:hAnsiTheme="minorHAnsi" w:cstheme="minorHAnsi"/>
                <w:sz w:val="22"/>
                <w:szCs w:val="22"/>
              </w:rPr>
            </w:pPr>
            <w:r w:rsidRPr="003717D4">
              <w:rPr>
                <w:rFonts w:asciiTheme="minorHAnsi" w:hAnsiTheme="minorHAnsi" w:cstheme="minorHAnsi"/>
                <w:sz w:val="22"/>
                <w:szCs w:val="22"/>
              </w:rPr>
              <w:t>Způsob posouzení těchto prací vedoucím práce</w:t>
            </w:r>
          </w:p>
        </w:tc>
        <w:tc>
          <w:tcPr>
            <w:tcW w:w="5221" w:type="dxa"/>
          </w:tcPr>
          <w:p w14:paraId="55E47EC6" w14:textId="77777777" w:rsidR="00163FF7" w:rsidRPr="003717D4" w:rsidRDefault="00163FF7" w:rsidP="005C2183">
            <w:pPr>
              <w:jc w:val="both"/>
              <w:rPr>
                <w:rFonts w:asciiTheme="minorHAnsi" w:hAnsiTheme="minorHAnsi" w:cstheme="minorHAnsi"/>
                <w:sz w:val="22"/>
                <w:szCs w:val="22"/>
              </w:rPr>
            </w:pPr>
            <w:r w:rsidRPr="0057312E">
              <w:rPr>
                <w:rFonts w:asciiTheme="minorHAnsi" w:hAnsiTheme="minorHAnsi" w:cstheme="minorHAnsi"/>
                <w:sz w:val="22"/>
                <w:szCs w:val="22"/>
              </w:rPr>
              <w:t>Při posuzování původnosti práce vedoucí práce přihlíží v prvé řadě k tomu, zdali shoda vyhodnocená systémem nevzniká z důvodu podobnosti práce s dříve nahranými verzemi textu, standardní šablonou kvalifikačních textů univerzity, popř. jiných důvodů, které nelze klasifikovat jako plagiátorství. Sporné případy jsou konzultovány s proděkanem pro studium a celoživotní vzdělávání. V průběhu posledních pěti let na FMK nebylo konstatováno, že by některá z prací, u které systém identifikoval shodu nad 10 %, byla plagiátem.</w:t>
            </w:r>
          </w:p>
        </w:tc>
      </w:tr>
      <w:tr w:rsidR="00163FF7" w:rsidRPr="002F6695" w14:paraId="25818B0F" w14:textId="77777777" w:rsidTr="00B3415A">
        <w:trPr>
          <w:trHeight w:val="357"/>
        </w:trPr>
        <w:tc>
          <w:tcPr>
            <w:tcW w:w="3384" w:type="dxa"/>
            <w:shd w:val="clear" w:color="auto" w:fill="B8CCE4" w:themeFill="accent1" w:themeFillTint="66"/>
          </w:tcPr>
          <w:p w14:paraId="6BB3A2A7" w14:textId="77777777" w:rsidR="00163FF7" w:rsidRPr="003717D4" w:rsidRDefault="00163FF7" w:rsidP="005C2183">
            <w:pPr>
              <w:rPr>
                <w:rFonts w:asciiTheme="minorHAnsi" w:hAnsiTheme="minorHAnsi" w:cstheme="minorHAnsi"/>
                <w:sz w:val="22"/>
                <w:szCs w:val="22"/>
              </w:rPr>
            </w:pPr>
            <w:r w:rsidRPr="003717D4">
              <w:rPr>
                <w:rFonts w:asciiTheme="minorHAnsi" w:hAnsiTheme="minorHAnsi" w:cstheme="minorHAnsi"/>
                <w:sz w:val="22"/>
                <w:szCs w:val="22"/>
              </w:rPr>
              <w:t>Rozhodnutí děkana o dalším postupu v případě, že práce byla uznána jako plagiát</w:t>
            </w:r>
          </w:p>
        </w:tc>
        <w:tc>
          <w:tcPr>
            <w:tcW w:w="5221" w:type="dxa"/>
          </w:tcPr>
          <w:p w14:paraId="6573C60B" w14:textId="77777777" w:rsidR="00163FF7" w:rsidRPr="003717D4" w:rsidRDefault="00163FF7" w:rsidP="005C2183">
            <w:pPr>
              <w:jc w:val="both"/>
              <w:rPr>
                <w:rFonts w:asciiTheme="minorHAnsi" w:hAnsiTheme="minorHAnsi" w:cstheme="minorHAnsi"/>
                <w:sz w:val="22"/>
                <w:szCs w:val="22"/>
              </w:rPr>
            </w:pPr>
            <w:r w:rsidRPr="0057312E">
              <w:rPr>
                <w:rFonts w:asciiTheme="minorHAnsi" w:hAnsiTheme="minorHAnsi" w:cstheme="minorHAnsi"/>
                <w:sz w:val="22"/>
                <w:szCs w:val="22"/>
              </w:rPr>
              <w:t>Žádná práce nebyla uznána plagiátem.</w:t>
            </w:r>
          </w:p>
        </w:tc>
      </w:tr>
      <w:tr w:rsidR="00163FF7" w:rsidRPr="002F6695" w14:paraId="4527BFEF" w14:textId="77777777" w:rsidTr="00B3415A">
        <w:trPr>
          <w:trHeight w:val="357"/>
        </w:trPr>
        <w:tc>
          <w:tcPr>
            <w:tcW w:w="3384" w:type="dxa"/>
            <w:shd w:val="clear" w:color="auto" w:fill="B8CCE4" w:themeFill="accent1" w:themeFillTint="66"/>
          </w:tcPr>
          <w:p w14:paraId="75C089F9" w14:textId="77777777" w:rsidR="00163FF7" w:rsidRPr="003717D4" w:rsidRDefault="00163FF7" w:rsidP="005C2183">
            <w:pPr>
              <w:rPr>
                <w:rFonts w:asciiTheme="minorHAnsi" w:hAnsiTheme="minorHAnsi" w:cstheme="minorHAnsi"/>
                <w:sz w:val="22"/>
                <w:szCs w:val="22"/>
              </w:rPr>
            </w:pPr>
            <w:r w:rsidRPr="003717D4">
              <w:rPr>
                <w:rFonts w:asciiTheme="minorHAnsi" w:hAnsiTheme="minorHAnsi" w:cstheme="minorHAnsi"/>
                <w:sz w:val="22"/>
                <w:szCs w:val="22"/>
              </w:rPr>
              <w:t>Počet zahájených disciplinárních řízení</w:t>
            </w:r>
          </w:p>
        </w:tc>
        <w:tc>
          <w:tcPr>
            <w:tcW w:w="5221" w:type="dxa"/>
          </w:tcPr>
          <w:p w14:paraId="767A1941" w14:textId="77777777" w:rsidR="00163FF7" w:rsidRPr="003717D4" w:rsidRDefault="00163FF7" w:rsidP="005C2183">
            <w:pPr>
              <w:jc w:val="both"/>
              <w:rPr>
                <w:rFonts w:asciiTheme="minorHAnsi" w:hAnsiTheme="minorHAnsi" w:cstheme="minorHAnsi"/>
                <w:sz w:val="22"/>
                <w:szCs w:val="22"/>
              </w:rPr>
            </w:pPr>
            <w:r>
              <w:rPr>
                <w:rFonts w:asciiTheme="minorHAnsi" w:hAnsiTheme="minorHAnsi" w:cstheme="minorHAnsi"/>
                <w:sz w:val="22"/>
                <w:szCs w:val="22"/>
              </w:rPr>
              <w:t>0</w:t>
            </w:r>
          </w:p>
        </w:tc>
      </w:tr>
      <w:tr w:rsidR="00163FF7" w:rsidRPr="002F6695" w14:paraId="0A12187B" w14:textId="77777777" w:rsidTr="00B3415A">
        <w:trPr>
          <w:trHeight w:val="357"/>
        </w:trPr>
        <w:tc>
          <w:tcPr>
            <w:tcW w:w="3384" w:type="dxa"/>
            <w:shd w:val="clear" w:color="auto" w:fill="B8CCE4" w:themeFill="accent1" w:themeFillTint="66"/>
          </w:tcPr>
          <w:p w14:paraId="20FB0E44" w14:textId="77777777" w:rsidR="00163FF7" w:rsidRPr="003717D4" w:rsidRDefault="00163FF7" w:rsidP="005C2183">
            <w:pPr>
              <w:rPr>
                <w:rFonts w:asciiTheme="minorHAnsi" w:hAnsiTheme="minorHAnsi" w:cstheme="minorHAnsi"/>
                <w:sz w:val="22"/>
                <w:szCs w:val="22"/>
              </w:rPr>
            </w:pPr>
            <w:r w:rsidRPr="003717D4">
              <w:rPr>
                <w:rFonts w:asciiTheme="minorHAnsi" w:hAnsiTheme="minorHAnsi" w:cstheme="minorHAnsi"/>
                <w:sz w:val="22"/>
                <w:szCs w:val="22"/>
              </w:rPr>
              <w:t>Rozhodnutí o disciplinárním řízení a případně uložený správní trest</w:t>
            </w:r>
          </w:p>
        </w:tc>
        <w:tc>
          <w:tcPr>
            <w:tcW w:w="5221" w:type="dxa"/>
          </w:tcPr>
          <w:p w14:paraId="5A5F0365" w14:textId="77777777" w:rsidR="00163FF7" w:rsidRPr="003717D4" w:rsidRDefault="00163FF7" w:rsidP="005C2183">
            <w:pPr>
              <w:jc w:val="both"/>
              <w:rPr>
                <w:rFonts w:asciiTheme="minorHAnsi" w:hAnsiTheme="minorHAnsi" w:cstheme="minorHAnsi"/>
                <w:sz w:val="22"/>
                <w:szCs w:val="22"/>
              </w:rPr>
            </w:pPr>
            <w:r>
              <w:rPr>
                <w:rFonts w:asciiTheme="minorHAnsi" w:hAnsiTheme="minorHAnsi" w:cstheme="minorHAnsi"/>
                <w:sz w:val="22"/>
                <w:szCs w:val="22"/>
              </w:rPr>
              <w:t>-</w:t>
            </w:r>
          </w:p>
        </w:tc>
      </w:tr>
      <w:tr w:rsidR="00163FF7" w:rsidRPr="002F6695" w14:paraId="7A8E8AB6" w14:textId="77777777" w:rsidTr="00B3415A">
        <w:trPr>
          <w:trHeight w:val="357"/>
        </w:trPr>
        <w:tc>
          <w:tcPr>
            <w:tcW w:w="3384" w:type="dxa"/>
            <w:shd w:val="clear" w:color="auto" w:fill="B8CCE4" w:themeFill="accent1" w:themeFillTint="66"/>
          </w:tcPr>
          <w:p w14:paraId="7341D18A" w14:textId="77777777" w:rsidR="00163FF7" w:rsidRPr="003717D4" w:rsidRDefault="00163FF7" w:rsidP="005C2183">
            <w:pPr>
              <w:rPr>
                <w:rFonts w:asciiTheme="minorHAnsi" w:hAnsiTheme="minorHAnsi" w:cstheme="minorHAnsi"/>
                <w:sz w:val="22"/>
                <w:szCs w:val="22"/>
              </w:rPr>
            </w:pPr>
            <w:r w:rsidRPr="003717D4">
              <w:rPr>
                <w:rFonts w:asciiTheme="minorHAnsi" w:hAnsiTheme="minorHAnsi" w:cstheme="minorHAnsi"/>
                <w:sz w:val="22"/>
                <w:szCs w:val="22"/>
              </w:rPr>
              <w:t xml:space="preserve">Navržené opatření (např. změny v systému vedení závěrečných prací </w:t>
            </w:r>
            <w:r w:rsidRPr="003717D4">
              <w:rPr>
                <w:rFonts w:asciiTheme="minorHAnsi" w:hAnsiTheme="minorHAnsi" w:cstheme="minorHAnsi"/>
                <w:sz w:val="22"/>
                <w:szCs w:val="22"/>
              </w:rPr>
              <w:lastRenderedPageBreak/>
              <w:t>a jejich kontroly) v případě zjištění nepůvodnosti prací</w:t>
            </w:r>
          </w:p>
        </w:tc>
        <w:tc>
          <w:tcPr>
            <w:tcW w:w="5221" w:type="dxa"/>
          </w:tcPr>
          <w:p w14:paraId="3F109770" w14:textId="77777777" w:rsidR="00163FF7" w:rsidRPr="003717D4" w:rsidRDefault="00163FF7" w:rsidP="005C2183">
            <w:pPr>
              <w:jc w:val="both"/>
              <w:rPr>
                <w:rFonts w:asciiTheme="minorHAnsi" w:hAnsiTheme="minorHAnsi" w:cstheme="minorHAnsi"/>
                <w:sz w:val="22"/>
                <w:szCs w:val="22"/>
              </w:rPr>
            </w:pPr>
            <w:r>
              <w:rPr>
                <w:rFonts w:asciiTheme="minorHAnsi" w:hAnsiTheme="minorHAnsi" w:cstheme="minorHAnsi"/>
                <w:sz w:val="22"/>
                <w:szCs w:val="22"/>
              </w:rPr>
              <w:lastRenderedPageBreak/>
              <w:t>-</w:t>
            </w:r>
          </w:p>
        </w:tc>
      </w:tr>
    </w:tbl>
    <w:p w14:paraId="1BC90AAB" w14:textId="77777777" w:rsidR="00163FF7" w:rsidRPr="003717D4" w:rsidRDefault="00163FF7" w:rsidP="00163FF7">
      <w:pPr>
        <w:jc w:val="both"/>
        <w:rPr>
          <w:rFonts w:asciiTheme="minorHAnsi" w:hAnsiTheme="minorHAnsi" w:cstheme="minorHAnsi"/>
          <w:sz w:val="22"/>
          <w:szCs w:val="22"/>
        </w:rPr>
      </w:pPr>
    </w:p>
    <w:bookmarkEnd w:id="98"/>
    <w:p w14:paraId="366F3CF6" w14:textId="77777777" w:rsidR="001E3CA3" w:rsidRPr="00414477" w:rsidRDefault="001E3CA3" w:rsidP="00A01FB5">
      <w:pPr>
        <w:tabs>
          <w:tab w:val="left" w:pos="2835"/>
        </w:tabs>
        <w:spacing w:before="120" w:after="120"/>
        <w:ind w:right="-1" w:firstLine="426"/>
        <w:jc w:val="both"/>
        <w:rPr>
          <w:rFonts w:asciiTheme="minorHAnsi" w:hAnsiTheme="minorHAnsi" w:cs="Calibri"/>
          <w:b/>
          <w:bCs/>
          <w:color w:val="000000"/>
          <w:sz w:val="22"/>
          <w:szCs w:val="22"/>
        </w:rPr>
      </w:pPr>
      <w:r w:rsidRPr="00414477">
        <w:rPr>
          <w:rFonts w:asciiTheme="minorHAnsi" w:hAnsiTheme="minorHAnsi" w:cs="Calibri"/>
          <w:b/>
          <w:bCs/>
          <w:color w:val="000000"/>
          <w:sz w:val="22"/>
          <w:szCs w:val="22"/>
        </w:rPr>
        <w:t>Opatření k ochraně duševního vlastnictví</w:t>
      </w:r>
    </w:p>
    <w:p w14:paraId="6482872D" w14:textId="32A63182" w:rsidR="001E3CA3" w:rsidRPr="00414477" w:rsidRDefault="001E3CA3" w:rsidP="00A01FB5">
      <w:pPr>
        <w:tabs>
          <w:tab w:val="left" w:pos="2835"/>
        </w:tabs>
        <w:spacing w:before="120" w:after="120"/>
        <w:ind w:left="426" w:right="-1"/>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UTB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 UTB. CTT zajišťuje ochranu duševního vlastnictví k výsledkům vědy a výzkumu, které vnikly na součástech UTB </w:t>
      </w:r>
      <w:r w:rsidR="00A01FB5">
        <w:rPr>
          <w:rFonts w:asciiTheme="minorHAnsi" w:hAnsiTheme="minorHAnsi" w:cs="Calibri"/>
          <w:color w:val="000000"/>
          <w:sz w:val="22"/>
          <w:szCs w:val="22"/>
        </w:rPr>
        <w:br/>
      </w:r>
      <w:r w:rsidRPr="00414477">
        <w:rPr>
          <w:rFonts w:asciiTheme="minorHAnsi" w:hAnsiTheme="minorHAnsi" w:cs="Calibri"/>
          <w:color w:val="000000"/>
          <w:sz w:val="22"/>
          <w:szCs w:val="22"/>
        </w:rPr>
        <w:t xml:space="preserve">a zabezpečuje transfer výstupů z aplikovaného výzkumu a výsledků tvůrčích činností UTB.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w:t>
      </w:r>
      <w:r w:rsidR="00A01FB5">
        <w:rPr>
          <w:rFonts w:asciiTheme="minorHAnsi" w:hAnsiTheme="minorHAnsi" w:cs="Calibri"/>
          <w:color w:val="000000"/>
          <w:sz w:val="22"/>
          <w:szCs w:val="22"/>
        </w:rPr>
        <w:br/>
      </w:r>
      <w:r w:rsidRPr="00414477">
        <w:rPr>
          <w:rFonts w:asciiTheme="minorHAnsi" w:hAnsiTheme="minorHAnsi" w:cs="Calibri"/>
          <w:color w:val="000000"/>
          <w:sz w:val="22"/>
          <w:szCs w:val="22"/>
        </w:rPr>
        <w:t>v platnosti. Navrhuje mechanismy vedoucí ke zvyšování stability, transparentnosti a efektivnosti financování a rozvíjí systém vedoucí ke stabilnímu, transparentnímu a efektivnímu financování CTT.</w:t>
      </w:r>
    </w:p>
    <w:p w14:paraId="7E88B311" w14:textId="69029AB1" w:rsidR="001E3CA3" w:rsidRDefault="001E3CA3" w:rsidP="00A01FB5">
      <w:pPr>
        <w:tabs>
          <w:tab w:val="left" w:pos="2835"/>
        </w:tabs>
        <w:ind w:left="425" w:right="-1"/>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Portfolio duševního vlastnictví je na UTB budováno dle Směrnice rektora SR/34/2019 Uplatnění </w:t>
      </w:r>
      <w:r>
        <w:rPr>
          <w:rFonts w:asciiTheme="minorHAnsi" w:hAnsiTheme="minorHAnsi" w:cs="Calibri"/>
          <w:color w:val="000000"/>
          <w:sz w:val="22"/>
          <w:szCs w:val="22"/>
        </w:rPr>
        <w:br/>
      </w:r>
      <w:r w:rsidRPr="00414477">
        <w:rPr>
          <w:rFonts w:asciiTheme="minorHAnsi" w:hAnsiTheme="minorHAnsi" w:cs="Calibri"/>
          <w:color w:val="000000"/>
          <w:sz w:val="22"/>
          <w:szCs w:val="22"/>
        </w:rPr>
        <w:t>a ochrana práv duševního vlastnictví vznikajícího v souvislosti s tvůrčí činností zaměstnanců a studentů UTB.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5D4A9EB1" w14:textId="77777777" w:rsidR="001E3CA3" w:rsidRPr="00414477" w:rsidRDefault="001E3CA3" w:rsidP="00A01FB5">
      <w:pPr>
        <w:tabs>
          <w:tab w:val="left" w:pos="2835"/>
        </w:tabs>
        <w:ind w:left="425" w:right="-1"/>
        <w:jc w:val="both"/>
        <w:rPr>
          <w:rFonts w:asciiTheme="minorHAnsi" w:hAnsiTheme="minorHAnsi" w:cs="Calibri"/>
          <w:color w:val="000000"/>
          <w:sz w:val="22"/>
          <w:szCs w:val="22"/>
        </w:rPr>
      </w:pPr>
    </w:p>
    <w:p w14:paraId="12B6CE89" w14:textId="77777777" w:rsidR="001E3CA3" w:rsidRPr="00414477" w:rsidRDefault="001E3CA3" w:rsidP="00A01FB5">
      <w:pPr>
        <w:tabs>
          <w:tab w:val="left" w:pos="2835"/>
        </w:tabs>
        <w:ind w:left="426" w:right="-1"/>
        <w:jc w:val="both"/>
        <w:rPr>
          <w:rFonts w:asciiTheme="minorHAnsi" w:hAnsiTheme="minorHAnsi" w:cs="Calibri"/>
          <w:b/>
          <w:bCs/>
          <w:i/>
          <w:iCs/>
          <w:color w:val="000000"/>
          <w:sz w:val="22"/>
          <w:szCs w:val="22"/>
        </w:rPr>
      </w:pPr>
      <w:r w:rsidRPr="00414477">
        <w:rPr>
          <w:rFonts w:asciiTheme="minorHAnsi" w:hAnsiTheme="minorHAnsi" w:cs="Calibri"/>
          <w:b/>
          <w:bCs/>
          <w:i/>
          <w:iCs/>
          <w:color w:val="000000"/>
          <w:sz w:val="22"/>
          <w:szCs w:val="22"/>
        </w:rPr>
        <w:t>Postup řízení o nabídkách předmětů průmyslového vlastnictví k zajištění ochrany duševního vlastnictví dle SR/34/2019:</w:t>
      </w:r>
    </w:p>
    <w:p w14:paraId="0A1E1645" w14:textId="77777777" w:rsidR="001E3CA3" w:rsidRPr="00414477" w:rsidRDefault="001E3CA3" w:rsidP="00A01FB5">
      <w:pPr>
        <w:tabs>
          <w:tab w:val="left" w:pos="2835"/>
        </w:tabs>
        <w:spacing w:before="120" w:after="120"/>
        <w:ind w:left="426" w:right="-1"/>
        <w:jc w:val="both"/>
        <w:rPr>
          <w:rFonts w:asciiTheme="minorHAnsi" w:hAnsiTheme="minorHAnsi" w:cs="Calibri"/>
          <w:color w:val="000000"/>
          <w:sz w:val="22"/>
          <w:szCs w:val="22"/>
        </w:rPr>
      </w:pPr>
      <w:r w:rsidRPr="00414477">
        <w:rPr>
          <w:rFonts w:asciiTheme="minorHAnsi" w:hAnsiTheme="minorHAnsi" w:cs="Calibri"/>
          <w:color w:val="000000"/>
          <w:sz w:val="22"/>
          <w:szCs w:val="22"/>
        </w:rPr>
        <w:t>(1) CTT vede Deník Nabídek předmětů průmyslového vlastnictví, do kterého se zapisují pod pořadovými čísly běžného roku Nabídky předmětů průmyslového vlastnictví vytvořených zaměstnanci UTB.</w:t>
      </w:r>
    </w:p>
    <w:p w14:paraId="3F4906E5" w14:textId="77777777" w:rsidR="001E3CA3" w:rsidRPr="00414477" w:rsidRDefault="001E3CA3" w:rsidP="00A01FB5">
      <w:pPr>
        <w:tabs>
          <w:tab w:val="left" w:pos="2835"/>
        </w:tabs>
        <w:spacing w:before="120" w:after="120"/>
        <w:ind w:left="426" w:right="-1"/>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(2) Na základě Nabídky zaměstnanec CTT posoudí věcnou způsobilost předmětu Nabídky k průmyslově právní ochraně ve lhůtě 30 kalendářních dnů ode dne jejího obdržení. </w:t>
      </w:r>
    </w:p>
    <w:p w14:paraId="6F9A5103" w14:textId="77777777" w:rsidR="001E3CA3" w:rsidRPr="00414477" w:rsidRDefault="001E3CA3" w:rsidP="00A01FB5">
      <w:pPr>
        <w:tabs>
          <w:tab w:val="left" w:pos="2835"/>
        </w:tabs>
        <w:spacing w:before="120" w:after="120"/>
        <w:ind w:left="426" w:right="-1"/>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(3) V případě, že Nabídka splňuje podmínky pro podání přihlášky předmětu průmyslového vlastnictví </w:t>
      </w:r>
      <w:r w:rsidRPr="00414477">
        <w:rPr>
          <w:rFonts w:asciiTheme="minorHAnsi" w:hAnsiTheme="minorHAnsi" w:cs="Calibri"/>
          <w:color w:val="000000"/>
          <w:sz w:val="22"/>
          <w:szCs w:val="22"/>
        </w:rPr>
        <w:br/>
        <w:t xml:space="preserve">k právní ochraně, předá CTT Nabídku a posouzení způsobilosti daného řešení k průmyslově právní ochraně rektorovi UTB nebo jím pověřené osobě. </w:t>
      </w:r>
    </w:p>
    <w:p w14:paraId="0E22C76B" w14:textId="77777777" w:rsidR="001E3CA3" w:rsidRPr="00414477" w:rsidRDefault="001E3CA3" w:rsidP="00A01FB5">
      <w:pPr>
        <w:tabs>
          <w:tab w:val="left" w:pos="2835"/>
        </w:tabs>
        <w:spacing w:before="120" w:after="120"/>
        <w:ind w:left="426" w:right="-1"/>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674919ED" w14:textId="77777777" w:rsidR="001E3CA3" w:rsidRPr="00414477" w:rsidRDefault="001E3CA3" w:rsidP="00A01FB5">
      <w:pPr>
        <w:tabs>
          <w:tab w:val="left" w:pos="2835"/>
        </w:tabs>
        <w:spacing w:before="120" w:after="120"/>
        <w:ind w:left="426" w:right="-1"/>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(5) Rektor UTB nebo jím pověřená osoba sdělí své rozhodnutí CTT. Ten o tomto rozhodnutí k předmětu průmyslového vlastnictví UTB neprodleně, nejpozději do 3 dnů, vyrozumí původce. </w:t>
      </w:r>
    </w:p>
    <w:p w14:paraId="7A7492EE" w14:textId="77777777" w:rsidR="001E3CA3" w:rsidRPr="00414477" w:rsidRDefault="001E3CA3" w:rsidP="00A01FB5">
      <w:pPr>
        <w:tabs>
          <w:tab w:val="left" w:pos="2835"/>
        </w:tabs>
        <w:spacing w:before="120" w:after="120"/>
        <w:ind w:left="426" w:right="-1"/>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65359BA3" w14:textId="77777777" w:rsidR="001E3CA3" w:rsidRPr="00414477" w:rsidRDefault="001E3CA3" w:rsidP="00A01FB5">
      <w:pPr>
        <w:tabs>
          <w:tab w:val="left" w:pos="2835"/>
        </w:tabs>
        <w:spacing w:before="120" w:after="120"/>
        <w:ind w:left="426" w:right="-1"/>
        <w:jc w:val="both"/>
        <w:rPr>
          <w:rFonts w:asciiTheme="minorHAnsi" w:hAnsiTheme="minorHAnsi" w:cs="Calibri"/>
          <w:color w:val="000000"/>
          <w:sz w:val="22"/>
          <w:szCs w:val="22"/>
        </w:rPr>
      </w:pPr>
      <w:r w:rsidRPr="00414477">
        <w:rPr>
          <w:rFonts w:asciiTheme="minorHAnsi" w:hAnsiTheme="minorHAnsi" w:cs="Calibri"/>
          <w:color w:val="000000"/>
          <w:sz w:val="22"/>
          <w:szCs w:val="22"/>
        </w:rPr>
        <w:t xml:space="preserve">(7) Neuplatní-li UTB ve lhůtě 90 kalendářních dnů od splnění informační povinnosti původcem právo na předmět průmyslového vlastnictví přechází toto právo zpět na původce. </w:t>
      </w:r>
    </w:p>
    <w:p w14:paraId="54A09AB3" w14:textId="77777777" w:rsidR="001E3CA3" w:rsidRPr="00414477" w:rsidRDefault="001E3CA3" w:rsidP="00A01FB5">
      <w:pPr>
        <w:tabs>
          <w:tab w:val="left" w:pos="2835"/>
        </w:tabs>
        <w:spacing w:before="120" w:after="120"/>
        <w:ind w:left="426" w:right="-1"/>
        <w:rPr>
          <w:rFonts w:asciiTheme="minorHAnsi" w:hAnsiTheme="minorHAnsi" w:cs="Calibri"/>
          <w:color w:val="000000"/>
          <w:sz w:val="22"/>
          <w:szCs w:val="22"/>
        </w:rPr>
      </w:pPr>
      <w:r w:rsidRPr="00414477">
        <w:rPr>
          <w:rFonts w:asciiTheme="minorHAnsi" w:hAnsiTheme="minorHAnsi" w:cs="Calibri"/>
          <w:color w:val="000000"/>
          <w:sz w:val="22"/>
          <w:szCs w:val="22"/>
        </w:rPr>
        <w:t xml:space="preserve">(8) Zaměstnavatel i původce jsou v průběhu řízení o Nabídce povinni zachovávat vůči třetím osobám </w:t>
      </w:r>
      <w:r w:rsidRPr="00414477">
        <w:rPr>
          <w:rFonts w:asciiTheme="minorHAnsi" w:hAnsiTheme="minorHAnsi" w:cs="Calibri"/>
          <w:color w:val="000000"/>
          <w:sz w:val="22"/>
          <w:szCs w:val="22"/>
        </w:rPr>
        <w:br/>
        <w:t>o předmětu průmyslového vlastnictví, jež je předmětem tohoto řízení, mlčenlivost.</w:t>
      </w:r>
    </w:p>
    <w:p w14:paraId="6CFC9205" w14:textId="77777777" w:rsidR="00163FF7" w:rsidRDefault="00163FF7" w:rsidP="00163FF7">
      <w:pPr>
        <w:rPr>
          <w:rFonts w:ascii="Calibri Light" w:hAnsi="Calibri Light"/>
          <w:color w:val="5B9BD5"/>
          <w:sz w:val="32"/>
          <w:szCs w:val="32"/>
          <w:lang w:eastAsia="en-US"/>
        </w:rPr>
      </w:pPr>
    </w:p>
    <w:p w14:paraId="6EEA72E9" w14:textId="77777777" w:rsidR="00163FF7" w:rsidRDefault="00163FF7" w:rsidP="00163FF7">
      <w:pPr>
        <w:pStyle w:val="Nadpis1"/>
      </w:pPr>
      <w:r w:rsidRPr="00035992">
        <w:lastRenderedPageBreak/>
        <w:t xml:space="preserve">Studijní </w:t>
      </w:r>
      <w:r w:rsidRPr="008624B2">
        <w:t>program</w:t>
      </w:r>
    </w:p>
    <w:p w14:paraId="3347585F" w14:textId="77777777" w:rsidR="00163FF7" w:rsidRDefault="00163FF7" w:rsidP="00163FF7">
      <w:pPr>
        <w:rPr>
          <w:bCs/>
        </w:rPr>
      </w:pPr>
    </w:p>
    <w:p w14:paraId="5315F493" w14:textId="77777777" w:rsidR="00163FF7" w:rsidRDefault="00163FF7" w:rsidP="00163FF7">
      <w:pPr>
        <w:pStyle w:val="Nadpis2"/>
      </w:pPr>
      <w:r w:rsidRPr="00035992">
        <w:t xml:space="preserve">Soulad studijního programu s posláním vysoké školy a mezinárodní rozměr studijního programu </w:t>
      </w:r>
    </w:p>
    <w:bookmarkEnd w:id="80"/>
    <w:p w14:paraId="0C5490DC" w14:textId="77777777" w:rsidR="00163FF7" w:rsidRDefault="00163FF7" w:rsidP="00163FF7">
      <w:pPr>
        <w:pStyle w:val="Nadpis3"/>
      </w:pPr>
      <w:r>
        <w:t>Soulad studijního programu s posláním a strategickými dokumenty vysoké školy</w:t>
      </w:r>
    </w:p>
    <w:p w14:paraId="2345F927" w14:textId="77777777" w:rsidR="00163FF7" w:rsidRPr="00385AE2" w:rsidRDefault="00163FF7" w:rsidP="00163FF7">
      <w:pPr>
        <w:tabs>
          <w:tab w:val="left" w:pos="2835"/>
        </w:tabs>
        <w:spacing w:before="120" w:after="120"/>
        <w:jc w:val="center"/>
        <w:rPr>
          <w:rFonts w:asciiTheme="minorHAnsi" w:hAnsiTheme="minorHAnsi" w:cstheme="minorHAnsi"/>
          <w:sz w:val="22"/>
          <w:szCs w:val="22"/>
        </w:rPr>
      </w:pPr>
      <w:bookmarkStart w:id="99" w:name="_Hlk114751451"/>
      <w:r w:rsidRPr="00385AE2">
        <w:rPr>
          <w:rFonts w:asciiTheme="minorHAnsi" w:hAnsiTheme="minorHAnsi" w:cstheme="minorHAnsi"/>
          <w:sz w:val="22"/>
          <w:szCs w:val="22"/>
        </w:rPr>
        <w:t>Standard 2.1</w:t>
      </w:r>
    </w:p>
    <w:p w14:paraId="4E740D9B" w14:textId="77777777" w:rsidR="00163FF7" w:rsidRDefault="00163FF7" w:rsidP="00163FF7">
      <w:pPr>
        <w:widowControl w:val="0"/>
        <w:tabs>
          <w:tab w:val="left" w:pos="426"/>
        </w:tabs>
        <w:autoSpaceDE w:val="0"/>
        <w:autoSpaceDN w:val="0"/>
        <w:adjustRightInd w:val="0"/>
        <w:snapToGrid w:val="0"/>
        <w:ind w:left="426"/>
        <w:jc w:val="both"/>
        <w:rPr>
          <w:rFonts w:ascii="Calibri Light" w:hAnsi="Calibri Light" w:cs="Calibri Light"/>
          <w:color w:val="000000"/>
        </w:rPr>
      </w:pPr>
      <w:bookmarkStart w:id="100" w:name="_Hlk116459246"/>
      <w:r w:rsidRPr="00385AE2">
        <w:rPr>
          <w:rFonts w:asciiTheme="minorHAnsi" w:hAnsiTheme="minorHAnsi" w:cstheme="minorHAnsi"/>
          <w:color w:val="000000"/>
          <w:sz w:val="22"/>
          <w:szCs w:val="22"/>
        </w:rPr>
        <w:t xml:space="preserve">Bakalářský studijní program </w:t>
      </w:r>
      <w:r>
        <w:rPr>
          <w:rFonts w:asciiTheme="minorHAnsi" w:hAnsiTheme="minorHAnsi" w:cstheme="minorHAnsi"/>
          <w:color w:val="000000"/>
          <w:sz w:val="22"/>
          <w:szCs w:val="22"/>
        </w:rPr>
        <w:t>Animovaná tvorba</w:t>
      </w:r>
      <w:r w:rsidRPr="00385AE2">
        <w:rPr>
          <w:rFonts w:asciiTheme="minorHAnsi" w:hAnsiTheme="minorHAnsi" w:cstheme="minorHAnsi"/>
          <w:color w:val="000000"/>
          <w:sz w:val="22"/>
          <w:szCs w:val="22"/>
        </w:rPr>
        <w:t xml:space="preserve"> </w:t>
      </w:r>
      <w:bookmarkStart w:id="101" w:name="_Hlk116471492"/>
      <w:r w:rsidRPr="00230340">
        <w:rPr>
          <w:rFonts w:asciiTheme="minorHAnsi" w:hAnsiTheme="minorHAnsi" w:cstheme="minorHAnsi"/>
          <w:color w:val="000000"/>
          <w:sz w:val="22"/>
          <w:szCs w:val="22"/>
        </w:rPr>
        <w:t>je z hlediska</w:t>
      </w:r>
      <w:r w:rsidRPr="00385AE2">
        <w:rPr>
          <w:rFonts w:asciiTheme="minorHAnsi" w:hAnsiTheme="minorHAnsi" w:cstheme="minorHAnsi"/>
          <w:color w:val="000000"/>
          <w:sz w:val="22"/>
          <w:szCs w:val="22"/>
        </w:rPr>
        <w:t xml:space="preserve"> typu, formy a</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případného profilu v souladu se </w:t>
      </w:r>
      <w:r w:rsidRPr="00F477FE">
        <w:rPr>
          <w:rFonts w:asciiTheme="minorHAnsi" w:hAnsiTheme="minorHAnsi" w:cstheme="minorHAnsi"/>
          <w:i/>
          <w:iCs/>
          <w:color w:val="000000"/>
          <w:sz w:val="22"/>
          <w:szCs w:val="22"/>
        </w:rPr>
        <w:t xml:space="preserve">Strategickým záměrem </w:t>
      </w:r>
      <w:r>
        <w:rPr>
          <w:rFonts w:asciiTheme="minorHAnsi" w:hAnsiTheme="minorHAnsi" w:cstheme="minorHAnsi"/>
          <w:i/>
          <w:iCs/>
          <w:color w:val="000000"/>
          <w:sz w:val="22"/>
          <w:szCs w:val="22"/>
        </w:rPr>
        <w:t>UTB</w:t>
      </w:r>
      <w:r w:rsidRPr="00F477FE">
        <w:rPr>
          <w:rFonts w:asciiTheme="minorHAnsi" w:hAnsiTheme="minorHAnsi" w:cstheme="minorHAnsi"/>
          <w:i/>
          <w:iCs/>
          <w:color w:val="000000"/>
          <w:sz w:val="22"/>
          <w:szCs w:val="22"/>
        </w:rPr>
        <w:t xml:space="preserve"> na období 21+</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(dále</w:t>
      </w:r>
      <w:r>
        <w:rPr>
          <w:rFonts w:asciiTheme="minorHAnsi" w:hAnsiTheme="minorHAnsi" w:cstheme="minorHAnsi"/>
          <w:color w:val="000000"/>
          <w:sz w:val="22"/>
          <w:szCs w:val="22"/>
        </w:rPr>
        <w:t xml:space="preserve"> také</w:t>
      </w:r>
      <w:r w:rsidRPr="00385AE2">
        <w:rPr>
          <w:rFonts w:asciiTheme="minorHAnsi" w:hAnsiTheme="minorHAnsi" w:cstheme="minorHAnsi"/>
          <w:color w:val="000000"/>
          <w:sz w:val="22"/>
          <w:szCs w:val="22"/>
        </w:rPr>
        <w:t xml:space="preserve"> „SZ UTB 21+“)</w:t>
      </w:r>
      <w:r w:rsidRPr="00385AE2">
        <w:rPr>
          <w:rStyle w:val="Znakapoznpodarou"/>
          <w:rFonts w:asciiTheme="minorHAnsi" w:hAnsiTheme="minorHAnsi" w:cstheme="minorHAnsi"/>
          <w:color w:val="000000"/>
          <w:sz w:val="22"/>
          <w:szCs w:val="22"/>
        </w:rPr>
        <w:footnoteReference w:id="47"/>
      </w:r>
      <w:r w:rsidRPr="00385AE2">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strategickým cílem 1.2 Inovovat studijní programy</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v návaznosti na technologický vývoj a nové společenské výzvy pro uplatnitelnost absolventů na měnícím se trhu práce</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Předkládaný návrh studijního programu navazuje</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na dlouhodobou tvůrčí a výukovou činnost a v souladu se strategií UTB a FMK</w:t>
      </w:r>
      <w:r>
        <w:rPr>
          <w:rFonts w:asciiTheme="minorHAnsi" w:hAnsiTheme="minorHAnsi" w:cstheme="minorHAnsi"/>
          <w:color w:val="000000"/>
          <w:sz w:val="22"/>
          <w:szCs w:val="22"/>
        </w:rPr>
        <w:t>.</w:t>
      </w:r>
      <w:r w:rsidRPr="00385AE2">
        <w:rPr>
          <w:rFonts w:asciiTheme="minorHAnsi" w:hAnsiTheme="minorHAnsi" w:cstheme="minorHAnsi"/>
          <w:color w:val="000000"/>
          <w:sz w:val="22"/>
          <w:szCs w:val="22"/>
        </w:rPr>
        <w:t xml:space="preserve"> </w:t>
      </w:r>
      <w:bookmarkEnd w:id="99"/>
      <w:bookmarkEnd w:id="100"/>
      <w:bookmarkEnd w:id="101"/>
    </w:p>
    <w:p w14:paraId="553AD53D" w14:textId="77777777" w:rsidR="00163FF7" w:rsidRDefault="00163FF7" w:rsidP="00163FF7"/>
    <w:p w14:paraId="4D136E82" w14:textId="77777777" w:rsidR="00163FF7" w:rsidRPr="008848E6" w:rsidRDefault="00163FF7" w:rsidP="00163FF7"/>
    <w:p w14:paraId="7D8359E6" w14:textId="77777777" w:rsidR="00163FF7" w:rsidRPr="0000266F" w:rsidRDefault="00163FF7" w:rsidP="00163FF7">
      <w:pPr>
        <w:pStyle w:val="Nadpis3"/>
        <w:spacing w:before="0"/>
        <w:ind w:left="993" w:hanging="284"/>
      </w:pPr>
      <w:r w:rsidRPr="0000266F">
        <w:t>Spolupráce s praxí (pouze pro profesně zaměřené studijní programy)</w:t>
      </w:r>
    </w:p>
    <w:p w14:paraId="331CC33E" w14:textId="77777777" w:rsidR="00163FF7" w:rsidRPr="00974EC7" w:rsidRDefault="00163FF7" w:rsidP="00163FF7">
      <w:pPr>
        <w:spacing w:before="120" w:after="120"/>
        <w:ind w:left="3538"/>
        <w:rPr>
          <w:rFonts w:asciiTheme="minorHAnsi" w:hAnsiTheme="minorHAnsi" w:cs="Calibri Light"/>
          <w:color w:val="000000"/>
          <w:sz w:val="22"/>
          <w:szCs w:val="22"/>
        </w:rPr>
      </w:pPr>
      <w:bookmarkStart w:id="102" w:name="_Hlk114751489"/>
      <w:r w:rsidRPr="00974EC7">
        <w:rPr>
          <w:rFonts w:asciiTheme="minorHAnsi" w:hAnsiTheme="minorHAnsi"/>
          <w:sz w:val="22"/>
          <w:szCs w:val="22"/>
        </w:rPr>
        <w:t>Standard 2.2</w:t>
      </w:r>
    </w:p>
    <w:p w14:paraId="717AF092" w14:textId="697C5790" w:rsidR="00163FF7" w:rsidRPr="00A375FA" w:rsidRDefault="00163FF7" w:rsidP="00163FF7">
      <w:pPr>
        <w:pStyle w:val="Odstavecseseznamem"/>
        <w:spacing w:after="120"/>
        <w:ind w:left="425"/>
        <w:contextualSpacing w:val="0"/>
        <w:jc w:val="both"/>
        <w:rPr>
          <w:rFonts w:asciiTheme="minorHAnsi" w:hAnsiTheme="minorHAnsi" w:cstheme="minorHAnsi"/>
          <w:color w:val="000000"/>
          <w:sz w:val="22"/>
          <w:szCs w:val="22"/>
        </w:rPr>
      </w:pPr>
      <w:r w:rsidRPr="00A375FA">
        <w:rPr>
          <w:rFonts w:asciiTheme="minorHAnsi" w:hAnsiTheme="minorHAnsi" w:cstheme="minorHAnsi"/>
          <w:color w:val="000000"/>
          <w:sz w:val="22"/>
          <w:szCs w:val="22"/>
        </w:rPr>
        <w:t>FMK vyvíjí úsilí směřující k aktivní spolupráci s firmami a klastrovými subjekty, hledají se společné projekty a možnosti spolupráce</w:t>
      </w:r>
      <w:r>
        <w:rPr>
          <w:rFonts w:asciiTheme="minorHAnsi" w:hAnsiTheme="minorHAnsi" w:cstheme="minorHAnsi"/>
          <w:color w:val="000000"/>
          <w:sz w:val="22"/>
          <w:szCs w:val="22"/>
        </w:rPr>
        <w:t xml:space="preserve"> </w:t>
      </w:r>
      <w:r w:rsidRPr="00A375FA">
        <w:rPr>
          <w:rFonts w:asciiTheme="minorHAnsi" w:hAnsiTheme="minorHAnsi" w:cstheme="minorHAnsi"/>
          <w:color w:val="000000"/>
          <w:sz w:val="22"/>
          <w:szCs w:val="22"/>
        </w:rPr>
        <w:t xml:space="preserve">s cílem rozvíjet a podporovat kreativní průmysly ve Zlínském kraji, České republice i v zahraničí. </w:t>
      </w:r>
    </w:p>
    <w:p w14:paraId="5F04FE89" w14:textId="77777777" w:rsidR="00832338" w:rsidRPr="00C26381" w:rsidRDefault="00832338" w:rsidP="00A851F6">
      <w:pPr>
        <w:pStyle w:val="Odstavecseseznamem"/>
        <w:spacing w:after="120"/>
        <w:ind w:left="425" w:right="-1"/>
        <w:contextualSpacing w:val="0"/>
        <w:jc w:val="both"/>
        <w:rPr>
          <w:rStyle w:val="eop"/>
          <w:rFonts w:asciiTheme="minorHAnsi" w:hAnsiTheme="minorHAnsi" w:cstheme="minorHAnsi"/>
          <w:color w:val="000000"/>
          <w:sz w:val="22"/>
          <w:szCs w:val="22"/>
          <w:shd w:val="clear" w:color="auto" w:fill="FFFFFF"/>
        </w:rPr>
      </w:pPr>
      <w:bookmarkStart w:id="103" w:name="_Hlk116473325"/>
      <w:r w:rsidRPr="00C26381">
        <w:rPr>
          <w:rStyle w:val="normaltextrun"/>
          <w:rFonts w:asciiTheme="minorHAnsi" w:hAnsiTheme="minorHAnsi" w:cstheme="minorHAnsi"/>
          <w:color w:val="000000"/>
          <w:sz w:val="22"/>
          <w:szCs w:val="22"/>
        </w:rPr>
        <w:t xml:space="preserve">Pro úspěšný rozvoj spolupráce s praxí byla zřízena pozice manažerky pro spolupráci s praxí </w:t>
      </w:r>
      <w:r w:rsidRPr="00C26381">
        <w:rPr>
          <w:rStyle w:val="normaltextrun"/>
          <w:rFonts w:asciiTheme="minorHAnsi" w:hAnsiTheme="minorHAnsi" w:cstheme="minorHAnsi"/>
          <w:sz w:val="22"/>
          <w:szCs w:val="22"/>
        </w:rPr>
        <w:t>(</w:t>
      </w:r>
      <w:hyperlink r:id="rId31" w:history="1">
        <w:r w:rsidRPr="0052206E">
          <w:rPr>
            <w:rStyle w:val="Hypertextovodkaz"/>
            <w:rFonts w:asciiTheme="minorHAnsi" w:eastAsiaTheme="majorEastAsia" w:hAnsiTheme="minorHAnsi" w:cstheme="minorHAnsi"/>
            <w:color w:val="auto"/>
            <w:sz w:val="22"/>
            <w:szCs w:val="22"/>
            <w:u w:val="none"/>
          </w:rPr>
          <w:t>https://spoluprace.fmk.utb.cz/</w:t>
        </w:r>
      </w:hyperlink>
      <w:r w:rsidRPr="002220F0">
        <w:rPr>
          <w:rStyle w:val="normaltextrun"/>
          <w:rFonts w:asciiTheme="minorHAnsi" w:hAnsiTheme="minorHAnsi" w:cstheme="minorHAnsi"/>
          <w:sz w:val="22"/>
          <w:szCs w:val="22"/>
        </w:rPr>
        <w:t>)</w:t>
      </w:r>
      <w:r w:rsidRPr="00C26381">
        <w:rPr>
          <w:rStyle w:val="normaltextrun"/>
          <w:rFonts w:asciiTheme="minorHAnsi" w:hAnsiTheme="minorHAnsi" w:cstheme="minorHAnsi"/>
          <w:sz w:val="22"/>
          <w:szCs w:val="22"/>
        </w:rPr>
        <w:t xml:space="preserve"> s </w:t>
      </w:r>
      <w:r w:rsidRPr="00C26381">
        <w:rPr>
          <w:rStyle w:val="normaltextrun"/>
          <w:rFonts w:asciiTheme="minorHAnsi" w:hAnsiTheme="minorHAnsi" w:cstheme="minorHAnsi"/>
          <w:color w:val="000000"/>
          <w:sz w:val="22"/>
          <w:szCs w:val="22"/>
        </w:rPr>
        <w:t xml:space="preserve">cílem formalizovat a zefektivnit spolupráci s komerčními (nekomerčními) subjekty a tuto spolupráci lépe organizovat a koordinovat společně s jednotlivými ateliéry/ústavem. Co se týče nových možností spolupráce, Centrum kreativních průmyslů a podnikání (dále jen „UPPER“) rozvíjí projekt Talent FMK, který umožňuje multidisciplinární propojení studentů FMK a firemního sektoru. Rovněž vznikl projekt </w:t>
      </w:r>
      <w:proofErr w:type="spellStart"/>
      <w:r w:rsidRPr="00C26381">
        <w:rPr>
          <w:rStyle w:val="normaltextrun"/>
          <w:rFonts w:asciiTheme="minorHAnsi" w:hAnsiTheme="minorHAnsi" w:cstheme="minorHAnsi"/>
          <w:color w:val="000000"/>
          <w:sz w:val="22"/>
          <w:szCs w:val="22"/>
        </w:rPr>
        <w:t>Ideathon</w:t>
      </w:r>
      <w:proofErr w:type="spellEnd"/>
      <w:r w:rsidRPr="00C26381">
        <w:rPr>
          <w:rStyle w:val="normaltextrun"/>
          <w:rFonts w:asciiTheme="minorHAnsi" w:hAnsiTheme="minorHAnsi" w:cstheme="minorHAnsi"/>
          <w:color w:val="000000"/>
          <w:sz w:val="22"/>
          <w:szCs w:val="22"/>
        </w:rPr>
        <w:t xml:space="preserve"> UTB, </w:t>
      </w:r>
      <w:r w:rsidRPr="00C26381">
        <w:rPr>
          <w:rStyle w:val="contextualspellingandgrammarerror"/>
          <w:rFonts w:asciiTheme="minorHAnsi" w:hAnsiTheme="minorHAnsi" w:cstheme="minorHAnsi"/>
          <w:color w:val="000000"/>
          <w:sz w:val="22"/>
          <w:szCs w:val="22"/>
        </w:rPr>
        <w:t>soutěž,</w:t>
      </w:r>
      <w:r w:rsidRPr="00C26381">
        <w:rPr>
          <w:rStyle w:val="normaltextrun"/>
          <w:rFonts w:asciiTheme="minorHAnsi" w:hAnsiTheme="minorHAnsi" w:cstheme="minorHAnsi"/>
          <w:color w:val="000000"/>
          <w:sz w:val="22"/>
          <w:szCs w:val="22"/>
        </w:rPr>
        <w:t xml:space="preserve"> která zajišťuje multidiscipliná</w:t>
      </w:r>
      <w:r>
        <w:rPr>
          <w:rStyle w:val="normaltextrun"/>
          <w:rFonts w:asciiTheme="minorHAnsi" w:hAnsiTheme="minorHAnsi" w:cstheme="minorHAnsi"/>
          <w:color w:val="000000"/>
          <w:sz w:val="22"/>
          <w:szCs w:val="22"/>
        </w:rPr>
        <w:t xml:space="preserve">rní propojení všech fakult UTB </w:t>
      </w:r>
      <w:r w:rsidRPr="00C26381">
        <w:rPr>
          <w:rStyle w:val="normaltextrun"/>
          <w:rFonts w:asciiTheme="minorHAnsi" w:hAnsiTheme="minorHAnsi" w:cstheme="minorHAnsi"/>
          <w:color w:val="000000"/>
          <w:sz w:val="22"/>
          <w:szCs w:val="22"/>
        </w:rPr>
        <w:t xml:space="preserve">s organizacemi ve Zlínském kraji.  </w:t>
      </w:r>
    </w:p>
    <w:p w14:paraId="5DA5AF53" w14:textId="77777777" w:rsidR="00832338" w:rsidRPr="00C26381" w:rsidRDefault="00832338" w:rsidP="00A851F6">
      <w:pPr>
        <w:pStyle w:val="Odstavecseseznamem"/>
        <w:spacing w:after="120"/>
        <w:ind w:left="425" w:right="-1"/>
        <w:contextualSpacing w:val="0"/>
        <w:jc w:val="both"/>
        <w:rPr>
          <w:rFonts w:asciiTheme="minorHAnsi" w:hAnsiTheme="minorHAnsi" w:cstheme="minorHAnsi"/>
          <w:color w:val="000000"/>
          <w:sz w:val="22"/>
          <w:szCs w:val="22"/>
        </w:rPr>
      </w:pPr>
      <w:r w:rsidRPr="00C26381">
        <w:rPr>
          <w:rStyle w:val="normaltextrun"/>
          <w:rFonts w:asciiTheme="minorHAnsi" w:hAnsiTheme="minorHAnsi" w:cstheme="minorHAnsi"/>
          <w:color w:val="000000"/>
          <w:sz w:val="22"/>
          <w:szCs w:val="22"/>
        </w:rPr>
        <w:t xml:space="preserve">V rámci dlouhodobé spolupráce s regionální kanceláří CzechInvest má FMK prostřednictvím UPPER příležitost podílet se na organizaci lokálního finále mezinárodní soutěže </w:t>
      </w:r>
      <w:proofErr w:type="spellStart"/>
      <w:r w:rsidRPr="00C26381">
        <w:rPr>
          <w:rStyle w:val="spellingerror"/>
          <w:rFonts w:asciiTheme="minorHAnsi" w:hAnsiTheme="minorHAnsi" w:cstheme="minorHAnsi"/>
          <w:color w:val="000000"/>
          <w:sz w:val="22"/>
          <w:szCs w:val="22"/>
        </w:rPr>
        <w:t>Creative</w:t>
      </w:r>
      <w:proofErr w:type="spellEnd"/>
      <w:r w:rsidRPr="00C26381">
        <w:rPr>
          <w:rStyle w:val="normaltextrun"/>
          <w:rFonts w:asciiTheme="minorHAnsi" w:hAnsiTheme="minorHAnsi" w:cstheme="minorHAnsi"/>
          <w:color w:val="000000"/>
          <w:sz w:val="22"/>
          <w:szCs w:val="22"/>
        </w:rPr>
        <w:t xml:space="preserve"> Business Cup, jež každoročně oceňuje nejkreativnější startupy Česka. UPPER ve spolupráci s Technologickým inovačním centrem (dále jen „TIC“) realizuje networkingové snídaně nejen pro kreativní zlínskou komunitu, ale nabídl </w:t>
      </w:r>
      <w:proofErr w:type="spellStart"/>
      <w:r w:rsidRPr="00C26381">
        <w:rPr>
          <w:rStyle w:val="spellingerror"/>
          <w:rFonts w:asciiTheme="minorHAnsi" w:hAnsiTheme="minorHAnsi" w:cstheme="minorHAnsi"/>
          <w:color w:val="000000"/>
          <w:sz w:val="22"/>
          <w:szCs w:val="22"/>
        </w:rPr>
        <w:t>newtorkingové</w:t>
      </w:r>
      <w:proofErr w:type="spellEnd"/>
      <w:r w:rsidRPr="00C26381">
        <w:rPr>
          <w:rStyle w:val="normaltextrun"/>
          <w:rFonts w:asciiTheme="minorHAnsi" w:hAnsiTheme="minorHAnsi" w:cstheme="minorHAnsi"/>
          <w:color w:val="000000"/>
          <w:sz w:val="22"/>
          <w:szCs w:val="22"/>
        </w:rPr>
        <w:t xml:space="preserve"> snídaně také firmám a institucím zasídleným ve 23. budově TIC. Probíhá tvorba interní databáze již spolupracujících subjektů, k 30. 8. 2022 je v databázi firemních kontaktů FMK zavedeno 210 reálně spolupracujících firem. Probíhá setkávání s firmami, institucemi a městskými organizacemi.</w:t>
      </w:r>
      <w:r w:rsidRPr="00C26381">
        <w:rPr>
          <w:rFonts w:asciiTheme="minorHAnsi" w:hAnsiTheme="minorHAnsi" w:cstheme="minorHAnsi"/>
          <w:color w:val="000000"/>
          <w:sz w:val="22"/>
          <w:szCs w:val="22"/>
        </w:rPr>
        <w:t xml:space="preserve"> </w:t>
      </w:r>
      <w:r w:rsidRPr="00C26381">
        <w:rPr>
          <w:rStyle w:val="normaltextrun"/>
          <w:rFonts w:asciiTheme="minorHAnsi" w:hAnsiTheme="minorHAnsi" w:cstheme="minorHAnsi"/>
          <w:color w:val="000000"/>
          <w:sz w:val="22"/>
          <w:szCs w:val="22"/>
        </w:rPr>
        <w:t xml:space="preserve">FMK centralizuje a dále distribuuje poptávky na spolupráci z komerčního i neziskového prostředí a projektově řídí významné spolupráce jako je např. projekt osvětové výstavy fotografií pro organizaci Za sklem na pomoc lidem s poruchou autistického spektra. Jako lídr v oblasti kulturních a kreativních odvětví (dále jen „KKO“) se také FMK účastní národní platformy KKO, jež je realizována pod taktovkou projektu Kreativní Česko. </w:t>
      </w:r>
      <w:r w:rsidRPr="00C26381">
        <w:rPr>
          <w:rStyle w:val="spellingerror"/>
          <w:rFonts w:asciiTheme="minorHAnsi" w:hAnsiTheme="minorHAnsi" w:cstheme="minorHAnsi"/>
          <w:color w:val="000000"/>
          <w:sz w:val="22"/>
          <w:szCs w:val="22"/>
        </w:rPr>
        <w:t>Pravidelně</w:t>
      </w:r>
      <w:r w:rsidRPr="00C26381">
        <w:rPr>
          <w:rStyle w:val="normaltextrun"/>
          <w:rFonts w:asciiTheme="minorHAnsi" w:hAnsiTheme="minorHAnsi" w:cstheme="minorHAnsi"/>
          <w:color w:val="000000"/>
          <w:sz w:val="22"/>
          <w:szCs w:val="22"/>
        </w:rPr>
        <w:t xml:space="preserve"> se zde potkávají zástupci napříč Českou republikou, kteří aktivně diskutují trendy, potřeby a příležitosti kulturní politiky a </w:t>
      </w:r>
      <w:r w:rsidRPr="00C26381">
        <w:rPr>
          <w:rStyle w:val="spellingerror"/>
          <w:rFonts w:asciiTheme="minorHAnsi" w:hAnsiTheme="minorHAnsi" w:cstheme="minorHAnsi"/>
          <w:color w:val="000000"/>
          <w:sz w:val="22"/>
          <w:szCs w:val="22"/>
        </w:rPr>
        <w:t>kreativních</w:t>
      </w:r>
      <w:r w:rsidRPr="00C26381">
        <w:rPr>
          <w:rStyle w:val="normaltextrun"/>
          <w:rFonts w:asciiTheme="minorHAnsi" w:hAnsiTheme="minorHAnsi" w:cstheme="minorHAnsi"/>
          <w:color w:val="000000"/>
          <w:sz w:val="22"/>
          <w:szCs w:val="22"/>
        </w:rPr>
        <w:t xml:space="preserve"> odvětví.</w:t>
      </w:r>
      <w:r w:rsidRPr="00C26381">
        <w:rPr>
          <w:rStyle w:val="eop"/>
          <w:rFonts w:asciiTheme="minorHAnsi" w:hAnsiTheme="minorHAnsi" w:cstheme="minorHAnsi"/>
          <w:color w:val="000000"/>
          <w:sz w:val="22"/>
          <w:szCs w:val="22"/>
          <w:shd w:val="clear" w:color="auto" w:fill="FFFFFF"/>
        </w:rPr>
        <w:t> </w:t>
      </w:r>
    </w:p>
    <w:p w14:paraId="68356880" w14:textId="5929456B" w:rsidR="00A851F6" w:rsidRDefault="00163FF7" w:rsidP="00A851F6">
      <w:pPr>
        <w:pStyle w:val="paragraph"/>
        <w:spacing w:before="0" w:beforeAutospacing="0" w:after="120" w:afterAutospacing="0"/>
        <w:ind w:left="425" w:right="-1"/>
        <w:jc w:val="both"/>
        <w:textAlignment w:val="baseline"/>
        <w:rPr>
          <w:rStyle w:val="normaltextrun"/>
          <w:rFonts w:asciiTheme="minorHAnsi" w:hAnsiTheme="minorHAnsi" w:cstheme="minorHAnsi"/>
          <w:bCs/>
          <w:color w:val="000000"/>
          <w:sz w:val="22"/>
          <w:szCs w:val="22"/>
          <w:shd w:val="clear" w:color="auto" w:fill="FFFFFF"/>
        </w:rPr>
      </w:pPr>
      <w:r>
        <w:rPr>
          <w:rStyle w:val="normaltextrun"/>
          <w:rFonts w:asciiTheme="minorHAnsi" w:hAnsiTheme="minorHAnsi" w:cstheme="minorHAnsi"/>
          <w:color w:val="000000"/>
          <w:sz w:val="22"/>
          <w:szCs w:val="22"/>
        </w:rPr>
        <w:t>ANT se podílí na realizaci zakázek</w:t>
      </w:r>
      <w:r w:rsidR="003843E5">
        <w:rPr>
          <w:rStyle w:val="normaltextrun"/>
          <w:rFonts w:asciiTheme="minorHAnsi" w:hAnsiTheme="minorHAnsi" w:cstheme="minorHAnsi"/>
          <w:color w:val="000000"/>
          <w:sz w:val="22"/>
          <w:szCs w:val="22"/>
        </w:rPr>
        <w:t xml:space="preserve"> například</w:t>
      </w:r>
      <w:r>
        <w:rPr>
          <w:rStyle w:val="normaltextrun"/>
          <w:rFonts w:asciiTheme="minorHAnsi" w:hAnsiTheme="minorHAnsi" w:cstheme="minorHAnsi"/>
          <w:color w:val="000000"/>
          <w:sz w:val="22"/>
          <w:szCs w:val="22"/>
        </w:rPr>
        <w:t xml:space="preserve"> pro firmy</w:t>
      </w:r>
      <w:r w:rsidR="003843E5">
        <w:rPr>
          <w:rStyle w:val="normaltextrun"/>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rPr>
        <w:t>Česká televize</w:t>
      </w:r>
      <w:r w:rsidR="003843E5">
        <w:rPr>
          <w:rStyle w:val="normaltextrun"/>
          <w:rFonts w:asciiTheme="minorHAnsi" w:hAnsiTheme="minorHAnsi" w:cstheme="minorHAnsi"/>
          <w:color w:val="000000"/>
          <w:sz w:val="22"/>
          <w:szCs w:val="22"/>
        </w:rPr>
        <w:t xml:space="preserve">, </w:t>
      </w:r>
      <w:r w:rsidR="00B70E4E">
        <w:rPr>
          <w:rStyle w:val="normaltextrun"/>
          <w:rFonts w:asciiTheme="minorHAnsi" w:hAnsiTheme="minorHAnsi" w:cstheme="minorHAnsi"/>
          <w:color w:val="000000"/>
          <w:sz w:val="22"/>
          <w:szCs w:val="22"/>
        </w:rPr>
        <w:t>regionální filmová a animační studia (Kouzelná animace, Bare</w:t>
      </w:r>
      <w:r w:rsidR="00102F8B">
        <w:rPr>
          <w:rStyle w:val="normaltextrun"/>
          <w:rFonts w:asciiTheme="minorHAnsi" w:hAnsiTheme="minorHAnsi" w:cstheme="minorHAnsi"/>
          <w:color w:val="000000"/>
          <w:sz w:val="22"/>
          <w:szCs w:val="22"/>
        </w:rPr>
        <w:t xml:space="preserve"> </w:t>
      </w:r>
      <w:proofErr w:type="spellStart"/>
      <w:r w:rsidR="00B70E4E">
        <w:rPr>
          <w:rStyle w:val="normaltextrun"/>
          <w:rFonts w:asciiTheme="minorHAnsi" w:hAnsiTheme="minorHAnsi" w:cstheme="minorHAnsi"/>
          <w:color w:val="000000"/>
          <w:sz w:val="22"/>
          <w:szCs w:val="22"/>
        </w:rPr>
        <w:t>Bear</w:t>
      </w:r>
      <w:proofErr w:type="spellEnd"/>
      <w:r w:rsidR="00B70E4E">
        <w:rPr>
          <w:rStyle w:val="normaltextrun"/>
          <w:rFonts w:asciiTheme="minorHAnsi" w:hAnsiTheme="minorHAnsi" w:cstheme="minorHAnsi"/>
          <w:color w:val="000000"/>
          <w:sz w:val="22"/>
          <w:szCs w:val="22"/>
        </w:rPr>
        <w:t xml:space="preserve">, </w:t>
      </w:r>
      <w:proofErr w:type="spellStart"/>
      <w:r w:rsidR="00B70E4E">
        <w:rPr>
          <w:rStyle w:val="normaltextrun"/>
          <w:rFonts w:asciiTheme="minorHAnsi" w:hAnsiTheme="minorHAnsi" w:cstheme="minorHAnsi"/>
          <w:color w:val="000000"/>
          <w:sz w:val="22"/>
          <w:szCs w:val="22"/>
        </w:rPr>
        <w:t>Motionhouse</w:t>
      </w:r>
      <w:proofErr w:type="spellEnd"/>
      <w:r w:rsidR="00B70E4E">
        <w:rPr>
          <w:rStyle w:val="normaltextrun"/>
          <w:rFonts w:asciiTheme="minorHAnsi" w:hAnsiTheme="minorHAnsi" w:cstheme="minorHAnsi"/>
          <w:color w:val="000000"/>
          <w:sz w:val="22"/>
          <w:szCs w:val="22"/>
        </w:rPr>
        <w:t>) a v neposlední řadě pro neziskovou organizaci Člověk v tísni.</w:t>
      </w:r>
      <w:r>
        <w:rPr>
          <w:rStyle w:val="normaltextrun"/>
          <w:rFonts w:asciiTheme="minorHAnsi" w:hAnsiTheme="minorHAnsi" w:cstheme="minorHAnsi"/>
          <w:color w:val="000000"/>
          <w:sz w:val="22"/>
          <w:szCs w:val="22"/>
        </w:rPr>
        <w:t xml:space="preserve"> </w:t>
      </w:r>
      <w:r w:rsidRPr="00A375FA">
        <w:rPr>
          <w:rStyle w:val="normaltextrun"/>
          <w:rFonts w:asciiTheme="minorHAnsi" w:hAnsiTheme="minorHAnsi" w:cstheme="minorHAnsi"/>
          <w:color w:val="000000"/>
          <w:sz w:val="22"/>
          <w:szCs w:val="22"/>
        </w:rPr>
        <w:t xml:space="preserve">Souhrnně lze výkony v této oblasti dohledat ve Výročních zprávách </w:t>
      </w:r>
      <w:r>
        <w:rPr>
          <w:rStyle w:val="normaltextrun"/>
          <w:rFonts w:asciiTheme="minorHAnsi" w:hAnsiTheme="minorHAnsi" w:cstheme="minorHAnsi"/>
          <w:color w:val="000000"/>
          <w:sz w:val="22"/>
          <w:szCs w:val="22"/>
        </w:rPr>
        <w:t xml:space="preserve">o činnosti FMK </w:t>
      </w:r>
      <w:r w:rsidRPr="00A375FA">
        <w:rPr>
          <w:rStyle w:val="normaltextrun"/>
          <w:rFonts w:asciiTheme="minorHAnsi" w:hAnsiTheme="minorHAnsi" w:cstheme="minorHAnsi"/>
          <w:color w:val="000000"/>
          <w:sz w:val="22"/>
          <w:szCs w:val="22"/>
        </w:rPr>
        <w:t>za roky 2017-202</w:t>
      </w:r>
      <w:r w:rsidR="00460BD2">
        <w:rPr>
          <w:rStyle w:val="normaltextrun"/>
          <w:rFonts w:asciiTheme="minorHAnsi" w:hAnsiTheme="minorHAnsi" w:cstheme="minorHAnsi"/>
          <w:color w:val="000000"/>
          <w:sz w:val="22"/>
          <w:szCs w:val="22"/>
        </w:rPr>
        <w:t>2</w:t>
      </w:r>
      <w:r w:rsidRPr="00A375FA">
        <w:rPr>
          <w:rStyle w:val="normaltextrun"/>
          <w:rFonts w:asciiTheme="minorHAnsi" w:hAnsiTheme="minorHAnsi" w:cstheme="minorHAnsi"/>
          <w:color w:val="000000"/>
          <w:sz w:val="22"/>
          <w:szCs w:val="22"/>
        </w:rPr>
        <w:t>.</w:t>
      </w:r>
      <w:r w:rsidRPr="002C62E1">
        <w:rPr>
          <w:rStyle w:val="normaltextrun"/>
          <w:rFonts w:asciiTheme="minorHAnsi" w:hAnsiTheme="minorHAnsi" w:cstheme="minorHAnsi"/>
          <w:bCs/>
          <w:color w:val="000000"/>
          <w:sz w:val="22"/>
          <w:szCs w:val="22"/>
          <w:shd w:val="clear" w:color="auto" w:fill="FFFFFF"/>
        </w:rPr>
        <w:t xml:space="preserve"> </w:t>
      </w:r>
      <w:bookmarkEnd w:id="103"/>
    </w:p>
    <w:p w14:paraId="78B69CF8" w14:textId="140A8340" w:rsidR="00163FF7" w:rsidRPr="00A851F6" w:rsidRDefault="00163FF7" w:rsidP="00A851F6">
      <w:pPr>
        <w:pStyle w:val="paragraph"/>
        <w:spacing w:before="0" w:beforeAutospacing="0" w:after="120" w:afterAutospacing="0"/>
        <w:ind w:left="425" w:right="-1"/>
        <w:jc w:val="both"/>
        <w:textAlignment w:val="baseline"/>
        <w:rPr>
          <w:rFonts w:asciiTheme="minorHAnsi" w:hAnsiTheme="minorHAnsi" w:cstheme="minorHAnsi"/>
          <w:bCs/>
          <w:color w:val="000000"/>
          <w:sz w:val="22"/>
          <w:szCs w:val="22"/>
          <w:shd w:val="clear" w:color="auto" w:fill="FFFFFF"/>
        </w:rPr>
      </w:pPr>
      <w:r w:rsidRPr="005637BF">
        <w:rPr>
          <w:rFonts w:asciiTheme="minorHAnsi" w:hAnsiTheme="minorHAnsi" w:cstheme="minorHAnsi"/>
          <w:color w:val="000000"/>
          <w:sz w:val="22"/>
          <w:szCs w:val="22"/>
        </w:rPr>
        <w:t xml:space="preserve">Odborníci z praxe </w:t>
      </w:r>
      <w:r w:rsidR="00EA6B63" w:rsidRPr="005637BF">
        <w:rPr>
          <w:rFonts w:asciiTheme="minorHAnsi" w:hAnsiTheme="minorHAnsi" w:cstheme="minorHAnsi"/>
          <w:color w:val="000000"/>
          <w:sz w:val="22"/>
          <w:szCs w:val="22"/>
        </w:rPr>
        <w:t xml:space="preserve">se zapojují do výuky formou přednášek a praktických workshopů, bývají zváni jakožto </w:t>
      </w:r>
      <w:r w:rsidRPr="005637BF">
        <w:rPr>
          <w:rFonts w:asciiTheme="minorHAnsi" w:hAnsiTheme="minorHAnsi" w:cstheme="minorHAnsi"/>
          <w:color w:val="000000"/>
          <w:sz w:val="22"/>
          <w:szCs w:val="22"/>
        </w:rPr>
        <w:t>člen</w:t>
      </w:r>
      <w:r w:rsidR="00EA6B63" w:rsidRPr="005637BF">
        <w:rPr>
          <w:rFonts w:asciiTheme="minorHAnsi" w:hAnsiTheme="minorHAnsi" w:cstheme="minorHAnsi"/>
          <w:color w:val="000000"/>
          <w:sz w:val="22"/>
          <w:szCs w:val="22"/>
        </w:rPr>
        <w:t>ové</w:t>
      </w:r>
      <w:r w:rsidRPr="005637BF">
        <w:rPr>
          <w:rFonts w:asciiTheme="minorHAnsi" w:hAnsiTheme="minorHAnsi" w:cstheme="minorHAnsi"/>
          <w:color w:val="000000"/>
          <w:sz w:val="22"/>
          <w:szCs w:val="22"/>
        </w:rPr>
        <w:t xml:space="preserve"> hodnoticích komisí při </w:t>
      </w:r>
      <w:r w:rsidR="005637BF" w:rsidRPr="005637BF">
        <w:rPr>
          <w:rFonts w:asciiTheme="minorHAnsi" w:hAnsiTheme="minorHAnsi" w:cstheme="minorHAnsi"/>
          <w:color w:val="000000"/>
          <w:sz w:val="22"/>
          <w:szCs w:val="22"/>
        </w:rPr>
        <w:t xml:space="preserve">semestrálních prezentacích či </w:t>
      </w:r>
      <w:r w:rsidRPr="005637BF">
        <w:rPr>
          <w:rFonts w:asciiTheme="minorHAnsi" w:hAnsiTheme="minorHAnsi" w:cstheme="minorHAnsi"/>
          <w:color w:val="000000"/>
          <w:sz w:val="22"/>
          <w:szCs w:val="22"/>
        </w:rPr>
        <w:t>státních závěrečných zkouškách. Většina akademických pracovníků jsou OSVČ a působí jako tvůrci v profesionálním prostředí.</w:t>
      </w:r>
    </w:p>
    <w:p w14:paraId="10B0C6F0" w14:textId="77777777" w:rsidR="00163FF7" w:rsidRPr="003F62C5" w:rsidRDefault="00163FF7" w:rsidP="00163FF7">
      <w:pPr>
        <w:pStyle w:val="Odstavecseseznamem"/>
        <w:spacing w:after="120"/>
        <w:ind w:left="425"/>
        <w:contextualSpacing w:val="0"/>
        <w:jc w:val="both"/>
        <w:rPr>
          <w:rFonts w:asciiTheme="minorHAnsi" w:hAnsiTheme="minorHAnsi" w:cstheme="minorHAnsi"/>
          <w:strike/>
          <w:color w:val="000000"/>
          <w:sz w:val="22"/>
          <w:szCs w:val="22"/>
        </w:rPr>
      </w:pPr>
    </w:p>
    <w:p w14:paraId="0F39DEB4" w14:textId="4447569F" w:rsidR="00163FF7" w:rsidRPr="00AF1124" w:rsidRDefault="00163FF7" w:rsidP="00163FF7">
      <w:pPr>
        <w:pStyle w:val="Odstavecseseznamem"/>
        <w:spacing w:after="120"/>
        <w:ind w:left="425"/>
        <w:jc w:val="both"/>
        <w:rPr>
          <w:rFonts w:asciiTheme="minorHAnsi" w:hAnsiTheme="minorHAnsi" w:cstheme="minorHAnsi"/>
          <w:sz w:val="22"/>
          <w:szCs w:val="22"/>
        </w:rPr>
      </w:pPr>
      <w:r>
        <w:rPr>
          <w:rFonts w:asciiTheme="minorHAnsi" w:hAnsiTheme="minorHAnsi" w:cstheme="minorHAnsi"/>
          <w:sz w:val="22"/>
          <w:szCs w:val="22"/>
        </w:rPr>
        <w:lastRenderedPageBreak/>
        <w:t>Vedení Ateliéru</w:t>
      </w:r>
      <w:r w:rsidRPr="00A375FA">
        <w:rPr>
          <w:rFonts w:asciiTheme="minorHAnsi" w:hAnsiTheme="minorHAnsi" w:cstheme="minorHAnsi"/>
          <w:sz w:val="22"/>
          <w:szCs w:val="22"/>
        </w:rPr>
        <w:t xml:space="preserve"> </w:t>
      </w:r>
      <w:r>
        <w:rPr>
          <w:rFonts w:asciiTheme="minorHAnsi" w:hAnsiTheme="minorHAnsi" w:cstheme="minorHAnsi"/>
          <w:sz w:val="22"/>
          <w:szCs w:val="22"/>
        </w:rPr>
        <w:t>ANT</w:t>
      </w:r>
      <w:r w:rsidRPr="00AF1124">
        <w:rPr>
          <w:rFonts w:asciiTheme="minorHAnsi" w:hAnsiTheme="minorHAnsi" w:cstheme="minorHAnsi"/>
          <w:sz w:val="22"/>
          <w:szCs w:val="22"/>
        </w:rPr>
        <w:t xml:space="preserve"> bude </w:t>
      </w:r>
      <w:r>
        <w:rPr>
          <w:rFonts w:asciiTheme="minorHAnsi" w:hAnsiTheme="minorHAnsi" w:cstheme="minorHAnsi"/>
          <w:sz w:val="22"/>
          <w:szCs w:val="22"/>
        </w:rPr>
        <w:t xml:space="preserve">nadále </w:t>
      </w:r>
      <w:r w:rsidRPr="00AF1124">
        <w:rPr>
          <w:rFonts w:asciiTheme="minorHAnsi" w:hAnsiTheme="minorHAnsi" w:cstheme="minorHAnsi"/>
          <w:sz w:val="22"/>
          <w:szCs w:val="22"/>
        </w:rPr>
        <w:t>cíleně komunikovat s firmami, klastry, profesními asociacemi a dalšími odborníky z praxe, aby zajistil</w:t>
      </w:r>
      <w:r w:rsidR="004C36D5">
        <w:rPr>
          <w:rFonts w:asciiTheme="minorHAnsi" w:hAnsiTheme="minorHAnsi" w:cstheme="minorHAnsi"/>
          <w:sz w:val="22"/>
          <w:szCs w:val="22"/>
        </w:rPr>
        <w:t>o</w:t>
      </w:r>
      <w:r w:rsidRPr="00AF1124">
        <w:rPr>
          <w:rFonts w:asciiTheme="minorHAnsi" w:hAnsiTheme="minorHAnsi" w:cstheme="minorHAnsi"/>
          <w:sz w:val="22"/>
          <w:szCs w:val="22"/>
        </w:rPr>
        <w:t xml:space="preserve"> profil absolventa odpovídající požadavkům současného trhu.</w:t>
      </w:r>
    </w:p>
    <w:p w14:paraId="3A21654D" w14:textId="77777777" w:rsidR="00163FF7" w:rsidRPr="00B418E3" w:rsidRDefault="00163FF7" w:rsidP="00163FF7">
      <w:pPr>
        <w:pStyle w:val="Nadpis3"/>
        <w:numPr>
          <w:ilvl w:val="0"/>
          <w:numId w:val="0"/>
        </w:numPr>
        <w:rPr>
          <w:sz w:val="22"/>
          <w:szCs w:val="22"/>
        </w:rPr>
      </w:pPr>
      <w:bookmarkStart w:id="104" w:name="_Hlk116459600"/>
      <w:bookmarkEnd w:id="102"/>
    </w:p>
    <w:p w14:paraId="2E380082" w14:textId="77777777" w:rsidR="00163FF7" w:rsidRPr="000855AE" w:rsidRDefault="00163FF7" w:rsidP="00163FF7">
      <w:pPr>
        <w:pStyle w:val="Nadpis3"/>
      </w:pPr>
      <w:r w:rsidRPr="00B418E3">
        <w:rPr>
          <w:sz w:val="22"/>
          <w:szCs w:val="22"/>
        </w:rPr>
        <w:t>Mezinárodní</w:t>
      </w:r>
      <w:r>
        <w:t xml:space="preserve"> rozměr studijního programu</w:t>
      </w:r>
    </w:p>
    <w:p w14:paraId="35784448" w14:textId="77777777" w:rsidR="00163FF7" w:rsidRPr="00B418E3" w:rsidRDefault="00163FF7" w:rsidP="00163FF7">
      <w:pPr>
        <w:spacing w:before="120" w:after="120"/>
        <w:ind w:left="2829" w:firstLine="709"/>
        <w:jc w:val="both"/>
        <w:rPr>
          <w:rFonts w:asciiTheme="minorHAnsi" w:hAnsiTheme="minorHAnsi"/>
          <w:sz w:val="22"/>
          <w:szCs w:val="22"/>
        </w:rPr>
      </w:pPr>
      <w:bookmarkStart w:id="105" w:name="_Hlk114751636"/>
      <w:r w:rsidRPr="00B418E3">
        <w:rPr>
          <w:rFonts w:asciiTheme="minorHAnsi" w:hAnsiTheme="minorHAnsi"/>
          <w:sz w:val="22"/>
          <w:szCs w:val="22"/>
        </w:rPr>
        <w:t>Standard 2.3</w:t>
      </w:r>
    </w:p>
    <w:p w14:paraId="61E05BD1" w14:textId="343F8446" w:rsidR="00163FF7" w:rsidRPr="004108E9" w:rsidRDefault="00163FF7" w:rsidP="00D76A84">
      <w:pPr>
        <w:spacing w:after="120"/>
        <w:ind w:left="414"/>
        <w:jc w:val="both"/>
        <w:rPr>
          <w:rFonts w:asciiTheme="minorHAnsi" w:hAnsiTheme="minorHAnsi" w:cstheme="minorHAnsi"/>
          <w:sz w:val="22"/>
          <w:szCs w:val="22"/>
        </w:rPr>
      </w:pPr>
      <w:r w:rsidRPr="004108E9">
        <w:rPr>
          <w:rFonts w:asciiTheme="minorHAnsi" w:hAnsiTheme="minorHAnsi" w:cstheme="minorHAnsi"/>
          <w:color w:val="000000" w:themeColor="text1"/>
          <w:sz w:val="22"/>
          <w:szCs w:val="22"/>
        </w:rPr>
        <w:t xml:space="preserve">FMK považuje aktivity týkající se mezinárodní mobility studentů a akademických pracovníků za prioritní </w:t>
      </w:r>
      <w:r w:rsidR="00D76A84">
        <w:rPr>
          <w:rFonts w:asciiTheme="minorHAnsi" w:hAnsiTheme="minorHAnsi" w:cstheme="minorHAnsi"/>
          <w:color w:val="000000" w:themeColor="text1"/>
          <w:sz w:val="22"/>
          <w:szCs w:val="22"/>
        </w:rPr>
        <w:br/>
      </w:r>
      <w:r w:rsidRPr="004108E9">
        <w:rPr>
          <w:rFonts w:asciiTheme="minorHAnsi" w:hAnsiTheme="minorHAnsi" w:cstheme="minorHAnsi"/>
          <w:color w:val="000000" w:themeColor="text1"/>
          <w:sz w:val="22"/>
          <w:szCs w:val="22"/>
        </w:rPr>
        <w:t xml:space="preserve">a vnímá je jako klíčové při svém dalším kvalitativním rozvoji. V současné době má FMK uzavřeno </w:t>
      </w:r>
      <w:r w:rsidR="004C36D5">
        <w:rPr>
          <w:rFonts w:asciiTheme="minorHAnsi" w:hAnsiTheme="minorHAnsi" w:cstheme="minorHAnsi"/>
          <w:color w:val="000000" w:themeColor="text1"/>
          <w:sz w:val="22"/>
          <w:szCs w:val="22"/>
        </w:rPr>
        <w:br/>
      </w:r>
      <w:r w:rsidRPr="004108E9">
        <w:rPr>
          <w:rFonts w:asciiTheme="minorHAnsi" w:hAnsiTheme="minorHAnsi" w:cstheme="minorHAnsi"/>
          <w:sz w:val="22"/>
          <w:szCs w:val="22"/>
        </w:rPr>
        <w:t xml:space="preserve">90 </w:t>
      </w:r>
      <w:r w:rsidRPr="004108E9">
        <w:rPr>
          <w:rFonts w:asciiTheme="minorHAnsi" w:hAnsiTheme="minorHAnsi" w:cstheme="minorHAnsi"/>
          <w:color w:val="000000" w:themeColor="text1"/>
          <w:sz w:val="22"/>
          <w:szCs w:val="22"/>
        </w:rPr>
        <w:t xml:space="preserve">bilaterálních smluv v rámci programu Erasmus+, mimo to aktivně spolupracuje se dvěma vysokoškolskými pracovišti ve Švýcarské konfederaci. Všechny smlouvy v rámci Erasmus+, jejichž platnost měla v rámci předchozího programového období vypršet ke konci září 2021, byly automaticky prodlouženy o další rok, současně nebyly v důsledku přechodu na tzv. Erasmus </w:t>
      </w:r>
      <w:proofErr w:type="spellStart"/>
      <w:r w:rsidRPr="004108E9">
        <w:rPr>
          <w:rFonts w:asciiTheme="minorHAnsi" w:hAnsiTheme="minorHAnsi" w:cstheme="minorHAnsi"/>
          <w:color w:val="000000" w:themeColor="text1"/>
          <w:sz w:val="22"/>
          <w:szCs w:val="22"/>
        </w:rPr>
        <w:t>Without</w:t>
      </w:r>
      <w:proofErr w:type="spellEnd"/>
      <w:r w:rsidRPr="004108E9">
        <w:rPr>
          <w:rFonts w:asciiTheme="minorHAnsi" w:hAnsiTheme="minorHAnsi" w:cstheme="minorHAnsi"/>
          <w:color w:val="000000" w:themeColor="text1"/>
          <w:sz w:val="22"/>
          <w:szCs w:val="22"/>
        </w:rPr>
        <w:t xml:space="preserve"> </w:t>
      </w:r>
      <w:proofErr w:type="spellStart"/>
      <w:r w:rsidRPr="004108E9">
        <w:rPr>
          <w:rFonts w:asciiTheme="minorHAnsi" w:hAnsiTheme="minorHAnsi" w:cstheme="minorHAnsi"/>
          <w:color w:val="000000" w:themeColor="text1"/>
          <w:sz w:val="22"/>
          <w:szCs w:val="22"/>
        </w:rPr>
        <w:t>Papers</w:t>
      </w:r>
      <w:proofErr w:type="spellEnd"/>
      <w:r w:rsidRPr="004108E9">
        <w:rPr>
          <w:rFonts w:asciiTheme="minorHAnsi" w:hAnsiTheme="minorHAnsi" w:cstheme="minorHAnsi"/>
          <w:color w:val="000000" w:themeColor="text1"/>
          <w:sz w:val="22"/>
          <w:szCs w:val="22"/>
        </w:rPr>
        <w:t xml:space="preserve"> uzavírány smlouvy nové. O roku 2021 již nebyla dále poskytována podpora pro tzv. </w:t>
      </w:r>
      <w:proofErr w:type="spellStart"/>
      <w:r w:rsidRPr="004108E9">
        <w:rPr>
          <w:rFonts w:asciiTheme="minorHAnsi" w:hAnsiTheme="minorHAnsi" w:cstheme="minorHAnsi"/>
          <w:color w:val="000000" w:themeColor="text1"/>
          <w:sz w:val="22"/>
          <w:szCs w:val="22"/>
        </w:rPr>
        <w:t>freemovery</w:t>
      </w:r>
      <w:proofErr w:type="spellEnd"/>
      <w:r w:rsidRPr="004108E9">
        <w:rPr>
          <w:rFonts w:asciiTheme="minorHAnsi" w:hAnsiTheme="minorHAnsi" w:cstheme="minorHAnsi"/>
          <w:color w:val="000000" w:themeColor="text1"/>
          <w:sz w:val="22"/>
          <w:szCs w:val="22"/>
        </w:rPr>
        <w:t xml:space="preserve"> z Rozvojového projektu MŠMT, která v minulosti umožňovala financovat mimoevropské mobility na základě smluv a memorand </w:t>
      </w:r>
      <w:r w:rsidR="00740FC3">
        <w:rPr>
          <w:rFonts w:asciiTheme="minorHAnsi" w:hAnsiTheme="minorHAnsi" w:cstheme="minorHAnsi"/>
          <w:color w:val="000000" w:themeColor="text1"/>
          <w:sz w:val="22"/>
          <w:szCs w:val="22"/>
        </w:rPr>
        <w:br/>
      </w:r>
      <w:r w:rsidRPr="004108E9">
        <w:rPr>
          <w:rFonts w:asciiTheme="minorHAnsi" w:hAnsiTheme="minorHAnsi" w:cstheme="minorHAnsi"/>
          <w:color w:val="000000" w:themeColor="text1"/>
          <w:sz w:val="22"/>
          <w:szCs w:val="22"/>
        </w:rPr>
        <w:t xml:space="preserve">o spolupráci, uzavřených na celouniverzitní úrovni (FMK v minulosti z tohoto projektu financovala značné množství studentských mobilit). Pokračovala spolupráce s </w:t>
      </w:r>
      <w:proofErr w:type="spellStart"/>
      <w:r w:rsidRPr="004108E9">
        <w:rPr>
          <w:rFonts w:asciiTheme="minorHAnsi" w:hAnsiTheme="minorHAnsi" w:cstheme="minorHAnsi"/>
          <w:color w:val="000000" w:themeColor="text1"/>
          <w:sz w:val="22"/>
          <w:szCs w:val="22"/>
        </w:rPr>
        <w:t>Bezalel</w:t>
      </w:r>
      <w:proofErr w:type="spellEnd"/>
      <w:r w:rsidRPr="004108E9">
        <w:rPr>
          <w:rFonts w:asciiTheme="minorHAnsi" w:hAnsiTheme="minorHAnsi" w:cstheme="minorHAnsi"/>
          <w:color w:val="000000" w:themeColor="text1"/>
          <w:sz w:val="22"/>
          <w:szCs w:val="22"/>
        </w:rPr>
        <w:t xml:space="preserve"> </w:t>
      </w:r>
      <w:proofErr w:type="spellStart"/>
      <w:r w:rsidRPr="004108E9">
        <w:rPr>
          <w:rFonts w:asciiTheme="minorHAnsi" w:hAnsiTheme="minorHAnsi" w:cstheme="minorHAnsi"/>
          <w:color w:val="000000" w:themeColor="text1"/>
          <w:sz w:val="22"/>
          <w:szCs w:val="22"/>
        </w:rPr>
        <w:t>Academy</w:t>
      </w:r>
      <w:proofErr w:type="spellEnd"/>
      <w:r w:rsidRPr="004108E9">
        <w:rPr>
          <w:rFonts w:asciiTheme="minorHAnsi" w:hAnsiTheme="minorHAnsi" w:cstheme="minorHAnsi"/>
          <w:color w:val="000000" w:themeColor="text1"/>
          <w:sz w:val="22"/>
          <w:szCs w:val="22"/>
        </w:rPr>
        <w:t xml:space="preserve"> </w:t>
      </w:r>
      <w:proofErr w:type="spellStart"/>
      <w:r w:rsidRPr="004108E9">
        <w:rPr>
          <w:rFonts w:asciiTheme="minorHAnsi" w:hAnsiTheme="minorHAnsi" w:cstheme="minorHAnsi"/>
          <w:color w:val="000000" w:themeColor="text1"/>
          <w:sz w:val="22"/>
          <w:szCs w:val="22"/>
        </w:rPr>
        <w:t>of</w:t>
      </w:r>
      <w:proofErr w:type="spellEnd"/>
      <w:r w:rsidRPr="004108E9">
        <w:rPr>
          <w:rFonts w:asciiTheme="minorHAnsi" w:hAnsiTheme="minorHAnsi" w:cstheme="minorHAnsi"/>
          <w:color w:val="000000" w:themeColor="text1"/>
          <w:sz w:val="22"/>
          <w:szCs w:val="22"/>
        </w:rPr>
        <w:t xml:space="preserve"> </w:t>
      </w:r>
      <w:proofErr w:type="spellStart"/>
      <w:r w:rsidRPr="004108E9">
        <w:rPr>
          <w:rFonts w:asciiTheme="minorHAnsi" w:hAnsiTheme="minorHAnsi" w:cstheme="minorHAnsi"/>
          <w:color w:val="000000" w:themeColor="text1"/>
          <w:sz w:val="22"/>
          <w:szCs w:val="22"/>
        </w:rPr>
        <w:t>Arts</w:t>
      </w:r>
      <w:proofErr w:type="spellEnd"/>
      <w:r w:rsidRPr="004108E9">
        <w:rPr>
          <w:rFonts w:asciiTheme="minorHAnsi" w:hAnsiTheme="minorHAnsi" w:cstheme="minorHAnsi"/>
          <w:color w:val="000000" w:themeColor="text1"/>
          <w:sz w:val="22"/>
          <w:szCs w:val="22"/>
        </w:rPr>
        <w:t xml:space="preserve"> and Design (v rámci Erasmus+ KA107 a </w:t>
      </w:r>
      <w:proofErr w:type="spellStart"/>
      <w:r w:rsidRPr="004108E9">
        <w:rPr>
          <w:rFonts w:asciiTheme="minorHAnsi" w:hAnsiTheme="minorHAnsi" w:cstheme="minorHAnsi"/>
          <w:color w:val="000000" w:themeColor="text1"/>
          <w:sz w:val="22"/>
          <w:szCs w:val="22"/>
        </w:rPr>
        <w:t>RoKaVaV</w:t>
      </w:r>
      <w:proofErr w:type="spellEnd"/>
      <w:r w:rsidRPr="004108E9">
        <w:rPr>
          <w:rFonts w:asciiTheme="minorHAnsi" w:hAnsiTheme="minorHAnsi" w:cstheme="minorHAnsi"/>
          <w:color w:val="000000" w:themeColor="text1"/>
          <w:sz w:val="22"/>
          <w:szCs w:val="22"/>
        </w:rPr>
        <w:t xml:space="preserve"> </w:t>
      </w:r>
      <w:r w:rsidR="00D76A84" w:rsidRPr="004108E9">
        <w:rPr>
          <w:rFonts w:asciiTheme="minorHAnsi" w:hAnsiTheme="minorHAnsi" w:cstheme="minorHAnsi"/>
          <w:color w:val="000000" w:themeColor="text1"/>
          <w:sz w:val="22"/>
          <w:szCs w:val="22"/>
        </w:rPr>
        <w:t>II – IKAROS</w:t>
      </w:r>
      <w:r w:rsidRPr="004108E9">
        <w:rPr>
          <w:rFonts w:asciiTheme="minorHAnsi" w:hAnsiTheme="minorHAnsi" w:cstheme="minorHAnsi"/>
          <w:color w:val="000000" w:themeColor="text1"/>
          <w:sz w:val="22"/>
          <w:szCs w:val="22"/>
        </w:rPr>
        <w:t>). Vedle zpravidla semestrálních studijních pobytů studenti FMK rovněž využívali možnost účastnit se pracovních stáží (typicky 2-3 měsíce) v Evropě (Erasmus+) a v několika málo případech i za jejími hranicemi (</w:t>
      </w:r>
      <w:proofErr w:type="spellStart"/>
      <w:r w:rsidRPr="004108E9">
        <w:rPr>
          <w:rFonts w:asciiTheme="minorHAnsi" w:hAnsiTheme="minorHAnsi" w:cstheme="minorHAnsi"/>
          <w:color w:val="000000" w:themeColor="text1"/>
          <w:sz w:val="22"/>
          <w:szCs w:val="22"/>
        </w:rPr>
        <w:t>freemoverské</w:t>
      </w:r>
      <w:proofErr w:type="spellEnd"/>
      <w:r w:rsidRPr="004108E9">
        <w:rPr>
          <w:rFonts w:asciiTheme="minorHAnsi" w:hAnsiTheme="minorHAnsi" w:cstheme="minorHAnsi"/>
          <w:color w:val="000000" w:themeColor="text1"/>
          <w:sz w:val="22"/>
          <w:szCs w:val="22"/>
        </w:rPr>
        <w:t xml:space="preserve"> pracovní stáže). V této oblasti FMK pokračovala </w:t>
      </w:r>
      <w:r w:rsidR="00740FC3">
        <w:rPr>
          <w:rFonts w:asciiTheme="minorHAnsi" w:hAnsiTheme="minorHAnsi" w:cstheme="minorHAnsi"/>
          <w:color w:val="000000" w:themeColor="text1"/>
          <w:sz w:val="22"/>
          <w:szCs w:val="22"/>
        </w:rPr>
        <w:br/>
      </w:r>
      <w:r w:rsidRPr="004108E9">
        <w:rPr>
          <w:rFonts w:asciiTheme="minorHAnsi" w:hAnsiTheme="minorHAnsi" w:cstheme="minorHAnsi"/>
          <w:color w:val="000000" w:themeColor="text1"/>
          <w:sz w:val="22"/>
          <w:szCs w:val="22"/>
        </w:rPr>
        <w:t xml:space="preserve">v časem prověřené spolupráci s agenturou </w:t>
      </w:r>
      <w:proofErr w:type="spellStart"/>
      <w:r w:rsidRPr="004108E9">
        <w:rPr>
          <w:rFonts w:asciiTheme="minorHAnsi" w:hAnsiTheme="minorHAnsi" w:cstheme="minorHAnsi"/>
          <w:color w:val="000000" w:themeColor="text1"/>
          <w:sz w:val="22"/>
          <w:szCs w:val="22"/>
        </w:rPr>
        <w:t>WorkSpace</w:t>
      </w:r>
      <w:proofErr w:type="spellEnd"/>
      <w:r w:rsidRPr="004108E9">
        <w:rPr>
          <w:rFonts w:asciiTheme="minorHAnsi" w:hAnsiTheme="minorHAnsi" w:cstheme="minorHAnsi"/>
          <w:color w:val="000000" w:themeColor="text1"/>
          <w:sz w:val="22"/>
          <w:szCs w:val="22"/>
        </w:rPr>
        <w:t xml:space="preserve"> </w:t>
      </w:r>
      <w:proofErr w:type="spellStart"/>
      <w:r w:rsidRPr="004108E9">
        <w:rPr>
          <w:rFonts w:asciiTheme="minorHAnsi" w:hAnsiTheme="minorHAnsi" w:cstheme="minorHAnsi"/>
          <w:color w:val="000000" w:themeColor="text1"/>
          <w:sz w:val="22"/>
          <w:szCs w:val="22"/>
        </w:rPr>
        <w:t>Europe</w:t>
      </w:r>
      <w:proofErr w:type="spellEnd"/>
      <w:r w:rsidRPr="004108E9">
        <w:rPr>
          <w:rFonts w:asciiTheme="minorHAnsi" w:hAnsiTheme="minorHAnsi" w:cstheme="minorHAnsi"/>
          <w:color w:val="000000" w:themeColor="text1"/>
          <w:sz w:val="22"/>
          <w:szCs w:val="22"/>
        </w:rPr>
        <w:t xml:space="preserve">, která zajišťuje a administruje absolventské pracovní stáže v Evropské unii. </w:t>
      </w:r>
    </w:p>
    <w:p w14:paraId="772F3CB6" w14:textId="16049F28" w:rsidR="00163FF7" w:rsidRPr="004108E9" w:rsidRDefault="00163FF7" w:rsidP="00D76A84">
      <w:pPr>
        <w:spacing w:before="120" w:after="120"/>
        <w:ind w:left="425" w:hanging="11"/>
        <w:jc w:val="both"/>
        <w:rPr>
          <w:rFonts w:asciiTheme="minorHAnsi" w:hAnsiTheme="minorHAnsi" w:cstheme="minorHAnsi"/>
          <w:color w:val="000000" w:themeColor="text1"/>
          <w:sz w:val="22"/>
          <w:szCs w:val="22"/>
        </w:rPr>
      </w:pPr>
      <w:r w:rsidRPr="004108E9">
        <w:rPr>
          <w:rFonts w:asciiTheme="minorHAnsi" w:hAnsiTheme="minorHAnsi" w:cstheme="minorHAnsi"/>
          <w:color w:val="000000" w:themeColor="text1"/>
          <w:sz w:val="22"/>
          <w:szCs w:val="22"/>
        </w:rPr>
        <w:t xml:space="preserve">Globální pandemie znamenala nejen pokles počtu přijíždějících a vyjíždějících studentů, ale také počtu mobilit akademických pracovníků a zaměstnanců FMK. V roce 2021 se v důsledku globální pandemie nekonala většina uměleckých sympozií, konferencí a seminářů, mezinárodních workshopů, zahraničních výstav a přehlídek designu a výtvarného umění, tedy akcí, jejichž prostřednictvím dochází k naplňování cílů internacionalizace a zároveň se jedná o ceněné výstupy tvůrčí umělecké činnosti, registrované </w:t>
      </w:r>
      <w:r w:rsidR="00D76A84">
        <w:rPr>
          <w:rFonts w:asciiTheme="minorHAnsi" w:hAnsiTheme="minorHAnsi" w:cstheme="minorHAnsi"/>
          <w:color w:val="000000" w:themeColor="text1"/>
          <w:sz w:val="22"/>
          <w:szCs w:val="22"/>
        </w:rPr>
        <w:br/>
      </w:r>
      <w:r w:rsidRPr="004108E9">
        <w:rPr>
          <w:rFonts w:asciiTheme="minorHAnsi" w:hAnsiTheme="minorHAnsi" w:cstheme="minorHAnsi"/>
          <w:color w:val="000000" w:themeColor="text1"/>
          <w:sz w:val="22"/>
          <w:szCs w:val="22"/>
        </w:rPr>
        <w:t xml:space="preserve">a následně certifikované v systému Registru uměleckých výstupů (RUV). </w:t>
      </w:r>
    </w:p>
    <w:p w14:paraId="6A38FF83" w14:textId="77777777" w:rsidR="00163FF7" w:rsidRPr="004108E9" w:rsidRDefault="00163FF7" w:rsidP="00D76A84">
      <w:pPr>
        <w:shd w:val="clear" w:color="auto" w:fill="FFFFFF"/>
        <w:tabs>
          <w:tab w:val="left" w:pos="426"/>
        </w:tabs>
        <w:spacing w:after="120"/>
        <w:ind w:left="425"/>
        <w:jc w:val="both"/>
        <w:rPr>
          <w:rFonts w:asciiTheme="minorHAnsi" w:hAnsiTheme="minorHAnsi" w:cstheme="minorHAnsi"/>
          <w:sz w:val="22"/>
          <w:szCs w:val="22"/>
        </w:rPr>
      </w:pPr>
      <w:r w:rsidRPr="004108E9">
        <w:rPr>
          <w:rFonts w:asciiTheme="minorHAnsi" w:hAnsiTheme="minorHAnsi" w:cstheme="minorHAnsi"/>
          <w:sz w:val="22"/>
          <w:szCs w:val="22"/>
        </w:rPr>
        <w:t xml:space="preserve">FMK má zastoupení v řadě mezinárodních organizacích, jako je AAMG - </w:t>
      </w:r>
      <w:proofErr w:type="spellStart"/>
      <w:r w:rsidRPr="004108E9">
        <w:rPr>
          <w:rFonts w:asciiTheme="minorHAnsi" w:hAnsiTheme="minorHAnsi" w:cstheme="minorHAnsi"/>
          <w:sz w:val="22"/>
          <w:szCs w:val="22"/>
        </w:rPr>
        <w:t>Association</w:t>
      </w:r>
      <w:proofErr w:type="spellEnd"/>
      <w:r w:rsidRPr="004108E9">
        <w:rPr>
          <w:rFonts w:asciiTheme="minorHAnsi" w:hAnsiTheme="minorHAnsi" w:cstheme="minorHAnsi"/>
          <w:sz w:val="22"/>
          <w:szCs w:val="22"/>
        </w:rPr>
        <w:t xml:space="preserve"> </w:t>
      </w:r>
      <w:proofErr w:type="spellStart"/>
      <w:r w:rsidRPr="004108E9">
        <w:rPr>
          <w:rFonts w:asciiTheme="minorHAnsi" w:hAnsiTheme="minorHAnsi" w:cstheme="minorHAnsi"/>
          <w:sz w:val="22"/>
          <w:szCs w:val="22"/>
        </w:rPr>
        <w:t>of</w:t>
      </w:r>
      <w:proofErr w:type="spellEnd"/>
      <w:r w:rsidRPr="004108E9">
        <w:rPr>
          <w:rFonts w:asciiTheme="minorHAnsi" w:hAnsiTheme="minorHAnsi" w:cstheme="minorHAnsi"/>
          <w:sz w:val="22"/>
          <w:szCs w:val="22"/>
        </w:rPr>
        <w:t xml:space="preserve"> </w:t>
      </w:r>
      <w:proofErr w:type="spellStart"/>
      <w:r w:rsidRPr="004108E9">
        <w:rPr>
          <w:rFonts w:asciiTheme="minorHAnsi" w:hAnsiTheme="minorHAnsi" w:cstheme="minorHAnsi"/>
          <w:sz w:val="22"/>
          <w:szCs w:val="22"/>
        </w:rPr>
        <w:t>Academic</w:t>
      </w:r>
      <w:proofErr w:type="spellEnd"/>
      <w:r w:rsidRPr="004108E9">
        <w:rPr>
          <w:rFonts w:asciiTheme="minorHAnsi" w:hAnsiTheme="minorHAnsi" w:cstheme="minorHAnsi"/>
          <w:sz w:val="22"/>
          <w:szCs w:val="22"/>
        </w:rPr>
        <w:t xml:space="preserve"> </w:t>
      </w:r>
      <w:proofErr w:type="spellStart"/>
      <w:r w:rsidRPr="004108E9">
        <w:rPr>
          <w:rFonts w:asciiTheme="minorHAnsi" w:hAnsiTheme="minorHAnsi" w:cstheme="minorHAnsi"/>
          <w:sz w:val="22"/>
          <w:szCs w:val="22"/>
        </w:rPr>
        <w:t>Museums</w:t>
      </w:r>
      <w:proofErr w:type="spellEnd"/>
      <w:r w:rsidRPr="004108E9">
        <w:rPr>
          <w:rFonts w:asciiTheme="minorHAnsi" w:hAnsiTheme="minorHAnsi" w:cstheme="minorHAnsi"/>
          <w:sz w:val="22"/>
          <w:szCs w:val="22"/>
        </w:rPr>
        <w:t xml:space="preserve"> and </w:t>
      </w:r>
      <w:proofErr w:type="spellStart"/>
      <w:r w:rsidRPr="004108E9">
        <w:rPr>
          <w:rFonts w:asciiTheme="minorHAnsi" w:hAnsiTheme="minorHAnsi" w:cstheme="minorHAnsi"/>
          <w:sz w:val="22"/>
          <w:szCs w:val="22"/>
        </w:rPr>
        <w:t>Galleries</w:t>
      </w:r>
      <w:proofErr w:type="spellEnd"/>
      <w:r w:rsidRPr="004108E9">
        <w:rPr>
          <w:rFonts w:asciiTheme="minorHAnsi" w:hAnsiTheme="minorHAnsi" w:cstheme="minorHAnsi"/>
          <w:sz w:val="22"/>
          <w:szCs w:val="22"/>
        </w:rPr>
        <w:t xml:space="preserve">, Audio </w:t>
      </w:r>
      <w:proofErr w:type="spellStart"/>
      <w:r w:rsidRPr="004108E9">
        <w:rPr>
          <w:rFonts w:asciiTheme="minorHAnsi" w:hAnsiTheme="minorHAnsi" w:cstheme="minorHAnsi"/>
          <w:sz w:val="22"/>
          <w:szCs w:val="22"/>
        </w:rPr>
        <w:t>Engineering</w:t>
      </w:r>
      <w:proofErr w:type="spellEnd"/>
      <w:r w:rsidRPr="004108E9">
        <w:rPr>
          <w:rFonts w:asciiTheme="minorHAnsi" w:hAnsiTheme="minorHAnsi" w:cstheme="minorHAnsi"/>
          <w:sz w:val="22"/>
          <w:szCs w:val="22"/>
        </w:rPr>
        <w:t xml:space="preserve"> Society (AES), </w:t>
      </w:r>
      <w:proofErr w:type="spellStart"/>
      <w:r w:rsidRPr="004108E9">
        <w:rPr>
          <w:rFonts w:asciiTheme="minorHAnsi" w:hAnsiTheme="minorHAnsi" w:cstheme="minorHAnsi"/>
          <w:sz w:val="22"/>
          <w:szCs w:val="22"/>
        </w:rPr>
        <w:t>Glass</w:t>
      </w:r>
      <w:proofErr w:type="spellEnd"/>
      <w:r w:rsidRPr="004108E9">
        <w:rPr>
          <w:rFonts w:asciiTheme="minorHAnsi" w:hAnsiTheme="minorHAnsi" w:cstheme="minorHAnsi"/>
          <w:sz w:val="22"/>
          <w:szCs w:val="22"/>
        </w:rPr>
        <w:t xml:space="preserve"> Virus </w:t>
      </w:r>
      <w:proofErr w:type="spellStart"/>
      <w:proofErr w:type="gramStart"/>
      <w:r w:rsidRPr="004108E9">
        <w:rPr>
          <w:rFonts w:asciiTheme="minorHAnsi" w:hAnsiTheme="minorHAnsi" w:cstheme="minorHAnsi"/>
          <w:sz w:val="22"/>
          <w:szCs w:val="22"/>
        </w:rPr>
        <w:t>Association</w:t>
      </w:r>
      <w:proofErr w:type="spellEnd"/>
      <w:r w:rsidRPr="004108E9">
        <w:rPr>
          <w:rFonts w:asciiTheme="minorHAnsi" w:hAnsiTheme="minorHAnsi" w:cstheme="minorHAnsi"/>
          <w:sz w:val="22"/>
          <w:szCs w:val="22"/>
        </w:rPr>
        <w:t> ,</w:t>
      </w:r>
      <w:proofErr w:type="gramEnd"/>
      <w:r w:rsidRPr="004108E9">
        <w:rPr>
          <w:rFonts w:asciiTheme="minorHAnsi" w:hAnsiTheme="minorHAnsi" w:cstheme="minorHAnsi"/>
          <w:sz w:val="22"/>
          <w:szCs w:val="22"/>
        </w:rPr>
        <w:t xml:space="preserve"> ICOM, </w:t>
      </w:r>
      <w:proofErr w:type="spellStart"/>
      <w:r w:rsidRPr="004108E9">
        <w:rPr>
          <w:rFonts w:asciiTheme="minorHAnsi" w:hAnsiTheme="minorHAnsi" w:cstheme="minorHAnsi"/>
          <w:sz w:val="22"/>
          <w:szCs w:val="22"/>
        </w:rPr>
        <w:t>EdCom</w:t>
      </w:r>
      <w:proofErr w:type="spellEnd"/>
      <w:r w:rsidRPr="004108E9">
        <w:rPr>
          <w:rFonts w:asciiTheme="minorHAnsi" w:hAnsiTheme="minorHAnsi" w:cstheme="minorHAnsi"/>
          <w:sz w:val="22"/>
          <w:szCs w:val="22"/>
        </w:rPr>
        <w:t xml:space="preserve"> – mezinárodní síť, </w:t>
      </w:r>
      <w:proofErr w:type="spellStart"/>
      <w:r w:rsidRPr="004108E9">
        <w:rPr>
          <w:rFonts w:asciiTheme="minorHAnsi" w:hAnsiTheme="minorHAnsi" w:cstheme="minorHAnsi"/>
          <w:sz w:val="22"/>
          <w:szCs w:val="22"/>
        </w:rPr>
        <w:t>European</w:t>
      </w:r>
      <w:proofErr w:type="spellEnd"/>
      <w:r w:rsidRPr="004108E9">
        <w:rPr>
          <w:rFonts w:asciiTheme="minorHAnsi" w:hAnsiTheme="minorHAnsi" w:cstheme="minorHAnsi"/>
          <w:sz w:val="22"/>
          <w:szCs w:val="22"/>
        </w:rPr>
        <w:t xml:space="preserve"> </w:t>
      </w:r>
      <w:proofErr w:type="spellStart"/>
      <w:r w:rsidRPr="004108E9">
        <w:rPr>
          <w:rFonts w:asciiTheme="minorHAnsi" w:hAnsiTheme="minorHAnsi" w:cstheme="minorHAnsi"/>
          <w:sz w:val="22"/>
          <w:szCs w:val="22"/>
        </w:rPr>
        <w:t>Creative</w:t>
      </w:r>
      <w:proofErr w:type="spellEnd"/>
      <w:r w:rsidRPr="004108E9">
        <w:rPr>
          <w:rFonts w:asciiTheme="minorHAnsi" w:hAnsiTheme="minorHAnsi" w:cstheme="minorHAnsi"/>
          <w:sz w:val="22"/>
          <w:szCs w:val="22"/>
        </w:rPr>
        <w:t xml:space="preserve"> </w:t>
      </w:r>
      <w:proofErr w:type="spellStart"/>
      <w:r w:rsidRPr="004108E9">
        <w:rPr>
          <w:rFonts w:asciiTheme="minorHAnsi" w:hAnsiTheme="minorHAnsi" w:cstheme="minorHAnsi"/>
          <w:sz w:val="22"/>
          <w:szCs w:val="22"/>
        </w:rPr>
        <w:t>Bussiness</w:t>
      </w:r>
      <w:proofErr w:type="spellEnd"/>
      <w:r w:rsidRPr="004108E9">
        <w:rPr>
          <w:rFonts w:asciiTheme="minorHAnsi" w:hAnsiTheme="minorHAnsi" w:cstheme="minorHAnsi"/>
          <w:sz w:val="22"/>
          <w:szCs w:val="22"/>
        </w:rPr>
        <w:t xml:space="preserve"> Network – mezinárodní síť kreativců, přičemž zcela zásadní jsou CILECT, ELIA a POPAI CENTRAL EUROPE. </w:t>
      </w:r>
    </w:p>
    <w:p w14:paraId="27AF25EC" w14:textId="77777777" w:rsidR="00163FF7" w:rsidRPr="00E52D7F" w:rsidRDefault="00163FF7" w:rsidP="00D76A84">
      <w:pPr>
        <w:shd w:val="clear" w:color="auto" w:fill="FFFFFF"/>
        <w:tabs>
          <w:tab w:val="left" w:pos="426"/>
        </w:tabs>
        <w:spacing w:after="120"/>
        <w:ind w:left="425"/>
        <w:jc w:val="both"/>
        <w:rPr>
          <w:rFonts w:asciiTheme="minorHAnsi" w:hAnsiTheme="minorHAnsi" w:cstheme="minorHAnsi"/>
          <w:color w:val="000000"/>
          <w:sz w:val="22"/>
          <w:szCs w:val="22"/>
        </w:rPr>
      </w:pPr>
      <w:proofErr w:type="gramStart"/>
      <w:r w:rsidRPr="00E52D7F">
        <w:rPr>
          <w:rStyle w:val="normaltextrun"/>
          <w:rFonts w:asciiTheme="minorHAnsi" w:hAnsiTheme="minorHAnsi" w:cstheme="minorHAnsi"/>
          <w:b/>
          <w:bCs/>
          <w:color w:val="000000"/>
          <w:sz w:val="22"/>
          <w:szCs w:val="22"/>
        </w:rPr>
        <w:t>CILECT</w:t>
      </w:r>
      <w:r w:rsidRPr="00E52D7F">
        <w:rPr>
          <w:rStyle w:val="eop"/>
          <w:rFonts w:asciiTheme="minorHAnsi" w:hAnsiTheme="minorHAnsi" w:cstheme="minorHAnsi"/>
          <w:color w:val="000000"/>
          <w:sz w:val="22"/>
          <w:szCs w:val="22"/>
        </w:rPr>
        <w:t xml:space="preserve"> - </w:t>
      </w:r>
      <w:proofErr w:type="spellStart"/>
      <w:r w:rsidRPr="00E52D7F">
        <w:rPr>
          <w:rStyle w:val="spellingerror"/>
          <w:rFonts w:asciiTheme="minorHAnsi" w:hAnsiTheme="minorHAnsi" w:cstheme="minorHAnsi"/>
          <w:color w:val="000000"/>
          <w:sz w:val="22"/>
          <w:szCs w:val="22"/>
        </w:rPr>
        <w:t>The</w:t>
      </w:r>
      <w:proofErr w:type="spellEnd"/>
      <w:proofErr w:type="gramEnd"/>
      <w:r w:rsidRPr="00E52D7F">
        <w:rPr>
          <w:rStyle w:val="normaltextrun"/>
          <w:rFonts w:asciiTheme="minorHAnsi" w:hAnsiTheme="minorHAnsi" w:cstheme="minorHAnsi"/>
          <w:color w:val="000000"/>
          <w:sz w:val="22"/>
          <w:szCs w:val="22"/>
        </w:rPr>
        <w:t xml:space="preserve"> International </w:t>
      </w:r>
      <w:proofErr w:type="spellStart"/>
      <w:r w:rsidRPr="00E52D7F">
        <w:rPr>
          <w:rStyle w:val="spellingerror"/>
          <w:rFonts w:asciiTheme="minorHAnsi" w:hAnsiTheme="minorHAnsi" w:cstheme="minorHAnsi"/>
          <w:color w:val="000000"/>
          <w:sz w:val="22"/>
          <w:szCs w:val="22"/>
        </w:rPr>
        <w:t>Association</w:t>
      </w:r>
      <w:proofErr w:type="spellEnd"/>
      <w:r w:rsidRPr="00E52D7F">
        <w:rPr>
          <w:rStyle w:val="normaltextrun"/>
          <w:rFonts w:asciiTheme="minorHAnsi" w:hAnsiTheme="minorHAnsi" w:cstheme="minorHAnsi"/>
          <w:color w:val="000000"/>
          <w:sz w:val="22"/>
          <w:szCs w:val="22"/>
        </w:rPr>
        <w:t xml:space="preserve"> </w:t>
      </w:r>
      <w:proofErr w:type="spellStart"/>
      <w:r w:rsidRPr="00E52D7F">
        <w:rPr>
          <w:rStyle w:val="spellingerror"/>
          <w:rFonts w:asciiTheme="minorHAnsi" w:hAnsiTheme="minorHAnsi" w:cstheme="minorHAnsi"/>
          <w:color w:val="000000"/>
          <w:sz w:val="22"/>
          <w:szCs w:val="22"/>
        </w:rPr>
        <w:t>of</w:t>
      </w:r>
      <w:proofErr w:type="spellEnd"/>
      <w:r w:rsidRPr="00E52D7F">
        <w:rPr>
          <w:rStyle w:val="normaltextrun"/>
          <w:rFonts w:asciiTheme="minorHAnsi" w:hAnsiTheme="minorHAnsi" w:cstheme="minorHAnsi"/>
          <w:color w:val="000000"/>
          <w:sz w:val="22"/>
          <w:szCs w:val="22"/>
        </w:rPr>
        <w:t xml:space="preserve"> Film and </w:t>
      </w:r>
      <w:proofErr w:type="spellStart"/>
      <w:r w:rsidRPr="00E52D7F">
        <w:rPr>
          <w:rStyle w:val="spellingerror"/>
          <w:rFonts w:asciiTheme="minorHAnsi" w:hAnsiTheme="minorHAnsi" w:cstheme="minorHAnsi"/>
          <w:color w:val="000000"/>
          <w:sz w:val="22"/>
          <w:szCs w:val="22"/>
        </w:rPr>
        <w:t>Television</w:t>
      </w:r>
      <w:proofErr w:type="spellEnd"/>
      <w:r w:rsidRPr="00E52D7F">
        <w:rPr>
          <w:rStyle w:val="normaltextrun"/>
          <w:rFonts w:asciiTheme="minorHAnsi" w:hAnsiTheme="minorHAnsi" w:cstheme="minorHAnsi"/>
          <w:color w:val="000000"/>
          <w:sz w:val="22"/>
          <w:szCs w:val="22"/>
        </w:rPr>
        <w:t xml:space="preserve"> </w:t>
      </w:r>
      <w:proofErr w:type="spellStart"/>
      <w:r w:rsidRPr="00E52D7F">
        <w:rPr>
          <w:rStyle w:val="spellingerror"/>
          <w:rFonts w:asciiTheme="minorHAnsi" w:hAnsiTheme="minorHAnsi" w:cstheme="minorHAnsi"/>
          <w:color w:val="000000"/>
          <w:sz w:val="22"/>
          <w:szCs w:val="22"/>
        </w:rPr>
        <w:t>Schools</w:t>
      </w:r>
      <w:proofErr w:type="spellEnd"/>
      <w:r w:rsidRPr="00E52D7F">
        <w:rPr>
          <w:rStyle w:val="normaltextrun"/>
          <w:rFonts w:asciiTheme="minorHAnsi" w:hAnsiTheme="minorHAnsi" w:cstheme="minorHAnsi"/>
          <w:color w:val="000000"/>
          <w:sz w:val="22"/>
          <w:szCs w:val="22"/>
        </w:rPr>
        <w:t xml:space="preserve"> zastupuje </w:t>
      </w:r>
      <w:r>
        <w:rPr>
          <w:rStyle w:val="normaltextrun"/>
          <w:rFonts w:asciiTheme="minorHAnsi" w:hAnsiTheme="minorHAnsi" w:cstheme="minorHAnsi"/>
          <w:color w:val="000000"/>
          <w:sz w:val="22"/>
          <w:szCs w:val="22"/>
        </w:rPr>
        <w:t xml:space="preserve">za </w:t>
      </w:r>
      <w:r w:rsidRPr="00E52D7F">
        <w:rPr>
          <w:rStyle w:val="normaltextrun"/>
          <w:rFonts w:asciiTheme="minorHAnsi" w:hAnsiTheme="minorHAnsi" w:cstheme="minorHAnsi"/>
          <w:color w:val="000000"/>
          <w:sz w:val="22"/>
          <w:szCs w:val="22"/>
        </w:rPr>
        <w:t xml:space="preserve">FMK doc. MgA. Libor Nemeškal, Ph.D. V současné době má tato celosvětová asociace téměř 200 členských institucí z 65 zemí na šesti kontinentech. FMK je členem od roku 2014. Naše členství mimo jiné obnáší: nominace na ocenění CILECT PRIZE; účast na hodnocení CILECT PRIZE; hlasovací právo v rámci General </w:t>
      </w:r>
      <w:proofErr w:type="spellStart"/>
      <w:r w:rsidRPr="00E52D7F">
        <w:rPr>
          <w:rStyle w:val="spellingerror"/>
          <w:rFonts w:asciiTheme="minorHAnsi" w:hAnsiTheme="minorHAnsi" w:cstheme="minorHAnsi"/>
          <w:color w:val="000000"/>
          <w:sz w:val="22"/>
          <w:szCs w:val="22"/>
        </w:rPr>
        <w:t>Assembly</w:t>
      </w:r>
      <w:proofErr w:type="spellEnd"/>
      <w:r w:rsidRPr="00E52D7F">
        <w:rPr>
          <w:rStyle w:val="normaltextrun"/>
          <w:rFonts w:asciiTheme="minorHAnsi" w:hAnsiTheme="minorHAnsi" w:cstheme="minorHAnsi"/>
          <w:color w:val="000000"/>
          <w:sz w:val="22"/>
          <w:szCs w:val="22"/>
        </w:rPr>
        <w:t xml:space="preserve"> CILECT; pravidelnou účast na výročních kongresech a konferencích CILECT. FMK má hlasovací právo v evropské asociaci GEECT, kde se zapojuje do dalších aktivit typu účasti na evropských konferencích a workshopech, má možnost se podílet na stanovení mezinárodních standardů pro audiovizuální studijní programy, spolupořádání soutěže </w:t>
      </w:r>
      <w:proofErr w:type="gramStart"/>
      <w:r w:rsidRPr="00E52D7F">
        <w:rPr>
          <w:rStyle w:val="contextualspellingandgrammarerror"/>
          <w:rFonts w:asciiTheme="minorHAnsi" w:hAnsiTheme="minorHAnsi" w:cstheme="minorHAnsi"/>
          <w:color w:val="000000"/>
          <w:sz w:val="22"/>
          <w:szCs w:val="22"/>
        </w:rPr>
        <w:t>48H</w:t>
      </w:r>
      <w:proofErr w:type="gramEnd"/>
      <w:r w:rsidRPr="00E52D7F">
        <w:rPr>
          <w:rStyle w:val="normaltextrun"/>
          <w:rFonts w:asciiTheme="minorHAnsi" w:hAnsiTheme="minorHAnsi" w:cstheme="minorHAnsi"/>
          <w:color w:val="000000"/>
          <w:sz w:val="22"/>
          <w:szCs w:val="22"/>
        </w:rPr>
        <w:t xml:space="preserve"> </w:t>
      </w:r>
      <w:proofErr w:type="spellStart"/>
      <w:r w:rsidRPr="00E52D7F">
        <w:rPr>
          <w:rStyle w:val="spellingerror"/>
          <w:rFonts w:asciiTheme="minorHAnsi" w:hAnsiTheme="minorHAnsi" w:cstheme="minorHAnsi"/>
          <w:color w:val="000000"/>
          <w:sz w:val="22"/>
          <w:szCs w:val="22"/>
        </w:rPr>
        <w:t>Challenge</w:t>
      </w:r>
      <w:proofErr w:type="spellEnd"/>
      <w:r w:rsidRPr="00E52D7F">
        <w:rPr>
          <w:rStyle w:val="normaltextrun"/>
          <w:rFonts w:asciiTheme="minorHAnsi" w:hAnsiTheme="minorHAnsi" w:cstheme="minorHAnsi"/>
          <w:color w:val="000000"/>
          <w:sz w:val="22"/>
          <w:szCs w:val="22"/>
        </w:rPr>
        <w:t xml:space="preserve"> </w:t>
      </w:r>
      <w:proofErr w:type="spellStart"/>
      <w:r w:rsidRPr="00E52D7F">
        <w:rPr>
          <w:rStyle w:val="spellingerror"/>
          <w:rFonts w:asciiTheme="minorHAnsi" w:hAnsiTheme="minorHAnsi" w:cstheme="minorHAnsi"/>
          <w:color w:val="000000"/>
          <w:sz w:val="22"/>
          <w:szCs w:val="22"/>
        </w:rPr>
        <w:t>European</w:t>
      </w:r>
      <w:proofErr w:type="spellEnd"/>
      <w:r w:rsidRPr="00E52D7F">
        <w:rPr>
          <w:rStyle w:val="normaltextrun"/>
          <w:rFonts w:asciiTheme="minorHAnsi" w:hAnsiTheme="minorHAnsi" w:cstheme="minorHAnsi"/>
          <w:color w:val="000000"/>
          <w:sz w:val="22"/>
          <w:szCs w:val="22"/>
        </w:rPr>
        <w:t xml:space="preserve"> Inter-</w:t>
      </w:r>
      <w:proofErr w:type="spellStart"/>
      <w:r w:rsidRPr="00E52D7F">
        <w:rPr>
          <w:rStyle w:val="spellingerror"/>
          <w:rFonts w:asciiTheme="minorHAnsi" w:hAnsiTheme="minorHAnsi" w:cstheme="minorHAnsi"/>
          <w:color w:val="000000"/>
          <w:sz w:val="22"/>
          <w:szCs w:val="22"/>
        </w:rPr>
        <w:t>Schools</w:t>
      </w:r>
      <w:proofErr w:type="spellEnd"/>
      <w:r w:rsidRPr="00E52D7F">
        <w:rPr>
          <w:rStyle w:val="normaltextrun"/>
          <w:rFonts w:asciiTheme="minorHAnsi" w:hAnsiTheme="minorHAnsi" w:cstheme="minorHAnsi"/>
          <w:color w:val="000000"/>
          <w:sz w:val="22"/>
          <w:szCs w:val="22"/>
        </w:rPr>
        <w:t xml:space="preserve"> atd.  </w:t>
      </w:r>
      <w:r w:rsidRPr="00E52D7F">
        <w:rPr>
          <w:rStyle w:val="eop"/>
          <w:rFonts w:asciiTheme="minorHAnsi" w:hAnsiTheme="minorHAnsi" w:cstheme="minorHAnsi"/>
          <w:color w:val="000000"/>
          <w:sz w:val="22"/>
          <w:szCs w:val="22"/>
        </w:rPr>
        <w:t> </w:t>
      </w:r>
    </w:p>
    <w:p w14:paraId="054EA6B4" w14:textId="77777777" w:rsidR="00163FF7" w:rsidRPr="00E52D7F" w:rsidRDefault="00163FF7" w:rsidP="00D76A84">
      <w:pPr>
        <w:pStyle w:val="paragraph"/>
        <w:spacing w:before="0" w:beforeAutospacing="0" w:after="120" w:afterAutospacing="0"/>
        <w:ind w:left="425"/>
        <w:jc w:val="both"/>
        <w:textAlignment w:val="baseline"/>
        <w:rPr>
          <w:rFonts w:asciiTheme="minorHAnsi" w:hAnsiTheme="minorHAnsi" w:cstheme="minorHAnsi"/>
          <w:color w:val="000000"/>
          <w:sz w:val="22"/>
          <w:szCs w:val="22"/>
        </w:rPr>
      </w:pPr>
      <w:proofErr w:type="gramStart"/>
      <w:r w:rsidRPr="00E52D7F">
        <w:rPr>
          <w:rStyle w:val="normaltextrun"/>
          <w:rFonts w:asciiTheme="minorHAnsi" w:hAnsiTheme="minorHAnsi" w:cstheme="minorHAnsi"/>
          <w:b/>
          <w:bCs/>
          <w:color w:val="000000"/>
          <w:sz w:val="22"/>
          <w:szCs w:val="22"/>
        </w:rPr>
        <w:t>ELIA </w:t>
      </w:r>
      <w:r w:rsidRPr="00E52D7F">
        <w:rPr>
          <w:rStyle w:val="eop"/>
          <w:rFonts w:asciiTheme="minorHAnsi" w:hAnsiTheme="minorHAnsi" w:cstheme="minorHAnsi"/>
          <w:color w:val="000000"/>
          <w:sz w:val="22"/>
          <w:szCs w:val="22"/>
        </w:rPr>
        <w:t> -</w:t>
      </w:r>
      <w:proofErr w:type="gramEnd"/>
      <w:r>
        <w:rPr>
          <w:rStyle w:val="eop"/>
          <w:rFonts w:asciiTheme="minorHAnsi" w:hAnsiTheme="minorHAnsi" w:cstheme="minorHAnsi"/>
          <w:color w:val="000000"/>
          <w:sz w:val="22"/>
          <w:szCs w:val="22"/>
        </w:rPr>
        <w:t xml:space="preserve"> </w:t>
      </w:r>
      <w:proofErr w:type="spellStart"/>
      <w:r w:rsidRPr="00E52D7F">
        <w:rPr>
          <w:rStyle w:val="spellingerror"/>
          <w:rFonts w:asciiTheme="minorHAnsi" w:hAnsiTheme="minorHAnsi" w:cstheme="minorHAnsi"/>
          <w:color w:val="000000"/>
          <w:sz w:val="22"/>
          <w:szCs w:val="22"/>
        </w:rPr>
        <w:t>The</w:t>
      </w:r>
      <w:proofErr w:type="spellEnd"/>
      <w:r w:rsidRPr="00E52D7F">
        <w:rPr>
          <w:rStyle w:val="normaltextrun"/>
          <w:rFonts w:asciiTheme="minorHAnsi" w:hAnsiTheme="minorHAnsi" w:cstheme="minorHAnsi"/>
          <w:color w:val="000000"/>
          <w:sz w:val="22"/>
          <w:szCs w:val="22"/>
        </w:rPr>
        <w:t> </w:t>
      </w:r>
      <w:proofErr w:type="spellStart"/>
      <w:r w:rsidRPr="00E52D7F">
        <w:rPr>
          <w:rStyle w:val="spellingerror"/>
          <w:rFonts w:asciiTheme="minorHAnsi" w:hAnsiTheme="minorHAnsi" w:cstheme="minorHAnsi"/>
          <w:color w:val="000000"/>
          <w:sz w:val="22"/>
          <w:szCs w:val="22"/>
        </w:rPr>
        <w:t>European</w:t>
      </w:r>
      <w:proofErr w:type="spellEnd"/>
      <w:r w:rsidRPr="00E52D7F">
        <w:rPr>
          <w:rStyle w:val="normaltextrun"/>
          <w:rFonts w:asciiTheme="minorHAnsi" w:hAnsiTheme="minorHAnsi" w:cstheme="minorHAnsi"/>
          <w:color w:val="000000"/>
          <w:sz w:val="22"/>
          <w:szCs w:val="22"/>
        </w:rPr>
        <w:t> </w:t>
      </w:r>
      <w:proofErr w:type="spellStart"/>
      <w:r w:rsidRPr="00E52D7F">
        <w:rPr>
          <w:rStyle w:val="spellingerror"/>
          <w:rFonts w:asciiTheme="minorHAnsi" w:hAnsiTheme="minorHAnsi" w:cstheme="minorHAnsi"/>
          <w:color w:val="000000"/>
          <w:sz w:val="22"/>
          <w:szCs w:val="22"/>
        </w:rPr>
        <w:t>League</w:t>
      </w:r>
      <w:proofErr w:type="spellEnd"/>
      <w:r w:rsidRPr="00E52D7F">
        <w:rPr>
          <w:rStyle w:val="normaltextrun"/>
          <w:rFonts w:asciiTheme="minorHAnsi" w:hAnsiTheme="minorHAnsi" w:cstheme="minorHAnsi"/>
          <w:color w:val="000000"/>
          <w:sz w:val="22"/>
          <w:szCs w:val="22"/>
        </w:rPr>
        <w:t> </w:t>
      </w:r>
      <w:proofErr w:type="spellStart"/>
      <w:r w:rsidRPr="00E52D7F">
        <w:rPr>
          <w:rStyle w:val="spellingerror"/>
          <w:rFonts w:asciiTheme="minorHAnsi" w:hAnsiTheme="minorHAnsi" w:cstheme="minorHAnsi"/>
          <w:color w:val="000000"/>
          <w:sz w:val="22"/>
          <w:szCs w:val="22"/>
        </w:rPr>
        <w:t>of</w:t>
      </w:r>
      <w:proofErr w:type="spellEnd"/>
      <w:r w:rsidRPr="00E52D7F">
        <w:rPr>
          <w:rStyle w:val="normaltextrun"/>
          <w:rFonts w:asciiTheme="minorHAnsi" w:hAnsiTheme="minorHAnsi" w:cstheme="minorHAnsi"/>
          <w:color w:val="000000"/>
          <w:sz w:val="22"/>
          <w:szCs w:val="22"/>
        </w:rPr>
        <w:t> </w:t>
      </w:r>
      <w:proofErr w:type="spellStart"/>
      <w:r w:rsidRPr="00E52D7F">
        <w:rPr>
          <w:rStyle w:val="spellingerror"/>
          <w:rFonts w:asciiTheme="minorHAnsi" w:hAnsiTheme="minorHAnsi" w:cstheme="minorHAnsi"/>
          <w:color w:val="000000"/>
          <w:sz w:val="22"/>
          <w:szCs w:val="22"/>
        </w:rPr>
        <w:t>Institutes</w:t>
      </w:r>
      <w:proofErr w:type="spellEnd"/>
      <w:r w:rsidRPr="00E52D7F">
        <w:rPr>
          <w:rStyle w:val="normaltextrun"/>
          <w:rFonts w:asciiTheme="minorHAnsi" w:hAnsiTheme="minorHAnsi" w:cstheme="minorHAnsi"/>
          <w:color w:val="000000"/>
          <w:sz w:val="22"/>
          <w:szCs w:val="22"/>
        </w:rPr>
        <w:t> </w:t>
      </w:r>
      <w:proofErr w:type="spellStart"/>
      <w:r w:rsidRPr="00E52D7F">
        <w:rPr>
          <w:rStyle w:val="spellingerror"/>
          <w:rFonts w:asciiTheme="minorHAnsi" w:hAnsiTheme="minorHAnsi" w:cstheme="minorHAnsi"/>
          <w:color w:val="000000"/>
          <w:sz w:val="22"/>
          <w:szCs w:val="22"/>
        </w:rPr>
        <w:t>of</w:t>
      </w:r>
      <w:proofErr w:type="spellEnd"/>
      <w:r w:rsidRPr="00E52D7F">
        <w:rPr>
          <w:rStyle w:val="normaltextrun"/>
          <w:rFonts w:asciiTheme="minorHAnsi" w:hAnsiTheme="minorHAnsi" w:cstheme="minorHAnsi"/>
          <w:color w:val="000000"/>
          <w:sz w:val="22"/>
          <w:szCs w:val="22"/>
        </w:rPr>
        <w:t> </w:t>
      </w:r>
      <w:proofErr w:type="spellStart"/>
      <w:r w:rsidRPr="00E52D7F">
        <w:rPr>
          <w:rStyle w:val="spellingerror"/>
          <w:rFonts w:asciiTheme="minorHAnsi" w:hAnsiTheme="minorHAnsi" w:cstheme="minorHAnsi"/>
          <w:color w:val="000000"/>
          <w:sz w:val="22"/>
          <w:szCs w:val="22"/>
        </w:rPr>
        <w:t>the</w:t>
      </w:r>
      <w:proofErr w:type="spellEnd"/>
      <w:r w:rsidRPr="00E52D7F">
        <w:rPr>
          <w:rStyle w:val="normaltextrun"/>
          <w:rFonts w:asciiTheme="minorHAnsi" w:hAnsiTheme="minorHAnsi" w:cstheme="minorHAnsi"/>
          <w:color w:val="000000"/>
          <w:sz w:val="22"/>
          <w:szCs w:val="22"/>
        </w:rPr>
        <w:t> </w:t>
      </w:r>
      <w:proofErr w:type="spellStart"/>
      <w:r w:rsidRPr="00E52D7F">
        <w:rPr>
          <w:rStyle w:val="spellingerror"/>
          <w:rFonts w:asciiTheme="minorHAnsi" w:hAnsiTheme="minorHAnsi" w:cstheme="minorHAnsi"/>
          <w:color w:val="000000"/>
          <w:sz w:val="22"/>
          <w:szCs w:val="22"/>
        </w:rPr>
        <w:t>Arts</w:t>
      </w:r>
      <w:proofErr w:type="spellEnd"/>
      <w:r w:rsidRPr="00E52D7F">
        <w:rPr>
          <w:rStyle w:val="normaltextrun"/>
          <w:rFonts w:asciiTheme="minorHAnsi" w:hAnsiTheme="minorHAnsi" w:cstheme="minorHAnsi"/>
          <w:color w:val="000000"/>
          <w:sz w:val="22"/>
          <w:szCs w:val="22"/>
        </w:rPr>
        <w:t xml:space="preserve"> – zástupce FMK Mgr. Pavel </w:t>
      </w:r>
      <w:proofErr w:type="spellStart"/>
      <w:r w:rsidRPr="00E52D7F">
        <w:rPr>
          <w:rStyle w:val="spellingerror"/>
          <w:rFonts w:asciiTheme="minorHAnsi" w:hAnsiTheme="minorHAnsi" w:cstheme="minorHAnsi"/>
          <w:color w:val="000000"/>
          <w:sz w:val="22"/>
          <w:szCs w:val="22"/>
        </w:rPr>
        <w:t>Krutil</w:t>
      </w:r>
      <w:proofErr w:type="spellEnd"/>
      <w:r w:rsidRPr="00E52D7F">
        <w:rPr>
          <w:rStyle w:val="normaltextrun"/>
          <w:rFonts w:asciiTheme="minorHAnsi" w:hAnsiTheme="minorHAnsi" w:cstheme="minorHAnsi"/>
          <w:color w:val="000000"/>
          <w:sz w:val="22"/>
          <w:szCs w:val="22"/>
        </w:rPr>
        <w:t>, je globálně propojená evropská síť, která poskytuje dynamickou platformu pro výměnu a rozvoj vysokoškolského vzdělávání uměleckého směru. ELIA má 260 členů z</w:t>
      </w:r>
      <w:r w:rsidRPr="00E52D7F">
        <w:rPr>
          <w:rStyle w:val="normaltextrun"/>
          <w:rFonts w:asciiTheme="minorHAnsi" w:hAnsiTheme="minorHAnsi" w:cstheme="minorHAnsi"/>
          <w:color w:val="D13438"/>
          <w:sz w:val="22"/>
          <w:szCs w:val="22"/>
          <w:u w:val="single"/>
        </w:rPr>
        <w:t>e</w:t>
      </w:r>
      <w:r w:rsidRPr="00E52D7F">
        <w:rPr>
          <w:rStyle w:val="normaltextrun"/>
          <w:rFonts w:asciiTheme="minorHAnsi" w:hAnsiTheme="minorHAnsi" w:cstheme="minorHAnsi"/>
          <w:color w:val="000000"/>
          <w:sz w:val="22"/>
          <w:szCs w:val="22"/>
        </w:rPr>
        <w:t xml:space="preserve"> 48 zemí, reprezentujících nejrůznější umělecké obory. Organizace se zasazuje za vysokoškolské vzdělávání vytvářením nových příležitostí pro své členy </w:t>
      </w:r>
      <w:r>
        <w:rPr>
          <w:rStyle w:val="normaltextrun"/>
          <w:rFonts w:asciiTheme="minorHAnsi" w:hAnsiTheme="minorHAnsi" w:cstheme="minorHAnsi"/>
          <w:color w:val="000000"/>
          <w:sz w:val="22"/>
          <w:szCs w:val="22"/>
        </w:rPr>
        <w:br/>
      </w:r>
      <w:r w:rsidRPr="00E52D7F">
        <w:rPr>
          <w:rStyle w:val="normaltextrun"/>
          <w:rFonts w:asciiTheme="minorHAnsi" w:hAnsiTheme="minorHAnsi" w:cstheme="minorHAnsi"/>
          <w:color w:val="000000"/>
          <w:sz w:val="22"/>
          <w:szCs w:val="22"/>
        </w:rPr>
        <w:t>a usnadňováním výměny tzv. “</w:t>
      </w:r>
      <w:proofErr w:type="spellStart"/>
      <w:r w:rsidRPr="00E52D7F">
        <w:rPr>
          <w:rStyle w:val="spellingerror"/>
          <w:rFonts w:asciiTheme="minorHAnsi" w:hAnsiTheme="minorHAnsi" w:cstheme="minorHAnsi"/>
          <w:color w:val="000000"/>
          <w:sz w:val="22"/>
          <w:szCs w:val="22"/>
        </w:rPr>
        <w:t>best</w:t>
      </w:r>
      <w:proofErr w:type="spellEnd"/>
      <w:r w:rsidRPr="00E52D7F">
        <w:rPr>
          <w:rStyle w:val="normaltextrun"/>
          <w:rFonts w:asciiTheme="minorHAnsi" w:hAnsiTheme="minorHAnsi" w:cstheme="minorHAnsi"/>
          <w:color w:val="000000"/>
          <w:sz w:val="22"/>
          <w:szCs w:val="22"/>
        </w:rPr>
        <w:t> </w:t>
      </w:r>
      <w:proofErr w:type="spellStart"/>
      <w:r w:rsidRPr="00E52D7F">
        <w:rPr>
          <w:rStyle w:val="spellingerror"/>
          <w:rFonts w:asciiTheme="minorHAnsi" w:hAnsiTheme="minorHAnsi" w:cstheme="minorHAnsi"/>
          <w:color w:val="000000"/>
          <w:sz w:val="22"/>
          <w:szCs w:val="22"/>
        </w:rPr>
        <w:t>practices</w:t>
      </w:r>
      <w:proofErr w:type="spellEnd"/>
      <w:r w:rsidRPr="00E52D7F">
        <w:rPr>
          <w:rStyle w:val="normaltextrun"/>
          <w:rFonts w:asciiTheme="minorHAnsi" w:hAnsiTheme="minorHAnsi" w:cstheme="minorHAnsi"/>
          <w:color w:val="000000"/>
          <w:sz w:val="22"/>
          <w:szCs w:val="22"/>
        </w:rPr>
        <w:t>”.</w:t>
      </w:r>
      <w:r w:rsidRPr="00E52D7F">
        <w:rPr>
          <w:rStyle w:val="eop"/>
          <w:rFonts w:asciiTheme="minorHAnsi" w:hAnsiTheme="minorHAnsi" w:cstheme="minorHAnsi"/>
          <w:color w:val="000000"/>
          <w:sz w:val="22"/>
          <w:szCs w:val="22"/>
        </w:rPr>
        <w:t>  </w:t>
      </w:r>
    </w:p>
    <w:p w14:paraId="355E044F" w14:textId="5BF6CA1F" w:rsidR="00163FF7" w:rsidRPr="00E52D7F" w:rsidRDefault="00163FF7" w:rsidP="00163FF7">
      <w:pPr>
        <w:pStyle w:val="paragraph"/>
        <w:spacing w:before="0" w:beforeAutospacing="0" w:after="120" w:afterAutospacing="0"/>
        <w:ind w:left="425"/>
        <w:jc w:val="both"/>
        <w:textAlignment w:val="baseline"/>
        <w:rPr>
          <w:rStyle w:val="eop"/>
          <w:rFonts w:asciiTheme="minorHAnsi" w:hAnsiTheme="minorHAnsi" w:cstheme="minorHAnsi"/>
          <w:color w:val="000000"/>
          <w:sz w:val="22"/>
          <w:szCs w:val="22"/>
        </w:rPr>
      </w:pPr>
      <w:r w:rsidRPr="00E52D7F">
        <w:rPr>
          <w:rStyle w:val="normaltextrun"/>
          <w:rFonts w:asciiTheme="minorHAnsi" w:hAnsiTheme="minorHAnsi" w:cstheme="minorHAnsi"/>
          <w:b/>
          <w:bCs/>
          <w:color w:val="000000"/>
          <w:sz w:val="22"/>
          <w:szCs w:val="22"/>
        </w:rPr>
        <w:t xml:space="preserve">POPAI CENTRAL </w:t>
      </w:r>
      <w:r w:rsidR="00740FC3" w:rsidRPr="00E52D7F">
        <w:rPr>
          <w:rStyle w:val="normaltextrun"/>
          <w:rFonts w:asciiTheme="minorHAnsi" w:hAnsiTheme="minorHAnsi" w:cstheme="minorHAnsi"/>
          <w:b/>
          <w:bCs/>
          <w:color w:val="000000"/>
          <w:sz w:val="22"/>
          <w:szCs w:val="22"/>
        </w:rPr>
        <w:t xml:space="preserve">EUROPE </w:t>
      </w:r>
      <w:r w:rsidR="00740FC3" w:rsidRPr="006014F2">
        <w:rPr>
          <w:rStyle w:val="normaltextrun"/>
          <w:rFonts w:asciiTheme="minorHAnsi" w:hAnsiTheme="minorHAnsi" w:cstheme="minorHAnsi"/>
          <w:color w:val="000000"/>
          <w:sz w:val="22"/>
          <w:szCs w:val="22"/>
        </w:rPr>
        <w:t>– posláním</w:t>
      </w:r>
      <w:r w:rsidRPr="00E52D7F">
        <w:rPr>
          <w:rStyle w:val="normaltextrun"/>
          <w:rFonts w:asciiTheme="minorHAnsi" w:hAnsiTheme="minorHAnsi" w:cstheme="minorHAnsi"/>
          <w:color w:val="000000"/>
          <w:sz w:val="22"/>
          <w:szCs w:val="22"/>
        </w:rPr>
        <w:t xml:space="preserve"> POPAI CENTRAL EUROPE je vytvořit komunikační platformu pro výrobce a dodavatele komunikačních prostředků v in-</w:t>
      </w:r>
      <w:proofErr w:type="spellStart"/>
      <w:r w:rsidRPr="00E52D7F">
        <w:rPr>
          <w:rStyle w:val="spellingerror"/>
          <w:rFonts w:asciiTheme="minorHAnsi" w:hAnsiTheme="minorHAnsi" w:cstheme="minorHAnsi"/>
          <w:color w:val="000000"/>
          <w:sz w:val="22"/>
          <w:szCs w:val="22"/>
        </w:rPr>
        <w:t>store</w:t>
      </w:r>
      <w:proofErr w:type="spellEnd"/>
      <w:r w:rsidRPr="00E52D7F">
        <w:rPr>
          <w:rStyle w:val="normaltextrun"/>
          <w:rFonts w:asciiTheme="minorHAnsi" w:hAnsiTheme="minorHAnsi" w:cstheme="minorHAnsi"/>
          <w:color w:val="000000"/>
          <w:sz w:val="22"/>
          <w:szCs w:val="22"/>
        </w:rPr>
        <w:t xml:space="preserve">, digitálních médií, zadavatele reklamy, reklamní agentury a zástupce maloobchodu, neustále je vzdělávat, realizovat průzkumy, poskytovat </w:t>
      </w:r>
      <w:r>
        <w:rPr>
          <w:rStyle w:val="normaltextrun"/>
          <w:rFonts w:asciiTheme="minorHAnsi" w:hAnsiTheme="minorHAnsi" w:cstheme="minorHAnsi"/>
          <w:color w:val="000000"/>
          <w:sz w:val="22"/>
          <w:szCs w:val="22"/>
        </w:rPr>
        <w:br/>
      </w:r>
      <w:r w:rsidRPr="00E52D7F">
        <w:rPr>
          <w:rStyle w:val="normaltextrun"/>
          <w:rFonts w:asciiTheme="minorHAnsi" w:hAnsiTheme="minorHAnsi" w:cstheme="minorHAnsi"/>
          <w:color w:val="000000"/>
          <w:sz w:val="22"/>
          <w:szCs w:val="22"/>
        </w:rPr>
        <w:t>a zpřístupňovat pro ně informace, organizovat odborné akce a diskuzní setkání a budovat tak dobré vztahy v in-</w:t>
      </w:r>
      <w:proofErr w:type="spellStart"/>
      <w:r w:rsidRPr="00E52D7F">
        <w:rPr>
          <w:rStyle w:val="spellingerror"/>
          <w:rFonts w:asciiTheme="minorHAnsi" w:hAnsiTheme="minorHAnsi" w:cstheme="minorHAnsi"/>
          <w:color w:val="000000"/>
          <w:sz w:val="22"/>
          <w:szCs w:val="22"/>
        </w:rPr>
        <w:t>store</w:t>
      </w:r>
      <w:proofErr w:type="spellEnd"/>
      <w:r w:rsidRPr="00E52D7F">
        <w:rPr>
          <w:rStyle w:val="normaltextrun"/>
          <w:rFonts w:asciiTheme="minorHAnsi" w:hAnsiTheme="minorHAnsi" w:cstheme="minorHAnsi"/>
          <w:color w:val="000000"/>
          <w:sz w:val="22"/>
          <w:szCs w:val="22"/>
        </w:rPr>
        <w:t xml:space="preserve"> marketingové komunikaci, podporovat kulturu a další rozvoj oboru marketing </w:t>
      </w:r>
      <w:proofErr w:type="spellStart"/>
      <w:r w:rsidRPr="00E52D7F">
        <w:rPr>
          <w:rStyle w:val="spellingerror"/>
          <w:rFonts w:asciiTheme="minorHAnsi" w:hAnsiTheme="minorHAnsi" w:cstheme="minorHAnsi"/>
          <w:color w:val="000000"/>
          <w:sz w:val="22"/>
          <w:szCs w:val="22"/>
        </w:rPr>
        <w:t>at</w:t>
      </w:r>
      <w:proofErr w:type="spellEnd"/>
      <w:r w:rsidRPr="00E52D7F">
        <w:rPr>
          <w:rStyle w:val="normaltextrun"/>
          <w:rFonts w:asciiTheme="minorHAnsi" w:hAnsiTheme="minorHAnsi" w:cstheme="minorHAnsi"/>
          <w:color w:val="000000"/>
          <w:sz w:val="22"/>
          <w:szCs w:val="22"/>
        </w:rPr>
        <w:t>-retail. S FMK spolupracuje zejména na vzájemném vzdělávání, kdy studenti přichází s inovativními návrhy in-</w:t>
      </w:r>
      <w:proofErr w:type="spellStart"/>
      <w:r w:rsidRPr="00E52D7F">
        <w:rPr>
          <w:rStyle w:val="spellingerror"/>
          <w:rFonts w:asciiTheme="minorHAnsi" w:hAnsiTheme="minorHAnsi" w:cstheme="minorHAnsi"/>
          <w:color w:val="000000"/>
          <w:sz w:val="22"/>
          <w:szCs w:val="22"/>
        </w:rPr>
        <w:t>store</w:t>
      </w:r>
      <w:proofErr w:type="spellEnd"/>
      <w:r w:rsidRPr="00E52D7F">
        <w:rPr>
          <w:rStyle w:val="normaltextrun"/>
          <w:rFonts w:asciiTheme="minorHAnsi" w:hAnsiTheme="minorHAnsi" w:cstheme="minorHAnsi"/>
          <w:color w:val="000000"/>
          <w:sz w:val="22"/>
          <w:szCs w:val="22"/>
        </w:rPr>
        <w:t xml:space="preserve"> </w:t>
      </w:r>
      <w:r w:rsidRPr="00E52D7F">
        <w:rPr>
          <w:rStyle w:val="normaltextrun"/>
          <w:rFonts w:asciiTheme="minorHAnsi" w:hAnsiTheme="minorHAnsi" w:cstheme="minorHAnsi"/>
          <w:color w:val="000000"/>
          <w:sz w:val="22"/>
          <w:szCs w:val="22"/>
        </w:rPr>
        <w:lastRenderedPageBreak/>
        <w:t>marketingových řešení a zástupci POPAI jim poskytují zpětnou vazbu, aktuálně např. na téma emočního marketingu v maloobchodě a službách.</w:t>
      </w:r>
      <w:r w:rsidRPr="00E52D7F">
        <w:rPr>
          <w:rStyle w:val="eop"/>
          <w:rFonts w:asciiTheme="minorHAnsi" w:hAnsiTheme="minorHAnsi" w:cstheme="minorHAnsi"/>
          <w:color w:val="000000"/>
          <w:sz w:val="22"/>
          <w:szCs w:val="22"/>
        </w:rPr>
        <w:t> </w:t>
      </w:r>
    </w:p>
    <w:p w14:paraId="72D81806" w14:textId="77777777" w:rsidR="00163FF7" w:rsidRPr="00E52D7F" w:rsidRDefault="00163FF7" w:rsidP="00163FF7">
      <w:pPr>
        <w:pStyle w:val="paragraph"/>
        <w:spacing w:before="0" w:beforeAutospacing="0" w:after="120" w:afterAutospacing="0"/>
        <w:ind w:left="425"/>
        <w:jc w:val="both"/>
        <w:textAlignment w:val="baseline"/>
        <w:rPr>
          <w:rStyle w:val="normaltextrun"/>
          <w:rFonts w:asciiTheme="minorHAnsi" w:hAnsiTheme="minorHAnsi" w:cstheme="minorHAnsi"/>
          <w:b/>
          <w:bCs/>
          <w:color w:val="000000"/>
          <w:sz w:val="22"/>
          <w:szCs w:val="22"/>
        </w:rPr>
      </w:pPr>
      <w:r w:rsidRPr="00E52D7F">
        <w:rPr>
          <w:rStyle w:val="normaltextrun"/>
          <w:rFonts w:asciiTheme="minorHAnsi" w:hAnsiTheme="minorHAnsi" w:cstheme="minorHAnsi"/>
          <w:b/>
          <w:bCs/>
          <w:color w:val="000000"/>
          <w:sz w:val="22"/>
          <w:szCs w:val="22"/>
        </w:rPr>
        <w:t xml:space="preserve">ICOM </w:t>
      </w:r>
      <w:r w:rsidRPr="001347CE">
        <w:rPr>
          <w:rStyle w:val="normaltextrun"/>
          <w:rFonts w:asciiTheme="minorHAnsi" w:hAnsiTheme="minorHAnsi" w:cstheme="minorHAnsi"/>
          <w:color w:val="000000"/>
          <w:sz w:val="22"/>
          <w:szCs w:val="22"/>
        </w:rPr>
        <w:t xml:space="preserve">– </w:t>
      </w:r>
      <w:r w:rsidRPr="00E52D7F">
        <w:rPr>
          <w:rStyle w:val="normaltextrun"/>
          <w:rFonts w:asciiTheme="minorHAnsi" w:hAnsiTheme="minorHAnsi" w:cstheme="minorHAnsi"/>
          <w:bCs/>
          <w:color w:val="000000"/>
          <w:sz w:val="22"/>
          <w:szCs w:val="22"/>
        </w:rPr>
        <w:t xml:space="preserve">Největší muzejní síť na světě, která každoročně pořádá odborné konference, workshopy a tvoří databázi tisíce muzeí a vysokoškolských institucí. FMK je dlouhodobým členem, v roce 2018 se členem stala i galerie G18 v rámci pod kategorie UMAC – University </w:t>
      </w:r>
      <w:proofErr w:type="spellStart"/>
      <w:r w:rsidRPr="00E52D7F">
        <w:rPr>
          <w:rStyle w:val="normaltextrun"/>
          <w:rFonts w:asciiTheme="minorHAnsi" w:hAnsiTheme="minorHAnsi" w:cstheme="minorHAnsi"/>
          <w:bCs/>
          <w:color w:val="000000"/>
          <w:sz w:val="22"/>
          <w:szCs w:val="22"/>
        </w:rPr>
        <w:t>museums</w:t>
      </w:r>
      <w:proofErr w:type="spellEnd"/>
      <w:r w:rsidRPr="00E52D7F">
        <w:rPr>
          <w:rStyle w:val="normaltextrun"/>
          <w:rFonts w:asciiTheme="minorHAnsi" w:hAnsiTheme="minorHAnsi" w:cstheme="minorHAnsi"/>
          <w:bCs/>
          <w:color w:val="000000"/>
          <w:sz w:val="22"/>
          <w:szCs w:val="22"/>
        </w:rPr>
        <w:t>.</w:t>
      </w:r>
    </w:p>
    <w:p w14:paraId="671E8966" w14:textId="77777777" w:rsidR="00163FF7" w:rsidRPr="00E52D7F" w:rsidRDefault="00163FF7" w:rsidP="00163FF7">
      <w:pPr>
        <w:pStyle w:val="paragraph"/>
        <w:spacing w:before="0" w:beforeAutospacing="0" w:after="120" w:afterAutospacing="0"/>
        <w:ind w:left="425"/>
        <w:jc w:val="both"/>
        <w:textAlignment w:val="baseline"/>
        <w:rPr>
          <w:rStyle w:val="eop"/>
          <w:rFonts w:asciiTheme="minorHAnsi" w:eastAsia="Calibri" w:hAnsiTheme="minorHAnsi" w:cstheme="minorHAnsi"/>
          <w:color w:val="000000"/>
          <w:sz w:val="22"/>
          <w:szCs w:val="22"/>
          <w:lang w:eastAsia="en-US"/>
        </w:rPr>
      </w:pPr>
      <w:r w:rsidRPr="00E52D7F">
        <w:rPr>
          <w:rStyle w:val="normaltextrun"/>
          <w:rFonts w:asciiTheme="minorHAnsi" w:hAnsiTheme="minorHAnsi" w:cstheme="minorHAnsi"/>
          <w:bCs/>
          <w:color w:val="000000"/>
          <w:sz w:val="22"/>
          <w:szCs w:val="22"/>
        </w:rPr>
        <w:t>FMK</w:t>
      </w:r>
      <w:r w:rsidRPr="00E52D7F">
        <w:rPr>
          <w:rStyle w:val="normaltextrun"/>
          <w:rFonts w:asciiTheme="minorHAnsi" w:hAnsiTheme="minorHAnsi" w:cstheme="minorHAnsi"/>
          <w:b/>
          <w:bCs/>
          <w:color w:val="000000"/>
          <w:sz w:val="22"/>
          <w:szCs w:val="22"/>
        </w:rPr>
        <w:t xml:space="preserve"> </w:t>
      </w:r>
      <w:r w:rsidRPr="00E52D7F">
        <w:rPr>
          <w:rStyle w:val="normaltextrun"/>
          <w:rFonts w:asciiTheme="minorHAnsi" w:hAnsiTheme="minorHAnsi" w:cstheme="minorHAnsi"/>
          <w:bCs/>
          <w:color w:val="000000"/>
          <w:sz w:val="22"/>
          <w:szCs w:val="22"/>
        </w:rPr>
        <w:t>v září 2022 uspořádal</w:t>
      </w:r>
      <w:r>
        <w:rPr>
          <w:rStyle w:val="normaltextrun"/>
          <w:rFonts w:asciiTheme="minorHAnsi" w:hAnsiTheme="minorHAnsi" w:cstheme="minorHAnsi"/>
          <w:bCs/>
          <w:color w:val="000000"/>
          <w:sz w:val="22"/>
          <w:szCs w:val="22"/>
        </w:rPr>
        <w:t>a</w:t>
      </w:r>
      <w:r w:rsidRPr="00E52D7F">
        <w:rPr>
          <w:rStyle w:val="normaltextrun"/>
          <w:rFonts w:asciiTheme="minorHAnsi" w:hAnsiTheme="minorHAnsi" w:cstheme="minorHAnsi"/>
          <w:bCs/>
          <w:color w:val="000000"/>
          <w:sz w:val="22"/>
          <w:szCs w:val="22"/>
        </w:rPr>
        <w:t xml:space="preserve"> první mezinárodní letní školu v rámci programu ERASMUS </w:t>
      </w:r>
      <w:proofErr w:type="spellStart"/>
      <w:r w:rsidRPr="00E52D7F">
        <w:rPr>
          <w:rStyle w:val="normaltextrun"/>
          <w:rFonts w:asciiTheme="minorHAnsi" w:hAnsiTheme="minorHAnsi" w:cstheme="minorHAnsi"/>
          <w:bCs/>
          <w:color w:val="000000"/>
          <w:sz w:val="22"/>
          <w:szCs w:val="22"/>
        </w:rPr>
        <w:t>Blended</w:t>
      </w:r>
      <w:proofErr w:type="spellEnd"/>
      <w:r w:rsidRPr="00E52D7F">
        <w:rPr>
          <w:rStyle w:val="normaltextrun"/>
          <w:rFonts w:asciiTheme="minorHAnsi" w:hAnsiTheme="minorHAnsi" w:cstheme="minorHAnsi"/>
          <w:bCs/>
          <w:color w:val="000000"/>
          <w:sz w:val="22"/>
          <w:szCs w:val="22"/>
        </w:rPr>
        <w:t xml:space="preserve"> Learning Program, zaměřenou na aktuální tendence a trendy v kulturních a kreativních průmyslech. Pozvání přijali profesoři i praktici z celé Evropy a účastnilo se 25 studentů z ČR i zahraničí. FMK se intenzivně účastní příprav jako partner pro mezinárodní program ERASMUS </w:t>
      </w:r>
      <w:proofErr w:type="spellStart"/>
      <w:r w:rsidRPr="00E52D7F">
        <w:rPr>
          <w:rStyle w:val="normaltextrun"/>
          <w:rFonts w:asciiTheme="minorHAnsi" w:hAnsiTheme="minorHAnsi" w:cstheme="minorHAnsi"/>
          <w:bCs/>
          <w:color w:val="000000"/>
          <w:sz w:val="22"/>
          <w:szCs w:val="22"/>
        </w:rPr>
        <w:t>Mundus</w:t>
      </w:r>
      <w:proofErr w:type="spellEnd"/>
      <w:r w:rsidRPr="00E52D7F">
        <w:rPr>
          <w:rStyle w:val="normaltextrun"/>
          <w:rFonts w:asciiTheme="minorHAnsi" w:hAnsiTheme="minorHAnsi" w:cstheme="minorHAnsi"/>
          <w:bCs/>
          <w:color w:val="000000"/>
          <w:sz w:val="22"/>
          <w:szCs w:val="22"/>
        </w:rPr>
        <w:t>.</w:t>
      </w:r>
    </w:p>
    <w:p w14:paraId="198A0B90" w14:textId="77777777" w:rsidR="00163FF7" w:rsidRPr="00E52D7F" w:rsidRDefault="00163FF7" w:rsidP="00163FF7">
      <w:pPr>
        <w:pStyle w:val="paragraph"/>
        <w:spacing w:before="0" w:beforeAutospacing="0" w:after="0" w:afterAutospacing="0"/>
        <w:ind w:left="425"/>
        <w:jc w:val="both"/>
        <w:textAlignment w:val="baseline"/>
        <w:rPr>
          <w:rFonts w:asciiTheme="minorHAnsi" w:hAnsiTheme="minorHAnsi" w:cstheme="minorHAnsi"/>
          <w:color w:val="000000"/>
          <w:sz w:val="22"/>
          <w:szCs w:val="22"/>
        </w:rPr>
      </w:pPr>
      <w:r w:rsidRPr="00E52D7F">
        <w:rPr>
          <w:rStyle w:val="eop"/>
          <w:rFonts w:asciiTheme="minorHAnsi" w:hAnsiTheme="minorHAnsi" w:cstheme="minorHAnsi"/>
          <w:color w:val="000000"/>
          <w:sz w:val="22"/>
          <w:szCs w:val="22"/>
        </w:rPr>
        <w:t>FMK se dlouhodobě snaží naplňovat následující klíčová opatření:</w:t>
      </w:r>
    </w:p>
    <w:p w14:paraId="5FEA504D" w14:textId="77777777" w:rsidR="00163FF7" w:rsidRPr="00E52D7F" w:rsidRDefault="00163FF7" w:rsidP="00163FF7">
      <w:pPr>
        <w:pStyle w:val="paragraph"/>
        <w:widowControl w:val="0"/>
        <w:autoSpaceDE w:val="0"/>
        <w:autoSpaceDN w:val="0"/>
        <w:adjustRightInd w:val="0"/>
        <w:snapToGrid w:val="0"/>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sidRPr="00E52D7F">
        <w:rPr>
          <w:rStyle w:val="normaltextrun"/>
          <w:rFonts w:asciiTheme="minorHAnsi" w:hAnsiTheme="minorHAnsi" w:cstheme="minorHAnsi"/>
          <w:color w:val="000000"/>
          <w:sz w:val="22"/>
          <w:szCs w:val="22"/>
        </w:rPr>
        <w:t>Propaguje studium na FMK</w:t>
      </w:r>
      <w:r>
        <w:rPr>
          <w:rStyle w:val="normaltextrun"/>
          <w:rFonts w:asciiTheme="minorHAnsi" w:hAnsiTheme="minorHAnsi" w:cstheme="minorHAnsi"/>
          <w:color w:val="000000"/>
          <w:sz w:val="22"/>
          <w:szCs w:val="22"/>
        </w:rPr>
        <w:t xml:space="preserve"> </w:t>
      </w:r>
      <w:r w:rsidRPr="00E52D7F">
        <w:rPr>
          <w:rStyle w:val="normaltextrun"/>
          <w:rFonts w:asciiTheme="minorHAnsi" w:hAnsiTheme="minorHAnsi" w:cstheme="minorHAnsi"/>
          <w:color w:val="000000"/>
          <w:sz w:val="22"/>
          <w:szCs w:val="22"/>
        </w:rPr>
        <w:t>v českém i anglickém jazyce se zaměřením na země, kde existuje</w:t>
      </w:r>
      <w:r>
        <w:rPr>
          <w:rStyle w:val="normaltextrun"/>
          <w:rFonts w:asciiTheme="minorHAnsi" w:hAnsiTheme="minorHAnsi" w:cstheme="minorHAnsi"/>
          <w:color w:val="000000"/>
          <w:sz w:val="22"/>
          <w:szCs w:val="22"/>
        </w:rPr>
        <w:t xml:space="preserve"> </w:t>
      </w:r>
      <w:r w:rsidRPr="00E52D7F">
        <w:rPr>
          <w:rStyle w:val="normaltextrun"/>
          <w:rFonts w:asciiTheme="minorHAnsi" w:hAnsiTheme="minorHAnsi" w:cstheme="minorHAnsi"/>
          <w:color w:val="000000"/>
          <w:sz w:val="22"/>
          <w:szCs w:val="22"/>
        </w:rPr>
        <w:t xml:space="preserve">vyšší pravděpodobnost přijetí a dokončení studia. Využívá mechanismus pro uznávání znalosti českého jazyka pro zahraniční uchazeče, kteří mají zájem studovat v českém jazyce. Vytváří transparentní systém poskytování stipendií zahraničním studentům – samoplátcům a zajišťuje pro ně stabilní finanční zdroje. FMK v současnosti realizuje dva akreditované studijní programy v anglickém jazyce. Jedná se </w:t>
      </w:r>
      <w:r>
        <w:rPr>
          <w:rStyle w:val="normaltextrun"/>
          <w:rFonts w:asciiTheme="minorHAnsi" w:hAnsiTheme="minorHAnsi" w:cstheme="minorHAnsi"/>
          <w:color w:val="000000"/>
          <w:sz w:val="22"/>
          <w:szCs w:val="22"/>
        </w:rPr>
        <w:br/>
      </w:r>
      <w:r w:rsidRPr="00E52D7F">
        <w:rPr>
          <w:rStyle w:val="normaltextrun"/>
          <w:rFonts w:asciiTheme="minorHAnsi" w:hAnsiTheme="minorHAnsi" w:cstheme="minorHAnsi"/>
          <w:color w:val="000000"/>
          <w:sz w:val="22"/>
          <w:szCs w:val="22"/>
        </w:rPr>
        <w:t xml:space="preserve">o </w:t>
      </w:r>
      <w:r>
        <w:rPr>
          <w:rStyle w:val="normaltextrun"/>
          <w:rFonts w:asciiTheme="minorHAnsi" w:hAnsiTheme="minorHAnsi" w:cstheme="minorHAnsi"/>
          <w:color w:val="000000"/>
          <w:sz w:val="22"/>
          <w:szCs w:val="22"/>
        </w:rPr>
        <w:t xml:space="preserve">navazující </w:t>
      </w:r>
      <w:r w:rsidRPr="00E52D7F">
        <w:rPr>
          <w:rStyle w:val="normaltextrun"/>
          <w:rFonts w:asciiTheme="minorHAnsi" w:hAnsiTheme="minorHAnsi" w:cstheme="minorHAnsi"/>
          <w:color w:val="000000"/>
          <w:sz w:val="22"/>
          <w:szCs w:val="22"/>
        </w:rPr>
        <w:t xml:space="preserve">magisterský studijní program </w:t>
      </w:r>
      <w:r>
        <w:rPr>
          <w:rStyle w:val="normaltextrun"/>
          <w:rFonts w:asciiTheme="minorHAnsi" w:hAnsiTheme="minorHAnsi" w:cstheme="minorHAnsi"/>
          <w:color w:val="000000"/>
          <w:sz w:val="22"/>
          <w:szCs w:val="22"/>
        </w:rPr>
        <w:t>M</w:t>
      </w:r>
      <w:r w:rsidRPr="00E52D7F">
        <w:rPr>
          <w:rStyle w:val="normaltextrun"/>
          <w:rFonts w:asciiTheme="minorHAnsi" w:hAnsiTheme="minorHAnsi" w:cstheme="minorHAnsi"/>
          <w:color w:val="000000"/>
          <w:sz w:val="22"/>
          <w:szCs w:val="22"/>
        </w:rPr>
        <w:t xml:space="preserve">arketing </w:t>
      </w:r>
      <w:proofErr w:type="spellStart"/>
      <w:r w:rsidRPr="00E52D7F">
        <w:rPr>
          <w:rStyle w:val="normaltextrun"/>
          <w:rFonts w:asciiTheme="minorHAnsi" w:hAnsiTheme="minorHAnsi" w:cstheme="minorHAnsi"/>
          <w:color w:val="000000"/>
          <w:sz w:val="22"/>
          <w:szCs w:val="22"/>
        </w:rPr>
        <w:t>Communication</w:t>
      </w:r>
      <w:proofErr w:type="spellEnd"/>
      <w:r w:rsidRPr="00E52D7F">
        <w:rPr>
          <w:rStyle w:val="normaltextrun"/>
          <w:rFonts w:asciiTheme="minorHAnsi" w:hAnsiTheme="minorHAnsi" w:cstheme="minorHAnsi"/>
          <w:color w:val="000000"/>
          <w:sz w:val="22"/>
          <w:szCs w:val="22"/>
        </w:rPr>
        <w:t xml:space="preserve"> a doktorský studijní program Multimedia and Design. V posledních třech letech situaci příjezdu studentů ze zahraničí ovlivnila covidová pandemie.</w:t>
      </w:r>
    </w:p>
    <w:p w14:paraId="3B1794A2" w14:textId="77777777" w:rsidR="00163FF7" w:rsidRPr="004108E9" w:rsidRDefault="00163FF7" w:rsidP="00904F48">
      <w:pPr>
        <w:pStyle w:val="paragraph"/>
        <w:spacing w:before="0" w:beforeAutospacing="0" w:after="120" w:afterAutospacing="0"/>
        <w:ind w:left="425"/>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FMK propaguje možnosti dlouhodobého pracovního uplatnění zahraničních expertů. Vytváří udržitelný systém pro jejich podporu (finanční zdroje, ubytování, začlenění do komunity FMK). </w:t>
      </w:r>
      <w:r w:rsidRPr="004108E9">
        <w:rPr>
          <w:rStyle w:val="normaltextrun"/>
          <w:rFonts w:asciiTheme="minorHAnsi" w:eastAsiaTheme="majorEastAsia" w:hAnsiTheme="minorHAnsi" w:cstheme="minorHAnsi"/>
          <w:sz w:val="22"/>
          <w:szCs w:val="22"/>
        </w:rPr>
        <w:t xml:space="preserve">FMK cíleně oslovuje zahraniční lektory a profesory. V rámci pětiletého programu ESF (2017-2022) přijelo na FMK množství zahraničních odborníků z praxe, kteří mentorovali pedagogy i studenty. </w:t>
      </w:r>
      <w:r w:rsidRPr="004108E9">
        <w:rPr>
          <w:rStyle w:val="normaltextrun"/>
          <w:rFonts w:asciiTheme="minorHAnsi" w:eastAsiaTheme="majorEastAsia" w:hAnsiTheme="minorHAnsi" w:cstheme="minorHAnsi"/>
          <w:color w:val="000000"/>
          <w:sz w:val="22"/>
          <w:szCs w:val="22"/>
        </w:rPr>
        <w:t xml:space="preserve">V posledních dvou letech situaci ovlivnila covidová pandemie, nicméně přesto v letech 2017–2022 proběhlo více než 50 návštěv zahraničních pedagogů, financovaných mj. také z prostředků EK (Erasmus+, Erasmus+ KA107), například:   </w:t>
      </w:r>
    </w:p>
    <w:p w14:paraId="12ADCB98"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Yosaif</w:t>
      </w:r>
      <w:proofErr w:type="spellEnd"/>
      <w:r w:rsidRPr="004108E9">
        <w:rPr>
          <w:rStyle w:val="normaltextrun"/>
          <w:rFonts w:asciiTheme="minorHAnsi" w:eastAsiaTheme="majorEastAsia" w:hAnsiTheme="minorHAnsi" w:cstheme="minorHAnsi"/>
          <w:color w:val="000000"/>
          <w:sz w:val="22"/>
          <w:szCs w:val="22"/>
        </w:rPr>
        <w:t xml:space="preserve"> Cohen,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Learning to </w:t>
      </w:r>
      <w:proofErr w:type="spellStart"/>
      <w:r w:rsidRPr="004108E9">
        <w:rPr>
          <w:rStyle w:val="normaltextrun"/>
          <w:rFonts w:asciiTheme="minorHAnsi" w:eastAsiaTheme="majorEastAsia" w:hAnsiTheme="minorHAnsi" w:cstheme="minorHAnsi"/>
          <w:color w:val="000000"/>
          <w:sz w:val="22"/>
          <w:szCs w:val="22"/>
        </w:rPr>
        <w:t>See</w:t>
      </w:r>
      <w:proofErr w:type="spellEnd"/>
      <w:r w:rsidRPr="004108E9">
        <w:rPr>
          <w:rStyle w:val="normaltextrun"/>
          <w:rFonts w:asciiTheme="minorHAnsi" w:eastAsiaTheme="majorEastAsia" w:hAnsiTheme="minorHAnsi" w:cstheme="minorHAnsi"/>
          <w:color w:val="000000"/>
          <w:sz w:val="22"/>
          <w:szCs w:val="22"/>
        </w:rPr>
        <w:t xml:space="preserve"> (2017, 2018, 2022)</w:t>
      </w:r>
    </w:p>
    <w:p w14:paraId="3068374C"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Eliora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Ginsburg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w:t>
      </w:r>
      <w:proofErr w:type="spellStart"/>
      <w:r w:rsidRPr="004108E9">
        <w:rPr>
          <w:rStyle w:val="normaltextrun"/>
          <w:rFonts w:asciiTheme="minorHAnsi" w:eastAsiaTheme="majorEastAsia" w:hAnsiTheme="minorHAnsi" w:cstheme="minorHAnsi"/>
          <w:color w:val="000000"/>
          <w:sz w:val="22"/>
          <w:szCs w:val="22"/>
        </w:rPr>
        <w:t>Shoe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Matters</w:t>
      </w:r>
      <w:proofErr w:type="spellEnd"/>
      <w:r w:rsidRPr="004108E9">
        <w:rPr>
          <w:rStyle w:val="normaltextrun"/>
          <w:rFonts w:asciiTheme="minorHAnsi" w:eastAsiaTheme="majorEastAsia" w:hAnsiTheme="minorHAnsi" w:cstheme="minorHAnsi"/>
          <w:color w:val="000000"/>
          <w:sz w:val="22"/>
          <w:szCs w:val="22"/>
        </w:rPr>
        <w:t xml:space="preserve"> (2018)</w:t>
      </w:r>
    </w:p>
    <w:p w14:paraId="291E377A"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Kristiina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Uslar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Estonian</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Estonsko, ateliér Design skla (2018)</w:t>
      </w:r>
    </w:p>
    <w:p w14:paraId="07430722"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Pavel </w:t>
      </w:r>
      <w:proofErr w:type="spellStart"/>
      <w:r w:rsidRPr="004108E9">
        <w:rPr>
          <w:rStyle w:val="normaltextrun"/>
          <w:rFonts w:asciiTheme="minorHAnsi" w:eastAsiaTheme="majorEastAsia" w:hAnsiTheme="minorHAnsi" w:cstheme="minorHAnsi"/>
          <w:color w:val="000000"/>
          <w:sz w:val="22"/>
          <w:szCs w:val="22"/>
        </w:rPr>
        <w:t>Büchler</w:t>
      </w:r>
      <w:proofErr w:type="spellEnd"/>
      <w:r w:rsidRPr="004108E9">
        <w:rPr>
          <w:rStyle w:val="normaltextrun"/>
          <w:rFonts w:asciiTheme="minorHAnsi" w:eastAsiaTheme="majorEastAsia" w:hAnsiTheme="minorHAnsi" w:cstheme="minorHAnsi"/>
          <w:color w:val="000000"/>
          <w:sz w:val="22"/>
          <w:szCs w:val="22"/>
        </w:rPr>
        <w:t>, Spojené království, workshop pro studenty ateliéru Reklamní fotografie (Ruční práce), 2019</w:t>
      </w:r>
    </w:p>
    <w:p w14:paraId="31756597"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Rafał</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Milach</w:t>
      </w:r>
      <w:proofErr w:type="spellEnd"/>
      <w:r w:rsidRPr="004108E9">
        <w:rPr>
          <w:rStyle w:val="normaltextrun"/>
          <w:rFonts w:asciiTheme="minorHAnsi" w:eastAsiaTheme="majorEastAsia" w:hAnsiTheme="minorHAnsi" w:cstheme="minorHAnsi"/>
          <w:color w:val="000000"/>
          <w:sz w:val="22"/>
          <w:szCs w:val="22"/>
        </w:rPr>
        <w:t xml:space="preserve">, Polsko, přednášky na ateliéru Reklamní fotografie: </w:t>
      </w:r>
      <w:proofErr w:type="spellStart"/>
      <w:r w:rsidRPr="004108E9">
        <w:rPr>
          <w:rStyle w:val="normaltextrun"/>
          <w:rFonts w:asciiTheme="minorHAnsi" w:eastAsiaTheme="majorEastAsia" w:hAnsiTheme="minorHAnsi" w:cstheme="minorHAnsi"/>
          <w:color w:val="000000"/>
          <w:sz w:val="22"/>
          <w:szCs w:val="22"/>
        </w:rPr>
        <w:t>Visual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Gesture</w:t>
      </w:r>
      <w:proofErr w:type="spellEnd"/>
      <w:r w:rsidRPr="004108E9">
        <w:rPr>
          <w:rStyle w:val="normaltextrun"/>
          <w:rFonts w:asciiTheme="minorHAnsi" w:eastAsiaTheme="majorEastAsia" w:hAnsiTheme="minorHAnsi" w:cstheme="minorHAnsi"/>
          <w:color w:val="000000"/>
          <w:sz w:val="22"/>
          <w:szCs w:val="22"/>
        </w:rPr>
        <w:t xml:space="preserve"> as a </w:t>
      </w:r>
      <w:proofErr w:type="spellStart"/>
      <w:r w:rsidRPr="004108E9">
        <w:rPr>
          <w:rStyle w:val="normaltextrun"/>
          <w:rFonts w:asciiTheme="minorHAnsi" w:eastAsiaTheme="majorEastAsia" w:hAnsiTheme="minorHAnsi" w:cstheme="minorHAnsi"/>
          <w:color w:val="000000"/>
          <w:sz w:val="22"/>
          <w:szCs w:val="22"/>
        </w:rPr>
        <w:t>Tool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for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Deconstructing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the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Mechanisms</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Political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Control</w:t>
      </w:r>
      <w:proofErr w:type="spellEnd"/>
      <w:r w:rsidRPr="004108E9">
        <w:rPr>
          <w:rStyle w:val="normaltextrun"/>
          <w:rFonts w:asciiTheme="minorHAnsi" w:eastAsiaTheme="majorEastAsia" w:hAnsiTheme="minorHAnsi" w:cstheme="minorHAnsi"/>
          <w:color w:val="000000"/>
          <w:sz w:val="22"/>
          <w:szCs w:val="22"/>
        </w:rPr>
        <w:t xml:space="preserve"> and </w:t>
      </w:r>
      <w:proofErr w:type="spellStart"/>
      <w:r w:rsidRPr="004108E9">
        <w:rPr>
          <w:rStyle w:val="normaltextrun"/>
          <w:rFonts w:asciiTheme="minorHAnsi" w:eastAsiaTheme="majorEastAsia" w:hAnsiTheme="minorHAnsi" w:cstheme="minorHAnsi"/>
          <w:color w:val="000000"/>
          <w:sz w:val="22"/>
          <w:szCs w:val="22"/>
        </w:rPr>
        <w:t>Manipulation</w:t>
      </w:r>
      <w:proofErr w:type="spellEnd"/>
      <w:r w:rsidRPr="004108E9">
        <w:rPr>
          <w:rStyle w:val="normaltextrun"/>
          <w:rFonts w:asciiTheme="minorHAnsi" w:eastAsiaTheme="majorEastAsia" w:hAnsiTheme="minorHAnsi" w:cstheme="minorHAnsi"/>
          <w:color w:val="000000"/>
          <w:sz w:val="22"/>
          <w:szCs w:val="22"/>
        </w:rPr>
        <w:t xml:space="preserve"> (2019)</w:t>
      </w:r>
    </w:p>
    <w:p w14:paraId="7FC71B35" w14:textId="5D3C1912"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Erez</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Gavish</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ateliéry Grafický design </w:t>
      </w:r>
      <w:r w:rsidR="00B37A53">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Digitální design (2018)</w:t>
      </w:r>
    </w:p>
    <w:p w14:paraId="146BB9CA"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Eric </w:t>
      </w:r>
      <w:proofErr w:type="spellStart"/>
      <w:r w:rsidRPr="004108E9">
        <w:rPr>
          <w:rStyle w:val="normaltextrun"/>
          <w:rFonts w:asciiTheme="minorHAnsi" w:eastAsiaTheme="majorEastAsia" w:hAnsiTheme="minorHAnsi" w:cstheme="minorHAnsi"/>
          <w:color w:val="000000"/>
          <w:sz w:val="22"/>
          <w:szCs w:val="22"/>
        </w:rPr>
        <w:t>Castanet</w:t>
      </w:r>
      <w:proofErr w:type="spellEnd"/>
      <w:r w:rsidRPr="004108E9">
        <w:rPr>
          <w:rStyle w:val="normaltextrun"/>
          <w:rFonts w:asciiTheme="minorHAnsi" w:eastAsiaTheme="majorEastAsia" w:hAnsiTheme="minorHAnsi" w:cstheme="minorHAnsi"/>
          <w:color w:val="000000"/>
          <w:sz w:val="22"/>
          <w:szCs w:val="22"/>
        </w:rPr>
        <w:t xml:space="preserve">, 3is Institut International de </w:t>
      </w:r>
      <w:proofErr w:type="spellStart"/>
      <w:r w:rsidRPr="004108E9">
        <w:rPr>
          <w:rStyle w:val="normaltextrun"/>
          <w:rFonts w:asciiTheme="minorHAnsi" w:eastAsiaTheme="majorEastAsia" w:hAnsiTheme="minorHAnsi" w:cstheme="minorHAnsi"/>
          <w:color w:val="000000"/>
          <w:sz w:val="22"/>
          <w:szCs w:val="22"/>
        </w:rPr>
        <w:t>l'Image</w:t>
      </w:r>
      <w:proofErr w:type="spellEnd"/>
      <w:r w:rsidRPr="004108E9">
        <w:rPr>
          <w:rStyle w:val="normaltextrun"/>
          <w:rFonts w:asciiTheme="minorHAnsi" w:eastAsiaTheme="majorEastAsia" w:hAnsiTheme="minorHAnsi" w:cstheme="minorHAnsi"/>
          <w:color w:val="000000"/>
          <w:sz w:val="22"/>
          <w:szCs w:val="22"/>
        </w:rPr>
        <w:t xml:space="preserve"> et </w:t>
      </w:r>
      <w:proofErr w:type="spellStart"/>
      <w:r w:rsidRPr="004108E9">
        <w:rPr>
          <w:rStyle w:val="normaltextrun"/>
          <w:rFonts w:asciiTheme="minorHAnsi" w:eastAsiaTheme="majorEastAsia" w:hAnsiTheme="minorHAnsi" w:cstheme="minorHAnsi"/>
          <w:color w:val="000000"/>
          <w:sz w:val="22"/>
          <w:szCs w:val="22"/>
        </w:rPr>
        <w:t>du</w:t>
      </w:r>
      <w:proofErr w:type="spellEnd"/>
      <w:r w:rsidRPr="004108E9">
        <w:rPr>
          <w:rStyle w:val="normaltextrun"/>
          <w:rFonts w:asciiTheme="minorHAnsi" w:eastAsiaTheme="majorEastAsia" w:hAnsiTheme="minorHAnsi" w:cstheme="minorHAnsi"/>
          <w:color w:val="000000"/>
          <w:sz w:val="22"/>
          <w:szCs w:val="22"/>
        </w:rPr>
        <w:t xml:space="preserve"> son, Francie, workshop </w:t>
      </w:r>
      <w:r>
        <w:rPr>
          <w:rStyle w:val="normaltextrun"/>
          <w:rFonts w:asciiTheme="minorHAnsi" w:eastAsiaTheme="majorEastAsia" w:hAnsiTheme="minorHAnsi" w:cstheme="minorHAnsi"/>
          <w:color w:val="000000"/>
          <w:sz w:val="22"/>
          <w:szCs w:val="22"/>
        </w:rPr>
        <w:t xml:space="preserve">pro </w:t>
      </w:r>
      <w:r w:rsidRPr="004108E9">
        <w:rPr>
          <w:rStyle w:val="normaltextrun"/>
          <w:rFonts w:asciiTheme="minorHAnsi" w:eastAsiaTheme="majorEastAsia" w:hAnsiTheme="minorHAnsi" w:cstheme="minorHAnsi"/>
          <w:color w:val="000000"/>
          <w:sz w:val="22"/>
          <w:szCs w:val="22"/>
        </w:rPr>
        <w:t xml:space="preserve">ateliér </w:t>
      </w:r>
      <w:proofErr w:type="spellStart"/>
      <w:r w:rsidRPr="004108E9">
        <w:rPr>
          <w:rStyle w:val="normaltextrun"/>
          <w:rFonts w:asciiTheme="minorHAnsi" w:eastAsiaTheme="majorEastAsia" w:hAnsiTheme="minorHAnsi" w:cstheme="minorHAnsi"/>
          <w:color w:val="000000"/>
          <w:sz w:val="22"/>
          <w:szCs w:val="22"/>
        </w:rPr>
        <w:t>Audiovizuání</w:t>
      </w:r>
      <w:proofErr w:type="spellEnd"/>
      <w:r w:rsidRPr="004108E9">
        <w:rPr>
          <w:rStyle w:val="normaltextrun"/>
          <w:rFonts w:asciiTheme="minorHAnsi" w:eastAsiaTheme="majorEastAsia" w:hAnsiTheme="minorHAnsi" w:cstheme="minorHAnsi"/>
          <w:color w:val="000000"/>
          <w:sz w:val="22"/>
          <w:szCs w:val="22"/>
        </w:rPr>
        <w:t xml:space="preserve"> tvorba (2018)</w:t>
      </w:r>
    </w:p>
    <w:p w14:paraId="03C345D7"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Anthony </w:t>
      </w:r>
      <w:proofErr w:type="spellStart"/>
      <w:r w:rsidRPr="004108E9">
        <w:rPr>
          <w:rStyle w:val="normaltextrun"/>
          <w:rFonts w:asciiTheme="minorHAnsi" w:eastAsiaTheme="majorEastAsia" w:hAnsiTheme="minorHAnsi" w:cstheme="minorHAnsi"/>
          <w:color w:val="000000"/>
          <w:sz w:val="22"/>
          <w:szCs w:val="22"/>
        </w:rPr>
        <w:t>Wong</w:t>
      </w:r>
      <w:proofErr w:type="spellEnd"/>
      <w:r w:rsidRPr="004108E9">
        <w:rPr>
          <w:rStyle w:val="normaltextrun"/>
          <w:rFonts w:asciiTheme="minorHAnsi" w:eastAsiaTheme="majorEastAsia" w:hAnsiTheme="minorHAnsi" w:cstheme="minorHAnsi"/>
          <w:color w:val="000000"/>
          <w:sz w:val="22"/>
          <w:szCs w:val="22"/>
        </w:rPr>
        <w:t>, Spojené státy americké, série přednášek a konzultace na ateliéru Audiovizuální tvorba (2018)</w:t>
      </w:r>
    </w:p>
    <w:p w14:paraId="755AF935"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Linda </w:t>
      </w:r>
      <w:proofErr w:type="spellStart"/>
      <w:r w:rsidRPr="004108E9">
        <w:rPr>
          <w:rStyle w:val="normaltextrun"/>
          <w:rFonts w:asciiTheme="minorHAnsi" w:eastAsiaTheme="majorEastAsia" w:hAnsiTheme="minorHAnsi" w:cstheme="minorHAnsi"/>
          <w:color w:val="000000"/>
          <w:sz w:val="22"/>
          <w:szCs w:val="22"/>
        </w:rPr>
        <w:t>Aronson</w:t>
      </w:r>
      <w:proofErr w:type="spellEnd"/>
      <w:r w:rsidRPr="004108E9">
        <w:rPr>
          <w:rStyle w:val="normaltextrun"/>
          <w:rFonts w:asciiTheme="minorHAnsi" w:eastAsiaTheme="majorEastAsia" w:hAnsiTheme="minorHAnsi" w:cstheme="minorHAnsi"/>
          <w:color w:val="000000"/>
          <w:sz w:val="22"/>
          <w:szCs w:val="22"/>
        </w:rPr>
        <w:t>, Austrálie, workshop pro studenty ateliéru Audiovizuální tvorba „</w:t>
      </w:r>
      <w:proofErr w:type="spellStart"/>
      <w:r w:rsidRPr="004108E9">
        <w:rPr>
          <w:rStyle w:val="normaltextrun"/>
          <w:rFonts w:asciiTheme="minorHAnsi" w:eastAsiaTheme="majorEastAsia" w:hAnsiTheme="minorHAnsi" w:cstheme="minorHAnsi"/>
          <w:color w:val="000000"/>
          <w:sz w:val="22"/>
          <w:szCs w:val="22"/>
        </w:rPr>
        <w:t>Creating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Under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Pressure</w:t>
      </w:r>
      <w:proofErr w:type="spellEnd"/>
      <w:r w:rsidRPr="004108E9">
        <w:rPr>
          <w:rStyle w:val="normaltextrun"/>
          <w:rFonts w:asciiTheme="minorHAnsi" w:eastAsiaTheme="majorEastAsia" w:hAnsiTheme="minorHAnsi" w:cstheme="minorHAnsi"/>
          <w:color w:val="000000"/>
          <w:sz w:val="22"/>
          <w:szCs w:val="22"/>
        </w:rPr>
        <w:t>“ (2019)</w:t>
      </w:r>
    </w:p>
    <w:p w14:paraId="3E17579F"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Peter </w:t>
      </w:r>
      <w:proofErr w:type="spellStart"/>
      <w:r w:rsidRPr="004108E9">
        <w:rPr>
          <w:rStyle w:val="normaltextrun"/>
          <w:rFonts w:asciiTheme="minorHAnsi" w:eastAsiaTheme="majorEastAsia" w:hAnsiTheme="minorHAnsi" w:cstheme="minorHAnsi"/>
          <w:color w:val="000000"/>
          <w:sz w:val="22"/>
          <w:szCs w:val="22"/>
        </w:rPr>
        <w:t>Bankov</w:t>
      </w:r>
      <w:proofErr w:type="spellEnd"/>
      <w:r w:rsidRPr="004108E9">
        <w:rPr>
          <w:rStyle w:val="normaltextrun"/>
          <w:rFonts w:asciiTheme="minorHAnsi" w:eastAsiaTheme="majorEastAsia" w:hAnsiTheme="minorHAnsi" w:cstheme="minorHAnsi"/>
          <w:color w:val="000000"/>
          <w:sz w:val="22"/>
          <w:szCs w:val="22"/>
        </w:rPr>
        <w:t xml:space="preserve">, Rusko, přednáška a workshop pro studenty ateliéru Grafický design </w:t>
      </w:r>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I </w:t>
      </w:r>
      <w:r>
        <w:rPr>
          <w:rStyle w:val="normaltextrun"/>
          <w:rFonts w:asciiTheme="minorHAnsi" w:eastAsiaTheme="majorEastAsia" w:hAnsiTheme="minorHAnsi" w:cstheme="minorHAnsi"/>
          <w:color w:val="000000"/>
          <w:sz w:val="22"/>
          <w:szCs w:val="22"/>
        </w:rPr>
        <w:t>M</w:t>
      </w:r>
      <w:r w:rsidRPr="004108E9">
        <w:rPr>
          <w:rStyle w:val="normaltextrun"/>
          <w:rFonts w:asciiTheme="minorHAnsi" w:eastAsiaTheme="majorEastAsia" w:hAnsiTheme="minorHAnsi" w:cstheme="minorHAnsi"/>
          <w:color w:val="000000"/>
          <w:sz w:val="22"/>
          <w:szCs w:val="22"/>
        </w:rPr>
        <w:t xml:space="preserve">ake </w:t>
      </w:r>
      <w:proofErr w:type="spellStart"/>
      <w:r>
        <w:rPr>
          <w:rStyle w:val="normaltextrun"/>
          <w:rFonts w:asciiTheme="minorHAnsi" w:eastAsiaTheme="majorEastAsia" w:hAnsiTheme="minorHAnsi" w:cstheme="minorHAnsi"/>
          <w:color w:val="000000"/>
          <w:sz w:val="22"/>
          <w:szCs w:val="22"/>
        </w:rPr>
        <w:t>P</w:t>
      </w:r>
      <w:r w:rsidRPr="004108E9">
        <w:rPr>
          <w:rStyle w:val="normaltextrun"/>
          <w:rFonts w:asciiTheme="minorHAnsi" w:eastAsiaTheme="majorEastAsia" w:hAnsiTheme="minorHAnsi" w:cstheme="minorHAnsi"/>
          <w:color w:val="000000"/>
          <w:sz w:val="22"/>
          <w:szCs w:val="22"/>
        </w:rPr>
        <w:t>osters</w:t>
      </w:r>
      <w:proofErr w:type="spellEnd"/>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 (2019)</w:t>
      </w:r>
    </w:p>
    <w:p w14:paraId="208941DC"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Slawomir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Kosmynka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Akademia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Sztuk</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Pięknych</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im</w:t>
      </w:r>
      <w:proofErr w:type="spellEnd"/>
      <w:r w:rsidRPr="004108E9">
        <w:rPr>
          <w:rStyle w:val="normaltextrun"/>
          <w:rFonts w:asciiTheme="minorHAnsi" w:eastAsiaTheme="majorEastAsia" w:hAnsiTheme="minorHAnsi" w:cstheme="minorHAnsi"/>
          <w:color w:val="000000"/>
          <w:sz w:val="22"/>
          <w:szCs w:val="22"/>
        </w:rPr>
        <w:t xml:space="preserve">. Władysława </w:t>
      </w:r>
      <w:proofErr w:type="spellStart"/>
      <w:r w:rsidRPr="004108E9">
        <w:rPr>
          <w:rStyle w:val="normaltextrun"/>
          <w:rFonts w:asciiTheme="minorHAnsi" w:eastAsiaTheme="majorEastAsia" w:hAnsiTheme="minorHAnsi" w:cstheme="minorHAnsi"/>
          <w:color w:val="000000"/>
          <w:sz w:val="22"/>
          <w:szCs w:val="22"/>
        </w:rPr>
        <w:t>Strzemińskiego</w:t>
      </w:r>
      <w:proofErr w:type="spellEnd"/>
      <w:r w:rsidRPr="004108E9">
        <w:rPr>
          <w:rStyle w:val="normaltextrun"/>
          <w:rFonts w:asciiTheme="minorHAnsi" w:eastAsiaTheme="majorEastAsia" w:hAnsiTheme="minorHAnsi" w:cstheme="minorHAnsi"/>
          <w:color w:val="000000"/>
          <w:sz w:val="22"/>
          <w:szCs w:val="22"/>
        </w:rPr>
        <w:t xml:space="preserve"> w </w:t>
      </w:r>
      <w:proofErr w:type="spellStart"/>
      <w:r w:rsidRPr="004108E9">
        <w:rPr>
          <w:rStyle w:val="normaltextrun"/>
          <w:rFonts w:asciiTheme="minorHAnsi" w:eastAsiaTheme="majorEastAsia" w:hAnsiTheme="minorHAnsi" w:cstheme="minorHAnsi"/>
          <w:color w:val="000000"/>
          <w:sz w:val="22"/>
          <w:szCs w:val="22"/>
        </w:rPr>
        <w:t>Łodzi</w:t>
      </w:r>
      <w:proofErr w:type="spellEnd"/>
      <w:r w:rsidRPr="004108E9">
        <w:rPr>
          <w:rStyle w:val="normaltextrun"/>
          <w:rFonts w:asciiTheme="minorHAnsi" w:eastAsiaTheme="majorEastAsia" w:hAnsiTheme="minorHAnsi" w:cstheme="minorHAnsi"/>
          <w:color w:val="000000"/>
          <w:sz w:val="22"/>
          <w:szCs w:val="22"/>
        </w:rPr>
        <w:t>, Polsko, série přednášek na ateliéru Grafický design – Výuka grafického designu v ateliéru 109 a Undergroundové hnutí v Polsku před r. 1989 jako výchozí pozice pro vlastní tvorbu (2019)</w:t>
      </w:r>
    </w:p>
    <w:p w14:paraId="4CB05942"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Alexandar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Donev</w:t>
      </w:r>
      <w:proofErr w:type="spellEnd"/>
      <w:r w:rsidRPr="004108E9">
        <w:rPr>
          <w:rStyle w:val="normaltextrun"/>
          <w:rFonts w:asciiTheme="minorHAnsi" w:eastAsiaTheme="majorEastAsia" w:hAnsiTheme="minorHAnsi" w:cstheme="minorHAnsi"/>
          <w:color w:val="000000"/>
          <w:sz w:val="22"/>
          <w:szCs w:val="22"/>
        </w:rPr>
        <w:t xml:space="preserve">, Spojené království, přednášky cyklu: UX/UI in Digital Design. </w:t>
      </w:r>
      <w:proofErr w:type="spellStart"/>
      <w:r w:rsidRPr="004108E9">
        <w:rPr>
          <w:rStyle w:val="normaltextrun"/>
          <w:rFonts w:asciiTheme="minorHAnsi" w:eastAsiaTheme="majorEastAsia" w:hAnsiTheme="minorHAnsi" w:cstheme="minorHAnsi"/>
          <w:color w:val="000000"/>
          <w:sz w:val="22"/>
          <w:szCs w:val="22"/>
        </w:rPr>
        <w:t>How</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mportant</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s</w:t>
      </w:r>
      <w:proofErr w:type="spellEnd"/>
      <w:r w:rsidRPr="004108E9">
        <w:rPr>
          <w:rStyle w:val="normaltextrun"/>
          <w:rFonts w:asciiTheme="minorHAnsi" w:eastAsiaTheme="majorEastAsia" w:hAnsiTheme="minorHAnsi" w:cstheme="minorHAnsi"/>
          <w:color w:val="000000"/>
          <w:sz w:val="22"/>
          <w:szCs w:val="22"/>
        </w:rPr>
        <w:t xml:space="preserve">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t? (2019)</w:t>
      </w:r>
    </w:p>
    <w:p w14:paraId="245D05A1"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Adi </w:t>
      </w:r>
      <w:proofErr w:type="spellStart"/>
      <w:r w:rsidRPr="004108E9">
        <w:rPr>
          <w:rStyle w:val="normaltextrun"/>
          <w:rFonts w:asciiTheme="minorHAnsi" w:eastAsiaTheme="majorEastAsia" w:hAnsiTheme="minorHAnsi" w:cstheme="minorHAnsi"/>
          <w:color w:val="000000"/>
          <w:sz w:val="22"/>
          <w:szCs w:val="22"/>
        </w:rPr>
        <w:t>Erez</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Audiovizuální tvorba (2022)</w:t>
      </w:r>
    </w:p>
    <w:p w14:paraId="1FADC45C"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lastRenderedPageBreak/>
        <w:t>Jorg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Winde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Fachhochschule</w:t>
      </w:r>
      <w:proofErr w:type="spellEnd"/>
      <w:r w:rsidRPr="004108E9">
        <w:rPr>
          <w:rStyle w:val="normaltextrun"/>
          <w:rFonts w:asciiTheme="minorHAnsi" w:eastAsiaTheme="majorEastAsia" w:hAnsiTheme="minorHAnsi" w:cstheme="minorHAnsi"/>
          <w:color w:val="000000"/>
          <w:sz w:val="22"/>
          <w:szCs w:val="22"/>
        </w:rPr>
        <w:t xml:space="preserve"> Dortmund, Německo, workshop pro ateliér Reklamní fotografie (2022)</w:t>
      </w:r>
    </w:p>
    <w:p w14:paraId="6852D336"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Robert Lence, </w:t>
      </w:r>
      <w:proofErr w:type="spellStart"/>
      <w:r w:rsidRPr="004108E9">
        <w:rPr>
          <w:rStyle w:val="normaltextrun"/>
          <w:rFonts w:asciiTheme="minorHAnsi" w:eastAsiaTheme="majorEastAsia" w:hAnsiTheme="minorHAnsi" w:cstheme="minorHAnsi"/>
          <w:color w:val="000000"/>
          <w:sz w:val="22"/>
          <w:szCs w:val="22"/>
        </w:rPr>
        <w:t>California</w:t>
      </w:r>
      <w:proofErr w:type="spellEnd"/>
      <w:r w:rsidRPr="004108E9">
        <w:rPr>
          <w:rStyle w:val="normaltextrun"/>
          <w:rFonts w:asciiTheme="minorHAnsi" w:eastAsiaTheme="majorEastAsia" w:hAnsiTheme="minorHAnsi" w:cstheme="minorHAnsi"/>
          <w:color w:val="000000"/>
          <w:sz w:val="22"/>
          <w:szCs w:val="22"/>
        </w:rPr>
        <w:t xml:space="preserve"> Institute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the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workshop pro ateliér Animovaná tvorba (2022)</w:t>
      </w:r>
    </w:p>
    <w:p w14:paraId="4C7DBDFF"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Onna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Segev</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Digitální design (2022)</w:t>
      </w:r>
    </w:p>
    <w:p w14:paraId="0EEEB163" w14:textId="77777777" w:rsidR="00163FF7" w:rsidRPr="004108E9" w:rsidRDefault="00163FF7" w:rsidP="00CE41A2">
      <w:pPr>
        <w:pStyle w:val="paragraph"/>
        <w:numPr>
          <w:ilvl w:val="0"/>
          <w:numId w:val="6"/>
        </w:numPr>
        <w:spacing w:after="120"/>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Shelly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Satat</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Kombor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Design obuvi (2022)</w:t>
      </w:r>
    </w:p>
    <w:p w14:paraId="7617DCF5" w14:textId="659AA8CB" w:rsidR="00163FF7" w:rsidRPr="004108E9" w:rsidRDefault="00163FF7" w:rsidP="00CE41A2">
      <w:pPr>
        <w:pStyle w:val="paragraph"/>
        <w:numPr>
          <w:ilvl w:val="0"/>
          <w:numId w:val="6"/>
        </w:numPr>
        <w:spacing w:before="0" w:beforeAutospacing="0" w:after="120" w:afterAutospacing="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Maria Luisa </w:t>
      </w:r>
      <w:proofErr w:type="spellStart"/>
      <w:r w:rsidRPr="004108E9">
        <w:rPr>
          <w:rStyle w:val="normaltextrun"/>
          <w:rFonts w:asciiTheme="minorHAnsi" w:eastAsiaTheme="majorEastAsia" w:hAnsiTheme="minorHAnsi" w:cstheme="minorHAnsi"/>
          <w:color w:val="000000"/>
          <w:sz w:val="22"/>
          <w:szCs w:val="22"/>
        </w:rPr>
        <w:t>Costa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Instituto</w:t>
      </w:r>
      <w:proofErr w:type="spellEnd"/>
      <w:r w:rsidRPr="004108E9">
        <w:rPr>
          <w:rStyle w:val="normaltextrun"/>
          <w:rFonts w:asciiTheme="minorHAnsi" w:eastAsiaTheme="majorEastAsia" w:hAnsiTheme="minorHAnsi" w:cstheme="minorHAnsi"/>
          <w:color w:val="000000"/>
          <w:sz w:val="22"/>
          <w:szCs w:val="22"/>
        </w:rPr>
        <w:t xml:space="preserve"> Superior Miguel </w:t>
      </w:r>
      <w:proofErr w:type="spellStart"/>
      <w:r w:rsidRPr="004108E9">
        <w:rPr>
          <w:rStyle w:val="normaltextrun"/>
          <w:rFonts w:asciiTheme="minorHAnsi" w:eastAsiaTheme="majorEastAsia" w:hAnsiTheme="minorHAnsi" w:cstheme="minorHAnsi"/>
          <w:color w:val="000000"/>
          <w:sz w:val="22"/>
          <w:szCs w:val="22"/>
        </w:rPr>
        <w:t>Torga</w:t>
      </w:r>
      <w:proofErr w:type="spellEnd"/>
      <w:r w:rsidRPr="004108E9">
        <w:rPr>
          <w:rStyle w:val="normaltextrun"/>
          <w:rFonts w:asciiTheme="minorHAnsi" w:eastAsiaTheme="majorEastAsia" w:hAnsiTheme="minorHAnsi" w:cstheme="minorHAnsi"/>
          <w:color w:val="000000"/>
          <w:sz w:val="22"/>
          <w:szCs w:val="22"/>
        </w:rPr>
        <w:t xml:space="preserve">, workshop pro ateliéry Digitální design </w:t>
      </w:r>
      <w:r w:rsidR="00B37A53">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Grafický design</w:t>
      </w:r>
    </w:p>
    <w:bookmarkEnd w:id="105"/>
    <w:p w14:paraId="6AAA1521" w14:textId="494FC42E" w:rsidR="00EC3E82" w:rsidRPr="004108E9" w:rsidRDefault="00EC3E82" w:rsidP="00B22F69">
      <w:pPr>
        <w:pStyle w:val="paragraph"/>
        <w:spacing w:before="0" w:beforeAutospacing="0" w:after="120" w:afterAutospacing="0"/>
        <w:ind w:left="426"/>
        <w:jc w:val="both"/>
        <w:textAlignment w:val="baseline"/>
        <w:rPr>
          <w:rFonts w:asciiTheme="minorHAnsi" w:hAnsiTheme="minorHAnsi"/>
          <w:sz w:val="22"/>
          <w:szCs w:val="22"/>
        </w:rPr>
      </w:pPr>
      <w:r w:rsidRPr="004108E9">
        <w:rPr>
          <w:rStyle w:val="normaltextrun"/>
          <w:rFonts w:asciiTheme="minorHAnsi" w:eastAsiaTheme="majorEastAsia" w:hAnsiTheme="minorHAnsi" w:cstheme="minorHAnsi"/>
          <w:color w:val="000000"/>
          <w:sz w:val="22"/>
          <w:szCs w:val="22"/>
        </w:rPr>
        <w:t xml:space="preserve">FMK rozšiřuje nabídku kvalitních zahraničních partnerů pro mobility akademických a THP pracovníků </w:t>
      </w:r>
      <w:r w:rsidR="00F4353A">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 xml:space="preserve">i studentů. Rozvíjí stávající kontakty, prostřednictvím členství v mezinárodních organizacích. </w:t>
      </w:r>
      <w:r w:rsidRPr="004108E9">
        <w:rPr>
          <w:rStyle w:val="normaltextrun"/>
          <w:rFonts w:asciiTheme="minorHAnsi" w:eastAsiaTheme="majorEastAsia" w:hAnsiTheme="minorHAnsi" w:cstheme="minorHAnsi"/>
          <w:sz w:val="22"/>
          <w:szCs w:val="22"/>
        </w:rPr>
        <w:t xml:space="preserve">Usiluje </w:t>
      </w:r>
      <w:r w:rsidR="00EC15FE">
        <w:rPr>
          <w:rStyle w:val="normaltextrun"/>
          <w:rFonts w:asciiTheme="minorHAnsi" w:eastAsiaTheme="majorEastAsia" w:hAnsiTheme="minorHAnsi" w:cstheme="minorHAnsi"/>
          <w:sz w:val="22"/>
          <w:szCs w:val="22"/>
        </w:rPr>
        <w:br/>
      </w:r>
      <w:r w:rsidRPr="004108E9">
        <w:rPr>
          <w:rStyle w:val="normaltextrun"/>
          <w:rFonts w:asciiTheme="minorHAnsi" w:eastAsiaTheme="majorEastAsia" w:hAnsiTheme="minorHAnsi" w:cstheme="minorHAnsi"/>
          <w:sz w:val="22"/>
          <w:szCs w:val="22"/>
        </w:rPr>
        <w:t xml:space="preserve">o zvýšení objemů získaných národních i mezinárodních projektů, a to i ve spolupráci se strategickými </w:t>
      </w:r>
      <w:r w:rsidRPr="004108E9">
        <w:rPr>
          <w:rFonts w:asciiTheme="minorHAnsi" w:hAnsiTheme="minorHAnsi"/>
          <w:sz w:val="22"/>
          <w:szCs w:val="22"/>
        </w:rPr>
        <w:t xml:space="preserve">zahraničními partnery (rozšiřování integrace do mezinárodní vzdělávací infrastruktury). V letech 2017–2022 se uskutečnilo více než 170 mobilit akademických pracovníků a THP pracovníků. </w:t>
      </w:r>
    </w:p>
    <w:p w14:paraId="19F97260" w14:textId="77777777" w:rsidR="00EC3E82" w:rsidRPr="004108E9" w:rsidRDefault="00EC3E82" w:rsidP="00B22F69">
      <w:pPr>
        <w:pStyle w:val="paragraph"/>
        <w:spacing w:before="0" w:beforeAutospacing="0" w:after="120" w:afterAutospacing="0"/>
        <w:ind w:left="426"/>
        <w:jc w:val="both"/>
        <w:textAlignment w:val="baseline"/>
        <w:rPr>
          <w:rFonts w:asciiTheme="minorHAnsi" w:hAnsiTheme="minorHAnsi"/>
          <w:sz w:val="22"/>
          <w:szCs w:val="22"/>
        </w:rPr>
      </w:pPr>
      <w:r w:rsidRPr="004108E9">
        <w:rPr>
          <w:rFonts w:asciiTheme="minorHAnsi" w:hAnsiTheme="minorHAnsi"/>
          <w:sz w:val="22"/>
          <w:szCs w:val="22"/>
        </w:rPr>
        <w:t xml:space="preserve">V letech 2017-2022 absolvovalo zahraniční mobilitu 520 studentů FMK v celkové délce přes 65 000 </w:t>
      </w:r>
      <w:proofErr w:type="spellStart"/>
      <w:r w:rsidRPr="004108E9">
        <w:rPr>
          <w:rFonts w:asciiTheme="minorHAnsi" w:hAnsiTheme="minorHAnsi"/>
          <w:sz w:val="22"/>
          <w:szCs w:val="22"/>
        </w:rPr>
        <w:t>studentodnů</w:t>
      </w:r>
      <w:proofErr w:type="spellEnd"/>
      <w:r w:rsidRPr="004108E9">
        <w:rPr>
          <w:rFonts w:asciiTheme="minorHAnsi" w:hAnsiTheme="minorHAnsi"/>
          <w:sz w:val="22"/>
          <w:szCs w:val="22"/>
        </w:rPr>
        <w:t>. Většina těchto mobilit se uskutečnila v rámci programu Erasmus+.</w:t>
      </w:r>
    </w:p>
    <w:p w14:paraId="11A5891F" w14:textId="77777777" w:rsidR="00EC3E82" w:rsidRPr="004108E9" w:rsidRDefault="00EC3E82" w:rsidP="00B22F69">
      <w:pPr>
        <w:pStyle w:val="paragraph"/>
        <w:spacing w:before="0" w:beforeAutospacing="0" w:after="120" w:afterAutospacing="0"/>
        <w:ind w:left="426"/>
        <w:jc w:val="both"/>
        <w:textAlignment w:val="baseline"/>
        <w:rPr>
          <w:rFonts w:asciiTheme="minorHAnsi" w:hAnsiTheme="minorHAnsi"/>
          <w:sz w:val="22"/>
          <w:szCs w:val="22"/>
        </w:rPr>
      </w:pPr>
      <w:r w:rsidRPr="004108E9">
        <w:rPr>
          <w:rFonts w:asciiTheme="minorHAnsi" w:hAnsiTheme="minorHAnsi"/>
          <w:sz w:val="22"/>
          <w:szCs w:val="22"/>
        </w:rPr>
        <w:t xml:space="preserve">FMK v letech 2017–2022 navštívilo přes 400 zahraničních studentů v celkovém objemu více než 50 000 </w:t>
      </w:r>
      <w:proofErr w:type="spellStart"/>
      <w:r w:rsidRPr="004108E9">
        <w:rPr>
          <w:rFonts w:asciiTheme="minorHAnsi" w:hAnsiTheme="minorHAnsi"/>
          <w:sz w:val="22"/>
          <w:szCs w:val="22"/>
        </w:rPr>
        <w:t>studentodnů</w:t>
      </w:r>
      <w:proofErr w:type="spellEnd"/>
      <w:r w:rsidRPr="004108E9">
        <w:rPr>
          <w:rFonts w:asciiTheme="minorHAnsi" w:hAnsiTheme="minorHAnsi"/>
          <w:sz w:val="22"/>
          <w:szCs w:val="22"/>
        </w:rPr>
        <w:t xml:space="preserve">. Zdrojem financování byl ze dvou třetin program Erasmus+, FMK však navštívilo i více než 130 tzv. </w:t>
      </w:r>
      <w:proofErr w:type="spellStart"/>
      <w:r w:rsidRPr="004108E9">
        <w:rPr>
          <w:rFonts w:asciiTheme="minorHAnsi" w:hAnsiTheme="minorHAnsi"/>
          <w:sz w:val="22"/>
          <w:szCs w:val="22"/>
        </w:rPr>
        <w:t>freemoverů</w:t>
      </w:r>
      <w:proofErr w:type="spellEnd"/>
      <w:r w:rsidRPr="004108E9">
        <w:rPr>
          <w:rFonts w:asciiTheme="minorHAnsi" w:hAnsiTheme="minorHAnsi"/>
          <w:sz w:val="22"/>
          <w:szCs w:val="22"/>
        </w:rPr>
        <w:t>, nejčastěji přijíždějící</w:t>
      </w:r>
      <w:r>
        <w:rPr>
          <w:rFonts w:asciiTheme="minorHAnsi" w:hAnsiTheme="minorHAnsi"/>
          <w:sz w:val="22"/>
          <w:szCs w:val="22"/>
        </w:rPr>
        <w:t>c</w:t>
      </w:r>
      <w:r w:rsidRPr="004108E9">
        <w:rPr>
          <w:rFonts w:asciiTheme="minorHAnsi" w:hAnsiTheme="minorHAnsi"/>
          <w:sz w:val="22"/>
          <w:szCs w:val="22"/>
        </w:rPr>
        <w:t>h z Jižní Koreje, Tchaj-wanu, Ruska či Indonésie.</w:t>
      </w:r>
    </w:p>
    <w:p w14:paraId="168A1F3D" w14:textId="77777777" w:rsidR="00EC3E82" w:rsidRPr="004108E9" w:rsidRDefault="00EC3E82" w:rsidP="00B22F69">
      <w:pPr>
        <w:pStyle w:val="Bezmezer"/>
        <w:spacing w:after="120"/>
        <w:ind w:left="426"/>
        <w:jc w:val="both"/>
        <w:textAlignment w:val="baseline"/>
      </w:pPr>
      <w:r w:rsidRPr="00E52D7F">
        <w:rPr>
          <w:rFonts w:asciiTheme="minorHAnsi" w:hAnsiTheme="minorHAnsi" w:cstheme="minorHAnsi"/>
          <w:color w:val="000000"/>
          <w:sz w:val="22"/>
          <w:szCs w:val="22"/>
        </w:rPr>
        <w:t xml:space="preserve">Do výuky </w:t>
      </w:r>
      <w:r>
        <w:rPr>
          <w:rFonts w:asciiTheme="minorHAnsi" w:hAnsiTheme="minorHAnsi" w:cstheme="minorHAnsi"/>
          <w:sz w:val="22"/>
          <w:szCs w:val="22"/>
        </w:rPr>
        <w:t xml:space="preserve">BSP ANT se </w:t>
      </w:r>
      <w:r>
        <w:rPr>
          <w:rFonts w:asciiTheme="minorHAnsi" w:hAnsiTheme="minorHAnsi" w:cstheme="minorHAnsi"/>
          <w:color w:val="000000"/>
          <w:sz w:val="22"/>
          <w:szCs w:val="22"/>
        </w:rPr>
        <w:t>budou i nadále</w:t>
      </w:r>
      <w:r w:rsidRPr="00E52D7F">
        <w:rPr>
          <w:rFonts w:asciiTheme="minorHAnsi" w:hAnsiTheme="minorHAnsi" w:cstheme="minorHAnsi"/>
          <w:color w:val="000000"/>
          <w:sz w:val="22"/>
          <w:szCs w:val="22"/>
        </w:rPr>
        <w:t xml:space="preserve"> pravidelně </w:t>
      </w:r>
      <w:r>
        <w:rPr>
          <w:rFonts w:asciiTheme="minorHAnsi" w:hAnsiTheme="minorHAnsi" w:cstheme="minorHAnsi"/>
          <w:color w:val="000000"/>
          <w:sz w:val="22"/>
          <w:szCs w:val="22"/>
        </w:rPr>
        <w:t>zapojovat</w:t>
      </w:r>
      <w:r w:rsidRPr="00E52D7F">
        <w:rPr>
          <w:rFonts w:asciiTheme="minorHAnsi" w:hAnsiTheme="minorHAnsi" w:cstheme="minorHAnsi"/>
          <w:color w:val="000000"/>
          <w:sz w:val="22"/>
          <w:szCs w:val="22"/>
        </w:rPr>
        <w:t xml:space="preserve"> zahraniční lektoři</w:t>
      </w:r>
      <w:r>
        <w:rPr>
          <w:rFonts w:asciiTheme="minorHAnsi" w:hAnsiTheme="minorHAnsi" w:cstheme="minorHAnsi"/>
          <w:color w:val="000000"/>
          <w:sz w:val="22"/>
          <w:szCs w:val="22"/>
        </w:rPr>
        <w:t>, a to prostřednictvím specializovaných kurzů/workshopů. Koncepčně provázaná spolupráce bude probíhat s profesorem Robertem Lencem z </w:t>
      </w:r>
      <w:proofErr w:type="spellStart"/>
      <w:r>
        <w:rPr>
          <w:rFonts w:asciiTheme="minorHAnsi" w:hAnsiTheme="minorHAnsi" w:cstheme="minorHAnsi"/>
          <w:color w:val="000000"/>
          <w:sz w:val="22"/>
          <w:szCs w:val="22"/>
        </w:rPr>
        <w:t>California</w:t>
      </w:r>
      <w:proofErr w:type="spellEnd"/>
      <w:r>
        <w:rPr>
          <w:rFonts w:asciiTheme="minorHAnsi" w:hAnsiTheme="minorHAnsi" w:cstheme="minorHAnsi"/>
          <w:color w:val="000000"/>
          <w:sz w:val="22"/>
          <w:szCs w:val="22"/>
        </w:rPr>
        <w:t xml:space="preserve"> Institute </w:t>
      </w:r>
      <w:proofErr w:type="spellStart"/>
      <w:r>
        <w:rPr>
          <w:rFonts w:asciiTheme="minorHAnsi" w:hAnsiTheme="minorHAnsi" w:cstheme="minorHAnsi"/>
          <w:color w:val="000000"/>
          <w:sz w:val="22"/>
          <w:szCs w:val="22"/>
        </w:rPr>
        <w:t>of</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the</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Arts</w:t>
      </w:r>
      <w:proofErr w:type="spellEnd"/>
      <w:r>
        <w:rPr>
          <w:rFonts w:asciiTheme="minorHAnsi" w:hAnsiTheme="minorHAnsi" w:cstheme="minorHAnsi"/>
          <w:color w:val="000000"/>
          <w:sz w:val="22"/>
          <w:szCs w:val="22"/>
        </w:rPr>
        <w:t xml:space="preserve">, jehož pedagogická i tvůrčí činnost se zaměřuje především na vyprávění animovaného filmu. Na základě této již probíhající spolupráce se připravují další vazby s danou univerzitou, resp. tamějšími pedagogy (zejména profilujících se na charakterovou animaci a herectví pro animovaný film). Mezinárodní spolupráce probíhá i na platformě kurzů </w:t>
      </w:r>
      <w:proofErr w:type="spellStart"/>
      <w:r>
        <w:rPr>
          <w:rFonts w:asciiTheme="minorHAnsi" w:hAnsiTheme="minorHAnsi" w:cstheme="minorHAnsi"/>
          <w:color w:val="000000"/>
          <w:sz w:val="22"/>
          <w:szCs w:val="22"/>
        </w:rPr>
        <w:t>Anomalia</w:t>
      </w:r>
      <w:proofErr w:type="spellEnd"/>
      <w:r>
        <w:rPr>
          <w:rFonts w:asciiTheme="minorHAnsi" w:hAnsiTheme="minorHAnsi" w:cstheme="minorHAnsi"/>
          <w:color w:val="000000"/>
          <w:sz w:val="22"/>
          <w:szCs w:val="22"/>
        </w:rPr>
        <w:t xml:space="preserve">, kterých se pravidelně </w:t>
      </w:r>
      <w:proofErr w:type="gramStart"/>
      <w:r>
        <w:rPr>
          <w:rFonts w:asciiTheme="minorHAnsi" w:hAnsiTheme="minorHAnsi" w:cstheme="minorHAnsi"/>
          <w:color w:val="000000"/>
          <w:sz w:val="22"/>
          <w:szCs w:val="22"/>
        </w:rPr>
        <w:t>rok</w:t>
      </w:r>
      <w:proofErr w:type="gramEnd"/>
      <w:r>
        <w:rPr>
          <w:rFonts w:asciiTheme="minorHAnsi" w:hAnsiTheme="minorHAnsi" w:cstheme="minorHAnsi"/>
          <w:color w:val="000000"/>
          <w:sz w:val="22"/>
          <w:szCs w:val="22"/>
        </w:rPr>
        <w:t xml:space="preserve"> co rok vybraní studenti účastní a jejichž lektoři patří mezi klíčové představitele daných profesí (tvůrci ze studií Pixar </w:t>
      </w:r>
      <w:proofErr w:type="spellStart"/>
      <w:r>
        <w:rPr>
          <w:rFonts w:asciiTheme="minorHAnsi" w:hAnsiTheme="minorHAnsi" w:cstheme="minorHAnsi"/>
          <w:color w:val="000000"/>
          <w:sz w:val="22"/>
          <w:szCs w:val="22"/>
        </w:rPr>
        <w:t>Animation</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Studios</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DreamWorks</w:t>
      </w:r>
      <w:proofErr w:type="spellEnd"/>
      <w:r>
        <w:rPr>
          <w:rFonts w:asciiTheme="minorHAnsi" w:hAnsiTheme="minorHAnsi" w:cstheme="minorHAnsi"/>
          <w:color w:val="000000"/>
          <w:sz w:val="22"/>
          <w:szCs w:val="22"/>
        </w:rPr>
        <w:t xml:space="preserve"> aj.).</w:t>
      </w:r>
    </w:p>
    <w:p w14:paraId="6F94F4A7" w14:textId="77777777" w:rsidR="00163FF7" w:rsidRDefault="00163FF7" w:rsidP="00163FF7">
      <w:pPr>
        <w:pStyle w:val="Nadpis2"/>
        <w:ind w:left="0"/>
        <w:jc w:val="both"/>
        <w:rPr>
          <w:rFonts w:asciiTheme="minorHAnsi" w:hAnsiTheme="minorHAnsi" w:cstheme="minorHAnsi"/>
          <w:sz w:val="22"/>
          <w:szCs w:val="22"/>
        </w:rPr>
      </w:pPr>
    </w:p>
    <w:bookmarkEnd w:id="104"/>
    <w:p w14:paraId="407A8C26" w14:textId="77777777" w:rsidR="00163FF7" w:rsidRPr="009516D2" w:rsidRDefault="00163FF7" w:rsidP="00163FF7">
      <w:pPr>
        <w:rPr>
          <w:lang w:eastAsia="en-US"/>
        </w:rPr>
      </w:pPr>
    </w:p>
    <w:p w14:paraId="385F73C8" w14:textId="77777777" w:rsidR="00163FF7" w:rsidRPr="004D7FB4" w:rsidRDefault="00163FF7" w:rsidP="00163FF7">
      <w:pPr>
        <w:pStyle w:val="Nadpis2"/>
        <w:jc w:val="both"/>
        <w:rPr>
          <w:rFonts w:ascii="Calibri" w:hAnsi="Calibri" w:cs="Calibri"/>
        </w:rPr>
      </w:pPr>
      <w:r w:rsidRPr="004D7FB4">
        <w:rPr>
          <w:rFonts w:ascii="Calibri" w:hAnsi="Calibri" w:cs="Calibri"/>
        </w:rPr>
        <w:t xml:space="preserve">Profil absolventa a obsah studia </w:t>
      </w:r>
    </w:p>
    <w:p w14:paraId="40E9A1AA" w14:textId="77777777" w:rsidR="00163FF7" w:rsidRDefault="00163FF7" w:rsidP="00163FF7">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5DEBC0B6" w14:textId="77777777" w:rsidR="00163FF7" w:rsidRDefault="00163FF7" w:rsidP="00163FF7">
      <w:pPr>
        <w:tabs>
          <w:tab w:val="left" w:pos="2835"/>
        </w:tabs>
        <w:spacing w:before="120" w:after="120"/>
        <w:rPr>
          <w:rFonts w:ascii="Calibri" w:hAnsi="Calibri"/>
          <w:sz w:val="22"/>
          <w:szCs w:val="22"/>
        </w:rPr>
      </w:pPr>
      <w:r>
        <w:tab/>
      </w:r>
      <w:r>
        <w:tab/>
      </w:r>
      <w:r w:rsidRPr="00E24829">
        <w:rPr>
          <w:rFonts w:ascii="Calibri" w:hAnsi="Calibri"/>
          <w:sz w:val="22"/>
          <w:szCs w:val="22"/>
        </w:rPr>
        <w:t>Standard 2.4</w:t>
      </w:r>
    </w:p>
    <w:p w14:paraId="14E71253" w14:textId="77777777" w:rsidR="005572C2" w:rsidRDefault="005572C2" w:rsidP="00163FF7">
      <w:pPr>
        <w:spacing w:before="120" w:after="120"/>
        <w:ind w:left="426"/>
        <w:jc w:val="both"/>
        <w:rPr>
          <w:rFonts w:asciiTheme="minorHAnsi" w:hAnsiTheme="minorHAnsi" w:cstheme="minorHAnsi"/>
          <w:sz w:val="22"/>
          <w:szCs w:val="22"/>
        </w:rPr>
      </w:pPr>
      <w:r w:rsidRPr="003F62C5">
        <w:rPr>
          <w:rFonts w:asciiTheme="minorHAnsi" w:hAnsiTheme="minorHAnsi" w:cstheme="minorHAnsi"/>
          <w:sz w:val="22"/>
          <w:szCs w:val="22"/>
        </w:rPr>
        <w:t xml:space="preserve">Absolvent BSP ANT disponuje řemeslnými schopnostmi vhodnými pro uplatnění v praxi, stejně tak si osvojil základní animační principy a </w:t>
      </w:r>
      <w:r>
        <w:rPr>
          <w:rFonts w:asciiTheme="minorHAnsi" w:hAnsiTheme="minorHAnsi" w:cstheme="minorHAnsi"/>
          <w:sz w:val="22"/>
          <w:szCs w:val="22"/>
        </w:rPr>
        <w:t xml:space="preserve">schopnost </w:t>
      </w:r>
      <w:r w:rsidRPr="003F62C5">
        <w:rPr>
          <w:rFonts w:asciiTheme="minorHAnsi" w:hAnsiTheme="minorHAnsi" w:cstheme="minorHAnsi"/>
          <w:sz w:val="22"/>
          <w:szCs w:val="22"/>
        </w:rPr>
        <w:t xml:space="preserve">jejich uplatnění při tvorbě animovaného díla, a to prostřednictvím všech důležitých animačních technologií. </w:t>
      </w:r>
    </w:p>
    <w:p w14:paraId="79D3992E" w14:textId="6EECFE5C" w:rsidR="00163FF7" w:rsidRPr="003F62C5" w:rsidRDefault="00163FF7" w:rsidP="00163FF7">
      <w:pPr>
        <w:spacing w:before="120" w:after="120"/>
        <w:ind w:left="426"/>
        <w:jc w:val="both"/>
        <w:rPr>
          <w:rFonts w:asciiTheme="minorHAnsi" w:hAnsiTheme="minorHAnsi" w:cstheme="minorHAnsi"/>
          <w:sz w:val="22"/>
          <w:szCs w:val="22"/>
        </w:rPr>
      </w:pPr>
      <w:r w:rsidRPr="003F62C5">
        <w:rPr>
          <w:rFonts w:asciiTheme="minorHAnsi" w:hAnsiTheme="minorHAnsi" w:cstheme="minorHAnsi"/>
          <w:sz w:val="22"/>
          <w:szCs w:val="22"/>
        </w:rPr>
        <w:t>Absolvent je seznámen s historickými, teoretickými a</w:t>
      </w:r>
      <w:r>
        <w:rPr>
          <w:rFonts w:asciiTheme="minorHAnsi" w:hAnsiTheme="minorHAnsi" w:cstheme="minorHAnsi"/>
          <w:sz w:val="22"/>
          <w:szCs w:val="22"/>
        </w:rPr>
        <w:t xml:space="preserve"> </w:t>
      </w:r>
      <w:r w:rsidRPr="003F62C5">
        <w:rPr>
          <w:rFonts w:asciiTheme="minorHAnsi" w:hAnsiTheme="minorHAnsi" w:cstheme="minorHAnsi"/>
          <w:sz w:val="22"/>
          <w:szCs w:val="22"/>
        </w:rPr>
        <w:t xml:space="preserve">technologickými východisky profese, v oblasti </w:t>
      </w:r>
      <w:r>
        <w:rPr>
          <w:rFonts w:asciiTheme="minorHAnsi" w:hAnsiTheme="minorHAnsi" w:cstheme="minorHAnsi"/>
          <w:sz w:val="22"/>
          <w:szCs w:val="22"/>
        </w:rPr>
        <w:t>animované tvorby</w:t>
      </w:r>
      <w:r w:rsidRPr="003F62C5">
        <w:rPr>
          <w:rFonts w:asciiTheme="minorHAnsi" w:hAnsiTheme="minorHAnsi" w:cstheme="minorHAnsi"/>
          <w:sz w:val="22"/>
          <w:szCs w:val="22"/>
        </w:rPr>
        <w:t xml:space="preserve"> se orientuje nejen v rovině teoretické, ale především praktické. </w:t>
      </w:r>
      <w:r>
        <w:rPr>
          <w:rFonts w:asciiTheme="minorHAnsi" w:hAnsiTheme="minorHAnsi" w:cstheme="minorHAnsi"/>
          <w:sz w:val="22"/>
          <w:szCs w:val="22"/>
        </w:rPr>
        <w:t xml:space="preserve">Absolvent </w:t>
      </w:r>
      <w:r w:rsidRPr="003F62C5">
        <w:rPr>
          <w:rFonts w:asciiTheme="minorHAnsi" w:hAnsiTheme="minorHAnsi" w:cstheme="minorHAnsi"/>
          <w:sz w:val="22"/>
          <w:szCs w:val="22"/>
        </w:rPr>
        <w:t>díky teoretickým znalostem rozumí principům dramaturgie animovaného díla, stejně tak specifikům jeho filmového jazyka. Nabyté vědomosti z oblasti technologie a teorie oboru využívá nejen při rozboru jiných animovaných děl (například v kontextu vývoje dějin animace), ale také při své praktické tvorbě. Orientuje se v dějinách oboru, také v dějinách vizuální kultury, rozumí principům filmové řeči i prvkům vizuální komunikace, v neposlední řadě je pak seznámen se základy podnikatelské praxe.</w:t>
      </w:r>
    </w:p>
    <w:p w14:paraId="0FDEB396" w14:textId="196B03DF" w:rsidR="0042524A" w:rsidRPr="003F62C5" w:rsidRDefault="0042524A" w:rsidP="0042524A">
      <w:pPr>
        <w:autoSpaceDE w:val="0"/>
        <w:autoSpaceDN w:val="0"/>
        <w:adjustRightInd w:val="0"/>
        <w:spacing w:after="120"/>
        <w:ind w:left="426"/>
        <w:jc w:val="both"/>
        <w:rPr>
          <w:rFonts w:asciiTheme="minorHAnsi" w:hAnsiTheme="minorHAnsi" w:cstheme="minorHAnsi"/>
          <w:sz w:val="22"/>
          <w:szCs w:val="22"/>
        </w:rPr>
      </w:pPr>
      <w:r w:rsidRPr="003F62C5">
        <w:rPr>
          <w:rFonts w:asciiTheme="minorHAnsi" w:hAnsiTheme="minorHAnsi" w:cstheme="minorHAnsi"/>
          <w:sz w:val="22"/>
          <w:szCs w:val="22"/>
        </w:rPr>
        <w:t xml:space="preserve">Absolvent získává dovednosti z oblasti přípravy, produkce i postprodukce animovaného audiovizuálního díla. </w:t>
      </w:r>
      <w:r>
        <w:rPr>
          <w:rFonts w:asciiTheme="minorHAnsi" w:hAnsiTheme="minorHAnsi" w:cstheme="minorHAnsi"/>
          <w:sz w:val="22"/>
          <w:szCs w:val="22"/>
        </w:rPr>
        <w:t>U</w:t>
      </w:r>
      <w:r w:rsidRPr="003F62C5">
        <w:rPr>
          <w:rFonts w:asciiTheme="minorHAnsi" w:hAnsiTheme="minorHAnsi" w:cstheme="minorHAnsi"/>
          <w:sz w:val="22"/>
          <w:szCs w:val="22"/>
        </w:rPr>
        <w:t xml:space="preserve">mí zapojit </w:t>
      </w:r>
      <w:r>
        <w:rPr>
          <w:rFonts w:asciiTheme="minorHAnsi" w:hAnsiTheme="minorHAnsi" w:cstheme="minorHAnsi"/>
          <w:sz w:val="22"/>
          <w:szCs w:val="22"/>
        </w:rPr>
        <w:t>t</w:t>
      </w:r>
      <w:r w:rsidRPr="003F62C5">
        <w:rPr>
          <w:rFonts w:asciiTheme="minorHAnsi" w:hAnsiTheme="minorHAnsi" w:cstheme="minorHAnsi"/>
          <w:sz w:val="22"/>
          <w:szCs w:val="22"/>
        </w:rPr>
        <w:t xml:space="preserve">eoretické znalosti do tohoto procesu, stejně tak zkušenosti nabyté prostřednictvím prakticky orientované oborové výuky, kde si osvojuje schopnost týmové spolupráce, práce ve studiu </w:t>
      </w:r>
      <w:r>
        <w:rPr>
          <w:rFonts w:asciiTheme="minorHAnsi" w:hAnsiTheme="minorHAnsi" w:cstheme="minorHAnsi"/>
          <w:sz w:val="22"/>
          <w:szCs w:val="22"/>
        </w:rPr>
        <w:br/>
      </w:r>
      <w:r w:rsidRPr="003F62C5">
        <w:rPr>
          <w:rFonts w:asciiTheme="minorHAnsi" w:hAnsiTheme="minorHAnsi" w:cstheme="minorHAnsi"/>
          <w:sz w:val="22"/>
          <w:szCs w:val="22"/>
        </w:rPr>
        <w:t xml:space="preserve">a prezentace své vlastní tvorby v českém i anglickém jazyce. U absolventa se tak předpokládá nejen jeho schopnost interpretovat, analyzovat cizí filmové dílo, ale obdobným způsobem uchopit i svůj vlastní </w:t>
      </w:r>
      <w:r w:rsidRPr="003F62C5">
        <w:rPr>
          <w:rFonts w:asciiTheme="minorHAnsi" w:hAnsiTheme="minorHAnsi" w:cstheme="minorHAnsi"/>
          <w:sz w:val="22"/>
          <w:szCs w:val="22"/>
        </w:rPr>
        <w:lastRenderedPageBreak/>
        <w:t xml:space="preserve">projekt či projekt, jehož je součástí. Taková dovednost je nezbytná pro úspěšnou komunikaci v praxi, získávání nových členů do týmu, delegování či sdílení informací a práce uvnitř týmu a se zadavatelem, producentem. Odborné dovednosti počítají s osvojením základních animačních principů, postupů výroby, stejně tak i jednotlivých technologií animace. </w:t>
      </w:r>
    </w:p>
    <w:p w14:paraId="6934D061" w14:textId="77777777" w:rsidR="00163FF7" w:rsidRPr="003F62C5" w:rsidRDefault="00163FF7" w:rsidP="00163FF7">
      <w:pPr>
        <w:tabs>
          <w:tab w:val="left" w:pos="2835"/>
        </w:tabs>
        <w:spacing w:before="120" w:after="120"/>
        <w:ind w:left="426"/>
        <w:jc w:val="both"/>
        <w:rPr>
          <w:rFonts w:asciiTheme="minorHAnsi" w:hAnsiTheme="minorHAnsi" w:cstheme="minorHAnsi"/>
          <w:sz w:val="22"/>
          <w:szCs w:val="22"/>
        </w:rPr>
      </w:pPr>
      <w:r w:rsidRPr="003F62C5">
        <w:rPr>
          <w:rFonts w:asciiTheme="minorHAnsi" w:hAnsiTheme="minorHAnsi" w:cstheme="minorHAnsi"/>
          <w:sz w:val="22"/>
          <w:szCs w:val="22"/>
        </w:rPr>
        <w:t xml:space="preserve">Absolvent je způsobilý k tomu, aby obstál v asistentských, manažerských či edukačních/ animačních funkcích v kulturních organizacích i kreativních projektech. Je schopen koordinovat činnost týmu a nést odpovědnost za jeho výsledky. Srozumitelně a přesvědčivě zadávat úkoly, vyhodnocovat názory ostatních, respektovat etický rozměr daného problému. V rámci svých odborných znalostí dokáže jednat v anglickém jazyce. </w:t>
      </w:r>
    </w:p>
    <w:p w14:paraId="2A2B067C" w14:textId="77777777" w:rsidR="00163FF7" w:rsidRDefault="00163FF7" w:rsidP="003F5877">
      <w:pPr>
        <w:tabs>
          <w:tab w:val="left" w:pos="2835"/>
        </w:tabs>
        <w:spacing w:after="120"/>
      </w:pPr>
    </w:p>
    <w:p w14:paraId="4FA49671" w14:textId="77777777" w:rsidR="00163FF7" w:rsidRPr="00650764" w:rsidRDefault="00163FF7" w:rsidP="00163FF7">
      <w:pPr>
        <w:pStyle w:val="Nadpis3"/>
        <w:spacing w:before="0" w:line="240" w:lineRule="auto"/>
      </w:pPr>
      <w:r w:rsidRPr="00650764">
        <w:t xml:space="preserve">Jazykové kompetence </w:t>
      </w:r>
    </w:p>
    <w:p w14:paraId="782C4D41" w14:textId="77777777" w:rsidR="00163FF7" w:rsidRPr="000D22E8" w:rsidRDefault="00163FF7" w:rsidP="00163FF7">
      <w:pPr>
        <w:tabs>
          <w:tab w:val="left" w:pos="2835"/>
        </w:tabs>
        <w:spacing w:before="120" w:after="120"/>
        <w:rPr>
          <w:rFonts w:asciiTheme="minorHAnsi" w:hAnsiTheme="minorHAnsi"/>
          <w:sz w:val="22"/>
          <w:szCs w:val="22"/>
        </w:rPr>
      </w:pPr>
      <w:r w:rsidRPr="00650764">
        <w:tab/>
      </w:r>
      <w:r w:rsidRPr="00650764">
        <w:tab/>
      </w:r>
      <w:r w:rsidRPr="000D22E8">
        <w:rPr>
          <w:rFonts w:asciiTheme="minorHAnsi" w:hAnsiTheme="minorHAnsi"/>
          <w:sz w:val="22"/>
          <w:szCs w:val="22"/>
        </w:rPr>
        <w:t>Standard 2.5</w:t>
      </w:r>
    </w:p>
    <w:p w14:paraId="37405D49" w14:textId="77777777" w:rsidR="00FD26F1" w:rsidRDefault="00163FF7" w:rsidP="00163FF7">
      <w:pPr>
        <w:tabs>
          <w:tab w:val="left" w:pos="2835"/>
        </w:tabs>
        <w:spacing w:after="120"/>
        <w:ind w:left="426"/>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 xml:space="preserve">Jazykové kompetence studentů v bakalářském stupni studia jsou rozvíjeny v předmětech: </w:t>
      </w:r>
      <w:r>
        <w:rPr>
          <w:rFonts w:asciiTheme="minorHAnsi" w:hAnsiTheme="minorHAnsi" w:cstheme="minorHAnsi"/>
          <w:color w:val="000000"/>
          <w:sz w:val="22"/>
          <w:szCs w:val="22"/>
        </w:rPr>
        <w:t>cizí jazyk – angličtina, dále v</w:t>
      </w:r>
      <w:r w:rsidR="00E84657">
        <w:rPr>
          <w:rFonts w:asciiTheme="minorHAnsi" w:hAnsiTheme="minorHAnsi" w:cstheme="minorHAnsi"/>
          <w:color w:val="000000"/>
          <w:sz w:val="22"/>
          <w:szCs w:val="22"/>
        </w:rPr>
        <w:t> </w:t>
      </w:r>
      <w:r>
        <w:rPr>
          <w:rFonts w:asciiTheme="minorHAnsi" w:hAnsiTheme="minorHAnsi" w:cstheme="minorHAnsi"/>
          <w:color w:val="000000"/>
          <w:sz w:val="22"/>
          <w:szCs w:val="22"/>
        </w:rPr>
        <w:t>předmětech</w:t>
      </w:r>
      <w:r w:rsidR="00E84657">
        <w:rPr>
          <w:rFonts w:asciiTheme="minorHAnsi" w:hAnsiTheme="minorHAnsi" w:cstheme="minorHAnsi"/>
          <w:color w:val="000000"/>
          <w:sz w:val="22"/>
          <w:szCs w:val="22"/>
        </w:rPr>
        <w:t xml:space="preserve"> </w:t>
      </w:r>
      <w:r w:rsidR="00C0040C">
        <w:rPr>
          <w:rFonts w:asciiTheme="minorHAnsi" w:hAnsiTheme="minorHAnsi" w:cstheme="minorHAnsi"/>
          <w:color w:val="000000"/>
          <w:sz w:val="22"/>
          <w:szCs w:val="22"/>
        </w:rPr>
        <w:t>zaměřených na prezentování svých vlastních projektů</w:t>
      </w:r>
      <w:r w:rsidR="00253755">
        <w:rPr>
          <w:rFonts w:asciiTheme="minorHAnsi" w:hAnsiTheme="minorHAnsi" w:cstheme="minorHAnsi"/>
          <w:color w:val="000000"/>
          <w:sz w:val="22"/>
          <w:szCs w:val="22"/>
        </w:rPr>
        <w:t xml:space="preserve"> a </w:t>
      </w:r>
      <w:r w:rsidR="00FD26F1">
        <w:rPr>
          <w:rFonts w:asciiTheme="minorHAnsi" w:hAnsiTheme="minorHAnsi" w:cstheme="minorHAnsi"/>
          <w:color w:val="000000"/>
          <w:sz w:val="22"/>
          <w:szCs w:val="22"/>
        </w:rPr>
        <w:t>v rámci odborných kurzů vedených zahraničními lektory.</w:t>
      </w:r>
    </w:p>
    <w:p w14:paraId="566BB2AB" w14:textId="34ADD1A8" w:rsidR="00163FF7" w:rsidRDefault="00163FF7" w:rsidP="00CE254F">
      <w:pPr>
        <w:tabs>
          <w:tab w:val="left" w:pos="2835"/>
        </w:tabs>
        <w:spacing w:after="120"/>
        <w:ind w:left="426"/>
        <w:jc w:val="both"/>
        <w:rPr>
          <w:rFonts w:asciiTheme="minorHAnsi" w:hAnsiTheme="minorHAnsi" w:cstheme="minorHAnsi"/>
          <w:color w:val="000000"/>
          <w:sz w:val="22"/>
          <w:szCs w:val="22"/>
        </w:rPr>
      </w:pPr>
      <w:r w:rsidRPr="00385AE2">
        <w:rPr>
          <w:rFonts w:asciiTheme="minorHAnsi" w:hAnsiTheme="minorHAnsi" w:cstheme="minorHAnsi"/>
          <w:sz w:val="22"/>
          <w:szCs w:val="22"/>
        </w:rPr>
        <w:t>S</w:t>
      </w:r>
      <w:r w:rsidRPr="00385AE2">
        <w:rPr>
          <w:rFonts w:asciiTheme="minorHAnsi" w:hAnsiTheme="minorHAnsi" w:cstheme="minorHAnsi"/>
          <w:color w:val="000000"/>
          <w:sz w:val="22"/>
          <w:szCs w:val="22"/>
        </w:rPr>
        <w:t>tudent</w:t>
      </w:r>
      <w:r>
        <w:rPr>
          <w:rFonts w:asciiTheme="minorHAnsi" w:hAnsiTheme="minorHAnsi" w:cstheme="minorHAnsi"/>
          <w:color w:val="000000"/>
          <w:sz w:val="22"/>
          <w:szCs w:val="22"/>
        </w:rPr>
        <w:t xml:space="preserve"> má</w:t>
      </w:r>
      <w:r w:rsidRPr="00385AE2">
        <w:rPr>
          <w:rFonts w:asciiTheme="minorHAnsi" w:hAnsiTheme="minorHAnsi" w:cstheme="minorHAnsi"/>
          <w:color w:val="000000"/>
          <w:sz w:val="22"/>
          <w:szCs w:val="22"/>
        </w:rPr>
        <w:t xml:space="preserve"> možnost vypracovat bakalářskou práci v anglickém jazyce</w:t>
      </w:r>
      <w:r>
        <w:rPr>
          <w:rFonts w:asciiTheme="minorHAnsi" w:hAnsiTheme="minorHAnsi" w:cstheme="minorHAnsi"/>
          <w:color w:val="000000"/>
          <w:sz w:val="22"/>
          <w:szCs w:val="22"/>
        </w:rPr>
        <w:t>.</w:t>
      </w:r>
      <w:r w:rsidRPr="00385AE2">
        <w:rPr>
          <w:rFonts w:asciiTheme="minorHAnsi" w:hAnsiTheme="minorHAnsi" w:cstheme="minorHAnsi"/>
          <w:color w:val="000000"/>
          <w:sz w:val="22"/>
          <w:szCs w:val="22"/>
        </w:rPr>
        <w:t xml:space="preserve"> Neformálním způsobem </w:t>
      </w:r>
      <w:r>
        <w:rPr>
          <w:rFonts w:asciiTheme="minorHAnsi" w:hAnsiTheme="minorHAnsi" w:cstheme="minorHAnsi"/>
          <w:color w:val="000000"/>
          <w:sz w:val="22"/>
          <w:szCs w:val="22"/>
        </w:rPr>
        <w:t>může</w:t>
      </w:r>
      <w:r w:rsidRPr="00385AE2">
        <w:rPr>
          <w:rFonts w:asciiTheme="minorHAnsi" w:hAnsiTheme="minorHAnsi" w:cstheme="minorHAnsi"/>
          <w:color w:val="000000"/>
          <w:sz w:val="22"/>
          <w:szCs w:val="22"/>
        </w:rPr>
        <w:t xml:space="preserve"> své schopnosti rozvíjet i při studiu a zpracování </w:t>
      </w:r>
      <w:r w:rsidR="006F0A6A">
        <w:rPr>
          <w:rFonts w:asciiTheme="minorHAnsi" w:hAnsiTheme="minorHAnsi" w:cstheme="minorHAnsi"/>
          <w:color w:val="000000"/>
          <w:sz w:val="22"/>
          <w:szCs w:val="22"/>
        </w:rPr>
        <w:t>tvůrčích výstupů</w:t>
      </w:r>
      <w:r w:rsidRPr="00385AE2">
        <w:rPr>
          <w:rFonts w:asciiTheme="minorHAnsi" w:hAnsiTheme="minorHAnsi" w:cstheme="minorHAnsi"/>
          <w:color w:val="000000"/>
          <w:sz w:val="22"/>
          <w:szCs w:val="22"/>
        </w:rPr>
        <w:t xml:space="preserve">, prostřednictvím doporučené literatury v anglickém jazyce. </w:t>
      </w:r>
      <w:r>
        <w:rPr>
          <w:rFonts w:asciiTheme="minorHAnsi" w:hAnsiTheme="minorHAnsi" w:cstheme="minorHAnsi"/>
          <w:color w:val="000000"/>
          <w:sz w:val="22"/>
          <w:szCs w:val="22"/>
        </w:rPr>
        <w:t xml:space="preserve"> V</w:t>
      </w:r>
      <w:r w:rsidRPr="00D5748D">
        <w:rPr>
          <w:rFonts w:asciiTheme="minorHAnsi" w:hAnsiTheme="minorHAnsi" w:cstheme="minorHAnsi"/>
          <w:color w:val="000000"/>
          <w:sz w:val="22"/>
          <w:szCs w:val="22"/>
        </w:rPr>
        <w:t>ýznamnou roli v rozšiřování jazykových kompetencí hrají zahraniční pobyty v rámci Erasmu. Po ukončení bakalářského stupně studia je absolvent schopen komunikace na jazykové úrovni B2.</w:t>
      </w:r>
      <w:r>
        <w:rPr>
          <w:rFonts w:asciiTheme="minorHAnsi" w:hAnsiTheme="minorHAnsi" w:cstheme="minorHAnsi"/>
          <w:color w:val="000000"/>
          <w:sz w:val="22"/>
          <w:szCs w:val="22"/>
        </w:rPr>
        <w:t xml:space="preserve"> </w:t>
      </w:r>
    </w:p>
    <w:p w14:paraId="0B50D9B9" w14:textId="77777777" w:rsidR="00CE254F" w:rsidRPr="00CE254F" w:rsidRDefault="00CE254F" w:rsidP="003F5877">
      <w:pPr>
        <w:tabs>
          <w:tab w:val="left" w:pos="2835"/>
        </w:tabs>
        <w:spacing w:after="120"/>
        <w:ind w:left="425"/>
        <w:jc w:val="both"/>
        <w:rPr>
          <w:rFonts w:asciiTheme="minorHAnsi" w:hAnsiTheme="minorHAnsi" w:cstheme="minorHAnsi"/>
          <w:color w:val="000000"/>
          <w:sz w:val="22"/>
          <w:szCs w:val="22"/>
        </w:rPr>
      </w:pPr>
    </w:p>
    <w:p w14:paraId="7CB23F28" w14:textId="77777777" w:rsidR="00163FF7" w:rsidRPr="00650764" w:rsidRDefault="00163FF7" w:rsidP="00163FF7">
      <w:pPr>
        <w:pStyle w:val="Nadpis3"/>
        <w:spacing w:line="240" w:lineRule="auto"/>
      </w:pPr>
      <w:r w:rsidRPr="00650764">
        <w:t xml:space="preserve">Pravidla a podmínky utváření studijních plánů </w:t>
      </w:r>
    </w:p>
    <w:p w14:paraId="5D2DD718" w14:textId="77777777" w:rsidR="00163FF7" w:rsidRPr="00C71418" w:rsidRDefault="00163FF7" w:rsidP="00163FF7">
      <w:pPr>
        <w:tabs>
          <w:tab w:val="left" w:pos="2835"/>
        </w:tabs>
        <w:spacing w:before="120" w:after="120"/>
        <w:rPr>
          <w:rFonts w:ascii="Calibri" w:hAnsi="Calibri" w:cs="Calibri Light"/>
          <w:color w:val="000000"/>
          <w:sz w:val="22"/>
          <w:szCs w:val="22"/>
        </w:rPr>
      </w:pPr>
      <w:r w:rsidRPr="00650764">
        <w:tab/>
      </w:r>
      <w:r w:rsidRPr="00650764">
        <w:tab/>
      </w:r>
      <w:r w:rsidRPr="00C71418">
        <w:rPr>
          <w:rFonts w:ascii="Calibri" w:hAnsi="Calibri"/>
          <w:sz w:val="22"/>
          <w:szCs w:val="22"/>
        </w:rPr>
        <w:t>Standard 2.6</w:t>
      </w:r>
    </w:p>
    <w:p w14:paraId="52759FB6" w14:textId="68C4D53D" w:rsidR="00CE254F" w:rsidRPr="00076945" w:rsidRDefault="00CE254F" w:rsidP="00076945">
      <w:pPr>
        <w:spacing w:after="120"/>
        <w:ind w:left="425" w:right="-1"/>
        <w:jc w:val="both"/>
        <w:rPr>
          <w:rFonts w:asciiTheme="minorHAnsi" w:hAnsiTheme="minorHAnsi" w:cstheme="minorHAnsi"/>
          <w:color w:val="000000"/>
          <w:sz w:val="22"/>
          <w:szCs w:val="22"/>
        </w:rPr>
      </w:pPr>
      <w:bookmarkStart w:id="106" w:name="_Hlk116473917"/>
      <w:r w:rsidRPr="00076945">
        <w:rPr>
          <w:rFonts w:asciiTheme="minorHAnsi" w:hAnsiTheme="minorHAnsi" w:cstheme="minorHAnsi"/>
          <w:color w:val="000000"/>
          <w:sz w:val="22"/>
          <w:szCs w:val="22"/>
        </w:rPr>
        <w:t xml:space="preserve">UTB má nastavena funkční pravidla a podmínky pro vytváření studijních plánů ve vnitřním předpisu </w:t>
      </w:r>
      <w:hyperlink r:id="rId32" w:history="1">
        <w:r w:rsidRPr="00076945">
          <w:rPr>
            <w:rFonts w:asciiTheme="minorHAnsi" w:hAnsiTheme="minorHAnsi" w:cstheme="minorHAnsi"/>
            <w:i/>
            <w:iCs/>
            <w:color w:val="000000"/>
            <w:sz w:val="22"/>
            <w:szCs w:val="22"/>
          </w:rPr>
          <w:t>Řád pro tvorbu, schvalování, uskutečňování a změny studijních programů UTB</w:t>
        </w:r>
      </w:hyperlink>
      <w:r w:rsidRPr="00076945">
        <w:rPr>
          <w:rStyle w:val="Znakapoznpodarou"/>
          <w:rFonts w:asciiTheme="minorHAnsi" w:hAnsiTheme="minorHAnsi" w:cstheme="minorHAnsi"/>
          <w:color w:val="000000"/>
          <w:sz w:val="22"/>
          <w:szCs w:val="22"/>
        </w:rPr>
        <w:footnoteReference w:id="48"/>
      </w:r>
      <w:r w:rsidRPr="00076945">
        <w:rPr>
          <w:rFonts w:asciiTheme="minorHAnsi" w:hAnsiTheme="minorHAnsi" w:cstheme="minorHAnsi"/>
          <w:color w:val="000000"/>
          <w:sz w:val="22"/>
          <w:szCs w:val="22"/>
        </w:rPr>
        <w:t xml:space="preserve">. </w:t>
      </w:r>
      <w:r w:rsidRPr="00076945">
        <w:rPr>
          <w:rFonts w:asciiTheme="minorHAnsi" w:hAnsiTheme="minorHAnsi" w:cstheme="minorHAnsi"/>
          <w:i/>
          <w:iCs/>
          <w:color w:val="000000"/>
          <w:sz w:val="22"/>
          <w:szCs w:val="22"/>
        </w:rPr>
        <w:t>Řád pro tvorbu, schvalování, uskutečňování a změny studijních programů UTB</w:t>
      </w:r>
      <w:r w:rsidRPr="00076945">
        <w:rPr>
          <w:rFonts w:asciiTheme="minorHAnsi" w:hAnsiTheme="minorHAnsi" w:cstheme="minorHAnsi"/>
          <w:color w:val="000000"/>
          <w:sz w:val="22"/>
          <w:szCs w:val="22"/>
        </w:rPr>
        <w:t xml:space="preserve"> je podle § 17 odst. 1 písm. k) zákona a podle </w:t>
      </w:r>
      <w:r w:rsidRPr="00076945">
        <w:rPr>
          <w:rFonts w:asciiTheme="minorHAnsi" w:hAnsiTheme="minorHAnsi" w:cstheme="minorHAnsi"/>
          <w:i/>
          <w:iCs/>
          <w:color w:val="000000"/>
          <w:sz w:val="22"/>
          <w:szCs w:val="22"/>
        </w:rPr>
        <w:t>Statutu UTB</w:t>
      </w:r>
      <w:r w:rsidRPr="00076945">
        <w:rPr>
          <w:rStyle w:val="Znakapoznpodarou"/>
          <w:rFonts w:asciiTheme="minorHAnsi" w:hAnsiTheme="minorHAnsi" w:cstheme="minorHAnsi"/>
          <w:color w:val="000000"/>
          <w:sz w:val="22"/>
          <w:szCs w:val="22"/>
        </w:rPr>
        <w:footnoteReference w:id="49"/>
      </w:r>
      <w:r w:rsidRPr="00076945">
        <w:rPr>
          <w:rFonts w:asciiTheme="minorHAnsi" w:hAnsiTheme="minorHAnsi" w:cstheme="minorHAnsi"/>
          <w:color w:val="000000"/>
          <w:sz w:val="22"/>
          <w:szCs w:val="22"/>
        </w:rPr>
        <w:t xml:space="preserve"> vnitřním předpisem UTB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nebo přímo UTB, povinnosti garantů studijních programů a garantů studijních předmětů </w:t>
      </w:r>
      <w:r w:rsidR="00076945">
        <w:rPr>
          <w:rFonts w:asciiTheme="minorHAnsi" w:hAnsiTheme="minorHAnsi" w:cstheme="minorHAnsi"/>
          <w:color w:val="000000"/>
          <w:sz w:val="22"/>
          <w:szCs w:val="22"/>
        </w:rPr>
        <w:br/>
      </w:r>
      <w:r w:rsidRPr="00076945">
        <w:rPr>
          <w:rFonts w:asciiTheme="minorHAnsi" w:hAnsiTheme="minorHAnsi" w:cstheme="minorHAnsi"/>
          <w:color w:val="000000"/>
          <w:sz w:val="22"/>
          <w:szCs w:val="22"/>
        </w:rPr>
        <w:t xml:space="preserve">a principy zajišťování kvality studijních programů. </w:t>
      </w:r>
    </w:p>
    <w:p w14:paraId="0387485E" w14:textId="77777777" w:rsidR="00163FF7" w:rsidRDefault="00163FF7" w:rsidP="00163FF7">
      <w:pPr>
        <w:ind w:left="426"/>
        <w:jc w:val="both"/>
        <w:rPr>
          <w:rFonts w:ascii="Calibri" w:hAnsi="Calibri" w:cstheme="minorHAnsi"/>
          <w:sz w:val="22"/>
          <w:szCs w:val="22"/>
        </w:rPr>
      </w:pPr>
      <w:r w:rsidRPr="00C71418">
        <w:rPr>
          <w:rFonts w:ascii="Calibri" w:hAnsi="Calibri" w:cstheme="minorHAnsi"/>
          <w:sz w:val="22"/>
          <w:szCs w:val="22"/>
        </w:rPr>
        <w:t xml:space="preserve">Studijní plán, který je obsažen v předkládaném akreditačním materiálu, je sestaven tak, aby byly naplněny cíle studia a dosažen profil absolventa, který je v souladu s rámcovým profilem absolventa a s vymezením typu studijního programu. </w:t>
      </w:r>
    </w:p>
    <w:p w14:paraId="494F2D3B" w14:textId="77777777" w:rsidR="00163FF7" w:rsidRDefault="00163FF7" w:rsidP="00CE254F">
      <w:pPr>
        <w:jc w:val="both"/>
        <w:rPr>
          <w:rFonts w:ascii="Calibri" w:hAnsi="Calibri" w:cstheme="minorHAnsi"/>
          <w:sz w:val="22"/>
          <w:szCs w:val="22"/>
        </w:rPr>
      </w:pPr>
    </w:p>
    <w:p w14:paraId="6355B7FE" w14:textId="77777777" w:rsidR="00316D54" w:rsidRPr="00C71418" w:rsidRDefault="00316D54" w:rsidP="00CE254F">
      <w:pPr>
        <w:jc w:val="both"/>
        <w:rPr>
          <w:rFonts w:ascii="Calibri" w:hAnsi="Calibri" w:cstheme="minorHAnsi"/>
          <w:sz w:val="22"/>
          <w:szCs w:val="22"/>
        </w:rPr>
      </w:pPr>
    </w:p>
    <w:bookmarkEnd w:id="106"/>
    <w:p w14:paraId="7D8708C5" w14:textId="0121B23F" w:rsidR="00163FF7" w:rsidRPr="00650764" w:rsidRDefault="00163FF7" w:rsidP="00163FF7">
      <w:pPr>
        <w:pStyle w:val="Nadpis3"/>
      </w:pPr>
      <w:r w:rsidRPr="00650764">
        <w:t xml:space="preserve">Vymezení uplatnění absolventů </w:t>
      </w:r>
    </w:p>
    <w:p w14:paraId="406873B0" w14:textId="77777777" w:rsidR="00163FF7" w:rsidRPr="00614CDF" w:rsidRDefault="00163FF7" w:rsidP="00163FF7">
      <w:pPr>
        <w:tabs>
          <w:tab w:val="left" w:pos="2835"/>
        </w:tabs>
        <w:spacing w:before="120" w:after="120"/>
        <w:rPr>
          <w:rFonts w:asciiTheme="minorHAnsi" w:hAnsiTheme="minorHAnsi"/>
          <w:sz w:val="22"/>
          <w:szCs w:val="22"/>
        </w:rPr>
      </w:pPr>
      <w:r w:rsidRPr="00650764">
        <w:tab/>
      </w:r>
      <w:r w:rsidRPr="00650764">
        <w:tab/>
      </w:r>
      <w:r w:rsidRPr="00614CDF">
        <w:rPr>
          <w:rFonts w:asciiTheme="minorHAnsi" w:hAnsiTheme="minorHAnsi"/>
          <w:sz w:val="22"/>
          <w:szCs w:val="22"/>
        </w:rPr>
        <w:t>Standard 2.7</w:t>
      </w:r>
    </w:p>
    <w:p w14:paraId="022B062D" w14:textId="436C0866" w:rsidR="00163FF7" w:rsidRPr="00A326D5" w:rsidRDefault="00163FF7" w:rsidP="007A24B1">
      <w:pPr>
        <w:pStyle w:val="Default"/>
        <w:spacing w:before="120" w:after="120"/>
        <w:ind w:left="426"/>
        <w:jc w:val="both"/>
        <w:rPr>
          <w:sz w:val="20"/>
          <w:szCs w:val="20"/>
        </w:rPr>
      </w:pPr>
      <w:r>
        <w:rPr>
          <w:rFonts w:asciiTheme="minorHAnsi" w:hAnsiTheme="minorHAnsi" w:cstheme="minorHAnsi"/>
          <w:sz w:val="22"/>
          <w:szCs w:val="22"/>
        </w:rPr>
        <w:t>Ateliér</w:t>
      </w:r>
      <w:r w:rsidRPr="00422BE1">
        <w:rPr>
          <w:rFonts w:asciiTheme="minorHAnsi" w:hAnsiTheme="minorHAnsi" w:cstheme="minorHAnsi"/>
          <w:sz w:val="22"/>
          <w:szCs w:val="22"/>
        </w:rPr>
        <w:t xml:space="preserve"> ANT </w:t>
      </w:r>
      <w:r>
        <w:rPr>
          <w:rFonts w:asciiTheme="minorHAnsi" w:hAnsiTheme="minorHAnsi" w:cstheme="minorHAnsi"/>
          <w:sz w:val="22"/>
          <w:szCs w:val="22"/>
        </w:rPr>
        <w:t>udržuje</w:t>
      </w:r>
      <w:r w:rsidRPr="00422BE1">
        <w:rPr>
          <w:rFonts w:asciiTheme="minorHAnsi" w:hAnsiTheme="minorHAnsi" w:cstheme="minorHAnsi"/>
          <w:sz w:val="22"/>
          <w:szCs w:val="22"/>
        </w:rPr>
        <w:t xml:space="preserve"> kontakt</w:t>
      </w:r>
      <w:r>
        <w:rPr>
          <w:rFonts w:asciiTheme="minorHAnsi" w:hAnsiTheme="minorHAnsi" w:cstheme="minorHAnsi"/>
          <w:sz w:val="22"/>
          <w:szCs w:val="22"/>
        </w:rPr>
        <w:t>y</w:t>
      </w:r>
      <w:r w:rsidRPr="00422BE1">
        <w:rPr>
          <w:rFonts w:asciiTheme="minorHAnsi" w:hAnsiTheme="minorHAnsi" w:cstheme="minorHAnsi"/>
          <w:sz w:val="22"/>
          <w:szCs w:val="22"/>
        </w:rPr>
        <w:t xml:space="preserve"> s firmami, klastry, profesními asociacemi a dalšími odborníky z praxe z oblasti animačního průmyslu, lze </w:t>
      </w:r>
      <w:r>
        <w:rPr>
          <w:rFonts w:asciiTheme="minorHAnsi" w:hAnsiTheme="minorHAnsi" w:cstheme="minorHAnsi"/>
          <w:sz w:val="22"/>
          <w:szCs w:val="22"/>
        </w:rPr>
        <w:t xml:space="preserve">tedy </w:t>
      </w:r>
      <w:r w:rsidRPr="00422BE1">
        <w:rPr>
          <w:rFonts w:asciiTheme="minorHAnsi" w:hAnsiTheme="minorHAnsi" w:cstheme="minorHAnsi"/>
          <w:sz w:val="22"/>
          <w:szCs w:val="22"/>
        </w:rPr>
        <w:t xml:space="preserve">předpokládat, že absolvent </w:t>
      </w:r>
      <w:r>
        <w:rPr>
          <w:rFonts w:asciiTheme="minorHAnsi" w:hAnsiTheme="minorHAnsi" w:cstheme="minorHAnsi"/>
          <w:sz w:val="22"/>
          <w:szCs w:val="22"/>
        </w:rPr>
        <w:t xml:space="preserve">bude </w:t>
      </w:r>
      <w:r w:rsidRPr="00422BE1">
        <w:rPr>
          <w:rFonts w:asciiTheme="minorHAnsi" w:hAnsiTheme="minorHAnsi" w:cstheme="minorHAnsi"/>
          <w:sz w:val="22"/>
          <w:szCs w:val="22"/>
        </w:rPr>
        <w:t xml:space="preserve">odpovídat požadavkům současného trhu práce. </w:t>
      </w:r>
      <w:r>
        <w:rPr>
          <w:rFonts w:asciiTheme="minorHAnsi" w:hAnsiTheme="minorHAnsi" w:cstheme="minorHAnsi"/>
          <w:sz w:val="22"/>
          <w:szCs w:val="22"/>
        </w:rPr>
        <w:t>Mezi charakteristické profese absolventa BSP ANT patří</w:t>
      </w:r>
      <w:r w:rsidR="00936365">
        <w:rPr>
          <w:rFonts w:asciiTheme="minorHAnsi" w:hAnsiTheme="minorHAnsi" w:cstheme="minorHAnsi"/>
          <w:sz w:val="22"/>
          <w:szCs w:val="22"/>
        </w:rPr>
        <w:t xml:space="preserve">: </w:t>
      </w:r>
      <w:r w:rsidR="00A326D5">
        <w:rPr>
          <w:rFonts w:asciiTheme="minorHAnsi" w:hAnsiTheme="minorHAnsi" w:cstheme="minorHAnsi"/>
          <w:sz w:val="22"/>
          <w:szCs w:val="22"/>
        </w:rPr>
        <w:t xml:space="preserve">animátor, koncept artista, </w:t>
      </w:r>
      <w:proofErr w:type="spellStart"/>
      <w:r w:rsidR="00A326D5">
        <w:rPr>
          <w:rFonts w:asciiTheme="minorHAnsi" w:hAnsiTheme="minorHAnsi" w:cstheme="minorHAnsi"/>
          <w:sz w:val="22"/>
          <w:szCs w:val="22"/>
        </w:rPr>
        <w:t>character</w:t>
      </w:r>
      <w:proofErr w:type="spellEnd"/>
      <w:r w:rsidR="00A326D5">
        <w:rPr>
          <w:rFonts w:asciiTheme="minorHAnsi" w:hAnsiTheme="minorHAnsi" w:cstheme="minorHAnsi"/>
          <w:sz w:val="22"/>
          <w:szCs w:val="22"/>
        </w:rPr>
        <w:t xml:space="preserve"> designer, </w:t>
      </w:r>
      <w:proofErr w:type="spellStart"/>
      <w:r w:rsidR="00A326D5">
        <w:rPr>
          <w:rFonts w:asciiTheme="minorHAnsi" w:hAnsiTheme="minorHAnsi" w:cstheme="minorHAnsi"/>
          <w:sz w:val="22"/>
          <w:szCs w:val="22"/>
        </w:rPr>
        <w:t>storyboardista</w:t>
      </w:r>
      <w:proofErr w:type="spellEnd"/>
      <w:r w:rsidR="00A326D5">
        <w:rPr>
          <w:rFonts w:asciiTheme="minorHAnsi" w:hAnsiTheme="minorHAnsi" w:cstheme="minorHAnsi"/>
          <w:sz w:val="22"/>
          <w:szCs w:val="22"/>
        </w:rPr>
        <w:t>.</w:t>
      </w:r>
    </w:p>
    <w:p w14:paraId="6D10D9CC" w14:textId="4D881D13" w:rsidR="003F5877" w:rsidRPr="008C748F" w:rsidRDefault="003F5877" w:rsidP="003F5877">
      <w:pPr>
        <w:spacing w:after="120"/>
        <w:ind w:left="425" w:right="-1"/>
        <w:jc w:val="both"/>
        <w:rPr>
          <w:rFonts w:asciiTheme="minorHAnsi" w:hAnsiTheme="minorHAnsi" w:cstheme="minorHAnsi"/>
          <w:sz w:val="22"/>
          <w:szCs w:val="22"/>
        </w:rPr>
      </w:pPr>
      <w:r w:rsidRPr="008C748F">
        <w:rPr>
          <w:rFonts w:asciiTheme="minorHAnsi" w:hAnsiTheme="minorHAnsi" w:cstheme="minorHAnsi"/>
          <w:sz w:val="22"/>
          <w:szCs w:val="22"/>
        </w:rPr>
        <w:lastRenderedPageBreak/>
        <w:t xml:space="preserve">Typické pracovní pozice jsou zpočátku na úrovni odborných asistentů, posléze junior animátorů a koncept artistů, </w:t>
      </w:r>
      <w:r>
        <w:rPr>
          <w:rFonts w:asciiTheme="minorHAnsi" w:hAnsiTheme="minorHAnsi" w:cstheme="minorHAnsi"/>
          <w:sz w:val="22"/>
          <w:szCs w:val="22"/>
        </w:rPr>
        <w:t>dále</w:t>
      </w:r>
      <w:r w:rsidRPr="008C748F">
        <w:rPr>
          <w:rFonts w:asciiTheme="minorHAnsi" w:hAnsiTheme="minorHAnsi" w:cstheme="minorHAnsi"/>
          <w:sz w:val="22"/>
          <w:szCs w:val="22"/>
        </w:rPr>
        <w:t xml:space="preserve"> je možné se vypracovávat s nabývajícími zkušenostmi a dle typů projektů k ústředním členům filmového štábu, členům studia, kteří zodpovídají za hlavní řešení animace či vizuální, výtvarné podoby.</w:t>
      </w:r>
    </w:p>
    <w:p w14:paraId="3A806284" w14:textId="77777777" w:rsidR="003F5877" w:rsidRDefault="003F5877" w:rsidP="003F5877">
      <w:pPr>
        <w:spacing w:after="120"/>
        <w:ind w:left="425" w:right="-1"/>
        <w:jc w:val="both"/>
        <w:rPr>
          <w:rFonts w:asciiTheme="minorHAnsi" w:hAnsiTheme="minorHAnsi" w:cstheme="minorHAnsi"/>
          <w:sz w:val="22"/>
          <w:szCs w:val="22"/>
        </w:rPr>
      </w:pPr>
      <w:r>
        <w:rPr>
          <w:rFonts w:asciiTheme="minorHAnsi" w:hAnsiTheme="minorHAnsi" w:cstheme="minorHAnsi"/>
          <w:sz w:val="22"/>
          <w:szCs w:val="22"/>
        </w:rPr>
        <w:t>A</w:t>
      </w:r>
      <w:r w:rsidRPr="008C748F">
        <w:rPr>
          <w:rFonts w:asciiTheme="minorHAnsi" w:hAnsiTheme="minorHAnsi" w:cstheme="minorHAnsi"/>
          <w:sz w:val="22"/>
          <w:szCs w:val="22"/>
        </w:rPr>
        <w:t>bsolvent může nalézt uplatnění v reklamní agentuře, postprodukční agentuře, animačním studiu nebo coby freelancer, tvůrce na volné noze.</w:t>
      </w:r>
    </w:p>
    <w:p w14:paraId="37CF0D07" w14:textId="77777777" w:rsidR="00163FF7" w:rsidRDefault="00163FF7" w:rsidP="00163FF7">
      <w:pPr>
        <w:tabs>
          <w:tab w:val="left" w:pos="2835"/>
        </w:tabs>
        <w:spacing w:before="120" w:after="120"/>
      </w:pPr>
    </w:p>
    <w:p w14:paraId="1D339EEF" w14:textId="77777777" w:rsidR="00163FF7" w:rsidRPr="00650764" w:rsidRDefault="00163FF7" w:rsidP="00163FF7">
      <w:pPr>
        <w:pStyle w:val="Nadpis3"/>
      </w:pPr>
      <w:r w:rsidRPr="00650764">
        <w:t xml:space="preserve">Standardní doba studia </w:t>
      </w:r>
    </w:p>
    <w:p w14:paraId="6065050C" w14:textId="77777777" w:rsidR="00163FF7" w:rsidRPr="00517BDC" w:rsidRDefault="00163FF7" w:rsidP="00163FF7">
      <w:pPr>
        <w:tabs>
          <w:tab w:val="left" w:pos="2835"/>
        </w:tabs>
        <w:spacing w:before="120" w:after="120"/>
        <w:rPr>
          <w:rFonts w:asciiTheme="minorHAnsi" w:hAnsiTheme="minorHAnsi"/>
          <w:sz w:val="22"/>
          <w:szCs w:val="22"/>
        </w:rPr>
      </w:pPr>
      <w:r w:rsidRPr="00650764">
        <w:tab/>
      </w:r>
      <w:r w:rsidRPr="00650764">
        <w:tab/>
      </w:r>
      <w:r w:rsidRPr="00517BDC">
        <w:rPr>
          <w:rFonts w:asciiTheme="minorHAnsi" w:hAnsiTheme="minorHAnsi"/>
          <w:sz w:val="22"/>
          <w:szCs w:val="22"/>
        </w:rPr>
        <w:t>Standard 2.8</w:t>
      </w:r>
    </w:p>
    <w:p w14:paraId="1E7F8F7A" w14:textId="77777777" w:rsidR="00163FF7" w:rsidRPr="003F62C5" w:rsidRDefault="00163FF7" w:rsidP="00163FF7">
      <w:pPr>
        <w:widowControl w:val="0"/>
        <w:autoSpaceDE w:val="0"/>
        <w:autoSpaceDN w:val="0"/>
        <w:adjustRightInd w:val="0"/>
        <w:snapToGrid w:val="0"/>
        <w:ind w:left="425"/>
        <w:jc w:val="both"/>
        <w:rPr>
          <w:rFonts w:asciiTheme="minorHAnsi" w:hAnsiTheme="minorHAnsi" w:cstheme="minorHAnsi"/>
          <w:sz w:val="22"/>
          <w:szCs w:val="22"/>
        </w:rPr>
      </w:pPr>
      <w:bookmarkStart w:id="107" w:name="_Hlk116474013"/>
      <w:r w:rsidRPr="00385AE2">
        <w:rPr>
          <w:rFonts w:asciiTheme="minorHAnsi" w:hAnsiTheme="minorHAnsi" w:cstheme="minorHAnsi"/>
          <w:color w:val="000000"/>
          <w:sz w:val="22"/>
          <w:szCs w:val="22"/>
        </w:rPr>
        <w:t xml:space="preserve">Standardní doba BSP </w:t>
      </w:r>
      <w:r>
        <w:rPr>
          <w:rFonts w:asciiTheme="minorHAnsi" w:hAnsiTheme="minorHAnsi" w:cstheme="minorHAnsi"/>
          <w:color w:val="000000"/>
          <w:sz w:val="22"/>
          <w:szCs w:val="22"/>
        </w:rPr>
        <w:t>ANT</w:t>
      </w:r>
      <w:r w:rsidRPr="00385AE2">
        <w:rPr>
          <w:rFonts w:asciiTheme="minorHAnsi" w:hAnsiTheme="minorHAnsi" w:cstheme="minorHAnsi"/>
          <w:color w:val="000000"/>
          <w:sz w:val="22"/>
          <w:szCs w:val="22"/>
        </w:rPr>
        <w:t xml:space="preserve"> je </w:t>
      </w:r>
      <w:r>
        <w:rPr>
          <w:rFonts w:asciiTheme="minorHAnsi" w:hAnsiTheme="minorHAnsi" w:cstheme="minorHAnsi"/>
          <w:color w:val="000000"/>
          <w:sz w:val="22"/>
          <w:szCs w:val="22"/>
        </w:rPr>
        <w:t xml:space="preserve">čtyři </w:t>
      </w:r>
      <w:r w:rsidRPr="00385AE2">
        <w:rPr>
          <w:rFonts w:asciiTheme="minorHAnsi" w:hAnsiTheme="minorHAnsi" w:cstheme="minorHAnsi"/>
          <w:color w:val="000000"/>
          <w:sz w:val="22"/>
          <w:szCs w:val="22"/>
        </w:rPr>
        <w:t xml:space="preserve">roky a odpovídá průměrné studijní zátěži povinných a povinně volitelných předmětů, obsahu a cílům studia a profilu absolventa studijního programu. Studijní zátěž je současně promítnuta do kreditů za jednotlivé předměty a odpovídá požadavkům dle </w:t>
      </w:r>
      <w:proofErr w:type="spellStart"/>
      <w:r w:rsidRPr="00385AE2">
        <w:rPr>
          <w:rFonts w:asciiTheme="minorHAnsi" w:hAnsiTheme="minorHAnsi" w:cstheme="minorHAnsi"/>
          <w:color w:val="000000"/>
          <w:sz w:val="22"/>
          <w:szCs w:val="22"/>
        </w:rPr>
        <w:t>European</w:t>
      </w:r>
      <w:proofErr w:type="spellEnd"/>
      <w:r w:rsidRPr="00385AE2">
        <w:rPr>
          <w:rFonts w:asciiTheme="minorHAnsi" w:hAnsiTheme="minorHAnsi" w:cstheme="minorHAnsi"/>
          <w:color w:val="000000"/>
          <w:sz w:val="22"/>
          <w:szCs w:val="22"/>
        </w:rPr>
        <w:t xml:space="preserve"> </w:t>
      </w:r>
      <w:proofErr w:type="spellStart"/>
      <w:r w:rsidRPr="00385AE2">
        <w:rPr>
          <w:rFonts w:asciiTheme="minorHAnsi" w:hAnsiTheme="minorHAnsi" w:cstheme="minorHAnsi"/>
          <w:color w:val="000000"/>
          <w:sz w:val="22"/>
          <w:szCs w:val="22"/>
        </w:rPr>
        <w:t>Credit</w:t>
      </w:r>
      <w:proofErr w:type="spellEnd"/>
      <w:r w:rsidRPr="00385AE2">
        <w:rPr>
          <w:rFonts w:asciiTheme="minorHAnsi" w:hAnsiTheme="minorHAnsi" w:cstheme="minorHAnsi"/>
          <w:color w:val="000000"/>
          <w:sz w:val="22"/>
          <w:szCs w:val="22"/>
        </w:rPr>
        <w:t xml:space="preserve"> Transfer Systém (dále jen „ECTS“). Jeden kredit představuje 1/60 průměrné roční zátěže při standardní době studia. Během bakalářského stupně studia musí student získat </w:t>
      </w:r>
      <w:r>
        <w:rPr>
          <w:rFonts w:asciiTheme="minorHAnsi" w:hAnsiTheme="minorHAnsi" w:cstheme="minorHAnsi"/>
          <w:color w:val="000000"/>
          <w:sz w:val="22"/>
          <w:szCs w:val="22"/>
        </w:rPr>
        <w:t>min. 240</w:t>
      </w:r>
      <w:r w:rsidRPr="00385AE2">
        <w:rPr>
          <w:rFonts w:asciiTheme="minorHAnsi" w:hAnsiTheme="minorHAnsi" w:cstheme="minorHAnsi"/>
          <w:color w:val="000000"/>
          <w:sz w:val="22"/>
          <w:szCs w:val="22"/>
        </w:rPr>
        <w:t xml:space="preserve"> kreditů. </w:t>
      </w:r>
      <w:r w:rsidRPr="003F62C5">
        <w:rPr>
          <w:rFonts w:asciiTheme="minorHAnsi" w:hAnsiTheme="minorHAnsi" w:cstheme="minorHAnsi"/>
          <w:sz w:val="22"/>
          <w:szCs w:val="22"/>
        </w:rPr>
        <w:t xml:space="preserve">Studijní plán je sestaven tak, aby umožňoval zejména zvládnutí praktických dovedností potřebných k výkonu povolání, podložených získáním nezbytných teoretických znalostí. </w:t>
      </w:r>
      <w:r>
        <w:rPr>
          <w:rFonts w:asciiTheme="minorHAnsi" w:hAnsiTheme="minorHAnsi" w:cstheme="minorHAnsi"/>
          <w:sz w:val="22"/>
          <w:szCs w:val="22"/>
        </w:rPr>
        <w:t>Studenti jsou povinni</w:t>
      </w:r>
      <w:r w:rsidRPr="003F62C5">
        <w:rPr>
          <w:rFonts w:asciiTheme="minorHAnsi" w:hAnsiTheme="minorHAnsi" w:cstheme="minorHAnsi"/>
          <w:sz w:val="22"/>
          <w:szCs w:val="22"/>
        </w:rPr>
        <w:t xml:space="preserve"> absolvovat 12týdenní stáž v profesionálním prostředí.</w:t>
      </w:r>
    </w:p>
    <w:p w14:paraId="1EB0074D" w14:textId="77777777" w:rsidR="00163FF7" w:rsidRDefault="00163FF7" w:rsidP="00163FF7">
      <w:pPr>
        <w:widowControl w:val="0"/>
        <w:autoSpaceDE w:val="0"/>
        <w:autoSpaceDN w:val="0"/>
        <w:adjustRightInd w:val="0"/>
        <w:snapToGrid w:val="0"/>
      </w:pPr>
    </w:p>
    <w:bookmarkEnd w:id="107"/>
    <w:p w14:paraId="6214CF7D" w14:textId="77777777" w:rsidR="00163FF7" w:rsidRPr="00650764" w:rsidRDefault="00163FF7" w:rsidP="00163FF7">
      <w:pPr>
        <w:widowControl w:val="0"/>
        <w:autoSpaceDE w:val="0"/>
        <w:autoSpaceDN w:val="0"/>
        <w:adjustRightInd w:val="0"/>
        <w:snapToGrid w:val="0"/>
      </w:pPr>
    </w:p>
    <w:p w14:paraId="5368E94B" w14:textId="77777777" w:rsidR="00163FF7" w:rsidRDefault="00163FF7" w:rsidP="00163FF7">
      <w:pPr>
        <w:pStyle w:val="Nadpis3"/>
      </w:pPr>
      <w:r w:rsidRPr="00650764">
        <w:t xml:space="preserve">Soulad obsahu studia s cíli studia a profilem absolventa </w:t>
      </w:r>
    </w:p>
    <w:p w14:paraId="7ACAB7E3" w14:textId="77777777" w:rsidR="00163FF7" w:rsidRPr="00517BDC" w:rsidRDefault="00163FF7" w:rsidP="00163FF7">
      <w:pPr>
        <w:spacing w:before="120" w:after="120"/>
        <w:ind w:left="2829" w:firstLine="709"/>
        <w:rPr>
          <w:lang w:eastAsia="en-US"/>
        </w:rPr>
      </w:pPr>
      <w:r w:rsidRPr="00256BB0">
        <w:rPr>
          <w:rFonts w:asciiTheme="minorHAnsi" w:hAnsiTheme="minorHAnsi"/>
          <w:sz w:val="22"/>
          <w:szCs w:val="22"/>
        </w:rPr>
        <w:t>Standard 2.</w:t>
      </w:r>
      <w:r>
        <w:rPr>
          <w:rFonts w:asciiTheme="minorHAnsi" w:hAnsiTheme="minorHAnsi"/>
          <w:sz w:val="22"/>
          <w:szCs w:val="22"/>
        </w:rPr>
        <w:t>9</w:t>
      </w:r>
    </w:p>
    <w:p w14:paraId="4DFD70E8" w14:textId="77777777" w:rsidR="00163FF7" w:rsidRDefault="00163FF7" w:rsidP="00163FF7">
      <w:pPr>
        <w:widowControl w:val="0"/>
        <w:autoSpaceDE w:val="0"/>
        <w:autoSpaceDN w:val="0"/>
        <w:adjustRightInd w:val="0"/>
        <w:snapToGrid w:val="0"/>
        <w:jc w:val="both"/>
      </w:pPr>
    </w:p>
    <w:p w14:paraId="0EE14E6C" w14:textId="2A745549" w:rsidR="00163FF7" w:rsidRPr="003F62C5" w:rsidRDefault="00163FF7" w:rsidP="00163FF7">
      <w:pPr>
        <w:spacing w:after="120"/>
        <w:ind w:left="426"/>
        <w:jc w:val="both"/>
        <w:rPr>
          <w:rFonts w:asciiTheme="minorHAnsi" w:hAnsiTheme="minorHAnsi" w:cstheme="minorHAnsi"/>
          <w:sz w:val="22"/>
          <w:szCs w:val="22"/>
        </w:rPr>
      </w:pPr>
      <w:r w:rsidRPr="003F62C5">
        <w:rPr>
          <w:rFonts w:asciiTheme="minorHAnsi" w:hAnsiTheme="minorHAnsi" w:cstheme="minorHAnsi"/>
          <w:sz w:val="22"/>
          <w:szCs w:val="22"/>
        </w:rPr>
        <w:t xml:space="preserve">Nezbytným krokem pro uplatnění v praxi je vedení studentů </w:t>
      </w:r>
      <w:r>
        <w:rPr>
          <w:rFonts w:asciiTheme="minorHAnsi" w:hAnsiTheme="minorHAnsi" w:cstheme="minorHAnsi"/>
          <w:sz w:val="22"/>
          <w:szCs w:val="22"/>
        </w:rPr>
        <w:t xml:space="preserve">k </w:t>
      </w:r>
      <w:r w:rsidRPr="003F62C5">
        <w:rPr>
          <w:rFonts w:asciiTheme="minorHAnsi" w:hAnsiTheme="minorHAnsi" w:cstheme="minorHAnsi"/>
          <w:sz w:val="22"/>
          <w:szCs w:val="22"/>
        </w:rPr>
        <w:t>orientaci ve všech základních profesích animované tvorby a ve všech fázích výrobního procesu. V rámci bakalářského studia</w:t>
      </w:r>
      <w:r>
        <w:rPr>
          <w:rFonts w:asciiTheme="minorHAnsi" w:hAnsiTheme="minorHAnsi" w:cstheme="minorHAnsi"/>
          <w:sz w:val="22"/>
          <w:szCs w:val="22"/>
        </w:rPr>
        <w:t xml:space="preserve"> </w:t>
      </w:r>
      <w:r w:rsidRPr="003F62C5">
        <w:rPr>
          <w:rFonts w:asciiTheme="minorHAnsi" w:hAnsiTheme="minorHAnsi" w:cstheme="minorHAnsi"/>
          <w:sz w:val="22"/>
          <w:szCs w:val="22"/>
        </w:rPr>
        <w:t xml:space="preserve">budou uvnitř týmů připravovat, vyrábět, ale i prezentovat dílčí výstupy, učit se jednotlivé fáze výroby sdílet, stejně tak se přizpůsobit vedení a autorské vizi jiného tvůrce. Tyto zkušenosti, získávané nejprve formou školních cvičení, </w:t>
      </w:r>
      <w:r w:rsidR="003F5877" w:rsidRPr="003F62C5">
        <w:rPr>
          <w:rFonts w:asciiTheme="minorHAnsi" w:hAnsiTheme="minorHAnsi" w:cstheme="minorHAnsi"/>
          <w:sz w:val="22"/>
          <w:szCs w:val="22"/>
        </w:rPr>
        <w:t xml:space="preserve">budou </w:t>
      </w:r>
      <w:r w:rsidRPr="003F62C5">
        <w:rPr>
          <w:rFonts w:asciiTheme="minorHAnsi" w:hAnsiTheme="minorHAnsi" w:cstheme="minorHAnsi"/>
          <w:sz w:val="22"/>
          <w:szCs w:val="22"/>
        </w:rPr>
        <w:t>následně aplikovat prostřednictvím jednosemestrální stáže přímo v praxi, v konkrétním animačním studiu, a to na reálném praktickém</w:t>
      </w:r>
      <w:r>
        <w:rPr>
          <w:rFonts w:asciiTheme="minorHAnsi" w:hAnsiTheme="minorHAnsi" w:cstheme="minorHAnsi"/>
          <w:sz w:val="22"/>
          <w:szCs w:val="22"/>
        </w:rPr>
        <w:t xml:space="preserve"> </w:t>
      </w:r>
      <w:r w:rsidRPr="003F62C5">
        <w:rPr>
          <w:rFonts w:asciiTheme="minorHAnsi" w:hAnsiTheme="minorHAnsi" w:cstheme="minorHAnsi"/>
          <w:sz w:val="22"/>
          <w:szCs w:val="22"/>
        </w:rPr>
        <w:t>profesionálním projektu.</w:t>
      </w:r>
    </w:p>
    <w:p w14:paraId="748A4C6A" w14:textId="7726EFCF" w:rsidR="00163FF7" w:rsidRPr="003F62C5" w:rsidRDefault="00163FF7" w:rsidP="00163FF7">
      <w:pPr>
        <w:spacing w:after="120"/>
        <w:ind w:left="426"/>
        <w:jc w:val="both"/>
        <w:rPr>
          <w:rFonts w:asciiTheme="minorHAnsi" w:hAnsiTheme="minorHAnsi" w:cstheme="minorHAnsi"/>
          <w:strike/>
          <w:sz w:val="22"/>
          <w:szCs w:val="22"/>
        </w:rPr>
      </w:pPr>
      <w:r w:rsidRPr="003F62C5">
        <w:rPr>
          <w:rFonts w:asciiTheme="minorHAnsi" w:hAnsiTheme="minorHAnsi" w:cstheme="minorHAnsi"/>
          <w:sz w:val="22"/>
          <w:szCs w:val="22"/>
        </w:rPr>
        <w:t xml:space="preserve">Realizace praktických uměleckých animovaných audiovizuálních výstupů probíhá především v rámci předmětu Ateliér animace, další praktické výstupy jsou součástí ale také v jiných oborových předmětech (Kresba, Základy střihové skladby, Základy zvukové skladby). </w:t>
      </w:r>
    </w:p>
    <w:p w14:paraId="78A26DC6" w14:textId="4C51EB3E" w:rsidR="00163FF7" w:rsidRPr="003F62C5" w:rsidRDefault="00163FF7" w:rsidP="00163FF7">
      <w:pPr>
        <w:widowControl w:val="0"/>
        <w:autoSpaceDE w:val="0"/>
        <w:autoSpaceDN w:val="0"/>
        <w:adjustRightInd w:val="0"/>
        <w:snapToGrid w:val="0"/>
        <w:ind w:left="426"/>
        <w:jc w:val="both"/>
        <w:rPr>
          <w:rFonts w:asciiTheme="minorHAnsi" w:hAnsiTheme="minorHAnsi" w:cstheme="minorHAnsi"/>
          <w:sz w:val="22"/>
          <w:szCs w:val="22"/>
        </w:rPr>
      </w:pPr>
      <w:r>
        <w:rPr>
          <w:rFonts w:asciiTheme="minorHAnsi" w:hAnsiTheme="minorHAnsi" w:cstheme="minorHAnsi"/>
          <w:sz w:val="22"/>
          <w:szCs w:val="22"/>
        </w:rPr>
        <w:t>N</w:t>
      </w:r>
      <w:r w:rsidRPr="003F62C5">
        <w:rPr>
          <w:rFonts w:asciiTheme="minorHAnsi" w:hAnsiTheme="minorHAnsi" w:cstheme="minorHAnsi"/>
          <w:sz w:val="22"/>
          <w:szCs w:val="22"/>
        </w:rPr>
        <w:t>abyté teoretické vědomosti a praktické zkušenosti, ať už získané skrze školní cvičení nebo odbornou praxi</w:t>
      </w:r>
      <w:r>
        <w:rPr>
          <w:rFonts w:asciiTheme="minorHAnsi" w:hAnsiTheme="minorHAnsi" w:cstheme="minorHAnsi"/>
          <w:sz w:val="22"/>
          <w:szCs w:val="22"/>
        </w:rPr>
        <w:t xml:space="preserve"> mají za cíl </w:t>
      </w:r>
      <w:r w:rsidRPr="003F62C5">
        <w:rPr>
          <w:rFonts w:asciiTheme="minorHAnsi" w:hAnsiTheme="minorHAnsi" w:cstheme="minorHAnsi"/>
          <w:sz w:val="22"/>
          <w:szCs w:val="22"/>
        </w:rPr>
        <w:t xml:space="preserve">prezentovat studenta </w:t>
      </w:r>
      <w:r w:rsidR="006114A0">
        <w:rPr>
          <w:rFonts w:asciiTheme="minorHAnsi" w:hAnsiTheme="minorHAnsi" w:cstheme="minorHAnsi"/>
          <w:sz w:val="22"/>
          <w:szCs w:val="22"/>
        </w:rPr>
        <w:t>coby</w:t>
      </w:r>
      <w:r w:rsidRPr="003F62C5">
        <w:rPr>
          <w:rFonts w:asciiTheme="minorHAnsi" w:hAnsiTheme="minorHAnsi" w:cstheme="minorHAnsi"/>
          <w:sz w:val="22"/>
          <w:szCs w:val="22"/>
        </w:rPr>
        <w:t xml:space="preserve"> profilovaného tvůrce (např. v oblasti </w:t>
      </w:r>
      <w:proofErr w:type="spellStart"/>
      <w:r w:rsidRPr="003F62C5">
        <w:rPr>
          <w:rFonts w:asciiTheme="minorHAnsi" w:hAnsiTheme="minorHAnsi" w:cstheme="minorHAnsi"/>
          <w:sz w:val="22"/>
          <w:szCs w:val="22"/>
        </w:rPr>
        <w:t>concept</w:t>
      </w:r>
      <w:proofErr w:type="spellEnd"/>
      <w:r w:rsidRPr="003F62C5">
        <w:rPr>
          <w:rFonts w:asciiTheme="minorHAnsi" w:hAnsiTheme="minorHAnsi" w:cstheme="minorHAnsi"/>
          <w:sz w:val="22"/>
          <w:szCs w:val="22"/>
        </w:rPr>
        <w:t xml:space="preserve"> </w:t>
      </w:r>
      <w:proofErr w:type="spellStart"/>
      <w:r w:rsidRPr="003F62C5">
        <w:rPr>
          <w:rFonts w:asciiTheme="minorHAnsi" w:hAnsiTheme="minorHAnsi" w:cstheme="minorHAnsi"/>
          <w:sz w:val="22"/>
          <w:szCs w:val="22"/>
        </w:rPr>
        <w:t>artu</w:t>
      </w:r>
      <w:proofErr w:type="spellEnd"/>
      <w:r w:rsidRPr="003F62C5">
        <w:rPr>
          <w:rFonts w:asciiTheme="minorHAnsi" w:hAnsiTheme="minorHAnsi" w:cstheme="minorHAnsi"/>
          <w:sz w:val="22"/>
          <w:szCs w:val="22"/>
        </w:rPr>
        <w:t xml:space="preserve">, </w:t>
      </w:r>
      <w:proofErr w:type="spellStart"/>
      <w:r w:rsidRPr="003F62C5">
        <w:rPr>
          <w:rFonts w:asciiTheme="minorHAnsi" w:hAnsiTheme="minorHAnsi" w:cstheme="minorHAnsi"/>
          <w:sz w:val="22"/>
          <w:szCs w:val="22"/>
        </w:rPr>
        <w:t>storyboardu</w:t>
      </w:r>
      <w:proofErr w:type="spellEnd"/>
      <w:r w:rsidRPr="003F62C5">
        <w:rPr>
          <w:rFonts w:asciiTheme="minorHAnsi" w:hAnsiTheme="minorHAnsi" w:cstheme="minorHAnsi"/>
          <w:sz w:val="22"/>
          <w:szCs w:val="22"/>
        </w:rPr>
        <w:t>, charakterové animace), který bude reflektovat aktuální trendy a potřeby animačního průmyslu a oboru animace.</w:t>
      </w:r>
    </w:p>
    <w:p w14:paraId="0A5A3B18" w14:textId="77777777" w:rsidR="00163FF7" w:rsidRDefault="00163FF7" w:rsidP="00163FF7">
      <w:pPr>
        <w:widowControl w:val="0"/>
        <w:autoSpaceDE w:val="0"/>
        <w:autoSpaceDN w:val="0"/>
        <w:adjustRightInd w:val="0"/>
        <w:snapToGrid w:val="0"/>
        <w:jc w:val="both"/>
      </w:pPr>
    </w:p>
    <w:p w14:paraId="4299CC6E" w14:textId="77777777" w:rsidR="00163FF7" w:rsidRDefault="00163FF7" w:rsidP="00163FF7">
      <w:pPr>
        <w:widowControl w:val="0"/>
        <w:autoSpaceDE w:val="0"/>
        <w:autoSpaceDN w:val="0"/>
        <w:adjustRightInd w:val="0"/>
        <w:snapToGrid w:val="0"/>
        <w:ind w:left="426"/>
        <w:jc w:val="both"/>
      </w:pPr>
    </w:p>
    <w:p w14:paraId="21446118" w14:textId="77777777" w:rsidR="00163FF7" w:rsidRDefault="00163FF7" w:rsidP="00163FF7">
      <w:pPr>
        <w:pStyle w:val="Nadpis3"/>
        <w:spacing w:line="240" w:lineRule="auto"/>
      </w:pPr>
      <w:r w:rsidRPr="00035992">
        <w:t xml:space="preserve">Struktura a rozsah studijních předmětů </w:t>
      </w:r>
    </w:p>
    <w:p w14:paraId="574D93FC" w14:textId="77777777" w:rsidR="00163FF7" w:rsidRDefault="00163FF7" w:rsidP="00163FF7">
      <w:pPr>
        <w:spacing w:before="120" w:after="120"/>
        <w:jc w:val="both"/>
        <w:rPr>
          <w:rFonts w:ascii="Calibri" w:hAnsi="Calibri"/>
          <w:sz w:val="22"/>
          <w:szCs w:val="22"/>
        </w:rPr>
      </w:pPr>
      <w:r>
        <w:tab/>
      </w:r>
      <w:r>
        <w:tab/>
      </w:r>
      <w:r>
        <w:tab/>
      </w:r>
      <w:r>
        <w:tab/>
      </w:r>
      <w:r>
        <w:tab/>
      </w:r>
      <w:r w:rsidRPr="00047501">
        <w:rPr>
          <w:rFonts w:ascii="Calibri" w:hAnsi="Calibri"/>
          <w:sz w:val="22"/>
          <w:szCs w:val="22"/>
        </w:rPr>
        <w:t>Standard 2.12</w:t>
      </w:r>
    </w:p>
    <w:p w14:paraId="3E4BDBC7" w14:textId="1556DCD7" w:rsidR="00AE3FA5" w:rsidRDefault="00163FF7" w:rsidP="00163FF7">
      <w:pPr>
        <w:spacing w:after="120"/>
        <w:ind w:left="425"/>
        <w:jc w:val="both"/>
        <w:rPr>
          <w:rFonts w:asciiTheme="minorHAnsi" w:hAnsiTheme="minorHAnsi" w:cstheme="minorHAnsi"/>
          <w:sz w:val="22"/>
          <w:szCs w:val="22"/>
        </w:rPr>
      </w:pPr>
      <w:r w:rsidRPr="00D5748D">
        <w:rPr>
          <w:rFonts w:asciiTheme="minorHAnsi" w:hAnsiTheme="minorHAnsi" w:cstheme="minorHAnsi"/>
          <w:sz w:val="22"/>
          <w:szCs w:val="22"/>
        </w:rPr>
        <w:t>Struktura studijního plánu je tvořena předměty povinnými</w:t>
      </w:r>
      <w:r w:rsidR="00C20889">
        <w:rPr>
          <w:rFonts w:asciiTheme="minorHAnsi" w:hAnsiTheme="minorHAnsi" w:cstheme="minorHAnsi"/>
          <w:sz w:val="22"/>
          <w:szCs w:val="22"/>
        </w:rPr>
        <w:t xml:space="preserve">, </w:t>
      </w:r>
      <w:r w:rsidRPr="00D5748D">
        <w:rPr>
          <w:rFonts w:asciiTheme="minorHAnsi" w:hAnsiTheme="minorHAnsi" w:cstheme="minorHAnsi"/>
          <w:sz w:val="22"/>
          <w:szCs w:val="22"/>
        </w:rPr>
        <w:t>povinně volitelnými</w:t>
      </w:r>
      <w:r w:rsidR="00C20889">
        <w:rPr>
          <w:rFonts w:asciiTheme="minorHAnsi" w:hAnsiTheme="minorHAnsi" w:cstheme="minorHAnsi"/>
          <w:sz w:val="22"/>
          <w:szCs w:val="22"/>
        </w:rPr>
        <w:t xml:space="preserve"> a volitelnými.</w:t>
      </w:r>
      <w:r w:rsidRPr="00D5748D">
        <w:rPr>
          <w:rFonts w:asciiTheme="minorHAnsi" w:hAnsiTheme="minorHAnsi" w:cstheme="minorHAnsi"/>
          <w:sz w:val="22"/>
          <w:szCs w:val="22"/>
        </w:rPr>
        <w:t xml:space="preserve"> </w:t>
      </w:r>
      <w:bookmarkStart w:id="108" w:name="_Hlk116474310"/>
    </w:p>
    <w:p w14:paraId="56330236" w14:textId="7C244206" w:rsidR="00163FF7" w:rsidRPr="00047501" w:rsidRDefault="00163FF7" w:rsidP="00163FF7">
      <w:pPr>
        <w:spacing w:after="120"/>
        <w:ind w:left="425"/>
        <w:jc w:val="both"/>
        <w:rPr>
          <w:rFonts w:ascii="Calibri" w:hAnsi="Calibri" w:cstheme="minorHAnsi"/>
          <w:sz w:val="22"/>
          <w:szCs w:val="22"/>
        </w:rPr>
      </w:pPr>
      <w:r w:rsidRPr="00047501">
        <w:rPr>
          <w:rFonts w:ascii="Calibri" w:hAnsi="Calibri" w:cstheme="minorHAnsi"/>
          <w:sz w:val="22"/>
          <w:szCs w:val="22"/>
        </w:rPr>
        <w:t>Zásadní roli ve studijním plánu má struktura povinných předmětů a dalších předmětů profilujícího základu; tyto předměty jsou převažující. Součet počtu kreditů za povinné předměty a minimální</w:t>
      </w:r>
      <w:r>
        <w:rPr>
          <w:rFonts w:ascii="Calibri" w:hAnsi="Calibri" w:cstheme="minorHAnsi"/>
          <w:sz w:val="22"/>
          <w:szCs w:val="22"/>
        </w:rPr>
        <w:t>ho</w:t>
      </w:r>
      <w:r w:rsidRPr="00047501">
        <w:rPr>
          <w:rFonts w:ascii="Calibri" w:hAnsi="Calibri" w:cstheme="minorHAnsi"/>
          <w:sz w:val="22"/>
          <w:szCs w:val="22"/>
        </w:rPr>
        <w:t xml:space="preserve"> poč</w:t>
      </w:r>
      <w:r>
        <w:rPr>
          <w:rFonts w:ascii="Calibri" w:hAnsi="Calibri" w:cstheme="minorHAnsi"/>
          <w:sz w:val="22"/>
          <w:szCs w:val="22"/>
        </w:rPr>
        <w:t>tu</w:t>
      </w:r>
      <w:r w:rsidRPr="00047501">
        <w:rPr>
          <w:rFonts w:ascii="Calibri" w:hAnsi="Calibri" w:cstheme="minorHAnsi"/>
          <w:sz w:val="22"/>
          <w:szCs w:val="22"/>
        </w:rPr>
        <w:t xml:space="preserve"> kreditů za povinně volitelné předměty činí </w:t>
      </w:r>
      <w:r w:rsidR="00914B5C">
        <w:rPr>
          <w:rFonts w:ascii="Calibri" w:hAnsi="Calibri" w:cstheme="minorHAnsi"/>
          <w:sz w:val="22"/>
          <w:szCs w:val="22"/>
        </w:rPr>
        <w:t>více než 75</w:t>
      </w:r>
      <w:r>
        <w:rPr>
          <w:rFonts w:ascii="Calibri" w:hAnsi="Calibri" w:cstheme="minorHAnsi"/>
          <w:sz w:val="22"/>
          <w:szCs w:val="22"/>
        </w:rPr>
        <w:t xml:space="preserve"> </w:t>
      </w:r>
      <w:r w:rsidRPr="00047501">
        <w:rPr>
          <w:rFonts w:ascii="Calibri" w:hAnsi="Calibri" w:cstheme="minorHAnsi"/>
          <w:sz w:val="22"/>
          <w:szCs w:val="22"/>
        </w:rPr>
        <w:t xml:space="preserve">% z celkového počtu </w:t>
      </w:r>
      <w:r>
        <w:rPr>
          <w:rFonts w:ascii="Calibri" w:hAnsi="Calibri" w:cstheme="minorHAnsi"/>
          <w:sz w:val="22"/>
          <w:szCs w:val="22"/>
        </w:rPr>
        <w:t>240</w:t>
      </w:r>
      <w:r w:rsidRPr="00047501">
        <w:rPr>
          <w:rFonts w:ascii="Calibri" w:hAnsi="Calibri" w:cstheme="minorHAnsi"/>
          <w:sz w:val="22"/>
          <w:szCs w:val="22"/>
        </w:rPr>
        <w:t xml:space="preserve"> kreditů, přičemž </w:t>
      </w:r>
      <w:r>
        <w:rPr>
          <w:rFonts w:ascii="Calibri" w:hAnsi="Calibri" w:cstheme="minorHAnsi"/>
          <w:sz w:val="22"/>
          <w:szCs w:val="22"/>
        </w:rPr>
        <w:t xml:space="preserve">počet kreditů za </w:t>
      </w:r>
      <w:r w:rsidRPr="00047501">
        <w:rPr>
          <w:rFonts w:ascii="Calibri" w:hAnsi="Calibri" w:cstheme="minorHAnsi"/>
          <w:sz w:val="22"/>
          <w:szCs w:val="22"/>
        </w:rPr>
        <w:t xml:space="preserve">povinné předměty </w:t>
      </w:r>
      <w:r>
        <w:rPr>
          <w:rFonts w:ascii="Calibri" w:hAnsi="Calibri" w:cstheme="minorHAnsi"/>
          <w:sz w:val="22"/>
          <w:szCs w:val="22"/>
        </w:rPr>
        <w:t xml:space="preserve">typu A činí více </w:t>
      </w:r>
      <w:r w:rsidRPr="00047501">
        <w:rPr>
          <w:rFonts w:ascii="Calibri" w:hAnsi="Calibri" w:cstheme="minorHAnsi"/>
          <w:sz w:val="22"/>
          <w:szCs w:val="22"/>
        </w:rPr>
        <w:t>než 50</w:t>
      </w:r>
      <w:r>
        <w:rPr>
          <w:rFonts w:ascii="Calibri" w:hAnsi="Calibri" w:cstheme="minorHAnsi"/>
          <w:sz w:val="22"/>
          <w:szCs w:val="22"/>
        </w:rPr>
        <w:t xml:space="preserve"> </w:t>
      </w:r>
      <w:r w:rsidRPr="00047501">
        <w:rPr>
          <w:rFonts w:ascii="Calibri" w:hAnsi="Calibri" w:cstheme="minorHAnsi"/>
          <w:sz w:val="22"/>
          <w:szCs w:val="22"/>
        </w:rPr>
        <w:t>%</w:t>
      </w:r>
      <w:r>
        <w:rPr>
          <w:rFonts w:ascii="Calibri" w:hAnsi="Calibri" w:cstheme="minorHAnsi"/>
          <w:sz w:val="22"/>
          <w:szCs w:val="22"/>
        </w:rPr>
        <w:t xml:space="preserve"> ze standardního počtu kreditů</w:t>
      </w:r>
      <w:r w:rsidRPr="00047501">
        <w:rPr>
          <w:rFonts w:ascii="Calibri" w:hAnsi="Calibri" w:cstheme="minorHAnsi"/>
          <w:sz w:val="22"/>
          <w:szCs w:val="22"/>
        </w:rPr>
        <w:t>.</w:t>
      </w:r>
      <w:r>
        <w:rPr>
          <w:rFonts w:ascii="Calibri" w:hAnsi="Calibri" w:cstheme="minorHAnsi"/>
          <w:sz w:val="22"/>
          <w:szCs w:val="22"/>
        </w:rPr>
        <w:t xml:space="preserve"> </w:t>
      </w:r>
      <w:r w:rsidRPr="00047501">
        <w:rPr>
          <w:rFonts w:ascii="Calibri" w:hAnsi="Calibri" w:cstheme="minorHAnsi"/>
          <w:sz w:val="22"/>
          <w:szCs w:val="22"/>
        </w:rPr>
        <w:t>Student má možnost dle vlastního výběru volbu volitelných předmětů, které činí méně než 10</w:t>
      </w:r>
      <w:r>
        <w:rPr>
          <w:rFonts w:ascii="Calibri" w:hAnsi="Calibri" w:cstheme="minorHAnsi"/>
          <w:sz w:val="22"/>
          <w:szCs w:val="22"/>
        </w:rPr>
        <w:t xml:space="preserve"> </w:t>
      </w:r>
      <w:r w:rsidRPr="00047501">
        <w:rPr>
          <w:rFonts w:ascii="Calibri" w:hAnsi="Calibri" w:cstheme="minorHAnsi"/>
          <w:sz w:val="22"/>
          <w:szCs w:val="22"/>
        </w:rPr>
        <w:t>%</w:t>
      </w:r>
      <w:r>
        <w:rPr>
          <w:rFonts w:ascii="Calibri" w:hAnsi="Calibri" w:cstheme="minorHAnsi"/>
          <w:sz w:val="22"/>
          <w:szCs w:val="22"/>
        </w:rPr>
        <w:t xml:space="preserve"> kreditů studijního plánu</w:t>
      </w:r>
      <w:r w:rsidRPr="00047501">
        <w:rPr>
          <w:rFonts w:ascii="Calibri" w:hAnsi="Calibri" w:cstheme="minorHAnsi"/>
          <w:sz w:val="22"/>
          <w:szCs w:val="22"/>
        </w:rPr>
        <w:t xml:space="preserve">. </w:t>
      </w:r>
    </w:p>
    <w:p w14:paraId="650316C6" w14:textId="27ED3685" w:rsidR="00163FF7" w:rsidRDefault="00163FF7" w:rsidP="009803AC">
      <w:pPr>
        <w:widowControl w:val="0"/>
        <w:autoSpaceDE w:val="0"/>
        <w:autoSpaceDN w:val="0"/>
        <w:adjustRightInd w:val="0"/>
        <w:snapToGrid w:val="0"/>
        <w:spacing w:after="120"/>
        <w:ind w:left="425"/>
        <w:jc w:val="both"/>
        <w:rPr>
          <w:rFonts w:ascii="Calibri" w:hAnsi="Calibri" w:cstheme="minorHAnsi"/>
          <w:color w:val="000000"/>
          <w:sz w:val="22"/>
          <w:szCs w:val="22"/>
        </w:rPr>
      </w:pPr>
      <w:r w:rsidRPr="00047501">
        <w:rPr>
          <w:rFonts w:ascii="Calibri" w:hAnsi="Calibri" w:cstheme="minorHAnsi"/>
          <w:color w:val="000000"/>
          <w:sz w:val="22"/>
          <w:szCs w:val="22"/>
        </w:rPr>
        <w:t>Součástí studijního plánu jsou rovněž předměty, které nejsou součástí profilujícího základu. Součástí studijních plánů jsou i předměty zaměřené na praktický výkon viz Standardy 2.13, 2.15.</w:t>
      </w:r>
      <w:r w:rsidRPr="00047501">
        <w:rPr>
          <w:rFonts w:ascii="Calibri" w:hAnsi="Calibri" w:cstheme="minorHAnsi"/>
          <w:sz w:val="22"/>
          <w:szCs w:val="22"/>
        </w:rPr>
        <w:t xml:space="preserve"> </w:t>
      </w:r>
      <w:r w:rsidRPr="00047501">
        <w:rPr>
          <w:rFonts w:ascii="Calibri" w:hAnsi="Calibri" w:cstheme="minorHAnsi"/>
          <w:color w:val="000000"/>
          <w:sz w:val="22"/>
          <w:szCs w:val="22"/>
        </w:rPr>
        <w:t>Struktura studijních předmětů je souhrnně uvedena v části B-</w:t>
      </w:r>
      <w:proofErr w:type="spellStart"/>
      <w:r w:rsidRPr="00047501">
        <w:rPr>
          <w:rFonts w:ascii="Calibri" w:hAnsi="Calibri" w:cstheme="minorHAnsi"/>
          <w:color w:val="000000"/>
          <w:sz w:val="22"/>
          <w:szCs w:val="22"/>
        </w:rPr>
        <w:t>IIa</w:t>
      </w:r>
      <w:proofErr w:type="spellEnd"/>
      <w:r w:rsidRPr="00047501">
        <w:rPr>
          <w:rFonts w:ascii="Calibri" w:hAnsi="Calibri" w:cstheme="minorHAnsi"/>
          <w:color w:val="000000"/>
          <w:sz w:val="22"/>
          <w:szCs w:val="22"/>
        </w:rPr>
        <w:t xml:space="preserve"> – Studijní plány a návrh témat prací </w:t>
      </w:r>
      <w:r>
        <w:rPr>
          <w:rFonts w:ascii="Calibri" w:hAnsi="Calibri" w:cstheme="minorHAnsi"/>
          <w:color w:val="000000"/>
          <w:sz w:val="22"/>
          <w:szCs w:val="22"/>
        </w:rPr>
        <w:t xml:space="preserve">žádosti </w:t>
      </w:r>
      <w:r>
        <w:rPr>
          <w:rFonts w:ascii="Calibri" w:hAnsi="Calibri" w:cstheme="minorHAnsi"/>
          <w:color w:val="000000"/>
          <w:sz w:val="22"/>
          <w:szCs w:val="22"/>
        </w:rPr>
        <w:br/>
      </w:r>
      <w:r>
        <w:rPr>
          <w:rFonts w:ascii="Calibri" w:hAnsi="Calibri" w:cstheme="minorHAnsi"/>
          <w:color w:val="000000"/>
          <w:sz w:val="22"/>
          <w:szCs w:val="22"/>
        </w:rPr>
        <w:lastRenderedPageBreak/>
        <w:t>o akreditaci studijního programu</w:t>
      </w:r>
      <w:r w:rsidRPr="00047501">
        <w:rPr>
          <w:rFonts w:ascii="Calibri" w:hAnsi="Calibri" w:cstheme="minorHAnsi"/>
          <w:color w:val="000000"/>
          <w:sz w:val="22"/>
          <w:szCs w:val="22"/>
        </w:rPr>
        <w:t xml:space="preserve">. Každý z předmětů je charakterizován v příslušném formuláři B-III – Charakteristika studijního předmětu. </w:t>
      </w:r>
    </w:p>
    <w:bookmarkEnd w:id="108"/>
    <w:p w14:paraId="4C6652D2" w14:textId="380EF4B3" w:rsidR="00163FF7" w:rsidRDefault="00B60419" w:rsidP="00B60419">
      <w:pPr>
        <w:spacing w:before="120" w:after="120"/>
        <w:ind w:left="426"/>
        <w:jc w:val="both"/>
        <w:rPr>
          <w:rFonts w:ascii="Calibri" w:hAnsi="Calibri" w:cstheme="minorHAnsi"/>
          <w:color w:val="000000"/>
          <w:sz w:val="22"/>
          <w:szCs w:val="22"/>
        </w:rPr>
      </w:pPr>
      <w:r w:rsidRPr="00DF7040">
        <w:rPr>
          <w:rFonts w:ascii="Calibri" w:hAnsi="Calibri" w:cstheme="minorHAnsi"/>
          <w:color w:val="000000"/>
          <w:sz w:val="22"/>
          <w:szCs w:val="22"/>
        </w:rPr>
        <w:t>BSP ANT se zaměřuje na osvojení řemeslných znalostí a tvůrčích dovedností potřebných k tvorbě jak</w:t>
      </w:r>
      <w:r>
        <w:rPr>
          <w:rFonts w:ascii="Calibri" w:hAnsi="Calibri" w:cstheme="minorHAnsi"/>
          <w:color w:val="000000"/>
          <w:sz w:val="22"/>
          <w:szCs w:val="22"/>
        </w:rPr>
        <w:t xml:space="preserve"> týmového, tak </w:t>
      </w:r>
      <w:r w:rsidRPr="00DF7040">
        <w:rPr>
          <w:rFonts w:ascii="Calibri" w:hAnsi="Calibri" w:cstheme="minorHAnsi"/>
          <w:color w:val="000000"/>
          <w:sz w:val="22"/>
          <w:szCs w:val="22"/>
        </w:rPr>
        <w:t>autorského animovaného díla</w:t>
      </w:r>
      <w:r>
        <w:rPr>
          <w:rFonts w:ascii="Calibri" w:hAnsi="Calibri" w:cstheme="minorHAnsi"/>
          <w:color w:val="000000"/>
          <w:sz w:val="22"/>
          <w:szCs w:val="22"/>
        </w:rPr>
        <w:t>.</w:t>
      </w:r>
      <w:r w:rsidRPr="00DF7040">
        <w:rPr>
          <w:rFonts w:ascii="Calibri" w:hAnsi="Calibri" w:cstheme="minorHAnsi"/>
          <w:color w:val="000000"/>
          <w:sz w:val="22"/>
          <w:szCs w:val="22"/>
        </w:rPr>
        <w:t xml:space="preserve"> Edukační proces probíhá prostřednictvím sady cvičení </w:t>
      </w:r>
      <w:r>
        <w:rPr>
          <w:rFonts w:ascii="Calibri" w:hAnsi="Calibri" w:cstheme="minorHAnsi"/>
          <w:color w:val="000000"/>
          <w:sz w:val="22"/>
          <w:szCs w:val="22"/>
        </w:rPr>
        <w:br/>
        <w:t>a</w:t>
      </w:r>
      <w:r w:rsidRPr="00DF7040">
        <w:rPr>
          <w:rFonts w:ascii="Calibri" w:hAnsi="Calibri" w:cstheme="minorHAnsi"/>
          <w:color w:val="000000"/>
          <w:sz w:val="22"/>
          <w:szCs w:val="22"/>
        </w:rPr>
        <w:t xml:space="preserve"> </w:t>
      </w:r>
      <w:r>
        <w:rPr>
          <w:rFonts w:ascii="Calibri" w:hAnsi="Calibri" w:cstheme="minorHAnsi"/>
          <w:color w:val="000000"/>
          <w:sz w:val="22"/>
          <w:szCs w:val="22"/>
        </w:rPr>
        <w:t>bakalářské práce</w:t>
      </w:r>
      <w:r w:rsidRPr="00DF7040">
        <w:rPr>
          <w:rFonts w:ascii="Calibri" w:hAnsi="Calibri" w:cstheme="minorHAnsi"/>
          <w:color w:val="000000"/>
          <w:sz w:val="22"/>
          <w:szCs w:val="22"/>
        </w:rPr>
        <w:t>, a to při kombinaci několika animačních technologií, s nimiž se studenti musejí během bakalářského studia seznámit.</w:t>
      </w:r>
    </w:p>
    <w:p w14:paraId="30CE4A59" w14:textId="77777777" w:rsidR="00B60419" w:rsidRDefault="00B60419" w:rsidP="00B60419">
      <w:pPr>
        <w:spacing w:before="120" w:after="120"/>
        <w:ind w:left="426"/>
        <w:jc w:val="both"/>
      </w:pPr>
    </w:p>
    <w:p w14:paraId="0C842460" w14:textId="77777777" w:rsidR="00163FF7" w:rsidRPr="002804BE" w:rsidRDefault="00163FF7" w:rsidP="00163FF7">
      <w:pPr>
        <w:pStyle w:val="Nadpis3"/>
        <w:jc w:val="both"/>
      </w:pPr>
      <w:r w:rsidRPr="002804BE">
        <w:t xml:space="preserve">Rozsah povinné odborné praxe (pouze pro profesně zaměřené studijní programy) </w:t>
      </w:r>
    </w:p>
    <w:p w14:paraId="4474216F" w14:textId="77777777" w:rsidR="00163FF7" w:rsidRPr="002804BE" w:rsidRDefault="00163FF7" w:rsidP="00163FF7">
      <w:pPr>
        <w:pStyle w:val="Nadpis3"/>
        <w:numPr>
          <w:ilvl w:val="0"/>
          <w:numId w:val="0"/>
        </w:numPr>
        <w:ind w:left="1080"/>
        <w:jc w:val="both"/>
      </w:pPr>
      <w:r w:rsidRPr="002804BE">
        <w:t>a specifika spolupráce s praxí (pouze pro bakalářské profesně zaměřené studijní programy)</w:t>
      </w:r>
    </w:p>
    <w:p w14:paraId="36337FC2" w14:textId="77777777" w:rsidR="00163FF7" w:rsidRPr="003B1D93" w:rsidRDefault="00163FF7" w:rsidP="00163FF7">
      <w:pPr>
        <w:spacing w:before="120" w:after="120"/>
        <w:ind w:left="3538"/>
        <w:rPr>
          <w:rFonts w:asciiTheme="minorHAnsi" w:hAnsiTheme="minorHAnsi" w:cstheme="minorHAnsi"/>
          <w:sz w:val="22"/>
          <w:szCs w:val="22"/>
        </w:rPr>
      </w:pPr>
      <w:r w:rsidRPr="003B1D93">
        <w:rPr>
          <w:rFonts w:asciiTheme="minorHAnsi" w:hAnsiTheme="minorHAnsi" w:cstheme="minorHAnsi"/>
          <w:sz w:val="22"/>
          <w:szCs w:val="22"/>
        </w:rPr>
        <w:t>Standardy 2.13, 2.15</w:t>
      </w:r>
    </w:p>
    <w:p w14:paraId="70B9068C" w14:textId="77777777" w:rsidR="00163FF7" w:rsidRDefault="00163FF7" w:rsidP="00163FF7">
      <w:pPr>
        <w:spacing w:after="120"/>
        <w:ind w:left="425"/>
        <w:jc w:val="both"/>
        <w:rPr>
          <w:rFonts w:asciiTheme="minorHAnsi" w:hAnsiTheme="minorHAnsi" w:cstheme="minorHAnsi"/>
          <w:sz w:val="22"/>
          <w:szCs w:val="22"/>
        </w:rPr>
      </w:pPr>
      <w:r w:rsidRPr="00385AE2">
        <w:rPr>
          <w:rFonts w:asciiTheme="minorHAnsi" w:hAnsiTheme="minorHAnsi" w:cstheme="minorHAnsi"/>
          <w:sz w:val="22"/>
          <w:szCs w:val="22"/>
        </w:rPr>
        <w:t xml:space="preserve">Povinná odborná dvanáctitýdenní praxe bude realizována </w:t>
      </w:r>
      <w:r>
        <w:rPr>
          <w:rFonts w:asciiTheme="minorHAnsi" w:hAnsiTheme="minorHAnsi" w:cstheme="minorHAnsi"/>
          <w:sz w:val="22"/>
          <w:szCs w:val="22"/>
        </w:rPr>
        <w:t xml:space="preserve">v zimním semestru 3. ročníku </w:t>
      </w:r>
      <w:r w:rsidRPr="00D47AC4">
        <w:rPr>
          <w:rFonts w:asciiTheme="minorHAnsi" w:hAnsiTheme="minorHAnsi" w:cstheme="minorHAnsi"/>
          <w:sz w:val="22"/>
          <w:szCs w:val="22"/>
        </w:rPr>
        <w:t xml:space="preserve">v profesionálním prostředí – ve filmových štábech, reklamních agenturách, televizních a animačních studiích v tuzemsku </w:t>
      </w:r>
      <w:r>
        <w:rPr>
          <w:rFonts w:asciiTheme="minorHAnsi" w:hAnsiTheme="minorHAnsi" w:cstheme="minorHAnsi"/>
          <w:sz w:val="22"/>
          <w:szCs w:val="22"/>
        </w:rPr>
        <w:br/>
      </w:r>
      <w:r w:rsidRPr="00D47AC4">
        <w:rPr>
          <w:rFonts w:asciiTheme="minorHAnsi" w:hAnsiTheme="minorHAnsi" w:cstheme="minorHAnsi"/>
          <w:sz w:val="22"/>
          <w:szCs w:val="22"/>
        </w:rPr>
        <w:t>i zahraničí</w:t>
      </w:r>
      <w:r>
        <w:rPr>
          <w:rFonts w:asciiTheme="minorHAnsi" w:hAnsiTheme="minorHAnsi" w:cstheme="minorHAnsi"/>
          <w:sz w:val="22"/>
          <w:szCs w:val="22"/>
        </w:rPr>
        <w:t xml:space="preserve"> </w:t>
      </w:r>
      <w:r w:rsidRPr="00385AE2">
        <w:rPr>
          <w:rFonts w:asciiTheme="minorHAnsi" w:hAnsiTheme="minorHAnsi" w:cstheme="minorHAnsi"/>
          <w:sz w:val="22"/>
          <w:szCs w:val="22"/>
        </w:rPr>
        <w:t xml:space="preserve">a bude </w:t>
      </w:r>
      <w:r>
        <w:rPr>
          <w:rFonts w:asciiTheme="minorHAnsi" w:hAnsiTheme="minorHAnsi" w:cstheme="minorHAnsi"/>
          <w:sz w:val="22"/>
          <w:szCs w:val="22"/>
        </w:rPr>
        <w:t>zajištěna</w:t>
      </w:r>
      <w:r w:rsidRPr="00385AE2">
        <w:rPr>
          <w:rFonts w:asciiTheme="minorHAnsi" w:hAnsiTheme="minorHAnsi" w:cstheme="minorHAnsi"/>
          <w:sz w:val="22"/>
          <w:szCs w:val="22"/>
        </w:rPr>
        <w:t xml:space="preserve"> smlouvami s danými institucemi a smlouvami o praxi s jednotlivými studenty. Při ukončení praxe student obdrží hodnotící zprávu od instituce. </w:t>
      </w:r>
    </w:p>
    <w:p w14:paraId="053D173C" w14:textId="77777777" w:rsidR="00163FF7" w:rsidRDefault="00163FF7" w:rsidP="00163FF7">
      <w:pPr>
        <w:spacing w:after="120"/>
        <w:ind w:left="425"/>
        <w:jc w:val="both"/>
      </w:pPr>
    </w:p>
    <w:p w14:paraId="13B0FB58" w14:textId="77777777" w:rsidR="00163FF7" w:rsidRDefault="00163FF7" w:rsidP="00163FF7">
      <w:pPr>
        <w:pStyle w:val="Nadpis3"/>
      </w:pPr>
      <w:r w:rsidRPr="00035992">
        <w:t xml:space="preserve">Soulad obsahu studijních předmětů, státních zkoušek a kvalifikačních prací s výsledky učení a profilem absolventa  </w:t>
      </w:r>
    </w:p>
    <w:p w14:paraId="07A70855" w14:textId="77777777" w:rsidR="00163FF7" w:rsidRPr="003B1D93" w:rsidRDefault="00163FF7" w:rsidP="00163FF7">
      <w:pPr>
        <w:spacing w:before="120" w:after="120"/>
        <w:rPr>
          <w:rFonts w:ascii="Calibri" w:hAnsi="Calibri" w:cs="Calibri"/>
          <w:sz w:val="22"/>
          <w:szCs w:val="22"/>
        </w:rPr>
      </w:pPr>
      <w:r>
        <w:tab/>
      </w:r>
      <w:r>
        <w:tab/>
      </w:r>
      <w:r>
        <w:tab/>
      </w:r>
      <w:r>
        <w:tab/>
      </w:r>
      <w:r>
        <w:tab/>
      </w:r>
      <w:r w:rsidRPr="003B1D93">
        <w:rPr>
          <w:rFonts w:ascii="Calibri" w:hAnsi="Calibri" w:cs="Calibri"/>
          <w:sz w:val="22"/>
          <w:szCs w:val="22"/>
        </w:rPr>
        <w:t>Standard 2.14</w:t>
      </w:r>
    </w:p>
    <w:p w14:paraId="2DF7628C" w14:textId="44D06CD9" w:rsidR="00163FF7" w:rsidRPr="003B1D93" w:rsidRDefault="00163FF7" w:rsidP="00163FF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color w:val="000000"/>
          <w:sz w:val="22"/>
          <w:szCs w:val="22"/>
        </w:rPr>
      </w:pPr>
      <w:bookmarkStart w:id="109" w:name="_Hlk116474648"/>
      <w:r w:rsidRPr="003B1D93">
        <w:rPr>
          <w:rFonts w:ascii="Calibri" w:hAnsi="Calibri" w:cs="Calibri"/>
          <w:color w:val="000000"/>
          <w:sz w:val="22"/>
          <w:szCs w:val="22"/>
        </w:rPr>
        <w:t xml:space="preserve">Obsah jednotlivých studijních předmětů koresponduje se zaměřením </w:t>
      </w:r>
      <w:r>
        <w:rPr>
          <w:rFonts w:ascii="Calibri" w:hAnsi="Calibri" w:cs="Calibri"/>
          <w:color w:val="000000"/>
          <w:sz w:val="22"/>
          <w:szCs w:val="22"/>
        </w:rPr>
        <w:t xml:space="preserve">studijního </w:t>
      </w:r>
      <w:r w:rsidRPr="003B1D93">
        <w:rPr>
          <w:rFonts w:ascii="Calibri" w:hAnsi="Calibri" w:cs="Calibri"/>
          <w:color w:val="000000"/>
          <w:sz w:val="22"/>
          <w:szCs w:val="22"/>
        </w:rPr>
        <w:t>programu a profilem absolventa. Výuka je nastavena tak, aby studentovi umožnila získat teoretické i praktické znalosti, způsobilosti a dovednosti. Váha předmětů ve vazbě na profil absolventa odpovídá jejich kreditovému ohodnocení.</w:t>
      </w:r>
      <w:r w:rsidR="003C0368">
        <w:rPr>
          <w:rFonts w:ascii="Calibri" w:hAnsi="Calibri" w:cs="Calibri"/>
          <w:color w:val="000000"/>
          <w:sz w:val="22"/>
          <w:szCs w:val="22"/>
        </w:rPr>
        <w:t xml:space="preserve"> Zvládnutí předmětů </w:t>
      </w:r>
      <w:r>
        <w:rPr>
          <w:rFonts w:ascii="Calibri" w:hAnsi="Calibri" w:cs="Calibri"/>
          <w:color w:val="000000"/>
          <w:sz w:val="22"/>
          <w:szCs w:val="22"/>
        </w:rPr>
        <w:t>Filmová řeč animovaného filmu</w:t>
      </w:r>
      <w:r w:rsidR="008860BB">
        <w:rPr>
          <w:rFonts w:ascii="Calibri" w:hAnsi="Calibri" w:cs="Calibri"/>
          <w:color w:val="000000"/>
          <w:sz w:val="22"/>
          <w:szCs w:val="22"/>
        </w:rPr>
        <w:t xml:space="preserve"> (PZ)</w:t>
      </w:r>
      <w:r>
        <w:rPr>
          <w:rFonts w:ascii="Calibri" w:hAnsi="Calibri" w:cs="Calibri"/>
          <w:color w:val="000000"/>
          <w:sz w:val="22"/>
          <w:szCs w:val="22"/>
        </w:rPr>
        <w:t xml:space="preserve"> a Dějiny animovaného filmu</w:t>
      </w:r>
      <w:r w:rsidR="003C0368">
        <w:rPr>
          <w:rFonts w:ascii="Calibri" w:hAnsi="Calibri" w:cs="Calibri"/>
          <w:sz w:val="22"/>
          <w:szCs w:val="22"/>
        </w:rPr>
        <w:t xml:space="preserve"> </w:t>
      </w:r>
      <w:r w:rsidR="008860BB">
        <w:rPr>
          <w:rFonts w:ascii="Calibri" w:hAnsi="Calibri" w:cs="Calibri"/>
          <w:sz w:val="22"/>
          <w:szCs w:val="22"/>
        </w:rPr>
        <w:t xml:space="preserve">(ZT) </w:t>
      </w:r>
      <w:r w:rsidRPr="003B1D93">
        <w:rPr>
          <w:rFonts w:ascii="Calibri" w:hAnsi="Calibri" w:cs="Calibri"/>
          <w:color w:val="000000"/>
          <w:sz w:val="22"/>
          <w:szCs w:val="22"/>
        </w:rPr>
        <w:t xml:space="preserve">je předpokladem pro </w:t>
      </w:r>
      <w:r w:rsidR="00BF5BCC">
        <w:rPr>
          <w:rFonts w:ascii="Calibri" w:hAnsi="Calibri" w:cs="Calibri"/>
          <w:color w:val="000000"/>
          <w:sz w:val="22"/>
          <w:szCs w:val="22"/>
        </w:rPr>
        <w:t xml:space="preserve">další </w:t>
      </w:r>
      <w:r w:rsidRPr="003B1D93">
        <w:rPr>
          <w:rFonts w:ascii="Calibri" w:hAnsi="Calibri" w:cs="Calibri"/>
          <w:color w:val="000000"/>
          <w:sz w:val="22"/>
          <w:szCs w:val="22"/>
        </w:rPr>
        <w:t xml:space="preserve">studium. </w:t>
      </w:r>
    </w:p>
    <w:p w14:paraId="068C5B25" w14:textId="17FE84F7" w:rsidR="00163FF7" w:rsidRPr="003B1D93" w:rsidRDefault="00163FF7" w:rsidP="00163FF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sz w:val="22"/>
          <w:szCs w:val="22"/>
        </w:rPr>
      </w:pPr>
      <w:r w:rsidRPr="003B1D93">
        <w:rPr>
          <w:rFonts w:ascii="Calibri" w:hAnsi="Calibri" w:cs="Calibri"/>
          <w:color w:val="000000"/>
          <w:sz w:val="22"/>
          <w:szCs w:val="22"/>
        </w:rPr>
        <w:t xml:space="preserve">Zásadní roli hraje předmět </w:t>
      </w:r>
      <w:r>
        <w:rPr>
          <w:rFonts w:ascii="Calibri" w:hAnsi="Calibri" w:cs="Calibri"/>
          <w:color w:val="000000"/>
          <w:sz w:val="22"/>
          <w:szCs w:val="22"/>
        </w:rPr>
        <w:t xml:space="preserve">profilujícího základu </w:t>
      </w:r>
      <w:r w:rsidRPr="003B1D93">
        <w:rPr>
          <w:rFonts w:ascii="Calibri" w:hAnsi="Calibri" w:cs="Calibri"/>
          <w:color w:val="000000"/>
          <w:sz w:val="22"/>
          <w:szCs w:val="22"/>
        </w:rPr>
        <w:t xml:space="preserve">Ateliér </w:t>
      </w:r>
      <w:r>
        <w:rPr>
          <w:rFonts w:ascii="Calibri" w:hAnsi="Calibri" w:cs="Calibri"/>
          <w:color w:val="000000"/>
          <w:sz w:val="22"/>
          <w:szCs w:val="22"/>
        </w:rPr>
        <w:t>animace, který je</w:t>
      </w:r>
      <w:r w:rsidRPr="003B1D93">
        <w:rPr>
          <w:rFonts w:ascii="Calibri" w:hAnsi="Calibri" w:cs="Calibri"/>
          <w:color w:val="000000"/>
          <w:sz w:val="22"/>
          <w:szCs w:val="22"/>
        </w:rPr>
        <w:t xml:space="preserve"> zaměřený na tvůrčí výstupy</w:t>
      </w:r>
      <w:r>
        <w:rPr>
          <w:rFonts w:ascii="Calibri" w:hAnsi="Calibri" w:cs="Calibri"/>
          <w:color w:val="000000"/>
          <w:sz w:val="22"/>
          <w:szCs w:val="22"/>
        </w:rPr>
        <w:t xml:space="preserve"> </w:t>
      </w:r>
      <w:r>
        <w:rPr>
          <w:rFonts w:ascii="Calibri" w:hAnsi="Calibri" w:cs="Calibri"/>
          <w:color w:val="000000"/>
          <w:sz w:val="22"/>
          <w:szCs w:val="22"/>
        </w:rPr>
        <w:br/>
        <w:t>a</w:t>
      </w:r>
      <w:r w:rsidR="007E1BFF">
        <w:rPr>
          <w:rFonts w:ascii="Calibri" w:hAnsi="Calibri" w:cs="Calibri"/>
          <w:color w:val="000000"/>
          <w:sz w:val="22"/>
          <w:szCs w:val="22"/>
        </w:rPr>
        <w:t xml:space="preserve"> </w:t>
      </w:r>
      <w:r w:rsidR="003662B1">
        <w:rPr>
          <w:rFonts w:ascii="Calibri" w:hAnsi="Calibri" w:cs="Calibri"/>
          <w:color w:val="000000"/>
          <w:sz w:val="22"/>
          <w:szCs w:val="22"/>
        </w:rPr>
        <w:t xml:space="preserve">je </w:t>
      </w:r>
      <w:r>
        <w:rPr>
          <w:rFonts w:ascii="Calibri" w:hAnsi="Calibri" w:cs="Calibri"/>
          <w:color w:val="000000"/>
          <w:sz w:val="22"/>
          <w:szCs w:val="22"/>
        </w:rPr>
        <w:t>důležitý pro dosažení kompetencí profilu absolventa.</w:t>
      </w:r>
    </w:p>
    <w:p w14:paraId="51915C74" w14:textId="77777777" w:rsidR="00163FF7" w:rsidRPr="003B1D93" w:rsidRDefault="00163FF7" w:rsidP="00163FF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color w:val="000000"/>
          <w:sz w:val="22"/>
          <w:szCs w:val="22"/>
        </w:rPr>
      </w:pPr>
      <w:r w:rsidRPr="003B1D93">
        <w:rPr>
          <w:rFonts w:ascii="Calibri" w:hAnsi="Calibri" w:cs="Calibri"/>
          <w:sz w:val="22"/>
          <w:szCs w:val="22"/>
        </w:rPr>
        <w:t xml:space="preserve">Studijní předměty, které jsou součástí studijních plánů, ale </w:t>
      </w:r>
      <w:r w:rsidRPr="003B5A42">
        <w:rPr>
          <w:rFonts w:ascii="Calibri" w:hAnsi="Calibri" w:cs="Calibri"/>
          <w:sz w:val="22"/>
          <w:szCs w:val="22"/>
        </w:rPr>
        <w:t>nejsou</w:t>
      </w:r>
      <w:r w:rsidRPr="003B1D93">
        <w:rPr>
          <w:rFonts w:ascii="Calibri" w:hAnsi="Calibri" w:cs="Calibri"/>
          <w:sz w:val="22"/>
          <w:szCs w:val="22"/>
        </w:rPr>
        <w:t xml:space="preserve"> označeny jako </w:t>
      </w:r>
      <w:r>
        <w:rPr>
          <w:rFonts w:ascii="Calibri" w:hAnsi="Calibri" w:cs="Calibri"/>
          <w:sz w:val="22"/>
          <w:szCs w:val="22"/>
        </w:rPr>
        <w:t xml:space="preserve">předměty </w:t>
      </w:r>
      <w:r w:rsidRPr="003B1D93">
        <w:rPr>
          <w:rFonts w:ascii="Calibri" w:hAnsi="Calibri" w:cs="Calibri"/>
          <w:sz w:val="22"/>
          <w:szCs w:val="22"/>
        </w:rPr>
        <w:t>profilující</w:t>
      </w:r>
      <w:r>
        <w:rPr>
          <w:rFonts w:ascii="Calibri" w:hAnsi="Calibri" w:cs="Calibri"/>
          <w:sz w:val="22"/>
          <w:szCs w:val="22"/>
        </w:rPr>
        <w:t xml:space="preserve">ho základu </w:t>
      </w:r>
      <w:r w:rsidRPr="003B1D93">
        <w:rPr>
          <w:rFonts w:ascii="Calibri" w:hAnsi="Calibri" w:cs="Calibri"/>
          <w:sz w:val="22"/>
          <w:szCs w:val="22"/>
        </w:rPr>
        <w:t>(</w:t>
      </w:r>
      <w:r>
        <w:rPr>
          <w:rFonts w:ascii="Calibri" w:hAnsi="Calibri" w:cs="Calibri"/>
          <w:sz w:val="22"/>
          <w:szCs w:val="22"/>
        </w:rPr>
        <w:t xml:space="preserve">Vizuální komunikace v animované tvorbě, Základy zvukové skladby, Základy střihové skladby, </w:t>
      </w:r>
      <w:proofErr w:type="spellStart"/>
      <w:r>
        <w:rPr>
          <w:rFonts w:ascii="Calibri" w:hAnsi="Calibri" w:cs="Calibri"/>
          <w:sz w:val="22"/>
          <w:szCs w:val="22"/>
        </w:rPr>
        <w:t>Storytelling</w:t>
      </w:r>
      <w:proofErr w:type="spellEnd"/>
      <w:r>
        <w:rPr>
          <w:rFonts w:ascii="Calibri" w:hAnsi="Calibri" w:cs="Calibri"/>
          <w:sz w:val="22"/>
          <w:szCs w:val="22"/>
        </w:rPr>
        <w:t xml:space="preserve"> a Technické zpracování animovaného díla</w:t>
      </w:r>
      <w:r w:rsidRPr="003B1D93">
        <w:rPr>
          <w:rFonts w:ascii="Calibri" w:hAnsi="Calibri" w:cs="Calibri"/>
          <w:sz w:val="22"/>
          <w:szCs w:val="22"/>
        </w:rPr>
        <w:t xml:space="preserve">) přispívají k pevnému ukotvení profilu absolventa.  </w:t>
      </w:r>
    </w:p>
    <w:p w14:paraId="4E48C9A1" w14:textId="77777777" w:rsidR="00F43E88" w:rsidRDefault="00163FF7" w:rsidP="00163FF7">
      <w:pPr>
        <w:spacing w:after="120"/>
        <w:ind w:left="425"/>
        <w:jc w:val="both"/>
        <w:rPr>
          <w:rFonts w:ascii="Calibri" w:hAnsi="Calibri" w:cs="Calibri"/>
          <w:color w:val="000000"/>
          <w:sz w:val="22"/>
          <w:szCs w:val="22"/>
        </w:rPr>
      </w:pPr>
      <w:r w:rsidRPr="003B1D93">
        <w:rPr>
          <w:rFonts w:ascii="Calibri" w:hAnsi="Calibri" w:cs="Calibri"/>
          <w:sz w:val="22"/>
          <w:szCs w:val="22"/>
        </w:rPr>
        <w:t>Státními zkouškami se ověřují profilující znalosti nebo dovednosti ze základních tematických okruhů získané z povinných předmětů, které patří mezi předměty profilujícího základu</w:t>
      </w:r>
      <w:r>
        <w:rPr>
          <w:rFonts w:ascii="Calibri" w:hAnsi="Calibri" w:cs="Calibri"/>
          <w:sz w:val="22"/>
          <w:szCs w:val="22"/>
        </w:rPr>
        <w:t>.</w:t>
      </w:r>
      <w:r w:rsidRPr="003B1D93">
        <w:rPr>
          <w:rFonts w:ascii="Calibri" w:hAnsi="Calibri" w:cs="Calibri"/>
          <w:sz w:val="22"/>
          <w:szCs w:val="22"/>
        </w:rPr>
        <w:t xml:space="preserve"> </w:t>
      </w:r>
      <w:r>
        <w:rPr>
          <w:rFonts w:ascii="Calibri" w:hAnsi="Calibri" w:cs="Calibri"/>
          <w:color w:val="000000"/>
          <w:sz w:val="22"/>
          <w:szCs w:val="22"/>
        </w:rPr>
        <w:t>S</w:t>
      </w:r>
      <w:r w:rsidRPr="003B1D93">
        <w:rPr>
          <w:rFonts w:ascii="Calibri" w:hAnsi="Calibri" w:cs="Calibri"/>
          <w:color w:val="000000"/>
          <w:sz w:val="22"/>
          <w:szCs w:val="22"/>
        </w:rPr>
        <w:t>tejně tak navržená témata bakalářských prací jsou definována tak, aby profilu absolventa odpovídala.</w:t>
      </w:r>
    </w:p>
    <w:p w14:paraId="32A7CDDB" w14:textId="77777777" w:rsidR="00F43E88" w:rsidRPr="00F43E88" w:rsidRDefault="00F43E88" w:rsidP="00214602">
      <w:pPr>
        <w:ind w:left="425"/>
        <w:jc w:val="both"/>
        <w:rPr>
          <w:rFonts w:ascii="Calibri" w:hAnsi="Calibri" w:cs="Calibri"/>
          <w:color w:val="000000"/>
          <w:sz w:val="22"/>
          <w:szCs w:val="22"/>
        </w:rPr>
      </w:pPr>
      <w:r w:rsidRPr="00F43E88">
        <w:rPr>
          <w:rFonts w:ascii="Calibri" w:hAnsi="Calibri" w:cs="Calibri"/>
          <w:color w:val="000000"/>
          <w:sz w:val="22"/>
          <w:szCs w:val="22"/>
        </w:rPr>
        <w:t>SZZ se skládá ze dvou částí:</w:t>
      </w:r>
    </w:p>
    <w:p w14:paraId="6A910E5E" w14:textId="77777777" w:rsidR="00F43E88" w:rsidRPr="00F43E88" w:rsidRDefault="00F43E88" w:rsidP="00214602">
      <w:pPr>
        <w:ind w:left="425"/>
        <w:jc w:val="both"/>
        <w:rPr>
          <w:rFonts w:ascii="Calibri" w:hAnsi="Calibri" w:cs="Calibri"/>
          <w:color w:val="000000"/>
          <w:sz w:val="22"/>
          <w:szCs w:val="22"/>
        </w:rPr>
      </w:pPr>
      <w:r w:rsidRPr="00F43E88">
        <w:rPr>
          <w:rFonts w:ascii="Calibri" w:hAnsi="Calibri" w:cs="Calibri"/>
          <w:color w:val="000000"/>
          <w:sz w:val="22"/>
          <w:szCs w:val="22"/>
        </w:rPr>
        <w:t xml:space="preserve">     1. část: zkouška z odborné problematiky související se studovaným programem</w:t>
      </w:r>
    </w:p>
    <w:p w14:paraId="59E114BF" w14:textId="77777777" w:rsidR="00F43E88" w:rsidRPr="00F43E88" w:rsidRDefault="00F43E88" w:rsidP="00F43E88">
      <w:pPr>
        <w:spacing w:after="120"/>
        <w:ind w:left="425"/>
        <w:jc w:val="both"/>
        <w:rPr>
          <w:rFonts w:ascii="Calibri" w:hAnsi="Calibri" w:cs="Calibri"/>
          <w:color w:val="000000"/>
          <w:sz w:val="22"/>
          <w:szCs w:val="22"/>
        </w:rPr>
      </w:pPr>
      <w:r w:rsidRPr="00F43E88">
        <w:rPr>
          <w:rFonts w:ascii="Calibri" w:hAnsi="Calibri" w:cs="Calibri"/>
          <w:color w:val="000000"/>
          <w:sz w:val="22"/>
          <w:szCs w:val="22"/>
        </w:rPr>
        <w:t xml:space="preserve">     2. část: obhajoba bakalářské práce</w:t>
      </w:r>
    </w:p>
    <w:p w14:paraId="2AE5D31B" w14:textId="77777777" w:rsidR="00F43E88" w:rsidRPr="00F43E88" w:rsidRDefault="00F43E88" w:rsidP="00214602">
      <w:pPr>
        <w:ind w:left="425"/>
        <w:jc w:val="both"/>
        <w:rPr>
          <w:rFonts w:ascii="Calibri" w:hAnsi="Calibri" w:cs="Calibri"/>
          <w:color w:val="000000"/>
          <w:sz w:val="22"/>
          <w:szCs w:val="22"/>
        </w:rPr>
      </w:pPr>
      <w:r w:rsidRPr="00F43E88">
        <w:rPr>
          <w:rFonts w:ascii="Calibri" w:hAnsi="Calibri" w:cs="Calibri"/>
          <w:color w:val="000000"/>
          <w:sz w:val="22"/>
          <w:szCs w:val="22"/>
        </w:rPr>
        <w:t xml:space="preserve"> Zkouška z odborné problematiky se skládá z odborné rozpravy ze dvou základních tematických okruhů:</w:t>
      </w:r>
    </w:p>
    <w:p w14:paraId="4DE085FA" w14:textId="1E6A1529" w:rsidR="00F43E88" w:rsidRPr="00F43E88" w:rsidRDefault="00F43E88" w:rsidP="00214602">
      <w:pPr>
        <w:ind w:left="425"/>
        <w:jc w:val="both"/>
        <w:rPr>
          <w:rFonts w:ascii="Calibri" w:hAnsi="Calibri" w:cs="Calibri"/>
          <w:color w:val="000000"/>
          <w:sz w:val="22"/>
          <w:szCs w:val="22"/>
        </w:rPr>
      </w:pPr>
      <w:r w:rsidRPr="00F43E88">
        <w:rPr>
          <w:rFonts w:ascii="Calibri" w:hAnsi="Calibri" w:cs="Calibri"/>
          <w:color w:val="000000"/>
          <w:sz w:val="22"/>
          <w:szCs w:val="22"/>
        </w:rPr>
        <w:t xml:space="preserve"> </w:t>
      </w:r>
      <w:r w:rsidR="00FE1A4D">
        <w:rPr>
          <w:rFonts w:ascii="Calibri" w:hAnsi="Calibri" w:cs="Calibri"/>
          <w:color w:val="000000"/>
          <w:sz w:val="22"/>
          <w:szCs w:val="22"/>
        </w:rPr>
        <w:t xml:space="preserve">    </w:t>
      </w:r>
      <w:r w:rsidRPr="00F43E88">
        <w:rPr>
          <w:rFonts w:ascii="Calibri" w:hAnsi="Calibri" w:cs="Calibri"/>
          <w:color w:val="000000"/>
          <w:sz w:val="22"/>
          <w:szCs w:val="22"/>
        </w:rPr>
        <w:t>- Dějiny animovaného filmu (ZT předmět)</w:t>
      </w:r>
    </w:p>
    <w:p w14:paraId="3980B97D" w14:textId="3CA25DD0" w:rsidR="00F43E88" w:rsidRPr="00F43E88" w:rsidRDefault="00F43E88" w:rsidP="007015ED">
      <w:pPr>
        <w:spacing w:after="120"/>
        <w:ind w:left="425"/>
        <w:jc w:val="both"/>
        <w:rPr>
          <w:rFonts w:ascii="Calibri" w:hAnsi="Calibri" w:cs="Calibri"/>
          <w:color w:val="000000"/>
          <w:sz w:val="22"/>
          <w:szCs w:val="22"/>
        </w:rPr>
      </w:pPr>
      <w:r w:rsidRPr="00F43E88">
        <w:rPr>
          <w:rFonts w:ascii="Calibri" w:hAnsi="Calibri" w:cs="Calibri"/>
          <w:color w:val="000000"/>
          <w:sz w:val="22"/>
          <w:szCs w:val="22"/>
        </w:rPr>
        <w:t xml:space="preserve"> </w:t>
      </w:r>
      <w:r w:rsidR="00FE1A4D">
        <w:rPr>
          <w:rFonts w:ascii="Calibri" w:hAnsi="Calibri" w:cs="Calibri"/>
          <w:color w:val="000000"/>
          <w:sz w:val="22"/>
          <w:szCs w:val="22"/>
        </w:rPr>
        <w:t xml:space="preserve">    </w:t>
      </w:r>
      <w:r w:rsidRPr="00F43E88">
        <w:rPr>
          <w:rFonts w:ascii="Calibri" w:hAnsi="Calibri" w:cs="Calibri"/>
          <w:color w:val="000000"/>
          <w:sz w:val="22"/>
          <w:szCs w:val="22"/>
        </w:rPr>
        <w:t>- Filmová řeč animovaného filmu (předmět PZ)</w:t>
      </w:r>
    </w:p>
    <w:p w14:paraId="1A58B8F2" w14:textId="77777777" w:rsidR="00F43E88" w:rsidRPr="00F43E88" w:rsidRDefault="00F43E88" w:rsidP="00214602">
      <w:pPr>
        <w:ind w:left="425"/>
        <w:jc w:val="both"/>
        <w:rPr>
          <w:rFonts w:ascii="Calibri" w:hAnsi="Calibri" w:cs="Calibri"/>
          <w:color w:val="000000"/>
          <w:sz w:val="22"/>
          <w:szCs w:val="22"/>
        </w:rPr>
      </w:pPr>
      <w:r w:rsidRPr="00F43E88">
        <w:rPr>
          <w:rFonts w:ascii="Calibri" w:hAnsi="Calibri" w:cs="Calibri"/>
          <w:color w:val="000000"/>
          <w:sz w:val="22"/>
          <w:szCs w:val="22"/>
        </w:rPr>
        <w:t xml:space="preserve"> Obhajoba bakalářské práce, která se skládá z: </w:t>
      </w:r>
    </w:p>
    <w:p w14:paraId="58BBC8CC" w14:textId="27EE17F8" w:rsidR="00F43E88" w:rsidRPr="00F43E88" w:rsidRDefault="00FE1A4D" w:rsidP="00214602">
      <w:pPr>
        <w:ind w:left="425"/>
        <w:jc w:val="both"/>
        <w:rPr>
          <w:rFonts w:ascii="Calibri" w:hAnsi="Calibri" w:cs="Calibri"/>
          <w:color w:val="000000"/>
          <w:sz w:val="22"/>
          <w:szCs w:val="22"/>
        </w:rPr>
      </w:pPr>
      <w:r>
        <w:rPr>
          <w:rFonts w:ascii="Calibri" w:hAnsi="Calibri" w:cs="Calibri"/>
          <w:color w:val="000000"/>
          <w:sz w:val="22"/>
          <w:szCs w:val="22"/>
        </w:rPr>
        <w:t xml:space="preserve">     </w:t>
      </w:r>
      <w:r w:rsidR="00F43E88" w:rsidRPr="00F43E88">
        <w:rPr>
          <w:rFonts w:ascii="Calibri" w:hAnsi="Calibri" w:cs="Calibri"/>
          <w:color w:val="000000"/>
          <w:sz w:val="22"/>
          <w:szCs w:val="22"/>
        </w:rPr>
        <w:t xml:space="preserve">- teoretické části práce vycházející z problematiky oboru </w:t>
      </w:r>
    </w:p>
    <w:p w14:paraId="5094A8F4" w14:textId="4E4D0E9B" w:rsidR="00163FF7" w:rsidRDefault="00F43E88" w:rsidP="00FE1A4D">
      <w:pPr>
        <w:spacing w:after="120"/>
        <w:ind w:left="709" w:hanging="283"/>
        <w:jc w:val="both"/>
        <w:rPr>
          <w:rFonts w:ascii="Calibri" w:hAnsi="Calibri" w:cs="Calibri"/>
          <w:color w:val="000000"/>
          <w:sz w:val="22"/>
          <w:szCs w:val="22"/>
        </w:rPr>
      </w:pPr>
      <w:r w:rsidRPr="00F43E88">
        <w:rPr>
          <w:rFonts w:ascii="Calibri" w:hAnsi="Calibri" w:cs="Calibri"/>
          <w:color w:val="000000"/>
          <w:sz w:val="22"/>
          <w:szCs w:val="22"/>
        </w:rPr>
        <w:t xml:space="preserve">   </w:t>
      </w:r>
      <w:r w:rsidR="00FE1A4D">
        <w:rPr>
          <w:rFonts w:ascii="Calibri" w:hAnsi="Calibri" w:cs="Calibri"/>
          <w:color w:val="000000"/>
          <w:sz w:val="22"/>
          <w:szCs w:val="22"/>
        </w:rPr>
        <w:t xml:space="preserve">  </w:t>
      </w:r>
      <w:r w:rsidRPr="00F43E88">
        <w:rPr>
          <w:rFonts w:ascii="Calibri" w:hAnsi="Calibri" w:cs="Calibri"/>
          <w:color w:val="000000"/>
          <w:sz w:val="22"/>
          <w:szCs w:val="22"/>
        </w:rPr>
        <w:t xml:space="preserve">- praktické části práce, kde student prokazuje schopnost obhájit své vlastní přístupy a </w:t>
      </w:r>
      <w:r w:rsidR="00816650" w:rsidRPr="00F43E88">
        <w:rPr>
          <w:rFonts w:ascii="Calibri" w:hAnsi="Calibri" w:cs="Calibri"/>
          <w:color w:val="000000"/>
          <w:sz w:val="22"/>
          <w:szCs w:val="22"/>
        </w:rPr>
        <w:t xml:space="preserve">postupy, </w:t>
      </w:r>
      <w:r w:rsidR="00816650">
        <w:rPr>
          <w:rFonts w:ascii="Calibri" w:hAnsi="Calibri" w:cs="Calibri"/>
          <w:color w:val="000000"/>
          <w:sz w:val="22"/>
          <w:szCs w:val="22"/>
        </w:rPr>
        <w:t>originalitu</w:t>
      </w:r>
      <w:r w:rsidRPr="00F43E88">
        <w:rPr>
          <w:rFonts w:ascii="Calibri" w:hAnsi="Calibri" w:cs="Calibri"/>
          <w:color w:val="000000"/>
          <w:sz w:val="22"/>
          <w:szCs w:val="22"/>
        </w:rPr>
        <w:t xml:space="preserve"> a kreativitu na základě znalostí a dovedností získaných v předmětu Ateliér animace.</w:t>
      </w:r>
      <w:r w:rsidR="00163FF7" w:rsidRPr="003B1D93">
        <w:rPr>
          <w:rFonts w:ascii="Calibri" w:hAnsi="Calibri" w:cs="Calibri"/>
          <w:color w:val="000000"/>
          <w:sz w:val="22"/>
          <w:szCs w:val="22"/>
        </w:rPr>
        <w:t xml:space="preserve"> </w:t>
      </w:r>
    </w:p>
    <w:p w14:paraId="4012B484" w14:textId="6106E6DB" w:rsidR="00163FF7" w:rsidRDefault="00163FF7" w:rsidP="00163FF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Theme="minorHAnsi" w:hAnsiTheme="minorHAnsi" w:cstheme="minorHAnsi"/>
          <w:sz w:val="22"/>
          <w:szCs w:val="22"/>
        </w:rPr>
      </w:pPr>
      <w:r w:rsidRPr="00D5748D">
        <w:rPr>
          <w:rFonts w:asciiTheme="minorHAnsi" w:hAnsiTheme="minorHAnsi" w:cstheme="minorHAnsi"/>
          <w:sz w:val="22"/>
          <w:szCs w:val="22"/>
        </w:rPr>
        <w:t xml:space="preserve">Zásadní charakter pro absolutorium studenta má praktická část bakalářské práce, postavená na tvůrčím výkonu, jenž odpovídá zaměření </w:t>
      </w:r>
      <w:r>
        <w:rPr>
          <w:rFonts w:asciiTheme="minorHAnsi" w:hAnsiTheme="minorHAnsi" w:cstheme="minorHAnsi"/>
          <w:sz w:val="22"/>
          <w:szCs w:val="22"/>
        </w:rPr>
        <w:t>studijního programu</w:t>
      </w:r>
      <w:r w:rsidRPr="00D5748D">
        <w:rPr>
          <w:rFonts w:asciiTheme="minorHAnsi" w:hAnsiTheme="minorHAnsi" w:cstheme="minorHAnsi"/>
          <w:sz w:val="22"/>
          <w:szCs w:val="22"/>
        </w:rPr>
        <w:t xml:space="preserve">. Vedle toho dokládá teoretickou část bakalářské práce. Navržená témata teoretických kvalifikačních prací jsou zaměřena na problematiku </w:t>
      </w:r>
      <w:r>
        <w:rPr>
          <w:rFonts w:asciiTheme="minorHAnsi" w:hAnsiTheme="minorHAnsi" w:cstheme="minorHAnsi"/>
          <w:sz w:val="22"/>
          <w:szCs w:val="22"/>
        </w:rPr>
        <w:t>animované tvorby</w:t>
      </w:r>
      <w:r w:rsidRPr="00D5748D">
        <w:rPr>
          <w:rFonts w:asciiTheme="minorHAnsi" w:hAnsiTheme="minorHAnsi" w:cstheme="minorHAnsi"/>
          <w:sz w:val="22"/>
          <w:szCs w:val="22"/>
        </w:rPr>
        <w:t xml:space="preserve"> – viz příloha B-</w:t>
      </w:r>
      <w:proofErr w:type="spellStart"/>
      <w:r w:rsidRPr="00D5748D">
        <w:rPr>
          <w:rFonts w:asciiTheme="minorHAnsi" w:hAnsiTheme="minorHAnsi" w:cstheme="minorHAnsi"/>
          <w:sz w:val="22"/>
          <w:szCs w:val="22"/>
        </w:rPr>
        <w:t>IIa</w:t>
      </w:r>
      <w:proofErr w:type="spellEnd"/>
      <w:r w:rsidRPr="00D5748D">
        <w:rPr>
          <w:rFonts w:asciiTheme="minorHAnsi" w:hAnsiTheme="minorHAnsi" w:cstheme="minorHAnsi"/>
          <w:sz w:val="22"/>
          <w:szCs w:val="22"/>
        </w:rPr>
        <w:t xml:space="preserve"> – Návrhy témat kvalifikačních prací žádosti o akreditaci. </w:t>
      </w:r>
    </w:p>
    <w:p w14:paraId="209A583F" w14:textId="77777777" w:rsidR="00E6316C" w:rsidRPr="00EA23FA" w:rsidRDefault="00E6316C" w:rsidP="00E6316C">
      <w:pPr>
        <w:ind w:left="426" w:right="-1"/>
        <w:jc w:val="both"/>
        <w:rPr>
          <w:rFonts w:asciiTheme="minorHAnsi" w:hAnsiTheme="minorHAnsi" w:cs="Calibri Light"/>
          <w:color w:val="000000"/>
          <w:sz w:val="22"/>
          <w:szCs w:val="22"/>
        </w:rPr>
      </w:pPr>
      <w:r w:rsidRPr="00EA23FA">
        <w:rPr>
          <w:rFonts w:asciiTheme="minorHAnsi" w:hAnsiTheme="minorHAnsi"/>
          <w:sz w:val="22"/>
          <w:szCs w:val="22"/>
        </w:rPr>
        <w:lastRenderedPageBreak/>
        <w:t xml:space="preserve">Absolvent bakalářského stupně studia na základě výsledků studia odpovídá požadovanému profilu absolventa. Je vybaven znalostmi postupů a metod v oblasti </w:t>
      </w:r>
      <w:r>
        <w:rPr>
          <w:rFonts w:asciiTheme="minorHAnsi" w:hAnsiTheme="minorHAnsi"/>
          <w:sz w:val="22"/>
          <w:szCs w:val="22"/>
        </w:rPr>
        <w:t>animované tvorby</w:t>
      </w:r>
      <w:r w:rsidRPr="00EA23FA">
        <w:rPr>
          <w:rFonts w:asciiTheme="minorHAnsi" w:hAnsiTheme="minorHAnsi"/>
          <w:sz w:val="22"/>
          <w:szCs w:val="22"/>
        </w:rPr>
        <w:t xml:space="preserve">, přičemž má zkušenosti </w:t>
      </w:r>
      <w:r>
        <w:rPr>
          <w:rFonts w:asciiTheme="minorHAnsi" w:hAnsiTheme="minorHAnsi"/>
          <w:sz w:val="22"/>
          <w:szCs w:val="22"/>
        </w:rPr>
        <w:br/>
      </w:r>
      <w:r w:rsidRPr="00EA23FA">
        <w:rPr>
          <w:rFonts w:asciiTheme="minorHAnsi" w:hAnsiTheme="minorHAnsi"/>
          <w:sz w:val="22"/>
          <w:szCs w:val="22"/>
        </w:rPr>
        <w:t xml:space="preserve">z praktického i teoretického přesahu do dalších </w:t>
      </w:r>
      <w:r>
        <w:rPr>
          <w:rFonts w:asciiTheme="minorHAnsi" w:hAnsiTheme="minorHAnsi"/>
          <w:sz w:val="22"/>
          <w:szCs w:val="22"/>
        </w:rPr>
        <w:t>profesí</w:t>
      </w:r>
      <w:r w:rsidRPr="00EA23FA">
        <w:rPr>
          <w:rFonts w:asciiTheme="minorHAnsi" w:hAnsiTheme="minorHAnsi"/>
          <w:sz w:val="22"/>
          <w:szCs w:val="22"/>
        </w:rPr>
        <w:t xml:space="preserve"> </w:t>
      </w:r>
      <w:r>
        <w:rPr>
          <w:rFonts w:asciiTheme="minorHAnsi" w:hAnsiTheme="minorHAnsi"/>
          <w:sz w:val="22"/>
          <w:szCs w:val="22"/>
        </w:rPr>
        <w:t>audiovizuální tvorby.</w:t>
      </w:r>
      <w:r w:rsidRPr="00EA23FA">
        <w:rPr>
          <w:rFonts w:asciiTheme="minorHAnsi" w:hAnsiTheme="minorHAnsi"/>
          <w:sz w:val="22"/>
          <w:szCs w:val="22"/>
        </w:rPr>
        <w:t xml:space="preserve"> Ovládá znalosti vycházející </w:t>
      </w:r>
      <w:r>
        <w:rPr>
          <w:rFonts w:asciiTheme="minorHAnsi" w:hAnsiTheme="minorHAnsi"/>
          <w:sz w:val="22"/>
          <w:szCs w:val="22"/>
        </w:rPr>
        <w:br/>
      </w:r>
      <w:r w:rsidRPr="00EA23FA">
        <w:rPr>
          <w:rFonts w:asciiTheme="minorHAnsi" w:hAnsiTheme="minorHAnsi"/>
          <w:sz w:val="22"/>
          <w:szCs w:val="22"/>
        </w:rPr>
        <w:t xml:space="preserve">z historie a tradic oboru i současné trendy poznání, je schopen porozumění a reflexe ve svém oboru </w:t>
      </w:r>
      <w:r>
        <w:rPr>
          <w:rFonts w:asciiTheme="minorHAnsi" w:hAnsiTheme="minorHAnsi"/>
          <w:sz w:val="22"/>
          <w:szCs w:val="22"/>
        </w:rPr>
        <w:br/>
      </w:r>
      <w:r w:rsidRPr="00EA23FA">
        <w:rPr>
          <w:rFonts w:asciiTheme="minorHAnsi" w:hAnsiTheme="minorHAnsi"/>
          <w:sz w:val="22"/>
          <w:szCs w:val="22"/>
        </w:rPr>
        <w:t xml:space="preserve">a rozvíjení tvůrčího potenciálu, což mu umožňuje nalézt uplatnění v tvůrčích pozicích v oblasti </w:t>
      </w:r>
      <w:r>
        <w:rPr>
          <w:rFonts w:asciiTheme="minorHAnsi" w:hAnsiTheme="minorHAnsi"/>
          <w:sz w:val="22"/>
          <w:szCs w:val="22"/>
        </w:rPr>
        <w:t>animovaného filmu</w:t>
      </w:r>
      <w:r w:rsidRPr="00EA23FA">
        <w:rPr>
          <w:rFonts w:asciiTheme="minorHAnsi" w:hAnsiTheme="minorHAnsi"/>
          <w:sz w:val="22"/>
          <w:szCs w:val="22"/>
        </w:rPr>
        <w:t xml:space="preserve">. </w:t>
      </w:r>
    </w:p>
    <w:bookmarkEnd w:id="109"/>
    <w:p w14:paraId="370EF376" w14:textId="77777777" w:rsidR="00163FF7" w:rsidRDefault="00163FF7" w:rsidP="00163FF7">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0"/>
        <w:jc w:val="both"/>
        <w:rPr>
          <w:rFonts w:ascii="Calibri Light" w:hAnsi="Calibri Light" w:cs="Calibri Light"/>
          <w:color w:val="000000"/>
        </w:rPr>
      </w:pPr>
    </w:p>
    <w:p w14:paraId="539ED686" w14:textId="77777777" w:rsidR="00163FF7" w:rsidRDefault="00163FF7" w:rsidP="00163FF7">
      <w:pPr>
        <w:pStyle w:val="Nadpis3"/>
        <w:numPr>
          <w:ilvl w:val="0"/>
          <w:numId w:val="0"/>
        </w:numPr>
        <w:ind w:left="720"/>
      </w:pPr>
    </w:p>
    <w:p w14:paraId="0F98B8A9" w14:textId="77777777" w:rsidR="00163FF7" w:rsidRDefault="00163FF7" w:rsidP="00163FF7">
      <w:pPr>
        <w:pStyle w:val="Nadpis2"/>
      </w:pPr>
      <w:r w:rsidRPr="00035992">
        <w:t xml:space="preserve">Vzdělávací </w:t>
      </w:r>
      <w:r>
        <w:t xml:space="preserve">a tvůrčí </w:t>
      </w:r>
      <w:r w:rsidRPr="00035992">
        <w:t>činnost</w:t>
      </w:r>
      <w:r>
        <w:t xml:space="preserve"> ve studijním programu</w:t>
      </w:r>
    </w:p>
    <w:p w14:paraId="70F0E709" w14:textId="77777777" w:rsidR="00163FF7" w:rsidRDefault="00163FF7" w:rsidP="00163FF7">
      <w:pPr>
        <w:pStyle w:val="Nadpis3"/>
      </w:pPr>
      <w:r w:rsidRPr="00035992">
        <w:t>Metody výuky a hodnocení výsledků studia</w:t>
      </w:r>
    </w:p>
    <w:p w14:paraId="64DC3496" w14:textId="77777777" w:rsidR="00163FF7" w:rsidRPr="00CB1BBD" w:rsidRDefault="00163FF7" w:rsidP="00163FF7">
      <w:pPr>
        <w:spacing w:before="120" w:after="120"/>
        <w:ind w:left="2829" w:firstLine="709"/>
        <w:rPr>
          <w:rFonts w:asciiTheme="minorHAnsi" w:hAnsiTheme="minorHAnsi" w:cstheme="minorHAnsi"/>
          <w:sz w:val="22"/>
          <w:szCs w:val="22"/>
        </w:rPr>
      </w:pPr>
      <w:r w:rsidRPr="00CB1BBD">
        <w:rPr>
          <w:rFonts w:asciiTheme="minorHAnsi" w:hAnsiTheme="minorHAnsi" w:cstheme="minorHAnsi"/>
          <w:sz w:val="22"/>
          <w:szCs w:val="22"/>
        </w:rPr>
        <w:t>Standardy 3.1-3.4</w:t>
      </w:r>
    </w:p>
    <w:p w14:paraId="6EDA431E" w14:textId="77777777" w:rsidR="00163FF7"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 xml:space="preserve">FMK v rámci organizace studia a výuky uplatňuje kritéria stanovená </w:t>
      </w:r>
      <w:r w:rsidRPr="00154BD8">
        <w:rPr>
          <w:rFonts w:asciiTheme="minorHAnsi" w:hAnsiTheme="minorHAnsi" w:cstheme="minorHAnsi"/>
          <w:i/>
          <w:iCs/>
          <w:color w:val="000000"/>
          <w:sz w:val="22"/>
          <w:szCs w:val="22"/>
        </w:rPr>
        <w:t>Studijním a zkušebním řádem UTB</w:t>
      </w:r>
      <w:r w:rsidRPr="00385AE2">
        <w:rPr>
          <w:rStyle w:val="Znakapoznpodarou"/>
          <w:rFonts w:asciiTheme="minorHAnsi" w:hAnsiTheme="minorHAnsi" w:cstheme="minorHAnsi"/>
          <w:color w:val="000000"/>
          <w:sz w:val="22"/>
          <w:szCs w:val="22"/>
        </w:rPr>
        <w:footnoteReference w:id="50"/>
      </w:r>
      <w:r w:rsidRPr="00385AE2">
        <w:rPr>
          <w:rFonts w:asciiTheme="minorHAnsi" w:hAnsiTheme="minorHAnsi" w:cstheme="minorHAnsi"/>
          <w:color w:val="000000"/>
          <w:sz w:val="22"/>
          <w:szCs w:val="22"/>
        </w:rPr>
        <w:t xml:space="preserve"> </w:t>
      </w:r>
      <w:r>
        <w:rPr>
          <w:rFonts w:asciiTheme="minorHAnsi" w:hAnsiTheme="minorHAnsi" w:cstheme="minorHAnsi"/>
          <w:color w:val="000000"/>
          <w:sz w:val="22"/>
          <w:szCs w:val="22"/>
        </w:rPr>
        <w:br/>
      </w:r>
      <w:r w:rsidRPr="00385AE2">
        <w:rPr>
          <w:rFonts w:asciiTheme="minorHAnsi" w:hAnsiTheme="minorHAnsi" w:cstheme="minorHAnsi"/>
          <w:color w:val="000000"/>
          <w:sz w:val="22"/>
          <w:szCs w:val="22"/>
        </w:rPr>
        <w:t xml:space="preserve">a </w:t>
      </w:r>
      <w:r w:rsidRPr="003D0C4A">
        <w:rPr>
          <w:rFonts w:asciiTheme="minorHAnsi" w:hAnsiTheme="minorHAnsi" w:cstheme="minorHAnsi"/>
          <w:i/>
          <w:iCs/>
          <w:color w:val="000000"/>
          <w:sz w:val="22"/>
          <w:szCs w:val="22"/>
        </w:rPr>
        <w:t>Pravidly průběhu studia ve studijních programech uskutečňovaných na FMK</w:t>
      </w:r>
      <w:r w:rsidRPr="00385AE2">
        <w:rPr>
          <w:rStyle w:val="Znakapoznpodarou"/>
          <w:rFonts w:asciiTheme="minorHAnsi" w:hAnsiTheme="minorHAnsi" w:cstheme="minorHAnsi"/>
          <w:color w:val="000000"/>
          <w:sz w:val="22"/>
          <w:szCs w:val="22"/>
        </w:rPr>
        <w:footnoteReference w:id="51"/>
      </w:r>
      <w:r w:rsidRPr="00385AE2">
        <w:rPr>
          <w:rFonts w:asciiTheme="minorHAnsi" w:hAnsiTheme="minorHAnsi" w:cstheme="minorHAnsi"/>
          <w:color w:val="000000"/>
          <w:sz w:val="22"/>
          <w:szCs w:val="22"/>
        </w:rPr>
        <w:t xml:space="preserve">, která odpovídají cílům studia, umožňují jeho objektivní hodnocení a jsou využívána k hodnocení studentů. UTB a FMK transparentně zveřejňuje na portálu IS/STAG podmínky hodnocení studentů, jako jsou zejména podmínky udělení zápočtů, klasifikovaných zápočtů a zkoušek. </w:t>
      </w:r>
    </w:p>
    <w:p w14:paraId="38BE601E" w14:textId="5E28125A" w:rsidR="00037E20" w:rsidRPr="00EA23FA" w:rsidRDefault="00037E20" w:rsidP="00037E20">
      <w:pPr>
        <w:widowControl w:val="0"/>
        <w:autoSpaceDE w:val="0"/>
        <w:autoSpaceDN w:val="0"/>
        <w:adjustRightInd w:val="0"/>
        <w:snapToGrid w:val="0"/>
        <w:spacing w:after="120"/>
        <w:ind w:left="425" w:right="-1"/>
        <w:jc w:val="both"/>
        <w:rPr>
          <w:rFonts w:asciiTheme="minorHAnsi" w:hAnsiTheme="minorHAnsi" w:cstheme="minorHAnsi"/>
          <w:color w:val="000000"/>
          <w:sz w:val="22"/>
          <w:szCs w:val="22"/>
        </w:rPr>
      </w:pPr>
      <w:bookmarkStart w:id="110" w:name="_Hlk114669665"/>
      <w:r w:rsidRPr="0052206E">
        <w:rPr>
          <w:rFonts w:asciiTheme="minorHAnsi" w:hAnsiTheme="minorHAnsi" w:cstheme="minorHAnsi"/>
          <w:color w:val="000000"/>
          <w:sz w:val="22"/>
          <w:szCs w:val="22"/>
        </w:rPr>
        <w:t xml:space="preserve">Podmínky úspěšného ukončení studia jsou zveřejněny v </w:t>
      </w:r>
      <w:r w:rsidRPr="0052206E">
        <w:rPr>
          <w:rFonts w:asciiTheme="minorHAnsi" w:hAnsiTheme="minorHAnsi" w:cstheme="minorHAnsi"/>
          <w:i/>
          <w:iCs/>
          <w:color w:val="000000"/>
          <w:sz w:val="22"/>
          <w:szCs w:val="22"/>
        </w:rPr>
        <w:t>Pravidlech průběhu studia ve studijních programech uskutečňovaných na FMK</w:t>
      </w:r>
      <w:r w:rsidRPr="0052206E">
        <w:rPr>
          <w:rStyle w:val="Znakapoznpodarou"/>
          <w:rFonts w:asciiTheme="minorHAnsi" w:hAnsiTheme="minorHAnsi" w:cstheme="minorHAnsi"/>
          <w:i/>
          <w:iCs/>
          <w:color w:val="000000"/>
          <w:sz w:val="22"/>
          <w:szCs w:val="22"/>
        </w:rPr>
        <w:footnoteReference w:id="52"/>
      </w:r>
      <w:r w:rsidRPr="0052206E">
        <w:rPr>
          <w:rFonts w:asciiTheme="minorHAnsi" w:hAnsiTheme="minorHAnsi" w:cstheme="minorHAnsi"/>
          <w:color w:val="000000"/>
          <w:sz w:val="22"/>
          <w:szCs w:val="22"/>
        </w:rPr>
        <w:t xml:space="preserve"> a v rozhodnutí děkana FMK </w:t>
      </w:r>
      <w:bookmarkEnd w:id="110"/>
      <w:r w:rsidRPr="0052206E">
        <w:rPr>
          <w:rFonts w:asciiTheme="minorHAnsi" w:hAnsiTheme="minorHAnsi" w:cstheme="minorHAnsi"/>
          <w:i/>
          <w:color w:val="000000"/>
          <w:sz w:val="22"/>
          <w:szCs w:val="22"/>
        </w:rPr>
        <w:t>Pravidla pro zadávání a zpracování bakalářských a diplomových prací, jejich uložení, zpřístupnění a kontrola původnosti na FMK</w:t>
      </w:r>
      <w:r w:rsidRPr="0052206E">
        <w:rPr>
          <w:rStyle w:val="Znakapoznpodarou"/>
          <w:rFonts w:asciiTheme="minorHAnsi" w:hAnsiTheme="minorHAnsi" w:cstheme="minorHAnsi"/>
          <w:i/>
          <w:color w:val="000000"/>
          <w:sz w:val="22"/>
          <w:szCs w:val="22"/>
        </w:rPr>
        <w:footnoteReference w:id="53"/>
      </w:r>
      <w:r w:rsidRPr="0052206E">
        <w:rPr>
          <w:rFonts w:asciiTheme="minorHAnsi" w:hAnsiTheme="minorHAnsi" w:cstheme="minorHAnsi"/>
          <w:color w:val="000000"/>
          <w:sz w:val="22"/>
          <w:szCs w:val="22"/>
        </w:rPr>
        <w:t>,</w:t>
      </w:r>
      <w:r w:rsidRPr="00EA23FA">
        <w:rPr>
          <w:rFonts w:asciiTheme="minorHAnsi" w:hAnsiTheme="minorHAnsi" w:cstheme="minorHAnsi"/>
          <w:color w:val="000000"/>
          <w:sz w:val="22"/>
          <w:szCs w:val="22"/>
        </w:rPr>
        <w:t xml:space="preserve"> dále ve studijních plánech zveřejněných ve veřejné části internetových stránek FMK</w:t>
      </w:r>
      <w:r w:rsidRPr="00EA23FA">
        <w:rPr>
          <w:rStyle w:val="Znakapoznpodarou"/>
          <w:rFonts w:asciiTheme="minorHAnsi" w:hAnsiTheme="minorHAnsi" w:cstheme="minorHAnsi"/>
          <w:color w:val="000000"/>
          <w:sz w:val="22"/>
          <w:szCs w:val="22"/>
        </w:rPr>
        <w:footnoteReference w:id="54"/>
      </w:r>
      <w:r w:rsidRPr="00EA23FA">
        <w:rPr>
          <w:rFonts w:asciiTheme="minorHAnsi" w:hAnsiTheme="minorHAnsi" w:cstheme="minorHAnsi"/>
          <w:color w:val="000000"/>
          <w:sz w:val="22"/>
          <w:szCs w:val="22"/>
        </w:rPr>
        <w:t xml:space="preserve"> a v každoročně aktualizovaných rozhodnutí děkana FMK </w:t>
      </w:r>
      <w:r w:rsidRPr="00EA23FA">
        <w:rPr>
          <w:rFonts w:asciiTheme="minorHAnsi" w:hAnsiTheme="minorHAnsi" w:cstheme="minorHAnsi"/>
          <w:i/>
          <w:color w:val="000000"/>
          <w:sz w:val="22"/>
          <w:szCs w:val="22"/>
        </w:rPr>
        <w:t xml:space="preserve">Ukončení studia studentů posledních ročníků bakalářských </w:t>
      </w:r>
      <w:r>
        <w:rPr>
          <w:rFonts w:asciiTheme="minorHAnsi" w:hAnsiTheme="minorHAnsi" w:cstheme="minorHAnsi"/>
          <w:i/>
          <w:color w:val="000000"/>
          <w:sz w:val="22"/>
          <w:szCs w:val="22"/>
        </w:rPr>
        <w:br/>
      </w:r>
      <w:r w:rsidRPr="00EA23FA">
        <w:rPr>
          <w:rFonts w:asciiTheme="minorHAnsi" w:hAnsiTheme="minorHAnsi" w:cstheme="minorHAnsi"/>
          <w:i/>
          <w:color w:val="000000"/>
          <w:sz w:val="22"/>
          <w:szCs w:val="22"/>
        </w:rPr>
        <w:t xml:space="preserve">a navazujících magisterských studijních programů </w:t>
      </w:r>
      <w:r w:rsidRPr="00EA23FA">
        <w:rPr>
          <w:rFonts w:asciiTheme="minorHAnsi" w:hAnsiTheme="minorHAnsi" w:cstheme="minorHAnsi"/>
          <w:color w:val="000000"/>
          <w:sz w:val="22"/>
          <w:szCs w:val="22"/>
        </w:rPr>
        <w:t xml:space="preserve">a </w:t>
      </w:r>
      <w:r w:rsidRPr="00EA23FA">
        <w:rPr>
          <w:rFonts w:asciiTheme="minorHAnsi" w:hAnsiTheme="minorHAnsi" w:cstheme="minorHAnsi"/>
          <w:i/>
          <w:color w:val="000000"/>
          <w:sz w:val="22"/>
          <w:szCs w:val="22"/>
        </w:rPr>
        <w:t>Státní závěrečné zkoušky na FMK</w:t>
      </w:r>
      <w:r w:rsidRPr="00EA23FA">
        <w:rPr>
          <w:rStyle w:val="Znakapoznpodarou"/>
          <w:rFonts w:asciiTheme="minorHAnsi" w:hAnsiTheme="minorHAnsi" w:cstheme="minorHAnsi"/>
          <w:i/>
          <w:color w:val="000000"/>
          <w:sz w:val="22"/>
          <w:szCs w:val="22"/>
        </w:rPr>
        <w:footnoteReference w:id="55"/>
      </w:r>
      <w:r w:rsidRPr="00EA23FA">
        <w:rPr>
          <w:rFonts w:asciiTheme="minorHAnsi" w:hAnsiTheme="minorHAnsi" w:cstheme="minorHAnsi"/>
          <w:color w:val="000000"/>
          <w:sz w:val="22"/>
          <w:szCs w:val="22"/>
        </w:rPr>
        <w:t>.</w:t>
      </w:r>
    </w:p>
    <w:p w14:paraId="41749A33" w14:textId="77777777" w:rsidR="00163FF7"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 xml:space="preserve">U všech předmětů BSP </w:t>
      </w:r>
      <w:r>
        <w:rPr>
          <w:rFonts w:asciiTheme="minorHAnsi" w:hAnsiTheme="minorHAnsi" w:cstheme="minorHAnsi"/>
          <w:color w:val="000000"/>
          <w:sz w:val="22"/>
          <w:szCs w:val="22"/>
        </w:rPr>
        <w:t>ANT</w:t>
      </w:r>
      <w:r w:rsidRPr="00385AE2">
        <w:rPr>
          <w:rFonts w:asciiTheme="minorHAnsi" w:hAnsiTheme="minorHAnsi" w:cstheme="minorHAnsi"/>
          <w:color w:val="000000"/>
          <w:sz w:val="22"/>
          <w:szCs w:val="22"/>
        </w:rPr>
        <w:t xml:space="preserve"> jsou vypracovány karty předmětů, které definují rozsah studijního předmětu, stručnou anotaci</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 xml:space="preserve">studijní literaturu a pomůcky, vedle toho bude po úspěšné akreditaci předmět evidován </w:t>
      </w:r>
      <w:r>
        <w:rPr>
          <w:rFonts w:asciiTheme="minorHAnsi" w:hAnsiTheme="minorHAnsi" w:cstheme="minorHAnsi"/>
          <w:color w:val="000000"/>
          <w:sz w:val="22"/>
          <w:szCs w:val="22"/>
        </w:rPr>
        <w:t>v</w:t>
      </w:r>
      <w:r w:rsidRPr="00385AE2">
        <w:rPr>
          <w:rFonts w:asciiTheme="minorHAnsi" w:hAnsiTheme="minorHAnsi" w:cstheme="minorHAnsi"/>
          <w:color w:val="000000"/>
          <w:sz w:val="22"/>
          <w:szCs w:val="22"/>
        </w:rPr>
        <w:t xml:space="preserve"> IS/STAG, kde jsou uvedeny kredity, rozsah</w:t>
      </w:r>
      <w:r>
        <w:rPr>
          <w:rFonts w:asciiTheme="minorHAnsi" w:hAnsiTheme="minorHAnsi" w:cstheme="minorHAnsi"/>
          <w:color w:val="000000"/>
          <w:sz w:val="22"/>
          <w:szCs w:val="22"/>
        </w:rPr>
        <w:t xml:space="preserve"> hodin</w:t>
      </w:r>
      <w:r w:rsidRPr="00385AE2">
        <w:rPr>
          <w:rFonts w:asciiTheme="minorHAnsi" w:hAnsiTheme="minorHAnsi" w:cstheme="minorHAnsi"/>
          <w:color w:val="000000"/>
          <w:sz w:val="22"/>
          <w:szCs w:val="22"/>
        </w:rPr>
        <w:t>, cíl předmětu, požadavky na studenta, obsah, literatura, časová náročnost, předpoklady, způsobilosti, vyučovací a hodnot</w:t>
      </w:r>
      <w:r>
        <w:rPr>
          <w:rFonts w:asciiTheme="minorHAnsi" w:hAnsiTheme="minorHAnsi" w:cstheme="minorHAnsi"/>
          <w:color w:val="000000"/>
          <w:sz w:val="22"/>
          <w:szCs w:val="22"/>
        </w:rPr>
        <w:t>i</w:t>
      </w:r>
      <w:r w:rsidRPr="00385AE2">
        <w:rPr>
          <w:rFonts w:asciiTheme="minorHAnsi" w:hAnsiTheme="minorHAnsi" w:cstheme="minorHAnsi"/>
          <w:color w:val="000000"/>
          <w:sz w:val="22"/>
          <w:szCs w:val="22"/>
        </w:rPr>
        <w:t xml:space="preserve">cí metody. Na základě toho je pedagog schopen funkčně aplikovat vyučovací metody podle charakteru jednotlivých předmětů a jejich zaměření a využívat různorodé typy hodnocení. Tyto informace jsou přístupné pro studenty. Poměr přímé výuky </w:t>
      </w:r>
      <w:r>
        <w:rPr>
          <w:rFonts w:asciiTheme="minorHAnsi" w:hAnsiTheme="minorHAnsi" w:cstheme="minorHAnsi"/>
          <w:color w:val="000000"/>
          <w:sz w:val="22"/>
          <w:szCs w:val="22"/>
        </w:rPr>
        <w:br/>
      </w:r>
      <w:r w:rsidRPr="00385AE2">
        <w:rPr>
          <w:rFonts w:asciiTheme="minorHAnsi" w:hAnsiTheme="minorHAnsi" w:cstheme="minorHAnsi"/>
          <w:color w:val="000000"/>
          <w:sz w:val="22"/>
          <w:szCs w:val="22"/>
        </w:rPr>
        <w:t xml:space="preserve">a samostudia v rámci studijní zátěže odpovídá profesně zaměřenému studijnímu programu, jeho profilu </w:t>
      </w:r>
      <w:r>
        <w:rPr>
          <w:rFonts w:asciiTheme="minorHAnsi" w:hAnsiTheme="minorHAnsi" w:cstheme="minorHAnsi"/>
          <w:color w:val="000000"/>
          <w:sz w:val="22"/>
          <w:szCs w:val="22"/>
        </w:rPr>
        <w:br/>
      </w:r>
      <w:r w:rsidRPr="00385AE2">
        <w:rPr>
          <w:rFonts w:asciiTheme="minorHAnsi" w:hAnsiTheme="minorHAnsi" w:cstheme="minorHAnsi"/>
          <w:color w:val="000000"/>
          <w:sz w:val="22"/>
          <w:szCs w:val="22"/>
        </w:rPr>
        <w:t>a formě studia. Studijní zátěž je efektivně rozložena v rámci struktury celého studijního plánu, student musí za semestr získat optimálně 30 kreditů, v daném ročníku nejméně 50 kreditů. Rozvržení studijního plánu odpovídá i začlenění dvanáctitýdenní praxe v </w:t>
      </w:r>
      <w:r>
        <w:rPr>
          <w:rFonts w:asciiTheme="minorHAnsi" w:hAnsiTheme="minorHAnsi" w:cstheme="minorHAnsi"/>
          <w:color w:val="000000"/>
          <w:sz w:val="22"/>
          <w:szCs w:val="22"/>
        </w:rPr>
        <w:t>zimním</w:t>
      </w:r>
      <w:r w:rsidRPr="00385AE2">
        <w:rPr>
          <w:rFonts w:asciiTheme="minorHAnsi" w:hAnsiTheme="minorHAnsi" w:cstheme="minorHAnsi"/>
          <w:color w:val="000000"/>
          <w:sz w:val="22"/>
          <w:szCs w:val="22"/>
        </w:rPr>
        <w:t xml:space="preserve"> semestru 3. ročníku. Studium se řádně ukončuje splněním povinností stanovených studijním programem a uvedených v rozhodnutí děkana FMK</w:t>
      </w:r>
      <w:r w:rsidRPr="00385AE2">
        <w:rPr>
          <w:rStyle w:val="Znakapoznpodarou"/>
          <w:rFonts w:asciiTheme="minorHAnsi" w:hAnsiTheme="minorHAnsi" w:cstheme="minorHAnsi"/>
          <w:color w:val="000000"/>
          <w:sz w:val="22"/>
          <w:szCs w:val="22"/>
        </w:rPr>
        <w:footnoteReference w:id="56"/>
      </w:r>
      <w:r w:rsidRPr="00385AE2">
        <w:rPr>
          <w:rFonts w:asciiTheme="minorHAnsi" w:hAnsiTheme="minorHAnsi" w:cstheme="minorHAnsi"/>
          <w:color w:val="000000"/>
          <w:sz w:val="22"/>
          <w:szCs w:val="22"/>
        </w:rPr>
        <w:t xml:space="preserve">.  Na konci akademického roku probíhá kontrola splnění studijních povinností. Student musí během bakalářského stupně studia získat alespoň </w:t>
      </w:r>
      <w:r>
        <w:rPr>
          <w:rFonts w:asciiTheme="minorHAnsi" w:hAnsiTheme="minorHAnsi" w:cstheme="minorHAnsi"/>
          <w:color w:val="000000"/>
          <w:sz w:val="22"/>
          <w:szCs w:val="22"/>
        </w:rPr>
        <w:t>240</w:t>
      </w:r>
      <w:r w:rsidRPr="00385AE2">
        <w:rPr>
          <w:rFonts w:asciiTheme="minorHAnsi" w:hAnsiTheme="minorHAnsi" w:cstheme="minorHAnsi"/>
          <w:color w:val="000000"/>
          <w:sz w:val="22"/>
          <w:szCs w:val="22"/>
        </w:rPr>
        <w:t xml:space="preserve"> kreditů, aby byl připuštěn ke státní závěrečné zkoušce. Na konci zkouškového období podává přihlášku ke státní závěrečné zkoušce. Termín je každoročně aktualizován.</w:t>
      </w:r>
    </w:p>
    <w:p w14:paraId="314C7803" w14:textId="0E7584AA" w:rsidR="00163FF7" w:rsidRDefault="00163FF7" w:rsidP="00163FF7">
      <w:pPr>
        <w:widowControl w:val="0"/>
        <w:autoSpaceDE w:val="0"/>
        <w:autoSpaceDN w:val="0"/>
        <w:adjustRightInd w:val="0"/>
        <w:snapToGrid w:val="0"/>
        <w:spacing w:after="120"/>
        <w:ind w:left="425"/>
        <w:jc w:val="both"/>
        <w:rPr>
          <w:rFonts w:asciiTheme="minorHAnsi" w:hAnsiTheme="minorHAnsi" w:cstheme="minorHAnsi"/>
          <w:sz w:val="22"/>
          <w:szCs w:val="22"/>
        </w:rPr>
      </w:pPr>
      <w:r w:rsidRPr="00D5748D">
        <w:rPr>
          <w:rFonts w:asciiTheme="minorHAnsi" w:hAnsiTheme="minorHAnsi" w:cstheme="minorHAnsi"/>
          <w:sz w:val="22"/>
          <w:szCs w:val="22"/>
        </w:rPr>
        <w:t xml:space="preserve">V BSP </w:t>
      </w:r>
      <w:r>
        <w:rPr>
          <w:rFonts w:asciiTheme="minorHAnsi" w:hAnsiTheme="minorHAnsi" w:cstheme="minorHAnsi"/>
          <w:sz w:val="22"/>
          <w:szCs w:val="22"/>
        </w:rPr>
        <w:t>AN</w:t>
      </w:r>
      <w:r w:rsidR="00322BA4">
        <w:rPr>
          <w:rFonts w:asciiTheme="minorHAnsi" w:hAnsiTheme="minorHAnsi" w:cstheme="minorHAnsi"/>
          <w:sz w:val="22"/>
          <w:szCs w:val="22"/>
        </w:rPr>
        <w:t>T</w:t>
      </w:r>
      <w:r w:rsidRPr="00D5748D">
        <w:rPr>
          <w:rFonts w:asciiTheme="minorHAnsi" w:hAnsiTheme="minorHAnsi" w:cstheme="minorHAnsi"/>
          <w:sz w:val="22"/>
          <w:szCs w:val="22"/>
        </w:rPr>
        <w:t xml:space="preserve"> je důraz kladen na osvojení znalostí, které je spojeno s obsahovým zaměřením předmětů Dějiny </w:t>
      </w:r>
      <w:r>
        <w:rPr>
          <w:rFonts w:asciiTheme="minorHAnsi" w:hAnsiTheme="minorHAnsi" w:cstheme="minorHAnsi"/>
          <w:sz w:val="22"/>
          <w:szCs w:val="22"/>
        </w:rPr>
        <w:t>animovaného filmu a Filmová řeč animovaného filmu.</w:t>
      </w:r>
      <w:r w:rsidRPr="00D5748D">
        <w:rPr>
          <w:rFonts w:asciiTheme="minorHAnsi" w:hAnsiTheme="minorHAnsi" w:cstheme="minorHAnsi"/>
          <w:sz w:val="22"/>
          <w:szCs w:val="22"/>
        </w:rPr>
        <w:t xml:space="preserve"> Nicméně zásadním předmět</w:t>
      </w:r>
      <w:r>
        <w:rPr>
          <w:rFonts w:asciiTheme="minorHAnsi" w:hAnsiTheme="minorHAnsi" w:cstheme="minorHAnsi"/>
          <w:sz w:val="22"/>
          <w:szCs w:val="22"/>
        </w:rPr>
        <w:t>em</w:t>
      </w:r>
      <w:r w:rsidRPr="00D5748D">
        <w:rPr>
          <w:rFonts w:asciiTheme="minorHAnsi" w:hAnsiTheme="minorHAnsi" w:cstheme="minorHAnsi"/>
          <w:sz w:val="22"/>
          <w:szCs w:val="22"/>
        </w:rPr>
        <w:t xml:space="preserve"> určujícím profil absolventa je předmět Ateliér</w:t>
      </w:r>
      <w:r>
        <w:rPr>
          <w:rFonts w:asciiTheme="minorHAnsi" w:hAnsiTheme="minorHAnsi" w:cstheme="minorHAnsi"/>
          <w:sz w:val="22"/>
          <w:szCs w:val="22"/>
        </w:rPr>
        <w:t xml:space="preserve"> animace</w:t>
      </w:r>
      <w:r w:rsidR="005F7E26">
        <w:rPr>
          <w:rFonts w:asciiTheme="minorHAnsi" w:hAnsiTheme="minorHAnsi" w:cstheme="minorHAnsi"/>
          <w:sz w:val="22"/>
          <w:szCs w:val="22"/>
        </w:rPr>
        <w:t>,</w:t>
      </w:r>
      <w:r>
        <w:rPr>
          <w:rFonts w:asciiTheme="minorHAnsi" w:hAnsiTheme="minorHAnsi" w:cstheme="minorHAnsi"/>
          <w:sz w:val="22"/>
          <w:szCs w:val="22"/>
        </w:rPr>
        <w:t xml:space="preserve"> v </w:t>
      </w:r>
      <w:proofErr w:type="gramStart"/>
      <w:r>
        <w:rPr>
          <w:rFonts w:asciiTheme="minorHAnsi" w:hAnsiTheme="minorHAnsi" w:cstheme="minorHAnsi"/>
          <w:sz w:val="22"/>
          <w:szCs w:val="22"/>
        </w:rPr>
        <w:t>rámci</w:t>
      </w:r>
      <w:proofErr w:type="gramEnd"/>
      <w:r>
        <w:rPr>
          <w:rFonts w:asciiTheme="minorHAnsi" w:hAnsiTheme="minorHAnsi" w:cstheme="minorHAnsi"/>
          <w:sz w:val="22"/>
          <w:szCs w:val="22"/>
        </w:rPr>
        <w:t xml:space="preserve"> něhož </w:t>
      </w:r>
      <w:r w:rsidR="009D647E">
        <w:rPr>
          <w:rFonts w:asciiTheme="minorHAnsi" w:hAnsiTheme="minorHAnsi" w:cstheme="minorHAnsi"/>
          <w:sz w:val="22"/>
          <w:szCs w:val="22"/>
        </w:rPr>
        <w:t>získávají studenti průpravu všemi animačními principy a také animačními technologiemi (s vazbou na osvojení konkrétních softwarových nástrojů)</w:t>
      </w:r>
      <w:r w:rsidR="005F7E26">
        <w:rPr>
          <w:rFonts w:asciiTheme="minorHAnsi" w:hAnsiTheme="minorHAnsi" w:cstheme="minorHAnsi"/>
          <w:sz w:val="22"/>
          <w:szCs w:val="22"/>
        </w:rPr>
        <w:t>.</w:t>
      </w:r>
      <w:r w:rsidRPr="00D5748D">
        <w:rPr>
          <w:rFonts w:asciiTheme="minorHAnsi" w:hAnsiTheme="minorHAnsi" w:cstheme="minorHAnsi"/>
          <w:sz w:val="22"/>
          <w:szCs w:val="22"/>
        </w:rPr>
        <w:t xml:space="preserve"> </w:t>
      </w:r>
      <w:r w:rsidR="005F7E26">
        <w:rPr>
          <w:rFonts w:asciiTheme="minorHAnsi" w:hAnsiTheme="minorHAnsi" w:cstheme="minorHAnsi"/>
          <w:sz w:val="22"/>
          <w:szCs w:val="22"/>
        </w:rPr>
        <w:t>Dů</w:t>
      </w:r>
      <w:r w:rsidRPr="00D5748D">
        <w:rPr>
          <w:rFonts w:asciiTheme="minorHAnsi" w:hAnsiTheme="minorHAnsi" w:cstheme="minorHAnsi"/>
          <w:sz w:val="22"/>
          <w:szCs w:val="22"/>
        </w:rPr>
        <w:t xml:space="preserve">raz </w:t>
      </w:r>
      <w:r>
        <w:rPr>
          <w:rFonts w:asciiTheme="minorHAnsi" w:hAnsiTheme="minorHAnsi" w:cstheme="minorHAnsi"/>
          <w:sz w:val="22"/>
          <w:szCs w:val="22"/>
        </w:rPr>
        <w:t xml:space="preserve">je </w:t>
      </w:r>
      <w:r w:rsidRPr="00D5748D">
        <w:rPr>
          <w:rFonts w:asciiTheme="minorHAnsi" w:hAnsiTheme="minorHAnsi" w:cstheme="minorHAnsi"/>
          <w:sz w:val="22"/>
          <w:szCs w:val="22"/>
        </w:rPr>
        <w:t>kladen na aktivní přístup studentů při řešení tvůrčích zadání, kde student musí uplatňovat vlastní kreativní myšlení a aplikovat jej do praxe. Hodnocení je komisionální.</w:t>
      </w:r>
    </w:p>
    <w:p w14:paraId="430496A1" w14:textId="77777777" w:rsidR="006D668E" w:rsidRPr="00D5748D" w:rsidRDefault="006D668E" w:rsidP="006D668E">
      <w:pPr>
        <w:spacing w:before="120" w:after="120"/>
        <w:ind w:left="426"/>
        <w:jc w:val="both"/>
        <w:rPr>
          <w:rFonts w:asciiTheme="minorHAnsi" w:hAnsiTheme="minorHAnsi" w:cstheme="minorHAnsi"/>
          <w:sz w:val="22"/>
          <w:szCs w:val="22"/>
        </w:rPr>
      </w:pPr>
      <w:r w:rsidRPr="004056C1">
        <w:rPr>
          <w:rFonts w:asciiTheme="minorHAnsi" w:hAnsiTheme="minorHAnsi" w:cstheme="minorHAnsi"/>
          <w:sz w:val="22"/>
          <w:szCs w:val="22"/>
        </w:rPr>
        <w:lastRenderedPageBreak/>
        <w:t xml:space="preserve">Konzultace </w:t>
      </w:r>
      <w:r>
        <w:rPr>
          <w:rFonts w:asciiTheme="minorHAnsi" w:hAnsiTheme="minorHAnsi" w:cstheme="minorHAnsi"/>
          <w:sz w:val="22"/>
          <w:szCs w:val="22"/>
        </w:rPr>
        <w:t xml:space="preserve">interních i </w:t>
      </w:r>
      <w:r w:rsidRPr="004056C1">
        <w:rPr>
          <w:rFonts w:asciiTheme="minorHAnsi" w:hAnsiTheme="minorHAnsi" w:cstheme="minorHAnsi"/>
          <w:sz w:val="22"/>
          <w:szCs w:val="22"/>
        </w:rPr>
        <w:t xml:space="preserve">externích pedagogů se studenty </w:t>
      </w:r>
      <w:r>
        <w:rPr>
          <w:rFonts w:asciiTheme="minorHAnsi" w:hAnsiTheme="minorHAnsi" w:cstheme="minorHAnsi"/>
          <w:sz w:val="22"/>
          <w:szCs w:val="22"/>
        </w:rPr>
        <w:t>probíhají následujícím způsobem:</w:t>
      </w:r>
      <w:r w:rsidRPr="004056C1">
        <w:rPr>
          <w:rFonts w:asciiTheme="minorHAnsi" w:hAnsiTheme="minorHAnsi" w:cstheme="minorHAnsi"/>
          <w:sz w:val="22"/>
          <w:szCs w:val="22"/>
        </w:rPr>
        <w:t xml:space="preserve"> Studenti mají </w:t>
      </w:r>
      <w:r>
        <w:rPr>
          <w:rFonts w:asciiTheme="minorHAnsi" w:hAnsiTheme="minorHAnsi" w:cstheme="minorHAnsi"/>
          <w:sz w:val="22"/>
          <w:szCs w:val="22"/>
        </w:rPr>
        <w:br/>
      </w:r>
      <w:r w:rsidRPr="004056C1">
        <w:rPr>
          <w:rFonts w:asciiTheme="minorHAnsi" w:hAnsiTheme="minorHAnsi" w:cstheme="minorHAnsi"/>
          <w:sz w:val="22"/>
          <w:szCs w:val="22"/>
        </w:rPr>
        <w:t xml:space="preserve">k dispozici studijní materiály, které jim jsou rozesílány na školní e-maily a zároveň je mají k dispozici na sdíleném disku </w:t>
      </w:r>
      <w:proofErr w:type="spellStart"/>
      <w:r w:rsidRPr="004056C1">
        <w:rPr>
          <w:rFonts w:asciiTheme="minorHAnsi" w:hAnsiTheme="minorHAnsi" w:cstheme="minorHAnsi"/>
          <w:sz w:val="22"/>
          <w:szCs w:val="22"/>
        </w:rPr>
        <w:t>Onedrive</w:t>
      </w:r>
      <w:proofErr w:type="spellEnd"/>
      <w:r w:rsidRPr="004056C1">
        <w:rPr>
          <w:rFonts w:asciiTheme="minorHAnsi" w:hAnsiTheme="minorHAnsi" w:cstheme="minorHAnsi"/>
          <w:sz w:val="22"/>
          <w:szCs w:val="22"/>
        </w:rPr>
        <w:t xml:space="preserve"> (produkt Microsoft Office). V rámci </w:t>
      </w:r>
      <w:r w:rsidRPr="00130B14">
        <w:rPr>
          <w:rFonts w:asciiTheme="minorHAnsi" w:hAnsiTheme="minorHAnsi" w:cstheme="minorHAnsi"/>
          <w:sz w:val="22"/>
          <w:szCs w:val="22"/>
        </w:rPr>
        <w:t xml:space="preserve">všech </w:t>
      </w:r>
      <w:r w:rsidRPr="004056C1">
        <w:rPr>
          <w:rFonts w:asciiTheme="minorHAnsi" w:hAnsiTheme="minorHAnsi" w:cstheme="minorHAnsi"/>
          <w:sz w:val="22"/>
          <w:szCs w:val="22"/>
        </w:rPr>
        <w:t>předmět</w:t>
      </w:r>
      <w:r w:rsidRPr="00130B14">
        <w:rPr>
          <w:rFonts w:asciiTheme="minorHAnsi" w:hAnsiTheme="minorHAnsi" w:cstheme="minorHAnsi"/>
          <w:sz w:val="22"/>
          <w:szCs w:val="22"/>
        </w:rPr>
        <w:t>ů</w:t>
      </w:r>
      <w:r w:rsidRPr="004056C1">
        <w:rPr>
          <w:rFonts w:asciiTheme="minorHAnsi" w:hAnsiTheme="minorHAnsi" w:cstheme="minorHAnsi"/>
          <w:sz w:val="22"/>
          <w:szCs w:val="22"/>
        </w:rPr>
        <w:t xml:space="preserve"> je průběžně konzultována problematika příslušného modulu v rámci kontaktních hodin, konzultačních hodin</w:t>
      </w:r>
      <w:r w:rsidRPr="00130B14">
        <w:rPr>
          <w:rFonts w:asciiTheme="minorHAnsi" w:hAnsiTheme="minorHAnsi" w:cstheme="minorHAnsi"/>
          <w:sz w:val="22"/>
          <w:szCs w:val="22"/>
        </w:rPr>
        <w:t xml:space="preserve"> </w:t>
      </w:r>
      <w:r w:rsidRPr="004948CC">
        <w:rPr>
          <w:rFonts w:asciiTheme="minorHAnsi" w:hAnsiTheme="minorHAnsi" w:cstheme="minorHAnsi"/>
          <w:sz w:val="22"/>
          <w:szCs w:val="22"/>
        </w:rPr>
        <w:t xml:space="preserve">(u </w:t>
      </w:r>
      <w:r w:rsidRPr="00E20E56">
        <w:rPr>
          <w:rFonts w:asciiTheme="minorHAnsi" w:hAnsiTheme="minorHAnsi" w:cstheme="minorHAnsi"/>
          <w:sz w:val="22"/>
          <w:szCs w:val="22"/>
        </w:rPr>
        <w:t>pracovníků zaměstnaných na DPP lze i pomocí prostředků komunikace na dálku)</w:t>
      </w:r>
      <w:r w:rsidRPr="004056C1">
        <w:rPr>
          <w:rFonts w:asciiTheme="minorHAnsi" w:hAnsiTheme="minorHAnsi" w:cstheme="minorHAnsi"/>
          <w:sz w:val="22"/>
          <w:szCs w:val="22"/>
        </w:rPr>
        <w:t>, prostřednictvím e-mailu, MS Teams, telefonicky. V souladu s vnitřním předpisem FMK je týdenní rozsah individuálních konzultací poskytovaných jednotlivými vyučujícími min. 2 hodiny.</w:t>
      </w:r>
    </w:p>
    <w:p w14:paraId="15FE5D87" w14:textId="77777777" w:rsidR="00163FF7" w:rsidRPr="00650764" w:rsidRDefault="00163FF7" w:rsidP="00163FF7">
      <w:pPr>
        <w:tabs>
          <w:tab w:val="left" w:pos="2835"/>
        </w:tabs>
        <w:spacing w:before="120" w:after="120"/>
      </w:pPr>
    </w:p>
    <w:p w14:paraId="5A56D21E" w14:textId="77777777" w:rsidR="00163FF7" w:rsidRPr="000E1F2A" w:rsidRDefault="00163FF7" w:rsidP="00163FF7">
      <w:pPr>
        <w:pStyle w:val="Nadpis3"/>
      </w:pPr>
      <w:r w:rsidRPr="000E1F2A">
        <w:t>Tvůrčí činnost vztahující se ke studijnímu programu (dle požadavků kladených standardy pro jednotlivé typy a profily studijních programů)</w:t>
      </w:r>
    </w:p>
    <w:p w14:paraId="4FC7AD14" w14:textId="77777777" w:rsidR="00163FF7" w:rsidRPr="00806961" w:rsidRDefault="00163FF7" w:rsidP="00163FF7">
      <w:pPr>
        <w:spacing w:before="120" w:after="120"/>
        <w:jc w:val="center"/>
        <w:rPr>
          <w:rFonts w:asciiTheme="minorHAnsi" w:hAnsiTheme="minorHAnsi" w:cstheme="minorHAnsi"/>
          <w:sz w:val="22"/>
          <w:szCs w:val="22"/>
        </w:rPr>
      </w:pPr>
      <w:r w:rsidRPr="00806961">
        <w:rPr>
          <w:rFonts w:asciiTheme="minorHAnsi" w:hAnsiTheme="minorHAnsi" w:cstheme="minorHAnsi"/>
          <w:sz w:val="22"/>
          <w:szCs w:val="22"/>
        </w:rPr>
        <w:t>Standardy 3.5-3.7</w:t>
      </w:r>
    </w:p>
    <w:p w14:paraId="3A47AC7C" w14:textId="77777777" w:rsidR="00163FF7" w:rsidRDefault="00163FF7" w:rsidP="00163FF7">
      <w:pPr>
        <w:shd w:val="clear" w:color="auto" w:fill="FFFFFF"/>
        <w:spacing w:after="120"/>
        <w:ind w:left="425"/>
        <w:jc w:val="both"/>
        <w:rPr>
          <w:rFonts w:asciiTheme="minorHAnsi" w:hAnsiTheme="minorHAnsi" w:cstheme="minorHAnsi"/>
          <w:sz w:val="22"/>
          <w:szCs w:val="22"/>
        </w:rPr>
      </w:pPr>
      <w:r w:rsidRPr="00E5536A">
        <w:rPr>
          <w:rFonts w:asciiTheme="minorHAnsi" w:hAnsiTheme="minorHAnsi" w:cstheme="minorHAnsi"/>
          <w:sz w:val="22"/>
          <w:szCs w:val="22"/>
        </w:rPr>
        <w:t>FMK uskutečňuje tvůrčí činnost, která odpovídá oblast</w:t>
      </w:r>
      <w:r>
        <w:rPr>
          <w:rFonts w:asciiTheme="minorHAnsi" w:hAnsiTheme="minorHAnsi" w:cstheme="minorHAnsi"/>
          <w:sz w:val="22"/>
          <w:szCs w:val="22"/>
        </w:rPr>
        <w:t>i</w:t>
      </w:r>
      <w:r w:rsidRPr="00E5536A">
        <w:rPr>
          <w:rFonts w:asciiTheme="minorHAnsi" w:hAnsiTheme="minorHAnsi" w:cstheme="minorHAnsi"/>
          <w:sz w:val="22"/>
          <w:szCs w:val="22"/>
        </w:rPr>
        <w:t xml:space="preserve"> vzdělávání, v rámci, kter</w:t>
      </w:r>
      <w:r>
        <w:rPr>
          <w:rFonts w:asciiTheme="minorHAnsi" w:hAnsiTheme="minorHAnsi" w:cstheme="minorHAnsi"/>
          <w:sz w:val="22"/>
          <w:szCs w:val="22"/>
        </w:rPr>
        <w:t>é</w:t>
      </w:r>
      <w:r w:rsidRPr="00E5536A">
        <w:rPr>
          <w:rFonts w:asciiTheme="minorHAnsi" w:hAnsiTheme="minorHAnsi" w:cstheme="minorHAnsi"/>
          <w:sz w:val="22"/>
          <w:szCs w:val="22"/>
        </w:rPr>
        <w:t xml:space="preserve"> má být studijní p</w:t>
      </w:r>
      <w:r w:rsidRPr="001C0C5E">
        <w:rPr>
          <w:rFonts w:asciiTheme="minorHAnsi" w:hAnsiTheme="minorHAnsi" w:cstheme="minorHAnsi"/>
          <w:sz w:val="22"/>
          <w:szCs w:val="22"/>
        </w:rPr>
        <w:t>rogram příslušného typu uskutečňován. Tvůrčí činnost je na FMK systematicky a dlouhodobě rozvíjena. Zapojení pracovníků je zřejmé z Centrální evidence projektů a průběžně</w:t>
      </w:r>
      <w:r>
        <w:rPr>
          <w:rFonts w:asciiTheme="minorHAnsi" w:hAnsiTheme="minorHAnsi" w:cstheme="minorHAnsi"/>
          <w:sz w:val="22"/>
          <w:szCs w:val="22"/>
        </w:rPr>
        <w:t xml:space="preserve"> </w:t>
      </w:r>
      <w:r w:rsidRPr="00E5536A">
        <w:rPr>
          <w:rFonts w:asciiTheme="minorHAnsi" w:hAnsiTheme="minorHAnsi" w:cstheme="minorHAnsi"/>
          <w:sz w:val="22"/>
          <w:szCs w:val="22"/>
        </w:rPr>
        <w:t>z Výročních zpráv</w:t>
      </w:r>
      <w:r>
        <w:rPr>
          <w:rFonts w:asciiTheme="minorHAnsi" w:hAnsiTheme="minorHAnsi" w:cstheme="minorHAnsi"/>
          <w:sz w:val="22"/>
          <w:szCs w:val="22"/>
        </w:rPr>
        <w:t xml:space="preserve"> o činnosti</w:t>
      </w:r>
      <w:r w:rsidRPr="006D13ED">
        <w:rPr>
          <w:rFonts w:asciiTheme="minorHAnsi" w:hAnsiTheme="minorHAnsi" w:cstheme="minorHAnsi"/>
          <w:sz w:val="22"/>
          <w:szCs w:val="22"/>
        </w:rPr>
        <w:t xml:space="preserve"> FMK</w:t>
      </w:r>
      <w:r w:rsidRPr="00E5536A">
        <w:rPr>
          <w:rStyle w:val="Znakapoznpodarou"/>
          <w:rFonts w:asciiTheme="minorHAnsi" w:hAnsiTheme="minorHAnsi" w:cstheme="minorHAnsi"/>
          <w:sz w:val="22"/>
          <w:szCs w:val="22"/>
        </w:rPr>
        <w:footnoteReference w:id="57"/>
      </w:r>
      <w:r w:rsidRPr="00E5536A">
        <w:rPr>
          <w:rFonts w:asciiTheme="minorHAnsi" w:hAnsiTheme="minorHAnsi" w:cstheme="minorHAnsi"/>
          <w:sz w:val="22"/>
          <w:szCs w:val="22"/>
        </w:rPr>
        <w:t xml:space="preserve"> </w:t>
      </w:r>
      <w:r>
        <w:rPr>
          <w:rFonts w:asciiTheme="minorHAnsi" w:hAnsiTheme="minorHAnsi" w:cstheme="minorHAnsi"/>
          <w:sz w:val="22"/>
          <w:szCs w:val="22"/>
        </w:rPr>
        <w:br/>
      </w:r>
      <w:r w:rsidRPr="00E5536A">
        <w:rPr>
          <w:rFonts w:asciiTheme="minorHAnsi" w:hAnsiTheme="minorHAnsi" w:cstheme="minorHAnsi"/>
          <w:sz w:val="22"/>
          <w:szCs w:val="22"/>
        </w:rPr>
        <w:t xml:space="preserve">a Výročních zpráv </w:t>
      </w:r>
      <w:r>
        <w:rPr>
          <w:rFonts w:asciiTheme="minorHAnsi" w:hAnsiTheme="minorHAnsi" w:cstheme="minorHAnsi"/>
          <w:sz w:val="22"/>
          <w:szCs w:val="22"/>
        </w:rPr>
        <w:t xml:space="preserve">o činnosti </w:t>
      </w:r>
      <w:r w:rsidRPr="00E5536A">
        <w:rPr>
          <w:rFonts w:asciiTheme="minorHAnsi" w:hAnsiTheme="minorHAnsi" w:cstheme="minorHAnsi"/>
          <w:sz w:val="22"/>
          <w:szCs w:val="22"/>
        </w:rPr>
        <w:t xml:space="preserve">UTB </w:t>
      </w:r>
      <w:r w:rsidRPr="00E5536A">
        <w:rPr>
          <w:rStyle w:val="Znakapoznpodarou"/>
          <w:rFonts w:asciiTheme="minorHAnsi" w:hAnsiTheme="minorHAnsi" w:cstheme="minorHAnsi"/>
          <w:sz w:val="22"/>
          <w:szCs w:val="22"/>
        </w:rPr>
        <w:footnoteReference w:id="58"/>
      </w:r>
      <w:r w:rsidRPr="00E5536A">
        <w:rPr>
          <w:rFonts w:asciiTheme="minorHAnsi" w:hAnsiTheme="minorHAnsi" w:cstheme="minorHAnsi"/>
          <w:sz w:val="22"/>
          <w:szCs w:val="22"/>
        </w:rPr>
        <w:t xml:space="preserve">. </w:t>
      </w:r>
    </w:p>
    <w:p w14:paraId="2C8232AE" w14:textId="7C142ECE" w:rsidR="00C03B4C" w:rsidRPr="00BA3A9F" w:rsidRDefault="00C03B4C" w:rsidP="00C03B4C">
      <w:pPr>
        <w:shd w:val="clear" w:color="auto" w:fill="FFFFFF"/>
        <w:spacing w:after="120"/>
        <w:ind w:left="425"/>
        <w:jc w:val="both"/>
        <w:rPr>
          <w:rFonts w:asciiTheme="minorHAnsi" w:hAnsiTheme="minorHAnsi" w:cstheme="minorHAnsi"/>
          <w:sz w:val="22"/>
          <w:szCs w:val="22"/>
        </w:rPr>
      </w:pPr>
      <w:r w:rsidRPr="00C23E76">
        <w:rPr>
          <w:rFonts w:asciiTheme="minorHAnsi" w:hAnsiTheme="minorHAnsi" w:cstheme="minorHAnsi"/>
          <w:sz w:val="22"/>
          <w:szCs w:val="22"/>
        </w:rPr>
        <w:t xml:space="preserve">Výstupy tvůrčí činnosti pedagogů i studentů jsou prezentovány prostřednictvím přehlídek, festivalů </w:t>
      </w:r>
      <w:r>
        <w:rPr>
          <w:rFonts w:asciiTheme="minorHAnsi" w:hAnsiTheme="minorHAnsi" w:cstheme="minorHAnsi"/>
          <w:sz w:val="22"/>
          <w:szCs w:val="22"/>
        </w:rPr>
        <w:br/>
      </w:r>
      <w:r w:rsidRPr="00C23E76">
        <w:rPr>
          <w:rFonts w:asciiTheme="minorHAnsi" w:hAnsiTheme="minorHAnsi" w:cstheme="minorHAnsi"/>
          <w:sz w:val="22"/>
          <w:szCs w:val="22"/>
        </w:rPr>
        <w:t>a soutěží.  V tvůrčích (uměleckých) činnostech má FMK stabilní postavení mezi uměleckými fakultami neuměleckých vysokých škol a dlouhodobě se pohybuje ve středu hodnocení VŠ (dle počtu RUV bodů) v ČR.  Z významných počinů</w:t>
      </w:r>
      <w:r>
        <w:rPr>
          <w:rFonts w:asciiTheme="minorHAnsi" w:hAnsiTheme="minorHAnsi" w:cstheme="minorHAnsi"/>
          <w:sz w:val="22"/>
          <w:szCs w:val="22"/>
        </w:rPr>
        <w:t xml:space="preserve"> za posledních pět let </w:t>
      </w:r>
      <w:r w:rsidRPr="00C23E76">
        <w:rPr>
          <w:rFonts w:asciiTheme="minorHAnsi" w:hAnsiTheme="minorHAnsi" w:cstheme="minorHAnsi"/>
          <w:sz w:val="22"/>
          <w:szCs w:val="22"/>
        </w:rPr>
        <w:t>lze zmínit</w:t>
      </w:r>
      <w:r>
        <w:rPr>
          <w:rFonts w:asciiTheme="minorHAnsi" w:hAnsiTheme="minorHAnsi" w:cstheme="minorHAnsi"/>
          <w:sz w:val="22"/>
          <w:szCs w:val="22"/>
        </w:rPr>
        <w:t xml:space="preserve"> animované filmy </w:t>
      </w:r>
      <w:r>
        <w:rPr>
          <w:rFonts w:asciiTheme="minorHAnsi" w:hAnsiTheme="minorHAnsi" w:cstheme="minorHAnsi"/>
          <w:i/>
          <w:iCs/>
          <w:sz w:val="22"/>
          <w:szCs w:val="22"/>
        </w:rPr>
        <w:t xml:space="preserve">Pod mrakem, </w:t>
      </w:r>
      <w:proofErr w:type="spellStart"/>
      <w:r>
        <w:rPr>
          <w:rFonts w:asciiTheme="minorHAnsi" w:hAnsiTheme="minorHAnsi" w:cstheme="minorHAnsi"/>
          <w:i/>
          <w:iCs/>
          <w:sz w:val="22"/>
          <w:szCs w:val="22"/>
        </w:rPr>
        <w:t>Lítek</w:t>
      </w:r>
      <w:proofErr w:type="spellEnd"/>
      <w:r>
        <w:rPr>
          <w:rFonts w:asciiTheme="minorHAnsi" w:hAnsiTheme="minorHAnsi" w:cstheme="minorHAnsi"/>
          <w:i/>
          <w:iCs/>
          <w:sz w:val="22"/>
          <w:szCs w:val="22"/>
        </w:rPr>
        <w:t xml:space="preserve">, Zvuky </w:t>
      </w:r>
      <w:proofErr w:type="spellStart"/>
      <w:r>
        <w:rPr>
          <w:rFonts w:asciiTheme="minorHAnsi" w:hAnsiTheme="minorHAnsi" w:cstheme="minorHAnsi"/>
          <w:i/>
          <w:iCs/>
          <w:sz w:val="22"/>
          <w:szCs w:val="22"/>
        </w:rPr>
        <w:t>spoza</w:t>
      </w:r>
      <w:proofErr w:type="spellEnd"/>
      <w:r>
        <w:rPr>
          <w:rFonts w:asciiTheme="minorHAnsi" w:hAnsiTheme="minorHAnsi" w:cstheme="minorHAnsi"/>
          <w:i/>
          <w:iCs/>
          <w:sz w:val="22"/>
          <w:szCs w:val="22"/>
        </w:rPr>
        <w:t xml:space="preserve"> </w:t>
      </w:r>
      <w:proofErr w:type="spellStart"/>
      <w:r>
        <w:rPr>
          <w:rFonts w:asciiTheme="minorHAnsi" w:hAnsiTheme="minorHAnsi" w:cstheme="minorHAnsi"/>
          <w:i/>
          <w:iCs/>
          <w:sz w:val="22"/>
          <w:szCs w:val="22"/>
        </w:rPr>
        <w:t>lúky</w:t>
      </w:r>
      <w:proofErr w:type="spellEnd"/>
      <w:r>
        <w:rPr>
          <w:rFonts w:asciiTheme="minorHAnsi" w:hAnsiTheme="minorHAnsi" w:cstheme="minorHAnsi"/>
          <w:sz w:val="22"/>
          <w:szCs w:val="22"/>
        </w:rPr>
        <w:t xml:space="preserve">, </w:t>
      </w:r>
      <w:r>
        <w:rPr>
          <w:rFonts w:asciiTheme="minorHAnsi" w:hAnsiTheme="minorHAnsi" w:cstheme="minorHAnsi"/>
          <w:i/>
          <w:iCs/>
          <w:sz w:val="22"/>
          <w:szCs w:val="22"/>
        </w:rPr>
        <w:t xml:space="preserve">Hrůzy tónů </w:t>
      </w:r>
      <w:proofErr w:type="spellStart"/>
      <w:r>
        <w:rPr>
          <w:rFonts w:asciiTheme="minorHAnsi" w:hAnsiTheme="minorHAnsi" w:cstheme="minorHAnsi"/>
          <w:i/>
          <w:iCs/>
          <w:sz w:val="22"/>
          <w:szCs w:val="22"/>
        </w:rPr>
        <w:t>gramofónu</w:t>
      </w:r>
      <w:proofErr w:type="spellEnd"/>
      <w:r>
        <w:rPr>
          <w:rFonts w:asciiTheme="minorHAnsi" w:hAnsiTheme="minorHAnsi" w:cstheme="minorHAnsi"/>
          <w:sz w:val="22"/>
          <w:szCs w:val="22"/>
        </w:rPr>
        <w:t xml:space="preserve"> – filmy se prezentovaly na desítkách mezinárodních festivalů (vč. soutěže </w:t>
      </w:r>
      <w:proofErr w:type="spellStart"/>
      <w:r>
        <w:rPr>
          <w:rFonts w:asciiTheme="minorHAnsi" w:hAnsiTheme="minorHAnsi" w:cstheme="minorHAnsi"/>
          <w:sz w:val="22"/>
          <w:szCs w:val="22"/>
        </w:rPr>
        <w:t>Berlinale</w:t>
      </w:r>
      <w:proofErr w:type="spellEnd"/>
      <w:r>
        <w:rPr>
          <w:rFonts w:asciiTheme="minorHAnsi" w:hAnsiTheme="minorHAnsi" w:cstheme="minorHAnsi"/>
          <w:sz w:val="22"/>
          <w:szCs w:val="22"/>
        </w:rPr>
        <w:t xml:space="preserve">), získaly řadu ocenění (mj. dvakrát vítězství hlavní ceny v mezinárodní profesionální soutěži Nejlepší krátký animovaný film na Zlín Film Festivalu), byly licencovány do TV/VOD a </w:t>
      </w:r>
      <w:proofErr w:type="spellStart"/>
      <w:r>
        <w:rPr>
          <w:rFonts w:asciiTheme="minorHAnsi" w:hAnsiTheme="minorHAnsi" w:cstheme="minorHAnsi"/>
          <w:sz w:val="22"/>
          <w:szCs w:val="22"/>
        </w:rPr>
        <w:t>kinodistribucí</w:t>
      </w:r>
      <w:proofErr w:type="spellEnd"/>
      <w:r>
        <w:rPr>
          <w:rFonts w:asciiTheme="minorHAnsi" w:hAnsiTheme="minorHAnsi" w:cstheme="minorHAnsi"/>
          <w:sz w:val="22"/>
          <w:szCs w:val="22"/>
        </w:rPr>
        <w:t xml:space="preserve"> po celém světě.</w:t>
      </w:r>
    </w:p>
    <w:p w14:paraId="19DF1268" w14:textId="531B56F9" w:rsidR="00C03B4C" w:rsidRPr="00DF6D45" w:rsidRDefault="00C03B4C" w:rsidP="00C03B4C">
      <w:pPr>
        <w:shd w:val="clear" w:color="auto" w:fill="FFFFFF"/>
        <w:ind w:left="425"/>
        <w:jc w:val="both"/>
        <w:rPr>
          <w:rFonts w:asciiTheme="minorHAnsi" w:hAnsiTheme="minorHAnsi" w:cstheme="minorHAnsi"/>
          <w:color w:val="000000"/>
          <w:sz w:val="22"/>
          <w:szCs w:val="22"/>
        </w:rPr>
      </w:pPr>
      <w:r w:rsidRPr="00E5536A">
        <w:rPr>
          <w:rFonts w:asciiTheme="minorHAnsi" w:hAnsiTheme="minorHAnsi" w:cstheme="minorHAnsi"/>
          <w:sz w:val="22"/>
          <w:szCs w:val="22"/>
        </w:rPr>
        <w:t xml:space="preserve">Studenti </w:t>
      </w:r>
      <w:r w:rsidRPr="006D13ED">
        <w:rPr>
          <w:rFonts w:asciiTheme="minorHAnsi" w:hAnsiTheme="minorHAnsi" w:cstheme="minorHAnsi"/>
          <w:sz w:val="22"/>
          <w:szCs w:val="22"/>
        </w:rPr>
        <w:t>se zapojují do tvůrčí činnosti FMK zejména v rámci ateliérové výuky, kdy v průběhu semestru vytvář</w:t>
      </w:r>
      <w:r>
        <w:rPr>
          <w:rFonts w:asciiTheme="minorHAnsi" w:hAnsiTheme="minorHAnsi" w:cstheme="minorHAnsi"/>
          <w:sz w:val="22"/>
          <w:szCs w:val="22"/>
        </w:rPr>
        <w:t>ejí</w:t>
      </w:r>
      <w:r w:rsidRPr="006D13ED">
        <w:rPr>
          <w:rFonts w:asciiTheme="minorHAnsi" w:hAnsiTheme="minorHAnsi" w:cstheme="minorHAnsi"/>
          <w:sz w:val="22"/>
          <w:szCs w:val="22"/>
        </w:rPr>
        <w:t xml:space="preserve"> výstupy – koncepty, ale i tvůrčí díla – která jsou zpracována pod vedením odborných supervizorů – pedagog</w:t>
      </w:r>
      <w:r>
        <w:rPr>
          <w:rFonts w:asciiTheme="minorHAnsi" w:hAnsiTheme="minorHAnsi" w:cstheme="minorHAnsi"/>
          <w:sz w:val="22"/>
          <w:szCs w:val="22"/>
        </w:rPr>
        <w:t>ů</w:t>
      </w:r>
      <w:r w:rsidRPr="006D13ED">
        <w:rPr>
          <w:rFonts w:asciiTheme="minorHAnsi" w:hAnsiTheme="minorHAnsi" w:cstheme="minorHAnsi"/>
          <w:sz w:val="22"/>
          <w:szCs w:val="22"/>
        </w:rPr>
        <w:t xml:space="preserve">. Pokud se jedná o kvalitní výstupy, které jsou následně realizovány v praxi, příp. získají ocenění v odborných soutěžích či na festivalech, jsou tyto zaregistrovány v systému RUV, stejně jako tvůrčí výstupy pedagogů. </w:t>
      </w:r>
      <w:r w:rsidRPr="00CC6F25">
        <w:rPr>
          <w:rFonts w:asciiTheme="minorHAnsi" w:hAnsiTheme="minorHAnsi" w:cstheme="minorHAnsi"/>
          <w:sz w:val="22"/>
          <w:szCs w:val="22"/>
        </w:rPr>
        <w:t>Stu</w:t>
      </w:r>
      <w:r>
        <w:rPr>
          <w:rFonts w:asciiTheme="minorHAnsi" w:hAnsiTheme="minorHAnsi" w:cstheme="minorHAnsi"/>
          <w:sz w:val="22"/>
          <w:szCs w:val="22"/>
        </w:rPr>
        <w:t>denti se pravidelně účastní akcí</w:t>
      </w:r>
      <w:r w:rsidRPr="00CC6F25">
        <w:rPr>
          <w:rFonts w:asciiTheme="minorHAnsi" w:hAnsiTheme="minorHAnsi" w:cstheme="minorHAnsi"/>
          <w:sz w:val="22"/>
          <w:szCs w:val="22"/>
        </w:rPr>
        <w:t xml:space="preserve"> jako je </w:t>
      </w:r>
      <w:proofErr w:type="spellStart"/>
      <w:r>
        <w:rPr>
          <w:rFonts w:asciiTheme="minorHAnsi" w:hAnsiTheme="minorHAnsi" w:cstheme="minorHAnsi"/>
          <w:sz w:val="22"/>
          <w:szCs w:val="22"/>
        </w:rPr>
        <w:t>Anifilm</w:t>
      </w:r>
      <w:proofErr w:type="spellEnd"/>
      <w:r>
        <w:rPr>
          <w:rFonts w:asciiTheme="minorHAnsi" w:hAnsiTheme="minorHAnsi" w:cstheme="minorHAnsi"/>
          <w:sz w:val="22"/>
          <w:szCs w:val="22"/>
        </w:rPr>
        <w:t xml:space="preserve">, Zlín Film Festival, Finále Plzeň, Czech </w:t>
      </w:r>
      <w:proofErr w:type="spellStart"/>
      <w:r>
        <w:rPr>
          <w:rFonts w:asciiTheme="minorHAnsi" w:hAnsiTheme="minorHAnsi" w:cstheme="minorHAnsi"/>
          <w:sz w:val="22"/>
          <w:szCs w:val="22"/>
        </w:rPr>
        <w:t>Shorts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Films</w:t>
      </w:r>
      <w:proofErr w:type="spellEnd"/>
      <w:r>
        <w:rPr>
          <w:rFonts w:asciiTheme="minorHAnsi" w:hAnsiTheme="minorHAnsi" w:cstheme="minorHAnsi"/>
          <w:sz w:val="22"/>
          <w:szCs w:val="22"/>
        </w:rPr>
        <w:t>, či mezinárodních filmových festivalů, kde v rámci certifikace v RUV každým rokem ateliér Animovaná tvorba získá nejvyšší (v oblasti krátkometrážní tvorby) možné ohodnocení AMX.</w:t>
      </w:r>
    </w:p>
    <w:p w14:paraId="159E4EEC" w14:textId="77777777" w:rsidR="00163FF7" w:rsidRPr="00385AE2" w:rsidRDefault="00163FF7" w:rsidP="00163FF7">
      <w:pPr>
        <w:shd w:val="clear" w:color="auto" w:fill="FFFFFF"/>
        <w:ind w:left="425"/>
        <w:jc w:val="both"/>
        <w:rPr>
          <w:rFonts w:asciiTheme="minorHAnsi" w:hAnsiTheme="minorHAnsi" w:cstheme="minorHAnsi"/>
          <w:color w:val="000000"/>
          <w:sz w:val="22"/>
          <w:szCs w:val="22"/>
        </w:rPr>
      </w:pPr>
    </w:p>
    <w:p w14:paraId="75467B10" w14:textId="3DECC676" w:rsidR="00163FF7" w:rsidRDefault="00163FF7" w:rsidP="00163FF7">
      <w:pPr>
        <w:shd w:val="clear" w:color="auto" w:fill="FFFFFF"/>
        <w:ind w:left="425"/>
        <w:jc w:val="both"/>
        <w:rPr>
          <w:rFonts w:asciiTheme="minorHAnsi" w:hAnsiTheme="minorHAnsi" w:cstheme="minorHAnsi"/>
          <w:sz w:val="22"/>
          <w:szCs w:val="22"/>
        </w:rPr>
      </w:pPr>
      <w:r w:rsidRPr="00385AE2">
        <w:rPr>
          <w:rFonts w:asciiTheme="minorHAnsi" w:hAnsiTheme="minorHAnsi" w:cstheme="minorHAnsi"/>
          <w:sz w:val="22"/>
          <w:szCs w:val="22"/>
        </w:rPr>
        <w:t xml:space="preserve">Tabulka níže umožňuje srovnání výstupů tvůrčí činnosti </w:t>
      </w:r>
      <w:r w:rsidR="003662B1">
        <w:rPr>
          <w:rFonts w:asciiTheme="minorHAnsi" w:hAnsiTheme="minorHAnsi" w:cstheme="minorHAnsi"/>
          <w:sz w:val="22"/>
          <w:szCs w:val="22"/>
        </w:rPr>
        <w:t xml:space="preserve">FMK </w:t>
      </w:r>
      <w:r w:rsidRPr="00385AE2">
        <w:rPr>
          <w:rFonts w:asciiTheme="minorHAnsi" w:hAnsiTheme="minorHAnsi" w:cstheme="minorHAnsi"/>
          <w:sz w:val="22"/>
          <w:szCs w:val="22"/>
        </w:rPr>
        <w:t>za období 2017-202</w:t>
      </w:r>
      <w:r w:rsidR="001E7C9D">
        <w:rPr>
          <w:rFonts w:asciiTheme="minorHAnsi" w:hAnsiTheme="minorHAnsi" w:cstheme="minorHAnsi"/>
          <w:sz w:val="22"/>
          <w:szCs w:val="22"/>
        </w:rPr>
        <w:t>2</w:t>
      </w:r>
      <w:r w:rsidRPr="00385AE2">
        <w:rPr>
          <w:rFonts w:asciiTheme="minorHAnsi" w:hAnsiTheme="minorHAnsi" w:cstheme="minorHAnsi"/>
          <w:sz w:val="22"/>
          <w:szCs w:val="22"/>
        </w:rPr>
        <w:t>.</w:t>
      </w:r>
    </w:p>
    <w:p w14:paraId="0C100ECE" w14:textId="77777777" w:rsidR="001E7C9D" w:rsidRDefault="001E7C9D" w:rsidP="00163FF7">
      <w:pPr>
        <w:shd w:val="clear" w:color="auto" w:fill="FFFFFF"/>
        <w:ind w:left="425"/>
        <w:jc w:val="both"/>
        <w:rPr>
          <w:rFonts w:asciiTheme="minorHAnsi" w:hAnsiTheme="minorHAnsi" w:cstheme="minorHAnsi"/>
          <w:sz w:val="22"/>
          <w:szCs w:val="22"/>
        </w:rPr>
      </w:pPr>
    </w:p>
    <w:tbl>
      <w:tblPr>
        <w:tblW w:w="9358"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2"/>
        <w:gridCol w:w="1157"/>
        <w:gridCol w:w="1158"/>
        <w:gridCol w:w="1158"/>
        <w:gridCol w:w="1157"/>
        <w:gridCol w:w="1158"/>
        <w:gridCol w:w="1158"/>
      </w:tblGrid>
      <w:tr w:rsidR="001E7C9D" w:rsidRPr="00D75BD3" w14:paraId="236F57C9" w14:textId="77777777" w:rsidTr="00105602">
        <w:trPr>
          <w:trHeight w:val="442"/>
        </w:trPr>
        <w:tc>
          <w:tcPr>
            <w:tcW w:w="2412" w:type="dxa"/>
            <w:shd w:val="clear" w:color="auto" w:fill="FBD4B4" w:themeFill="accent6" w:themeFillTint="66"/>
            <w:vAlign w:val="center"/>
            <w:hideMark/>
          </w:tcPr>
          <w:p w14:paraId="0AA481F0" w14:textId="77777777" w:rsidR="001E7C9D" w:rsidRPr="00D75BD3" w:rsidRDefault="001E7C9D" w:rsidP="00090013">
            <w:pPr>
              <w:ind w:left="17"/>
              <w:textAlignment w:val="baseline"/>
              <w:rPr>
                <w:rFonts w:asciiTheme="minorHAnsi" w:hAnsiTheme="minorHAnsi" w:cstheme="minorHAnsi"/>
              </w:rPr>
            </w:pPr>
            <w:r w:rsidRPr="00D75BD3">
              <w:rPr>
                <w:rFonts w:asciiTheme="minorHAnsi" w:hAnsiTheme="minorHAnsi" w:cstheme="minorHAnsi"/>
                <w:b/>
                <w:bCs/>
              </w:rPr>
              <w:t>Typ výsledku RUV</w:t>
            </w:r>
          </w:p>
        </w:tc>
        <w:tc>
          <w:tcPr>
            <w:tcW w:w="1157" w:type="dxa"/>
            <w:shd w:val="clear" w:color="auto" w:fill="FBD4B4" w:themeFill="accent6" w:themeFillTint="66"/>
            <w:vAlign w:val="center"/>
            <w:hideMark/>
          </w:tcPr>
          <w:p w14:paraId="64197FDE" w14:textId="77777777" w:rsidR="001E7C9D" w:rsidRPr="00D75BD3" w:rsidRDefault="001E7C9D" w:rsidP="00090013">
            <w:pPr>
              <w:ind w:left="17"/>
              <w:jc w:val="center"/>
              <w:textAlignment w:val="baseline"/>
              <w:rPr>
                <w:rFonts w:asciiTheme="minorHAnsi" w:hAnsiTheme="minorHAnsi" w:cstheme="minorHAnsi"/>
              </w:rPr>
            </w:pPr>
            <w:r w:rsidRPr="00D75BD3">
              <w:rPr>
                <w:rFonts w:asciiTheme="minorHAnsi" w:hAnsiTheme="minorHAnsi" w:cstheme="minorHAnsi"/>
                <w:b/>
                <w:bCs/>
              </w:rPr>
              <w:t>2017</w:t>
            </w:r>
          </w:p>
        </w:tc>
        <w:tc>
          <w:tcPr>
            <w:tcW w:w="1158" w:type="dxa"/>
            <w:shd w:val="clear" w:color="auto" w:fill="FBD4B4" w:themeFill="accent6" w:themeFillTint="66"/>
            <w:vAlign w:val="center"/>
            <w:hideMark/>
          </w:tcPr>
          <w:p w14:paraId="414B63E1" w14:textId="77777777" w:rsidR="001E7C9D" w:rsidRPr="00D75BD3" w:rsidRDefault="001E7C9D" w:rsidP="00090013">
            <w:pPr>
              <w:ind w:left="17"/>
              <w:jc w:val="center"/>
              <w:textAlignment w:val="baseline"/>
              <w:rPr>
                <w:rFonts w:asciiTheme="minorHAnsi" w:hAnsiTheme="minorHAnsi" w:cstheme="minorHAnsi"/>
              </w:rPr>
            </w:pPr>
            <w:r w:rsidRPr="00D75BD3">
              <w:rPr>
                <w:rFonts w:asciiTheme="minorHAnsi" w:hAnsiTheme="minorHAnsi" w:cstheme="minorHAnsi"/>
                <w:b/>
                <w:bCs/>
              </w:rPr>
              <w:t>2018</w:t>
            </w:r>
          </w:p>
        </w:tc>
        <w:tc>
          <w:tcPr>
            <w:tcW w:w="1158" w:type="dxa"/>
            <w:shd w:val="clear" w:color="auto" w:fill="FBD4B4" w:themeFill="accent6" w:themeFillTint="66"/>
            <w:vAlign w:val="center"/>
            <w:hideMark/>
          </w:tcPr>
          <w:p w14:paraId="04438EBA" w14:textId="77777777" w:rsidR="001E7C9D" w:rsidRPr="00D75BD3" w:rsidRDefault="001E7C9D" w:rsidP="00090013">
            <w:pPr>
              <w:ind w:left="17"/>
              <w:jc w:val="center"/>
              <w:textAlignment w:val="baseline"/>
              <w:rPr>
                <w:rFonts w:asciiTheme="minorHAnsi" w:hAnsiTheme="minorHAnsi" w:cstheme="minorHAnsi"/>
              </w:rPr>
            </w:pPr>
            <w:r w:rsidRPr="00D75BD3">
              <w:rPr>
                <w:rFonts w:asciiTheme="minorHAnsi" w:hAnsiTheme="minorHAnsi" w:cstheme="minorHAnsi"/>
                <w:b/>
                <w:bCs/>
              </w:rPr>
              <w:t>2019</w:t>
            </w:r>
          </w:p>
        </w:tc>
        <w:tc>
          <w:tcPr>
            <w:tcW w:w="1157" w:type="dxa"/>
            <w:shd w:val="clear" w:color="auto" w:fill="FBD4B4" w:themeFill="accent6" w:themeFillTint="66"/>
            <w:vAlign w:val="center"/>
            <w:hideMark/>
          </w:tcPr>
          <w:p w14:paraId="2EC71CD6" w14:textId="77777777" w:rsidR="001E7C9D" w:rsidRPr="00D75BD3" w:rsidRDefault="001E7C9D" w:rsidP="00090013">
            <w:pPr>
              <w:ind w:left="17"/>
              <w:jc w:val="center"/>
              <w:textAlignment w:val="baseline"/>
              <w:rPr>
                <w:rFonts w:asciiTheme="minorHAnsi" w:hAnsiTheme="minorHAnsi" w:cstheme="minorHAnsi"/>
              </w:rPr>
            </w:pPr>
            <w:r w:rsidRPr="00D75BD3">
              <w:rPr>
                <w:rFonts w:asciiTheme="minorHAnsi" w:hAnsiTheme="minorHAnsi" w:cstheme="minorHAnsi"/>
                <w:b/>
                <w:bCs/>
              </w:rPr>
              <w:t>2020</w:t>
            </w:r>
          </w:p>
        </w:tc>
        <w:tc>
          <w:tcPr>
            <w:tcW w:w="1158" w:type="dxa"/>
            <w:shd w:val="clear" w:color="auto" w:fill="FBD4B4" w:themeFill="accent6" w:themeFillTint="66"/>
            <w:vAlign w:val="center"/>
            <w:hideMark/>
          </w:tcPr>
          <w:p w14:paraId="27A9F81D" w14:textId="77777777" w:rsidR="001E7C9D" w:rsidRPr="00D75BD3" w:rsidRDefault="001E7C9D" w:rsidP="00090013">
            <w:pPr>
              <w:ind w:left="17"/>
              <w:jc w:val="center"/>
              <w:textAlignment w:val="baseline"/>
              <w:rPr>
                <w:rFonts w:asciiTheme="minorHAnsi" w:hAnsiTheme="minorHAnsi" w:cstheme="minorHAnsi"/>
              </w:rPr>
            </w:pPr>
            <w:r w:rsidRPr="00D75BD3">
              <w:rPr>
                <w:rFonts w:asciiTheme="minorHAnsi" w:hAnsiTheme="minorHAnsi" w:cstheme="minorHAnsi"/>
                <w:b/>
                <w:bCs/>
              </w:rPr>
              <w:t>2021</w:t>
            </w:r>
          </w:p>
        </w:tc>
        <w:tc>
          <w:tcPr>
            <w:tcW w:w="1158" w:type="dxa"/>
            <w:shd w:val="clear" w:color="auto" w:fill="FBD4B4" w:themeFill="accent6" w:themeFillTint="66"/>
            <w:vAlign w:val="center"/>
          </w:tcPr>
          <w:p w14:paraId="3EA0371E" w14:textId="77777777" w:rsidR="001E7C9D" w:rsidRPr="00D75BD3" w:rsidRDefault="001E7C9D" w:rsidP="00090013">
            <w:pPr>
              <w:ind w:left="17"/>
              <w:jc w:val="center"/>
              <w:textAlignment w:val="baseline"/>
              <w:rPr>
                <w:rFonts w:asciiTheme="minorHAnsi" w:hAnsiTheme="minorHAnsi" w:cstheme="minorHAnsi"/>
                <w:b/>
                <w:bCs/>
              </w:rPr>
            </w:pPr>
            <w:r>
              <w:rPr>
                <w:rFonts w:asciiTheme="minorHAnsi" w:hAnsiTheme="minorHAnsi" w:cstheme="minorHAnsi"/>
                <w:b/>
                <w:bCs/>
              </w:rPr>
              <w:t>2022*</w:t>
            </w:r>
          </w:p>
        </w:tc>
      </w:tr>
      <w:tr w:rsidR="001E7C9D" w:rsidRPr="00D75BD3" w14:paraId="3F2416D4" w14:textId="77777777" w:rsidTr="00105602">
        <w:trPr>
          <w:trHeight w:val="390"/>
        </w:trPr>
        <w:tc>
          <w:tcPr>
            <w:tcW w:w="2412" w:type="dxa"/>
            <w:shd w:val="clear" w:color="auto" w:fill="auto"/>
            <w:vAlign w:val="center"/>
            <w:hideMark/>
          </w:tcPr>
          <w:p w14:paraId="0187845A" w14:textId="77777777" w:rsidR="001E7C9D" w:rsidRPr="00D75BD3" w:rsidRDefault="001E7C9D" w:rsidP="00090013">
            <w:pPr>
              <w:ind w:left="17"/>
              <w:textAlignment w:val="baseline"/>
              <w:rPr>
                <w:rFonts w:asciiTheme="minorHAnsi" w:hAnsiTheme="minorHAnsi" w:cstheme="minorHAnsi"/>
                <w:color w:val="000000"/>
              </w:rPr>
            </w:pPr>
            <w:r w:rsidRPr="00D75BD3">
              <w:rPr>
                <w:rFonts w:asciiTheme="minorHAnsi" w:hAnsiTheme="minorHAnsi" w:cstheme="minorHAnsi"/>
                <w:color w:val="000000"/>
              </w:rPr>
              <w:t>A – zásadní význam</w:t>
            </w:r>
          </w:p>
        </w:tc>
        <w:tc>
          <w:tcPr>
            <w:tcW w:w="1157" w:type="dxa"/>
            <w:shd w:val="clear" w:color="auto" w:fill="auto"/>
            <w:vAlign w:val="center"/>
            <w:hideMark/>
          </w:tcPr>
          <w:p w14:paraId="46ED2B5D"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w:t>
            </w:r>
          </w:p>
        </w:tc>
        <w:tc>
          <w:tcPr>
            <w:tcW w:w="1158" w:type="dxa"/>
            <w:shd w:val="clear" w:color="auto" w:fill="auto"/>
            <w:vAlign w:val="center"/>
            <w:hideMark/>
          </w:tcPr>
          <w:p w14:paraId="13A5713F"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3</w:t>
            </w:r>
          </w:p>
        </w:tc>
        <w:tc>
          <w:tcPr>
            <w:tcW w:w="1158" w:type="dxa"/>
            <w:shd w:val="clear" w:color="auto" w:fill="auto"/>
            <w:vAlign w:val="center"/>
            <w:hideMark/>
          </w:tcPr>
          <w:p w14:paraId="4CF63063"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w:t>
            </w:r>
          </w:p>
        </w:tc>
        <w:tc>
          <w:tcPr>
            <w:tcW w:w="1157" w:type="dxa"/>
            <w:shd w:val="clear" w:color="auto" w:fill="auto"/>
            <w:vAlign w:val="center"/>
            <w:hideMark/>
          </w:tcPr>
          <w:p w14:paraId="1BAB3024"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5</w:t>
            </w:r>
          </w:p>
        </w:tc>
        <w:tc>
          <w:tcPr>
            <w:tcW w:w="1158" w:type="dxa"/>
            <w:shd w:val="clear" w:color="auto" w:fill="auto"/>
            <w:vAlign w:val="center"/>
            <w:hideMark/>
          </w:tcPr>
          <w:p w14:paraId="11629751"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w:t>
            </w:r>
          </w:p>
        </w:tc>
        <w:tc>
          <w:tcPr>
            <w:tcW w:w="1158" w:type="dxa"/>
            <w:vAlign w:val="center"/>
          </w:tcPr>
          <w:p w14:paraId="0E53C7C9" w14:textId="77777777" w:rsidR="001E7C9D" w:rsidRPr="00D75BD3" w:rsidRDefault="001E7C9D" w:rsidP="00090013">
            <w:pPr>
              <w:ind w:left="17"/>
              <w:jc w:val="center"/>
              <w:textAlignment w:val="baseline"/>
              <w:rPr>
                <w:rFonts w:asciiTheme="minorHAnsi" w:hAnsiTheme="minorHAnsi" w:cstheme="minorHAnsi"/>
                <w:color w:val="000000"/>
              </w:rPr>
            </w:pPr>
            <w:r>
              <w:rPr>
                <w:rFonts w:asciiTheme="minorHAnsi" w:hAnsiTheme="minorHAnsi" w:cstheme="minorHAnsi"/>
                <w:color w:val="000000"/>
              </w:rPr>
              <w:t>16</w:t>
            </w:r>
          </w:p>
        </w:tc>
      </w:tr>
      <w:tr w:rsidR="001E7C9D" w:rsidRPr="00D75BD3" w14:paraId="467F955D" w14:textId="77777777" w:rsidTr="00105602">
        <w:trPr>
          <w:trHeight w:val="390"/>
        </w:trPr>
        <w:tc>
          <w:tcPr>
            <w:tcW w:w="2412" w:type="dxa"/>
            <w:shd w:val="clear" w:color="auto" w:fill="auto"/>
            <w:vAlign w:val="center"/>
            <w:hideMark/>
          </w:tcPr>
          <w:p w14:paraId="668C8E51" w14:textId="77777777" w:rsidR="001E7C9D" w:rsidRPr="00D75BD3" w:rsidRDefault="001E7C9D" w:rsidP="00090013">
            <w:pPr>
              <w:ind w:left="17"/>
              <w:textAlignment w:val="baseline"/>
              <w:rPr>
                <w:rFonts w:asciiTheme="minorHAnsi" w:hAnsiTheme="minorHAnsi" w:cstheme="minorHAnsi"/>
                <w:color w:val="000000"/>
              </w:rPr>
            </w:pPr>
            <w:r w:rsidRPr="00D75BD3">
              <w:rPr>
                <w:rFonts w:asciiTheme="minorHAnsi" w:hAnsiTheme="minorHAnsi" w:cstheme="minorHAnsi"/>
                <w:color w:val="000000"/>
              </w:rPr>
              <w:t>B – inovativní přínos</w:t>
            </w:r>
          </w:p>
        </w:tc>
        <w:tc>
          <w:tcPr>
            <w:tcW w:w="1157" w:type="dxa"/>
            <w:shd w:val="clear" w:color="auto" w:fill="auto"/>
            <w:vAlign w:val="center"/>
            <w:hideMark/>
          </w:tcPr>
          <w:p w14:paraId="393CA852"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69</w:t>
            </w:r>
          </w:p>
        </w:tc>
        <w:tc>
          <w:tcPr>
            <w:tcW w:w="1158" w:type="dxa"/>
            <w:shd w:val="clear" w:color="auto" w:fill="auto"/>
            <w:vAlign w:val="center"/>
            <w:hideMark/>
          </w:tcPr>
          <w:p w14:paraId="67122508"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117</w:t>
            </w:r>
          </w:p>
        </w:tc>
        <w:tc>
          <w:tcPr>
            <w:tcW w:w="1158" w:type="dxa"/>
            <w:shd w:val="clear" w:color="auto" w:fill="auto"/>
            <w:vAlign w:val="center"/>
            <w:hideMark/>
          </w:tcPr>
          <w:p w14:paraId="3E239C8B"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81</w:t>
            </w:r>
          </w:p>
        </w:tc>
        <w:tc>
          <w:tcPr>
            <w:tcW w:w="1157" w:type="dxa"/>
            <w:shd w:val="clear" w:color="auto" w:fill="auto"/>
            <w:vAlign w:val="center"/>
            <w:hideMark/>
          </w:tcPr>
          <w:p w14:paraId="773944E7"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77</w:t>
            </w:r>
          </w:p>
        </w:tc>
        <w:tc>
          <w:tcPr>
            <w:tcW w:w="1158" w:type="dxa"/>
            <w:shd w:val="clear" w:color="auto" w:fill="auto"/>
            <w:vAlign w:val="center"/>
            <w:hideMark/>
          </w:tcPr>
          <w:p w14:paraId="6B154BE6" w14:textId="77777777" w:rsidR="001E7C9D" w:rsidRPr="00D75BD3" w:rsidRDefault="001E7C9D" w:rsidP="00090013">
            <w:pPr>
              <w:ind w:left="17"/>
              <w:jc w:val="center"/>
              <w:textAlignment w:val="baseline"/>
              <w:rPr>
                <w:rFonts w:asciiTheme="minorHAnsi" w:hAnsiTheme="minorHAnsi" w:cstheme="minorHAnsi"/>
                <w:color w:val="000000"/>
              </w:rPr>
            </w:pPr>
            <w:r>
              <w:rPr>
                <w:rFonts w:asciiTheme="minorHAnsi" w:hAnsiTheme="minorHAnsi" w:cstheme="minorHAnsi"/>
                <w:color w:val="000000"/>
              </w:rPr>
              <w:t>79</w:t>
            </w:r>
          </w:p>
        </w:tc>
        <w:tc>
          <w:tcPr>
            <w:tcW w:w="1158" w:type="dxa"/>
            <w:vAlign w:val="center"/>
          </w:tcPr>
          <w:p w14:paraId="2B0DABAB" w14:textId="77777777" w:rsidR="001E7C9D" w:rsidRPr="00D75BD3" w:rsidRDefault="001E7C9D" w:rsidP="00090013">
            <w:pPr>
              <w:ind w:left="17"/>
              <w:jc w:val="center"/>
              <w:textAlignment w:val="baseline"/>
              <w:rPr>
                <w:rFonts w:asciiTheme="minorHAnsi" w:hAnsiTheme="minorHAnsi" w:cstheme="minorHAnsi"/>
                <w:color w:val="000000"/>
              </w:rPr>
            </w:pPr>
            <w:r>
              <w:rPr>
                <w:rFonts w:asciiTheme="minorHAnsi" w:hAnsiTheme="minorHAnsi" w:cstheme="minorHAnsi"/>
                <w:color w:val="000000"/>
              </w:rPr>
              <w:t>175</w:t>
            </w:r>
          </w:p>
        </w:tc>
      </w:tr>
      <w:tr w:rsidR="001E7C9D" w:rsidRPr="00D75BD3" w14:paraId="3001449F" w14:textId="77777777" w:rsidTr="00105602">
        <w:trPr>
          <w:trHeight w:val="390"/>
        </w:trPr>
        <w:tc>
          <w:tcPr>
            <w:tcW w:w="2412" w:type="dxa"/>
            <w:shd w:val="clear" w:color="auto" w:fill="auto"/>
            <w:vAlign w:val="center"/>
            <w:hideMark/>
          </w:tcPr>
          <w:p w14:paraId="2791ED40" w14:textId="77777777" w:rsidR="001E7C9D" w:rsidRPr="00D75BD3" w:rsidRDefault="001E7C9D" w:rsidP="00090013">
            <w:pPr>
              <w:ind w:left="17"/>
              <w:textAlignment w:val="baseline"/>
              <w:rPr>
                <w:rFonts w:asciiTheme="minorHAnsi" w:hAnsiTheme="minorHAnsi" w:cstheme="minorHAnsi"/>
                <w:color w:val="000000"/>
              </w:rPr>
            </w:pPr>
            <w:r w:rsidRPr="00D75BD3">
              <w:rPr>
                <w:rFonts w:asciiTheme="minorHAnsi" w:hAnsiTheme="minorHAnsi" w:cstheme="minorHAnsi"/>
                <w:color w:val="000000"/>
              </w:rPr>
              <w:t>C – rozvíjející současné trendy</w:t>
            </w:r>
          </w:p>
        </w:tc>
        <w:tc>
          <w:tcPr>
            <w:tcW w:w="1157" w:type="dxa"/>
            <w:shd w:val="clear" w:color="auto" w:fill="auto"/>
            <w:vAlign w:val="center"/>
            <w:hideMark/>
          </w:tcPr>
          <w:p w14:paraId="24476946"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203</w:t>
            </w:r>
          </w:p>
        </w:tc>
        <w:tc>
          <w:tcPr>
            <w:tcW w:w="1158" w:type="dxa"/>
            <w:shd w:val="clear" w:color="auto" w:fill="auto"/>
            <w:vAlign w:val="center"/>
            <w:hideMark/>
          </w:tcPr>
          <w:p w14:paraId="629E5EAC"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225</w:t>
            </w:r>
          </w:p>
        </w:tc>
        <w:tc>
          <w:tcPr>
            <w:tcW w:w="1158" w:type="dxa"/>
            <w:shd w:val="clear" w:color="auto" w:fill="auto"/>
            <w:vAlign w:val="center"/>
            <w:hideMark/>
          </w:tcPr>
          <w:p w14:paraId="70A2C7D2"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227</w:t>
            </w:r>
          </w:p>
        </w:tc>
        <w:tc>
          <w:tcPr>
            <w:tcW w:w="1157" w:type="dxa"/>
            <w:shd w:val="clear" w:color="auto" w:fill="auto"/>
            <w:vAlign w:val="center"/>
            <w:hideMark/>
          </w:tcPr>
          <w:p w14:paraId="2FD8AD3D"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165</w:t>
            </w:r>
          </w:p>
        </w:tc>
        <w:tc>
          <w:tcPr>
            <w:tcW w:w="1158" w:type="dxa"/>
            <w:shd w:val="clear" w:color="auto" w:fill="auto"/>
            <w:vAlign w:val="center"/>
            <w:hideMark/>
          </w:tcPr>
          <w:p w14:paraId="267AD102"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15</w:t>
            </w:r>
            <w:r>
              <w:rPr>
                <w:rFonts w:asciiTheme="minorHAnsi" w:hAnsiTheme="minorHAnsi" w:cstheme="minorHAnsi"/>
                <w:color w:val="000000"/>
              </w:rPr>
              <w:t>7</w:t>
            </w:r>
          </w:p>
        </w:tc>
        <w:tc>
          <w:tcPr>
            <w:tcW w:w="1158" w:type="dxa"/>
            <w:vAlign w:val="center"/>
          </w:tcPr>
          <w:p w14:paraId="50B0F704" w14:textId="77777777" w:rsidR="001E7C9D" w:rsidRPr="00D75BD3" w:rsidRDefault="001E7C9D" w:rsidP="00090013">
            <w:pPr>
              <w:ind w:left="17"/>
              <w:jc w:val="center"/>
              <w:textAlignment w:val="baseline"/>
              <w:rPr>
                <w:rFonts w:asciiTheme="minorHAnsi" w:hAnsiTheme="minorHAnsi" w:cstheme="minorHAnsi"/>
                <w:color w:val="000000"/>
              </w:rPr>
            </w:pPr>
            <w:r>
              <w:rPr>
                <w:rFonts w:asciiTheme="minorHAnsi" w:hAnsiTheme="minorHAnsi" w:cstheme="minorHAnsi"/>
                <w:color w:val="000000"/>
              </w:rPr>
              <w:t>222</w:t>
            </w:r>
          </w:p>
        </w:tc>
      </w:tr>
      <w:tr w:rsidR="001E7C9D" w:rsidRPr="00D75BD3" w14:paraId="27118938" w14:textId="77777777" w:rsidTr="00105602">
        <w:trPr>
          <w:trHeight w:val="390"/>
        </w:trPr>
        <w:tc>
          <w:tcPr>
            <w:tcW w:w="2412" w:type="dxa"/>
            <w:shd w:val="clear" w:color="auto" w:fill="auto"/>
            <w:vAlign w:val="center"/>
            <w:hideMark/>
          </w:tcPr>
          <w:p w14:paraId="3BB25E61" w14:textId="77777777" w:rsidR="001E7C9D" w:rsidRPr="00D75BD3" w:rsidRDefault="001E7C9D" w:rsidP="00090013">
            <w:pPr>
              <w:ind w:left="17"/>
              <w:textAlignment w:val="baseline"/>
              <w:rPr>
                <w:rFonts w:asciiTheme="minorHAnsi" w:hAnsiTheme="minorHAnsi" w:cstheme="minorHAnsi"/>
                <w:color w:val="000000"/>
              </w:rPr>
            </w:pPr>
            <w:r w:rsidRPr="00D75BD3">
              <w:rPr>
                <w:rFonts w:asciiTheme="minorHAnsi" w:hAnsiTheme="minorHAnsi" w:cstheme="minorHAnsi"/>
                <w:b/>
                <w:bCs/>
                <w:color w:val="000000"/>
              </w:rPr>
              <w:t>Celkem</w:t>
            </w:r>
          </w:p>
        </w:tc>
        <w:tc>
          <w:tcPr>
            <w:tcW w:w="1157" w:type="dxa"/>
            <w:shd w:val="clear" w:color="auto" w:fill="auto"/>
            <w:vAlign w:val="center"/>
            <w:hideMark/>
          </w:tcPr>
          <w:p w14:paraId="44DB882E"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280</w:t>
            </w:r>
          </w:p>
        </w:tc>
        <w:tc>
          <w:tcPr>
            <w:tcW w:w="1158" w:type="dxa"/>
            <w:shd w:val="clear" w:color="auto" w:fill="auto"/>
            <w:vAlign w:val="center"/>
            <w:hideMark/>
          </w:tcPr>
          <w:p w14:paraId="3504177E"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345</w:t>
            </w:r>
          </w:p>
        </w:tc>
        <w:tc>
          <w:tcPr>
            <w:tcW w:w="1158" w:type="dxa"/>
            <w:shd w:val="clear" w:color="auto" w:fill="auto"/>
            <w:vAlign w:val="center"/>
            <w:hideMark/>
          </w:tcPr>
          <w:p w14:paraId="7905FAE3"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316</w:t>
            </w:r>
          </w:p>
        </w:tc>
        <w:tc>
          <w:tcPr>
            <w:tcW w:w="1157" w:type="dxa"/>
            <w:shd w:val="clear" w:color="auto" w:fill="auto"/>
            <w:vAlign w:val="center"/>
            <w:hideMark/>
          </w:tcPr>
          <w:p w14:paraId="7576C68E" w14:textId="77777777" w:rsidR="001E7C9D" w:rsidRPr="00D75BD3" w:rsidRDefault="001E7C9D" w:rsidP="00090013">
            <w:pPr>
              <w:ind w:left="17"/>
              <w:jc w:val="center"/>
              <w:textAlignment w:val="baseline"/>
              <w:rPr>
                <w:rFonts w:asciiTheme="minorHAnsi" w:hAnsiTheme="minorHAnsi" w:cstheme="minorHAnsi"/>
                <w:color w:val="000000"/>
              </w:rPr>
            </w:pPr>
            <w:r w:rsidRPr="00D75BD3">
              <w:rPr>
                <w:rFonts w:asciiTheme="minorHAnsi" w:hAnsiTheme="minorHAnsi" w:cstheme="minorHAnsi"/>
                <w:b/>
                <w:bCs/>
                <w:color w:val="000000"/>
              </w:rPr>
              <w:t>247</w:t>
            </w:r>
          </w:p>
        </w:tc>
        <w:tc>
          <w:tcPr>
            <w:tcW w:w="1158" w:type="dxa"/>
            <w:shd w:val="clear" w:color="auto" w:fill="auto"/>
            <w:vAlign w:val="center"/>
            <w:hideMark/>
          </w:tcPr>
          <w:p w14:paraId="68AC2B99" w14:textId="77777777" w:rsidR="001E7C9D" w:rsidRPr="00D75BD3" w:rsidRDefault="001E7C9D" w:rsidP="00090013">
            <w:pPr>
              <w:ind w:left="17"/>
              <w:jc w:val="center"/>
              <w:textAlignment w:val="baseline"/>
              <w:rPr>
                <w:rFonts w:asciiTheme="minorHAnsi" w:hAnsiTheme="minorHAnsi" w:cstheme="minorHAnsi"/>
                <w:color w:val="000000"/>
              </w:rPr>
            </w:pPr>
            <w:r>
              <w:rPr>
                <w:rFonts w:asciiTheme="minorHAnsi" w:hAnsiTheme="minorHAnsi" w:cstheme="minorHAnsi"/>
                <w:b/>
                <w:bCs/>
                <w:color w:val="000000"/>
              </w:rPr>
              <w:t>238</w:t>
            </w:r>
          </w:p>
        </w:tc>
        <w:tc>
          <w:tcPr>
            <w:tcW w:w="1158" w:type="dxa"/>
            <w:vAlign w:val="center"/>
          </w:tcPr>
          <w:p w14:paraId="301169B8" w14:textId="77777777" w:rsidR="001E7C9D" w:rsidRPr="00D75BD3" w:rsidRDefault="001E7C9D" w:rsidP="00090013">
            <w:pPr>
              <w:ind w:left="17"/>
              <w:jc w:val="center"/>
              <w:textAlignment w:val="baseline"/>
              <w:rPr>
                <w:rFonts w:asciiTheme="minorHAnsi" w:hAnsiTheme="minorHAnsi" w:cstheme="minorHAnsi"/>
                <w:b/>
                <w:bCs/>
                <w:color w:val="000000"/>
              </w:rPr>
            </w:pPr>
            <w:r>
              <w:rPr>
                <w:rFonts w:asciiTheme="minorHAnsi" w:hAnsiTheme="minorHAnsi" w:cstheme="minorHAnsi"/>
                <w:b/>
                <w:bCs/>
                <w:color w:val="000000"/>
              </w:rPr>
              <w:t>413</w:t>
            </w:r>
          </w:p>
        </w:tc>
      </w:tr>
    </w:tbl>
    <w:p w14:paraId="0497DB0B" w14:textId="77777777" w:rsidR="00806959" w:rsidRDefault="00806959" w:rsidP="00806959">
      <w:pPr>
        <w:pStyle w:val="Nadpis3"/>
        <w:numPr>
          <w:ilvl w:val="0"/>
          <w:numId w:val="0"/>
        </w:numPr>
        <w:ind w:firstLine="426"/>
        <w:rPr>
          <w:sz w:val="18"/>
          <w:szCs w:val="18"/>
        </w:rPr>
      </w:pPr>
      <w:r>
        <w:rPr>
          <w:rFonts w:cs="Calibri Light"/>
          <w:sz w:val="18"/>
          <w:szCs w:val="18"/>
        </w:rPr>
        <w:t>*</w:t>
      </w:r>
      <w:r>
        <w:rPr>
          <w:sz w:val="18"/>
          <w:szCs w:val="18"/>
        </w:rPr>
        <w:t xml:space="preserve"> </w:t>
      </w:r>
      <w:r w:rsidRPr="002832B2">
        <w:rPr>
          <w:sz w:val="18"/>
          <w:szCs w:val="18"/>
        </w:rPr>
        <w:t>Před certifikací</w:t>
      </w:r>
    </w:p>
    <w:p w14:paraId="60AC301E" w14:textId="77777777" w:rsidR="001E7C9D" w:rsidRDefault="001E7C9D" w:rsidP="00163FF7">
      <w:pPr>
        <w:shd w:val="clear" w:color="auto" w:fill="FFFFFF"/>
        <w:ind w:left="425"/>
        <w:jc w:val="both"/>
        <w:rPr>
          <w:rFonts w:asciiTheme="minorHAnsi" w:hAnsiTheme="minorHAnsi" w:cstheme="minorHAnsi"/>
          <w:sz w:val="22"/>
          <w:szCs w:val="22"/>
        </w:rPr>
      </w:pPr>
    </w:p>
    <w:p w14:paraId="2BEC1205" w14:textId="77777777" w:rsidR="00163FF7" w:rsidRPr="00E41619" w:rsidRDefault="00163FF7" w:rsidP="00163FF7">
      <w:pPr>
        <w:shd w:val="clear" w:color="auto" w:fill="FFFFFF" w:themeFill="background1"/>
        <w:suppressAutoHyphens/>
        <w:rPr>
          <w:b/>
          <w:lang w:eastAsia="ar-SA"/>
        </w:rPr>
      </w:pPr>
    </w:p>
    <w:p w14:paraId="694E81AD" w14:textId="77777777" w:rsidR="006D625B" w:rsidRDefault="006D625B">
      <w:pPr>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556507D9" w14:textId="0163B61F" w:rsidR="00163FF7" w:rsidRDefault="00163FF7" w:rsidP="00163FF7">
      <w:pPr>
        <w:ind w:left="425" w:firstLine="17"/>
        <w:jc w:val="both"/>
        <w:rPr>
          <w:rFonts w:asciiTheme="minorHAnsi" w:hAnsiTheme="minorHAnsi" w:cstheme="minorHAnsi"/>
          <w:sz w:val="22"/>
          <w:szCs w:val="22"/>
        </w:rPr>
      </w:pPr>
      <w:r w:rsidRPr="00385AE2">
        <w:rPr>
          <w:rFonts w:asciiTheme="minorHAnsi" w:hAnsiTheme="minorHAnsi" w:cstheme="minorHAnsi"/>
          <w:color w:val="000000"/>
          <w:sz w:val="22"/>
          <w:szCs w:val="22"/>
        </w:rPr>
        <w:lastRenderedPageBreak/>
        <w:t xml:space="preserve">Nejvýznamnější tvůrčí činnost spojená s projektovými aktivitami v oblasti umění </w:t>
      </w:r>
      <w:r w:rsidRPr="00385AE2">
        <w:rPr>
          <w:rFonts w:asciiTheme="minorHAnsi" w:hAnsiTheme="minorHAnsi" w:cstheme="minorHAnsi"/>
          <w:sz w:val="22"/>
          <w:szCs w:val="22"/>
        </w:rPr>
        <w:t>v letech 2017-2021,</w:t>
      </w:r>
      <w:r>
        <w:rPr>
          <w:rFonts w:asciiTheme="minorHAnsi" w:hAnsiTheme="minorHAnsi" w:cstheme="minorHAnsi"/>
          <w:sz w:val="22"/>
          <w:szCs w:val="22"/>
        </w:rPr>
        <w:t xml:space="preserve"> </w:t>
      </w:r>
      <w:r w:rsidRPr="00385AE2">
        <w:rPr>
          <w:rFonts w:asciiTheme="minorHAnsi" w:hAnsiTheme="minorHAnsi" w:cstheme="minorHAnsi"/>
          <w:sz w:val="22"/>
          <w:szCs w:val="22"/>
        </w:rPr>
        <w:t>zahrnuje výstavní činnost pedagogů</w:t>
      </w:r>
      <w:r>
        <w:rPr>
          <w:rFonts w:asciiTheme="minorHAnsi" w:hAnsiTheme="minorHAnsi" w:cstheme="minorHAnsi"/>
          <w:sz w:val="22"/>
          <w:szCs w:val="22"/>
        </w:rPr>
        <w:t xml:space="preserve"> a </w:t>
      </w:r>
      <w:r w:rsidRPr="00385AE2">
        <w:rPr>
          <w:rFonts w:asciiTheme="minorHAnsi" w:hAnsiTheme="minorHAnsi" w:cstheme="minorHAnsi"/>
          <w:sz w:val="22"/>
          <w:szCs w:val="22"/>
        </w:rPr>
        <w:t xml:space="preserve">studentů </w:t>
      </w:r>
      <w:r>
        <w:rPr>
          <w:rFonts w:asciiTheme="minorHAnsi" w:hAnsiTheme="minorHAnsi" w:cstheme="minorHAnsi"/>
          <w:sz w:val="22"/>
          <w:szCs w:val="22"/>
        </w:rPr>
        <w:t>ANT</w:t>
      </w:r>
      <w:r w:rsidRPr="00385AE2">
        <w:rPr>
          <w:rFonts w:asciiTheme="minorHAnsi" w:hAnsiTheme="minorHAnsi" w:cstheme="minorHAnsi"/>
          <w:sz w:val="22"/>
          <w:szCs w:val="22"/>
        </w:rPr>
        <w:t xml:space="preserve">, </w:t>
      </w:r>
      <w:r>
        <w:rPr>
          <w:rFonts w:asciiTheme="minorHAnsi" w:hAnsiTheme="minorHAnsi" w:cstheme="minorHAnsi"/>
          <w:sz w:val="22"/>
          <w:szCs w:val="22"/>
        </w:rPr>
        <w:t>v tuzemsku</w:t>
      </w:r>
      <w:r w:rsidRPr="00385AE2">
        <w:rPr>
          <w:rFonts w:asciiTheme="minorHAnsi" w:hAnsiTheme="minorHAnsi" w:cstheme="minorHAnsi"/>
          <w:sz w:val="22"/>
          <w:szCs w:val="22"/>
        </w:rPr>
        <w:t xml:space="preserve"> i v zahraničí. Jedná se o výběr z Registru uměleck</w:t>
      </w:r>
      <w:r>
        <w:rPr>
          <w:rFonts w:asciiTheme="minorHAnsi" w:hAnsiTheme="minorHAnsi" w:cstheme="minorHAnsi"/>
          <w:sz w:val="22"/>
          <w:szCs w:val="22"/>
        </w:rPr>
        <w:t>ých výstupů</w:t>
      </w:r>
      <w:r w:rsidRPr="00385AE2">
        <w:rPr>
          <w:rFonts w:asciiTheme="minorHAnsi" w:hAnsiTheme="minorHAnsi" w:cstheme="minorHAnsi"/>
          <w:sz w:val="22"/>
          <w:szCs w:val="22"/>
        </w:rPr>
        <w:t>, v kategoriích A</w:t>
      </w:r>
      <w:r w:rsidR="001936EE">
        <w:rPr>
          <w:rFonts w:asciiTheme="minorHAnsi" w:hAnsiTheme="minorHAnsi" w:cstheme="minorHAnsi"/>
          <w:sz w:val="22"/>
          <w:szCs w:val="22"/>
        </w:rPr>
        <w:t>-</w:t>
      </w:r>
      <w:r w:rsidRPr="00385AE2">
        <w:rPr>
          <w:rFonts w:asciiTheme="minorHAnsi" w:hAnsiTheme="minorHAnsi" w:cstheme="minorHAnsi"/>
          <w:sz w:val="22"/>
          <w:szCs w:val="22"/>
        </w:rPr>
        <w:t xml:space="preserve">B. </w:t>
      </w:r>
    </w:p>
    <w:p w14:paraId="1FAB8FC0" w14:textId="13B689D3" w:rsidR="001936EE" w:rsidRDefault="001936EE" w:rsidP="00163FF7">
      <w:pPr>
        <w:ind w:left="425" w:firstLine="17"/>
        <w:jc w:val="both"/>
        <w:rPr>
          <w:rFonts w:asciiTheme="minorHAnsi" w:hAnsiTheme="minorHAnsi" w:cstheme="minorHAnsi"/>
          <w:sz w:val="22"/>
          <w:szCs w:val="22"/>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276"/>
        <w:gridCol w:w="2552"/>
        <w:gridCol w:w="2976"/>
      </w:tblGrid>
      <w:tr w:rsidR="003B1EC5" w:rsidRPr="0052206E" w14:paraId="5705F15F" w14:textId="77777777" w:rsidTr="00AF2CA5">
        <w:trPr>
          <w:trHeight w:val="471"/>
        </w:trPr>
        <w:tc>
          <w:tcPr>
            <w:tcW w:w="1842" w:type="dxa"/>
            <w:shd w:val="clear" w:color="auto" w:fill="FBD4B4" w:themeFill="accent6" w:themeFillTint="66"/>
            <w:vAlign w:val="center"/>
          </w:tcPr>
          <w:p w14:paraId="2A42F577" w14:textId="77777777" w:rsidR="003B1EC5" w:rsidRPr="0052206E" w:rsidRDefault="003B1EC5" w:rsidP="005C2183">
            <w:pPr>
              <w:rPr>
                <w:rFonts w:asciiTheme="minorHAnsi" w:hAnsiTheme="minorHAnsi" w:cstheme="minorHAnsi"/>
                <w:b/>
                <w:bCs/>
                <w:sz w:val="20"/>
                <w:szCs w:val="20"/>
              </w:rPr>
            </w:pPr>
            <w:r w:rsidRPr="0052206E">
              <w:rPr>
                <w:rFonts w:asciiTheme="minorHAnsi" w:hAnsiTheme="minorHAnsi" w:cstheme="minorHAnsi"/>
                <w:b/>
                <w:bCs/>
                <w:sz w:val="20"/>
                <w:szCs w:val="20"/>
              </w:rPr>
              <w:t>Vybrané výstupy RUV (AMZ – BMX)</w:t>
            </w:r>
          </w:p>
        </w:tc>
        <w:tc>
          <w:tcPr>
            <w:tcW w:w="1276" w:type="dxa"/>
            <w:shd w:val="clear" w:color="auto" w:fill="FBD4B4" w:themeFill="accent6" w:themeFillTint="66"/>
            <w:vAlign w:val="center"/>
          </w:tcPr>
          <w:p w14:paraId="65CFA055" w14:textId="77777777" w:rsidR="003B1EC5" w:rsidRPr="0052206E" w:rsidRDefault="003B1EC5" w:rsidP="00AF2CA5">
            <w:pPr>
              <w:rPr>
                <w:rFonts w:asciiTheme="minorHAnsi" w:hAnsiTheme="minorHAnsi" w:cstheme="minorHAnsi"/>
                <w:b/>
                <w:bCs/>
                <w:sz w:val="20"/>
                <w:szCs w:val="20"/>
              </w:rPr>
            </w:pPr>
            <w:r w:rsidRPr="0052206E">
              <w:rPr>
                <w:rFonts w:asciiTheme="minorHAnsi" w:hAnsiTheme="minorHAnsi" w:cstheme="minorHAnsi"/>
                <w:b/>
                <w:bCs/>
                <w:sz w:val="20"/>
                <w:szCs w:val="20"/>
              </w:rPr>
              <w:t>Rok prvního uvedení</w:t>
            </w:r>
          </w:p>
        </w:tc>
        <w:tc>
          <w:tcPr>
            <w:tcW w:w="2552" w:type="dxa"/>
            <w:shd w:val="clear" w:color="auto" w:fill="FBD4B4" w:themeFill="accent6" w:themeFillTint="66"/>
            <w:vAlign w:val="center"/>
          </w:tcPr>
          <w:p w14:paraId="6946CF5E" w14:textId="77777777" w:rsidR="003B1EC5" w:rsidRPr="0052206E" w:rsidRDefault="003B1EC5" w:rsidP="00AF2CA5">
            <w:pPr>
              <w:rPr>
                <w:rFonts w:asciiTheme="minorHAnsi" w:hAnsiTheme="minorHAnsi" w:cstheme="minorHAnsi"/>
                <w:b/>
                <w:bCs/>
                <w:sz w:val="20"/>
                <w:szCs w:val="20"/>
              </w:rPr>
            </w:pPr>
            <w:r w:rsidRPr="0052206E">
              <w:rPr>
                <w:rFonts w:asciiTheme="minorHAnsi" w:hAnsiTheme="minorHAnsi" w:cstheme="minorHAnsi"/>
                <w:b/>
                <w:bCs/>
                <w:sz w:val="20"/>
                <w:szCs w:val="20"/>
              </w:rPr>
              <w:t>Autor</w:t>
            </w:r>
          </w:p>
        </w:tc>
        <w:tc>
          <w:tcPr>
            <w:tcW w:w="2976" w:type="dxa"/>
            <w:shd w:val="clear" w:color="auto" w:fill="FBD4B4" w:themeFill="accent6" w:themeFillTint="66"/>
            <w:vAlign w:val="center"/>
          </w:tcPr>
          <w:p w14:paraId="5C8E37F7" w14:textId="77777777" w:rsidR="003B1EC5" w:rsidRPr="0052206E" w:rsidRDefault="003B1EC5" w:rsidP="00AF2CA5">
            <w:pPr>
              <w:rPr>
                <w:rFonts w:asciiTheme="minorHAnsi" w:hAnsiTheme="minorHAnsi" w:cstheme="minorHAnsi"/>
                <w:b/>
                <w:bCs/>
                <w:sz w:val="20"/>
                <w:szCs w:val="20"/>
              </w:rPr>
            </w:pPr>
            <w:r w:rsidRPr="0052206E">
              <w:rPr>
                <w:rFonts w:asciiTheme="minorHAnsi" w:hAnsiTheme="minorHAnsi" w:cstheme="minorHAnsi"/>
                <w:b/>
                <w:bCs/>
                <w:sz w:val="20"/>
                <w:szCs w:val="20"/>
              </w:rPr>
              <w:t>Název v originále</w:t>
            </w:r>
          </w:p>
        </w:tc>
      </w:tr>
      <w:tr w:rsidR="003B1EC5" w:rsidRPr="0052206E" w14:paraId="1A480E13" w14:textId="77777777" w:rsidTr="00AF2CA5">
        <w:trPr>
          <w:trHeight w:val="20"/>
        </w:trPr>
        <w:tc>
          <w:tcPr>
            <w:tcW w:w="1842" w:type="dxa"/>
            <w:shd w:val="clear" w:color="auto" w:fill="auto"/>
          </w:tcPr>
          <w:p w14:paraId="1A099FE8"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AMX</w:t>
            </w:r>
          </w:p>
        </w:tc>
        <w:tc>
          <w:tcPr>
            <w:tcW w:w="1276" w:type="dxa"/>
            <w:shd w:val="clear" w:color="auto" w:fill="auto"/>
          </w:tcPr>
          <w:p w14:paraId="7E484B50"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2021</w:t>
            </w:r>
          </w:p>
        </w:tc>
        <w:tc>
          <w:tcPr>
            <w:tcW w:w="2552" w:type="dxa"/>
            <w:shd w:val="clear" w:color="auto" w:fill="auto"/>
          </w:tcPr>
          <w:p w14:paraId="367E3991"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Diviak</w:t>
            </w:r>
            <w:proofErr w:type="spellEnd"/>
            <w:r w:rsidRPr="0052206E">
              <w:rPr>
                <w:rFonts w:asciiTheme="minorHAnsi" w:hAnsiTheme="minorHAnsi" w:cstheme="minorHAnsi"/>
                <w:sz w:val="20"/>
                <w:szCs w:val="20"/>
              </w:rPr>
              <w:t xml:space="preserve">, </w:t>
            </w:r>
            <w:proofErr w:type="spellStart"/>
            <w:r w:rsidRPr="0052206E">
              <w:rPr>
                <w:rFonts w:asciiTheme="minorHAnsi" w:hAnsiTheme="minorHAnsi" w:cstheme="minorHAnsi"/>
                <w:sz w:val="20"/>
                <w:szCs w:val="20"/>
              </w:rPr>
              <w:t>FIlip</w:t>
            </w:r>
            <w:proofErr w:type="spellEnd"/>
          </w:p>
        </w:tc>
        <w:tc>
          <w:tcPr>
            <w:tcW w:w="2976" w:type="dxa"/>
            <w:shd w:val="clear" w:color="auto" w:fill="auto"/>
          </w:tcPr>
          <w:p w14:paraId="2373531C"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 xml:space="preserve">Zvuky </w:t>
            </w:r>
            <w:proofErr w:type="spellStart"/>
            <w:r w:rsidRPr="0052206E">
              <w:rPr>
                <w:rFonts w:asciiTheme="minorHAnsi" w:hAnsiTheme="minorHAnsi" w:cstheme="minorHAnsi"/>
                <w:sz w:val="20"/>
                <w:szCs w:val="20"/>
              </w:rPr>
              <w:t>spoza</w:t>
            </w:r>
            <w:proofErr w:type="spellEnd"/>
            <w:r w:rsidRPr="0052206E">
              <w:rPr>
                <w:rFonts w:asciiTheme="minorHAnsi" w:hAnsiTheme="minorHAnsi" w:cstheme="minorHAnsi"/>
                <w:sz w:val="20"/>
                <w:szCs w:val="20"/>
              </w:rPr>
              <w:t xml:space="preserve"> </w:t>
            </w:r>
            <w:proofErr w:type="spellStart"/>
            <w:r w:rsidRPr="0052206E">
              <w:rPr>
                <w:rFonts w:asciiTheme="minorHAnsi" w:hAnsiTheme="minorHAnsi" w:cstheme="minorHAnsi"/>
                <w:sz w:val="20"/>
                <w:szCs w:val="20"/>
              </w:rPr>
              <w:t>lúky</w:t>
            </w:r>
            <w:proofErr w:type="spellEnd"/>
          </w:p>
        </w:tc>
      </w:tr>
      <w:tr w:rsidR="003B1EC5" w:rsidRPr="0052206E" w14:paraId="39C489E8" w14:textId="77777777" w:rsidTr="00AF2CA5">
        <w:trPr>
          <w:trHeight w:val="20"/>
        </w:trPr>
        <w:tc>
          <w:tcPr>
            <w:tcW w:w="1842" w:type="dxa"/>
            <w:shd w:val="clear" w:color="auto" w:fill="auto"/>
          </w:tcPr>
          <w:p w14:paraId="5950AB85"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06D0E523"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2021</w:t>
            </w:r>
          </w:p>
        </w:tc>
        <w:tc>
          <w:tcPr>
            <w:tcW w:w="2552" w:type="dxa"/>
            <w:shd w:val="clear" w:color="auto" w:fill="auto"/>
          </w:tcPr>
          <w:p w14:paraId="16F31EB3"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Valentíny, Noemi</w:t>
            </w:r>
            <w:r w:rsidRPr="0052206E">
              <w:rPr>
                <w:rFonts w:asciiTheme="minorHAnsi" w:hAnsiTheme="minorHAnsi" w:cstheme="minorHAnsi"/>
                <w:sz w:val="20"/>
                <w:szCs w:val="20"/>
              </w:rPr>
              <w:br/>
              <w:t>Gregor, Lukáš</w:t>
            </w:r>
          </w:p>
        </w:tc>
        <w:tc>
          <w:tcPr>
            <w:tcW w:w="2976" w:type="dxa"/>
            <w:shd w:val="clear" w:color="auto" w:fill="auto"/>
          </w:tcPr>
          <w:p w14:paraId="07ED683C"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Radioterapie na Žlutém kopci</w:t>
            </w:r>
          </w:p>
        </w:tc>
      </w:tr>
      <w:tr w:rsidR="003B1EC5" w:rsidRPr="0052206E" w14:paraId="1D91A80B" w14:textId="77777777" w:rsidTr="00AF2CA5">
        <w:trPr>
          <w:trHeight w:val="20"/>
        </w:trPr>
        <w:tc>
          <w:tcPr>
            <w:tcW w:w="1842" w:type="dxa"/>
            <w:shd w:val="clear" w:color="auto" w:fill="auto"/>
          </w:tcPr>
          <w:p w14:paraId="43EB6764"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AMX</w:t>
            </w:r>
          </w:p>
        </w:tc>
        <w:tc>
          <w:tcPr>
            <w:tcW w:w="1276" w:type="dxa"/>
            <w:shd w:val="clear" w:color="auto" w:fill="auto"/>
          </w:tcPr>
          <w:p w14:paraId="38EA4690"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2020</w:t>
            </w:r>
          </w:p>
        </w:tc>
        <w:tc>
          <w:tcPr>
            <w:tcW w:w="2552" w:type="dxa"/>
            <w:shd w:val="clear" w:color="auto" w:fill="auto"/>
          </w:tcPr>
          <w:p w14:paraId="0EA1D6FC"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 xml:space="preserve">Baranova, </w:t>
            </w:r>
            <w:proofErr w:type="spellStart"/>
            <w:r w:rsidRPr="0052206E">
              <w:rPr>
                <w:rFonts w:asciiTheme="minorHAnsi" w:hAnsiTheme="minorHAnsi" w:cstheme="minorHAnsi"/>
                <w:sz w:val="20"/>
                <w:szCs w:val="20"/>
              </w:rPr>
              <w:t>Aliona</w:t>
            </w:r>
            <w:proofErr w:type="spellEnd"/>
          </w:p>
        </w:tc>
        <w:tc>
          <w:tcPr>
            <w:tcW w:w="2976" w:type="dxa"/>
            <w:shd w:val="clear" w:color="auto" w:fill="auto"/>
          </w:tcPr>
          <w:p w14:paraId="71C13EC3"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Lístek</w:t>
            </w:r>
          </w:p>
        </w:tc>
      </w:tr>
      <w:tr w:rsidR="003B1EC5" w:rsidRPr="0052206E" w14:paraId="73FA7DB0" w14:textId="77777777" w:rsidTr="00AF2CA5">
        <w:trPr>
          <w:trHeight w:val="20"/>
        </w:trPr>
        <w:tc>
          <w:tcPr>
            <w:tcW w:w="1842" w:type="dxa"/>
            <w:shd w:val="clear" w:color="auto" w:fill="auto"/>
          </w:tcPr>
          <w:p w14:paraId="77E8625E"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2912AF14"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2020</w:t>
            </w:r>
          </w:p>
        </w:tc>
        <w:tc>
          <w:tcPr>
            <w:tcW w:w="2552" w:type="dxa"/>
            <w:shd w:val="clear" w:color="auto" w:fill="auto"/>
          </w:tcPr>
          <w:p w14:paraId="4CD360B7"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Kukal, Martin</w:t>
            </w:r>
          </w:p>
        </w:tc>
        <w:tc>
          <w:tcPr>
            <w:tcW w:w="2976" w:type="dxa"/>
            <w:shd w:val="clear" w:color="auto" w:fill="auto"/>
          </w:tcPr>
          <w:p w14:paraId="64322D23"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Až na konci světa</w:t>
            </w:r>
          </w:p>
        </w:tc>
      </w:tr>
      <w:tr w:rsidR="003B1EC5" w:rsidRPr="0052206E" w14:paraId="231C1E34" w14:textId="77777777" w:rsidTr="00AF2CA5">
        <w:trPr>
          <w:trHeight w:val="20"/>
        </w:trPr>
        <w:tc>
          <w:tcPr>
            <w:tcW w:w="1842" w:type="dxa"/>
            <w:shd w:val="clear" w:color="auto" w:fill="auto"/>
          </w:tcPr>
          <w:p w14:paraId="6BB4D14E"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12CE8DA8"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2020</w:t>
            </w:r>
          </w:p>
        </w:tc>
        <w:tc>
          <w:tcPr>
            <w:tcW w:w="2552" w:type="dxa"/>
            <w:shd w:val="clear" w:color="auto" w:fill="auto"/>
          </w:tcPr>
          <w:p w14:paraId="191D244D"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Mašánová</w:t>
            </w:r>
            <w:proofErr w:type="spellEnd"/>
            <w:r w:rsidRPr="0052206E">
              <w:rPr>
                <w:rFonts w:asciiTheme="minorHAnsi" w:hAnsiTheme="minorHAnsi" w:cstheme="minorHAnsi"/>
                <w:sz w:val="20"/>
                <w:szCs w:val="20"/>
              </w:rPr>
              <w:t>, Michaela</w:t>
            </w:r>
          </w:p>
        </w:tc>
        <w:tc>
          <w:tcPr>
            <w:tcW w:w="2976" w:type="dxa"/>
            <w:shd w:val="clear" w:color="auto" w:fill="auto"/>
          </w:tcPr>
          <w:p w14:paraId="0E064F47"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O stromu</w:t>
            </w:r>
          </w:p>
        </w:tc>
      </w:tr>
      <w:tr w:rsidR="003B1EC5" w:rsidRPr="0052206E" w14:paraId="3003A800" w14:textId="77777777" w:rsidTr="00AF2CA5">
        <w:trPr>
          <w:trHeight w:val="20"/>
        </w:trPr>
        <w:tc>
          <w:tcPr>
            <w:tcW w:w="1842" w:type="dxa"/>
            <w:shd w:val="clear" w:color="auto" w:fill="auto"/>
          </w:tcPr>
          <w:p w14:paraId="08BF6857"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321294F8"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2020</w:t>
            </w:r>
          </w:p>
        </w:tc>
        <w:tc>
          <w:tcPr>
            <w:tcW w:w="2552" w:type="dxa"/>
            <w:shd w:val="clear" w:color="auto" w:fill="auto"/>
          </w:tcPr>
          <w:p w14:paraId="0DE9ACE3"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Mlynarčíková</w:t>
            </w:r>
            <w:proofErr w:type="spellEnd"/>
            <w:r w:rsidRPr="0052206E">
              <w:rPr>
                <w:rFonts w:asciiTheme="minorHAnsi" w:hAnsiTheme="minorHAnsi" w:cstheme="minorHAnsi"/>
                <w:sz w:val="20"/>
                <w:szCs w:val="20"/>
              </w:rPr>
              <w:t>, Ema</w:t>
            </w:r>
          </w:p>
        </w:tc>
        <w:tc>
          <w:tcPr>
            <w:tcW w:w="2976" w:type="dxa"/>
            <w:shd w:val="clear" w:color="auto" w:fill="auto"/>
          </w:tcPr>
          <w:p w14:paraId="589A3C2E"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Shoot</w:t>
            </w:r>
            <w:proofErr w:type="spellEnd"/>
          </w:p>
        </w:tc>
      </w:tr>
      <w:tr w:rsidR="003B1EC5" w:rsidRPr="0052206E" w14:paraId="08357BC6" w14:textId="77777777" w:rsidTr="00AF2CA5">
        <w:trPr>
          <w:trHeight w:val="20"/>
        </w:trPr>
        <w:tc>
          <w:tcPr>
            <w:tcW w:w="1842" w:type="dxa"/>
            <w:shd w:val="clear" w:color="auto" w:fill="auto"/>
          </w:tcPr>
          <w:p w14:paraId="1750C212"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AMX</w:t>
            </w:r>
          </w:p>
        </w:tc>
        <w:tc>
          <w:tcPr>
            <w:tcW w:w="1276" w:type="dxa"/>
            <w:shd w:val="clear" w:color="auto" w:fill="auto"/>
          </w:tcPr>
          <w:p w14:paraId="1031FD9D"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2019</w:t>
            </w:r>
          </w:p>
        </w:tc>
        <w:tc>
          <w:tcPr>
            <w:tcW w:w="2552" w:type="dxa"/>
            <w:shd w:val="clear" w:color="auto" w:fill="auto"/>
          </w:tcPr>
          <w:p w14:paraId="68DB380A"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Lacková, Radoslava</w:t>
            </w:r>
          </w:p>
        </w:tc>
        <w:tc>
          <w:tcPr>
            <w:tcW w:w="2976" w:type="dxa"/>
            <w:shd w:val="clear" w:color="auto" w:fill="auto"/>
          </w:tcPr>
          <w:p w14:paraId="3D01C6D4"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Na stejné vlně</w:t>
            </w:r>
          </w:p>
        </w:tc>
      </w:tr>
      <w:tr w:rsidR="003B1EC5" w:rsidRPr="0052206E" w14:paraId="27269916" w14:textId="77777777" w:rsidTr="00AF2CA5">
        <w:trPr>
          <w:trHeight w:val="20"/>
        </w:trPr>
        <w:tc>
          <w:tcPr>
            <w:tcW w:w="1842" w:type="dxa"/>
            <w:shd w:val="clear" w:color="auto" w:fill="auto"/>
          </w:tcPr>
          <w:p w14:paraId="06DA1CB8"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AMX</w:t>
            </w:r>
          </w:p>
        </w:tc>
        <w:tc>
          <w:tcPr>
            <w:tcW w:w="1276" w:type="dxa"/>
            <w:shd w:val="clear" w:color="auto" w:fill="auto"/>
          </w:tcPr>
          <w:p w14:paraId="788C84C0"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2019</w:t>
            </w:r>
          </w:p>
        </w:tc>
        <w:tc>
          <w:tcPr>
            <w:tcW w:w="2552" w:type="dxa"/>
            <w:shd w:val="clear" w:color="auto" w:fill="auto"/>
          </w:tcPr>
          <w:p w14:paraId="41CDA5A6"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DIviak</w:t>
            </w:r>
            <w:proofErr w:type="spellEnd"/>
            <w:r w:rsidRPr="0052206E">
              <w:rPr>
                <w:rFonts w:asciiTheme="minorHAnsi" w:hAnsiTheme="minorHAnsi" w:cstheme="minorHAnsi"/>
                <w:sz w:val="20"/>
                <w:szCs w:val="20"/>
              </w:rPr>
              <w:t>, Filip</w:t>
            </w:r>
            <w:r w:rsidRPr="0052206E">
              <w:rPr>
                <w:rFonts w:asciiTheme="minorHAnsi" w:hAnsiTheme="minorHAnsi" w:cstheme="minorHAnsi"/>
                <w:sz w:val="20"/>
                <w:szCs w:val="20"/>
              </w:rPr>
              <w:br/>
            </w:r>
            <w:proofErr w:type="spellStart"/>
            <w:r w:rsidRPr="0052206E">
              <w:rPr>
                <w:rFonts w:asciiTheme="minorHAnsi" w:hAnsiTheme="minorHAnsi" w:cstheme="minorHAnsi"/>
                <w:sz w:val="20"/>
                <w:szCs w:val="20"/>
              </w:rPr>
              <w:t>Čupová</w:t>
            </w:r>
            <w:proofErr w:type="spellEnd"/>
            <w:r w:rsidRPr="0052206E">
              <w:rPr>
                <w:rFonts w:asciiTheme="minorHAnsi" w:hAnsiTheme="minorHAnsi" w:cstheme="minorHAnsi"/>
                <w:sz w:val="20"/>
                <w:szCs w:val="20"/>
              </w:rPr>
              <w:t>, Zuzana</w:t>
            </w:r>
          </w:p>
        </w:tc>
        <w:tc>
          <w:tcPr>
            <w:tcW w:w="2976" w:type="dxa"/>
            <w:shd w:val="clear" w:color="auto" w:fill="auto"/>
          </w:tcPr>
          <w:p w14:paraId="09589A5D"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Pod mrakem</w:t>
            </w:r>
          </w:p>
        </w:tc>
      </w:tr>
      <w:tr w:rsidR="003B1EC5" w:rsidRPr="0052206E" w14:paraId="549AAC42" w14:textId="77777777" w:rsidTr="00AF2CA5">
        <w:trPr>
          <w:trHeight w:val="20"/>
        </w:trPr>
        <w:tc>
          <w:tcPr>
            <w:tcW w:w="1842" w:type="dxa"/>
            <w:shd w:val="clear" w:color="auto" w:fill="auto"/>
          </w:tcPr>
          <w:p w14:paraId="0ECB966B"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33564DE7"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2019</w:t>
            </w:r>
          </w:p>
        </w:tc>
        <w:tc>
          <w:tcPr>
            <w:tcW w:w="2552" w:type="dxa"/>
            <w:shd w:val="clear" w:color="auto" w:fill="auto"/>
          </w:tcPr>
          <w:p w14:paraId="10F77841"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Němečková, Anna</w:t>
            </w:r>
          </w:p>
        </w:tc>
        <w:tc>
          <w:tcPr>
            <w:tcW w:w="2976" w:type="dxa"/>
            <w:shd w:val="clear" w:color="auto" w:fill="auto"/>
          </w:tcPr>
          <w:p w14:paraId="00CD0738"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Čarodějka</w:t>
            </w:r>
          </w:p>
        </w:tc>
      </w:tr>
      <w:tr w:rsidR="003B1EC5" w:rsidRPr="0052206E" w14:paraId="57C3C6CD" w14:textId="77777777" w:rsidTr="00AF2CA5">
        <w:trPr>
          <w:trHeight w:val="20"/>
        </w:trPr>
        <w:tc>
          <w:tcPr>
            <w:tcW w:w="1842" w:type="dxa"/>
            <w:shd w:val="clear" w:color="auto" w:fill="auto"/>
          </w:tcPr>
          <w:p w14:paraId="4CCF53AB"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48C99772"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2019</w:t>
            </w:r>
          </w:p>
        </w:tc>
        <w:tc>
          <w:tcPr>
            <w:tcW w:w="2552" w:type="dxa"/>
            <w:shd w:val="clear" w:color="auto" w:fill="auto"/>
          </w:tcPr>
          <w:p w14:paraId="78C3BF76"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Valentíny, Noemi</w:t>
            </w:r>
            <w:r w:rsidRPr="0052206E">
              <w:rPr>
                <w:rFonts w:asciiTheme="minorHAnsi" w:hAnsiTheme="minorHAnsi" w:cstheme="minorHAnsi"/>
                <w:sz w:val="20"/>
                <w:szCs w:val="20"/>
              </w:rPr>
              <w:br/>
              <w:t>Dočkal, Vojtěch</w:t>
            </w:r>
          </w:p>
        </w:tc>
        <w:tc>
          <w:tcPr>
            <w:tcW w:w="2976" w:type="dxa"/>
            <w:shd w:val="clear" w:color="auto" w:fill="auto"/>
          </w:tcPr>
          <w:p w14:paraId="089503E9"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Vlčí stezky</w:t>
            </w:r>
          </w:p>
        </w:tc>
      </w:tr>
      <w:tr w:rsidR="003B1EC5" w:rsidRPr="0052206E" w14:paraId="0EE514A1" w14:textId="77777777" w:rsidTr="00AF2CA5">
        <w:trPr>
          <w:trHeight w:val="20"/>
        </w:trPr>
        <w:tc>
          <w:tcPr>
            <w:tcW w:w="1842" w:type="dxa"/>
            <w:shd w:val="clear" w:color="auto" w:fill="auto"/>
          </w:tcPr>
          <w:p w14:paraId="0CAE996B"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AMX</w:t>
            </w:r>
          </w:p>
        </w:tc>
        <w:tc>
          <w:tcPr>
            <w:tcW w:w="1276" w:type="dxa"/>
            <w:shd w:val="clear" w:color="auto" w:fill="auto"/>
          </w:tcPr>
          <w:p w14:paraId="2140436A"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2018</w:t>
            </w:r>
          </w:p>
        </w:tc>
        <w:tc>
          <w:tcPr>
            <w:tcW w:w="2552" w:type="dxa"/>
            <w:shd w:val="clear" w:color="auto" w:fill="auto"/>
          </w:tcPr>
          <w:p w14:paraId="3966ED0F"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Čupová</w:t>
            </w:r>
            <w:proofErr w:type="spellEnd"/>
            <w:r w:rsidRPr="0052206E">
              <w:rPr>
                <w:rFonts w:asciiTheme="minorHAnsi" w:hAnsiTheme="minorHAnsi" w:cstheme="minorHAnsi"/>
                <w:sz w:val="20"/>
                <w:szCs w:val="20"/>
              </w:rPr>
              <w:t>, Zuzana</w:t>
            </w:r>
          </w:p>
        </w:tc>
        <w:tc>
          <w:tcPr>
            <w:tcW w:w="2976" w:type="dxa"/>
            <w:shd w:val="clear" w:color="auto" w:fill="auto"/>
          </w:tcPr>
          <w:p w14:paraId="3CA13117"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Veselka</w:t>
            </w:r>
          </w:p>
        </w:tc>
      </w:tr>
      <w:tr w:rsidR="003B1EC5" w:rsidRPr="0052206E" w14:paraId="77930F26" w14:textId="77777777" w:rsidTr="00AF2CA5">
        <w:trPr>
          <w:trHeight w:val="20"/>
        </w:trPr>
        <w:tc>
          <w:tcPr>
            <w:tcW w:w="1842" w:type="dxa"/>
            <w:shd w:val="clear" w:color="auto" w:fill="auto"/>
          </w:tcPr>
          <w:p w14:paraId="05550CBB"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BKX</w:t>
            </w:r>
          </w:p>
        </w:tc>
        <w:tc>
          <w:tcPr>
            <w:tcW w:w="1276" w:type="dxa"/>
            <w:shd w:val="clear" w:color="auto" w:fill="auto"/>
          </w:tcPr>
          <w:p w14:paraId="2AD603CE"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2018</w:t>
            </w:r>
          </w:p>
        </w:tc>
        <w:tc>
          <w:tcPr>
            <w:tcW w:w="2552" w:type="dxa"/>
            <w:shd w:val="clear" w:color="auto" w:fill="auto"/>
          </w:tcPr>
          <w:p w14:paraId="6F5CAD35"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Kotík, Martin</w:t>
            </w:r>
          </w:p>
        </w:tc>
        <w:tc>
          <w:tcPr>
            <w:tcW w:w="2976" w:type="dxa"/>
            <w:shd w:val="clear" w:color="auto" w:fill="auto"/>
          </w:tcPr>
          <w:p w14:paraId="516DAD02"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Hurvínek a kouzelné muzeum</w:t>
            </w:r>
          </w:p>
        </w:tc>
      </w:tr>
      <w:tr w:rsidR="003B1EC5" w:rsidRPr="0052206E" w14:paraId="635E0730" w14:textId="77777777" w:rsidTr="00AF2CA5">
        <w:trPr>
          <w:trHeight w:val="20"/>
        </w:trPr>
        <w:tc>
          <w:tcPr>
            <w:tcW w:w="1842" w:type="dxa"/>
            <w:shd w:val="clear" w:color="auto" w:fill="auto"/>
          </w:tcPr>
          <w:p w14:paraId="5FB91472"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5A524C21"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2018</w:t>
            </w:r>
          </w:p>
        </w:tc>
        <w:tc>
          <w:tcPr>
            <w:tcW w:w="2552" w:type="dxa"/>
            <w:shd w:val="clear" w:color="auto" w:fill="auto"/>
          </w:tcPr>
          <w:p w14:paraId="223F6B5A"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Ulbert</w:t>
            </w:r>
            <w:proofErr w:type="spellEnd"/>
            <w:r w:rsidRPr="0052206E">
              <w:rPr>
                <w:rFonts w:asciiTheme="minorHAnsi" w:hAnsiTheme="minorHAnsi" w:cstheme="minorHAnsi"/>
                <w:sz w:val="20"/>
                <w:szCs w:val="20"/>
              </w:rPr>
              <w:t>, Kryštof</w:t>
            </w:r>
          </w:p>
        </w:tc>
        <w:tc>
          <w:tcPr>
            <w:tcW w:w="2976" w:type="dxa"/>
            <w:shd w:val="clear" w:color="auto" w:fill="auto"/>
          </w:tcPr>
          <w:p w14:paraId="76061B9B"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Bažinou</w:t>
            </w:r>
          </w:p>
        </w:tc>
      </w:tr>
      <w:tr w:rsidR="003B1EC5" w:rsidRPr="0052206E" w14:paraId="600EDD2E" w14:textId="77777777" w:rsidTr="00AF2CA5">
        <w:trPr>
          <w:trHeight w:val="20"/>
        </w:trPr>
        <w:tc>
          <w:tcPr>
            <w:tcW w:w="1842" w:type="dxa"/>
            <w:shd w:val="clear" w:color="auto" w:fill="auto"/>
          </w:tcPr>
          <w:p w14:paraId="29469C46"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14E5E91F"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2018</w:t>
            </w:r>
          </w:p>
        </w:tc>
        <w:tc>
          <w:tcPr>
            <w:tcW w:w="2552" w:type="dxa"/>
            <w:shd w:val="clear" w:color="auto" w:fill="auto"/>
          </w:tcPr>
          <w:p w14:paraId="532D0CDF"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Zacharová, Veronika</w:t>
            </w:r>
          </w:p>
        </w:tc>
        <w:tc>
          <w:tcPr>
            <w:tcW w:w="2976" w:type="dxa"/>
            <w:shd w:val="clear" w:color="auto" w:fill="auto"/>
          </w:tcPr>
          <w:p w14:paraId="0253B336"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Egon Bondy o filozofii a vůbec</w:t>
            </w:r>
          </w:p>
        </w:tc>
      </w:tr>
      <w:tr w:rsidR="003B1EC5" w:rsidRPr="0052206E" w14:paraId="6150F1C6" w14:textId="77777777" w:rsidTr="00AF2CA5">
        <w:trPr>
          <w:trHeight w:val="20"/>
        </w:trPr>
        <w:tc>
          <w:tcPr>
            <w:tcW w:w="1842" w:type="dxa"/>
            <w:shd w:val="clear" w:color="auto" w:fill="auto"/>
          </w:tcPr>
          <w:p w14:paraId="35482141"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BMX</w:t>
            </w:r>
          </w:p>
        </w:tc>
        <w:tc>
          <w:tcPr>
            <w:tcW w:w="1276" w:type="dxa"/>
            <w:shd w:val="clear" w:color="auto" w:fill="auto"/>
          </w:tcPr>
          <w:p w14:paraId="2B30888A"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2018</w:t>
            </w:r>
          </w:p>
        </w:tc>
        <w:tc>
          <w:tcPr>
            <w:tcW w:w="2552" w:type="dxa"/>
            <w:shd w:val="clear" w:color="auto" w:fill="auto"/>
          </w:tcPr>
          <w:p w14:paraId="7FF2EC5F"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 xml:space="preserve">Odehnalů, </w:t>
            </w:r>
            <w:proofErr w:type="spellStart"/>
            <w:r w:rsidRPr="0052206E">
              <w:rPr>
                <w:rFonts w:asciiTheme="minorHAnsi" w:hAnsiTheme="minorHAnsi" w:cstheme="minorHAnsi"/>
                <w:sz w:val="20"/>
                <w:szCs w:val="20"/>
              </w:rPr>
              <w:t>Mikkel</w:t>
            </w:r>
            <w:proofErr w:type="spellEnd"/>
          </w:p>
        </w:tc>
        <w:tc>
          <w:tcPr>
            <w:tcW w:w="2976" w:type="dxa"/>
            <w:shd w:val="clear" w:color="auto" w:fill="auto"/>
          </w:tcPr>
          <w:p w14:paraId="2562FB57"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Tak daleko, tak blízko</w:t>
            </w:r>
          </w:p>
        </w:tc>
      </w:tr>
      <w:tr w:rsidR="003B1EC5" w:rsidRPr="0052206E" w14:paraId="1A8E373B" w14:textId="77777777" w:rsidTr="00AF2CA5">
        <w:trPr>
          <w:trHeight w:val="20"/>
        </w:trPr>
        <w:tc>
          <w:tcPr>
            <w:tcW w:w="1842" w:type="dxa"/>
            <w:shd w:val="clear" w:color="auto" w:fill="auto"/>
          </w:tcPr>
          <w:p w14:paraId="79582978"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AMX</w:t>
            </w:r>
          </w:p>
        </w:tc>
        <w:tc>
          <w:tcPr>
            <w:tcW w:w="1276" w:type="dxa"/>
            <w:shd w:val="clear" w:color="auto" w:fill="auto"/>
          </w:tcPr>
          <w:p w14:paraId="463BDA0D"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2017</w:t>
            </w:r>
          </w:p>
        </w:tc>
        <w:tc>
          <w:tcPr>
            <w:tcW w:w="2552" w:type="dxa"/>
            <w:shd w:val="clear" w:color="auto" w:fill="auto"/>
          </w:tcPr>
          <w:p w14:paraId="01290F80"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 xml:space="preserve">Baranova, </w:t>
            </w:r>
            <w:proofErr w:type="spellStart"/>
            <w:r w:rsidRPr="0052206E">
              <w:rPr>
                <w:rFonts w:asciiTheme="minorHAnsi" w:hAnsiTheme="minorHAnsi" w:cstheme="minorHAnsi"/>
                <w:sz w:val="20"/>
                <w:szCs w:val="20"/>
              </w:rPr>
              <w:t>Aliona</w:t>
            </w:r>
            <w:proofErr w:type="spellEnd"/>
          </w:p>
        </w:tc>
        <w:tc>
          <w:tcPr>
            <w:tcW w:w="2976" w:type="dxa"/>
            <w:shd w:val="clear" w:color="auto" w:fill="auto"/>
          </w:tcPr>
          <w:p w14:paraId="1F444EC2"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Domov</w:t>
            </w:r>
          </w:p>
        </w:tc>
      </w:tr>
      <w:tr w:rsidR="003B1EC5" w:rsidRPr="0052206E" w14:paraId="65467FED" w14:textId="77777777" w:rsidTr="00AF2CA5">
        <w:trPr>
          <w:trHeight w:val="20"/>
        </w:trPr>
        <w:tc>
          <w:tcPr>
            <w:tcW w:w="1842" w:type="dxa"/>
            <w:shd w:val="clear" w:color="auto" w:fill="auto"/>
          </w:tcPr>
          <w:p w14:paraId="5CE98DBD"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AMX</w:t>
            </w:r>
          </w:p>
        </w:tc>
        <w:tc>
          <w:tcPr>
            <w:tcW w:w="1276" w:type="dxa"/>
            <w:shd w:val="clear" w:color="auto" w:fill="auto"/>
          </w:tcPr>
          <w:p w14:paraId="06EF6FCE"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2017</w:t>
            </w:r>
          </w:p>
        </w:tc>
        <w:tc>
          <w:tcPr>
            <w:tcW w:w="2552" w:type="dxa"/>
            <w:shd w:val="clear" w:color="auto" w:fill="auto"/>
          </w:tcPr>
          <w:p w14:paraId="2AA0EF6E"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Diviak</w:t>
            </w:r>
            <w:proofErr w:type="spellEnd"/>
            <w:r w:rsidRPr="0052206E">
              <w:rPr>
                <w:rFonts w:asciiTheme="minorHAnsi" w:hAnsiTheme="minorHAnsi" w:cstheme="minorHAnsi"/>
                <w:sz w:val="20"/>
                <w:szCs w:val="20"/>
              </w:rPr>
              <w:t>, Filip</w:t>
            </w:r>
          </w:p>
        </w:tc>
        <w:tc>
          <w:tcPr>
            <w:tcW w:w="2976" w:type="dxa"/>
            <w:shd w:val="clear" w:color="auto" w:fill="auto"/>
          </w:tcPr>
          <w:p w14:paraId="7B0E0E46" w14:textId="77777777" w:rsidR="003B1EC5" w:rsidRPr="0052206E" w:rsidRDefault="003B1EC5" w:rsidP="005C2183">
            <w:pPr>
              <w:rPr>
                <w:rFonts w:asciiTheme="minorHAnsi" w:hAnsiTheme="minorHAnsi" w:cstheme="minorHAnsi"/>
                <w:sz w:val="20"/>
                <w:szCs w:val="20"/>
              </w:rPr>
            </w:pPr>
            <w:proofErr w:type="spellStart"/>
            <w:r w:rsidRPr="0052206E">
              <w:rPr>
                <w:rFonts w:asciiTheme="minorHAnsi" w:hAnsiTheme="minorHAnsi" w:cstheme="minorHAnsi"/>
                <w:sz w:val="20"/>
                <w:szCs w:val="20"/>
              </w:rPr>
              <w:t>Probouzeč</w:t>
            </w:r>
            <w:proofErr w:type="spellEnd"/>
          </w:p>
        </w:tc>
      </w:tr>
      <w:tr w:rsidR="003B1EC5" w:rsidRPr="0052206E" w14:paraId="0D2DBD76" w14:textId="77777777" w:rsidTr="00AF2CA5">
        <w:trPr>
          <w:trHeight w:val="20"/>
        </w:trPr>
        <w:tc>
          <w:tcPr>
            <w:tcW w:w="1842" w:type="dxa"/>
            <w:shd w:val="clear" w:color="auto" w:fill="auto"/>
          </w:tcPr>
          <w:p w14:paraId="5CA68189"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AMX</w:t>
            </w:r>
          </w:p>
        </w:tc>
        <w:tc>
          <w:tcPr>
            <w:tcW w:w="1276" w:type="dxa"/>
            <w:shd w:val="clear" w:color="auto" w:fill="auto"/>
          </w:tcPr>
          <w:p w14:paraId="7AC447D2"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2017</w:t>
            </w:r>
          </w:p>
        </w:tc>
        <w:tc>
          <w:tcPr>
            <w:tcW w:w="2552" w:type="dxa"/>
            <w:shd w:val="clear" w:color="auto" w:fill="auto"/>
          </w:tcPr>
          <w:p w14:paraId="57044870"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Zacharová, Veronika</w:t>
            </w:r>
          </w:p>
        </w:tc>
        <w:tc>
          <w:tcPr>
            <w:tcW w:w="2976" w:type="dxa"/>
            <w:shd w:val="clear" w:color="auto" w:fill="auto"/>
          </w:tcPr>
          <w:p w14:paraId="5A5BC1FC" w14:textId="77777777" w:rsidR="003B1EC5" w:rsidRPr="0052206E" w:rsidRDefault="003B1EC5" w:rsidP="005C2183">
            <w:pPr>
              <w:rPr>
                <w:rFonts w:asciiTheme="minorHAnsi" w:hAnsiTheme="minorHAnsi" w:cstheme="minorHAnsi"/>
                <w:sz w:val="20"/>
                <w:szCs w:val="20"/>
              </w:rPr>
            </w:pPr>
            <w:r w:rsidRPr="0052206E">
              <w:rPr>
                <w:rFonts w:asciiTheme="minorHAnsi" w:hAnsiTheme="minorHAnsi" w:cstheme="minorHAnsi"/>
                <w:sz w:val="20"/>
                <w:szCs w:val="20"/>
              </w:rPr>
              <w:t>Domek</w:t>
            </w:r>
          </w:p>
        </w:tc>
      </w:tr>
    </w:tbl>
    <w:p w14:paraId="66FBB9D6" w14:textId="77777777" w:rsidR="00163FF7" w:rsidRPr="006A5C2E" w:rsidRDefault="00163FF7" w:rsidP="00163FF7">
      <w:pPr>
        <w:jc w:val="both"/>
        <w:rPr>
          <w:rFonts w:cs="Calibri"/>
          <w:color w:val="000000"/>
        </w:rPr>
      </w:pPr>
    </w:p>
    <w:p w14:paraId="62152A52" w14:textId="77777777" w:rsidR="00163FF7" w:rsidRPr="00D72083" w:rsidRDefault="00163FF7" w:rsidP="00163FF7">
      <w:pPr>
        <w:widowControl w:val="0"/>
        <w:autoSpaceDE w:val="0"/>
        <w:autoSpaceDN w:val="0"/>
        <w:adjustRightInd w:val="0"/>
        <w:snapToGrid w:val="0"/>
        <w:ind w:left="426"/>
        <w:jc w:val="both"/>
        <w:rPr>
          <w:rFonts w:asciiTheme="minorHAnsi" w:hAnsiTheme="minorHAnsi" w:cstheme="minorHAnsi"/>
          <w:color w:val="000000"/>
          <w:sz w:val="22"/>
          <w:szCs w:val="22"/>
        </w:rPr>
      </w:pPr>
      <w:r w:rsidRPr="00C23E76">
        <w:rPr>
          <w:rFonts w:asciiTheme="minorHAnsi" w:hAnsiTheme="minorHAnsi" w:cstheme="minorHAnsi"/>
          <w:color w:val="000000"/>
          <w:sz w:val="22"/>
          <w:szCs w:val="22"/>
        </w:rPr>
        <w:t xml:space="preserve">Tvůrčí činnost se </w:t>
      </w:r>
      <w:r>
        <w:rPr>
          <w:rFonts w:asciiTheme="minorHAnsi" w:hAnsiTheme="minorHAnsi" w:cstheme="minorHAnsi"/>
          <w:color w:val="000000"/>
          <w:sz w:val="22"/>
          <w:szCs w:val="22"/>
        </w:rPr>
        <w:t xml:space="preserve">na FMK </w:t>
      </w:r>
      <w:r w:rsidRPr="00C23E76">
        <w:rPr>
          <w:rFonts w:asciiTheme="minorHAnsi" w:hAnsiTheme="minorHAnsi" w:cstheme="minorHAnsi"/>
          <w:color w:val="000000"/>
          <w:sz w:val="22"/>
          <w:szCs w:val="22"/>
        </w:rPr>
        <w:t xml:space="preserve">uskutečňuje </w:t>
      </w:r>
      <w:r>
        <w:rPr>
          <w:rFonts w:asciiTheme="minorHAnsi" w:hAnsiTheme="minorHAnsi" w:cstheme="minorHAnsi"/>
          <w:color w:val="000000"/>
          <w:sz w:val="22"/>
          <w:szCs w:val="22"/>
        </w:rPr>
        <w:t xml:space="preserve">mimo jiné i </w:t>
      </w:r>
      <w:r w:rsidRPr="00C23E76">
        <w:rPr>
          <w:rFonts w:asciiTheme="minorHAnsi" w:hAnsiTheme="minorHAnsi" w:cstheme="minorHAnsi"/>
          <w:color w:val="000000"/>
          <w:sz w:val="22"/>
          <w:szCs w:val="22"/>
        </w:rPr>
        <w:t xml:space="preserve">v rámci projektů podporovaných z „Fondu vzdělávací politiky MŠMT na podporu tvůrčí umělecké činnosti na neuměleckých veřejných vysokých školách“, Interní grantové agentury UTB, dále z Programu na podporu aplikovaného výzkumu a experimentálního vývoje národní a kulturní identity na léta 2016 až 2022 NAKI II, </w:t>
      </w:r>
      <w:r w:rsidRPr="00C23E76">
        <w:rPr>
          <w:rFonts w:asciiTheme="minorHAnsi" w:hAnsiTheme="minorHAnsi" w:cstheme="minorHAnsi"/>
          <w:sz w:val="22"/>
          <w:szCs w:val="22"/>
          <w:lang w:val="en-GB"/>
        </w:rPr>
        <w:t>TA ČR program ÉTA</w:t>
      </w:r>
      <w:r w:rsidRPr="00C23E76">
        <w:rPr>
          <w:rFonts w:asciiTheme="minorHAnsi" w:hAnsiTheme="minorHAnsi" w:cstheme="minorHAnsi"/>
          <w:bCs/>
          <w:sz w:val="22"/>
          <w:szCs w:val="22"/>
          <w:lang w:val="en-GB"/>
        </w:rPr>
        <w:t xml:space="preserve"> a Gamma </w:t>
      </w:r>
      <w:proofErr w:type="spellStart"/>
      <w:r w:rsidRPr="00C23E76">
        <w:rPr>
          <w:rFonts w:asciiTheme="minorHAnsi" w:hAnsiTheme="minorHAnsi" w:cstheme="minorHAnsi"/>
          <w:bCs/>
          <w:sz w:val="22"/>
          <w:szCs w:val="22"/>
          <w:lang w:val="en-GB"/>
        </w:rPr>
        <w:t>či</w:t>
      </w:r>
      <w:proofErr w:type="spellEnd"/>
      <w:r w:rsidRPr="00C23E76">
        <w:rPr>
          <w:rFonts w:asciiTheme="minorHAnsi" w:hAnsiTheme="minorHAnsi" w:cstheme="minorHAnsi"/>
          <w:bCs/>
          <w:sz w:val="22"/>
          <w:szCs w:val="22"/>
          <w:lang w:val="en-GB"/>
        </w:rPr>
        <w:t xml:space="preserve"> v </w:t>
      </w:r>
      <w:proofErr w:type="spellStart"/>
      <w:r w:rsidRPr="00C23E76">
        <w:rPr>
          <w:rFonts w:asciiTheme="minorHAnsi" w:hAnsiTheme="minorHAnsi" w:cstheme="minorHAnsi"/>
          <w:bCs/>
          <w:sz w:val="22"/>
          <w:szCs w:val="22"/>
          <w:lang w:val="en-GB"/>
        </w:rPr>
        <w:t>rámci</w:t>
      </w:r>
      <w:proofErr w:type="spellEnd"/>
      <w:r w:rsidRPr="00C23E76">
        <w:rPr>
          <w:rFonts w:asciiTheme="minorHAnsi" w:hAnsiTheme="minorHAnsi" w:cstheme="minorHAnsi"/>
          <w:bCs/>
          <w:sz w:val="22"/>
          <w:szCs w:val="22"/>
          <w:lang w:val="en-GB"/>
        </w:rPr>
        <w:t xml:space="preserve"> </w:t>
      </w:r>
      <w:proofErr w:type="spellStart"/>
      <w:r w:rsidRPr="00C23E76">
        <w:rPr>
          <w:rFonts w:asciiTheme="minorHAnsi" w:hAnsiTheme="minorHAnsi" w:cstheme="minorHAnsi"/>
          <w:bCs/>
          <w:sz w:val="22"/>
          <w:szCs w:val="22"/>
          <w:lang w:val="en-GB"/>
        </w:rPr>
        <w:t>grantové</w:t>
      </w:r>
      <w:proofErr w:type="spellEnd"/>
      <w:r w:rsidRPr="00C23E76">
        <w:rPr>
          <w:rFonts w:asciiTheme="minorHAnsi" w:hAnsiTheme="minorHAnsi" w:cstheme="minorHAnsi"/>
          <w:bCs/>
          <w:sz w:val="22"/>
          <w:szCs w:val="22"/>
          <w:lang w:val="en-GB"/>
        </w:rPr>
        <w:t xml:space="preserve"> </w:t>
      </w:r>
      <w:proofErr w:type="spellStart"/>
      <w:r w:rsidRPr="00C23E76">
        <w:rPr>
          <w:rFonts w:asciiTheme="minorHAnsi" w:hAnsiTheme="minorHAnsi" w:cstheme="minorHAnsi"/>
          <w:bCs/>
          <w:sz w:val="22"/>
          <w:szCs w:val="22"/>
          <w:lang w:val="en-GB"/>
        </w:rPr>
        <w:t>politiky</w:t>
      </w:r>
      <w:proofErr w:type="spellEnd"/>
      <w:r w:rsidRPr="00C23E76">
        <w:rPr>
          <w:rFonts w:asciiTheme="minorHAnsi" w:hAnsiTheme="minorHAnsi" w:cstheme="minorHAnsi"/>
          <w:bCs/>
          <w:sz w:val="22"/>
          <w:szCs w:val="22"/>
          <w:lang w:val="en-GB"/>
        </w:rPr>
        <w:t xml:space="preserve"> </w:t>
      </w:r>
      <w:proofErr w:type="spellStart"/>
      <w:r w:rsidRPr="00C23E76">
        <w:rPr>
          <w:rFonts w:asciiTheme="minorHAnsi" w:hAnsiTheme="minorHAnsi" w:cstheme="minorHAnsi"/>
          <w:bCs/>
          <w:sz w:val="22"/>
          <w:szCs w:val="22"/>
          <w:lang w:val="en-GB"/>
        </w:rPr>
        <w:t>Visegrad</w:t>
      </w:r>
      <w:proofErr w:type="spellEnd"/>
      <w:r w:rsidRPr="00C23E76">
        <w:rPr>
          <w:rFonts w:asciiTheme="minorHAnsi" w:hAnsiTheme="minorHAnsi" w:cstheme="minorHAnsi"/>
          <w:bCs/>
          <w:sz w:val="22"/>
          <w:szCs w:val="22"/>
          <w:lang w:val="en-GB"/>
        </w:rPr>
        <w:t xml:space="preserve"> 4 a </w:t>
      </w:r>
      <w:proofErr w:type="spellStart"/>
      <w:r w:rsidRPr="00C23E76">
        <w:rPr>
          <w:rFonts w:asciiTheme="minorHAnsi" w:hAnsiTheme="minorHAnsi" w:cstheme="minorHAnsi"/>
          <w:bCs/>
          <w:sz w:val="22"/>
          <w:szCs w:val="22"/>
          <w:lang w:val="en-GB"/>
        </w:rPr>
        <w:t>Ministerstva</w:t>
      </w:r>
      <w:proofErr w:type="spellEnd"/>
      <w:r w:rsidRPr="00C23E76">
        <w:rPr>
          <w:rFonts w:asciiTheme="minorHAnsi" w:hAnsiTheme="minorHAnsi" w:cstheme="minorHAnsi"/>
          <w:bCs/>
          <w:sz w:val="22"/>
          <w:szCs w:val="22"/>
          <w:lang w:val="en-GB"/>
        </w:rPr>
        <w:t xml:space="preserve"> </w:t>
      </w:r>
      <w:proofErr w:type="spellStart"/>
      <w:r w:rsidRPr="00C23E76">
        <w:rPr>
          <w:rFonts w:asciiTheme="minorHAnsi" w:hAnsiTheme="minorHAnsi" w:cstheme="minorHAnsi"/>
          <w:bCs/>
          <w:sz w:val="22"/>
          <w:szCs w:val="22"/>
          <w:lang w:val="en-GB"/>
        </w:rPr>
        <w:t>kultury</w:t>
      </w:r>
      <w:proofErr w:type="spellEnd"/>
      <w:r w:rsidRPr="00C23E76">
        <w:rPr>
          <w:rFonts w:asciiTheme="minorHAnsi" w:hAnsiTheme="minorHAnsi" w:cstheme="minorHAnsi"/>
          <w:bCs/>
          <w:sz w:val="22"/>
          <w:szCs w:val="22"/>
          <w:lang w:val="en-GB"/>
        </w:rPr>
        <w:t xml:space="preserve"> ČR.</w:t>
      </w:r>
    </w:p>
    <w:p w14:paraId="610574FD" w14:textId="77777777" w:rsidR="00163FF7" w:rsidRPr="002F3F07" w:rsidRDefault="00163FF7" w:rsidP="00163FF7">
      <w:pPr>
        <w:widowControl w:val="0"/>
        <w:autoSpaceDE w:val="0"/>
        <w:autoSpaceDN w:val="0"/>
        <w:adjustRightInd w:val="0"/>
        <w:snapToGrid w:val="0"/>
        <w:ind w:left="426"/>
        <w:jc w:val="both"/>
        <w:rPr>
          <w:rFonts w:cs="Calibri Light"/>
          <w:color w:val="000000"/>
        </w:rPr>
      </w:pPr>
      <w:r w:rsidRPr="002F3F07">
        <w:rPr>
          <w:rFonts w:cs="Calibri Light"/>
          <w:color w:val="000000"/>
        </w:rPr>
        <w:t xml:space="preserve"> </w:t>
      </w:r>
    </w:p>
    <w:p w14:paraId="2965E8A6" w14:textId="77777777" w:rsidR="00163FF7" w:rsidRDefault="00163FF7" w:rsidP="00163FF7">
      <w:pPr>
        <w:widowControl w:val="0"/>
        <w:autoSpaceDE w:val="0"/>
        <w:autoSpaceDN w:val="0"/>
        <w:adjustRightInd w:val="0"/>
        <w:snapToGrid w:val="0"/>
        <w:ind w:left="426"/>
        <w:jc w:val="both"/>
        <w:rPr>
          <w:bCs/>
        </w:rPr>
      </w:pPr>
    </w:p>
    <w:p w14:paraId="459B00DF" w14:textId="77777777" w:rsidR="00163FF7" w:rsidRDefault="00163FF7" w:rsidP="00163FF7">
      <w:pPr>
        <w:pStyle w:val="Nadpis2"/>
      </w:pPr>
      <w:r w:rsidRPr="00035992">
        <w:t>Finanční, materiální a další zabezpečení studijního programu</w:t>
      </w:r>
    </w:p>
    <w:p w14:paraId="667D394F" w14:textId="77777777" w:rsidR="00163FF7" w:rsidRPr="00650764" w:rsidRDefault="00163FF7" w:rsidP="00163FF7">
      <w:pPr>
        <w:pStyle w:val="Nadpis3"/>
      </w:pPr>
      <w:r w:rsidRPr="00035992">
        <w:t xml:space="preserve">Finanční zabezpečení studijního </w:t>
      </w:r>
      <w:r w:rsidRPr="00650764">
        <w:t xml:space="preserve">programu </w:t>
      </w:r>
    </w:p>
    <w:p w14:paraId="6D0C84C8" w14:textId="77777777" w:rsidR="00163FF7" w:rsidRPr="008E18AF" w:rsidRDefault="00163FF7" w:rsidP="00163FF7">
      <w:pPr>
        <w:tabs>
          <w:tab w:val="left" w:pos="2835"/>
        </w:tabs>
        <w:spacing w:before="120" w:after="120"/>
        <w:rPr>
          <w:rFonts w:asciiTheme="minorHAnsi" w:hAnsiTheme="minorHAnsi" w:cstheme="minorHAnsi"/>
          <w:sz w:val="22"/>
          <w:szCs w:val="22"/>
        </w:rPr>
      </w:pPr>
      <w:r w:rsidRPr="00650764">
        <w:tab/>
      </w:r>
      <w:r w:rsidRPr="00650764">
        <w:tab/>
      </w:r>
      <w:r w:rsidRPr="008E18AF">
        <w:rPr>
          <w:rFonts w:asciiTheme="minorHAnsi" w:hAnsiTheme="minorHAnsi" w:cstheme="minorHAnsi"/>
          <w:sz w:val="22"/>
          <w:szCs w:val="22"/>
        </w:rPr>
        <w:t>Standard 4.1</w:t>
      </w:r>
    </w:p>
    <w:p w14:paraId="144EDAE1" w14:textId="77777777" w:rsidR="00163FF7" w:rsidRPr="00380E6C" w:rsidRDefault="00163FF7" w:rsidP="00163FF7">
      <w:pPr>
        <w:widowControl w:val="0"/>
        <w:autoSpaceDE w:val="0"/>
        <w:autoSpaceDN w:val="0"/>
        <w:adjustRightInd w:val="0"/>
        <w:snapToGrid w:val="0"/>
        <w:ind w:left="425"/>
        <w:jc w:val="both"/>
        <w:rPr>
          <w:rFonts w:asciiTheme="minorHAnsi" w:hAnsiTheme="minorHAnsi" w:cstheme="minorHAnsi"/>
          <w:sz w:val="22"/>
          <w:szCs w:val="22"/>
        </w:rPr>
      </w:pPr>
      <w:r w:rsidRPr="00D5748D">
        <w:rPr>
          <w:rFonts w:asciiTheme="minorHAnsi" w:hAnsiTheme="minorHAnsi" w:cstheme="minorHAnsi"/>
          <w:color w:val="000000"/>
          <w:sz w:val="22"/>
          <w:szCs w:val="22"/>
        </w:rPr>
        <w:t xml:space="preserve">FMK má pro výuku BSP </w:t>
      </w:r>
      <w:r>
        <w:rPr>
          <w:rFonts w:asciiTheme="minorHAnsi" w:hAnsiTheme="minorHAnsi" w:cstheme="minorHAnsi"/>
          <w:color w:val="000000"/>
          <w:sz w:val="22"/>
          <w:szCs w:val="22"/>
        </w:rPr>
        <w:t>ANT</w:t>
      </w:r>
      <w:r w:rsidRPr="00D5748D">
        <w:rPr>
          <w:rFonts w:asciiTheme="minorHAnsi" w:hAnsiTheme="minorHAnsi" w:cstheme="minorHAnsi"/>
          <w:color w:val="000000"/>
          <w:sz w:val="22"/>
          <w:szCs w:val="22"/>
        </w:rPr>
        <w:t xml:space="preserve"> studijní prostory, které jsou kvalitně technicky a technologicky </w:t>
      </w:r>
      <w:r>
        <w:rPr>
          <w:rFonts w:asciiTheme="minorHAnsi" w:hAnsiTheme="minorHAnsi" w:cstheme="minorHAnsi"/>
          <w:color w:val="000000"/>
          <w:sz w:val="22"/>
          <w:szCs w:val="22"/>
        </w:rPr>
        <w:t>v</w:t>
      </w:r>
      <w:r w:rsidRPr="00D5748D">
        <w:rPr>
          <w:rFonts w:asciiTheme="minorHAnsi" w:hAnsiTheme="minorHAnsi" w:cstheme="minorHAnsi"/>
          <w:color w:val="000000"/>
          <w:sz w:val="22"/>
          <w:szCs w:val="22"/>
        </w:rPr>
        <w:t xml:space="preserve">ybaveny. Současné vybavení pomůckami a výukovým zařízením odpovídá typu umělecky zaměřených studijních programů, obsahu, cílům a příslušné oblasti vzdělávání včetně počtu studentů. FMK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w:t>
      </w:r>
      <w:r>
        <w:rPr>
          <w:rFonts w:asciiTheme="minorHAnsi" w:hAnsiTheme="minorHAnsi" w:cstheme="minorHAnsi"/>
          <w:color w:val="000000"/>
          <w:sz w:val="22"/>
          <w:szCs w:val="22"/>
        </w:rPr>
        <w:t>n</w:t>
      </w:r>
      <w:r w:rsidRPr="00D5748D">
        <w:rPr>
          <w:rFonts w:asciiTheme="minorHAnsi" w:hAnsiTheme="minorHAnsi" w:cstheme="minorHAnsi"/>
          <w:color w:val="000000"/>
          <w:sz w:val="22"/>
          <w:szCs w:val="22"/>
        </w:rPr>
        <w:t>a inovace. Výuka je financována</w:t>
      </w:r>
      <w:r>
        <w:rPr>
          <w:rFonts w:asciiTheme="minorHAnsi" w:hAnsiTheme="minorHAnsi" w:cstheme="minorHAnsi"/>
          <w:color w:val="000000"/>
          <w:sz w:val="22"/>
          <w:szCs w:val="22"/>
        </w:rPr>
        <w:t xml:space="preserve"> </w:t>
      </w:r>
      <w:r w:rsidRPr="00D5748D">
        <w:rPr>
          <w:rFonts w:asciiTheme="minorHAnsi" w:hAnsiTheme="minorHAnsi" w:cstheme="minorHAnsi"/>
          <w:color w:val="000000"/>
          <w:sz w:val="22"/>
          <w:szCs w:val="22"/>
        </w:rPr>
        <w:t xml:space="preserve">z příspěvku státu na vzdělávací činnost a z tohoto pohledu má FMK zajištěny odpovídající zdroje na pokrytí těchto nákladů </w:t>
      </w:r>
      <w:r>
        <w:rPr>
          <w:rFonts w:asciiTheme="minorHAnsi" w:hAnsiTheme="minorHAnsi" w:cstheme="minorHAnsi"/>
          <w:color w:val="000000"/>
          <w:sz w:val="22"/>
          <w:szCs w:val="22"/>
        </w:rPr>
        <w:br/>
      </w:r>
      <w:r w:rsidRPr="00D5748D">
        <w:rPr>
          <w:rFonts w:asciiTheme="minorHAnsi" w:hAnsiTheme="minorHAnsi" w:cstheme="minorHAnsi"/>
          <w:color w:val="000000"/>
          <w:sz w:val="22"/>
          <w:szCs w:val="22"/>
        </w:rPr>
        <w:t>i se střednědobým výhledem na vývoj financí. Výroční zpráva</w:t>
      </w:r>
      <w:r>
        <w:rPr>
          <w:rFonts w:asciiTheme="minorHAnsi" w:hAnsiTheme="minorHAnsi" w:cstheme="minorHAnsi"/>
          <w:color w:val="000000"/>
          <w:sz w:val="22"/>
          <w:szCs w:val="22"/>
        </w:rPr>
        <w:t xml:space="preserve"> </w:t>
      </w:r>
      <w:r w:rsidRPr="00D5748D">
        <w:rPr>
          <w:rFonts w:asciiTheme="minorHAnsi" w:hAnsiTheme="minorHAnsi" w:cstheme="minorHAnsi"/>
          <w:color w:val="000000"/>
          <w:sz w:val="22"/>
          <w:szCs w:val="22"/>
        </w:rPr>
        <w:t>o hospodaření UTB je veřejný dokument</w:t>
      </w:r>
      <w:r w:rsidRPr="00D5748D">
        <w:rPr>
          <w:rStyle w:val="Znakapoznpodarou"/>
          <w:rFonts w:asciiTheme="minorHAnsi" w:hAnsiTheme="minorHAnsi" w:cstheme="minorHAnsi"/>
          <w:color w:val="000000"/>
          <w:sz w:val="22"/>
          <w:szCs w:val="22"/>
        </w:rPr>
        <w:footnoteReference w:id="59"/>
      </w:r>
      <w:r w:rsidRPr="00D5748D">
        <w:rPr>
          <w:rFonts w:asciiTheme="minorHAnsi" w:hAnsiTheme="minorHAnsi" w:cstheme="minorHAnsi"/>
          <w:color w:val="000000"/>
          <w:sz w:val="22"/>
          <w:szCs w:val="22"/>
        </w:rPr>
        <w:t>.</w:t>
      </w:r>
    </w:p>
    <w:p w14:paraId="302FA4B5" w14:textId="77777777" w:rsidR="00163FF7"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p>
    <w:p w14:paraId="2ECE8BB9" w14:textId="77777777" w:rsidR="00163FF7"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p>
    <w:p w14:paraId="44D2F520" w14:textId="77777777" w:rsidR="00163FF7" w:rsidRPr="00650764" w:rsidRDefault="00163FF7" w:rsidP="00163FF7">
      <w:pPr>
        <w:pStyle w:val="Nadpis3"/>
      </w:pPr>
      <w:r w:rsidRPr="00650764">
        <w:t xml:space="preserve">Materiální a technické zabezpečení studijního programu </w:t>
      </w:r>
    </w:p>
    <w:p w14:paraId="6C1299F3" w14:textId="77777777" w:rsidR="00163FF7" w:rsidRPr="00FB5B55" w:rsidRDefault="00163FF7" w:rsidP="00163FF7">
      <w:pPr>
        <w:tabs>
          <w:tab w:val="left" w:pos="2835"/>
        </w:tabs>
        <w:spacing w:before="120" w:after="120"/>
        <w:rPr>
          <w:rFonts w:asciiTheme="minorHAnsi" w:hAnsiTheme="minorHAnsi" w:cstheme="minorHAnsi"/>
          <w:color w:val="000000"/>
          <w:sz w:val="22"/>
          <w:szCs w:val="22"/>
        </w:rPr>
      </w:pPr>
      <w:r w:rsidRPr="00650764">
        <w:tab/>
      </w:r>
      <w:r w:rsidRPr="00650764">
        <w:tab/>
      </w:r>
      <w:r w:rsidRPr="00FB5B55">
        <w:rPr>
          <w:rFonts w:asciiTheme="minorHAnsi" w:hAnsiTheme="minorHAnsi" w:cstheme="minorHAnsi"/>
          <w:sz w:val="22"/>
          <w:szCs w:val="22"/>
        </w:rPr>
        <w:t>Standard 4.2</w:t>
      </w:r>
    </w:p>
    <w:p w14:paraId="20A8EA81" w14:textId="77777777" w:rsidR="00163FF7"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r w:rsidRPr="00D5748D">
        <w:rPr>
          <w:rFonts w:asciiTheme="minorHAnsi" w:hAnsiTheme="minorHAnsi" w:cstheme="minorHAnsi"/>
          <w:color w:val="000000"/>
          <w:sz w:val="22"/>
          <w:szCs w:val="22"/>
        </w:rPr>
        <w:lastRenderedPageBreak/>
        <w:t xml:space="preserve">FMK má zajištěnou potřebnou infrastrukturu pro realizaci předkládaného </w:t>
      </w:r>
      <w:r>
        <w:rPr>
          <w:rFonts w:asciiTheme="minorHAnsi" w:hAnsiTheme="minorHAnsi" w:cstheme="minorHAnsi"/>
          <w:color w:val="000000"/>
          <w:sz w:val="22"/>
          <w:szCs w:val="22"/>
        </w:rPr>
        <w:t>BSP</w:t>
      </w:r>
      <w:r w:rsidRPr="00D5748D">
        <w:rPr>
          <w:rFonts w:asciiTheme="minorHAnsi" w:hAnsiTheme="minorHAnsi" w:cstheme="minorHAnsi"/>
          <w:color w:val="000000"/>
          <w:sz w:val="22"/>
          <w:szCs w:val="22"/>
        </w:rPr>
        <w:t xml:space="preserve"> </w:t>
      </w:r>
      <w:r>
        <w:rPr>
          <w:rFonts w:asciiTheme="minorHAnsi" w:hAnsiTheme="minorHAnsi" w:cstheme="minorHAnsi"/>
          <w:color w:val="000000"/>
          <w:sz w:val="22"/>
          <w:szCs w:val="22"/>
        </w:rPr>
        <w:t>ANT</w:t>
      </w:r>
      <w:r w:rsidRPr="00D5748D">
        <w:rPr>
          <w:rFonts w:asciiTheme="minorHAnsi" w:hAnsiTheme="minorHAnsi" w:cstheme="minorHAnsi"/>
          <w:color w:val="000000"/>
          <w:sz w:val="22"/>
          <w:szCs w:val="22"/>
        </w:rPr>
        <w:t xml:space="preserve">. Disponuje potřebným prostorovým, materiálním a technickým zabezpečením. Existující vybavení odpovídá typu </w:t>
      </w:r>
      <w:r>
        <w:rPr>
          <w:rFonts w:asciiTheme="minorHAnsi" w:hAnsiTheme="minorHAnsi" w:cstheme="minorHAnsi"/>
          <w:color w:val="000000"/>
          <w:sz w:val="22"/>
          <w:szCs w:val="22"/>
        </w:rPr>
        <w:br/>
      </w:r>
      <w:r w:rsidRPr="00D5748D">
        <w:rPr>
          <w:rFonts w:asciiTheme="minorHAnsi" w:hAnsiTheme="minorHAnsi" w:cstheme="minorHAnsi"/>
          <w:color w:val="000000"/>
          <w:sz w:val="22"/>
          <w:szCs w:val="22"/>
        </w:rPr>
        <w:t xml:space="preserve">a charakteru studijního programu i profilu absolventa. </w:t>
      </w:r>
      <w:r>
        <w:rPr>
          <w:rFonts w:asciiTheme="minorHAnsi" w:hAnsiTheme="minorHAnsi" w:cstheme="minorHAnsi"/>
          <w:color w:val="000000"/>
          <w:sz w:val="22"/>
          <w:szCs w:val="22"/>
        </w:rPr>
        <w:t>B</w:t>
      </w:r>
      <w:r w:rsidRPr="00D5748D">
        <w:rPr>
          <w:rFonts w:asciiTheme="minorHAnsi" w:hAnsiTheme="minorHAnsi" w:cstheme="minorHAnsi"/>
          <w:color w:val="000000"/>
          <w:sz w:val="22"/>
          <w:szCs w:val="22"/>
        </w:rPr>
        <w:t xml:space="preserve">SP </w:t>
      </w:r>
      <w:r>
        <w:rPr>
          <w:rFonts w:asciiTheme="minorHAnsi" w:hAnsiTheme="minorHAnsi" w:cstheme="minorHAnsi"/>
          <w:color w:val="000000"/>
          <w:sz w:val="22"/>
          <w:szCs w:val="22"/>
        </w:rPr>
        <w:t>ANT</w:t>
      </w:r>
      <w:r w:rsidRPr="00D5748D">
        <w:rPr>
          <w:rFonts w:asciiTheme="minorHAnsi" w:hAnsiTheme="minorHAnsi" w:cstheme="minorHAnsi"/>
          <w:color w:val="000000"/>
          <w:sz w:val="22"/>
          <w:szCs w:val="22"/>
        </w:rPr>
        <w:t xml:space="preserve"> má k dispozici posluchárny, učebny </w:t>
      </w:r>
      <w:r>
        <w:rPr>
          <w:rFonts w:asciiTheme="minorHAnsi" w:hAnsiTheme="minorHAnsi" w:cstheme="minorHAnsi"/>
          <w:color w:val="000000"/>
          <w:sz w:val="22"/>
          <w:szCs w:val="22"/>
        </w:rPr>
        <w:br/>
      </w:r>
      <w:r w:rsidRPr="00D5748D">
        <w:rPr>
          <w:rFonts w:asciiTheme="minorHAnsi" w:hAnsiTheme="minorHAnsi" w:cstheme="minorHAnsi"/>
          <w:color w:val="000000"/>
          <w:sz w:val="22"/>
          <w:szCs w:val="22"/>
        </w:rPr>
        <w:t>a seminární místnosti v budovách U41, U42. Dále jsou k dispozici ateliérové prostory, počítačové učebny, multimediální učebny, technologická pracoviště.</w:t>
      </w:r>
    </w:p>
    <w:p w14:paraId="0B3907A5" w14:textId="77777777" w:rsidR="00163FF7"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p>
    <w:p w14:paraId="25E701EF" w14:textId="77777777" w:rsidR="00163FF7" w:rsidRPr="004671E4"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4671E4">
        <w:rPr>
          <w:rFonts w:asciiTheme="minorHAnsi" w:hAnsiTheme="minorHAnsi" w:cstheme="minorHAnsi"/>
          <w:color w:val="000000"/>
          <w:sz w:val="22"/>
          <w:szCs w:val="22"/>
        </w:rPr>
        <w:t>Selektivní výběr materiálového a technického zabezpečení:</w:t>
      </w:r>
    </w:p>
    <w:p w14:paraId="2A42021F" w14:textId="77777777" w:rsidR="00163FF7" w:rsidRPr="004671E4" w:rsidRDefault="00163FF7" w:rsidP="00163FF7">
      <w:pPr>
        <w:widowControl w:val="0"/>
        <w:autoSpaceDE w:val="0"/>
        <w:autoSpaceDN w:val="0"/>
        <w:adjustRightInd w:val="0"/>
        <w:snapToGrid w:val="0"/>
        <w:ind w:firstLine="426"/>
        <w:jc w:val="both"/>
        <w:rPr>
          <w:rFonts w:asciiTheme="minorHAnsi" w:hAnsiTheme="minorHAnsi" w:cstheme="minorHAnsi"/>
          <w:b/>
          <w:bCs/>
          <w:color w:val="000000"/>
          <w:sz w:val="22"/>
          <w:szCs w:val="22"/>
        </w:rPr>
      </w:pPr>
      <w:r w:rsidRPr="004671E4">
        <w:rPr>
          <w:rFonts w:asciiTheme="minorHAnsi" w:hAnsiTheme="minorHAnsi" w:cstheme="minorHAnsi"/>
          <w:b/>
          <w:bCs/>
          <w:color w:val="000000"/>
          <w:sz w:val="22"/>
          <w:szCs w:val="22"/>
        </w:rPr>
        <w:t>Tiskové služby:</w:t>
      </w:r>
    </w:p>
    <w:p w14:paraId="41582000" w14:textId="7ECB620D" w:rsidR="00163FF7" w:rsidRPr="004671E4"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4671E4">
        <w:rPr>
          <w:rFonts w:asciiTheme="minorHAnsi" w:hAnsiTheme="minorHAnsi" w:cstheme="minorHAnsi"/>
          <w:color w:val="000000"/>
          <w:sz w:val="22"/>
          <w:szCs w:val="22"/>
        </w:rPr>
        <w:t xml:space="preserve">Tiskové centrum FMK je vybaveno dvěma plottery EPSON 9900 s šířkou tisku 110 cm a jednou velkoformátovou tiskárnou EPSON 7800 pro tisk v maximální šíři 60 cm. Tiskárny EPSON 9900 jsou připojeny k softwarovému </w:t>
      </w:r>
      <w:proofErr w:type="spellStart"/>
      <w:r w:rsidRPr="004671E4">
        <w:rPr>
          <w:rFonts w:asciiTheme="minorHAnsi" w:hAnsiTheme="minorHAnsi" w:cstheme="minorHAnsi"/>
          <w:color w:val="000000"/>
          <w:sz w:val="22"/>
          <w:szCs w:val="22"/>
        </w:rPr>
        <w:t>RIPu</w:t>
      </w:r>
      <w:proofErr w:type="spellEnd"/>
      <w:r w:rsidRPr="004671E4">
        <w:rPr>
          <w:rFonts w:asciiTheme="minorHAnsi" w:hAnsiTheme="minorHAnsi" w:cstheme="minorHAnsi"/>
          <w:color w:val="000000"/>
          <w:sz w:val="22"/>
          <w:szCs w:val="22"/>
        </w:rPr>
        <w:t xml:space="preserve"> EFI </w:t>
      </w:r>
      <w:proofErr w:type="spellStart"/>
      <w:r w:rsidRPr="004671E4">
        <w:rPr>
          <w:rFonts w:asciiTheme="minorHAnsi" w:hAnsiTheme="minorHAnsi" w:cstheme="minorHAnsi"/>
          <w:color w:val="000000"/>
          <w:sz w:val="22"/>
          <w:szCs w:val="22"/>
        </w:rPr>
        <w:t>Fiery</w:t>
      </w:r>
      <w:proofErr w:type="spellEnd"/>
      <w:r w:rsidRPr="004671E4">
        <w:rPr>
          <w:rFonts w:asciiTheme="minorHAnsi" w:hAnsiTheme="minorHAnsi" w:cstheme="minorHAnsi"/>
          <w:color w:val="000000"/>
          <w:sz w:val="22"/>
          <w:szCs w:val="22"/>
        </w:rPr>
        <w:t xml:space="preserve"> XF. </w:t>
      </w:r>
      <w:proofErr w:type="spellStart"/>
      <w:r w:rsidRPr="004671E4">
        <w:rPr>
          <w:rFonts w:asciiTheme="minorHAnsi" w:hAnsiTheme="minorHAnsi" w:cstheme="minorHAnsi"/>
          <w:color w:val="000000"/>
          <w:sz w:val="22"/>
          <w:szCs w:val="22"/>
        </w:rPr>
        <w:t>PrintCentrum</w:t>
      </w:r>
      <w:proofErr w:type="spellEnd"/>
      <w:r w:rsidRPr="004671E4">
        <w:rPr>
          <w:rFonts w:asciiTheme="minorHAnsi" w:hAnsiTheme="minorHAnsi" w:cstheme="minorHAnsi"/>
          <w:color w:val="000000"/>
          <w:sz w:val="22"/>
          <w:szCs w:val="22"/>
        </w:rPr>
        <w:t xml:space="preserve"> disponuje také laminovacím strojem o šířce 110 cm. </w:t>
      </w:r>
    </w:p>
    <w:p w14:paraId="5B7D8C8D" w14:textId="02702E71" w:rsidR="00314750" w:rsidRPr="004671E4" w:rsidRDefault="00314750" w:rsidP="00163FF7">
      <w:pPr>
        <w:widowControl w:val="0"/>
        <w:autoSpaceDE w:val="0"/>
        <w:autoSpaceDN w:val="0"/>
        <w:adjustRightInd w:val="0"/>
        <w:snapToGrid w:val="0"/>
        <w:spacing w:after="120"/>
        <w:ind w:left="425"/>
        <w:jc w:val="both"/>
        <w:rPr>
          <w:rFonts w:asciiTheme="minorHAnsi" w:hAnsiTheme="minorHAnsi" w:cstheme="minorHAnsi"/>
          <w:b/>
          <w:bCs/>
          <w:color w:val="000000"/>
          <w:sz w:val="22"/>
          <w:szCs w:val="22"/>
        </w:rPr>
      </w:pPr>
      <w:r w:rsidRPr="004671E4">
        <w:rPr>
          <w:rFonts w:asciiTheme="minorHAnsi" w:hAnsiTheme="minorHAnsi" w:cstheme="minorHAnsi"/>
          <w:b/>
          <w:bCs/>
          <w:color w:val="000000"/>
          <w:sz w:val="22"/>
          <w:szCs w:val="22"/>
        </w:rPr>
        <w:t>Učebny ateliéru:</w:t>
      </w:r>
    </w:p>
    <w:p w14:paraId="112F54FF" w14:textId="0B22BF75" w:rsidR="00DB748C" w:rsidRPr="004671E4" w:rsidRDefault="000E2AC9" w:rsidP="000A63EB">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4671E4">
        <w:rPr>
          <w:rFonts w:asciiTheme="minorHAnsi" w:hAnsiTheme="minorHAnsi" w:cstheme="minorHAnsi"/>
          <w:color w:val="000000"/>
          <w:sz w:val="22"/>
          <w:szCs w:val="22"/>
        </w:rPr>
        <w:t>U</w:t>
      </w:r>
      <w:r w:rsidR="008D42E6" w:rsidRPr="004671E4">
        <w:rPr>
          <w:rFonts w:asciiTheme="minorHAnsi" w:hAnsiTheme="minorHAnsi" w:cstheme="minorHAnsi"/>
          <w:color w:val="000000"/>
          <w:sz w:val="22"/>
          <w:szCs w:val="22"/>
        </w:rPr>
        <w:t xml:space="preserve">čebna </w:t>
      </w:r>
      <w:r w:rsidRPr="004671E4">
        <w:rPr>
          <w:rFonts w:asciiTheme="minorHAnsi" w:hAnsiTheme="minorHAnsi" w:cstheme="minorHAnsi"/>
          <w:color w:val="000000"/>
          <w:sz w:val="22"/>
          <w:szCs w:val="22"/>
        </w:rPr>
        <w:t xml:space="preserve">ateliéru Animovaná tvorba </w:t>
      </w:r>
      <w:r w:rsidR="008D42E6" w:rsidRPr="004671E4">
        <w:rPr>
          <w:rFonts w:asciiTheme="minorHAnsi" w:hAnsiTheme="minorHAnsi" w:cstheme="minorHAnsi"/>
          <w:color w:val="000000"/>
          <w:sz w:val="22"/>
          <w:szCs w:val="22"/>
        </w:rPr>
        <w:t xml:space="preserve">je plně zařízena adekvátně nakonfigurovanými PC sestavami, doplněna o potřebný software (Maya, Adobe </w:t>
      </w:r>
      <w:proofErr w:type="spellStart"/>
      <w:r w:rsidR="008D42E6" w:rsidRPr="004671E4">
        <w:rPr>
          <w:rFonts w:asciiTheme="minorHAnsi" w:hAnsiTheme="minorHAnsi" w:cstheme="minorHAnsi"/>
          <w:color w:val="000000"/>
          <w:sz w:val="22"/>
          <w:szCs w:val="22"/>
        </w:rPr>
        <w:t>Creative</w:t>
      </w:r>
      <w:proofErr w:type="spellEnd"/>
      <w:r w:rsidR="008D42E6" w:rsidRPr="004671E4">
        <w:rPr>
          <w:rFonts w:asciiTheme="minorHAnsi" w:hAnsiTheme="minorHAnsi" w:cstheme="minorHAnsi"/>
          <w:color w:val="000000"/>
          <w:sz w:val="22"/>
          <w:szCs w:val="22"/>
        </w:rPr>
        <w:t xml:space="preserve"> Cloud, TV </w:t>
      </w:r>
      <w:proofErr w:type="spellStart"/>
      <w:r w:rsidR="008D42E6" w:rsidRPr="004671E4">
        <w:rPr>
          <w:rFonts w:asciiTheme="minorHAnsi" w:hAnsiTheme="minorHAnsi" w:cstheme="minorHAnsi"/>
          <w:color w:val="000000"/>
          <w:sz w:val="22"/>
          <w:szCs w:val="22"/>
        </w:rPr>
        <w:t>Paint</w:t>
      </w:r>
      <w:proofErr w:type="spellEnd"/>
      <w:r w:rsidR="008D42E6" w:rsidRPr="004671E4">
        <w:rPr>
          <w:rFonts w:asciiTheme="minorHAnsi" w:hAnsiTheme="minorHAnsi" w:cstheme="minorHAnsi"/>
          <w:color w:val="000000"/>
          <w:sz w:val="22"/>
          <w:szCs w:val="22"/>
        </w:rPr>
        <w:t xml:space="preserve"> aj.) a specializované tablety </w:t>
      </w:r>
      <w:proofErr w:type="spellStart"/>
      <w:r w:rsidR="008D42E6" w:rsidRPr="004671E4">
        <w:rPr>
          <w:rFonts w:asciiTheme="minorHAnsi" w:hAnsiTheme="minorHAnsi" w:cstheme="minorHAnsi"/>
          <w:color w:val="000000"/>
          <w:sz w:val="22"/>
          <w:szCs w:val="22"/>
        </w:rPr>
        <w:t>Wacom</w:t>
      </w:r>
      <w:proofErr w:type="spellEnd"/>
      <w:r w:rsidR="008D42E6" w:rsidRPr="004671E4">
        <w:rPr>
          <w:rFonts w:asciiTheme="minorHAnsi" w:hAnsiTheme="minorHAnsi" w:cstheme="minorHAnsi"/>
          <w:color w:val="000000"/>
          <w:sz w:val="22"/>
          <w:szCs w:val="22"/>
        </w:rPr>
        <w:t xml:space="preserve"> </w:t>
      </w:r>
      <w:proofErr w:type="spellStart"/>
      <w:r w:rsidR="008D42E6" w:rsidRPr="004671E4">
        <w:rPr>
          <w:rFonts w:asciiTheme="minorHAnsi" w:hAnsiTheme="minorHAnsi" w:cstheme="minorHAnsi"/>
          <w:color w:val="000000"/>
          <w:sz w:val="22"/>
          <w:szCs w:val="22"/>
        </w:rPr>
        <w:t>Cintiq</w:t>
      </w:r>
      <w:proofErr w:type="spellEnd"/>
      <w:r w:rsidR="008D42E6" w:rsidRPr="004671E4">
        <w:rPr>
          <w:rFonts w:asciiTheme="minorHAnsi" w:hAnsiTheme="minorHAnsi" w:cstheme="minorHAnsi"/>
          <w:color w:val="000000"/>
          <w:sz w:val="22"/>
          <w:szCs w:val="22"/>
        </w:rPr>
        <w:t xml:space="preserve">. </w:t>
      </w:r>
      <w:r w:rsidRPr="004671E4">
        <w:rPr>
          <w:rFonts w:asciiTheme="minorHAnsi" w:hAnsiTheme="minorHAnsi" w:cstheme="minorHAnsi"/>
          <w:color w:val="000000"/>
          <w:sz w:val="22"/>
          <w:szCs w:val="22"/>
        </w:rPr>
        <w:t>Učebna ateliéru An</w:t>
      </w:r>
      <w:r w:rsidR="000A63EB" w:rsidRPr="004671E4">
        <w:rPr>
          <w:rFonts w:asciiTheme="minorHAnsi" w:hAnsiTheme="minorHAnsi" w:cstheme="minorHAnsi"/>
          <w:color w:val="000000"/>
          <w:sz w:val="22"/>
          <w:szCs w:val="22"/>
        </w:rPr>
        <w:t xml:space="preserve">imovaná tvorba </w:t>
      </w:r>
      <w:r w:rsidR="00DB748C" w:rsidRPr="004671E4">
        <w:rPr>
          <w:rFonts w:asciiTheme="minorHAnsi" w:hAnsiTheme="minorHAnsi" w:cstheme="minorHAnsi"/>
          <w:color w:val="000000"/>
          <w:sz w:val="22"/>
          <w:szCs w:val="22"/>
        </w:rPr>
        <w:t>pro stop-</w:t>
      </w:r>
      <w:proofErr w:type="spellStart"/>
      <w:r w:rsidR="00DB748C" w:rsidRPr="004671E4">
        <w:rPr>
          <w:rFonts w:asciiTheme="minorHAnsi" w:hAnsiTheme="minorHAnsi" w:cstheme="minorHAnsi"/>
          <w:color w:val="000000"/>
          <w:sz w:val="22"/>
          <w:szCs w:val="22"/>
        </w:rPr>
        <w:t>motion</w:t>
      </w:r>
      <w:proofErr w:type="spellEnd"/>
      <w:r w:rsidR="00DB748C" w:rsidRPr="004671E4">
        <w:rPr>
          <w:rFonts w:asciiTheme="minorHAnsi" w:hAnsiTheme="minorHAnsi" w:cstheme="minorHAnsi"/>
          <w:color w:val="000000"/>
          <w:sz w:val="22"/>
          <w:szCs w:val="22"/>
        </w:rPr>
        <w:t xml:space="preserve"> animaci obsahuje potřebný světelný park, fotoaparáty s optikou a animačním stolem.</w:t>
      </w:r>
    </w:p>
    <w:p w14:paraId="6CD07770" w14:textId="77777777" w:rsidR="00163FF7" w:rsidRPr="00591DF0" w:rsidRDefault="00163FF7" w:rsidP="00163FF7">
      <w:pPr>
        <w:widowControl w:val="0"/>
        <w:autoSpaceDE w:val="0"/>
        <w:autoSpaceDN w:val="0"/>
        <w:adjustRightInd w:val="0"/>
        <w:snapToGrid w:val="0"/>
        <w:ind w:left="426"/>
        <w:jc w:val="both"/>
        <w:rPr>
          <w:rFonts w:asciiTheme="minorHAnsi" w:hAnsiTheme="minorHAnsi" w:cstheme="minorHAnsi"/>
          <w:b/>
          <w:color w:val="000000"/>
          <w:sz w:val="22"/>
          <w:szCs w:val="22"/>
          <w:u w:val="single"/>
        </w:rPr>
      </w:pPr>
      <w:r w:rsidRPr="00274407">
        <w:rPr>
          <w:rFonts w:asciiTheme="minorHAnsi" w:hAnsiTheme="minorHAnsi" w:cstheme="minorHAnsi"/>
          <w:b/>
          <w:color w:val="000000"/>
          <w:sz w:val="22"/>
          <w:szCs w:val="22"/>
        </w:rPr>
        <w:t xml:space="preserve">Vnitřní informační systém: </w:t>
      </w:r>
    </w:p>
    <w:p w14:paraId="148302EB" w14:textId="77777777" w:rsidR="00163FF7" w:rsidRDefault="00163FF7" w:rsidP="00163FF7">
      <w:pPr>
        <w:tabs>
          <w:tab w:val="left" w:pos="2835"/>
        </w:tabs>
        <w:spacing w:before="120" w:after="120"/>
        <w:ind w:left="426"/>
        <w:jc w:val="both"/>
        <w:rPr>
          <w:rFonts w:asciiTheme="minorHAnsi" w:hAnsiTheme="minorHAnsi" w:cstheme="minorHAnsi"/>
          <w:color w:val="000000"/>
          <w:sz w:val="22"/>
          <w:szCs w:val="22"/>
        </w:rPr>
      </w:pPr>
      <w:r w:rsidRPr="00A51597">
        <w:rPr>
          <w:rFonts w:asciiTheme="minorHAnsi" w:hAnsiTheme="minorHAnsi" w:cstheme="minorHAnsi"/>
          <w:color w:val="000000"/>
          <w:sz w:val="22"/>
          <w:szCs w:val="22"/>
        </w:rPr>
        <w:t>Vnitřní informační systém funguje prostřednictvím webových stránek UTB, FMK, ústavu, ateliérů (včetně možnosti odebírání RSS kanálů – zpráv do mobilních zařízení), studijní agenda je aktivní prostřednictvím systému IS/STAG. Jako informační kanál slouží i LCD obrazovky rozmístěné po UTB (TVIS = televizní informační systém) a informační tabule jednotlivých ústavů/ateliérů. Součástí vnitřní komunikace se studenty je i aktivita na sociálních sítích Facebook, Instagram a LinkedIn. Studentům i zaměstnancům jsou pravidelně posílány informační newslettery o dění na fakultě do jejich univerzitních e-mailů. Hodnocení výuky probíhá elektronicky na konci každého semestru prostřednictvím IS/STAG.</w:t>
      </w:r>
    </w:p>
    <w:p w14:paraId="0113B556" w14:textId="77777777" w:rsidR="00163FF7" w:rsidRPr="002D186B" w:rsidRDefault="00163FF7" w:rsidP="00163FF7">
      <w:pPr>
        <w:tabs>
          <w:tab w:val="left" w:pos="2835"/>
        </w:tabs>
        <w:spacing w:before="120" w:after="120"/>
        <w:rPr>
          <w:rFonts w:asciiTheme="minorHAnsi" w:hAnsiTheme="minorHAnsi" w:cstheme="minorHAnsi"/>
          <w:sz w:val="22"/>
          <w:szCs w:val="22"/>
        </w:rPr>
      </w:pPr>
    </w:p>
    <w:p w14:paraId="6C204E0D" w14:textId="77777777" w:rsidR="00163FF7" w:rsidRDefault="00163FF7" w:rsidP="00163FF7">
      <w:pPr>
        <w:pStyle w:val="Nadpis3"/>
      </w:pPr>
      <w:r w:rsidRPr="00650764">
        <w:t xml:space="preserve">Odborná literatura a elektronické databáze odpovídající studijnímu programu </w:t>
      </w:r>
    </w:p>
    <w:p w14:paraId="2E5F3034" w14:textId="77777777" w:rsidR="00163FF7" w:rsidRPr="009C1563" w:rsidRDefault="00163FF7" w:rsidP="00163FF7">
      <w:pPr>
        <w:spacing w:before="120" w:after="120"/>
        <w:jc w:val="center"/>
        <w:rPr>
          <w:rFonts w:asciiTheme="minorHAnsi" w:hAnsiTheme="minorHAnsi" w:cstheme="minorHAnsi"/>
          <w:sz w:val="22"/>
          <w:szCs w:val="22"/>
        </w:rPr>
      </w:pPr>
      <w:r w:rsidRPr="009C1563">
        <w:rPr>
          <w:rFonts w:asciiTheme="minorHAnsi" w:hAnsiTheme="minorHAnsi" w:cstheme="minorHAnsi"/>
          <w:sz w:val="22"/>
          <w:szCs w:val="22"/>
        </w:rPr>
        <w:t>Standard 4.3</w:t>
      </w:r>
    </w:p>
    <w:p w14:paraId="77AAB235" w14:textId="77777777" w:rsidR="007E4502" w:rsidRPr="00D459BA" w:rsidRDefault="007E4502" w:rsidP="007E4502">
      <w:pPr>
        <w:widowControl w:val="0"/>
        <w:autoSpaceDE w:val="0"/>
        <w:autoSpaceDN w:val="0"/>
        <w:adjustRightInd w:val="0"/>
        <w:snapToGrid w:val="0"/>
        <w:spacing w:after="120"/>
        <w:ind w:left="425" w:right="-1"/>
        <w:jc w:val="both"/>
        <w:rPr>
          <w:rFonts w:asciiTheme="minorHAnsi" w:hAnsiTheme="minorHAnsi" w:cstheme="minorHAnsi"/>
          <w:color w:val="000000"/>
          <w:sz w:val="22"/>
          <w:szCs w:val="22"/>
        </w:rPr>
      </w:pPr>
      <w:r w:rsidRPr="00D459BA">
        <w:rPr>
          <w:rFonts w:asciiTheme="minorHAnsi" w:hAnsiTheme="minorHAnsi" w:cstheme="minorHAnsi"/>
          <w:color w:val="000000"/>
          <w:sz w:val="22"/>
          <w:szCs w:val="22"/>
        </w:rPr>
        <w:t xml:space="preserve">Informační zdroje a informační služby pro všechny studijní programy realizované na UTB zabezpečuje centrálně Knihovna UTB (dále jen „knihovna“). K dispozici je zhruba 500 studijních míst, 230 počítačů </w:t>
      </w:r>
      <w:r w:rsidRPr="00D459BA">
        <w:rPr>
          <w:rFonts w:asciiTheme="minorHAnsi" w:hAnsiTheme="minorHAnsi" w:cstheme="minorHAnsi"/>
          <w:color w:val="000000"/>
          <w:sz w:val="22"/>
          <w:szCs w:val="22"/>
        </w:rPr>
        <w:br/>
        <w:t xml:space="preserve">a dostatečné množství přípojných míst pro notebooky. Knihovna je vybavena virtuální technologií </w:t>
      </w:r>
      <w:proofErr w:type="spellStart"/>
      <w:r w:rsidRPr="00D459BA">
        <w:rPr>
          <w:rFonts w:asciiTheme="minorHAnsi" w:hAnsiTheme="minorHAnsi" w:cstheme="minorHAnsi"/>
          <w:color w:val="000000"/>
          <w:sz w:val="22"/>
          <w:szCs w:val="22"/>
        </w:rPr>
        <w:t>WMware</w:t>
      </w:r>
      <w:proofErr w:type="spellEnd"/>
      <w:r w:rsidRPr="00D459BA">
        <w:rPr>
          <w:rFonts w:asciiTheme="minorHAnsi" w:hAnsiTheme="minorHAnsi" w:cstheme="minorHAnsi"/>
          <w:color w:val="000000"/>
          <w:sz w:val="22"/>
          <w:szCs w:val="22"/>
        </w:rPr>
        <w:t xml:space="preserve"> s klientskými stanicemi </w:t>
      </w:r>
      <w:proofErr w:type="spellStart"/>
      <w:r w:rsidRPr="00D459BA">
        <w:rPr>
          <w:rFonts w:asciiTheme="minorHAnsi" w:hAnsiTheme="minorHAnsi" w:cstheme="minorHAnsi"/>
          <w:color w:val="000000"/>
          <w:sz w:val="22"/>
          <w:szCs w:val="22"/>
        </w:rPr>
        <w:t>Zero</w:t>
      </w:r>
      <w:proofErr w:type="spellEnd"/>
      <w:r w:rsidRPr="00D459BA">
        <w:rPr>
          <w:rFonts w:asciiTheme="minorHAnsi" w:hAnsiTheme="minorHAnsi" w:cstheme="minorHAnsi"/>
          <w:color w:val="000000"/>
          <w:sz w:val="22"/>
          <w:szCs w:val="22"/>
        </w:rPr>
        <w:t xml:space="preserve"> </w:t>
      </w:r>
      <w:proofErr w:type="spellStart"/>
      <w:r w:rsidRPr="00D459BA">
        <w:rPr>
          <w:rFonts w:asciiTheme="minorHAnsi" w:hAnsiTheme="minorHAnsi" w:cstheme="minorHAnsi"/>
          <w:color w:val="000000"/>
          <w:sz w:val="22"/>
          <w:szCs w:val="22"/>
        </w:rPr>
        <w:t>Client</w:t>
      </w:r>
      <w:proofErr w:type="spellEnd"/>
      <w:r w:rsidRPr="00D459BA">
        <w:rPr>
          <w:rFonts w:asciiTheme="minorHAnsi" w:hAnsiTheme="minorHAnsi" w:cstheme="minorHAnsi"/>
          <w:color w:val="000000"/>
          <w:sz w:val="22"/>
          <w:szCs w:val="22"/>
        </w:rPr>
        <w:t xml:space="preserve"> DZ22-2. V knihovním fondu je více než 145 000 knih, přičemž roční přírůstek každoročně přesahuje 5 000 knižních jednotek. Na umění je zaměřeno 850 knih v českém </w:t>
      </w:r>
      <w:r w:rsidRPr="00D459BA">
        <w:rPr>
          <w:rFonts w:asciiTheme="minorHAnsi" w:hAnsiTheme="minorHAnsi" w:cstheme="minorHAnsi"/>
          <w:color w:val="000000"/>
          <w:sz w:val="22"/>
          <w:szCs w:val="22"/>
        </w:rPr>
        <w:br/>
        <w:t xml:space="preserve">a anglickém jazyce. Stále více knih je dostupných v elektronické podobě. Knihovní fond je neustále aktualizován jednak přímo knihovnou UTB, ale i samotnou FMK, která prostřednictvím grantových </w:t>
      </w:r>
      <w:r w:rsidRPr="00D459BA">
        <w:rPr>
          <w:rFonts w:asciiTheme="minorHAnsi" w:hAnsiTheme="minorHAnsi" w:cstheme="minorHAnsi"/>
          <w:color w:val="000000"/>
          <w:sz w:val="22"/>
          <w:szCs w:val="22"/>
        </w:rPr>
        <w:br/>
        <w:t xml:space="preserve">a projektových peněz rozšiřuje příruční knihovny jednotlivých ateliérů a Kabinetu teoretických studií. Knihovna odebírá více než 200 periodik v tištěné podobě, deset z nich je zaměřeno na oblast umění </w:t>
      </w:r>
      <w:r w:rsidRPr="00D459BA">
        <w:rPr>
          <w:rFonts w:asciiTheme="minorHAnsi" w:hAnsiTheme="minorHAnsi" w:cstheme="minorHAnsi"/>
          <w:color w:val="000000"/>
          <w:sz w:val="22"/>
          <w:szCs w:val="22"/>
        </w:rPr>
        <w:br/>
        <w:t>a designu. Mimo tištěné časopisy knihovna zpřístupňuje cca 50 000 elektronických periodik.</w:t>
      </w:r>
    </w:p>
    <w:p w14:paraId="6A839516" w14:textId="617DD0A8" w:rsidR="007E4502" w:rsidRDefault="007E4502" w:rsidP="007E4502">
      <w:pPr>
        <w:widowControl w:val="0"/>
        <w:autoSpaceDE w:val="0"/>
        <w:autoSpaceDN w:val="0"/>
        <w:adjustRightInd w:val="0"/>
        <w:snapToGrid w:val="0"/>
        <w:ind w:left="425" w:right="-1"/>
        <w:jc w:val="both"/>
        <w:rPr>
          <w:rFonts w:asciiTheme="minorHAnsi" w:hAnsiTheme="minorHAnsi" w:cstheme="minorHAnsi"/>
          <w:color w:val="000000"/>
          <w:sz w:val="22"/>
          <w:szCs w:val="22"/>
        </w:rPr>
      </w:pPr>
      <w:r w:rsidRPr="00D459BA">
        <w:rPr>
          <w:rFonts w:asciiTheme="minorHAnsi" w:hAnsiTheme="minorHAnsi" w:cstheme="minorHAns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Pr>
          <w:rFonts w:asciiTheme="minorHAnsi" w:hAnsiTheme="minorHAnsi" w:cstheme="minorHAnsi"/>
          <w:color w:val="000000"/>
          <w:sz w:val="22"/>
          <w:szCs w:val="22"/>
        </w:rPr>
        <w:br/>
      </w:r>
      <w:r w:rsidRPr="00D459BA">
        <w:rPr>
          <w:rFonts w:asciiTheme="minorHAnsi" w:hAnsiTheme="minorHAnsi" w:cstheme="minorHAnsi"/>
          <w:color w:val="000000"/>
          <w:sz w:val="22"/>
          <w:szCs w:val="22"/>
        </w:rPr>
        <w:t>v</w:t>
      </w:r>
      <w:r>
        <w:rPr>
          <w:rFonts w:asciiTheme="minorHAnsi" w:hAnsiTheme="minorHAnsi" w:cstheme="minorHAnsi"/>
          <w:color w:val="000000"/>
          <w:sz w:val="22"/>
          <w:szCs w:val="22"/>
        </w:rPr>
        <w:t xml:space="preserve"> </w:t>
      </w:r>
      <w:r w:rsidRPr="00D459BA">
        <w:rPr>
          <w:rFonts w:asciiTheme="minorHAnsi" w:hAnsiTheme="minorHAnsi" w:cstheme="minorHAnsi"/>
          <w:color w:val="000000"/>
          <w:sz w:val="22"/>
          <w:szCs w:val="22"/>
        </w:rPr>
        <w:t>databázích nebo publikační a citační etikou.</w:t>
      </w:r>
    </w:p>
    <w:p w14:paraId="6A9C8A5E" w14:textId="77777777" w:rsidR="00163FF7" w:rsidRPr="002D186B" w:rsidRDefault="00163FF7" w:rsidP="00163FF7">
      <w:pPr>
        <w:widowControl w:val="0"/>
        <w:autoSpaceDE w:val="0"/>
        <w:autoSpaceDN w:val="0"/>
        <w:adjustRightInd w:val="0"/>
        <w:snapToGrid w:val="0"/>
        <w:jc w:val="both"/>
        <w:rPr>
          <w:rFonts w:asciiTheme="minorHAnsi" w:hAnsiTheme="minorHAnsi" w:cstheme="minorHAnsi"/>
          <w:color w:val="000000"/>
          <w:sz w:val="22"/>
          <w:szCs w:val="22"/>
        </w:rPr>
      </w:pPr>
    </w:p>
    <w:p w14:paraId="1E44BFC6" w14:textId="77777777" w:rsidR="006D625B" w:rsidRDefault="006D625B">
      <w:pPr>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127522ED" w14:textId="03D1AF75" w:rsidR="00163FF7" w:rsidRPr="002D186B"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lastRenderedPageBreak/>
        <w:t>Seznam přístupných elektronických databází včetně popisu</w:t>
      </w:r>
      <w:r w:rsidRPr="002D186B">
        <w:rPr>
          <w:rStyle w:val="Znakapoznpodarou"/>
          <w:rFonts w:asciiTheme="minorHAnsi" w:hAnsiTheme="minorHAnsi" w:cstheme="minorHAnsi"/>
          <w:color w:val="000000"/>
          <w:sz w:val="22"/>
          <w:szCs w:val="22"/>
        </w:rPr>
        <w:footnoteReference w:id="60"/>
      </w:r>
      <w:r w:rsidRPr="002D186B">
        <w:rPr>
          <w:rFonts w:asciiTheme="minorHAnsi" w:hAnsiTheme="minorHAnsi" w:cstheme="minorHAnsi"/>
          <w:color w:val="000000"/>
          <w:sz w:val="22"/>
          <w:szCs w:val="22"/>
        </w:rPr>
        <w:t xml:space="preserve">:  </w:t>
      </w:r>
    </w:p>
    <w:p w14:paraId="32C98B5B" w14:textId="77777777" w:rsidR="00163FF7" w:rsidRPr="002D186B"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Art Source (EBSCO)</w:t>
      </w:r>
    </w:p>
    <w:p w14:paraId="78F3F0CE" w14:textId="77777777" w:rsidR="00163FF7" w:rsidRPr="002D186B"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416A0B5E" w14:textId="77777777" w:rsidR="00163FF7" w:rsidRPr="002D186B"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proofErr w:type="spellStart"/>
      <w:r w:rsidRPr="002D186B">
        <w:rPr>
          <w:rFonts w:asciiTheme="minorHAnsi" w:hAnsiTheme="minorHAnsi" w:cstheme="minorHAnsi"/>
          <w:color w:val="000000"/>
          <w:sz w:val="22"/>
          <w:szCs w:val="22"/>
        </w:rPr>
        <w:t>ARTbibliographies</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Modern</w:t>
      </w:r>
      <w:proofErr w:type="spellEnd"/>
      <w:r w:rsidRPr="002D186B">
        <w:rPr>
          <w:rFonts w:asciiTheme="minorHAnsi" w:hAnsiTheme="minorHAnsi" w:cstheme="minorHAnsi"/>
          <w:color w:val="000000"/>
          <w:sz w:val="22"/>
          <w:szCs w:val="22"/>
        </w:rPr>
        <w:t xml:space="preserve"> (CSA)</w:t>
      </w:r>
    </w:p>
    <w:p w14:paraId="1C42EACB" w14:textId="327041D6" w:rsidR="00163FF7" w:rsidRPr="002D186B"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proofErr w:type="spellStart"/>
      <w:r w:rsidRPr="002D186B">
        <w:rPr>
          <w:rFonts w:asciiTheme="minorHAnsi" w:hAnsiTheme="minorHAnsi" w:cstheme="minorHAnsi"/>
          <w:color w:val="000000"/>
          <w:sz w:val="22"/>
          <w:szCs w:val="22"/>
        </w:rPr>
        <w:t>ARTbibliographies</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Modern</w:t>
      </w:r>
      <w:proofErr w:type="spellEnd"/>
      <w:r w:rsidRPr="002D186B">
        <w:rPr>
          <w:rFonts w:asciiTheme="minorHAnsi" w:hAnsiTheme="minorHAnsi" w:cstheme="minorHAnsi"/>
          <w:color w:val="000000"/>
          <w:sz w:val="22"/>
          <w:szCs w:val="22"/>
        </w:rPr>
        <w:t xml:space="preserve"> je jediná světová bibliografie zaměřená speciálně na abstrahování literatury </w:t>
      </w:r>
      <w:r>
        <w:rPr>
          <w:rFonts w:asciiTheme="minorHAnsi" w:hAnsiTheme="minorHAnsi" w:cstheme="minorHAnsi"/>
          <w:color w:val="000000"/>
          <w:sz w:val="22"/>
          <w:szCs w:val="22"/>
        </w:rPr>
        <w:br/>
      </w:r>
      <w:r w:rsidRPr="002D186B">
        <w:rPr>
          <w:rFonts w:asciiTheme="minorHAnsi" w:hAnsiTheme="minorHAnsi" w:cstheme="minorHAnsi"/>
          <w:color w:val="000000"/>
          <w:sz w:val="22"/>
          <w:szCs w:val="22"/>
        </w:rPr>
        <w:t xml:space="preserve">o moderním a současném umění z celého </w:t>
      </w:r>
      <w:r w:rsidR="007E4502" w:rsidRPr="002D186B">
        <w:rPr>
          <w:rFonts w:asciiTheme="minorHAnsi" w:hAnsiTheme="minorHAnsi" w:cstheme="minorHAnsi"/>
          <w:color w:val="000000"/>
          <w:sz w:val="22"/>
          <w:szCs w:val="22"/>
        </w:rPr>
        <w:t>světa – Source</w:t>
      </w:r>
      <w:r w:rsidRPr="002D186B">
        <w:rPr>
          <w:rFonts w:asciiTheme="minorHAnsi" w:hAnsiTheme="minorHAnsi" w:cstheme="minorHAnsi"/>
          <w:color w:val="000000"/>
          <w:sz w:val="22"/>
          <w:szCs w:val="22"/>
        </w:rPr>
        <w:t xml:space="preserv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w:t>
      </w:r>
      <w:proofErr w:type="spellStart"/>
      <w:r w:rsidRPr="002D186B">
        <w:rPr>
          <w:rFonts w:asciiTheme="minorHAnsi" w:hAnsiTheme="minorHAnsi" w:cstheme="minorHAnsi"/>
          <w:color w:val="000000"/>
          <w:sz w:val="22"/>
          <w:szCs w:val="22"/>
        </w:rPr>
        <w:t>grafitti</w:t>
      </w:r>
      <w:proofErr w:type="spellEnd"/>
      <w:r w:rsidRPr="002D186B">
        <w:rPr>
          <w:rFonts w:asciiTheme="minorHAnsi" w:hAnsiTheme="minorHAnsi" w:cstheme="minorHAnsi"/>
          <w:color w:val="000000"/>
          <w:sz w:val="22"/>
          <w:szCs w:val="22"/>
        </w:rPr>
        <w:t>, módní návrhářství, kaligrafii, sklo apod. Retrospektiva od roku 1974 (na 350 000 záznamů).</w:t>
      </w:r>
    </w:p>
    <w:p w14:paraId="4E3638D3" w14:textId="77777777" w:rsidR="00163FF7" w:rsidRPr="002D186B"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Design and </w:t>
      </w:r>
      <w:proofErr w:type="spellStart"/>
      <w:r w:rsidRPr="002D186B">
        <w:rPr>
          <w:rFonts w:asciiTheme="minorHAnsi" w:hAnsiTheme="minorHAnsi" w:cstheme="minorHAnsi"/>
          <w:color w:val="000000"/>
          <w:sz w:val="22"/>
          <w:szCs w:val="22"/>
        </w:rPr>
        <w:t>Applied</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Arts</w:t>
      </w:r>
      <w:proofErr w:type="spellEnd"/>
      <w:r w:rsidRPr="002D186B">
        <w:rPr>
          <w:rFonts w:asciiTheme="minorHAnsi" w:hAnsiTheme="minorHAnsi" w:cstheme="minorHAnsi"/>
          <w:color w:val="000000"/>
          <w:sz w:val="22"/>
          <w:szCs w:val="22"/>
        </w:rPr>
        <w:t xml:space="preserve"> (CSA)</w:t>
      </w:r>
    </w:p>
    <w:p w14:paraId="112ED0A5" w14:textId="77777777" w:rsidR="00163FF7" w:rsidRPr="002D186B"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Design And </w:t>
      </w:r>
      <w:proofErr w:type="spellStart"/>
      <w:r w:rsidRPr="002D186B">
        <w:rPr>
          <w:rFonts w:asciiTheme="minorHAnsi" w:hAnsiTheme="minorHAnsi" w:cstheme="minorHAnsi"/>
          <w:color w:val="000000"/>
          <w:sz w:val="22"/>
          <w:szCs w:val="22"/>
        </w:rPr>
        <w:t>Applied</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Arts</w:t>
      </w:r>
      <w:proofErr w:type="spellEnd"/>
      <w:r w:rsidRPr="002D186B">
        <w:rPr>
          <w:rFonts w:asciiTheme="minorHAnsi" w:hAnsiTheme="minorHAnsi" w:cstheme="minorHAnsi"/>
          <w:color w:val="000000"/>
          <w:sz w:val="22"/>
          <w:szCs w:val="22"/>
        </w:rPr>
        <w:t xml:space="preserve"> Index (DAAI) je hlavním informačním zdrojem v oblasti designu a užitého umění v celosvětovém měřítku. Databáze zahrnuje více než 150 000 záznamů od roku 1973, roční přírůstek je 10-12 000 záznamů. Obsah databáze vychází z více než 500 </w:t>
      </w:r>
      <w:proofErr w:type="gramStart"/>
      <w:r w:rsidRPr="002D186B">
        <w:rPr>
          <w:rFonts w:asciiTheme="minorHAnsi" w:hAnsiTheme="minorHAnsi" w:cstheme="minorHAnsi"/>
          <w:color w:val="000000"/>
          <w:sz w:val="22"/>
          <w:szCs w:val="22"/>
        </w:rPr>
        <w:t>časopisů</w:t>
      </w:r>
      <w:proofErr w:type="gramEnd"/>
      <w:r w:rsidRPr="002D186B">
        <w:rPr>
          <w:rFonts w:asciiTheme="minorHAnsi" w:hAnsiTheme="minorHAnsi" w:cstheme="minorHAnsi"/>
          <w:color w:val="000000"/>
          <w:sz w:val="22"/>
          <w:szCs w:val="22"/>
        </w:rPr>
        <w:t xml:space="preserve"> a navíc obsahuje informace o 55 000 designérech, studiích, dílnách a dalších firmách v oboru.</w:t>
      </w:r>
    </w:p>
    <w:p w14:paraId="4C070330" w14:textId="77777777" w:rsidR="00163FF7" w:rsidRPr="002D186B" w:rsidRDefault="00163FF7" w:rsidP="00163FF7">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International </w:t>
      </w:r>
      <w:proofErr w:type="spellStart"/>
      <w:r w:rsidRPr="002D186B">
        <w:rPr>
          <w:rFonts w:asciiTheme="minorHAnsi" w:hAnsiTheme="minorHAnsi" w:cstheme="minorHAnsi"/>
          <w:color w:val="000000"/>
          <w:sz w:val="22"/>
          <w:szCs w:val="22"/>
        </w:rPr>
        <w:t>Bibliography</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of</w:t>
      </w:r>
      <w:proofErr w:type="spellEnd"/>
      <w:r w:rsidRPr="002D186B">
        <w:rPr>
          <w:rFonts w:asciiTheme="minorHAnsi" w:hAnsiTheme="minorHAnsi" w:cstheme="minorHAnsi"/>
          <w:color w:val="000000"/>
          <w:sz w:val="22"/>
          <w:szCs w:val="22"/>
        </w:rPr>
        <w:t xml:space="preserve"> Art (IBA)</w:t>
      </w:r>
    </w:p>
    <w:p w14:paraId="44121996" w14:textId="77777777" w:rsidR="00163FF7" w:rsidRPr="002D186B"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Databáze zahrnuje bibliografické záznamy a abstrakty z více než 410 periodik, knihy, konferenčních materiálů, esejů, katalogů výstav, katalogů vybraných obchodníků s uměním, disertačních prací a publikací v </w:t>
      </w:r>
      <w:proofErr w:type="spellStart"/>
      <w:r w:rsidRPr="002D186B">
        <w:rPr>
          <w:rFonts w:asciiTheme="minorHAnsi" w:hAnsiTheme="minorHAnsi" w:cstheme="minorHAnsi"/>
          <w:color w:val="000000"/>
          <w:sz w:val="22"/>
          <w:szCs w:val="22"/>
        </w:rPr>
        <w:t>mikroformátech</w:t>
      </w:r>
      <w:proofErr w:type="spellEnd"/>
      <w:r w:rsidRPr="002D186B">
        <w:rPr>
          <w:rFonts w:asciiTheme="minorHAnsi" w:hAnsiTheme="minorHAnsi" w:cstheme="minorHAnsi"/>
          <w:color w:val="000000"/>
          <w:sz w:val="22"/>
          <w:szCs w:val="22"/>
        </w:rPr>
        <w:t>. Retrospektiva je od roku 2008 s ročním přírůstkem 25 000 záznamů.</w:t>
      </w:r>
    </w:p>
    <w:p w14:paraId="056C5E78" w14:textId="77777777" w:rsidR="00163FF7" w:rsidRPr="002D186B" w:rsidRDefault="00163FF7" w:rsidP="00163FF7">
      <w:pPr>
        <w:widowControl w:val="0"/>
        <w:autoSpaceDE w:val="0"/>
        <w:autoSpaceDN w:val="0"/>
        <w:adjustRightInd w:val="0"/>
        <w:snapToGrid w:val="0"/>
        <w:ind w:firstLine="425"/>
        <w:jc w:val="both"/>
        <w:rPr>
          <w:rFonts w:asciiTheme="minorHAnsi" w:hAnsiTheme="minorHAnsi" w:cstheme="minorHAnsi"/>
          <w:sz w:val="22"/>
          <w:szCs w:val="22"/>
        </w:rPr>
      </w:pPr>
      <w:r w:rsidRPr="002D186B">
        <w:rPr>
          <w:rFonts w:asciiTheme="minorHAnsi" w:hAnsiTheme="minorHAnsi" w:cstheme="minorHAnsi"/>
          <w:color w:val="000000"/>
          <w:sz w:val="22"/>
          <w:szCs w:val="22"/>
        </w:rPr>
        <w:t>Multioborové databáze: </w:t>
      </w:r>
      <w:proofErr w:type="spellStart"/>
      <w:r w:rsidRPr="002D186B">
        <w:rPr>
          <w:rFonts w:asciiTheme="minorHAnsi" w:hAnsiTheme="minorHAnsi" w:cstheme="minorHAnsi"/>
          <w:color w:val="000000"/>
          <w:sz w:val="22"/>
          <w:szCs w:val="22"/>
        </w:rPr>
        <w:t>ProQuest</w:t>
      </w:r>
      <w:proofErr w:type="spellEnd"/>
      <w:r w:rsidRPr="002D186B">
        <w:rPr>
          <w:rFonts w:asciiTheme="minorHAnsi" w:hAnsiTheme="minorHAnsi" w:cstheme="minorHAnsi"/>
          <w:color w:val="000000"/>
          <w:sz w:val="22"/>
          <w:szCs w:val="22"/>
        </w:rPr>
        <w:t xml:space="preserve">, EBSCO, Cambridge, Oxford, </w:t>
      </w:r>
      <w:proofErr w:type="spellStart"/>
      <w:r w:rsidRPr="002D186B">
        <w:rPr>
          <w:rFonts w:asciiTheme="minorHAnsi" w:hAnsiTheme="minorHAnsi" w:cstheme="minorHAnsi"/>
          <w:color w:val="000000"/>
          <w:sz w:val="22"/>
          <w:szCs w:val="22"/>
        </w:rPr>
        <w:t>Willey</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Sage</w:t>
      </w:r>
      <w:proofErr w:type="spellEnd"/>
      <w:r w:rsidRPr="002D186B">
        <w:rPr>
          <w:rFonts w:asciiTheme="minorHAnsi" w:hAnsiTheme="minorHAnsi" w:cstheme="minorHAnsi"/>
          <w:color w:val="000000"/>
          <w:sz w:val="22"/>
          <w:szCs w:val="22"/>
        </w:rPr>
        <w:t>.</w:t>
      </w:r>
    </w:p>
    <w:p w14:paraId="2970E64E" w14:textId="77777777" w:rsidR="00163FF7" w:rsidRDefault="00163FF7" w:rsidP="00163FF7">
      <w:pPr>
        <w:tabs>
          <w:tab w:val="left" w:pos="2835"/>
        </w:tabs>
        <w:spacing w:before="120" w:after="120"/>
      </w:pPr>
      <w:r w:rsidRPr="00650764">
        <w:tab/>
      </w:r>
      <w:r w:rsidRPr="00650764">
        <w:tab/>
      </w:r>
    </w:p>
    <w:p w14:paraId="6B400777" w14:textId="77777777" w:rsidR="00163FF7" w:rsidRDefault="00163FF7" w:rsidP="00163FF7">
      <w:pPr>
        <w:pStyle w:val="Nadpis2"/>
      </w:pPr>
      <w:r w:rsidRPr="00035992">
        <w:t xml:space="preserve">Garant studijního programu </w:t>
      </w:r>
    </w:p>
    <w:p w14:paraId="126B44DD" w14:textId="77777777" w:rsidR="00163FF7" w:rsidRPr="00B879A7" w:rsidRDefault="00163FF7" w:rsidP="00163FF7">
      <w:pPr>
        <w:pStyle w:val="Nadpis3"/>
        <w:widowControl w:val="0"/>
        <w:autoSpaceDE w:val="0"/>
        <w:autoSpaceDN w:val="0"/>
        <w:adjustRightInd w:val="0"/>
        <w:snapToGrid w:val="0"/>
        <w:ind w:left="1077" w:hanging="357"/>
      </w:pPr>
      <w:r w:rsidRPr="00035992">
        <w:t>Pravomoci a odpovědnost garanta</w:t>
      </w:r>
    </w:p>
    <w:p w14:paraId="383D83AA" w14:textId="77777777" w:rsidR="00163FF7" w:rsidRPr="003C5DB3" w:rsidRDefault="00163FF7" w:rsidP="00163FF7">
      <w:pPr>
        <w:widowControl w:val="0"/>
        <w:autoSpaceDE w:val="0"/>
        <w:autoSpaceDN w:val="0"/>
        <w:adjustRightInd w:val="0"/>
        <w:snapToGrid w:val="0"/>
        <w:spacing w:before="120" w:after="120"/>
        <w:rPr>
          <w:rFonts w:asciiTheme="minorHAnsi" w:hAnsiTheme="minorHAnsi" w:cstheme="minorHAnsi"/>
          <w:sz w:val="22"/>
          <w:szCs w:val="22"/>
        </w:rPr>
      </w:pPr>
      <w:r>
        <w:tab/>
      </w:r>
      <w:r>
        <w:tab/>
      </w:r>
      <w:r>
        <w:tab/>
      </w:r>
      <w:r>
        <w:tab/>
      </w:r>
      <w:r>
        <w:tab/>
      </w:r>
      <w:r w:rsidRPr="003C5DB3">
        <w:rPr>
          <w:rFonts w:asciiTheme="minorHAnsi" w:hAnsiTheme="minorHAnsi" w:cstheme="minorHAnsi"/>
          <w:sz w:val="22"/>
          <w:szCs w:val="22"/>
        </w:rPr>
        <w:t>Standard 5.1</w:t>
      </w:r>
      <w:r w:rsidRPr="003C5DB3">
        <w:rPr>
          <w:rFonts w:asciiTheme="minorHAnsi" w:hAnsiTheme="minorHAnsi" w:cstheme="minorHAnsi"/>
          <w:color w:val="000000"/>
          <w:sz w:val="22"/>
          <w:szCs w:val="22"/>
        </w:rPr>
        <w:t xml:space="preserve"> </w:t>
      </w:r>
    </w:p>
    <w:p w14:paraId="74AC7688" w14:textId="564672E0" w:rsidR="007E3BA9" w:rsidRPr="00306C48" w:rsidRDefault="007E3BA9" w:rsidP="007E3BA9">
      <w:pPr>
        <w:widowControl w:val="0"/>
        <w:autoSpaceDE w:val="0"/>
        <w:autoSpaceDN w:val="0"/>
        <w:adjustRightInd w:val="0"/>
        <w:snapToGrid w:val="0"/>
        <w:spacing w:before="120" w:after="120"/>
        <w:ind w:left="426" w:right="-1"/>
        <w:jc w:val="both"/>
        <w:rPr>
          <w:rFonts w:asciiTheme="minorHAnsi" w:hAnsiTheme="minorHAnsi" w:cstheme="minorHAnsi"/>
          <w:sz w:val="22"/>
          <w:szCs w:val="22"/>
        </w:rPr>
      </w:pPr>
      <w:r w:rsidRPr="00306C48">
        <w:rPr>
          <w:rFonts w:asciiTheme="minorHAnsi" w:hAnsiTheme="minorHAnsi" w:cstheme="minorHAnsi"/>
          <w:sz w:val="22"/>
          <w:szCs w:val="22"/>
        </w:rPr>
        <w:t xml:space="preserve">Pravomoci a odpovědnost garanta studijního programu jsou stanoveny ve vnitřním předpisu </w:t>
      </w:r>
      <w:hyperlink r:id="rId33" w:history="1">
        <w:r w:rsidRPr="00306C48">
          <w:rPr>
            <w:rFonts w:asciiTheme="minorHAnsi" w:hAnsiTheme="minorHAnsi" w:cstheme="minorHAnsi"/>
            <w:i/>
            <w:color w:val="000000"/>
            <w:sz w:val="22"/>
            <w:szCs w:val="22"/>
          </w:rPr>
          <w:t>Řádu pro tvorbu, schvalování, uskutečňování a změny studijních programů UTB</w:t>
        </w:r>
        <w:r w:rsidRPr="00306C48">
          <w:rPr>
            <w:rStyle w:val="Znakapoznpodarou"/>
            <w:rFonts w:asciiTheme="minorHAnsi" w:hAnsiTheme="minorHAnsi" w:cstheme="minorHAnsi"/>
            <w:i/>
            <w:color w:val="000000"/>
            <w:sz w:val="22"/>
            <w:szCs w:val="22"/>
          </w:rPr>
          <w:footnoteReference w:id="61"/>
        </w:r>
        <w:r w:rsidRPr="00306C48">
          <w:rPr>
            <w:rFonts w:asciiTheme="minorHAnsi" w:hAnsiTheme="minorHAnsi" w:cstheme="minorHAnsi"/>
            <w:i/>
            <w:color w:val="000000"/>
            <w:sz w:val="22"/>
            <w:szCs w:val="22"/>
          </w:rPr>
          <w:t xml:space="preserve"> </w:t>
        </w:r>
      </w:hyperlink>
      <w:r w:rsidRPr="00306C48">
        <w:rPr>
          <w:rFonts w:asciiTheme="minorHAnsi" w:hAnsiTheme="minorHAnsi" w:cstheme="minorHAnsi"/>
          <w:color w:val="000000"/>
          <w:sz w:val="22"/>
          <w:szCs w:val="22"/>
        </w:rPr>
        <w:t>v čl. 8 a směrnici rektora SR/</w:t>
      </w:r>
      <w:ins w:id="111" w:author="Hana Ponížilová" w:date="2023-05-26T13:17:00Z">
        <w:r w:rsidR="00115C84">
          <w:rPr>
            <w:rFonts w:asciiTheme="minorHAnsi" w:hAnsiTheme="minorHAnsi" w:cstheme="minorHAnsi"/>
            <w:color w:val="000000"/>
            <w:sz w:val="22"/>
            <w:szCs w:val="22"/>
          </w:rPr>
          <w:t>08</w:t>
        </w:r>
      </w:ins>
      <w:r w:rsidRPr="00306C48">
        <w:rPr>
          <w:rFonts w:asciiTheme="minorHAnsi" w:hAnsiTheme="minorHAnsi" w:cstheme="minorHAnsi"/>
          <w:color w:val="000000"/>
          <w:sz w:val="22"/>
          <w:szCs w:val="22"/>
        </w:rPr>
        <w:t>/202</w:t>
      </w:r>
      <w:ins w:id="112" w:author="Hana Ponížilová" w:date="2023-05-26T13:17:00Z">
        <w:r w:rsidR="00115C84">
          <w:rPr>
            <w:rFonts w:asciiTheme="minorHAnsi" w:hAnsiTheme="minorHAnsi" w:cstheme="minorHAnsi"/>
            <w:color w:val="000000"/>
            <w:sz w:val="22"/>
            <w:szCs w:val="22"/>
          </w:rPr>
          <w:t>2</w:t>
        </w:r>
      </w:ins>
      <w:r w:rsidRPr="00306C48">
        <w:rPr>
          <w:rFonts w:asciiTheme="minorHAnsi" w:hAnsiTheme="minorHAnsi" w:cstheme="minorHAnsi"/>
          <w:color w:val="000000"/>
          <w:sz w:val="22"/>
          <w:szCs w:val="22"/>
        </w:rPr>
        <w:t xml:space="preserve"> </w:t>
      </w:r>
      <w:r w:rsidRPr="00306C48">
        <w:rPr>
          <w:rFonts w:asciiTheme="minorHAnsi" w:hAnsiTheme="minorHAnsi" w:cstheme="minorHAnsi"/>
          <w:i/>
          <w:color w:val="000000"/>
          <w:sz w:val="22"/>
          <w:szCs w:val="22"/>
        </w:rPr>
        <w:t>Standardy studijních programů UTB</w:t>
      </w:r>
      <w:r w:rsidRPr="00306C48">
        <w:rPr>
          <w:rStyle w:val="Znakapoznpodarou"/>
          <w:rFonts w:asciiTheme="minorHAnsi" w:hAnsiTheme="minorHAnsi" w:cstheme="minorHAnsi"/>
          <w:i/>
          <w:color w:val="000000"/>
          <w:sz w:val="22"/>
          <w:szCs w:val="22"/>
        </w:rPr>
        <w:footnoteReference w:id="62"/>
      </w:r>
      <w:r w:rsidRPr="00306C48">
        <w:rPr>
          <w:rFonts w:asciiTheme="minorHAnsi" w:hAnsiTheme="minorHAnsi" w:cstheme="minorHAnsi"/>
          <w:i/>
          <w:color w:val="000000"/>
          <w:sz w:val="22"/>
          <w:szCs w:val="22"/>
        </w:rPr>
        <w:t>.</w:t>
      </w:r>
    </w:p>
    <w:p w14:paraId="174C3246" w14:textId="77777777" w:rsidR="007E3BA9" w:rsidRPr="00306C48" w:rsidRDefault="007E3BA9" w:rsidP="007E3BA9">
      <w:pPr>
        <w:widowControl w:val="0"/>
        <w:autoSpaceDE w:val="0"/>
        <w:autoSpaceDN w:val="0"/>
        <w:adjustRightInd w:val="0"/>
        <w:snapToGrid w:val="0"/>
        <w:spacing w:after="120"/>
        <w:ind w:left="425" w:right="-1"/>
        <w:jc w:val="both"/>
        <w:rPr>
          <w:rFonts w:asciiTheme="minorHAnsi" w:hAnsiTheme="minorHAnsi" w:cstheme="minorHAnsi"/>
          <w:color w:val="000000"/>
          <w:sz w:val="22"/>
          <w:szCs w:val="22"/>
        </w:rPr>
      </w:pPr>
      <w:r w:rsidRPr="00306C48">
        <w:rPr>
          <w:rFonts w:asciiTheme="minorHAnsi" w:hAnsiTheme="minorHAnsi" w:cstheme="minorHAnsi"/>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61316C70" w14:textId="77777777" w:rsidR="007E3BA9" w:rsidRPr="00306C48" w:rsidRDefault="007E3BA9" w:rsidP="007E3BA9">
      <w:pPr>
        <w:widowControl w:val="0"/>
        <w:autoSpaceDE w:val="0"/>
        <w:autoSpaceDN w:val="0"/>
        <w:adjustRightInd w:val="0"/>
        <w:snapToGrid w:val="0"/>
        <w:ind w:left="426" w:right="-1"/>
        <w:jc w:val="both"/>
        <w:rPr>
          <w:rFonts w:asciiTheme="minorHAnsi" w:hAnsiTheme="minorHAnsi" w:cstheme="minorHAnsi"/>
          <w:color w:val="000000"/>
          <w:sz w:val="22"/>
          <w:szCs w:val="22"/>
        </w:rPr>
      </w:pPr>
      <w:r w:rsidRPr="00306C48">
        <w:rPr>
          <w:rFonts w:asciiTheme="minorHAnsi" w:hAnsiTheme="minorHAnsi" w:cstheme="minorHAnsi"/>
          <w:color w:val="000000"/>
          <w:sz w:val="22"/>
          <w:szCs w:val="22"/>
        </w:rPr>
        <w:t xml:space="preserve">Součástí návrhu na schválení studijního programu RVH UTB na základě udělené institucionální akreditace dle čl. 8 </w:t>
      </w:r>
      <w:hyperlink r:id="rId34" w:history="1">
        <w:r w:rsidRPr="00306C48">
          <w:rPr>
            <w:rFonts w:asciiTheme="minorHAnsi" w:hAnsiTheme="minorHAnsi" w:cstheme="minorHAnsi"/>
            <w:i/>
            <w:iCs/>
            <w:color w:val="000000"/>
            <w:sz w:val="22"/>
            <w:szCs w:val="22"/>
          </w:rPr>
          <w:t>Řád pro tvorbu, schvalování, uskutečňování a změny studijních programů UTB</w:t>
        </w:r>
      </w:hyperlink>
      <w:r w:rsidRPr="00306C48">
        <w:rPr>
          <w:rStyle w:val="Znakapoznpodarou"/>
          <w:rFonts w:asciiTheme="minorHAnsi" w:hAnsiTheme="minorHAnsi" w:cstheme="minorHAnsi"/>
          <w:color w:val="000000"/>
          <w:sz w:val="22"/>
          <w:szCs w:val="22"/>
        </w:rPr>
        <w:footnoteReference w:id="63"/>
      </w:r>
      <w:r w:rsidRPr="00306C48">
        <w:rPr>
          <w:rFonts w:asciiTheme="minorHAnsi" w:hAnsiTheme="minorHAnsi" w:cstheme="minorHAnsi"/>
          <w:i/>
          <w:iCs/>
          <w:color w:val="000000"/>
          <w:sz w:val="22"/>
          <w:szCs w:val="22"/>
        </w:rPr>
        <w:t xml:space="preserve"> </w:t>
      </w:r>
      <w:r w:rsidRPr="00306C48">
        <w:rPr>
          <w:rFonts w:asciiTheme="minorHAnsi" w:hAnsiTheme="minorHAnsi" w:cstheme="minorHAnsi"/>
          <w:color w:val="000000"/>
          <w:sz w:val="22"/>
          <w:szCs w:val="22"/>
        </w:rPr>
        <w:t xml:space="preserve">je návrh garanta studijního programu. Garanta studijního programu navrhuje děkan po projednání v: </w:t>
      </w:r>
    </w:p>
    <w:p w14:paraId="75ACF50A" w14:textId="77777777" w:rsidR="00163FF7" w:rsidRPr="002D186B" w:rsidRDefault="00163FF7" w:rsidP="00163FF7">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radě studijního programu u bakalářského a magisterského studijního programu, </w:t>
      </w:r>
    </w:p>
    <w:p w14:paraId="07416ABC" w14:textId="77777777" w:rsidR="00163FF7" w:rsidRPr="002D186B" w:rsidRDefault="00163FF7" w:rsidP="00163FF7">
      <w:pPr>
        <w:widowControl w:val="0"/>
        <w:autoSpaceDE w:val="0"/>
        <w:autoSpaceDN w:val="0"/>
        <w:adjustRightInd w:val="0"/>
        <w:snapToGrid w:val="0"/>
        <w:spacing w:after="12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oborové radě u doktorského studijního programu, pokud je ustavena. </w:t>
      </w:r>
    </w:p>
    <w:p w14:paraId="73A86990" w14:textId="77777777" w:rsidR="00163FF7" w:rsidRPr="002D186B"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studijního programu je akademický pracovník, který svou odborností a svým jménem odpovídá za kvalitu a řádné uskutečňování jím garantovaného studijního programu. </w:t>
      </w:r>
    </w:p>
    <w:p w14:paraId="1EE6AD27" w14:textId="77777777" w:rsidR="00163FF7" w:rsidRPr="002D186B" w:rsidRDefault="00163FF7" w:rsidP="00163FF7">
      <w:pPr>
        <w:widowControl w:val="0"/>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bakalářského a magisterského studijního programu zejména: </w:t>
      </w:r>
    </w:p>
    <w:p w14:paraId="128D841E" w14:textId="77777777" w:rsidR="00163FF7" w:rsidRPr="002D186B" w:rsidRDefault="00163FF7" w:rsidP="00163FF7">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w:t>
      </w:r>
      <w:r w:rsidRPr="002D186B">
        <w:rPr>
          <w:rFonts w:asciiTheme="minorHAnsi" w:hAnsiTheme="minorHAnsi" w:cstheme="minorHAnsi"/>
          <w:color w:val="000000"/>
          <w:sz w:val="22"/>
          <w:szCs w:val="22"/>
        </w:rPr>
        <w:tab/>
        <w:t xml:space="preserve">koordinuje obsahovou přípravu studijního programu, </w:t>
      </w:r>
    </w:p>
    <w:p w14:paraId="5A12294C" w14:textId="77777777" w:rsidR="00163FF7" w:rsidRPr="002D186B" w:rsidRDefault="00163FF7" w:rsidP="00163FF7">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lastRenderedPageBreak/>
        <w:t xml:space="preserve">b) </w:t>
      </w:r>
      <w:r w:rsidRPr="002D186B">
        <w:rPr>
          <w:rFonts w:asciiTheme="minorHAnsi" w:hAnsiTheme="minorHAnsi" w:cstheme="minorHAnsi"/>
          <w:color w:val="000000"/>
          <w:sz w:val="22"/>
          <w:szCs w:val="22"/>
        </w:rPr>
        <w:tab/>
        <w:t xml:space="preserve">dbá na to, aby studijní program byl uskutečňován v souladu s akreditačním spisem, </w:t>
      </w:r>
    </w:p>
    <w:p w14:paraId="05C71D82" w14:textId="77777777" w:rsidR="00163FF7" w:rsidRPr="002D186B" w:rsidRDefault="00163FF7" w:rsidP="00163FF7">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c) </w:t>
      </w:r>
      <w:r w:rsidRPr="002D186B">
        <w:rPr>
          <w:rFonts w:asciiTheme="minorHAnsi" w:hAnsiTheme="minorHAnsi" w:cstheme="minorHAnsi"/>
          <w:color w:val="000000"/>
          <w:sz w:val="22"/>
          <w:szCs w:val="22"/>
        </w:rPr>
        <w:tab/>
        <w:t xml:space="preserve">dohlíží na kvalitu uskutečňování studijního programu, </w:t>
      </w:r>
    </w:p>
    <w:p w14:paraId="42C3AFFC" w14:textId="77777777" w:rsidR="00163FF7" w:rsidRPr="002D186B" w:rsidRDefault="00163FF7" w:rsidP="00163FF7">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 </w:t>
      </w:r>
      <w:r w:rsidRPr="002D186B">
        <w:rPr>
          <w:rFonts w:asciiTheme="minorHAnsi" w:hAnsiTheme="minorHAnsi" w:cstheme="minorHAnsi"/>
          <w:color w:val="000000"/>
          <w:sz w:val="22"/>
          <w:szCs w:val="22"/>
        </w:rPr>
        <w:tab/>
        <w:t xml:space="preserve">studentům ve studijním programu poskytuje odborné studijní poradenství, </w:t>
      </w:r>
    </w:p>
    <w:p w14:paraId="68433362" w14:textId="77777777" w:rsidR="00163FF7" w:rsidRPr="002D186B" w:rsidRDefault="00163FF7" w:rsidP="00163FF7">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e) </w:t>
      </w:r>
      <w:r w:rsidRPr="002D186B">
        <w:rPr>
          <w:rFonts w:asciiTheme="minorHAnsi" w:hAnsiTheme="minorHAnsi" w:cstheme="minorHAnsi"/>
          <w:color w:val="000000"/>
          <w:sz w:val="22"/>
          <w:szCs w:val="22"/>
        </w:rPr>
        <w:tab/>
        <w:t xml:space="preserve">schvaluje výběr studijních předmětů studia v zahraničí a jejich uznání, </w:t>
      </w:r>
    </w:p>
    <w:p w14:paraId="75171276" w14:textId="77777777" w:rsidR="00163FF7" w:rsidRPr="002D186B" w:rsidRDefault="00163FF7" w:rsidP="00163FF7">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f) </w:t>
      </w:r>
      <w:r w:rsidRPr="002D186B">
        <w:rPr>
          <w:rFonts w:asciiTheme="minorHAnsi" w:hAnsiTheme="minorHAnsi" w:cstheme="minorHAnsi"/>
          <w:color w:val="000000"/>
          <w:sz w:val="22"/>
          <w:szCs w:val="22"/>
        </w:rPr>
        <w:tab/>
        <w:t>doporučuje uznání části studia podle čl. 24 Studijního a zkušebního řádu UTB</w:t>
      </w:r>
      <w:r>
        <w:rPr>
          <w:rStyle w:val="Znakapoznpodarou"/>
          <w:rFonts w:asciiTheme="minorHAnsi" w:hAnsiTheme="minorHAnsi" w:cstheme="minorHAnsi"/>
          <w:color w:val="000000"/>
          <w:sz w:val="22"/>
          <w:szCs w:val="22"/>
        </w:rPr>
        <w:footnoteReference w:id="64"/>
      </w:r>
      <w:r w:rsidRPr="002D186B">
        <w:rPr>
          <w:rFonts w:asciiTheme="minorHAnsi" w:hAnsiTheme="minorHAnsi" w:cstheme="minorHAnsi"/>
          <w:color w:val="000000"/>
          <w:sz w:val="22"/>
          <w:szCs w:val="22"/>
        </w:rPr>
        <w:t xml:space="preserve">, </w:t>
      </w:r>
    </w:p>
    <w:p w14:paraId="112C2D3C" w14:textId="77777777" w:rsidR="00163FF7" w:rsidRPr="002D186B" w:rsidRDefault="00163FF7" w:rsidP="00163FF7">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g)</w:t>
      </w:r>
      <w:r w:rsidRPr="002D186B">
        <w:rPr>
          <w:rFonts w:asciiTheme="minorHAnsi" w:hAnsiTheme="minorHAnsi" w:cstheme="minorHAnsi"/>
          <w:color w:val="000000"/>
          <w:sz w:val="22"/>
          <w:szCs w:val="22"/>
        </w:rPr>
        <w:tab/>
        <w:t xml:space="preserve">schvaluje témata bakalářských nebo diplomových prací, </w:t>
      </w:r>
    </w:p>
    <w:p w14:paraId="66D00DB8" w14:textId="77777777" w:rsidR="00163FF7" w:rsidRPr="002D186B" w:rsidRDefault="00163FF7" w:rsidP="00163FF7">
      <w:pPr>
        <w:widowControl w:val="0"/>
        <w:tabs>
          <w:tab w:val="left" w:pos="851"/>
        </w:tabs>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h)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obsahově a metodicky rozvíjí studijní program v souladu s aktuální úrovní poznání a potřebami praxe, </w:t>
      </w:r>
    </w:p>
    <w:p w14:paraId="56AB2B27" w14:textId="77777777" w:rsidR="00163FF7" w:rsidRPr="002D186B" w:rsidRDefault="00163FF7" w:rsidP="00163FF7">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i)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předkládá radě studijního programu návrhy na změny studijního programu, </w:t>
      </w:r>
    </w:p>
    <w:p w14:paraId="7FA352CD" w14:textId="77777777" w:rsidR="00163FF7" w:rsidRPr="002D186B" w:rsidRDefault="00163FF7" w:rsidP="00163FF7">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j)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účastní se jednání rady studijního programu, </w:t>
      </w:r>
    </w:p>
    <w:p w14:paraId="37AC884C" w14:textId="77777777" w:rsidR="00163FF7" w:rsidRPr="002D186B" w:rsidRDefault="00163FF7" w:rsidP="00163FF7">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k)</w:t>
      </w:r>
      <w:r w:rsidRPr="002D186B">
        <w:rPr>
          <w:rFonts w:asciiTheme="minorHAnsi" w:hAnsiTheme="minorHAnsi" w:cstheme="minorHAnsi"/>
          <w:color w:val="000000"/>
          <w:sz w:val="22"/>
          <w:szCs w:val="22"/>
        </w:rPr>
        <w:tab/>
        <w:t xml:space="preserve">spolupracuje s proděkany, řediteli ústavů a garanty dalších studijních programů uskutečňovaných na dané součásti, </w:t>
      </w:r>
    </w:p>
    <w:p w14:paraId="70F58EF8" w14:textId="77777777" w:rsidR="00163FF7" w:rsidRDefault="00163FF7" w:rsidP="00163FF7">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l) </w:t>
      </w:r>
      <w:r w:rsidRPr="002D186B">
        <w:rPr>
          <w:rFonts w:asciiTheme="minorHAnsi" w:hAnsiTheme="minorHAnsi" w:cstheme="minorHAnsi"/>
          <w:color w:val="000000"/>
          <w:sz w:val="22"/>
          <w:szCs w:val="22"/>
        </w:rPr>
        <w:tab/>
        <w:t xml:space="preserve">vyhodnocuje obsah a uskutečňování studijního programu, přičemž se opírá o procesy zpětné vazby, zejména ankety a kvantitativní a kvalitativní průzkumy u studentů, zaměstnavatelů, profesních komor a oborových sdružení, </w:t>
      </w:r>
    </w:p>
    <w:p w14:paraId="177AA540" w14:textId="77777777" w:rsidR="00163FF7" w:rsidRPr="002D186B" w:rsidRDefault="00163FF7" w:rsidP="00163FF7">
      <w:pPr>
        <w:widowControl w:val="0"/>
        <w:tabs>
          <w:tab w:val="left" w:pos="567"/>
        </w:tabs>
        <w:autoSpaceDE w:val="0"/>
        <w:autoSpaceDN w:val="0"/>
        <w:adjustRightInd w:val="0"/>
        <w:snapToGrid w:val="0"/>
        <w:ind w:left="851"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m) </w:t>
      </w:r>
      <w:r w:rsidRPr="002D186B">
        <w:rPr>
          <w:rFonts w:asciiTheme="minorHAnsi" w:hAnsiTheme="minorHAnsi" w:cstheme="minorHAnsi"/>
          <w:color w:val="000000"/>
          <w:sz w:val="22"/>
          <w:szCs w:val="22"/>
        </w:rPr>
        <w:t xml:space="preserve">zpracovává hodnotící zprávu o studijním programu jako podklad pro hodnocení kvality uskutečňovaného studijního programu, </w:t>
      </w:r>
    </w:p>
    <w:p w14:paraId="5722441E" w14:textId="77777777" w:rsidR="00163FF7" w:rsidRPr="002D186B" w:rsidRDefault="00163FF7" w:rsidP="00163FF7">
      <w:pPr>
        <w:widowControl w:val="0"/>
        <w:autoSpaceDE w:val="0"/>
        <w:autoSpaceDN w:val="0"/>
        <w:adjustRightInd w:val="0"/>
        <w:snapToGrid w:val="0"/>
        <w:spacing w:after="120"/>
        <w:ind w:left="851" w:hanging="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n) </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odpovídá za promítnutí závěrů zprávy o hodnocení studijního programu, schválené Radou pro vnitřní hodnocení UTB (dál jen „</w:t>
      </w:r>
      <w:r>
        <w:rPr>
          <w:rFonts w:asciiTheme="minorHAnsi" w:hAnsiTheme="minorHAnsi" w:cstheme="minorHAnsi"/>
          <w:color w:val="000000"/>
          <w:sz w:val="22"/>
          <w:szCs w:val="22"/>
        </w:rPr>
        <w:t>R</w:t>
      </w:r>
      <w:r w:rsidRPr="002D186B">
        <w:rPr>
          <w:rFonts w:asciiTheme="minorHAnsi" w:hAnsiTheme="minorHAnsi" w:cstheme="minorHAnsi"/>
          <w:color w:val="000000"/>
          <w:sz w:val="22"/>
          <w:szCs w:val="22"/>
        </w:rPr>
        <w:t>ada</w:t>
      </w:r>
      <w:r>
        <w:rPr>
          <w:rFonts w:asciiTheme="minorHAnsi" w:hAnsiTheme="minorHAnsi" w:cstheme="minorHAnsi"/>
          <w:color w:val="000000"/>
          <w:sz w:val="22"/>
          <w:szCs w:val="22"/>
        </w:rPr>
        <w:t xml:space="preserve"> UTB</w:t>
      </w:r>
      <w:r w:rsidRPr="002D186B">
        <w:rPr>
          <w:rFonts w:asciiTheme="minorHAnsi" w:hAnsiTheme="minorHAnsi" w:cstheme="minorHAnsi"/>
          <w:color w:val="000000"/>
          <w:sz w:val="22"/>
          <w:szCs w:val="22"/>
        </w:rPr>
        <w:t xml:space="preserve">“), do dalšího uskutečňování studijního programu, případně do přípravy žádosti o prodloužení nebo rozšíření akreditace studijního programu. </w:t>
      </w:r>
    </w:p>
    <w:p w14:paraId="70DDC0A1" w14:textId="1C2BD204" w:rsidR="00FD2C4E" w:rsidRPr="00306C48" w:rsidRDefault="00FD2C4E" w:rsidP="00FD2C4E">
      <w:pPr>
        <w:widowControl w:val="0"/>
        <w:autoSpaceDE w:val="0"/>
        <w:autoSpaceDN w:val="0"/>
        <w:adjustRightInd w:val="0"/>
        <w:snapToGrid w:val="0"/>
        <w:ind w:left="426" w:right="142"/>
        <w:jc w:val="both"/>
        <w:rPr>
          <w:rFonts w:asciiTheme="minorHAnsi" w:hAnsiTheme="minorHAnsi" w:cs="Calibri"/>
          <w:color w:val="000000"/>
          <w:sz w:val="22"/>
          <w:szCs w:val="22"/>
        </w:rPr>
      </w:pPr>
      <w:r w:rsidRPr="00306C48">
        <w:rPr>
          <w:rFonts w:asciiTheme="minorHAnsi" w:hAnsiTheme="minorHAnsi" w:cs="Calibri"/>
          <w:color w:val="000000"/>
          <w:sz w:val="22"/>
          <w:szCs w:val="22"/>
        </w:rPr>
        <w:t xml:space="preserve">Dle </w:t>
      </w:r>
      <w:hyperlink r:id="rId35" w:history="1">
        <w:r w:rsidRPr="00306C48">
          <w:rPr>
            <w:rFonts w:asciiTheme="minorHAnsi" w:hAnsiTheme="minorHAnsi" w:cs="Calibri"/>
            <w:i/>
            <w:color w:val="000000"/>
            <w:sz w:val="22"/>
            <w:szCs w:val="22"/>
          </w:rPr>
          <w:t xml:space="preserve">Řádu pro tvorbu, schvalování, uskutečňování a změny studijních programů UTB </w:t>
        </w:r>
      </w:hyperlink>
      <w:r w:rsidRPr="00306C48">
        <w:rPr>
          <w:rStyle w:val="Znakapoznpodarou"/>
          <w:rFonts w:asciiTheme="minorHAnsi" w:hAnsiTheme="minorHAnsi" w:cs="Calibri"/>
          <w:color w:val="000000"/>
          <w:sz w:val="22"/>
          <w:szCs w:val="22"/>
        </w:rPr>
        <w:footnoteReference w:id="65"/>
      </w:r>
      <w:r w:rsidRPr="00306C48">
        <w:rPr>
          <w:rFonts w:asciiTheme="minorHAnsi" w:hAnsiTheme="minorHAnsi" w:cs="Calibri"/>
          <w:color w:val="000000"/>
          <w:sz w:val="22"/>
          <w:szCs w:val="22"/>
        </w:rPr>
        <w:t xml:space="preserve"> je činnost garanta studijního programu započítávána do hodnocení pedagogických činností</w:t>
      </w:r>
      <w:r w:rsidR="00462BA9">
        <w:rPr>
          <w:rFonts w:asciiTheme="minorHAnsi" w:hAnsiTheme="minorHAnsi" w:cs="Calibri"/>
          <w:color w:val="000000"/>
          <w:sz w:val="22"/>
          <w:szCs w:val="22"/>
        </w:rPr>
        <w:t>.</w:t>
      </w:r>
    </w:p>
    <w:p w14:paraId="2C32CCF2" w14:textId="77777777" w:rsidR="00163FF7" w:rsidRDefault="00163FF7" w:rsidP="00163FF7">
      <w:pPr>
        <w:rPr>
          <w:rFonts w:cs="Calibri"/>
        </w:rPr>
      </w:pPr>
    </w:p>
    <w:p w14:paraId="33ED20E1" w14:textId="77777777" w:rsidR="00163FF7" w:rsidRPr="008A283B" w:rsidRDefault="00163FF7" w:rsidP="00163FF7">
      <w:pPr>
        <w:rPr>
          <w:rFonts w:cs="Calibri"/>
        </w:rPr>
      </w:pPr>
    </w:p>
    <w:p w14:paraId="2B131DB9" w14:textId="77777777" w:rsidR="00163FF7" w:rsidRPr="00EA70B4" w:rsidRDefault="00163FF7" w:rsidP="00163FF7">
      <w:pPr>
        <w:pStyle w:val="Nadpis3"/>
      </w:pPr>
      <w:r w:rsidRPr="00035992">
        <w:t xml:space="preserve">Zhodnocení osoby garanta z hlediska naplnění </w:t>
      </w:r>
      <w:r w:rsidRPr="00EA70B4">
        <w:t>standardů (dle požadavků kladených standardy pro jednotlivé typy a profily studijních programů)</w:t>
      </w:r>
    </w:p>
    <w:p w14:paraId="17680EB6" w14:textId="1B619732" w:rsidR="00163FF7" w:rsidRDefault="00163FF7" w:rsidP="00163FF7">
      <w:pPr>
        <w:spacing w:before="120" w:after="120"/>
        <w:rPr>
          <w:rFonts w:asciiTheme="minorHAnsi" w:hAnsiTheme="minorHAnsi" w:cstheme="minorHAnsi"/>
          <w:sz w:val="22"/>
          <w:szCs w:val="22"/>
        </w:rPr>
      </w:pPr>
      <w:r w:rsidRPr="00EA70B4">
        <w:tab/>
      </w:r>
      <w:r w:rsidRPr="00EA70B4">
        <w:tab/>
      </w:r>
      <w:r w:rsidRPr="00EA70B4">
        <w:tab/>
      </w:r>
      <w:r w:rsidRPr="00EA70B4">
        <w:tab/>
      </w:r>
      <w:r w:rsidRPr="00EA70B4">
        <w:tab/>
      </w:r>
      <w:r w:rsidRPr="007C6227">
        <w:rPr>
          <w:rFonts w:asciiTheme="minorHAnsi" w:hAnsiTheme="minorHAnsi" w:cstheme="minorHAnsi"/>
          <w:sz w:val="22"/>
          <w:szCs w:val="22"/>
        </w:rPr>
        <w:t>Standardy 5.2-5.4</w:t>
      </w:r>
    </w:p>
    <w:p w14:paraId="0F45CDC3" w14:textId="21CB0358" w:rsidR="00163FF7" w:rsidRDefault="00B766E9" w:rsidP="00B90FBC">
      <w:pPr>
        <w:spacing w:before="120"/>
        <w:ind w:left="425"/>
        <w:jc w:val="both"/>
        <w:rPr>
          <w:rFonts w:asciiTheme="minorHAnsi" w:hAnsiTheme="minorHAnsi" w:cstheme="minorHAnsi"/>
          <w:sz w:val="22"/>
          <w:szCs w:val="22"/>
        </w:rPr>
      </w:pPr>
      <w:r>
        <w:rPr>
          <w:rFonts w:asciiTheme="minorHAnsi" w:hAnsiTheme="minorHAnsi" w:cstheme="minorHAnsi"/>
          <w:sz w:val="22"/>
          <w:szCs w:val="22"/>
        </w:rPr>
        <w:t>Jako garant bakalářského studijního programu Animovaná tvorba je navržen Mgr. Lukáš Gregor, Ph.D.</w:t>
      </w:r>
      <w:r w:rsidR="00EF6B81">
        <w:rPr>
          <w:rFonts w:asciiTheme="minorHAnsi" w:hAnsiTheme="minorHAnsi" w:cstheme="minorHAnsi"/>
          <w:sz w:val="22"/>
          <w:szCs w:val="22"/>
        </w:rPr>
        <w:t xml:space="preserve">, který je akademickým pracovníkem UTB a současně FMK a splňuje podmínky stanové v zákoně o VŠ </w:t>
      </w:r>
      <w:r w:rsidR="002814DC">
        <w:rPr>
          <w:rFonts w:asciiTheme="minorHAnsi" w:hAnsiTheme="minorHAnsi" w:cstheme="minorHAnsi"/>
          <w:sz w:val="22"/>
          <w:szCs w:val="22"/>
        </w:rPr>
        <w:br/>
      </w:r>
      <w:r w:rsidR="00EF6B81">
        <w:rPr>
          <w:rFonts w:asciiTheme="minorHAnsi" w:hAnsiTheme="minorHAnsi" w:cstheme="minorHAnsi"/>
          <w:sz w:val="22"/>
          <w:szCs w:val="22"/>
        </w:rPr>
        <w:t xml:space="preserve">a nařízení vlády č. 274/2016 Sb., o standardech pro akreditace ve vysokém školství. </w:t>
      </w:r>
      <w:r w:rsidR="00383FA5">
        <w:rPr>
          <w:rFonts w:asciiTheme="minorHAnsi" w:hAnsiTheme="minorHAnsi" w:cstheme="minorHAnsi"/>
          <w:sz w:val="22"/>
          <w:szCs w:val="22"/>
        </w:rPr>
        <w:t>Mgr. Lukáš Gregor, Ph.D. se podílí na výuce ve studijním programu vedením profilujících předmětů Dějiny animovaného filmu a Bakalářská práce</w:t>
      </w:r>
      <w:r w:rsidR="003B25D4">
        <w:rPr>
          <w:rFonts w:asciiTheme="minorHAnsi" w:hAnsiTheme="minorHAnsi" w:cstheme="minorHAnsi"/>
          <w:sz w:val="22"/>
          <w:szCs w:val="22"/>
        </w:rPr>
        <w:t xml:space="preserve">, dále pak povinně volitelného předmětu Dějiny hraného filmu. </w:t>
      </w:r>
      <w:r w:rsidR="00656481">
        <w:rPr>
          <w:rFonts w:asciiTheme="minorHAnsi" w:hAnsiTheme="minorHAnsi" w:cstheme="minorHAnsi"/>
          <w:sz w:val="22"/>
          <w:szCs w:val="22"/>
        </w:rPr>
        <w:t>Mgr. Lukáš Gregor, Ph.D. je vedoucím ateliéru Animovaná tvorba a také proděkanem pro tvůrčí činnosti a doktorské studium na FMK. Patří mezi odborníky především na historii a teorii filmu (</w:t>
      </w:r>
      <w:r w:rsidR="00F8188F">
        <w:rPr>
          <w:rFonts w:asciiTheme="minorHAnsi" w:hAnsiTheme="minorHAnsi" w:cstheme="minorHAnsi"/>
          <w:sz w:val="22"/>
          <w:szCs w:val="22"/>
        </w:rPr>
        <w:t>je členem Prezidia Rady animovaného filmu a členem Rady Státního fondu kinematografie), pedagogicky při praktických projektech studentů se zaměřuje především na dramaturgii.</w:t>
      </w:r>
      <w:r w:rsidR="00F57162">
        <w:rPr>
          <w:rFonts w:asciiTheme="minorHAnsi" w:hAnsiTheme="minorHAnsi" w:cstheme="minorHAnsi"/>
          <w:sz w:val="22"/>
          <w:szCs w:val="22"/>
        </w:rPr>
        <w:t xml:space="preserve"> Je schopen praktických výstupů, stejně jako teoretické reflexe </w:t>
      </w:r>
      <w:r w:rsidR="002814DC">
        <w:rPr>
          <w:rFonts w:asciiTheme="minorHAnsi" w:hAnsiTheme="minorHAnsi" w:cstheme="minorHAnsi"/>
          <w:sz w:val="22"/>
          <w:szCs w:val="22"/>
        </w:rPr>
        <w:br/>
      </w:r>
      <w:r w:rsidR="00F57162">
        <w:rPr>
          <w:rFonts w:asciiTheme="minorHAnsi" w:hAnsiTheme="minorHAnsi" w:cstheme="minorHAnsi"/>
          <w:sz w:val="22"/>
          <w:szCs w:val="22"/>
        </w:rPr>
        <w:t>a odborných prací, což je pro garantování studijního programu jedním ze zásadních předpokladů.</w:t>
      </w:r>
    </w:p>
    <w:p w14:paraId="044BFFEB" w14:textId="77777777" w:rsidR="00B90FBC" w:rsidRDefault="00B90FBC" w:rsidP="00B90FBC">
      <w:pPr>
        <w:spacing w:before="120"/>
        <w:ind w:left="425"/>
        <w:jc w:val="both"/>
        <w:rPr>
          <w:rFonts w:asciiTheme="minorHAnsi" w:hAnsiTheme="minorHAnsi" w:cstheme="minorHAnsi"/>
          <w:sz w:val="22"/>
          <w:szCs w:val="22"/>
        </w:rPr>
      </w:pPr>
    </w:p>
    <w:p w14:paraId="7803CC26" w14:textId="77777777" w:rsidR="00B90FBC" w:rsidRPr="0052206E" w:rsidRDefault="00B90FBC" w:rsidP="00B90FBC">
      <w:pPr>
        <w:ind w:left="426"/>
        <w:jc w:val="both"/>
        <w:rPr>
          <w:rFonts w:asciiTheme="minorHAnsi" w:hAnsiTheme="minorHAnsi" w:cstheme="minorHAnsi"/>
          <w:sz w:val="22"/>
          <w:szCs w:val="22"/>
        </w:rPr>
      </w:pPr>
      <w:r w:rsidRPr="0052206E">
        <w:rPr>
          <w:rFonts w:asciiTheme="minorHAnsi" w:hAnsiTheme="minorHAnsi" w:cstheme="minorHAnsi"/>
          <w:sz w:val="22"/>
          <w:szCs w:val="22"/>
        </w:rPr>
        <w:t>Publikační činnost (výběr)</w:t>
      </w:r>
    </w:p>
    <w:p w14:paraId="6FDBA283" w14:textId="591EDCA8" w:rsidR="00B90FBC" w:rsidRPr="0052206E" w:rsidRDefault="00B90FBC" w:rsidP="00B90FBC">
      <w:pPr>
        <w:spacing w:after="120"/>
        <w:ind w:left="425"/>
        <w:jc w:val="both"/>
        <w:rPr>
          <w:rFonts w:asciiTheme="minorHAnsi" w:hAnsiTheme="minorHAnsi" w:cstheme="minorHAnsi"/>
          <w:sz w:val="22"/>
          <w:szCs w:val="22"/>
        </w:rPr>
      </w:pPr>
      <w:r w:rsidRPr="0052206E">
        <w:rPr>
          <w:rFonts w:asciiTheme="minorHAnsi" w:hAnsiTheme="minorHAnsi" w:cstheme="minorHAnsi"/>
          <w:sz w:val="22"/>
          <w:szCs w:val="22"/>
        </w:rPr>
        <w:t xml:space="preserve">JANÍKOVÁ, Jana a </w:t>
      </w:r>
      <w:r w:rsidRPr="00A86777">
        <w:rPr>
          <w:rFonts w:asciiTheme="minorHAnsi" w:hAnsiTheme="minorHAnsi" w:cstheme="minorHAnsi"/>
          <w:b/>
          <w:sz w:val="22"/>
          <w:szCs w:val="22"/>
        </w:rPr>
        <w:t>Lukáš GREGOR</w:t>
      </w:r>
      <w:r w:rsidRPr="0052206E">
        <w:rPr>
          <w:rFonts w:asciiTheme="minorHAnsi" w:hAnsiTheme="minorHAnsi" w:cstheme="minorHAnsi"/>
          <w:sz w:val="22"/>
          <w:szCs w:val="22"/>
        </w:rPr>
        <w:t>. Ateliér Hermíny Týrlové. První vydání. Zlín: Univerzita Tomáše Bati ve Zlíně, 2016. 162 stran. ISBN 9788074545931.</w:t>
      </w:r>
    </w:p>
    <w:p w14:paraId="57F6653D" w14:textId="77777777" w:rsidR="00B90FBC" w:rsidRPr="0052206E" w:rsidRDefault="00B90FBC" w:rsidP="00B90FBC">
      <w:pPr>
        <w:ind w:left="426"/>
        <w:jc w:val="both"/>
        <w:rPr>
          <w:rFonts w:asciiTheme="minorHAnsi" w:hAnsiTheme="minorHAnsi" w:cstheme="minorHAnsi"/>
          <w:sz w:val="22"/>
          <w:szCs w:val="22"/>
        </w:rPr>
      </w:pPr>
      <w:r w:rsidRPr="0052206E">
        <w:rPr>
          <w:rFonts w:asciiTheme="minorHAnsi" w:hAnsiTheme="minorHAnsi" w:cstheme="minorHAnsi"/>
          <w:sz w:val="22"/>
          <w:szCs w:val="22"/>
        </w:rPr>
        <w:t>Tvůrčí činnost (výběr)</w:t>
      </w:r>
    </w:p>
    <w:p w14:paraId="2296B37F" w14:textId="77777777" w:rsidR="00B90FBC" w:rsidRPr="0052206E" w:rsidRDefault="00B90FBC" w:rsidP="00B90F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Pr>
          <w:rFonts w:asciiTheme="minorHAnsi" w:hAnsiTheme="minorHAnsi" w:cstheme="minorHAnsi"/>
          <w:sz w:val="22"/>
          <w:szCs w:val="22"/>
        </w:rPr>
      </w:pPr>
      <w:r w:rsidRPr="0052206E">
        <w:rPr>
          <w:rFonts w:asciiTheme="minorHAnsi" w:hAnsiTheme="minorHAnsi" w:cstheme="minorHAnsi"/>
          <w:sz w:val="22"/>
          <w:szCs w:val="22"/>
        </w:rPr>
        <w:t xml:space="preserve">2019: sada videí pro nakladatelství </w:t>
      </w:r>
      <w:proofErr w:type="spellStart"/>
      <w:r w:rsidRPr="0052206E">
        <w:rPr>
          <w:rFonts w:asciiTheme="minorHAnsi" w:hAnsiTheme="minorHAnsi" w:cstheme="minorHAnsi"/>
          <w:sz w:val="22"/>
          <w:szCs w:val="22"/>
        </w:rPr>
        <w:t>Albatrosmedia</w:t>
      </w:r>
      <w:proofErr w:type="spellEnd"/>
      <w:r w:rsidRPr="0052206E">
        <w:rPr>
          <w:rFonts w:asciiTheme="minorHAnsi" w:hAnsiTheme="minorHAnsi" w:cstheme="minorHAnsi"/>
          <w:sz w:val="22"/>
          <w:szCs w:val="22"/>
        </w:rPr>
        <w:t xml:space="preserve"> a.s. (dramaturgie, produkce), RUV CMY</w:t>
      </w:r>
    </w:p>
    <w:p w14:paraId="0A70DCEA" w14:textId="77777777" w:rsidR="00B90FBC" w:rsidRPr="0052206E" w:rsidRDefault="00B90FBC" w:rsidP="00B90F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Pr>
          <w:rFonts w:asciiTheme="minorHAnsi" w:hAnsiTheme="minorHAnsi" w:cstheme="minorHAnsi"/>
          <w:sz w:val="22"/>
          <w:szCs w:val="22"/>
        </w:rPr>
      </w:pPr>
      <w:r w:rsidRPr="0052206E">
        <w:rPr>
          <w:rFonts w:asciiTheme="minorHAnsi" w:hAnsiTheme="minorHAnsi" w:cstheme="minorHAnsi"/>
          <w:sz w:val="22"/>
          <w:szCs w:val="22"/>
        </w:rPr>
        <w:t xml:space="preserve">2019: video </w:t>
      </w:r>
      <w:proofErr w:type="spellStart"/>
      <w:r w:rsidRPr="0052206E">
        <w:rPr>
          <w:rFonts w:asciiTheme="minorHAnsi" w:hAnsiTheme="minorHAnsi" w:cstheme="minorHAnsi"/>
          <w:sz w:val="22"/>
          <w:szCs w:val="22"/>
        </w:rPr>
        <w:t>Knihozem</w:t>
      </w:r>
      <w:proofErr w:type="spellEnd"/>
      <w:r w:rsidRPr="0052206E">
        <w:rPr>
          <w:rFonts w:asciiTheme="minorHAnsi" w:hAnsiTheme="minorHAnsi" w:cstheme="minorHAnsi"/>
          <w:sz w:val="22"/>
          <w:szCs w:val="22"/>
        </w:rPr>
        <w:t xml:space="preserve"> pro nakladatelství </w:t>
      </w:r>
      <w:proofErr w:type="spellStart"/>
      <w:r w:rsidRPr="0052206E">
        <w:rPr>
          <w:rFonts w:asciiTheme="minorHAnsi" w:hAnsiTheme="minorHAnsi" w:cstheme="minorHAnsi"/>
          <w:sz w:val="22"/>
          <w:szCs w:val="22"/>
        </w:rPr>
        <w:t>Albatrosmedia</w:t>
      </w:r>
      <w:proofErr w:type="spellEnd"/>
      <w:r w:rsidRPr="0052206E">
        <w:rPr>
          <w:rFonts w:asciiTheme="minorHAnsi" w:hAnsiTheme="minorHAnsi" w:cstheme="minorHAnsi"/>
          <w:sz w:val="22"/>
          <w:szCs w:val="22"/>
        </w:rPr>
        <w:t xml:space="preserve"> a.s. (dramaturgie, produkce), RUV CMY</w:t>
      </w:r>
    </w:p>
    <w:p w14:paraId="26D7C551" w14:textId="77777777" w:rsidR="00B90FBC" w:rsidRPr="0052206E" w:rsidRDefault="00B90FBC" w:rsidP="00B90F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Pr>
          <w:rFonts w:asciiTheme="minorHAnsi" w:hAnsiTheme="minorHAnsi" w:cstheme="minorHAnsi"/>
          <w:sz w:val="22"/>
          <w:szCs w:val="22"/>
        </w:rPr>
      </w:pPr>
      <w:r w:rsidRPr="0052206E">
        <w:rPr>
          <w:rFonts w:asciiTheme="minorHAnsi" w:hAnsiTheme="minorHAnsi" w:cstheme="minorHAnsi"/>
          <w:sz w:val="22"/>
          <w:szCs w:val="22"/>
        </w:rPr>
        <w:t>2019: sada videí pro nakladatelství Paseka (dramaturgie, produkce), RUV CMZ</w:t>
      </w:r>
    </w:p>
    <w:p w14:paraId="3EB972C4" w14:textId="77777777" w:rsidR="00B90FBC" w:rsidRPr="0052206E" w:rsidRDefault="00B90FBC" w:rsidP="00B90F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Pr>
          <w:rFonts w:asciiTheme="minorHAnsi" w:hAnsiTheme="minorHAnsi" w:cstheme="minorHAnsi"/>
          <w:sz w:val="22"/>
          <w:szCs w:val="22"/>
        </w:rPr>
      </w:pPr>
      <w:r w:rsidRPr="0052206E">
        <w:rPr>
          <w:rFonts w:asciiTheme="minorHAnsi" w:hAnsiTheme="minorHAnsi" w:cstheme="minorHAnsi"/>
          <w:sz w:val="22"/>
          <w:szCs w:val="22"/>
        </w:rPr>
        <w:t>2020-2021: sada videí pro Nadaci RSJ o přemýšlivých dětech (dramaturgie, produkce)</w:t>
      </w:r>
    </w:p>
    <w:p w14:paraId="6B74A7D6" w14:textId="77777777" w:rsidR="00B90FBC" w:rsidRPr="0052206E" w:rsidRDefault="00B90FBC" w:rsidP="00B90F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Pr>
          <w:rFonts w:asciiTheme="minorHAnsi" w:hAnsiTheme="minorHAnsi" w:cstheme="minorHAnsi"/>
          <w:sz w:val="22"/>
          <w:szCs w:val="22"/>
        </w:rPr>
      </w:pPr>
      <w:r w:rsidRPr="0052206E">
        <w:rPr>
          <w:rFonts w:asciiTheme="minorHAnsi" w:hAnsiTheme="minorHAnsi" w:cstheme="minorHAnsi"/>
          <w:sz w:val="22"/>
          <w:szCs w:val="22"/>
        </w:rPr>
        <w:t>2021: Radioterapie na Žlutém kopci (dramaturgie, produkce), RUV BMX</w:t>
      </w:r>
    </w:p>
    <w:p w14:paraId="7557A663" w14:textId="77777777" w:rsidR="00B90FBC" w:rsidRPr="0052206E" w:rsidRDefault="00B90FBC" w:rsidP="00B90F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Pr>
          <w:rFonts w:asciiTheme="minorHAnsi" w:hAnsiTheme="minorHAnsi" w:cstheme="minorHAnsi"/>
          <w:sz w:val="22"/>
          <w:szCs w:val="22"/>
        </w:rPr>
      </w:pPr>
      <w:r w:rsidRPr="0052206E">
        <w:rPr>
          <w:rFonts w:asciiTheme="minorHAnsi" w:hAnsiTheme="minorHAnsi" w:cstheme="minorHAnsi"/>
          <w:sz w:val="22"/>
          <w:szCs w:val="22"/>
        </w:rPr>
        <w:t>2021: instruktážní video pro Nanospace.cz (dramaturgie, produkce)</w:t>
      </w:r>
    </w:p>
    <w:p w14:paraId="22F43B48" w14:textId="6E96C557" w:rsidR="004F367B" w:rsidRPr="00F57162" w:rsidRDefault="00B90FBC" w:rsidP="006D625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Pr>
          <w:rFonts w:asciiTheme="minorHAnsi" w:hAnsiTheme="minorHAnsi" w:cstheme="minorHAnsi"/>
          <w:sz w:val="22"/>
          <w:szCs w:val="22"/>
        </w:rPr>
      </w:pPr>
      <w:r w:rsidRPr="0052206E">
        <w:rPr>
          <w:rFonts w:asciiTheme="minorHAnsi" w:hAnsiTheme="minorHAnsi" w:cstheme="minorHAnsi"/>
          <w:sz w:val="22"/>
          <w:szCs w:val="22"/>
        </w:rPr>
        <w:t>2021-2022: dětský pořad Medvídkova poradna (Česká televize) – produkční zajištění ilustrovaných částí</w:t>
      </w:r>
    </w:p>
    <w:p w14:paraId="03F363BF" w14:textId="77777777" w:rsidR="00163FF7" w:rsidRDefault="00163FF7" w:rsidP="00163FF7">
      <w:pPr>
        <w:pStyle w:val="Nadpis2"/>
      </w:pPr>
      <w:r w:rsidRPr="00035992">
        <w:lastRenderedPageBreak/>
        <w:t>Personální zabezpečení studijního programu</w:t>
      </w:r>
    </w:p>
    <w:p w14:paraId="2B4648D1" w14:textId="77777777" w:rsidR="00163FF7" w:rsidRPr="00EA70B4" w:rsidRDefault="00163FF7" w:rsidP="00163FF7">
      <w:pPr>
        <w:pStyle w:val="Nadpis3"/>
        <w:spacing w:before="120" w:after="120"/>
        <w:ind w:left="1077" w:hanging="357"/>
      </w:pPr>
      <w:r w:rsidRPr="00035992">
        <w:t xml:space="preserve">Zhodnocení celkového personálního zabezpečení studijního programu z hlediska naplnění standardů </w:t>
      </w:r>
      <w:r w:rsidRPr="00EA70B4">
        <w:t>(včetně zhodnocení zapojení odborníků z praxe do výuky u bakalářských profesně zaměřených studijních programů)</w:t>
      </w:r>
    </w:p>
    <w:p w14:paraId="426436C5" w14:textId="77777777" w:rsidR="00163FF7" w:rsidRPr="007A6071" w:rsidRDefault="00163FF7" w:rsidP="00163FF7">
      <w:pPr>
        <w:spacing w:before="120" w:after="120"/>
        <w:jc w:val="center"/>
        <w:rPr>
          <w:rFonts w:ascii="Calibri" w:hAnsi="Calibri" w:cs="Calibri"/>
          <w:sz w:val="22"/>
          <w:szCs w:val="22"/>
        </w:rPr>
      </w:pPr>
      <w:r w:rsidRPr="007A6071">
        <w:rPr>
          <w:rFonts w:ascii="Calibri" w:hAnsi="Calibri" w:cs="Calibri"/>
          <w:sz w:val="22"/>
          <w:szCs w:val="22"/>
        </w:rPr>
        <w:t>Standardy 6.1-6.2, 6.7-6.8</w:t>
      </w:r>
    </w:p>
    <w:p w14:paraId="1995E9ED" w14:textId="77777777" w:rsidR="00163FF7" w:rsidRPr="002D186B" w:rsidRDefault="00163FF7" w:rsidP="00163FF7">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Personální zabezpečení výuky: </w:t>
      </w:r>
    </w:p>
    <w:p w14:paraId="273BF214" w14:textId="77777777" w:rsidR="00163FF7" w:rsidRPr="002D186B" w:rsidRDefault="00163FF7" w:rsidP="00163FF7">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Výuka jednotlivých studijních předmětů je zajištěna akademickými pracovníky, popřípadě </w:t>
      </w:r>
      <w:r w:rsidRPr="002D186B">
        <w:rPr>
          <w:rFonts w:asciiTheme="minorHAnsi" w:hAnsiTheme="minorHAnsi" w:cstheme="minorHAnsi"/>
          <w:color w:val="000000"/>
          <w:sz w:val="22"/>
          <w:szCs w:val="22"/>
        </w:rPr>
        <w:br/>
        <w:t xml:space="preserve">i dalšími odborníky s příslušnou kvalifikací. </w:t>
      </w:r>
    </w:p>
    <w:p w14:paraId="41C2BFF5" w14:textId="77777777" w:rsidR="00163FF7"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Na vedení seminářů a cvičení se mohou podílet vedle akademických pracovníků také studenti doktorského studijního programu (dále jen „doktorand“) v rozsahu stanoveném individuálním studijním plánem podle čl. 36 </w:t>
      </w:r>
      <w:r w:rsidRPr="002D186B">
        <w:rPr>
          <w:rFonts w:asciiTheme="minorHAnsi" w:hAnsiTheme="minorHAnsi" w:cstheme="minorHAnsi"/>
          <w:i/>
          <w:color w:val="000000"/>
          <w:sz w:val="22"/>
          <w:szCs w:val="22"/>
        </w:rPr>
        <w:t>Studijního a zkušebního řádu UTB</w:t>
      </w:r>
      <w:r w:rsidRPr="002D186B">
        <w:rPr>
          <w:rStyle w:val="Znakapoznpodarou"/>
          <w:rFonts w:asciiTheme="minorHAnsi" w:hAnsiTheme="minorHAnsi" w:cstheme="minorHAnsi"/>
          <w:color w:val="000000"/>
          <w:sz w:val="22"/>
          <w:szCs w:val="22"/>
        </w:rPr>
        <w:footnoteReference w:id="66"/>
      </w:r>
      <w:r w:rsidRPr="002D186B">
        <w:rPr>
          <w:rFonts w:asciiTheme="minorHAnsi" w:hAnsiTheme="minorHAnsi" w:cstheme="minorHAnsi"/>
          <w:color w:val="000000"/>
          <w:sz w:val="22"/>
          <w:szCs w:val="22"/>
        </w:rPr>
        <w:t>.</w:t>
      </w:r>
    </w:p>
    <w:p w14:paraId="674AF9E9" w14:textId="77777777" w:rsidR="00163FF7" w:rsidRDefault="00163FF7" w:rsidP="00163FF7">
      <w:pPr>
        <w:widowControl w:val="0"/>
        <w:autoSpaceDE w:val="0"/>
        <w:autoSpaceDN w:val="0"/>
        <w:adjustRightInd w:val="0"/>
        <w:snapToGrid w:val="0"/>
        <w:ind w:left="426"/>
        <w:jc w:val="both"/>
        <w:rPr>
          <w:rFonts w:asciiTheme="minorHAnsi" w:hAnsiTheme="minorHAnsi" w:cstheme="minorHAnsi"/>
          <w:sz w:val="22"/>
          <w:szCs w:val="22"/>
        </w:rPr>
      </w:pPr>
      <w:r w:rsidRPr="002D186B">
        <w:rPr>
          <w:rFonts w:asciiTheme="minorHAnsi" w:hAnsiTheme="minorHAnsi" w:cstheme="minorHAnsi"/>
          <w:sz w:val="22"/>
          <w:szCs w:val="22"/>
        </w:rPr>
        <w:t>Celková struktura akademických pracovníků zabezpečujících studijní program odpovídá z hlediska kvalifikace, věku, délky týdenní pracovní doby a zkušenosti s působením v</w:t>
      </w:r>
      <w:r>
        <w:rPr>
          <w:rFonts w:asciiTheme="minorHAnsi" w:hAnsiTheme="minorHAnsi" w:cstheme="minorHAnsi"/>
          <w:sz w:val="22"/>
          <w:szCs w:val="22"/>
        </w:rPr>
        <w:t> </w:t>
      </w:r>
      <w:r w:rsidRPr="002D186B">
        <w:rPr>
          <w:rFonts w:asciiTheme="minorHAnsi" w:hAnsiTheme="minorHAnsi" w:cstheme="minorHAnsi"/>
          <w:sz w:val="22"/>
          <w:szCs w:val="22"/>
        </w:rPr>
        <w:t>zahraničí</w:t>
      </w:r>
      <w:r>
        <w:rPr>
          <w:rFonts w:asciiTheme="minorHAnsi" w:hAnsiTheme="minorHAnsi" w:cstheme="minorHAnsi"/>
          <w:sz w:val="22"/>
          <w:szCs w:val="22"/>
        </w:rPr>
        <w:t xml:space="preserve"> nebo v</w:t>
      </w:r>
      <w:r w:rsidRPr="002D186B">
        <w:rPr>
          <w:rFonts w:asciiTheme="minorHAnsi" w:hAnsiTheme="minorHAnsi" w:cstheme="minorHAnsi"/>
          <w:sz w:val="22"/>
          <w:szCs w:val="22"/>
        </w:rPr>
        <w:t xml:space="preserve"> praxi struktuře studijního plánu, cílům a případnému profilu studijního programu, přičemž je přiměřeně zajištěno zastoupení odborníků z praxe, kteří se podílejí na výuce. </w:t>
      </w:r>
      <w:r>
        <w:rPr>
          <w:rFonts w:asciiTheme="minorHAnsi" w:hAnsiTheme="minorHAnsi" w:cstheme="minorHAnsi"/>
          <w:sz w:val="22"/>
          <w:szCs w:val="22"/>
        </w:rPr>
        <w:t xml:space="preserve">Tvůrčí činnost akademických pracovníků je doložena jejich výsledky za posledních pět let a u odborníků z praxe je doloženo jejich působení v oboru za posledních pět let. </w:t>
      </w:r>
    </w:p>
    <w:p w14:paraId="23676D42" w14:textId="77777777" w:rsidR="009E75BB" w:rsidRDefault="00163FF7" w:rsidP="00163FF7">
      <w:pPr>
        <w:spacing w:before="120"/>
        <w:ind w:left="425"/>
        <w:jc w:val="both"/>
        <w:rPr>
          <w:rFonts w:asciiTheme="minorHAnsi" w:hAnsiTheme="minorHAnsi" w:cstheme="minorHAnsi"/>
          <w:sz w:val="22"/>
          <w:szCs w:val="22"/>
        </w:rPr>
      </w:pPr>
      <w:r w:rsidRPr="009F2ECD">
        <w:rPr>
          <w:rFonts w:asciiTheme="minorHAnsi" w:hAnsiTheme="minorHAnsi" w:cstheme="minorHAnsi"/>
          <w:sz w:val="22"/>
          <w:szCs w:val="22"/>
        </w:rPr>
        <w:t xml:space="preserve">Fakulta má vypracovanou strategii personálního rozvoje a snaží se vést všechny akademické pracovníky ke zvyšování kvalifikace. U pracovních smluv na dobu určitou předpokládá fakulta prodlužování pracovní smlouvy na dobu určitou. </w:t>
      </w:r>
    </w:p>
    <w:p w14:paraId="42624CAA" w14:textId="4C639567" w:rsidR="00163FF7" w:rsidRDefault="00163FF7" w:rsidP="00163FF7">
      <w:pPr>
        <w:spacing w:before="120"/>
        <w:ind w:left="425"/>
        <w:jc w:val="both"/>
        <w:rPr>
          <w:rFonts w:asciiTheme="minorHAnsi" w:hAnsiTheme="minorHAnsi" w:cstheme="minorHAnsi"/>
          <w:color w:val="000000"/>
          <w:sz w:val="22"/>
          <w:szCs w:val="22"/>
        </w:rPr>
      </w:pPr>
      <w:r>
        <w:rPr>
          <w:rFonts w:asciiTheme="minorHAnsi" w:hAnsiTheme="minorHAnsi" w:cstheme="minorHAnsi"/>
          <w:color w:val="000000"/>
          <w:sz w:val="22"/>
          <w:szCs w:val="22"/>
        </w:rPr>
        <w:t>T</w:t>
      </w:r>
      <w:r w:rsidRPr="002D186B">
        <w:rPr>
          <w:rFonts w:asciiTheme="minorHAnsi" w:hAnsiTheme="minorHAnsi" w:cstheme="minorHAnsi"/>
          <w:color w:val="000000"/>
          <w:sz w:val="22"/>
          <w:szCs w:val="22"/>
        </w:rPr>
        <w:t xml:space="preserve">abulka </w:t>
      </w:r>
      <w:r>
        <w:rPr>
          <w:rFonts w:asciiTheme="minorHAnsi" w:hAnsiTheme="minorHAnsi" w:cstheme="minorHAnsi"/>
          <w:color w:val="000000"/>
          <w:sz w:val="22"/>
          <w:szCs w:val="22"/>
        </w:rPr>
        <w:t xml:space="preserve">níže </w:t>
      </w:r>
      <w:r w:rsidRPr="002D186B">
        <w:rPr>
          <w:rFonts w:asciiTheme="minorHAnsi" w:hAnsiTheme="minorHAnsi" w:cstheme="minorHAnsi"/>
          <w:color w:val="000000"/>
          <w:sz w:val="22"/>
          <w:szCs w:val="22"/>
        </w:rPr>
        <w:t xml:space="preserve">dokládá </w:t>
      </w:r>
      <w:r>
        <w:rPr>
          <w:rFonts w:asciiTheme="minorHAnsi" w:hAnsiTheme="minorHAnsi" w:cstheme="minorHAnsi"/>
          <w:color w:val="000000"/>
          <w:sz w:val="22"/>
          <w:szCs w:val="22"/>
        </w:rPr>
        <w:t xml:space="preserve">personální </w:t>
      </w:r>
      <w:r w:rsidRPr="002D186B">
        <w:rPr>
          <w:rFonts w:asciiTheme="minorHAnsi" w:hAnsiTheme="minorHAnsi" w:cstheme="minorHAnsi"/>
          <w:color w:val="000000"/>
          <w:sz w:val="22"/>
          <w:szCs w:val="22"/>
        </w:rPr>
        <w:t xml:space="preserve">strukturu BSP </w:t>
      </w:r>
      <w:r>
        <w:rPr>
          <w:rFonts w:asciiTheme="minorHAnsi" w:hAnsiTheme="minorHAnsi" w:cstheme="minorHAnsi"/>
          <w:color w:val="000000"/>
          <w:sz w:val="22"/>
          <w:szCs w:val="22"/>
        </w:rPr>
        <w:t>ANT</w:t>
      </w:r>
      <w:r w:rsidRPr="002D186B">
        <w:rPr>
          <w:rFonts w:asciiTheme="minorHAnsi" w:hAnsiTheme="minorHAnsi" w:cstheme="minorHAnsi"/>
          <w:color w:val="000000"/>
          <w:sz w:val="22"/>
          <w:szCs w:val="22"/>
        </w:rPr>
        <w:t>:</w:t>
      </w:r>
    </w:p>
    <w:p w14:paraId="5023FA9C" w14:textId="77777777" w:rsidR="00163FF7" w:rsidRPr="000D5902" w:rsidRDefault="00163FF7" w:rsidP="00163FF7">
      <w:pPr>
        <w:ind w:left="425"/>
        <w:jc w:val="both"/>
        <w:rPr>
          <w:rFonts w:asciiTheme="minorHAnsi" w:hAnsiTheme="minorHAnsi" w:cstheme="minorHAnsi"/>
          <w:color w:val="000000"/>
          <w:sz w:val="22"/>
          <w:szCs w:val="22"/>
        </w:rPr>
      </w:pPr>
    </w:p>
    <w:tbl>
      <w:tblPr>
        <w:tblStyle w:val="Mkatabulky"/>
        <w:tblW w:w="8500" w:type="dxa"/>
        <w:tblInd w:w="426" w:type="dxa"/>
        <w:tblLook w:val="04A0" w:firstRow="1" w:lastRow="0" w:firstColumn="1" w:lastColumn="0" w:noHBand="0" w:noVBand="1"/>
      </w:tblPr>
      <w:tblGrid>
        <w:gridCol w:w="3397"/>
        <w:gridCol w:w="1701"/>
        <w:gridCol w:w="1701"/>
        <w:gridCol w:w="1701"/>
      </w:tblGrid>
      <w:tr w:rsidR="00163FF7" w14:paraId="384B8CE6" w14:textId="77777777" w:rsidTr="009E75BB">
        <w:trPr>
          <w:trHeight w:val="459"/>
        </w:trPr>
        <w:tc>
          <w:tcPr>
            <w:tcW w:w="3397" w:type="dxa"/>
            <w:shd w:val="clear" w:color="auto" w:fill="FBD4B4" w:themeFill="accent6" w:themeFillTint="66"/>
            <w:vAlign w:val="center"/>
          </w:tcPr>
          <w:p w14:paraId="0F521F3F" w14:textId="77777777" w:rsidR="00163FF7" w:rsidRPr="009E75BB" w:rsidRDefault="00163FF7" w:rsidP="005C2183">
            <w:pPr>
              <w:widowControl w:val="0"/>
              <w:autoSpaceDE w:val="0"/>
              <w:autoSpaceDN w:val="0"/>
              <w:adjustRightInd w:val="0"/>
              <w:snapToGrid w:val="0"/>
              <w:rPr>
                <w:rFonts w:asciiTheme="minorHAnsi" w:hAnsiTheme="minorHAnsi" w:cstheme="minorHAnsi"/>
                <w:b/>
                <w:sz w:val="20"/>
                <w:szCs w:val="20"/>
              </w:rPr>
            </w:pPr>
            <w:r w:rsidRPr="009E75BB">
              <w:rPr>
                <w:rFonts w:asciiTheme="minorHAnsi" w:hAnsiTheme="minorHAnsi" w:cstheme="minorHAnsi"/>
                <w:b/>
                <w:sz w:val="20"/>
                <w:szCs w:val="20"/>
              </w:rPr>
              <w:t>Jméno</w:t>
            </w:r>
          </w:p>
        </w:tc>
        <w:tc>
          <w:tcPr>
            <w:tcW w:w="1701" w:type="dxa"/>
            <w:shd w:val="clear" w:color="auto" w:fill="FBD4B4" w:themeFill="accent6" w:themeFillTint="66"/>
            <w:vAlign w:val="center"/>
          </w:tcPr>
          <w:p w14:paraId="5C856EEE" w14:textId="77777777" w:rsidR="00163FF7" w:rsidRPr="009E75BB" w:rsidRDefault="00163FF7" w:rsidP="005C2183">
            <w:pPr>
              <w:widowControl w:val="0"/>
              <w:autoSpaceDE w:val="0"/>
              <w:autoSpaceDN w:val="0"/>
              <w:adjustRightInd w:val="0"/>
              <w:snapToGrid w:val="0"/>
              <w:rPr>
                <w:rFonts w:asciiTheme="minorHAnsi" w:hAnsiTheme="minorHAnsi" w:cstheme="minorHAnsi"/>
                <w:b/>
                <w:sz w:val="20"/>
                <w:szCs w:val="20"/>
              </w:rPr>
            </w:pPr>
            <w:r w:rsidRPr="009E75BB">
              <w:rPr>
                <w:rFonts w:asciiTheme="minorHAnsi" w:hAnsiTheme="minorHAnsi" w:cstheme="minorHAnsi"/>
                <w:b/>
                <w:sz w:val="20"/>
                <w:szCs w:val="20"/>
              </w:rPr>
              <w:t>Rok narození</w:t>
            </w:r>
          </w:p>
        </w:tc>
        <w:tc>
          <w:tcPr>
            <w:tcW w:w="1701" w:type="dxa"/>
            <w:shd w:val="clear" w:color="auto" w:fill="FBD4B4" w:themeFill="accent6" w:themeFillTint="66"/>
            <w:vAlign w:val="center"/>
          </w:tcPr>
          <w:p w14:paraId="05FD7F66" w14:textId="77777777" w:rsidR="00163FF7" w:rsidRPr="009E75BB" w:rsidRDefault="00163FF7" w:rsidP="005C2183">
            <w:pPr>
              <w:widowControl w:val="0"/>
              <w:autoSpaceDE w:val="0"/>
              <w:autoSpaceDN w:val="0"/>
              <w:adjustRightInd w:val="0"/>
              <w:snapToGrid w:val="0"/>
              <w:rPr>
                <w:rFonts w:asciiTheme="minorHAnsi" w:hAnsiTheme="minorHAnsi" w:cstheme="minorHAnsi"/>
                <w:b/>
                <w:sz w:val="20"/>
                <w:szCs w:val="20"/>
              </w:rPr>
            </w:pPr>
            <w:r w:rsidRPr="009E75BB">
              <w:rPr>
                <w:rFonts w:asciiTheme="minorHAnsi" w:hAnsiTheme="minorHAnsi" w:cstheme="minorHAnsi"/>
                <w:b/>
                <w:sz w:val="20"/>
                <w:szCs w:val="20"/>
              </w:rPr>
              <w:t>Úvazek</w:t>
            </w:r>
          </w:p>
        </w:tc>
        <w:tc>
          <w:tcPr>
            <w:tcW w:w="1701" w:type="dxa"/>
            <w:shd w:val="clear" w:color="auto" w:fill="FBD4B4" w:themeFill="accent6" w:themeFillTint="66"/>
            <w:vAlign w:val="center"/>
          </w:tcPr>
          <w:p w14:paraId="690D24D9" w14:textId="75887AEF" w:rsidR="00163FF7" w:rsidRPr="009E75BB" w:rsidRDefault="00163FF7" w:rsidP="005C2183">
            <w:pPr>
              <w:widowControl w:val="0"/>
              <w:autoSpaceDE w:val="0"/>
              <w:autoSpaceDN w:val="0"/>
              <w:adjustRightInd w:val="0"/>
              <w:snapToGrid w:val="0"/>
              <w:rPr>
                <w:rFonts w:asciiTheme="minorHAnsi" w:hAnsiTheme="minorHAnsi" w:cstheme="minorHAnsi"/>
                <w:b/>
                <w:sz w:val="20"/>
                <w:szCs w:val="20"/>
              </w:rPr>
            </w:pPr>
            <w:r w:rsidRPr="009E75BB">
              <w:rPr>
                <w:rFonts w:asciiTheme="minorHAnsi" w:hAnsiTheme="minorHAnsi" w:cstheme="minorHAnsi"/>
                <w:b/>
                <w:sz w:val="20"/>
                <w:szCs w:val="20"/>
              </w:rPr>
              <w:t xml:space="preserve">Pracovní poměr </w:t>
            </w:r>
          </w:p>
        </w:tc>
      </w:tr>
      <w:tr w:rsidR="00163FF7" w14:paraId="6B5357A7" w14:textId="77777777" w:rsidTr="009E75BB">
        <w:tc>
          <w:tcPr>
            <w:tcW w:w="8500" w:type="dxa"/>
            <w:gridSpan w:val="4"/>
            <w:shd w:val="clear" w:color="auto" w:fill="C6D9F1" w:themeFill="text2" w:themeFillTint="33"/>
          </w:tcPr>
          <w:p w14:paraId="456914E4" w14:textId="77777777" w:rsidR="00163FF7" w:rsidRPr="009E75BB" w:rsidRDefault="00163FF7" w:rsidP="005C2183">
            <w:pPr>
              <w:widowControl w:val="0"/>
              <w:autoSpaceDE w:val="0"/>
              <w:autoSpaceDN w:val="0"/>
              <w:adjustRightInd w:val="0"/>
              <w:snapToGrid w:val="0"/>
              <w:jc w:val="both"/>
              <w:rPr>
                <w:rFonts w:asciiTheme="minorHAnsi" w:hAnsiTheme="minorHAnsi" w:cstheme="minorHAnsi"/>
                <w:b/>
                <w:sz w:val="20"/>
                <w:szCs w:val="20"/>
              </w:rPr>
            </w:pPr>
            <w:r w:rsidRPr="009E75BB">
              <w:rPr>
                <w:rFonts w:asciiTheme="minorHAnsi" w:hAnsiTheme="minorHAnsi" w:cstheme="minorHAnsi"/>
                <w:b/>
                <w:sz w:val="20"/>
                <w:szCs w:val="20"/>
              </w:rPr>
              <w:t>Profesoři</w:t>
            </w:r>
          </w:p>
        </w:tc>
      </w:tr>
      <w:tr w:rsidR="00163FF7" w14:paraId="36D11F0C" w14:textId="77777777" w:rsidTr="009E75BB">
        <w:tc>
          <w:tcPr>
            <w:tcW w:w="3397" w:type="dxa"/>
          </w:tcPr>
          <w:p w14:paraId="77567FED" w14:textId="77777777" w:rsidR="00163FF7" w:rsidRPr="009E75BB" w:rsidRDefault="00163FF7" w:rsidP="004032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 xml:space="preserve">prof. akad. </w:t>
            </w:r>
            <w:proofErr w:type="spellStart"/>
            <w:r w:rsidRPr="009E75BB">
              <w:rPr>
                <w:rFonts w:asciiTheme="minorHAnsi" w:hAnsiTheme="minorHAnsi" w:cstheme="minorHAnsi"/>
                <w:sz w:val="20"/>
                <w:szCs w:val="20"/>
              </w:rPr>
              <w:t>mal</w:t>
            </w:r>
            <w:proofErr w:type="spellEnd"/>
            <w:r w:rsidRPr="009E75BB">
              <w:rPr>
                <w:rFonts w:asciiTheme="minorHAnsi" w:hAnsiTheme="minorHAnsi" w:cstheme="minorHAnsi"/>
                <w:sz w:val="20"/>
                <w:szCs w:val="20"/>
              </w:rPr>
              <w:t xml:space="preserve">. Ondrej Slivka, </w:t>
            </w:r>
            <w:proofErr w:type="spellStart"/>
            <w:r w:rsidRPr="009E75BB">
              <w:rPr>
                <w:rFonts w:asciiTheme="minorHAnsi" w:hAnsiTheme="minorHAnsi" w:cstheme="minorHAnsi"/>
                <w:sz w:val="20"/>
                <w:szCs w:val="20"/>
              </w:rPr>
              <w:t>ArtD</w:t>
            </w:r>
            <w:proofErr w:type="spellEnd"/>
            <w:r w:rsidRPr="009E75BB">
              <w:rPr>
                <w:rFonts w:asciiTheme="minorHAnsi" w:hAnsiTheme="minorHAnsi" w:cstheme="minorHAnsi"/>
                <w:sz w:val="20"/>
                <w:szCs w:val="20"/>
              </w:rPr>
              <w:t>.</w:t>
            </w:r>
          </w:p>
        </w:tc>
        <w:tc>
          <w:tcPr>
            <w:tcW w:w="1701" w:type="dxa"/>
          </w:tcPr>
          <w:p w14:paraId="4C76946B" w14:textId="492758F6" w:rsidR="00163FF7" w:rsidRPr="009E75BB" w:rsidRDefault="0039284D"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1959</w:t>
            </w:r>
          </w:p>
        </w:tc>
        <w:tc>
          <w:tcPr>
            <w:tcW w:w="1701" w:type="dxa"/>
          </w:tcPr>
          <w:p w14:paraId="7C28A74E" w14:textId="69360701" w:rsidR="00163FF7" w:rsidRPr="009E75BB" w:rsidRDefault="00DA17EE" w:rsidP="0040324D">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50%</w:t>
            </w:r>
            <w:proofErr w:type="gramEnd"/>
          </w:p>
        </w:tc>
        <w:tc>
          <w:tcPr>
            <w:tcW w:w="1701" w:type="dxa"/>
          </w:tcPr>
          <w:p w14:paraId="3EA764C1" w14:textId="2427508C" w:rsidR="00163FF7" w:rsidRPr="009E75BB" w:rsidRDefault="00A36043"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N</w:t>
            </w:r>
          </w:p>
        </w:tc>
      </w:tr>
      <w:tr w:rsidR="00163FF7" w14:paraId="2BEB3205" w14:textId="77777777" w:rsidTr="009E75BB">
        <w:tc>
          <w:tcPr>
            <w:tcW w:w="8500" w:type="dxa"/>
            <w:gridSpan w:val="4"/>
            <w:shd w:val="clear" w:color="auto" w:fill="C6D9F1" w:themeFill="text2" w:themeFillTint="33"/>
          </w:tcPr>
          <w:p w14:paraId="0FA0EE86" w14:textId="77777777" w:rsidR="00163FF7" w:rsidRPr="009E75BB" w:rsidRDefault="00163FF7" w:rsidP="0040324D">
            <w:pPr>
              <w:widowControl w:val="0"/>
              <w:autoSpaceDE w:val="0"/>
              <w:autoSpaceDN w:val="0"/>
              <w:adjustRightInd w:val="0"/>
              <w:snapToGrid w:val="0"/>
              <w:rPr>
                <w:rFonts w:asciiTheme="minorHAnsi" w:hAnsiTheme="minorHAnsi" w:cstheme="minorHAnsi"/>
                <w:b/>
                <w:sz w:val="20"/>
                <w:szCs w:val="20"/>
              </w:rPr>
            </w:pPr>
            <w:r w:rsidRPr="009E75BB">
              <w:rPr>
                <w:rFonts w:asciiTheme="minorHAnsi" w:hAnsiTheme="minorHAnsi" w:cstheme="minorHAnsi"/>
                <w:b/>
                <w:sz w:val="20"/>
                <w:szCs w:val="20"/>
              </w:rPr>
              <w:t>Docenti</w:t>
            </w:r>
          </w:p>
        </w:tc>
      </w:tr>
      <w:tr w:rsidR="00163FF7" w14:paraId="4C89F33C" w14:textId="77777777" w:rsidTr="009E75BB">
        <w:tc>
          <w:tcPr>
            <w:tcW w:w="3397" w:type="dxa"/>
          </w:tcPr>
          <w:p w14:paraId="78EAAB27"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 xml:space="preserve">doc. akad. </w:t>
            </w:r>
            <w:proofErr w:type="spellStart"/>
            <w:r w:rsidRPr="009E75BB">
              <w:rPr>
                <w:rFonts w:asciiTheme="minorHAnsi" w:hAnsiTheme="minorHAnsi" w:cstheme="minorHAnsi"/>
                <w:sz w:val="20"/>
                <w:szCs w:val="20"/>
              </w:rPr>
              <w:t>mal</w:t>
            </w:r>
            <w:proofErr w:type="spellEnd"/>
            <w:r w:rsidRPr="009E75BB">
              <w:rPr>
                <w:rFonts w:asciiTheme="minorHAnsi" w:hAnsiTheme="minorHAnsi" w:cstheme="minorHAnsi"/>
                <w:sz w:val="20"/>
                <w:szCs w:val="20"/>
              </w:rPr>
              <w:t>. Michal Zeman</w:t>
            </w:r>
            <w:r w:rsidRPr="009E75BB" w:rsidDel="00564636">
              <w:rPr>
                <w:rFonts w:asciiTheme="minorHAnsi" w:hAnsiTheme="minorHAnsi" w:cstheme="minorHAnsi"/>
                <w:sz w:val="20"/>
                <w:szCs w:val="20"/>
              </w:rPr>
              <w:t xml:space="preserve"> </w:t>
            </w:r>
          </w:p>
        </w:tc>
        <w:tc>
          <w:tcPr>
            <w:tcW w:w="1701" w:type="dxa"/>
          </w:tcPr>
          <w:p w14:paraId="5DB4DFFE" w14:textId="2A1462B8" w:rsidR="00163FF7" w:rsidRPr="009E75BB" w:rsidRDefault="00B4256D"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1959</w:t>
            </w:r>
          </w:p>
        </w:tc>
        <w:tc>
          <w:tcPr>
            <w:tcW w:w="1701" w:type="dxa"/>
          </w:tcPr>
          <w:p w14:paraId="7F01F19B" w14:textId="4703488D" w:rsidR="00163FF7" w:rsidRPr="009E75BB" w:rsidRDefault="00A36043" w:rsidP="0040324D">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75</w:t>
            </w:r>
            <w:r w:rsidR="00163FF7" w:rsidRPr="009E75BB">
              <w:rPr>
                <w:rFonts w:asciiTheme="minorHAnsi" w:hAnsiTheme="minorHAnsi" w:cstheme="minorHAnsi"/>
                <w:sz w:val="20"/>
                <w:szCs w:val="20"/>
              </w:rPr>
              <w:t>%</w:t>
            </w:r>
            <w:proofErr w:type="gramEnd"/>
          </w:p>
        </w:tc>
        <w:tc>
          <w:tcPr>
            <w:tcW w:w="1701" w:type="dxa"/>
          </w:tcPr>
          <w:p w14:paraId="089EBB73"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N</w:t>
            </w:r>
          </w:p>
        </w:tc>
      </w:tr>
      <w:tr w:rsidR="00163FF7" w14:paraId="393DA0FC" w14:textId="77777777" w:rsidTr="009E75BB">
        <w:tc>
          <w:tcPr>
            <w:tcW w:w="3397" w:type="dxa"/>
            <w:shd w:val="clear" w:color="auto" w:fill="C6D9F1" w:themeFill="text2" w:themeFillTint="33"/>
          </w:tcPr>
          <w:p w14:paraId="63451112" w14:textId="77777777" w:rsidR="00163FF7" w:rsidRPr="009E75BB" w:rsidRDefault="00163FF7" w:rsidP="0040324D">
            <w:pPr>
              <w:widowControl w:val="0"/>
              <w:autoSpaceDE w:val="0"/>
              <w:autoSpaceDN w:val="0"/>
              <w:adjustRightInd w:val="0"/>
              <w:snapToGrid w:val="0"/>
              <w:rPr>
                <w:rFonts w:asciiTheme="minorHAnsi" w:hAnsiTheme="minorHAnsi" w:cstheme="minorHAnsi"/>
                <w:b/>
                <w:sz w:val="20"/>
                <w:szCs w:val="20"/>
              </w:rPr>
            </w:pPr>
            <w:r w:rsidRPr="009E75BB">
              <w:rPr>
                <w:rFonts w:asciiTheme="minorHAnsi" w:hAnsiTheme="minorHAnsi" w:cstheme="minorHAnsi"/>
                <w:b/>
                <w:sz w:val="20"/>
                <w:szCs w:val="20"/>
              </w:rPr>
              <w:t>Odborní asistenti</w:t>
            </w:r>
          </w:p>
        </w:tc>
        <w:tc>
          <w:tcPr>
            <w:tcW w:w="1701" w:type="dxa"/>
            <w:shd w:val="clear" w:color="auto" w:fill="C6D9F1" w:themeFill="text2" w:themeFillTint="33"/>
          </w:tcPr>
          <w:p w14:paraId="6BACDC4B"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p>
        </w:tc>
        <w:tc>
          <w:tcPr>
            <w:tcW w:w="1701" w:type="dxa"/>
            <w:shd w:val="clear" w:color="auto" w:fill="C6D9F1" w:themeFill="text2" w:themeFillTint="33"/>
          </w:tcPr>
          <w:p w14:paraId="618C13A4"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p>
        </w:tc>
        <w:tc>
          <w:tcPr>
            <w:tcW w:w="1701" w:type="dxa"/>
            <w:shd w:val="clear" w:color="auto" w:fill="C6D9F1" w:themeFill="text2" w:themeFillTint="33"/>
          </w:tcPr>
          <w:p w14:paraId="55DA7815"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p>
        </w:tc>
      </w:tr>
      <w:tr w:rsidR="00163FF7" w14:paraId="6CE88037" w14:textId="77777777" w:rsidTr="009E75BB">
        <w:tc>
          <w:tcPr>
            <w:tcW w:w="3397" w:type="dxa"/>
          </w:tcPr>
          <w:p w14:paraId="0C55B7D8" w14:textId="77777777" w:rsidR="00163FF7" w:rsidRPr="009E75BB" w:rsidRDefault="00163FF7" w:rsidP="004032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Mgr. Lukáš Gregor, Ph.D.</w:t>
            </w:r>
          </w:p>
        </w:tc>
        <w:tc>
          <w:tcPr>
            <w:tcW w:w="1701" w:type="dxa"/>
          </w:tcPr>
          <w:p w14:paraId="4F7A9A35" w14:textId="33C56113" w:rsidR="00163FF7" w:rsidRPr="009E75BB" w:rsidRDefault="00B4256D"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1983</w:t>
            </w:r>
          </w:p>
        </w:tc>
        <w:tc>
          <w:tcPr>
            <w:tcW w:w="1701" w:type="dxa"/>
          </w:tcPr>
          <w:p w14:paraId="2D7ABAB2"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100%</w:t>
            </w:r>
            <w:proofErr w:type="gramEnd"/>
          </w:p>
        </w:tc>
        <w:tc>
          <w:tcPr>
            <w:tcW w:w="1701" w:type="dxa"/>
          </w:tcPr>
          <w:p w14:paraId="58591787"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N</w:t>
            </w:r>
          </w:p>
        </w:tc>
      </w:tr>
      <w:tr w:rsidR="00163FF7" w14:paraId="77667AD5" w14:textId="77777777" w:rsidTr="009E75BB">
        <w:tc>
          <w:tcPr>
            <w:tcW w:w="3397" w:type="dxa"/>
          </w:tcPr>
          <w:p w14:paraId="2E8BA695" w14:textId="77777777" w:rsidR="00163FF7" w:rsidRPr="009E75BB" w:rsidRDefault="00163FF7" w:rsidP="004032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 xml:space="preserve">MgA. Irena </w:t>
            </w:r>
            <w:proofErr w:type="spellStart"/>
            <w:r w:rsidRPr="009E75BB">
              <w:rPr>
                <w:rFonts w:asciiTheme="minorHAnsi" w:hAnsiTheme="minorHAnsi" w:cstheme="minorHAnsi"/>
                <w:sz w:val="20"/>
                <w:szCs w:val="20"/>
              </w:rPr>
              <w:t>Kocí</w:t>
            </w:r>
            <w:proofErr w:type="spellEnd"/>
            <w:r w:rsidRPr="009E75BB">
              <w:rPr>
                <w:rFonts w:asciiTheme="minorHAnsi" w:hAnsiTheme="minorHAnsi" w:cstheme="minorHAnsi"/>
                <w:sz w:val="20"/>
                <w:szCs w:val="20"/>
              </w:rPr>
              <w:t>, Ph.D.</w:t>
            </w:r>
          </w:p>
        </w:tc>
        <w:tc>
          <w:tcPr>
            <w:tcW w:w="1701" w:type="dxa"/>
          </w:tcPr>
          <w:p w14:paraId="3E826B7C" w14:textId="447314AC" w:rsidR="00163FF7" w:rsidRPr="009E75BB" w:rsidRDefault="00B4256D"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1974</w:t>
            </w:r>
          </w:p>
        </w:tc>
        <w:tc>
          <w:tcPr>
            <w:tcW w:w="1701" w:type="dxa"/>
          </w:tcPr>
          <w:p w14:paraId="2C624738"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100%</w:t>
            </w:r>
            <w:proofErr w:type="gramEnd"/>
          </w:p>
        </w:tc>
        <w:tc>
          <w:tcPr>
            <w:tcW w:w="1701" w:type="dxa"/>
          </w:tcPr>
          <w:p w14:paraId="5152FAA5"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N</w:t>
            </w:r>
          </w:p>
        </w:tc>
      </w:tr>
      <w:tr w:rsidR="00163FF7" w14:paraId="0B62D014" w14:textId="77777777" w:rsidTr="009E75BB">
        <w:tc>
          <w:tcPr>
            <w:tcW w:w="3397" w:type="dxa"/>
          </w:tcPr>
          <w:p w14:paraId="318336FD" w14:textId="77777777" w:rsidR="00163FF7" w:rsidRPr="009E75BB" w:rsidRDefault="00163FF7" w:rsidP="004032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9E75BB">
              <w:rPr>
                <w:rFonts w:asciiTheme="minorHAnsi" w:hAnsiTheme="minorHAnsi" w:cstheme="minorHAnsi"/>
                <w:sz w:val="20"/>
                <w:szCs w:val="20"/>
              </w:rPr>
              <w:t>PhDr. Tomáš Šula, Ph.D.</w:t>
            </w:r>
          </w:p>
        </w:tc>
        <w:tc>
          <w:tcPr>
            <w:tcW w:w="1701" w:type="dxa"/>
          </w:tcPr>
          <w:p w14:paraId="11E15A42" w14:textId="0699ADAB" w:rsidR="00163FF7" w:rsidRPr="009E75BB" w:rsidRDefault="00B4256D"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1984</w:t>
            </w:r>
          </w:p>
        </w:tc>
        <w:tc>
          <w:tcPr>
            <w:tcW w:w="1701" w:type="dxa"/>
          </w:tcPr>
          <w:p w14:paraId="0D50615C"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100%</w:t>
            </w:r>
            <w:proofErr w:type="gramEnd"/>
          </w:p>
        </w:tc>
        <w:tc>
          <w:tcPr>
            <w:tcW w:w="1701" w:type="dxa"/>
          </w:tcPr>
          <w:p w14:paraId="5FB3AF8E" w14:textId="77777777" w:rsidR="00163FF7" w:rsidRPr="009E75BB" w:rsidRDefault="00163FF7" w:rsidP="0040324D">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N</w:t>
            </w:r>
          </w:p>
        </w:tc>
      </w:tr>
      <w:tr w:rsidR="00163FF7" w14:paraId="575A511C" w14:textId="77777777" w:rsidTr="009E75BB">
        <w:tc>
          <w:tcPr>
            <w:tcW w:w="8500" w:type="dxa"/>
            <w:gridSpan w:val="4"/>
            <w:shd w:val="clear" w:color="auto" w:fill="C6D9F1" w:themeFill="text2" w:themeFillTint="33"/>
          </w:tcPr>
          <w:p w14:paraId="68D53B8C" w14:textId="77777777" w:rsidR="00163FF7" w:rsidRPr="009E75BB" w:rsidRDefault="00163FF7" w:rsidP="0040324D">
            <w:pPr>
              <w:widowControl w:val="0"/>
              <w:autoSpaceDE w:val="0"/>
              <w:autoSpaceDN w:val="0"/>
              <w:adjustRightInd w:val="0"/>
              <w:snapToGrid w:val="0"/>
              <w:rPr>
                <w:rFonts w:asciiTheme="minorHAnsi" w:hAnsiTheme="minorHAnsi" w:cstheme="minorHAnsi"/>
                <w:b/>
                <w:sz w:val="20"/>
                <w:szCs w:val="20"/>
              </w:rPr>
            </w:pPr>
            <w:r w:rsidRPr="009E75BB">
              <w:rPr>
                <w:rFonts w:asciiTheme="minorHAnsi" w:hAnsiTheme="minorHAnsi" w:cstheme="minorHAnsi"/>
                <w:b/>
                <w:sz w:val="20"/>
                <w:szCs w:val="20"/>
              </w:rPr>
              <w:t>Asistenti</w:t>
            </w:r>
          </w:p>
        </w:tc>
      </w:tr>
      <w:tr w:rsidR="003A4589" w14:paraId="1BCEDDFA" w14:textId="77777777" w:rsidTr="009E75BB">
        <w:tc>
          <w:tcPr>
            <w:tcW w:w="3397" w:type="dxa"/>
          </w:tcPr>
          <w:p w14:paraId="3EE6848D" w14:textId="7DEE5D0E" w:rsidR="003A4589" w:rsidRPr="009E75BB" w:rsidRDefault="003A4589" w:rsidP="003A45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 xml:space="preserve">MgA. Eliška Chytková </w:t>
            </w:r>
          </w:p>
        </w:tc>
        <w:tc>
          <w:tcPr>
            <w:tcW w:w="1701" w:type="dxa"/>
          </w:tcPr>
          <w:p w14:paraId="2C77E5D9" w14:textId="3C74E390" w:rsidR="003A4589" w:rsidRPr="009E75BB" w:rsidRDefault="003A4589" w:rsidP="003A4589">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1988</w:t>
            </w:r>
          </w:p>
        </w:tc>
        <w:tc>
          <w:tcPr>
            <w:tcW w:w="1701" w:type="dxa"/>
          </w:tcPr>
          <w:p w14:paraId="0EB97A65" w14:textId="6B4AE05B" w:rsidR="003A4589" w:rsidRPr="009E75BB" w:rsidRDefault="003A4589" w:rsidP="003A4589">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100%</w:t>
            </w:r>
            <w:proofErr w:type="gramEnd"/>
          </w:p>
        </w:tc>
        <w:tc>
          <w:tcPr>
            <w:tcW w:w="1701" w:type="dxa"/>
          </w:tcPr>
          <w:p w14:paraId="7C992FE2" w14:textId="7E6683E3" w:rsidR="003A4589" w:rsidRPr="009E75BB" w:rsidRDefault="00AA6926" w:rsidP="003A4589">
            <w:pPr>
              <w:widowControl w:val="0"/>
              <w:autoSpaceDE w:val="0"/>
              <w:autoSpaceDN w:val="0"/>
              <w:adjustRightInd w:val="0"/>
              <w:snapToGrid w:val="0"/>
              <w:rPr>
                <w:rFonts w:asciiTheme="minorHAnsi" w:hAnsiTheme="minorHAnsi" w:cstheme="minorHAnsi"/>
                <w:sz w:val="20"/>
                <w:szCs w:val="20"/>
              </w:rPr>
            </w:pPr>
            <w:r>
              <w:rPr>
                <w:rFonts w:asciiTheme="minorHAnsi" w:hAnsiTheme="minorHAnsi" w:cstheme="minorHAnsi"/>
                <w:sz w:val="20"/>
                <w:szCs w:val="20"/>
              </w:rPr>
              <w:t>0</w:t>
            </w:r>
            <w:r w:rsidR="003A4589" w:rsidRPr="009E75BB">
              <w:rPr>
                <w:rFonts w:asciiTheme="minorHAnsi" w:hAnsiTheme="minorHAnsi" w:cstheme="minorHAnsi"/>
                <w:sz w:val="20"/>
                <w:szCs w:val="20"/>
              </w:rPr>
              <w:t>8</w:t>
            </w:r>
            <w:r w:rsidR="00144AA6">
              <w:rPr>
                <w:rFonts w:asciiTheme="minorHAnsi" w:hAnsiTheme="minorHAnsi" w:cstheme="minorHAnsi"/>
                <w:sz w:val="20"/>
                <w:szCs w:val="20"/>
              </w:rPr>
              <w:t>/</w:t>
            </w:r>
            <w:r w:rsidR="003A4589" w:rsidRPr="009E75BB">
              <w:rPr>
                <w:rFonts w:asciiTheme="minorHAnsi" w:hAnsiTheme="minorHAnsi" w:cstheme="minorHAnsi"/>
                <w:sz w:val="20"/>
                <w:szCs w:val="20"/>
              </w:rPr>
              <w:t>2025</w:t>
            </w:r>
          </w:p>
        </w:tc>
      </w:tr>
      <w:tr w:rsidR="003A4589" w14:paraId="5E25B420" w14:textId="77777777" w:rsidTr="009E75BB">
        <w:tc>
          <w:tcPr>
            <w:tcW w:w="3397" w:type="dxa"/>
          </w:tcPr>
          <w:p w14:paraId="1E702427" w14:textId="3E7B110A" w:rsidR="003A4589" w:rsidRPr="009E75BB" w:rsidRDefault="003A4589" w:rsidP="003A45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MgA. Martin Kotík</w:t>
            </w:r>
          </w:p>
        </w:tc>
        <w:tc>
          <w:tcPr>
            <w:tcW w:w="1701" w:type="dxa"/>
          </w:tcPr>
          <w:p w14:paraId="4F27B825" w14:textId="1249855A" w:rsidR="003A4589" w:rsidRPr="009E75BB" w:rsidRDefault="003A4589" w:rsidP="003A4589">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1974</w:t>
            </w:r>
          </w:p>
        </w:tc>
        <w:tc>
          <w:tcPr>
            <w:tcW w:w="1701" w:type="dxa"/>
          </w:tcPr>
          <w:p w14:paraId="41D04453" w14:textId="298D8392" w:rsidR="003A4589" w:rsidRPr="009E75BB" w:rsidRDefault="003A4589" w:rsidP="003A4589">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50%</w:t>
            </w:r>
            <w:proofErr w:type="gramEnd"/>
          </w:p>
        </w:tc>
        <w:tc>
          <w:tcPr>
            <w:tcW w:w="1701" w:type="dxa"/>
          </w:tcPr>
          <w:p w14:paraId="6DD9F8AB" w14:textId="53D12886" w:rsidR="003A4589" w:rsidRPr="009E75BB" w:rsidRDefault="00AA6926" w:rsidP="003A4589">
            <w:pPr>
              <w:widowControl w:val="0"/>
              <w:autoSpaceDE w:val="0"/>
              <w:autoSpaceDN w:val="0"/>
              <w:adjustRightInd w:val="0"/>
              <w:snapToGrid w:val="0"/>
              <w:rPr>
                <w:rFonts w:asciiTheme="minorHAnsi" w:hAnsiTheme="minorHAnsi" w:cstheme="minorHAnsi"/>
                <w:sz w:val="20"/>
                <w:szCs w:val="20"/>
              </w:rPr>
            </w:pPr>
            <w:r>
              <w:rPr>
                <w:rFonts w:asciiTheme="minorHAnsi" w:hAnsiTheme="minorHAnsi" w:cstheme="minorHAnsi"/>
                <w:sz w:val="20"/>
                <w:szCs w:val="20"/>
              </w:rPr>
              <w:t>0</w:t>
            </w:r>
            <w:r w:rsidR="00144AA6">
              <w:rPr>
                <w:rFonts w:asciiTheme="minorHAnsi" w:hAnsiTheme="minorHAnsi" w:cstheme="minorHAnsi"/>
                <w:sz w:val="20"/>
                <w:szCs w:val="20"/>
              </w:rPr>
              <w:t>8/</w:t>
            </w:r>
            <w:r w:rsidR="003A4589" w:rsidRPr="009E75BB">
              <w:rPr>
                <w:rFonts w:asciiTheme="minorHAnsi" w:hAnsiTheme="minorHAnsi" w:cstheme="minorHAnsi"/>
                <w:sz w:val="20"/>
                <w:szCs w:val="20"/>
              </w:rPr>
              <w:t>2025</w:t>
            </w:r>
          </w:p>
        </w:tc>
      </w:tr>
      <w:tr w:rsidR="003A4589" w14:paraId="75BC0BB8" w14:textId="77777777" w:rsidTr="009E75BB">
        <w:tc>
          <w:tcPr>
            <w:tcW w:w="3397" w:type="dxa"/>
          </w:tcPr>
          <w:p w14:paraId="6A267072" w14:textId="68DA0429" w:rsidR="003A4589" w:rsidRPr="009E75BB" w:rsidRDefault="003A4589" w:rsidP="003A45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MgA. Martin Kukal</w:t>
            </w:r>
          </w:p>
        </w:tc>
        <w:tc>
          <w:tcPr>
            <w:tcW w:w="1701" w:type="dxa"/>
          </w:tcPr>
          <w:p w14:paraId="5FB4C132" w14:textId="0EDE82D9" w:rsidR="003A4589" w:rsidRPr="009E75BB" w:rsidRDefault="003A4589" w:rsidP="003A4589">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1989</w:t>
            </w:r>
          </w:p>
        </w:tc>
        <w:tc>
          <w:tcPr>
            <w:tcW w:w="1701" w:type="dxa"/>
          </w:tcPr>
          <w:p w14:paraId="346477B4" w14:textId="094E6C2B" w:rsidR="003A4589" w:rsidRPr="009E75BB" w:rsidRDefault="003A4589" w:rsidP="003A4589">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100%</w:t>
            </w:r>
            <w:proofErr w:type="gramEnd"/>
          </w:p>
        </w:tc>
        <w:tc>
          <w:tcPr>
            <w:tcW w:w="1701" w:type="dxa"/>
          </w:tcPr>
          <w:p w14:paraId="0D50F462" w14:textId="720BE19F" w:rsidR="003A4589" w:rsidRPr="009E75BB" w:rsidRDefault="00AA6926" w:rsidP="003A4589">
            <w:pPr>
              <w:widowControl w:val="0"/>
              <w:autoSpaceDE w:val="0"/>
              <w:autoSpaceDN w:val="0"/>
              <w:adjustRightInd w:val="0"/>
              <w:snapToGrid w:val="0"/>
              <w:rPr>
                <w:rFonts w:asciiTheme="minorHAnsi" w:hAnsiTheme="minorHAnsi" w:cstheme="minorHAnsi"/>
                <w:sz w:val="20"/>
                <w:szCs w:val="20"/>
              </w:rPr>
            </w:pPr>
            <w:r>
              <w:rPr>
                <w:rFonts w:asciiTheme="minorHAnsi" w:hAnsiTheme="minorHAnsi" w:cstheme="minorHAnsi"/>
                <w:sz w:val="20"/>
                <w:szCs w:val="20"/>
              </w:rPr>
              <w:t>0</w:t>
            </w:r>
            <w:r w:rsidR="00144AA6">
              <w:rPr>
                <w:rFonts w:asciiTheme="minorHAnsi" w:hAnsiTheme="minorHAnsi" w:cstheme="minorHAnsi"/>
                <w:sz w:val="20"/>
                <w:szCs w:val="20"/>
              </w:rPr>
              <w:t>7/</w:t>
            </w:r>
            <w:r w:rsidR="003A4589" w:rsidRPr="009E75BB">
              <w:rPr>
                <w:rFonts w:asciiTheme="minorHAnsi" w:hAnsiTheme="minorHAnsi" w:cstheme="minorHAnsi"/>
                <w:sz w:val="20"/>
                <w:szCs w:val="20"/>
              </w:rPr>
              <w:t>2025</w:t>
            </w:r>
          </w:p>
        </w:tc>
      </w:tr>
      <w:tr w:rsidR="003A4589" w14:paraId="5E032676" w14:textId="77777777" w:rsidTr="009E75BB">
        <w:tc>
          <w:tcPr>
            <w:tcW w:w="3397" w:type="dxa"/>
          </w:tcPr>
          <w:p w14:paraId="4A1A93EB" w14:textId="77777777" w:rsidR="003A4589" w:rsidRPr="009E75BB" w:rsidRDefault="003A4589" w:rsidP="003A45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MgA. Pavel Novák</w:t>
            </w:r>
          </w:p>
        </w:tc>
        <w:tc>
          <w:tcPr>
            <w:tcW w:w="1701" w:type="dxa"/>
          </w:tcPr>
          <w:p w14:paraId="78A984CC" w14:textId="6D85B95A" w:rsidR="003A4589" w:rsidRPr="009E75BB" w:rsidDel="00564636" w:rsidRDefault="003A4589" w:rsidP="003A4589">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1987</w:t>
            </w:r>
          </w:p>
        </w:tc>
        <w:tc>
          <w:tcPr>
            <w:tcW w:w="1701" w:type="dxa"/>
          </w:tcPr>
          <w:p w14:paraId="1A586B91" w14:textId="77777777" w:rsidR="003A4589" w:rsidRPr="009E75BB" w:rsidDel="00564636" w:rsidRDefault="003A4589" w:rsidP="003A4589">
            <w:pPr>
              <w:widowControl w:val="0"/>
              <w:autoSpaceDE w:val="0"/>
              <w:autoSpaceDN w:val="0"/>
              <w:adjustRightInd w:val="0"/>
              <w:snapToGrid w:val="0"/>
              <w:rPr>
                <w:rFonts w:asciiTheme="minorHAnsi" w:hAnsiTheme="minorHAnsi" w:cstheme="minorHAnsi"/>
                <w:sz w:val="20"/>
                <w:szCs w:val="20"/>
              </w:rPr>
            </w:pPr>
            <w:proofErr w:type="gramStart"/>
            <w:r w:rsidRPr="009E75BB">
              <w:rPr>
                <w:rFonts w:asciiTheme="minorHAnsi" w:hAnsiTheme="minorHAnsi" w:cstheme="minorHAnsi"/>
                <w:sz w:val="20"/>
                <w:szCs w:val="20"/>
              </w:rPr>
              <w:t>50%</w:t>
            </w:r>
            <w:proofErr w:type="gramEnd"/>
          </w:p>
        </w:tc>
        <w:tc>
          <w:tcPr>
            <w:tcW w:w="1701" w:type="dxa"/>
          </w:tcPr>
          <w:p w14:paraId="4D234B0E" w14:textId="2A757AC7" w:rsidR="003A4589" w:rsidRPr="009E75BB" w:rsidDel="00564636" w:rsidRDefault="00AA6926" w:rsidP="003A4589">
            <w:pPr>
              <w:widowControl w:val="0"/>
              <w:autoSpaceDE w:val="0"/>
              <w:autoSpaceDN w:val="0"/>
              <w:adjustRightInd w:val="0"/>
              <w:snapToGrid w:val="0"/>
              <w:rPr>
                <w:rFonts w:asciiTheme="minorHAnsi" w:hAnsiTheme="minorHAnsi" w:cstheme="minorHAnsi"/>
                <w:sz w:val="20"/>
                <w:szCs w:val="20"/>
              </w:rPr>
            </w:pPr>
            <w:r>
              <w:rPr>
                <w:rFonts w:asciiTheme="minorHAnsi" w:hAnsiTheme="minorHAnsi" w:cstheme="minorHAnsi"/>
                <w:sz w:val="20"/>
                <w:szCs w:val="20"/>
              </w:rPr>
              <w:t>0</w:t>
            </w:r>
            <w:r w:rsidR="00144AA6">
              <w:rPr>
                <w:rFonts w:asciiTheme="minorHAnsi" w:hAnsiTheme="minorHAnsi" w:cstheme="minorHAnsi"/>
                <w:sz w:val="20"/>
                <w:szCs w:val="20"/>
              </w:rPr>
              <w:t>6/</w:t>
            </w:r>
            <w:r w:rsidR="003A4589" w:rsidRPr="009E75BB">
              <w:rPr>
                <w:rFonts w:asciiTheme="minorHAnsi" w:hAnsiTheme="minorHAnsi" w:cstheme="minorHAnsi"/>
                <w:sz w:val="20"/>
                <w:szCs w:val="20"/>
              </w:rPr>
              <w:t>2025</w:t>
            </w:r>
          </w:p>
        </w:tc>
      </w:tr>
      <w:tr w:rsidR="003A4589" w14:paraId="0D4FC9B6" w14:textId="77777777" w:rsidTr="009E75BB">
        <w:tc>
          <w:tcPr>
            <w:tcW w:w="8500" w:type="dxa"/>
            <w:gridSpan w:val="4"/>
            <w:shd w:val="clear" w:color="auto" w:fill="C6D9F1" w:themeFill="text2" w:themeFillTint="33"/>
          </w:tcPr>
          <w:p w14:paraId="1DB6EA86" w14:textId="77777777" w:rsidR="003A4589" w:rsidRPr="009E75BB" w:rsidRDefault="003A4589" w:rsidP="003A4589">
            <w:pPr>
              <w:widowControl w:val="0"/>
              <w:autoSpaceDE w:val="0"/>
              <w:autoSpaceDN w:val="0"/>
              <w:adjustRightInd w:val="0"/>
              <w:snapToGrid w:val="0"/>
              <w:rPr>
                <w:rFonts w:asciiTheme="minorHAnsi" w:hAnsiTheme="minorHAnsi" w:cstheme="minorHAnsi"/>
                <w:b/>
                <w:sz w:val="20"/>
                <w:szCs w:val="20"/>
              </w:rPr>
            </w:pPr>
            <w:r w:rsidRPr="009E75BB">
              <w:rPr>
                <w:rFonts w:asciiTheme="minorHAnsi" w:hAnsiTheme="minorHAnsi" w:cstheme="minorHAnsi"/>
                <w:b/>
                <w:sz w:val="20"/>
                <w:szCs w:val="20"/>
              </w:rPr>
              <w:t>Externí pracovníci</w:t>
            </w:r>
          </w:p>
        </w:tc>
      </w:tr>
      <w:tr w:rsidR="00AE7AB2" w14:paraId="2579EA99" w14:textId="77777777" w:rsidTr="009E75BB">
        <w:tc>
          <w:tcPr>
            <w:tcW w:w="3397" w:type="dxa"/>
          </w:tcPr>
          <w:p w14:paraId="48F9F2FB" w14:textId="20E59CFF" w:rsidR="00AE7AB2" w:rsidRPr="009E75BB" w:rsidRDefault="00AE7AB2" w:rsidP="00AE7A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MgA. Vojtěch Dočkal</w:t>
            </w:r>
            <w:r w:rsidRPr="009E75BB" w:rsidDel="00564636">
              <w:rPr>
                <w:rFonts w:asciiTheme="minorHAnsi" w:hAnsiTheme="minorHAnsi" w:cstheme="minorHAnsi"/>
                <w:color w:val="000000" w:themeColor="text1"/>
                <w:sz w:val="20"/>
                <w:szCs w:val="20"/>
              </w:rPr>
              <w:t xml:space="preserve"> </w:t>
            </w:r>
          </w:p>
        </w:tc>
        <w:tc>
          <w:tcPr>
            <w:tcW w:w="1701" w:type="dxa"/>
          </w:tcPr>
          <w:p w14:paraId="37EB52F0" w14:textId="23C4B715"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1988</w:t>
            </w:r>
          </w:p>
        </w:tc>
        <w:tc>
          <w:tcPr>
            <w:tcW w:w="1701" w:type="dxa"/>
          </w:tcPr>
          <w:p w14:paraId="59D98D2A" w14:textId="77777777"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p>
        </w:tc>
        <w:tc>
          <w:tcPr>
            <w:tcW w:w="1701" w:type="dxa"/>
          </w:tcPr>
          <w:p w14:paraId="0A096525" w14:textId="4CB06F4E"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DPP</w:t>
            </w:r>
          </w:p>
        </w:tc>
      </w:tr>
      <w:tr w:rsidR="00AE7AB2" w14:paraId="43CD1735" w14:textId="77777777" w:rsidTr="009E75BB">
        <w:tc>
          <w:tcPr>
            <w:tcW w:w="3397" w:type="dxa"/>
          </w:tcPr>
          <w:p w14:paraId="5129C539" w14:textId="77777777" w:rsidR="00AE7AB2" w:rsidRPr="009E75BB" w:rsidRDefault="00AE7AB2" w:rsidP="00AE7A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color w:val="000000" w:themeColor="text1"/>
                <w:sz w:val="20"/>
                <w:szCs w:val="20"/>
              </w:rPr>
              <w:t>Robert Lence</w:t>
            </w:r>
            <w:r w:rsidRPr="009E75BB" w:rsidDel="00564636">
              <w:rPr>
                <w:rFonts w:asciiTheme="minorHAnsi" w:hAnsiTheme="minorHAnsi" w:cstheme="minorHAnsi"/>
                <w:sz w:val="20"/>
                <w:szCs w:val="20"/>
              </w:rPr>
              <w:t xml:space="preserve"> </w:t>
            </w:r>
          </w:p>
        </w:tc>
        <w:tc>
          <w:tcPr>
            <w:tcW w:w="1701" w:type="dxa"/>
          </w:tcPr>
          <w:p w14:paraId="4A800D26" w14:textId="59CB85B6"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1964</w:t>
            </w:r>
          </w:p>
        </w:tc>
        <w:tc>
          <w:tcPr>
            <w:tcW w:w="1701" w:type="dxa"/>
          </w:tcPr>
          <w:p w14:paraId="2D8544CC" w14:textId="77777777"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p>
        </w:tc>
        <w:tc>
          <w:tcPr>
            <w:tcW w:w="1701" w:type="dxa"/>
          </w:tcPr>
          <w:p w14:paraId="6CACFF5A" w14:textId="77777777"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DPP</w:t>
            </w:r>
          </w:p>
        </w:tc>
      </w:tr>
      <w:tr w:rsidR="00AE7AB2" w14:paraId="124DEB29" w14:textId="77777777" w:rsidTr="009E75BB">
        <w:tc>
          <w:tcPr>
            <w:tcW w:w="3397" w:type="dxa"/>
          </w:tcPr>
          <w:p w14:paraId="2E001B4E" w14:textId="77777777" w:rsidR="00AE7AB2" w:rsidRPr="009E75BB" w:rsidRDefault="00AE7AB2" w:rsidP="00AE7A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MgA. Juraj Ondruš, Ph.D.</w:t>
            </w:r>
          </w:p>
        </w:tc>
        <w:tc>
          <w:tcPr>
            <w:tcW w:w="1701" w:type="dxa"/>
          </w:tcPr>
          <w:p w14:paraId="55244B03" w14:textId="563D69CD"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1992</w:t>
            </w:r>
          </w:p>
        </w:tc>
        <w:tc>
          <w:tcPr>
            <w:tcW w:w="1701" w:type="dxa"/>
          </w:tcPr>
          <w:p w14:paraId="6C5E9D76" w14:textId="77777777"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p>
        </w:tc>
        <w:tc>
          <w:tcPr>
            <w:tcW w:w="1701" w:type="dxa"/>
          </w:tcPr>
          <w:p w14:paraId="04CB9CE0" w14:textId="77777777"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DPP</w:t>
            </w:r>
          </w:p>
        </w:tc>
      </w:tr>
      <w:tr w:rsidR="00335D29" w14:paraId="2B1C2AF1" w14:textId="77777777" w:rsidTr="009E75BB">
        <w:tc>
          <w:tcPr>
            <w:tcW w:w="3397" w:type="dxa"/>
          </w:tcPr>
          <w:p w14:paraId="5CCB471E" w14:textId="4D5A3438" w:rsidR="00335D29" w:rsidRPr="009E75BB" w:rsidRDefault="00BC7823" w:rsidP="00AE7A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Pr>
                <w:rFonts w:asciiTheme="minorHAnsi" w:hAnsiTheme="minorHAnsi" w:cstheme="minorHAnsi"/>
                <w:sz w:val="20"/>
                <w:szCs w:val="20"/>
              </w:rPr>
              <w:t>MgA. Eliška Oz</w:t>
            </w:r>
          </w:p>
        </w:tc>
        <w:tc>
          <w:tcPr>
            <w:tcW w:w="1701" w:type="dxa"/>
          </w:tcPr>
          <w:p w14:paraId="7D74314C" w14:textId="193BF4A3" w:rsidR="00335D29" w:rsidRPr="009E75BB" w:rsidRDefault="0067697E" w:rsidP="00AE7AB2">
            <w:pPr>
              <w:widowControl w:val="0"/>
              <w:autoSpaceDE w:val="0"/>
              <w:autoSpaceDN w:val="0"/>
              <w:adjustRightInd w:val="0"/>
              <w:snapToGrid w:val="0"/>
              <w:rPr>
                <w:rFonts w:asciiTheme="minorHAnsi" w:hAnsiTheme="minorHAnsi" w:cstheme="minorHAnsi"/>
                <w:sz w:val="20"/>
                <w:szCs w:val="20"/>
              </w:rPr>
            </w:pPr>
            <w:r>
              <w:rPr>
                <w:rFonts w:asciiTheme="minorHAnsi" w:hAnsiTheme="minorHAnsi" w:cstheme="minorHAnsi"/>
                <w:sz w:val="20"/>
                <w:szCs w:val="20"/>
              </w:rPr>
              <w:t>1991</w:t>
            </w:r>
          </w:p>
        </w:tc>
        <w:tc>
          <w:tcPr>
            <w:tcW w:w="1701" w:type="dxa"/>
          </w:tcPr>
          <w:p w14:paraId="6D9423EC" w14:textId="77777777" w:rsidR="00335D29" w:rsidRPr="009E75BB" w:rsidRDefault="00335D29" w:rsidP="00AE7AB2">
            <w:pPr>
              <w:widowControl w:val="0"/>
              <w:autoSpaceDE w:val="0"/>
              <w:autoSpaceDN w:val="0"/>
              <w:adjustRightInd w:val="0"/>
              <w:snapToGrid w:val="0"/>
              <w:rPr>
                <w:rFonts w:asciiTheme="minorHAnsi" w:hAnsiTheme="minorHAnsi" w:cstheme="minorHAnsi"/>
                <w:sz w:val="20"/>
                <w:szCs w:val="20"/>
              </w:rPr>
            </w:pPr>
          </w:p>
        </w:tc>
        <w:tc>
          <w:tcPr>
            <w:tcW w:w="1701" w:type="dxa"/>
          </w:tcPr>
          <w:p w14:paraId="6733038D" w14:textId="382FDEDA" w:rsidR="00335D29" w:rsidRPr="009E75BB" w:rsidRDefault="00BC7823" w:rsidP="00AE7AB2">
            <w:pPr>
              <w:widowControl w:val="0"/>
              <w:autoSpaceDE w:val="0"/>
              <w:autoSpaceDN w:val="0"/>
              <w:adjustRightInd w:val="0"/>
              <w:snapToGrid w:val="0"/>
              <w:rPr>
                <w:rFonts w:asciiTheme="minorHAnsi" w:hAnsiTheme="minorHAnsi" w:cstheme="minorHAnsi"/>
                <w:sz w:val="20"/>
                <w:szCs w:val="20"/>
              </w:rPr>
            </w:pPr>
            <w:r>
              <w:rPr>
                <w:rFonts w:asciiTheme="minorHAnsi" w:hAnsiTheme="minorHAnsi" w:cstheme="minorHAnsi"/>
                <w:sz w:val="20"/>
                <w:szCs w:val="20"/>
              </w:rPr>
              <w:t>DPP</w:t>
            </w:r>
          </w:p>
        </w:tc>
      </w:tr>
      <w:tr w:rsidR="00AE7AB2" w14:paraId="48BF63F5" w14:textId="77777777" w:rsidTr="009E75BB">
        <w:tc>
          <w:tcPr>
            <w:tcW w:w="3397" w:type="dxa"/>
          </w:tcPr>
          <w:p w14:paraId="7B2CB749" w14:textId="492B8D24" w:rsidR="00AE7AB2" w:rsidRPr="009E75BB" w:rsidRDefault="00AE7AB2" w:rsidP="00AE7A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E75BB">
              <w:rPr>
                <w:rFonts w:asciiTheme="minorHAnsi" w:hAnsiTheme="minorHAnsi" w:cstheme="minorHAnsi"/>
                <w:sz w:val="20"/>
                <w:szCs w:val="20"/>
              </w:rPr>
              <w:t>MgA. Vít Přibyla</w:t>
            </w:r>
            <w:r w:rsidRPr="009E75BB" w:rsidDel="00564636">
              <w:rPr>
                <w:rFonts w:asciiTheme="minorHAnsi" w:hAnsiTheme="minorHAnsi" w:cstheme="minorHAnsi"/>
                <w:sz w:val="20"/>
                <w:szCs w:val="20"/>
              </w:rPr>
              <w:t xml:space="preserve"> </w:t>
            </w:r>
          </w:p>
        </w:tc>
        <w:tc>
          <w:tcPr>
            <w:tcW w:w="1701" w:type="dxa"/>
          </w:tcPr>
          <w:p w14:paraId="7D80760F" w14:textId="26D26FFA"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1992</w:t>
            </w:r>
          </w:p>
        </w:tc>
        <w:tc>
          <w:tcPr>
            <w:tcW w:w="1701" w:type="dxa"/>
          </w:tcPr>
          <w:p w14:paraId="443E181B" w14:textId="77777777"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p>
        </w:tc>
        <w:tc>
          <w:tcPr>
            <w:tcW w:w="1701" w:type="dxa"/>
          </w:tcPr>
          <w:p w14:paraId="1D2FAAFD" w14:textId="721E91C0" w:rsidR="00AE7AB2" w:rsidRPr="009E75BB" w:rsidRDefault="00AE7AB2" w:rsidP="00AE7AB2">
            <w:pPr>
              <w:widowControl w:val="0"/>
              <w:autoSpaceDE w:val="0"/>
              <w:autoSpaceDN w:val="0"/>
              <w:adjustRightInd w:val="0"/>
              <w:snapToGrid w:val="0"/>
              <w:rPr>
                <w:rFonts w:asciiTheme="minorHAnsi" w:hAnsiTheme="minorHAnsi" w:cstheme="minorHAnsi"/>
                <w:sz w:val="20"/>
                <w:szCs w:val="20"/>
              </w:rPr>
            </w:pPr>
            <w:r w:rsidRPr="009E75BB">
              <w:rPr>
                <w:rFonts w:asciiTheme="minorHAnsi" w:hAnsiTheme="minorHAnsi" w:cstheme="minorHAnsi"/>
                <w:sz w:val="20"/>
                <w:szCs w:val="20"/>
              </w:rPr>
              <w:t>DPP</w:t>
            </w:r>
          </w:p>
        </w:tc>
      </w:tr>
    </w:tbl>
    <w:p w14:paraId="1839A1F3" w14:textId="77777777" w:rsidR="00163FF7" w:rsidRDefault="00163FF7" w:rsidP="00163FF7">
      <w:pPr>
        <w:spacing w:before="120" w:after="120"/>
      </w:pPr>
      <w:r>
        <w:tab/>
      </w:r>
      <w:r>
        <w:tab/>
      </w:r>
      <w:r>
        <w:tab/>
      </w:r>
    </w:p>
    <w:p w14:paraId="76069EDF" w14:textId="6BA713AF" w:rsidR="00163FF7" w:rsidRDefault="00163FF7" w:rsidP="00163FF7">
      <w:pPr>
        <w:pStyle w:val="Nadpis3"/>
      </w:pPr>
      <w:r w:rsidRPr="00035992">
        <w:t>Personální zabezpečení předmětů profilujícího základu</w:t>
      </w:r>
    </w:p>
    <w:p w14:paraId="7709C8AB" w14:textId="77777777" w:rsidR="00163FF7" w:rsidRPr="0087544F" w:rsidRDefault="00163FF7" w:rsidP="00163FF7">
      <w:pPr>
        <w:pStyle w:val="Nadpis3"/>
        <w:numPr>
          <w:ilvl w:val="0"/>
          <w:numId w:val="0"/>
        </w:numPr>
        <w:spacing w:before="120" w:after="120"/>
        <w:ind w:left="2495" w:firstLine="335"/>
        <w:rPr>
          <w:sz w:val="22"/>
          <w:szCs w:val="22"/>
        </w:rPr>
      </w:pPr>
      <w:r w:rsidRPr="00035992">
        <w:t xml:space="preserve"> </w:t>
      </w:r>
      <w:r w:rsidRPr="0087544F">
        <w:rPr>
          <w:sz w:val="22"/>
          <w:szCs w:val="22"/>
        </w:rPr>
        <w:t>Standardy 6.4, 6.9-6.10</w:t>
      </w:r>
    </w:p>
    <w:p w14:paraId="4D644B78" w14:textId="77777777" w:rsidR="00163FF7" w:rsidRPr="002D186B"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Kvalifikační požadavky na garanty studijních předmětů splňují podmínky stanovené zákonem</w:t>
      </w:r>
      <w:r>
        <w:rPr>
          <w:rFonts w:asciiTheme="minorHAnsi" w:hAnsiTheme="minorHAnsi" w:cstheme="minorHAnsi"/>
          <w:color w:val="000000"/>
          <w:sz w:val="22"/>
          <w:szCs w:val="22"/>
        </w:rPr>
        <w:t xml:space="preserve"> o VŠ</w:t>
      </w:r>
      <w:r w:rsidRPr="002D186B">
        <w:rPr>
          <w:rFonts w:asciiTheme="minorHAnsi" w:hAnsiTheme="minorHAnsi" w:cstheme="minorHAnsi"/>
          <w:color w:val="000000"/>
          <w:sz w:val="22"/>
          <w:szCs w:val="22"/>
        </w:rPr>
        <w:t xml:space="preserve"> </w:t>
      </w:r>
      <w:r>
        <w:rPr>
          <w:rFonts w:asciiTheme="minorHAnsi" w:hAnsiTheme="minorHAnsi" w:cstheme="minorHAnsi"/>
          <w:color w:val="000000"/>
          <w:sz w:val="22"/>
          <w:szCs w:val="22"/>
        </w:rPr>
        <w:br/>
      </w:r>
      <w:r w:rsidRPr="002D186B">
        <w:rPr>
          <w:rFonts w:asciiTheme="minorHAnsi" w:hAnsiTheme="minorHAnsi" w:cstheme="minorHAnsi"/>
          <w:color w:val="000000"/>
          <w:sz w:val="22"/>
          <w:szCs w:val="22"/>
        </w:rPr>
        <w:lastRenderedPageBreak/>
        <w:t>a nařízením vlády</w:t>
      </w:r>
      <w:r>
        <w:rPr>
          <w:rFonts w:asciiTheme="minorHAnsi" w:hAnsiTheme="minorHAnsi" w:cstheme="minorHAnsi"/>
          <w:color w:val="000000"/>
          <w:sz w:val="22"/>
          <w:szCs w:val="22"/>
        </w:rPr>
        <w:t xml:space="preserve"> </w:t>
      </w:r>
      <w:r>
        <w:rPr>
          <w:rFonts w:asciiTheme="minorHAnsi" w:hAnsiTheme="minorHAnsi" w:cstheme="minorHAnsi"/>
          <w:color w:val="000000" w:themeColor="text1"/>
          <w:sz w:val="22"/>
          <w:szCs w:val="22"/>
        </w:rPr>
        <w:t>č. 274/2016 Sb., o standardech pro akreditace ve vysokém školství</w:t>
      </w:r>
      <w:r w:rsidRPr="002D186B">
        <w:rPr>
          <w:rFonts w:asciiTheme="minorHAnsi" w:hAnsiTheme="minorHAnsi" w:cstheme="minorHAnsi"/>
          <w:color w:val="000000"/>
          <w:sz w:val="22"/>
          <w:szCs w:val="22"/>
        </w:rPr>
        <w:t xml:space="preserve">. </w:t>
      </w:r>
    </w:p>
    <w:p w14:paraId="1BB02478" w14:textId="77777777" w:rsidR="00163FF7" w:rsidRPr="002D186B" w:rsidRDefault="00163FF7" w:rsidP="00163FF7">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Personální zabezpečení výuky: </w:t>
      </w:r>
    </w:p>
    <w:p w14:paraId="4F73DC52" w14:textId="77777777" w:rsidR="00163FF7" w:rsidRPr="002D186B" w:rsidRDefault="00163FF7" w:rsidP="00163FF7">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Výuka jednotlivých studijních předmětů je zajištěna akademickými pracovníky, popřípadě i dalšími odborníky s příslušnou kvalifikací. </w:t>
      </w:r>
    </w:p>
    <w:p w14:paraId="2AD80FA1" w14:textId="77777777" w:rsidR="00163FF7" w:rsidRDefault="00163FF7" w:rsidP="00163FF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Na vedení seminářů a cvičení se mohou podílet vedle akademických pracovníků také studenti doktorského studijního programu (dále jen „doktorand“) v rozsahu stanoveném individuálním studijním plánem podle čl. 36 </w:t>
      </w:r>
      <w:r w:rsidRPr="002A30BC">
        <w:rPr>
          <w:rFonts w:asciiTheme="minorHAnsi" w:hAnsiTheme="minorHAnsi" w:cstheme="minorHAnsi"/>
          <w:i/>
          <w:iCs/>
          <w:color w:val="000000"/>
          <w:sz w:val="22"/>
          <w:szCs w:val="22"/>
        </w:rPr>
        <w:t>Studijního a zkušebního řádu UTB</w:t>
      </w:r>
      <w:r>
        <w:rPr>
          <w:rStyle w:val="Znakapoznpodarou"/>
          <w:rFonts w:asciiTheme="minorHAnsi" w:hAnsiTheme="minorHAnsi" w:cstheme="minorHAnsi"/>
          <w:i/>
          <w:iCs/>
          <w:color w:val="000000"/>
          <w:sz w:val="22"/>
          <w:szCs w:val="22"/>
        </w:rPr>
        <w:footnoteReference w:id="67"/>
      </w:r>
      <w:r w:rsidRPr="002D186B">
        <w:rPr>
          <w:rFonts w:asciiTheme="minorHAnsi" w:hAnsiTheme="minorHAnsi" w:cstheme="minorHAnsi"/>
          <w:color w:val="000000"/>
          <w:sz w:val="22"/>
          <w:szCs w:val="22"/>
        </w:rPr>
        <w:t>.</w:t>
      </w:r>
    </w:p>
    <w:p w14:paraId="3A121495" w14:textId="77777777" w:rsidR="00BB529F" w:rsidRDefault="00163FF7" w:rsidP="00163FF7">
      <w:pPr>
        <w:widowControl w:val="0"/>
        <w:autoSpaceDE w:val="0"/>
        <w:autoSpaceDN w:val="0"/>
        <w:adjustRightInd w:val="0"/>
        <w:snapToGrid w:val="0"/>
        <w:ind w:left="426" w:right="-1"/>
        <w:jc w:val="both"/>
        <w:rPr>
          <w:rFonts w:asciiTheme="minorHAnsi" w:hAnsiTheme="minorHAnsi" w:cstheme="minorHAnsi"/>
          <w:sz w:val="22"/>
          <w:szCs w:val="22"/>
        </w:rPr>
      </w:pPr>
      <w:r>
        <w:rPr>
          <w:rFonts w:asciiTheme="minorHAnsi" w:hAnsiTheme="minorHAnsi" w:cstheme="minorHAnsi"/>
          <w:sz w:val="22"/>
          <w:szCs w:val="22"/>
        </w:rPr>
        <w:t>Studijní p</w:t>
      </w:r>
      <w:r w:rsidRPr="00962954">
        <w:rPr>
          <w:rFonts w:asciiTheme="minorHAnsi" w:hAnsiTheme="minorHAnsi" w:cstheme="minorHAnsi"/>
          <w:sz w:val="22"/>
          <w:szCs w:val="22"/>
        </w:rPr>
        <w:t xml:space="preserve">ředměty profilujícího základu jsou v rámci BSP </w:t>
      </w:r>
      <w:r>
        <w:rPr>
          <w:rFonts w:asciiTheme="minorHAnsi" w:hAnsiTheme="minorHAnsi" w:cstheme="minorHAnsi"/>
          <w:sz w:val="22"/>
          <w:szCs w:val="22"/>
        </w:rPr>
        <w:t>ANT</w:t>
      </w:r>
      <w:r w:rsidRPr="00962954">
        <w:rPr>
          <w:rFonts w:asciiTheme="minorHAnsi" w:hAnsiTheme="minorHAnsi" w:cstheme="minorHAnsi"/>
          <w:sz w:val="22"/>
          <w:szCs w:val="22"/>
        </w:rPr>
        <w:t xml:space="preserve"> garantovány akademickými pracovníky. </w:t>
      </w:r>
      <w:r>
        <w:rPr>
          <w:rFonts w:asciiTheme="minorHAnsi" w:hAnsiTheme="minorHAnsi" w:cstheme="minorHAnsi"/>
          <w:sz w:val="22"/>
          <w:szCs w:val="22"/>
        </w:rPr>
        <w:t xml:space="preserve">Garanti těchto studijních předmětů se podstatným způsobem podílejí na výuce. </w:t>
      </w:r>
    </w:p>
    <w:p w14:paraId="0B04DB22" w14:textId="77777777" w:rsidR="00BB529F" w:rsidRDefault="00BB529F" w:rsidP="00163FF7">
      <w:pPr>
        <w:widowControl w:val="0"/>
        <w:autoSpaceDE w:val="0"/>
        <w:autoSpaceDN w:val="0"/>
        <w:adjustRightInd w:val="0"/>
        <w:snapToGrid w:val="0"/>
        <w:ind w:left="426" w:right="-1"/>
        <w:jc w:val="both"/>
        <w:rPr>
          <w:rFonts w:asciiTheme="minorHAnsi" w:hAnsiTheme="minorHAnsi" w:cstheme="minorHAnsi"/>
          <w:sz w:val="22"/>
          <w:szCs w:val="22"/>
        </w:rPr>
      </w:pPr>
    </w:p>
    <w:p w14:paraId="37A8B8A7" w14:textId="77777777" w:rsidR="00BB529F" w:rsidRDefault="00BB529F" w:rsidP="00163FF7">
      <w:pPr>
        <w:widowControl w:val="0"/>
        <w:autoSpaceDE w:val="0"/>
        <w:autoSpaceDN w:val="0"/>
        <w:adjustRightInd w:val="0"/>
        <w:snapToGrid w:val="0"/>
        <w:ind w:left="426" w:right="-1"/>
        <w:jc w:val="both"/>
        <w:rPr>
          <w:rFonts w:asciiTheme="minorHAnsi" w:hAnsiTheme="minorHAnsi" w:cstheme="minorHAnsi"/>
          <w:sz w:val="22"/>
          <w:szCs w:val="22"/>
        </w:rPr>
      </w:pPr>
    </w:p>
    <w:p w14:paraId="4B21AF49" w14:textId="7B991387" w:rsidR="00163FF7" w:rsidRPr="00BB529F" w:rsidRDefault="00163FF7" w:rsidP="00BB529F">
      <w:pPr>
        <w:widowControl w:val="0"/>
        <w:autoSpaceDE w:val="0"/>
        <w:autoSpaceDN w:val="0"/>
        <w:adjustRightInd w:val="0"/>
        <w:snapToGrid w:val="0"/>
        <w:ind w:left="426" w:right="-1"/>
        <w:jc w:val="both"/>
        <w:rPr>
          <w:rFonts w:asciiTheme="minorHAnsi" w:hAnsiTheme="minorHAnsi" w:cstheme="minorHAnsi"/>
          <w:sz w:val="22"/>
          <w:szCs w:val="22"/>
        </w:rPr>
      </w:pPr>
      <w:r>
        <w:rPr>
          <w:rFonts w:asciiTheme="minorHAnsi" w:hAnsiTheme="minorHAnsi" w:cstheme="minorHAnsi"/>
          <w:sz w:val="22"/>
          <w:szCs w:val="22"/>
        </w:rPr>
        <w:t>Tabulka níže uvádí personální zabezpečení předmětů profilujícího základu BSP ANT.</w:t>
      </w:r>
    </w:p>
    <w:p w14:paraId="664E51BE" w14:textId="77777777" w:rsidR="00163FF7" w:rsidRDefault="00163FF7" w:rsidP="00163FF7"/>
    <w:tbl>
      <w:tblPr>
        <w:tblW w:w="8505" w:type="dxa"/>
        <w:tblInd w:w="421" w:type="dxa"/>
        <w:shd w:val="clear" w:color="auto" w:fill="FFFFFF"/>
        <w:tblLayout w:type="fixed"/>
        <w:tblLook w:val="0000" w:firstRow="0" w:lastRow="0" w:firstColumn="0" w:lastColumn="0" w:noHBand="0" w:noVBand="0"/>
      </w:tblPr>
      <w:tblGrid>
        <w:gridCol w:w="3827"/>
        <w:gridCol w:w="3118"/>
        <w:gridCol w:w="1560"/>
      </w:tblGrid>
      <w:tr w:rsidR="00C54E4F" w:rsidRPr="009E2413" w14:paraId="1B1570AE" w14:textId="77777777" w:rsidTr="00190E9D">
        <w:trPr>
          <w:cantSplit/>
          <w:trHeight w:val="393"/>
        </w:trPr>
        <w:tc>
          <w:tcPr>
            <w:tcW w:w="382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65A2D823"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sz w:val="20"/>
                <w:szCs w:val="20"/>
              </w:rPr>
            </w:pPr>
            <w:r w:rsidRPr="00C54E4F">
              <w:rPr>
                <w:rFonts w:asciiTheme="minorHAnsi" w:hAnsiTheme="minorHAnsi" w:cstheme="minorHAnsi"/>
                <w:b/>
                <w:bCs/>
                <w:sz w:val="20"/>
                <w:szCs w:val="20"/>
              </w:rPr>
              <w:t xml:space="preserve">Předměty profilujícího základu </w:t>
            </w:r>
          </w:p>
        </w:tc>
        <w:tc>
          <w:tcPr>
            <w:tcW w:w="311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334AA90E"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heme="minorHAnsi" w:hAnsiTheme="minorHAnsi" w:cstheme="minorHAnsi"/>
                <w:b/>
                <w:bCs/>
                <w:sz w:val="20"/>
                <w:szCs w:val="20"/>
              </w:rPr>
            </w:pPr>
            <w:r w:rsidRPr="00C54E4F">
              <w:rPr>
                <w:rFonts w:asciiTheme="minorHAnsi" w:hAnsiTheme="minorHAnsi" w:cstheme="minorHAnsi"/>
                <w:b/>
                <w:bCs/>
                <w:sz w:val="20"/>
                <w:szCs w:val="20"/>
              </w:rPr>
              <w:t>Vyučující</w:t>
            </w:r>
          </w:p>
        </w:tc>
        <w:tc>
          <w:tcPr>
            <w:tcW w:w="156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52445EF8" w14:textId="38342E1C"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b/>
                <w:bCs/>
                <w:sz w:val="20"/>
                <w:szCs w:val="20"/>
              </w:rPr>
            </w:pPr>
            <w:r w:rsidRPr="00C54E4F">
              <w:rPr>
                <w:rFonts w:asciiTheme="minorHAnsi" w:hAnsiTheme="minorHAnsi" w:cstheme="minorHAnsi"/>
                <w:b/>
                <w:bCs/>
                <w:sz w:val="20"/>
                <w:szCs w:val="20"/>
              </w:rPr>
              <w:t>Inter</w:t>
            </w:r>
            <w:r w:rsidR="00F23D7B">
              <w:rPr>
                <w:rFonts w:asciiTheme="minorHAnsi" w:hAnsiTheme="minorHAnsi" w:cstheme="minorHAnsi"/>
                <w:b/>
                <w:bCs/>
                <w:sz w:val="20"/>
                <w:szCs w:val="20"/>
              </w:rPr>
              <w:t>ní</w:t>
            </w:r>
            <w:r w:rsidRPr="00C54E4F">
              <w:rPr>
                <w:rFonts w:asciiTheme="minorHAnsi" w:hAnsiTheme="minorHAnsi" w:cstheme="minorHAnsi"/>
                <w:b/>
                <w:bCs/>
                <w:sz w:val="20"/>
                <w:szCs w:val="20"/>
              </w:rPr>
              <w:t>/exter</w:t>
            </w:r>
            <w:r w:rsidR="00F23D7B">
              <w:rPr>
                <w:rFonts w:asciiTheme="minorHAnsi" w:hAnsiTheme="minorHAnsi" w:cstheme="minorHAnsi"/>
                <w:b/>
                <w:bCs/>
                <w:sz w:val="20"/>
                <w:szCs w:val="20"/>
              </w:rPr>
              <w:t>ní</w:t>
            </w:r>
          </w:p>
        </w:tc>
      </w:tr>
      <w:tr w:rsidR="00C54E4F" w:rsidRPr="009E2413" w14:paraId="2BEF059F" w14:textId="77777777" w:rsidTr="00190E9D">
        <w:trPr>
          <w:cantSplit/>
          <w:trHeight w:val="169"/>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908E4B"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Ateliér animace 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AF86DF"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 xml:space="preserve">MgA. Eliška Chytková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D5F89F"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5567111B"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B769A0"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highlight w:val="yellow"/>
              </w:rPr>
            </w:pPr>
            <w:r w:rsidRPr="00C54E4F">
              <w:rPr>
                <w:rFonts w:asciiTheme="minorHAnsi" w:hAnsiTheme="minorHAnsi" w:cstheme="minorHAnsi"/>
                <w:sz w:val="20"/>
                <w:szCs w:val="20"/>
              </w:rPr>
              <w:t>Ateliér animace 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5BCFD5"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 xml:space="preserve">MgA. Eliška Chytková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40D467"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3DDF5AA6"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0813C5"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Ateliér animace 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EB5A09"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 xml:space="preserve">MgA. Eliška Chytková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E9F3A5"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57B4A7DC"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A55C7C"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highlight w:val="yellow"/>
              </w:rPr>
            </w:pPr>
            <w:r w:rsidRPr="00C54E4F">
              <w:rPr>
                <w:rFonts w:asciiTheme="minorHAnsi" w:hAnsiTheme="minorHAnsi" w:cstheme="minorHAnsi"/>
                <w:sz w:val="20"/>
                <w:szCs w:val="20"/>
              </w:rPr>
              <w:t>Ateliér animace 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D9D425"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 xml:space="preserve">MgA. Eliška Chytková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AC53C6"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0A0645A9"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987FC2"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highlight w:val="yellow"/>
              </w:rPr>
            </w:pPr>
            <w:r w:rsidRPr="00C54E4F">
              <w:rPr>
                <w:rFonts w:asciiTheme="minorHAnsi" w:hAnsiTheme="minorHAnsi" w:cstheme="minorHAnsi"/>
                <w:sz w:val="20"/>
                <w:szCs w:val="20"/>
              </w:rPr>
              <w:t>Ateliér animace 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6A1157"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 xml:space="preserve">MgA. Eliška Chytková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28049C"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1E9FFAE9"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AB1DCB"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Ateliér animace 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A2AD78"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 xml:space="preserve">MgA. Eliška Chytková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E59B54"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367E7E1F"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69780F"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highlight w:val="yellow"/>
              </w:rPr>
            </w:pPr>
            <w:r w:rsidRPr="00C54E4F">
              <w:rPr>
                <w:rFonts w:asciiTheme="minorHAnsi" w:hAnsiTheme="minorHAnsi" w:cstheme="minorHAnsi"/>
                <w:sz w:val="20"/>
                <w:szCs w:val="20"/>
              </w:rPr>
              <w:t>Filmová řeč animovaného filmu 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2FD93A"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MgA. Martin Kukal</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AD50A0"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36C42635"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B939CA"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Filmová řeč animovaného filmu 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EABBA5"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MgA. Martin Kukal</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2D8ACD"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7194E695"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FA8F34"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Dějiny animovaného filmu 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549076"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Mgr. Lukáš Gregor, Ph.D.</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36DF27"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51F2F0F0"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5ED092"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Dějiny animovaného filmu 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746759"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C54E4F">
              <w:rPr>
                <w:rFonts w:asciiTheme="minorHAnsi" w:hAnsiTheme="minorHAnsi" w:cstheme="minorHAnsi"/>
                <w:sz w:val="20"/>
                <w:szCs w:val="20"/>
              </w:rPr>
              <w:t>Mgr. Lukáš Gregor, Ph.D.</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ADBA57" w14:textId="77777777" w:rsidR="00C54E4F" w:rsidRPr="00C54E4F"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68D2C5C9"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11F7CF"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Dějiny animovaného filmu 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5CAB1E" w14:textId="77777777" w:rsidR="00C54E4F" w:rsidRPr="00C54E4F" w:rsidDel="00564636"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color w:val="000000" w:themeColor="text1"/>
                <w:sz w:val="20"/>
                <w:szCs w:val="20"/>
              </w:rPr>
            </w:pPr>
            <w:r w:rsidRPr="00C54E4F">
              <w:rPr>
                <w:rFonts w:asciiTheme="minorHAnsi" w:hAnsiTheme="minorHAnsi" w:cstheme="minorHAnsi"/>
                <w:sz w:val="20"/>
                <w:szCs w:val="20"/>
              </w:rPr>
              <w:t>Mgr. Lukáš Gregor, Ph.D.</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1DA5E6" w14:textId="77777777" w:rsidR="00C54E4F" w:rsidRPr="00C54E4F" w:rsidDel="00564636"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029B2BDA"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FAA115"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Dějiny animovaného filmu 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02A681" w14:textId="77777777" w:rsidR="00C54E4F" w:rsidRPr="00C54E4F" w:rsidDel="00564636"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color w:val="000000" w:themeColor="text1"/>
                <w:sz w:val="20"/>
                <w:szCs w:val="20"/>
              </w:rPr>
            </w:pPr>
            <w:r w:rsidRPr="00C54E4F">
              <w:rPr>
                <w:rFonts w:asciiTheme="minorHAnsi" w:hAnsiTheme="minorHAnsi" w:cstheme="minorHAnsi"/>
                <w:sz w:val="20"/>
                <w:szCs w:val="20"/>
              </w:rPr>
              <w:t>Mgr. Lukáš Gregor, Ph.D.</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BA70B6" w14:textId="77777777" w:rsidR="00C54E4F" w:rsidRPr="00C54E4F" w:rsidDel="00564636"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r w:rsidR="00C54E4F" w:rsidRPr="009E2413" w14:paraId="0B2962BA" w14:textId="77777777" w:rsidTr="00190E9D">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EDEA6B" w14:textId="77777777" w:rsidR="00C54E4F" w:rsidRPr="00C54E4F" w:rsidRDefault="00C54E4F" w:rsidP="005C218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sidRPr="00C54E4F">
              <w:rPr>
                <w:rFonts w:asciiTheme="minorHAnsi" w:hAnsiTheme="minorHAnsi" w:cstheme="minorHAnsi"/>
                <w:sz w:val="20"/>
                <w:szCs w:val="20"/>
              </w:rPr>
              <w:t>Dějiny animovaného filmu 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46C265" w14:textId="77777777" w:rsidR="00C54E4F" w:rsidRPr="00C54E4F" w:rsidDel="00564636"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color w:val="000000" w:themeColor="text1"/>
                <w:sz w:val="20"/>
                <w:szCs w:val="20"/>
              </w:rPr>
            </w:pPr>
            <w:r w:rsidRPr="00C54E4F">
              <w:rPr>
                <w:rFonts w:asciiTheme="minorHAnsi" w:hAnsiTheme="minorHAnsi" w:cstheme="minorHAnsi"/>
                <w:sz w:val="20"/>
                <w:szCs w:val="20"/>
              </w:rPr>
              <w:t>Mgr. Lukáš Gregor, Ph.D.</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9C7E06" w14:textId="77777777" w:rsidR="00C54E4F" w:rsidRPr="00C54E4F" w:rsidDel="00564636" w:rsidRDefault="00C54E4F"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proofErr w:type="spellStart"/>
            <w:r w:rsidRPr="00C54E4F">
              <w:rPr>
                <w:rFonts w:asciiTheme="minorHAnsi" w:hAnsiTheme="minorHAnsi" w:cstheme="minorHAnsi"/>
                <w:sz w:val="20"/>
                <w:szCs w:val="20"/>
              </w:rPr>
              <w:t>Int</w:t>
            </w:r>
            <w:proofErr w:type="spellEnd"/>
            <w:r w:rsidRPr="00C54E4F">
              <w:rPr>
                <w:rFonts w:asciiTheme="minorHAnsi" w:hAnsiTheme="minorHAnsi" w:cstheme="minorHAnsi"/>
                <w:sz w:val="20"/>
                <w:szCs w:val="20"/>
              </w:rPr>
              <w:t>.</w:t>
            </w:r>
          </w:p>
        </w:tc>
      </w:tr>
    </w:tbl>
    <w:p w14:paraId="34EDD35C" w14:textId="66AAA5EE" w:rsidR="00163FF7" w:rsidRDefault="00163FF7" w:rsidP="008A5C80">
      <w:pPr>
        <w:widowControl w:val="0"/>
        <w:autoSpaceDE w:val="0"/>
        <w:autoSpaceDN w:val="0"/>
        <w:adjustRightInd w:val="0"/>
        <w:snapToGrid w:val="0"/>
        <w:ind w:right="-1"/>
        <w:jc w:val="both"/>
      </w:pPr>
    </w:p>
    <w:p w14:paraId="22D232BC" w14:textId="77777777" w:rsidR="00163FF7" w:rsidRDefault="00163FF7" w:rsidP="00163FF7">
      <w:pPr>
        <w:widowControl w:val="0"/>
        <w:autoSpaceDE w:val="0"/>
        <w:autoSpaceDN w:val="0"/>
        <w:adjustRightInd w:val="0"/>
        <w:snapToGrid w:val="0"/>
        <w:ind w:left="426" w:right="-1"/>
        <w:jc w:val="both"/>
      </w:pPr>
    </w:p>
    <w:p w14:paraId="74F1269E" w14:textId="77777777" w:rsidR="00163FF7" w:rsidRDefault="00163FF7" w:rsidP="00163FF7">
      <w:pPr>
        <w:pStyle w:val="Nadpis3"/>
      </w:pPr>
      <w:r w:rsidRPr="00035992">
        <w:t xml:space="preserve">Kvalifikace odborníků z praxe zapojených do výuky ve studijním programu </w:t>
      </w:r>
    </w:p>
    <w:p w14:paraId="626370CF" w14:textId="77777777" w:rsidR="00163FF7" w:rsidRPr="00883086" w:rsidRDefault="00163FF7" w:rsidP="00163FF7">
      <w:pPr>
        <w:tabs>
          <w:tab w:val="left" w:pos="2835"/>
        </w:tabs>
        <w:spacing w:before="120" w:after="120"/>
        <w:rPr>
          <w:rFonts w:asciiTheme="minorHAnsi" w:hAnsiTheme="minorHAnsi" w:cstheme="minorHAnsi"/>
          <w:sz w:val="22"/>
          <w:szCs w:val="22"/>
        </w:rPr>
      </w:pPr>
      <w:r>
        <w:tab/>
      </w:r>
      <w:r>
        <w:tab/>
      </w:r>
      <w:r w:rsidRPr="00883086">
        <w:rPr>
          <w:rFonts w:asciiTheme="minorHAnsi" w:hAnsiTheme="minorHAnsi" w:cstheme="minorHAnsi"/>
          <w:sz w:val="22"/>
          <w:szCs w:val="22"/>
        </w:rPr>
        <w:t>Standardy 6.5-6.6</w:t>
      </w:r>
    </w:p>
    <w:p w14:paraId="4A526138" w14:textId="77777777" w:rsidR="008A5C80" w:rsidRDefault="00163FF7" w:rsidP="00163FF7">
      <w:pPr>
        <w:tabs>
          <w:tab w:val="left" w:pos="2835"/>
        </w:tabs>
        <w:spacing w:before="120"/>
        <w:ind w:left="425"/>
        <w:jc w:val="both"/>
        <w:rPr>
          <w:rStyle w:val="markedcontent"/>
          <w:rFonts w:asciiTheme="minorHAnsi" w:hAnsiTheme="minorHAnsi" w:cstheme="minorHAnsi"/>
          <w:sz w:val="22"/>
          <w:szCs w:val="22"/>
        </w:rPr>
      </w:pPr>
      <w:r w:rsidRPr="002D186B">
        <w:rPr>
          <w:rFonts w:asciiTheme="minorHAnsi" w:hAnsiTheme="minorHAnsi" w:cstheme="minorHAnsi"/>
          <w:sz w:val="22"/>
          <w:szCs w:val="22"/>
        </w:rPr>
        <w:t xml:space="preserve">Personální zajištění profesně zaměřeného BSP </w:t>
      </w:r>
      <w:r>
        <w:rPr>
          <w:rFonts w:asciiTheme="minorHAnsi" w:hAnsiTheme="minorHAnsi" w:cstheme="minorHAnsi"/>
          <w:sz w:val="22"/>
          <w:szCs w:val="22"/>
        </w:rPr>
        <w:t>ANT</w:t>
      </w:r>
      <w:r w:rsidRPr="002D186B">
        <w:rPr>
          <w:rFonts w:asciiTheme="minorHAnsi" w:hAnsiTheme="minorHAnsi" w:cstheme="minorHAnsi"/>
          <w:sz w:val="22"/>
          <w:szCs w:val="22"/>
        </w:rPr>
        <w:t xml:space="preserve"> zahrnuje dostatečné zapojení tvůrčích pracovníků, </w:t>
      </w:r>
      <w:r w:rsidRPr="002D186B">
        <w:rPr>
          <w:rStyle w:val="markedcontent"/>
          <w:rFonts w:asciiTheme="minorHAnsi" w:hAnsiTheme="minorHAnsi" w:cstheme="minorHAnsi"/>
          <w:sz w:val="22"/>
          <w:szCs w:val="22"/>
        </w:rPr>
        <w:t>což reflektuje zaměření předloženého studijního programu. Všichni odborníci z praxe mají</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vysokoškolské vzdělání získané absolvováním magisterského studijního programu, ve svém oboru působí déle, než je požadovaných pět let a jejich odborné</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 xml:space="preserve">působení od absolvování VŠ je v souladu se zaměřením studijního programu. Většina z nich pracuje v oblasti </w:t>
      </w:r>
      <w:r>
        <w:rPr>
          <w:rStyle w:val="markedcontent"/>
          <w:rFonts w:asciiTheme="minorHAnsi" w:hAnsiTheme="minorHAnsi" w:cstheme="minorHAnsi"/>
          <w:sz w:val="22"/>
          <w:szCs w:val="22"/>
        </w:rPr>
        <w:t>animované tvorby</w:t>
      </w:r>
      <w:r w:rsidRPr="002D186B">
        <w:rPr>
          <w:rStyle w:val="markedcontent"/>
          <w:rFonts w:asciiTheme="minorHAnsi" w:hAnsiTheme="minorHAnsi" w:cstheme="minorHAnsi"/>
          <w:sz w:val="22"/>
          <w:szCs w:val="22"/>
        </w:rPr>
        <w:t xml:space="preserve">. Jejich spolupráce se předpokládá také </w:t>
      </w:r>
      <w:r>
        <w:rPr>
          <w:rStyle w:val="markedcontent"/>
          <w:rFonts w:asciiTheme="minorHAnsi" w:hAnsiTheme="minorHAnsi" w:cstheme="minorHAnsi"/>
          <w:sz w:val="22"/>
          <w:szCs w:val="22"/>
        </w:rPr>
        <w:br/>
      </w:r>
      <w:r w:rsidRPr="002D186B">
        <w:rPr>
          <w:rStyle w:val="markedcontent"/>
          <w:rFonts w:asciiTheme="minorHAnsi" w:hAnsiTheme="minorHAnsi" w:cstheme="minorHAnsi"/>
          <w:sz w:val="22"/>
          <w:szCs w:val="22"/>
        </w:rPr>
        <w:t>v rovině praxí, možných exkurzí do firem/institucí a také při zadávání a řešení</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 xml:space="preserve">kvalifikačních prací. </w:t>
      </w:r>
    </w:p>
    <w:p w14:paraId="1BEBA751" w14:textId="1D546925" w:rsidR="00163FF7" w:rsidRDefault="00163FF7" w:rsidP="00163FF7">
      <w:pPr>
        <w:tabs>
          <w:tab w:val="left" w:pos="2835"/>
        </w:tabs>
        <w:spacing w:before="120"/>
        <w:ind w:left="425"/>
        <w:jc w:val="both"/>
        <w:rPr>
          <w:rStyle w:val="markedcontent"/>
          <w:rFonts w:asciiTheme="minorHAnsi" w:hAnsiTheme="minorHAnsi" w:cstheme="minorHAnsi"/>
          <w:sz w:val="22"/>
          <w:szCs w:val="22"/>
        </w:rPr>
      </w:pPr>
      <w:r>
        <w:rPr>
          <w:rStyle w:val="markedcontent"/>
          <w:rFonts w:asciiTheme="minorHAnsi" w:hAnsiTheme="minorHAnsi" w:cstheme="minorHAnsi"/>
          <w:sz w:val="22"/>
          <w:szCs w:val="22"/>
        </w:rPr>
        <w:t>V tabulce níže jsou uvedeni odborníci z praxe, kteří jsou zapojeni do výuky v rámci BSP ANT.</w:t>
      </w:r>
    </w:p>
    <w:p w14:paraId="3A7E9A67" w14:textId="77777777" w:rsidR="00163FF7" w:rsidRDefault="00163FF7" w:rsidP="00163FF7">
      <w:pPr>
        <w:tabs>
          <w:tab w:val="left" w:pos="2835"/>
        </w:tabs>
        <w:ind w:left="425"/>
        <w:jc w:val="both"/>
        <w:rPr>
          <w:rFonts w:asciiTheme="minorHAnsi" w:hAnsiTheme="minorHAnsi" w:cstheme="minorHAnsi"/>
          <w:sz w:val="22"/>
          <w:szCs w:val="22"/>
        </w:rPr>
      </w:pPr>
    </w:p>
    <w:tbl>
      <w:tblPr>
        <w:tblW w:w="8505" w:type="dxa"/>
        <w:tblInd w:w="421" w:type="dxa"/>
        <w:shd w:val="clear" w:color="auto" w:fill="FFFFFF"/>
        <w:tblLayout w:type="fixed"/>
        <w:tblLook w:val="0000" w:firstRow="0" w:lastRow="0" w:firstColumn="0" w:lastColumn="0" w:noHBand="0" w:noVBand="0"/>
      </w:tblPr>
      <w:tblGrid>
        <w:gridCol w:w="2693"/>
        <w:gridCol w:w="5812"/>
      </w:tblGrid>
      <w:tr w:rsidR="009847EA" w:rsidRPr="000D2F7C" w14:paraId="6C01AF6A" w14:textId="77777777" w:rsidTr="00316416">
        <w:trPr>
          <w:cantSplit/>
          <w:trHeight w:val="417"/>
        </w:trPr>
        <w:tc>
          <w:tcPr>
            <w:tcW w:w="850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735A587D" w14:textId="7846C1B6" w:rsidR="009847EA" w:rsidRPr="008A5C80" w:rsidRDefault="00695763" w:rsidP="005C2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b/>
                <w:bCs/>
                <w:sz w:val="20"/>
                <w:szCs w:val="20"/>
              </w:rPr>
            </w:pPr>
            <w:r>
              <w:rPr>
                <w:rFonts w:asciiTheme="minorHAnsi" w:hAnsiTheme="minorHAnsi" w:cstheme="minorHAnsi"/>
                <w:b/>
                <w:bCs/>
                <w:sz w:val="20"/>
                <w:szCs w:val="20"/>
              </w:rPr>
              <w:t>Personální zabezpečení odborníky z praxe</w:t>
            </w:r>
          </w:p>
        </w:tc>
      </w:tr>
      <w:tr w:rsidR="0024330A" w:rsidRPr="000D2F7C" w14:paraId="02A26822" w14:textId="77777777" w:rsidTr="00316416">
        <w:trPr>
          <w:cantSplit/>
          <w:trHeight w:val="239"/>
        </w:trPr>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E9EB48" w14:textId="31ED021D" w:rsidR="0024330A" w:rsidRPr="008A5C80" w:rsidRDefault="0024330A" w:rsidP="0024330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sz w:val="20"/>
                <w:szCs w:val="20"/>
              </w:rPr>
            </w:pPr>
            <w:r w:rsidRPr="008A5C80">
              <w:rPr>
                <w:rFonts w:asciiTheme="minorHAnsi" w:hAnsiTheme="minorHAnsi" w:cstheme="minorHAnsi"/>
                <w:sz w:val="20"/>
                <w:szCs w:val="20"/>
              </w:rPr>
              <w:t>MgA. Vojtěch Dočkal</w:t>
            </w:r>
            <w:r w:rsidRPr="008A5C80" w:rsidDel="00916FA7">
              <w:rPr>
                <w:rFonts w:asciiTheme="minorHAnsi" w:hAnsiTheme="minorHAnsi" w:cstheme="minorHAnsi"/>
                <w:sz w:val="20"/>
                <w:szCs w:val="20"/>
              </w:rPr>
              <w:t xml:space="preserve"> </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F3FFA0" w14:textId="0539A20E" w:rsidR="0024330A" w:rsidRPr="008A5C80" w:rsidRDefault="0024330A" w:rsidP="0024330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 xml:space="preserve">praxe od 2019, </w:t>
            </w:r>
            <w:proofErr w:type="gramStart"/>
            <w:r w:rsidRPr="008A5C80">
              <w:rPr>
                <w:rFonts w:asciiTheme="minorHAnsi" w:hAnsiTheme="minorHAnsi" w:cstheme="minorHAnsi"/>
                <w:sz w:val="20"/>
                <w:szCs w:val="20"/>
              </w:rPr>
              <w:t>OSVČ</w:t>
            </w:r>
            <w:r w:rsidR="00E41732">
              <w:rPr>
                <w:rFonts w:asciiTheme="minorHAnsi" w:hAnsiTheme="minorHAnsi" w:cstheme="minorHAnsi"/>
                <w:sz w:val="20"/>
                <w:szCs w:val="20"/>
              </w:rPr>
              <w:t xml:space="preserve"> -</w:t>
            </w:r>
            <w:r w:rsidRPr="008A5C80">
              <w:rPr>
                <w:rFonts w:asciiTheme="minorHAnsi" w:hAnsiTheme="minorHAnsi" w:cstheme="minorHAnsi"/>
                <w:sz w:val="20"/>
                <w:szCs w:val="20"/>
              </w:rPr>
              <w:t xml:space="preserve"> zaměření</w:t>
            </w:r>
            <w:proofErr w:type="gramEnd"/>
            <w:r w:rsidRPr="008A5C80">
              <w:rPr>
                <w:rFonts w:asciiTheme="minorHAnsi" w:hAnsiTheme="minorHAnsi" w:cstheme="minorHAnsi"/>
                <w:sz w:val="20"/>
                <w:szCs w:val="20"/>
              </w:rPr>
              <w:t xml:space="preserve"> digitální animace</w:t>
            </w:r>
          </w:p>
        </w:tc>
      </w:tr>
      <w:tr w:rsidR="0024330A" w:rsidRPr="000D2F7C" w14:paraId="6F5CB8A1" w14:textId="77777777" w:rsidTr="00316416">
        <w:trPr>
          <w:cantSplit/>
          <w:trHeight w:val="239"/>
        </w:trPr>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D99547" w14:textId="51C932DD" w:rsidR="0024330A" w:rsidRPr="008A5C80" w:rsidRDefault="0024330A" w:rsidP="0024330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sz w:val="20"/>
                <w:szCs w:val="20"/>
              </w:rPr>
            </w:pPr>
            <w:r w:rsidRPr="008A5C80">
              <w:rPr>
                <w:rFonts w:asciiTheme="minorHAnsi" w:hAnsiTheme="minorHAnsi" w:cstheme="minorHAnsi"/>
                <w:sz w:val="20"/>
                <w:szCs w:val="20"/>
              </w:rPr>
              <w:t>Mgr. Lukáš Gregor, Ph.D.</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40B497" w14:textId="325011AD" w:rsidR="0024330A" w:rsidRPr="008A5C80" w:rsidRDefault="0024330A" w:rsidP="0024330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 xml:space="preserve">praxe od 2006, Člen Rady Státního fondu kinematografie, člen Prezídia Rady animovaného filmu, </w:t>
            </w:r>
            <w:proofErr w:type="gramStart"/>
            <w:r w:rsidRPr="008A5C80">
              <w:rPr>
                <w:rFonts w:asciiTheme="minorHAnsi" w:hAnsiTheme="minorHAnsi" w:cstheme="minorHAnsi"/>
                <w:sz w:val="20"/>
                <w:szCs w:val="20"/>
              </w:rPr>
              <w:t xml:space="preserve">OSVČ </w:t>
            </w:r>
            <w:r w:rsidR="00E41732">
              <w:rPr>
                <w:rFonts w:asciiTheme="minorHAnsi" w:hAnsiTheme="minorHAnsi" w:cstheme="minorHAnsi"/>
                <w:sz w:val="20"/>
                <w:szCs w:val="20"/>
              </w:rPr>
              <w:t xml:space="preserve">- </w:t>
            </w:r>
            <w:r w:rsidRPr="008A5C80">
              <w:rPr>
                <w:rFonts w:asciiTheme="minorHAnsi" w:hAnsiTheme="minorHAnsi" w:cstheme="minorHAnsi"/>
                <w:sz w:val="20"/>
                <w:szCs w:val="20"/>
              </w:rPr>
              <w:t>dramaturgie</w:t>
            </w:r>
            <w:proofErr w:type="gramEnd"/>
            <w:r w:rsidRPr="008A5C80">
              <w:rPr>
                <w:rFonts w:asciiTheme="minorHAnsi" w:hAnsiTheme="minorHAnsi" w:cstheme="minorHAnsi"/>
                <w:sz w:val="20"/>
                <w:szCs w:val="20"/>
              </w:rPr>
              <w:t>, produkce</w:t>
            </w:r>
          </w:p>
        </w:tc>
      </w:tr>
      <w:tr w:rsidR="00275B6E" w:rsidRPr="000D2F7C" w14:paraId="2F86BF41" w14:textId="77777777" w:rsidTr="00316416">
        <w:trPr>
          <w:cantSplit/>
          <w:trHeight w:val="239"/>
        </w:trPr>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21F858" w14:textId="0A4D1347"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sz w:val="20"/>
                <w:szCs w:val="20"/>
              </w:rPr>
            </w:pPr>
            <w:r w:rsidRPr="008A5C80">
              <w:rPr>
                <w:rFonts w:asciiTheme="minorHAnsi" w:hAnsiTheme="minorHAnsi" w:cstheme="minorHAnsi"/>
                <w:sz w:val="20"/>
                <w:szCs w:val="20"/>
              </w:rPr>
              <w:t xml:space="preserve">MgA. Eliška Chytková </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412DCD" w14:textId="4C0AC84B"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praxe od 2016, spolupráce se studi</w:t>
            </w:r>
            <w:r>
              <w:rPr>
                <w:rFonts w:asciiTheme="minorHAnsi" w:hAnsiTheme="minorHAnsi" w:cstheme="minorHAnsi"/>
                <w:sz w:val="20"/>
                <w:szCs w:val="20"/>
              </w:rPr>
              <w:t>i</w:t>
            </w:r>
            <w:r w:rsidRPr="008A5C80">
              <w:rPr>
                <w:rFonts w:asciiTheme="minorHAnsi" w:hAnsiTheme="minorHAnsi" w:cstheme="minorHAnsi"/>
                <w:sz w:val="20"/>
                <w:szCs w:val="20"/>
              </w:rPr>
              <w:t xml:space="preserve"> jako Kouzelná animace, Bare </w:t>
            </w:r>
            <w:proofErr w:type="spellStart"/>
            <w:r w:rsidRPr="008A5C80">
              <w:rPr>
                <w:rFonts w:asciiTheme="minorHAnsi" w:hAnsiTheme="minorHAnsi" w:cstheme="minorHAnsi"/>
                <w:sz w:val="20"/>
                <w:szCs w:val="20"/>
              </w:rPr>
              <w:t>Bear</w:t>
            </w:r>
            <w:proofErr w:type="spellEnd"/>
            <w:r w:rsidR="00697537">
              <w:rPr>
                <w:rFonts w:asciiTheme="minorHAnsi" w:hAnsiTheme="minorHAnsi" w:cstheme="minorHAnsi"/>
                <w:sz w:val="20"/>
                <w:szCs w:val="20"/>
              </w:rPr>
              <w:t xml:space="preserve"> a</w:t>
            </w:r>
            <w:r w:rsidRPr="008A5C80">
              <w:rPr>
                <w:rFonts w:asciiTheme="minorHAnsi" w:hAnsiTheme="minorHAnsi" w:cstheme="minorHAnsi"/>
                <w:sz w:val="20"/>
                <w:szCs w:val="20"/>
              </w:rPr>
              <w:t> Českou televizí</w:t>
            </w:r>
            <w:r w:rsidR="00FA6E32" w:rsidRPr="008A5C80">
              <w:rPr>
                <w:rFonts w:asciiTheme="minorHAnsi" w:hAnsiTheme="minorHAnsi" w:cstheme="minorHAnsi"/>
                <w:sz w:val="20"/>
                <w:szCs w:val="20"/>
              </w:rPr>
              <w:t xml:space="preserve"> OSVČ</w:t>
            </w:r>
            <w:r w:rsidR="00FA6E32">
              <w:rPr>
                <w:rFonts w:asciiTheme="minorHAnsi" w:hAnsiTheme="minorHAnsi" w:cstheme="minorHAnsi"/>
                <w:sz w:val="20"/>
                <w:szCs w:val="20"/>
              </w:rPr>
              <w:t xml:space="preserve"> </w:t>
            </w:r>
            <w:r w:rsidR="009E14C3">
              <w:rPr>
                <w:rFonts w:asciiTheme="minorHAnsi" w:hAnsiTheme="minorHAnsi" w:cstheme="minorHAnsi"/>
                <w:sz w:val="20"/>
                <w:szCs w:val="20"/>
              </w:rPr>
              <w:t>–</w:t>
            </w:r>
            <w:r w:rsidR="00FA6E32">
              <w:rPr>
                <w:rFonts w:asciiTheme="minorHAnsi" w:hAnsiTheme="minorHAnsi" w:cstheme="minorHAnsi"/>
                <w:sz w:val="20"/>
                <w:szCs w:val="20"/>
              </w:rPr>
              <w:t xml:space="preserve"> </w:t>
            </w:r>
            <w:r w:rsidR="009E14C3">
              <w:rPr>
                <w:rFonts w:asciiTheme="minorHAnsi" w:hAnsiTheme="minorHAnsi" w:cstheme="minorHAnsi"/>
                <w:sz w:val="20"/>
                <w:szCs w:val="20"/>
              </w:rPr>
              <w:t>animace, režie</w:t>
            </w:r>
          </w:p>
        </w:tc>
      </w:tr>
      <w:tr w:rsidR="00275B6E" w:rsidRPr="000D2F7C" w14:paraId="68FB3434" w14:textId="77777777" w:rsidTr="00316416">
        <w:trPr>
          <w:cantSplit/>
          <w:trHeight w:val="258"/>
        </w:trPr>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7FBA4D" w14:textId="77777777"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 xml:space="preserve">MgA. Irena </w:t>
            </w:r>
            <w:proofErr w:type="spellStart"/>
            <w:r w:rsidRPr="008A5C80">
              <w:rPr>
                <w:rFonts w:asciiTheme="minorHAnsi" w:hAnsiTheme="minorHAnsi" w:cstheme="minorHAnsi"/>
                <w:sz w:val="20"/>
                <w:szCs w:val="20"/>
              </w:rPr>
              <w:t>Kocí</w:t>
            </w:r>
            <w:proofErr w:type="spellEnd"/>
            <w:r w:rsidRPr="008A5C80">
              <w:rPr>
                <w:rFonts w:asciiTheme="minorHAnsi" w:hAnsiTheme="minorHAnsi" w:cstheme="minorHAnsi"/>
                <w:sz w:val="20"/>
                <w:szCs w:val="20"/>
              </w:rPr>
              <w:t>, Ph.D.</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1B0E2A" w14:textId="60F15591"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 xml:space="preserve">praxe od roku 2008, </w:t>
            </w:r>
            <w:proofErr w:type="gramStart"/>
            <w:r w:rsidRPr="008A5C80">
              <w:rPr>
                <w:rFonts w:asciiTheme="minorHAnsi" w:hAnsiTheme="minorHAnsi" w:cstheme="minorHAnsi"/>
                <w:sz w:val="20"/>
                <w:szCs w:val="20"/>
              </w:rPr>
              <w:t>OSVČ - scenáristka</w:t>
            </w:r>
            <w:proofErr w:type="gramEnd"/>
          </w:p>
        </w:tc>
      </w:tr>
      <w:tr w:rsidR="00275B6E" w:rsidRPr="00883086" w14:paraId="70E80F79" w14:textId="77777777" w:rsidTr="00316416">
        <w:trPr>
          <w:cantSplit/>
          <w:trHeight w:val="257"/>
        </w:trPr>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093729" w14:textId="77777777"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MgA. Martin Kotík</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95FBC3" w14:textId="6F285D4C"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 xml:space="preserve">praxe od 2000, </w:t>
            </w:r>
            <w:proofErr w:type="spellStart"/>
            <w:r w:rsidRPr="008A5C80">
              <w:rPr>
                <w:rFonts w:asciiTheme="minorHAnsi" w:hAnsiTheme="minorHAnsi" w:cstheme="minorHAnsi"/>
                <w:sz w:val="20"/>
                <w:szCs w:val="20"/>
              </w:rPr>
              <w:t>Rolling</w:t>
            </w:r>
            <w:proofErr w:type="spellEnd"/>
            <w:r w:rsidRPr="008A5C80">
              <w:rPr>
                <w:rFonts w:asciiTheme="minorHAnsi" w:hAnsiTheme="minorHAnsi" w:cstheme="minorHAnsi"/>
                <w:sz w:val="20"/>
                <w:szCs w:val="20"/>
              </w:rPr>
              <w:t xml:space="preserve"> </w:t>
            </w:r>
            <w:proofErr w:type="spellStart"/>
            <w:r w:rsidRPr="008A5C80">
              <w:rPr>
                <w:rFonts w:asciiTheme="minorHAnsi" w:hAnsiTheme="minorHAnsi" w:cstheme="minorHAnsi"/>
                <w:sz w:val="20"/>
                <w:szCs w:val="20"/>
              </w:rPr>
              <w:t>Pictures</w:t>
            </w:r>
            <w:proofErr w:type="spellEnd"/>
            <w:r w:rsidRPr="008A5C80">
              <w:rPr>
                <w:rFonts w:asciiTheme="minorHAnsi" w:hAnsiTheme="minorHAnsi" w:cstheme="minorHAnsi"/>
                <w:sz w:val="20"/>
                <w:szCs w:val="20"/>
              </w:rPr>
              <w:t>, předseda Asociace animovaného filmu</w:t>
            </w:r>
            <w:r w:rsidR="00FA6E32">
              <w:rPr>
                <w:rFonts w:asciiTheme="minorHAnsi" w:hAnsiTheme="minorHAnsi" w:cstheme="minorHAnsi"/>
                <w:sz w:val="20"/>
                <w:szCs w:val="20"/>
              </w:rPr>
              <w:t>,</w:t>
            </w:r>
            <w:r w:rsidR="00FA6E32" w:rsidRPr="008A5C80">
              <w:rPr>
                <w:rFonts w:asciiTheme="minorHAnsi" w:hAnsiTheme="minorHAnsi" w:cstheme="minorHAnsi"/>
                <w:sz w:val="20"/>
                <w:szCs w:val="20"/>
              </w:rPr>
              <w:t xml:space="preserve"> </w:t>
            </w:r>
            <w:proofErr w:type="gramStart"/>
            <w:r w:rsidR="00FA6E32" w:rsidRPr="008A5C80">
              <w:rPr>
                <w:rFonts w:asciiTheme="minorHAnsi" w:hAnsiTheme="minorHAnsi" w:cstheme="minorHAnsi"/>
                <w:sz w:val="20"/>
                <w:szCs w:val="20"/>
              </w:rPr>
              <w:t>OSVČ</w:t>
            </w:r>
            <w:r w:rsidR="00FA6E32">
              <w:rPr>
                <w:rFonts w:asciiTheme="minorHAnsi" w:hAnsiTheme="minorHAnsi" w:cstheme="minorHAnsi"/>
                <w:sz w:val="20"/>
                <w:szCs w:val="20"/>
              </w:rPr>
              <w:t xml:space="preserve"> -</w:t>
            </w:r>
            <w:r w:rsidR="00FA6E32" w:rsidRPr="008A5C80">
              <w:rPr>
                <w:rFonts w:asciiTheme="minorHAnsi" w:hAnsiTheme="minorHAnsi" w:cstheme="minorHAnsi"/>
                <w:sz w:val="20"/>
                <w:szCs w:val="20"/>
              </w:rPr>
              <w:t xml:space="preserve"> scenárista</w:t>
            </w:r>
            <w:proofErr w:type="gramEnd"/>
            <w:r w:rsidR="00FA6E32" w:rsidRPr="008A5C80">
              <w:rPr>
                <w:rFonts w:asciiTheme="minorHAnsi" w:hAnsiTheme="minorHAnsi" w:cstheme="minorHAnsi"/>
                <w:sz w:val="20"/>
                <w:szCs w:val="20"/>
              </w:rPr>
              <w:t xml:space="preserve">, </w:t>
            </w:r>
            <w:r w:rsidR="004644E0">
              <w:rPr>
                <w:rFonts w:asciiTheme="minorHAnsi" w:hAnsiTheme="minorHAnsi" w:cstheme="minorHAnsi"/>
                <w:sz w:val="20"/>
                <w:szCs w:val="20"/>
              </w:rPr>
              <w:t>režie, produkce</w:t>
            </w:r>
          </w:p>
        </w:tc>
      </w:tr>
      <w:tr w:rsidR="00275B6E" w:rsidRPr="000D2F7C" w14:paraId="0EF5EAC1" w14:textId="77777777" w:rsidTr="00316416">
        <w:trPr>
          <w:cantSplit/>
          <w:trHeight w:val="120"/>
        </w:trPr>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2B4687" w14:textId="174AFBB6"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lastRenderedPageBreak/>
              <w:t>MgA. Martin Kukal</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3D6FC6" w14:textId="2ADED852"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praxe od roku 2016, Kouzelná animace, spolupráce s Českou televizí</w:t>
            </w:r>
            <w:r w:rsidR="00FA6E32" w:rsidRPr="008A5C80">
              <w:rPr>
                <w:rFonts w:asciiTheme="minorHAnsi" w:hAnsiTheme="minorHAnsi" w:cstheme="minorHAnsi"/>
                <w:sz w:val="20"/>
                <w:szCs w:val="20"/>
              </w:rPr>
              <w:t xml:space="preserve"> </w:t>
            </w:r>
            <w:proofErr w:type="gramStart"/>
            <w:r w:rsidR="00FA6E32" w:rsidRPr="008A5C80">
              <w:rPr>
                <w:rFonts w:asciiTheme="minorHAnsi" w:hAnsiTheme="minorHAnsi" w:cstheme="minorHAnsi"/>
                <w:sz w:val="20"/>
                <w:szCs w:val="20"/>
              </w:rPr>
              <w:t>OSVČ</w:t>
            </w:r>
            <w:r w:rsidR="00FA6E32">
              <w:rPr>
                <w:rFonts w:asciiTheme="minorHAnsi" w:hAnsiTheme="minorHAnsi" w:cstheme="minorHAnsi"/>
                <w:sz w:val="20"/>
                <w:szCs w:val="20"/>
              </w:rPr>
              <w:t xml:space="preserve"> </w:t>
            </w:r>
            <w:r w:rsidR="00FE3F61">
              <w:rPr>
                <w:rFonts w:asciiTheme="minorHAnsi" w:hAnsiTheme="minorHAnsi" w:cstheme="minorHAnsi"/>
                <w:sz w:val="20"/>
                <w:szCs w:val="20"/>
              </w:rPr>
              <w:t>-</w:t>
            </w:r>
            <w:r w:rsidR="00FA6E32">
              <w:rPr>
                <w:rFonts w:asciiTheme="minorHAnsi" w:hAnsiTheme="minorHAnsi" w:cstheme="minorHAnsi"/>
                <w:sz w:val="20"/>
                <w:szCs w:val="20"/>
              </w:rPr>
              <w:t xml:space="preserve"> </w:t>
            </w:r>
            <w:r w:rsidR="009E14C3">
              <w:rPr>
                <w:rFonts w:asciiTheme="minorHAnsi" w:hAnsiTheme="minorHAnsi" w:cstheme="minorHAnsi"/>
                <w:sz w:val="20"/>
                <w:szCs w:val="20"/>
              </w:rPr>
              <w:t>animace</w:t>
            </w:r>
            <w:proofErr w:type="gramEnd"/>
            <w:r w:rsidR="009E14C3">
              <w:rPr>
                <w:rFonts w:asciiTheme="minorHAnsi" w:hAnsiTheme="minorHAnsi" w:cstheme="minorHAnsi"/>
                <w:sz w:val="20"/>
                <w:szCs w:val="20"/>
              </w:rPr>
              <w:t>, produkce, střih</w:t>
            </w:r>
          </w:p>
        </w:tc>
      </w:tr>
      <w:tr w:rsidR="00275B6E" w:rsidRPr="000D2F7C" w14:paraId="303E901D" w14:textId="77777777" w:rsidTr="00316416">
        <w:trPr>
          <w:cantSplit/>
          <w:trHeight w:val="151"/>
        </w:trPr>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3BB034" w14:textId="77777777"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MgA. Juraj Ondruš, Ph.D.</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E37650" w14:textId="6D47A353" w:rsidR="00275B6E" w:rsidRPr="008A5C80" w:rsidRDefault="00275B6E" w:rsidP="00275B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praxe od 2019, OSVČ – střih</w:t>
            </w:r>
          </w:p>
        </w:tc>
      </w:tr>
    </w:tbl>
    <w:p w14:paraId="40379DED" w14:textId="02DC1630" w:rsidR="00163FF7" w:rsidRDefault="00163FF7" w:rsidP="00163FF7"/>
    <w:p w14:paraId="504BDC8B" w14:textId="77777777" w:rsidR="00316416" w:rsidRDefault="00316416" w:rsidP="00163FF7"/>
    <w:p w14:paraId="30B27373" w14:textId="77777777" w:rsidR="00163FF7" w:rsidRDefault="00163FF7" w:rsidP="00163FF7">
      <w:pPr>
        <w:pStyle w:val="Nadpis2"/>
        <w:spacing w:after="120"/>
        <w:ind w:left="357"/>
        <w:jc w:val="both"/>
      </w:pPr>
      <w:r>
        <w:t>Specifické požadavky na zajištění studijního programu</w:t>
      </w:r>
    </w:p>
    <w:p w14:paraId="4903E143" w14:textId="77777777" w:rsidR="00163FF7" w:rsidRPr="008F6450" w:rsidRDefault="00163FF7" w:rsidP="00163FF7">
      <w:pPr>
        <w:pStyle w:val="Nadpis3"/>
        <w:jc w:val="both"/>
      </w:pPr>
      <w:r w:rsidRPr="008F6450">
        <w:t>Uskutečňování studijního programu v kombinované a distanční formě studia (pouze v případě, že vysoká škola o akreditaci studijního programu v kombinované nebo distanční formě studia)</w:t>
      </w:r>
    </w:p>
    <w:p w14:paraId="34E5A30E" w14:textId="77777777" w:rsidR="00163FF7" w:rsidRPr="008F6450" w:rsidRDefault="00163FF7" w:rsidP="00163FF7">
      <w:pPr>
        <w:pStyle w:val="Nadpis3"/>
        <w:numPr>
          <w:ilvl w:val="0"/>
          <w:numId w:val="0"/>
        </w:numPr>
        <w:spacing w:before="120" w:after="120"/>
        <w:jc w:val="center"/>
        <w:rPr>
          <w:sz w:val="22"/>
          <w:szCs w:val="22"/>
        </w:rPr>
      </w:pPr>
      <w:r w:rsidRPr="008F6450">
        <w:rPr>
          <w:sz w:val="22"/>
          <w:szCs w:val="22"/>
        </w:rPr>
        <w:t>Standardy 7.1-7.3</w:t>
      </w:r>
    </w:p>
    <w:p w14:paraId="68AD1026" w14:textId="77777777" w:rsidR="00163FF7" w:rsidRPr="008F6450" w:rsidRDefault="00163FF7" w:rsidP="00163FF7">
      <w:pPr>
        <w:ind w:left="426"/>
        <w:rPr>
          <w:rFonts w:asciiTheme="minorHAnsi" w:hAnsiTheme="minorHAnsi" w:cstheme="minorHAnsi"/>
          <w:sz w:val="22"/>
          <w:szCs w:val="22"/>
          <w:lang w:eastAsia="en-US"/>
        </w:rPr>
      </w:pPr>
      <w:r w:rsidRPr="008F6450">
        <w:rPr>
          <w:rFonts w:asciiTheme="minorHAnsi" w:hAnsiTheme="minorHAnsi" w:cstheme="minorHAnsi"/>
          <w:sz w:val="22"/>
          <w:szCs w:val="22"/>
          <w:lang w:eastAsia="en-US"/>
        </w:rPr>
        <w:t xml:space="preserve">V rámci aktuální žádosti o akreditaci BSP </w:t>
      </w:r>
      <w:r>
        <w:rPr>
          <w:rFonts w:asciiTheme="minorHAnsi" w:hAnsiTheme="minorHAnsi" w:cstheme="minorHAnsi"/>
          <w:sz w:val="22"/>
          <w:szCs w:val="22"/>
          <w:lang w:eastAsia="en-US"/>
        </w:rPr>
        <w:t>ANT</w:t>
      </w:r>
      <w:r w:rsidRPr="008F6450">
        <w:rPr>
          <w:rFonts w:asciiTheme="minorHAnsi" w:hAnsiTheme="minorHAnsi" w:cstheme="minorHAnsi"/>
          <w:sz w:val="22"/>
          <w:szCs w:val="22"/>
          <w:lang w:eastAsia="en-US"/>
        </w:rPr>
        <w:t xml:space="preserve"> není zahrnuta kombinovaná forma studia. </w:t>
      </w:r>
    </w:p>
    <w:p w14:paraId="52516742" w14:textId="77777777" w:rsidR="00163FF7" w:rsidRDefault="00163FF7" w:rsidP="00163FF7">
      <w:pPr>
        <w:tabs>
          <w:tab w:val="left" w:pos="2835"/>
        </w:tabs>
        <w:spacing w:before="120" w:after="120"/>
        <w:jc w:val="both"/>
      </w:pPr>
      <w:r>
        <w:tab/>
      </w:r>
      <w:r>
        <w:tab/>
      </w:r>
    </w:p>
    <w:p w14:paraId="17F32692" w14:textId="77777777" w:rsidR="00163FF7" w:rsidRDefault="00163FF7" w:rsidP="00163FF7">
      <w:pPr>
        <w:pStyle w:val="Nadpis3"/>
        <w:spacing w:before="120" w:after="120"/>
        <w:jc w:val="both"/>
      </w:pPr>
      <w:r>
        <w:t xml:space="preserve">Standardy 7.4-7.9 Uskutečňování studijního programu v cizím jazyce </w:t>
      </w:r>
      <w:r w:rsidRPr="0045351D">
        <w:t>(pouze v případě, že vysoká škola o akreditaci studijního programu v cizím jazyce)</w:t>
      </w:r>
    </w:p>
    <w:p w14:paraId="661B6F7A" w14:textId="77777777" w:rsidR="00163FF7" w:rsidRPr="00B77910" w:rsidRDefault="00163FF7" w:rsidP="00163FF7">
      <w:pPr>
        <w:spacing w:before="120" w:after="120"/>
        <w:ind w:left="12" w:firstLine="708"/>
        <w:jc w:val="center"/>
        <w:rPr>
          <w:rFonts w:asciiTheme="minorHAnsi" w:hAnsiTheme="minorHAnsi" w:cstheme="minorHAnsi"/>
          <w:sz w:val="22"/>
          <w:szCs w:val="22"/>
          <w:lang w:eastAsia="en-US"/>
        </w:rPr>
      </w:pPr>
      <w:r w:rsidRPr="00B77910">
        <w:rPr>
          <w:rFonts w:asciiTheme="minorHAnsi" w:hAnsiTheme="minorHAnsi" w:cstheme="minorHAnsi"/>
          <w:sz w:val="22"/>
          <w:szCs w:val="22"/>
        </w:rPr>
        <w:t>Standardy 7.4-7.9</w:t>
      </w:r>
    </w:p>
    <w:p w14:paraId="45907D40" w14:textId="53BA2EE4" w:rsidR="00163FF7" w:rsidRDefault="0011256E" w:rsidP="00DD00D6">
      <w:pPr>
        <w:ind w:left="709" w:hanging="1"/>
        <w:rPr>
          <w:rStyle w:val="markedcontent"/>
          <w:rFonts w:asciiTheme="minorHAnsi" w:hAnsiTheme="minorHAnsi" w:cstheme="minorHAnsi"/>
          <w:sz w:val="22"/>
          <w:szCs w:val="22"/>
        </w:rPr>
      </w:pPr>
      <w:r>
        <w:rPr>
          <w:rStyle w:val="markedcontent"/>
          <w:rFonts w:asciiTheme="minorHAnsi" w:hAnsiTheme="minorHAnsi" w:cstheme="minorHAnsi"/>
          <w:sz w:val="22"/>
          <w:szCs w:val="22"/>
        </w:rPr>
        <w:t>V rámci aktuální žádosti o akreditaci</w:t>
      </w:r>
      <w:r w:rsidR="00DD00D6">
        <w:rPr>
          <w:rStyle w:val="markedcontent"/>
          <w:rFonts w:asciiTheme="minorHAnsi" w:hAnsiTheme="minorHAnsi" w:cstheme="minorHAnsi"/>
          <w:sz w:val="22"/>
          <w:szCs w:val="22"/>
        </w:rPr>
        <w:t xml:space="preserve"> BSP ANT není zahrnuta akreditace studijního programu v cizím jazyce.</w:t>
      </w:r>
    </w:p>
    <w:p w14:paraId="27286EA8" w14:textId="21473881" w:rsidR="00704E49" w:rsidRPr="0008004A" w:rsidRDefault="00163FF7">
      <w:pPr>
        <w:rPr>
          <w:bCs/>
          <w:sz w:val="22"/>
          <w:szCs w:val="22"/>
        </w:rPr>
      </w:pPr>
      <w:r>
        <w:rPr>
          <w:bCs/>
          <w:sz w:val="22"/>
          <w:szCs w:val="22"/>
        </w:rPr>
        <w:br w:type="page"/>
      </w:r>
    </w:p>
    <w:p w14:paraId="43BBDA40" w14:textId="194BFC9C" w:rsidR="00704E49" w:rsidRPr="00057B1A" w:rsidRDefault="00704E49" w:rsidP="00704E49">
      <w:pPr>
        <w:pStyle w:val="Default"/>
        <w:ind w:left="-426"/>
        <w:rPr>
          <w:bCs/>
          <w:sz w:val="22"/>
          <w:szCs w:val="22"/>
        </w:rPr>
      </w:pPr>
      <w:r w:rsidRPr="00057B1A">
        <w:rPr>
          <w:bCs/>
          <w:sz w:val="22"/>
          <w:szCs w:val="22"/>
        </w:rPr>
        <w:lastRenderedPageBreak/>
        <w:t>Příloha č. 1</w:t>
      </w:r>
    </w:p>
    <w:p w14:paraId="18B0AD6F" w14:textId="77777777" w:rsidR="00704E49" w:rsidRPr="008B7E4A" w:rsidRDefault="00704E49" w:rsidP="00704E49">
      <w:pPr>
        <w:pStyle w:val="Default"/>
        <w:rPr>
          <w:sz w:val="22"/>
          <w:szCs w:val="22"/>
        </w:rPr>
      </w:pPr>
    </w:p>
    <w:tbl>
      <w:tblPr>
        <w:tblStyle w:val="Mkatabulky"/>
        <w:tblW w:w="10207" w:type="dxa"/>
        <w:tblInd w:w="-289" w:type="dxa"/>
        <w:tblLook w:val="04A0" w:firstRow="1" w:lastRow="0" w:firstColumn="1" w:lastColumn="0" w:noHBand="0" w:noVBand="1"/>
      </w:tblPr>
      <w:tblGrid>
        <w:gridCol w:w="10207"/>
      </w:tblGrid>
      <w:tr w:rsidR="00704E49" w14:paraId="340AA9D8" w14:textId="77777777" w:rsidTr="002B1612">
        <w:trPr>
          <w:trHeight w:val="333"/>
        </w:trPr>
        <w:tc>
          <w:tcPr>
            <w:tcW w:w="10207" w:type="dxa"/>
            <w:shd w:val="clear" w:color="auto" w:fill="B8CCE4" w:themeFill="accent1" w:themeFillTint="66"/>
          </w:tcPr>
          <w:p w14:paraId="4CFA292E" w14:textId="789AC523" w:rsidR="00704E49" w:rsidRPr="00EC1572" w:rsidRDefault="00704E49" w:rsidP="00485970">
            <w:pPr>
              <w:rPr>
                <w:b/>
                <w:color w:val="000000"/>
                <w:sz w:val="22"/>
                <w:szCs w:val="22"/>
              </w:rPr>
            </w:pPr>
            <w:r w:rsidRPr="00EC1572">
              <w:rPr>
                <w:b/>
                <w:sz w:val="22"/>
                <w:szCs w:val="22"/>
              </w:rPr>
              <w:t xml:space="preserve">Analýza uplatnitelnosti absolventů studijního programu </w:t>
            </w:r>
            <w:r w:rsidR="00C23E56">
              <w:rPr>
                <w:b/>
                <w:sz w:val="22"/>
                <w:szCs w:val="22"/>
              </w:rPr>
              <w:t>Animovaná tvorba</w:t>
            </w:r>
          </w:p>
        </w:tc>
      </w:tr>
      <w:tr w:rsidR="00704E49" w14:paraId="0F0A7A6E" w14:textId="77777777" w:rsidTr="007424D6">
        <w:trPr>
          <w:trHeight w:val="3279"/>
        </w:trPr>
        <w:tc>
          <w:tcPr>
            <w:tcW w:w="10207" w:type="dxa"/>
          </w:tcPr>
          <w:p w14:paraId="18229F09" w14:textId="7924ABFC" w:rsidR="00704E49" w:rsidRPr="00746468" w:rsidRDefault="00704E49" w:rsidP="00485970">
            <w:pPr>
              <w:pStyle w:val="Default"/>
              <w:spacing w:before="120"/>
              <w:jc w:val="both"/>
              <w:rPr>
                <w:rFonts w:eastAsia="Times New Roman"/>
                <w:color w:val="auto"/>
                <w:sz w:val="20"/>
                <w:szCs w:val="20"/>
              </w:rPr>
            </w:pPr>
            <w:r w:rsidRPr="00746468">
              <w:rPr>
                <w:rFonts w:eastAsia="Times New Roman"/>
                <w:color w:val="auto"/>
                <w:sz w:val="20"/>
                <w:szCs w:val="20"/>
              </w:rPr>
              <w:t>Dle SR/</w:t>
            </w:r>
            <w:r w:rsidR="00C4434A">
              <w:rPr>
                <w:rFonts w:eastAsia="Times New Roman"/>
                <w:color w:val="auto"/>
                <w:sz w:val="20"/>
                <w:szCs w:val="20"/>
              </w:rPr>
              <w:t>08</w:t>
            </w:r>
            <w:r w:rsidRPr="00746468">
              <w:rPr>
                <w:rFonts w:eastAsia="Times New Roman"/>
                <w:color w:val="auto"/>
                <w:sz w:val="20"/>
                <w:szCs w:val="20"/>
              </w:rPr>
              <w:t>/202</w:t>
            </w:r>
            <w:r w:rsidR="00C4434A">
              <w:rPr>
                <w:rFonts w:eastAsia="Times New Roman"/>
                <w:color w:val="auto"/>
                <w:sz w:val="20"/>
                <w:szCs w:val="20"/>
              </w:rPr>
              <w:t>2</w:t>
            </w:r>
            <w:r w:rsidRPr="00746468">
              <w:rPr>
                <w:rFonts w:eastAsia="Times New Roman"/>
                <w:color w:val="auto"/>
                <w:sz w:val="20"/>
                <w:szCs w:val="20"/>
              </w:rPr>
              <w:t xml:space="preserve"> Standardy studijních programů UTB byla provedena analýza uplatnitelnosti absolventů studijního programu </w:t>
            </w:r>
            <w:r w:rsidR="00A82DFD">
              <w:rPr>
                <w:rFonts w:eastAsia="Times New Roman"/>
                <w:color w:val="auto"/>
                <w:sz w:val="20"/>
                <w:szCs w:val="20"/>
              </w:rPr>
              <w:t>Teorie a praxe animované tvorby</w:t>
            </w:r>
            <w:r w:rsidRPr="00746468">
              <w:rPr>
                <w:rFonts w:eastAsia="Times New Roman"/>
                <w:color w:val="auto"/>
                <w:sz w:val="20"/>
                <w:szCs w:val="20"/>
              </w:rPr>
              <w:t xml:space="preserve"> v bakalářské</w:t>
            </w:r>
            <w:r>
              <w:rPr>
                <w:rFonts w:eastAsia="Times New Roman"/>
                <w:color w:val="auto"/>
                <w:sz w:val="20"/>
                <w:szCs w:val="20"/>
              </w:rPr>
              <w:t>m</w:t>
            </w:r>
            <w:r w:rsidRPr="00746468">
              <w:rPr>
                <w:rFonts w:eastAsia="Times New Roman"/>
                <w:color w:val="auto"/>
                <w:sz w:val="20"/>
                <w:szCs w:val="20"/>
              </w:rPr>
              <w:t xml:space="preserve"> i magisterské</w:t>
            </w:r>
            <w:r>
              <w:rPr>
                <w:rFonts w:eastAsia="Times New Roman"/>
                <w:color w:val="auto"/>
                <w:sz w:val="20"/>
                <w:szCs w:val="20"/>
              </w:rPr>
              <w:t>m</w:t>
            </w:r>
            <w:r w:rsidRPr="00746468">
              <w:rPr>
                <w:rFonts w:eastAsia="Times New Roman"/>
                <w:color w:val="auto"/>
                <w:sz w:val="20"/>
                <w:szCs w:val="20"/>
              </w:rPr>
              <w:t xml:space="preserve"> </w:t>
            </w:r>
            <w:r>
              <w:rPr>
                <w:rFonts w:eastAsia="Times New Roman"/>
                <w:color w:val="auto"/>
                <w:sz w:val="20"/>
                <w:szCs w:val="20"/>
              </w:rPr>
              <w:t>stupni</w:t>
            </w:r>
            <w:r w:rsidRPr="00746468">
              <w:rPr>
                <w:rFonts w:eastAsia="Times New Roman"/>
                <w:color w:val="auto"/>
                <w:sz w:val="20"/>
                <w:szCs w:val="20"/>
              </w:rPr>
              <w:t xml:space="preserve">. </w:t>
            </w:r>
          </w:p>
          <w:p w14:paraId="1941612A" w14:textId="36974E06" w:rsidR="00704E49" w:rsidRPr="007424D6" w:rsidRDefault="00704E49" w:rsidP="007424D6">
            <w:pPr>
              <w:pStyle w:val="Default"/>
              <w:spacing w:before="120"/>
              <w:jc w:val="both"/>
              <w:rPr>
                <w:rFonts w:eastAsia="Times New Roman"/>
                <w:color w:val="auto"/>
                <w:sz w:val="20"/>
                <w:szCs w:val="20"/>
              </w:rPr>
            </w:pPr>
            <w:r w:rsidRPr="00746468">
              <w:rPr>
                <w:rFonts w:eastAsia="Times New Roman"/>
                <w:color w:val="auto"/>
                <w:sz w:val="20"/>
                <w:szCs w:val="20"/>
              </w:rPr>
              <w:t xml:space="preserve">Dle statistik Úřadu práce ČR poskytnutých referátem prorektora pro vnitřní a vnější vztahy UTB ve Zlíně, </w:t>
            </w:r>
            <w:r w:rsidR="001716CD">
              <w:rPr>
                <w:rFonts w:eastAsia="Times New Roman"/>
                <w:color w:val="auto"/>
                <w:sz w:val="20"/>
                <w:szCs w:val="20"/>
              </w:rPr>
              <w:t>s</w:t>
            </w:r>
            <w:r w:rsidRPr="00746468">
              <w:rPr>
                <w:rFonts w:eastAsia="Times New Roman"/>
                <w:color w:val="auto"/>
                <w:sz w:val="20"/>
                <w:szCs w:val="20"/>
              </w:rPr>
              <w:t xml:space="preserve">e míra nezaměstnanosti absolventů původního studijního programu </w:t>
            </w:r>
            <w:r w:rsidR="00083E48">
              <w:rPr>
                <w:rFonts w:eastAsia="Times New Roman"/>
                <w:color w:val="auto"/>
                <w:sz w:val="20"/>
                <w:szCs w:val="20"/>
              </w:rPr>
              <w:t>Teorie a praxe animované tvorby</w:t>
            </w:r>
            <w:r w:rsidR="00083E48" w:rsidRPr="00746468">
              <w:rPr>
                <w:rFonts w:eastAsia="Times New Roman"/>
                <w:color w:val="auto"/>
                <w:sz w:val="20"/>
                <w:szCs w:val="20"/>
              </w:rPr>
              <w:t xml:space="preserve"> </w:t>
            </w:r>
            <w:r w:rsidRPr="00746468">
              <w:rPr>
                <w:rFonts w:eastAsia="Times New Roman"/>
                <w:color w:val="auto"/>
                <w:sz w:val="20"/>
                <w:szCs w:val="20"/>
              </w:rPr>
              <w:t xml:space="preserve">v letech 2018-2022 </w:t>
            </w:r>
            <w:r w:rsidR="00D27512">
              <w:rPr>
                <w:rFonts w:eastAsia="Times New Roman"/>
                <w:sz w:val="20"/>
                <w:szCs w:val="20"/>
              </w:rPr>
              <w:t>pohybuje kolem 1</w:t>
            </w:r>
            <w:r w:rsidR="00763EE3">
              <w:rPr>
                <w:rFonts w:eastAsia="Times New Roman"/>
                <w:sz w:val="20"/>
                <w:szCs w:val="20"/>
              </w:rPr>
              <w:t xml:space="preserve">,5 </w:t>
            </w:r>
            <w:r w:rsidR="00D27512">
              <w:rPr>
                <w:rFonts w:eastAsia="Times New Roman"/>
                <w:sz w:val="20"/>
                <w:szCs w:val="20"/>
              </w:rPr>
              <w:t>%.</w:t>
            </w:r>
            <w:r w:rsidR="007424D6">
              <w:rPr>
                <w:rFonts w:eastAsia="Times New Roman"/>
                <w:sz w:val="20"/>
                <w:szCs w:val="20"/>
              </w:rPr>
              <w:t xml:space="preserve"> </w:t>
            </w:r>
            <w:r w:rsidRPr="00763EE3">
              <w:rPr>
                <w:sz w:val="20"/>
                <w:szCs w:val="20"/>
              </w:rPr>
              <w:t>Pro doložení uplatnitelnosti našich absolventů uvádíme několik konkrétních případů uplatnění v období za posledních 5 let. Celkový počet absolventů v tomto období byl</w:t>
            </w:r>
            <w:r w:rsidR="00E85370">
              <w:rPr>
                <w:sz w:val="20"/>
                <w:szCs w:val="20"/>
              </w:rPr>
              <w:t xml:space="preserve"> </w:t>
            </w:r>
            <w:r w:rsidR="008307CF">
              <w:rPr>
                <w:sz w:val="20"/>
                <w:szCs w:val="20"/>
              </w:rPr>
              <w:t>27.</w:t>
            </w:r>
          </w:p>
          <w:p w14:paraId="7C393B6E" w14:textId="77777777" w:rsidR="00704E49" w:rsidRPr="00763EE3" w:rsidRDefault="00704E49" w:rsidP="00485970">
            <w:pPr>
              <w:rPr>
                <w:sz w:val="20"/>
                <w:szCs w:val="20"/>
              </w:rPr>
            </w:pPr>
          </w:p>
          <w:p w14:paraId="3AA9ED7D" w14:textId="2D53CC14" w:rsidR="00704E49" w:rsidRPr="007424D6" w:rsidRDefault="00846681" w:rsidP="00485970">
            <w:pPr>
              <w:rPr>
                <w:sz w:val="20"/>
                <w:szCs w:val="20"/>
              </w:rPr>
            </w:pPr>
            <w:r w:rsidRPr="007424D6">
              <w:rPr>
                <w:sz w:val="20"/>
                <w:szCs w:val="20"/>
              </w:rPr>
              <w:t>Příklad uplatnění absolventů ateliéru Animovaná tvorba</w:t>
            </w:r>
            <w:r w:rsidR="00704E49" w:rsidRPr="007424D6">
              <w:rPr>
                <w:sz w:val="20"/>
                <w:szCs w:val="20"/>
              </w:rPr>
              <w:t>:</w:t>
            </w:r>
          </w:p>
          <w:p w14:paraId="3D91DC45" w14:textId="77777777" w:rsidR="006B1E31" w:rsidRPr="007424D6" w:rsidRDefault="006B1E31" w:rsidP="006B1E31">
            <w:pPr>
              <w:pStyle w:val="Odstavecseseznamem"/>
              <w:contextualSpacing w:val="0"/>
              <w:rPr>
                <w:color w:val="000000"/>
              </w:rPr>
            </w:pPr>
            <w:r w:rsidRPr="007424D6">
              <w:rPr>
                <w:color w:val="000000"/>
              </w:rPr>
              <w:t xml:space="preserve">BcA. Matěj </w:t>
            </w:r>
            <w:proofErr w:type="spellStart"/>
            <w:r w:rsidRPr="007424D6">
              <w:rPr>
                <w:color w:val="000000"/>
              </w:rPr>
              <w:t>Šak</w:t>
            </w:r>
            <w:proofErr w:type="spellEnd"/>
            <w:r w:rsidRPr="007424D6">
              <w:rPr>
                <w:color w:val="000000"/>
              </w:rPr>
              <w:t xml:space="preserve"> – založil studio </w:t>
            </w:r>
            <w:proofErr w:type="spellStart"/>
            <w:r w:rsidRPr="007424D6">
              <w:rPr>
                <w:color w:val="000000"/>
              </w:rPr>
              <w:t>Tri</w:t>
            </w:r>
            <w:proofErr w:type="spellEnd"/>
            <w:r w:rsidRPr="007424D6">
              <w:rPr>
                <w:color w:val="000000"/>
              </w:rPr>
              <w:t xml:space="preserve"> Pirogy, s.r.o.</w:t>
            </w:r>
          </w:p>
          <w:p w14:paraId="1FBC2AC5" w14:textId="77777777" w:rsidR="006B1E31" w:rsidRPr="007424D6" w:rsidRDefault="006B1E31" w:rsidP="006B1E31">
            <w:pPr>
              <w:pStyle w:val="Odstavecseseznamem"/>
              <w:rPr>
                <w:color w:val="000000"/>
              </w:rPr>
            </w:pPr>
            <w:r w:rsidRPr="007424D6">
              <w:rPr>
                <w:color w:val="000000"/>
              </w:rPr>
              <w:t xml:space="preserve">MgA. </w:t>
            </w:r>
            <w:proofErr w:type="spellStart"/>
            <w:r w:rsidRPr="007424D6">
              <w:rPr>
                <w:color w:val="000000"/>
              </w:rPr>
              <w:t>Sofiya</w:t>
            </w:r>
            <w:proofErr w:type="spellEnd"/>
            <w:r w:rsidRPr="007424D6">
              <w:rPr>
                <w:color w:val="000000"/>
              </w:rPr>
              <w:t xml:space="preserve"> </w:t>
            </w:r>
            <w:proofErr w:type="spellStart"/>
            <w:r w:rsidRPr="007424D6">
              <w:rPr>
                <w:color w:val="000000"/>
              </w:rPr>
              <w:t>Gorokh</w:t>
            </w:r>
            <w:proofErr w:type="spellEnd"/>
            <w:r w:rsidRPr="007424D6">
              <w:rPr>
                <w:color w:val="000000"/>
              </w:rPr>
              <w:t xml:space="preserve"> – </w:t>
            </w:r>
            <w:proofErr w:type="spellStart"/>
            <w:r w:rsidRPr="007424D6">
              <w:rPr>
                <w:color w:val="000000"/>
              </w:rPr>
              <w:t>Tri</w:t>
            </w:r>
            <w:proofErr w:type="spellEnd"/>
            <w:r w:rsidRPr="007424D6">
              <w:rPr>
                <w:color w:val="000000"/>
              </w:rPr>
              <w:t xml:space="preserve"> Pirogy, s.r.o.</w:t>
            </w:r>
          </w:p>
          <w:p w14:paraId="10C18A08" w14:textId="77777777" w:rsidR="006B1E31" w:rsidRPr="007424D6" w:rsidRDefault="006B1E31" w:rsidP="006B1E31">
            <w:pPr>
              <w:pStyle w:val="Odstavecseseznamem"/>
            </w:pPr>
            <w:r w:rsidRPr="007424D6">
              <w:rPr>
                <w:color w:val="000000"/>
              </w:rPr>
              <w:t xml:space="preserve">MgA. Noemi Valentíny – na volné noze, </w:t>
            </w:r>
            <w:proofErr w:type="spellStart"/>
            <w:r w:rsidRPr="007424D6">
              <w:rPr>
                <w:color w:val="000000"/>
              </w:rPr>
              <w:t>Tri</w:t>
            </w:r>
            <w:proofErr w:type="spellEnd"/>
            <w:r w:rsidRPr="007424D6">
              <w:rPr>
                <w:color w:val="000000"/>
              </w:rPr>
              <w:t xml:space="preserve"> Pirogy, s.r.o.</w:t>
            </w:r>
          </w:p>
          <w:p w14:paraId="6BD90CCD" w14:textId="77777777" w:rsidR="006B1E31" w:rsidRPr="007424D6" w:rsidRDefault="006B1E31" w:rsidP="006B1E31">
            <w:pPr>
              <w:pStyle w:val="Odstavecseseznamem"/>
            </w:pPr>
            <w:r w:rsidRPr="007424D6">
              <w:rPr>
                <w:color w:val="000000"/>
              </w:rPr>
              <w:t>MgA. Gabriela Plačková – na volné noze</w:t>
            </w:r>
            <w:r w:rsidRPr="007424D6" w:rsidDel="00846681">
              <w:rPr>
                <w:color w:val="000000"/>
              </w:rPr>
              <w:t xml:space="preserve"> </w:t>
            </w:r>
          </w:p>
          <w:p w14:paraId="6666C117" w14:textId="00CD01A6" w:rsidR="00704E49" w:rsidRPr="00FB465F" w:rsidRDefault="006B1E31" w:rsidP="007424D6">
            <w:pPr>
              <w:pStyle w:val="Odstavecseseznamem"/>
              <w:spacing w:after="120"/>
              <w:ind w:left="714"/>
              <w:contextualSpacing w:val="0"/>
              <w:rPr>
                <w:color w:val="000000"/>
              </w:rPr>
            </w:pPr>
            <w:r w:rsidRPr="007424D6">
              <w:rPr>
                <w:color w:val="000000"/>
              </w:rPr>
              <w:t>MgA. Martin Kukal – studio Kouzelná animace, s.r.o., na volné noze, akademický pracovník</w:t>
            </w:r>
          </w:p>
        </w:tc>
      </w:tr>
      <w:tr w:rsidR="00704E49" w:rsidRPr="008B7E4A" w14:paraId="5E3C31FC" w14:textId="77777777" w:rsidTr="002B1612">
        <w:tc>
          <w:tcPr>
            <w:tcW w:w="10207" w:type="dxa"/>
            <w:shd w:val="clear" w:color="auto" w:fill="FBD4B4" w:themeFill="accent6" w:themeFillTint="66"/>
          </w:tcPr>
          <w:p w14:paraId="20079718" w14:textId="77777777" w:rsidR="00704E49" w:rsidRPr="008B7E4A" w:rsidRDefault="00704E49" w:rsidP="00485970">
            <w:pPr>
              <w:pStyle w:val="Odstavecseseznamem"/>
              <w:ind w:left="0"/>
              <w:rPr>
                <w:b/>
                <w:bCs/>
              </w:rPr>
            </w:pPr>
            <w:r w:rsidRPr="008B7E4A">
              <w:rPr>
                <w:b/>
                <w:bCs/>
              </w:rPr>
              <w:t>Analýza pracovních nabídek na trhu práce</w:t>
            </w:r>
          </w:p>
        </w:tc>
      </w:tr>
      <w:tr w:rsidR="00704E49" w:rsidRPr="008B7E4A" w14:paraId="7BE8CD62" w14:textId="77777777" w:rsidTr="00485970">
        <w:tc>
          <w:tcPr>
            <w:tcW w:w="10207" w:type="dxa"/>
          </w:tcPr>
          <w:p w14:paraId="46566837" w14:textId="6BA1BFB1" w:rsidR="00704E49" w:rsidRPr="00F54325" w:rsidRDefault="00704E49" w:rsidP="00485970">
            <w:pPr>
              <w:pStyle w:val="Default"/>
              <w:spacing w:before="120" w:after="120"/>
              <w:jc w:val="both"/>
              <w:rPr>
                <w:sz w:val="20"/>
                <w:szCs w:val="20"/>
              </w:rPr>
            </w:pPr>
            <w:r w:rsidRPr="00F54325">
              <w:rPr>
                <w:sz w:val="20"/>
                <w:szCs w:val="20"/>
              </w:rPr>
              <w:t xml:space="preserve">Základním východiskem pro analýzu pracovních nabídek na trhu práce a možností uplatnění absolventů BSP </w:t>
            </w:r>
            <w:r w:rsidR="009B1CF2">
              <w:rPr>
                <w:sz w:val="20"/>
                <w:szCs w:val="20"/>
              </w:rPr>
              <w:t>Animovaná tvorba</w:t>
            </w:r>
            <w:r w:rsidR="009B1CF2" w:rsidRPr="00F54325">
              <w:rPr>
                <w:sz w:val="20"/>
                <w:szCs w:val="20"/>
              </w:rPr>
              <w:t xml:space="preserve"> </w:t>
            </w:r>
            <w:r w:rsidRPr="00F54325">
              <w:rPr>
                <w:sz w:val="20"/>
                <w:szCs w:val="20"/>
              </w:rPr>
              <w:t xml:space="preserve">je rozsáhlý dokument platformy Kreativní </w:t>
            </w:r>
            <w:r w:rsidR="00FF3B2A" w:rsidRPr="00F54325">
              <w:rPr>
                <w:sz w:val="20"/>
                <w:szCs w:val="20"/>
              </w:rPr>
              <w:t>Česko – Kulturní</w:t>
            </w:r>
            <w:r w:rsidRPr="00F54325">
              <w:rPr>
                <w:sz w:val="20"/>
                <w:szCs w:val="20"/>
              </w:rPr>
              <w:t xml:space="preserve"> a kreativní průmysly ve vybraných zemích Evropské unie, který pojednává o vymezení, ekonomickém přínosu a strategické podpoře daných oblastí, jejichž součástí budou i absolventi BSP </w:t>
            </w:r>
            <w:r w:rsidR="009B1CF2">
              <w:rPr>
                <w:sz w:val="20"/>
                <w:szCs w:val="20"/>
              </w:rPr>
              <w:t>Animovaná tvorba</w:t>
            </w:r>
            <w:r w:rsidRPr="00F54325">
              <w:rPr>
                <w:sz w:val="20"/>
                <w:szCs w:val="20"/>
              </w:rPr>
              <w:t>. V případě České republiky je vnímání kulturních a kreativních průmyslů převzato ze studie Evropské komise (</w:t>
            </w:r>
            <w:proofErr w:type="spellStart"/>
            <w:r w:rsidRPr="00F54325">
              <w:rPr>
                <w:sz w:val="20"/>
                <w:szCs w:val="20"/>
              </w:rPr>
              <w:t>the</w:t>
            </w:r>
            <w:proofErr w:type="spellEnd"/>
            <w:r w:rsidRPr="00F54325">
              <w:rPr>
                <w:sz w:val="20"/>
                <w:szCs w:val="20"/>
              </w:rPr>
              <w:t xml:space="preserve"> </w:t>
            </w:r>
            <w:proofErr w:type="spellStart"/>
            <w:r w:rsidRPr="00F54325">
              <w:rPr>
                <w:sz w:val="20"/>
                <w:szCs w:val="20"/>
              </w:rPr>
              <w:t>Economy</w:t>
            </w:r>
            <w:proofErr w:type="spellEnd"/>
            <w:r w:rsidRPr="00F54325">
              <w:rPr>
                <w:sz w:val="20"/>
                <w:szCs w:val="20"/>
              </w:rPr>
              <w:t xml:space="preserve"> </w:t>
            </w:r>
            <w:proofErr w:type="spellStart"/>
            <w:r w:rsidRPr="00F54325">
              <w:rPr>
                <w:sz w:val="20"/>
                <w:szCs w:val="20"/>
              </w:rPr>
              <w:t>of</w:t>
            </w:r>
            <w:proofErr w:type="spellEnd"/>
            <w:r w:rsidRPr="00F54325">
              <w:rPr>
                <w:sz w:val="20"/>
                <w:szCs w:val="20"/>
              </w:rPr>
              <w:t xml:space="preserve"> </w:t>
            </w:r>
            <w:proofErr w:type="spellStart"/>
            <w:r w:rsidRPr="00F54325">
              <w:rPr>
                <w:sz w:val="20"/>
                <w:szCs w:val="20"/>
              </w:rPr>
              <w:t>Culture</w:t>
            </w:r>
            <w:proofErr w:type="spellEnd"/>
            <w:r w:rsidRPr="00F54325">
              <w:rPr>
                <w:sz w:val="20"/>
                <w:szCs w:val="20"/>
              </w:rPr>
              <w:t xml:space="preserve">) resp. později Zelené knihy Evropské komise. V rámci evropské klasifikace ekonomických činností je možné studijní program, profesní profil absolventů a jimi prováděné práce zařadit v rámci systému NACE </w:t>
            </w:r>
            <w:r w:rsidRPr="00F54325">
              <w:rPr>
                <w:sz w:val="20"/>
                <w:szCs w:val="20"/>
              </w:rPr>
              <w:br/>
              <w:t>(</w:t>
            </w:r>
            <w:hyperlink r:id="rId36" w:history="1">
              <w:r w:rsidRPr="00FF3B2A">
                <w:rPr>
                  <w:rStyle w:val="Hypertextovodkaz"/>
                  <w:color w:val="auto"/>
                  <w:sz w:val="20"/>
                  <w:szCs w:val="20"/>
                  <w:u w:val="none"/>
                </w:rPr>
                <w:t>http://www.nace.cz/</w:t>
              </w:r>
            </w:hyperlink>
            <w:r w:rsidRPr="00FF3B2A">
              <w:rPr>
                <w:sz w:val="20"/>
                <w:szCs w:val="20"/>
              </w:rPr>
              <w:t xml:space="preserve">) </w:t>
            </w:r>
            <w:r w:rsidRPr="00F54325">
              <w:rPr>
                <w:sz w:val="20"/>
                <w:szCs w:val="20"/>
              </w:rPr>
              <w:t xml:space="preserve">především do kategorií 90.01. - 90.03.  </w:t>
            </w:r>
            <w:r w:rsidRPr="00F54325">
              <w:rPr>
                <w:rStyle w:val="normaltextrun"/>
                <w:sz w:val="20"/>
                <w:szCs w:val="20"/>
              </w:rPr>
              <w:t xml:space="preserve">Vzhledem k HDP České republiky byl podíl těchto činností dle dat z roku 2011 odhadován na 3–4 %, podíl zaměstnanosti činil 4, 6 % dle dat ze stejného období. O deset let později, </w:t>
            </w:r>
            <w:r w:rsidRPr="00F54325">
              <w:rPr>
                <w:rStyle w:val="normaltextrun"/>
                <w:sz w:val="20"/>
                <w:szCs w:val="20"/>
              </w:rPr>
              <w:br/>
              <w:t xml:space="preserve">tj. v roce 2021 byla provedena studie Obnova Evropy - Kulturní a kreativní průmysl před covidem-19 a po </w:t>
            </w:r>
            <w:proofErr w:type="gramStart"/>
            <w:r w:rsidRPr="00F54325">
              <w:rPr>
                <w:rStyle w:val="normaltextrun"/>
                <w:sz w:val="20"/>
                <w:szCs w:val="20"/>
              </w:rPr>
              <w:t>něm  (</w:t>
            </w:r>
            <w:proofErr w:type="gramEnd"/>
            <w:r w:rsidR="009A5A8C">
              <w:fldChar w:fldCharType="begin"/>
            </w:r>
            <w:r w:rsidR="009A5A8C">
              <w:instrText xml:space="preserve"> HYPERLINK "https://www.rebuildingeurope.eu/_files/ugd/4b2ba2_806d18bc41b04cc0a45b72f9c21f7cde.pdf" </w:instrText>
            </w:r>
            <w:r w:rsidR="009A5A8C">
              <w:fldChar w:fldCharType="separate"/>
            </w:r>
            <w:r w:rsidR="00585500" w:rsidRPr="00FF3B2A">
              <w:rPr>
                <w:rStyle w:val="Hypertextovodkaz"/>
                <w:color w:val="auto"/>
                <w:sz w:val="20"/>
                <w:szCs w:val="20"/>
                <w:u w:val="none"/>
              </w:rPr>
              <w:t>https://www.rebuildingeurope.eu/_files/ugd/4b2ba2_806d18bc41b04cc0a45b72f9c21f7cde.pdf</w:t>
            </w:r>
            <w:r w:rsidR="009A5A8C">
              <w:rPr>
                <w:rStyle w:val="Hypertextovodkaz"/>
                <w:color w:val="auto"/>
                <w:sz w:val="20"/>
                <w:szCs w:val="20"/>
                <w:u w:val="none"/>
              </w:rPr>
              <w:fldChar w:fldCharType="end"/>
            </w:r>
            <w:r w:rsidRPr="00FF3B2A">
              <w:rPr>
                <w:rStyle w:val="normaltextrun"/>
                <w:color w:val="auto"/>
                <w:sz w:val="20"/>
                <w:szCs w:val="20"/>
              </w:rPr>
              <w:t xml:space="preserve">), která </w:t>
            </w:r>
            <w:r w:rsidRPr="00F54325">
              <w:rPr>
                <w:rStyle w:val="normaltextrun"/>
                <w:sz w:val="20"/>
                <w:szCs w:val="20"/>
              </w:rPr>
              <w:t xml:space="preserve">například uvádí, </w:t>
            </w:r>
            <w:r>
              <w:rPr>
                <w:rStyle w:val="normaltextrun"/>
                <w:sz w:val="20"/>
                <w:szCs w:val="20"/>
              </w:rPr>
              <w:br/>
            </w:r>
            <w:r w:rsidRPr="00F54325">
              <w:rPr>
                <w:rStyle w:val="normaltextrun"/>
                <w:sz w:val="20"/>
                <w:szCs w:val="20"/>
              </w:rPr>
              <w:t xml:space="preserve">že mezi lety 2013–2019 podíl kulturních a kreativních průmyslů v rámci HDP vzrost o 17 % na celkových 4,4 %. S tím související je i nárůst zaměstnanosti v segmentu na 7,6 %. Tato studie dále konstatuje, že oblast KKP neustále posiluje </w:t>
            </w:r>
            <w:r w:rsidRPr="00F54325">
              <w:rPr>
                <w:rStyle w:val="normaltextrun"/>
                <w:sz w:val="20"/>
                <w:szCs w:val="20"/>
              </w:rPr>
              <w:br/>
              <w:t xml:space="preserve">a stává se stále výdělečnějším sektorem v Evropě. V kontextu toho je nezbytně nutné okrajově zmínit fakt, že absolventi často působí v zahraničí, nebo pracují pro zahraniční subjekty, čímž dochází k obohacení evropského prostoru v rámci daného segmentu, a lze hovořit o internacionalizaci dané oblasti. Z uvedených dat je zřejmý progresivní trend, který však zaznamenal propad s dopadem pandemie covid-19 v roce 2020 a 2021, avšak situace se opět obrací k prorůstovým tendencím. V případě oblastí KKO je možné konstatovat, že připravovaný BSP </w:t>
            </w:r>
            <w:r w:rsidR="00C817AA">
              <w:rPr>
                <w:sz w:val="20"/>
                <w:szCs w:val="20"/>
              </w:rPr>
              <w:t>Animovaná tvorba</w:t>
            </w:r>
            <w:r w:rsidRPr="00F54325">
              <w:rPr>
                <w:rStyle w:val="normaltextrun"/>
                <w:sz w:val="20"/>
                <w:szCs w:val="20"/>
              </w:rPr>
              <w:t xml:space="preserve"> naplňuje svým obsahem představu progresivního programu nabízejícího širokou uplatnitelnost absolventů.  </w:t>
            </w:r>
          </w:p>
        </w:tc>
      </w:tr>
      <w:tr w:rsidR="00704E49" w:rsidRPr="008B7E4A" w14:paraId="2CEE91A8" w14:textId="77777777" w:rsidTr="002B1612">
        <w:tc>
          <w:tcPr>
            <w:tcW w:w="10207" w:type="dxa"/>
            <w:shd w:val="clear" w:color="auto" w:fill="FBD4B4" w:themeFill="accent6" w:themeFillTint="66"/>
          </w:tcPr>
          <w:p w14:paraId="2D1C2CC7" w14:textId="77777777" w:rsidR="00704E49" w:rsidRPr="0032649D" w:rsidRDefault="00704E49" w:rsidP="00485970">
            <w:pPr>
              <w:pStyle w:val="Odstavecseseznamem"/>
              <w:ind w:left="0"/>
              <w:rPr>
                <w:b/>
                <w:bCs/>
                <w:color w:val="000000"/>
                <w:lang w:val="en-US"/>
              </w:rPr>
            </w:pPr>
            <w:proofErr w:type="spellStart"/>
            <w:r w:rsidRPr="00746468">
              <w:rPr>
                <w:rStyle w:val="normaltextrun"/>
                <w:b/>
                <w:bCs/>
                <w:color w:val="000000"/>
                <w:lang w:val="en-US"/>
              </w:rPr>
              <w:t>Vývoj</w:t>
            </w:r>
            <w:proofErr w:type="spellEnd"/>
            <w:r w:rsidRPr="00746468">
              <w:rPr>
                <w:rStyle w:val="normaltextrun"/>
                <w:b/>
                <w:bCs/>
                <w:color w:val="000000"/>
                <w:lang w:val="en-US"/>
              </w:rPr>
              <w:t xml:space="preserve"> </w:t>
            </w:r>
            <w:proofErr w:type="spellStart"/>
            <w:r w:rsidRPr="00746468">
              <w:rPr>
                <w:rStyle w:val="normaltextrun"/>
                <w:b/>
                <w:bCs/>
                <w:color w:val="000000"/>
                <w:lang w:val="en-US"/>
              </w:rPr>
              <w:t>nezaměstnanosti</w:t>
            </w:r>
            <w:proofErr w:type="spellEnd"/>
            <w:r w:rsidRPr="00746468">
              <w:rPr>
                <w:rStyle w:val="normaltextrun"/>
                <w:b/>
                <w:bCs/>
                <w:color w:val="000000"/>
                <w:lang w:val="en-US"/>
              </w:rPr>
              <w:t xml:space="preserve"> </w:t>
            </w:r>
            <w:proofErr w:type="spellStart"/>
            <w:r w:rsidRPr="00746468">
              <w:rPr>
                <w:rStyle w:val="normaltextrun"/>
                <w:b/>
                <w:bCs/>
                <w:color w:val="000000"/>
                <w:lang w:val="en-US"/>
              </w:rPr>
              <w:t>absolventů</w:t>
            </w:r>
            <w:proofErr w:type="spellEnd"/>
            <w:r w:rsidRPr="00746468">
              <w:rPr>
                <w:rStyle w:val="normaltextrun"/>
                <w:b/>
                <w:bCs/>
                <w:color w:val="000000"/>
                <w:lang w:val="en-US"/>
              </w:rPr>
              <w:t xml:space="preserve"> v </w:t>
            </w:r>
            <w:proofErr w:type="spellStart"/>
            <w:r w:rsidRPr="00746468">
              <w:rPr>
                <w:rStyle w:val="normaltextrun"/>
                <w:b/>
                <w:bCs/>
                <w:color w:val="000000"/>
                <w:lang w:val="en-US"/>
              </w:rPr>
              <w:t>daném</w:t>
            </w:r>
            <w:proofErr w:type="spellEnd"/>
            <w:r w:rsidRPr="00746468">
              <w:rPr>
                <w:rStyle w:val="normaltextrun"/>
                <w:b/>
                <w:bCs/>
                <w:color w:val="000000"/>
                <w:lang w:val="en-US"/>
              </w:rPr>
              <w:t xml:space="preserve"> </w:t>
            </w:r>
            <w:proofErr w:type="spellStart"/>
            <w:r w:rsidRPr="00746468">
              <w:rPr>
                <w:rStyle w:val="normaltextrun"/>
                <w:b/>
                <w:bCs/>
                <w:color w:val="000000"/>
                <w:lang w:val="en-US"/>
              </w:rPr>
              <w:t>typu</w:t>
            </w:r>
            <w:proofErr w:type="spellEnd"/>
            <w:r w:rsidRPr="00746468">
              <w:rPr>
                <w:rStyle w:val="normaltextrun"/>
                <w:b/>
                <w:bCs/>
                <w:color w:val="000000"/>
                <w:lang w:val="en-US"/>
              </w:rPr>
              <w:t xml:space="preserve"> </w:t>
            </w:r>
            <w:proofErr w:type="spellStart"/>
            <w:r w:rsidRPr="00746468">
              <w:rPr>
                <w:rStyle w:val="normaltextrun"/>
                <w:b/>
                <w:bCs/>
                <w:color w:val="000000"/>
                <w:lang w:val="en-US"/>
              </w:rPr>
              <w:t>studijního</w:t>
            </w:r>
            <w:proofErr w:type="spellEnd"/>
            <w:r w:rsidRPr="00746468">
              <w:rPr>
                <w:rStyle w:val="normaltextrun"/>
                <w:b/>
                <w:bCs/>
                <w:color w:val="000000"/>
                <w:lang w:val="en-US"/>
              </w:rPr>
              <w:t xml:space="preserve"> </w:t>
            </w:r>
            <w:proofErr w:type="spellStart"/>
            <w:r w:rsidRPr="00746468">
              <w:rPr>
                <w:rStyle w:val="normaltextrun"/>
                <w:b/>
                <w:bCs/>
                <w:color w:val="000000"/>
                <w:lang w:val="en-US"/>
              </w:rPr>
              <w:t>programu</w:t>
            </w:r>
            <w:proofErr w:type="spellEnd"/>
            <w:r w:rsidRPr="00746468">
              <w:rPr>
                <w:rStyle w:val="normaltextrun"/>
                <w:b/>
                <w:bCs/>
                <w:color w:val="000000"/>
                <w:lang w:val="en-US"/>
              </w:rPr>
              <w:t xml:space="preserve"> v </w:t>
            </w:r>
            <w:proofErr w:type="spellStart"/>
            <w:r w:rsidRPr="00746468">
              <w:rPr>
                <w:rStyle w:val="normaltextrun"/>
                <w:b/>
                <w:bCs/>
                <w:color w:val="000000"/>
                <w:lang w:val="en-US"/>
              </w:rPr>
              <w:t>posledních</w:t>
            </w:r>
            <w:proofErr w:type="spellEnd"/>
            <w:r w:rsidRPr="00746468">
              <w:rPr>
                <w:rStyle w:val="normaltextrun"/>
                <w:b/>
                <w:bCs/>
                <w:color w:val="000000"/>
                <w:lang w:val="en-US"/>
              </w:rPr>
              <w:t xml:space="preserve"> </w:t>
            </w:r>
            <w:proofErr w:type="spellStart"/>
            <w:r w:rsidRPr="00746468">
              <w:rPr>
                <w:rStyle w:val="normaltextrun"/>
                <w:b/>
                <w:bCs/>
                <w:color w:val="000000"/>
                <w:lang w:val="en-US"/>
              </w:rPr>
              <w:t>pěti</w:t>
            </w:r>
            <w:proofErr w:type="spellEnd"/>
            <w:r w:rsidRPr="00746468">
              <w:rPr>
                <w:rStyle w:val="normaltextrun"/>
                <w:b/>
                <w:bCs/>
                <w:color w:val="000000"/>
                <w:lang w:val="en-US"/>
              </w:rPr>
              <w:t xml:space="preserve"> </w:t>
            </w:r>
            <w:proofErr w:type="spellStart"/>
            <w:r w:rsidRPr="00746468">
              <w:rPr>
                <w:rStyle w:val="normaltextrun"/>
                <w:b/>
                <w:bCs/>
                <w:color w:val="000000"/>
                <w:lang w:val="en-US"/>
              </w:rPr>
              <w:t>letech</w:t>
            </w:r>
            <w:proofErr w:type="spellEnd"/>
          </w:p>
        </w:tc>
      </w:tr>
      <w:tr w:rsidR="00704E49" w:rsidRPr="008B7E4A" w14:paraId="3031925F" w14:textId="77777777" w:rsidTr="00485970">
        <w:tc>
          <w:tcPr>
            <w:tcW w:w="10207" w:type="dxa"/>
          </w:tcPr>
          <w:p w14:paraId="575698D2" w14:textId="77777777" w:rsidR="00704E49" w:rsidRPr="00964D5C" w:rsidRDefault="00704E49" w:rsidP="00485970">
            <w:pPr>
              <w:pStyle w:val="Default"/>
              <w:spacing w:before="120" w:after="120"/>
              <w:jc w:val="both"/>
              <w:rPr>
                <w:rStyle w:val="normaltextrun"/>
                <w:sz w:val="20"/>
                <w:szCs w:val="20"/>
                <w:lang w:val="en-US"/>
              </w:rPr>
            </w:pPr>
            <w:r w:rsidRPr="00964D5C">
              <w:rPr>
                <w:rStyle w:val="normaltextrun"/>
                <w:sz w:val="20"/>
                <w:szCs w:val="20"/>
                <w:lang w:val="en-US"/>
              </w:rPr>
              <w:t xml:space="preserve">Z </w:t>
            </w:r>
            <w:proofErr w:type="spellStart"/>
            <w:r w:rsidRPr="00964D5C">
              <w:rPr>
                <w:rStyle w:val="normaltextrun"/>
                <w:sz w:val="20"/>
                <w:szCs w:val="20"/>
                <w:lang w:val="en-US"/>
              </w:rPr>
              <w:t>pohledu</w:t>
            </w:r>
            <w:proofErr w:type="spellEnd"/>
            <w:r w:rsidRPr="00964D5C">
              <w:rPr>
                <w:rStyle w:val="normaltextrun"/>
                <w:sz w:val="20"/>
                <w:szCs w:val="20"/>
                <w:lang w:val="en-US"/>
              </w:rPr>
              <w:t xml:space="preserve"> </w:t>
            </w:r>
            <w:proofErr w:type="spellStart"/>
            <w:r w:rsidRPr="00964D5C">
              <w:rPr>
                <w:rStyle w:val="normaltextrun"/>
                <w:sz w:val="20"/>
                <w:szCs w:val="20"/>
                <w:lang w:val="en-US"/>
              </w:rPr>
              <w:t>trhu</w:t>
            </w:r>
            <w:proofErr w:type="spellEnd"/>
            <w:r w:rsidRPr="00964D5C">
              <w:rPr>
                <w:rStyle w:val="normaltextrun"/>
                <w:sz w:val="20"/>
                <w:szCs w:val="20"/>
                <w:lang w:val="en-US"/>
              </w:rPr>
              <w:t xml:space="preserve"> </w:t>
            </w:r>
            <w:proofErr w:type="spellStart"/>
            <w:r w:rsidRPr="00964D5C">
              <w:rPr>
                <w:rStyle w:val="normaltextrun"/>
                <w:sz w:val="20"/>
                <w:szCs w:val="20"/>
                <w:lang w:val="en-US"/>
              </w:rPr>
              <w:t>práce</w:t>
            </w:r>
            <w:proofErr w:type="spellEnd"/>
            <w:r w:rsidRPr="00964D5C">
              <w:rPr>
                <w:rStyle w:val="normaltextrun"/>
                <w:sz w:val="20"/>
                <w:szCs w:val="20"/>
                <w:lang w:val="en-US"/>
              </w:rPr>
              <w:t xml:space="preserve"> je </w:t>
            </w:r>
            <w:proofErr w:type="spellStart"/>
            <w:r w:rsidRPr="00964D5C">
              <w:rPr>
                <w:rStyle w:val="normaltextrun"/>
                <w:sz w:val="20"/>
                <w:szCs w:val="20"/>
                <w:lang w:val="en-US"/>
              </w:rPr>
              <w:t>možné</w:t>
            </w:r>
            <w:proofErr w:type="spellEnd"/>
            <w:r w:rsidRPr="00964D5C">
              <w:rPr>
                <w:rStyle w:val="normaltextrun"/>
                <w:sz w:val="20"/>
                <w:szCs w:val="20"/>
                <w:lang w:val="en-US"/>
              </w:rPr>
              <w:t xml:space="preserve"> </w:t>
            </w:r>
            <w:proofErr w:type="spellStart"/>
            <w:r w:rsidRPr="00964D5C">
              <w:rPr>
                <w:rStyle w:val="normaltextrun"/>
                <w:sz w:val="20"/>
                <w:szCs w:val="20"/>
                <w:lang w:val="en-US"/>
              </w:rPr>
              <w:t>na</w:t>
            </w:r>
            <w:proofErr w:type="spellEnd"/>
            <w:r w:rsidRPr="00964D5C">
              <w:rPr>
                <w:rStyle w:val="normaltextrun"/>
                <w:sz w:val="20"/>
                <w:szCs w:val="20"/>
                <w:lang w:val="en-US"/>
              </w:rPr>
              <w:t xml:space="preserve"> </w:t>
            </w:r>
            <w:proofErr w:type="spellStart"/>
            <w:r w:rsidRPr="00964D5C">
              <w:rPr>
                <w:rStyle w:val="normaltextrun"/>
                <w:sz w:val="20"/>
                <w:szCs w:val="20"/>
                <w:lang w:val="en-US"/>
              </w:rPr>
              <w:t>základě</w:t>
            </w:r>
            <w:proofErr w:type="spellEnd"/>
            <w:r w:rsidRPr="00964D5C">
              <w:rPr>
                <w:rStyle w:val="normaltextrun"/>
                <w:sz w:val="20"/>
                <w:szCs w:val="20"/>
                <w:lang w:val="en-US"/>
              </w:rPr>
              <w:t xml:space="preserve"> </w:t>
            </w:r>
            <w:proofErr w:type="spellStart"/>
            <w:r w:rsidRPr="00964D5C">
              <w:rPr>
                <w:rStyle w:val="normaltextrun"/>
                <w:sz w:val="20"/>
                <w:szCs w:val="20"/>
                <w:lang w:val="en-US"/>
              </w:rPr>
              <w:t>rámcové</w:t>
            </w:r>
            <w:proofErr w:type="spellEnd"/>
            <w:r w:rsidRPr="00964D5C">
              <w:rPr>
                <w:rStyle w:val="normaltextrun"/>
                <w:sz w:val="20"/>
                <w:szCs w:val="20"/>
                <w:lang w:val="en-US"/>
              </w:rPr>
              <w:t xml:space="preserve"> </w:t>
            </w:r>
            <w:proofErr w:type="spellStart"/>
            <w:r w:rsidRPr="00964D5C">
              <w:rPr>
                <w:rStyle w:val="normaltextrun"/>
                <w:sz w:val="20"/>
                <w:szCs w:val="20"/>
                <w:lang w:val="en-US"/>
              </w:rPr>
              <w:t>analýzy</w:t>
            </w:r>
            <w:proofErr w:type="spellEnd"/>
            <w:r w:rsidRPr="00964D5C">
              <w:rPr>
                <w:rStyle w:val="normaltextrun"/>
                <w:sz w:val="20"/>
                <w:szCs w:val="20"/>
                <w:lang w:val="en-US"/>
              </w:rPr>
              <w:t xml:space="preserve"> </w:t>
            </w:r>
            <w:proofErr w:type="spellStart"/>
            <w:r w:rsidRPr="00964D5C">
              <w:rPr>
                <w:rStyle w:val="normaltextrun"/>
                <w:sz w:val="20"/>
                <w:szCs w:val="20"/>
                <w:lang w:val="en-US"/>
              </w:rPr>
              <w:t>největších</w:t>
            </w:r>
            <w:proofErr w:type="spellEnd"/>
            <w:r w:rsidRPr="00964D5C">
              <w:rPr>
                <w:rStyle w:val="normaltextrun"/>
                <w:sz w:val="20"/>
                <w:szCs w:val="20"/>
                <w:lang w:val="en-US"/>
              </w:rPr>
              <w:t xml:space="preserve"> </w:t>
            </w:r>
            <w:proofErr w:type="spellStart"/>
            <w:r w:rsidRPr="00964D5C">
              <w:rPr>
                <w:rStyle w:val="normaltextrun"/>
                <w:sz w:val="20"/>
                <w:szCs w:val="20"/>
                <w:lang w:val="en-US"/>
              </w:rPr>
              <w:t>českých</w:t>
            </w:r>
            <w:proofErr w:type="spellEnd"/>
            <w:r w:rsidRPr="00964D5C">
              <w:rPr>
                <w:rStyle w:val="normaltextrun"/>
                <w:sz w:val="20"/>
                <w:szCs w:val="20"/>
                <w:lang w:val="en-US"/>
              </w:rPr>
              <w:t xml:space="preserve"> </w:t>
            </w:r>
            <w:proofErr w:type="spellStart"/>
            <w:r w:rsidRPr="00964D5C">
              <w:rPr>
                <w:rStyle w:val="normaltextrun"/>
                <w:sz w:val="20"/>
                <w:szCs w:val="20"/>
                <w:lang w:val="en-US"/>
              </w:rPr>
              <w:t>pracovních</w:t>
            </w:r>
            <w:proofErr w:type="spellEnd"/>
            <w:r w:rsidRPr="00964D5C">
              <w:rPr>
                <w:rStyle w:val="normaltextrun"/>
                <w:sz w:val="20"/>
                <w:szCs w:val="20"/>
                <w:lang w:val="en-US"/>
              </w:rPr>
              <w:t xml:space="preserve"> </w:t>
            </w:r>
            <w:proofErr w:type="spellStart"/>
            <w:r w:rsidRPr="00964D5C">
              <w:rPr>
                <w:rStyle w:val="normaltextrun"/>
                <w:sz w:val="20"/>
                <w:szCs w:val="20"/>
                <w:lang w:val="en-US"/>
              </w:rPr>
              <w:t>portálů</w:t>
            </w:r>
            <w:proofErr w:type="spellEnd"/>
            <w:r w:rsidRPr="00964D5C">
              <w:rPr>
                <w:rStyle w:val="normaltextrun"/>
                <w:sz w:val="20"/>
                <w:szCs w:val="20"/>
                <w:lang w:val="en-US"/>
              </w:rPr>
              <w:t xml:space="preserve"> </w:t>
            </w:r>
            <w:proofErr w:type="spellStart"/>
            <w:r w:rsidRPr="00964D5C">
              <w:rPr>
                <w:rStyle w:val="normaltextrun"/>
                <w:sz w:val="20"/>
                <w:szCs w:val="20"/>
                <w:lang w:val="en-US"/>
              </w:rPr>
              <w:t>konstatovat</w:t>
            </w:r>
            <w:proofErr w:type="spellEnd"/>
            <w:r w:rsidRPr="00964D5C">
              <w:rPr>
                <w:rStyle w:val="normaltextrun"/>
                <w:sz w:val="20"/>
                <w:szCs w:val="20"/>
                <w:lang w:val="en-US"/>
              </w:rPr>
              <w:t xml:space="preserve">, </w:t>
            </w:r>
            <w:proofErr w:type="spellStart"/>
            <w:r w:rsidRPr="00964D5C">
              <w:rPr>
                <w:rStyle w:val="normaltextrun"/>
                <w:sz w:val="20"/>
                <w:szCs w:val="20"/>
                <w:lang w:val="en-US"/>
              </w:rPr>
              <w:t>že</w:t>
            </w:r>
            <w:proofErr w:type="spellEnd"/>
            <w:r w:rsidRPr="00964D5C">
              <w:rPr>
                <w:rStyle w:val="normaltextrun"/>
                <w:sz w:val="20"/>
                <w:szCs w:val="20"/>
                <w:lang w:val="en-US"/>
              </w:rPr>
              <w:t xml:space="preserve"> </w:t>
            </w:r>
            <w:proofErr w:type="spellStart"/>
            <w:r w:rsidRPr="00964D5C">
              <w:rPr>
                <w:rStyle w:val="normaltextrun"/>
                <w:sz w:val="20"/>
                <w:szCs w:val="20"/>
                <w:lang w:val="en-US"/>
              </w:rPr>
              <w:t>poptávka</w:t>
            </w:r>
            <w:proofErr w:type="spellEnd"/>
            <w:r w:rsidRPr="00964D5C">
              <w:rPr>
                <w:rStyle w:val="normaltextrun"/>
                <w:sz w:val="20"/>
                <w:szCs w:val="20"/>
                <w:lang w:val="en-US"/>
              </w:rPr>
              <w:t xml:space="preserve"> po </w:t>
            </w:r>
            <w:proofErr w:type="spellStart"/>
            <w:r w:rsidRPr="00964D5C">
              <w:rPr>
                <w:rStyle w:val="normaltextrun"/>
                <w:sz w:val="20"/>
                <w:szCs w:val="20"/>
                <w:lang w:val="en-US"/>
              </w:rPr>
              <w:t>absolventech</w:t>
            </w:r>
            <w:proofErr w:type="spellEnd"/>
            <w:r w:rsidRPr="00964D5C">
              <w:rPr>
                <w:rStyle w:val="normaltextrun"/>
                <w:sz w:val="20"/>
                <w:szCs w:val="20"/>
                <w:lang w:val="en-US"/>
              </w:rPr>
              <w:t xml:space="preserve"> </w:t>
            </w:r>
            <w:proofErr w:type="spellStart"/>
            <w:r>
              <w:rPr>
                <w:rStyle w:val="normaltextrun"/>
                <w:sz w:val="20"/>
                <w:szCs w:val="20"/>
                <w:lang w:val="en-US"/>
              </w:rPr>
              <w:t>studijních</w:t>
            </w:r>
            <w:proofErr w:type="spellEnd"/>
            <w:r>
              <w:rPr>
                <w:rStyle w:val="normaltextrun"/>
                <w:sz w:val="20"/>
                <w:szCs w:val="20"/>
                <w:lang w:val="en-US"/>
              </w:rPr>
              <w:t xml:space="preserve"> </w:t>
            </w:r>
            <w:proofErr w:type="spellStart"/>
            <w:r w:rsidRPr="00964D5C">
              <w:rPr>
                <w:rStyle w:val="normaltextrun"/>
                <w:sz w:val="20"/>
                <w:szCs w:val="20"/>
                <w:lang w:val="en-US"/>
              </w:rPr>
              <w:t>programů</w:t>
            </w:r>
            <w:proofErr w:type="spellEnd"/>
            <w:r w:rsidRPr="00964D5C">
              <w:rPr>
                <w:rStyle w:val="normaltextrun"/>
                <w:sz w:val="20"/>
                <w:szCs w:val="20"/>
                <w:lang w:val="en-US"/>
              </w:rPr>
              <w:t xml:space="preserve"> z </w:t>
            </w:r>
            <w:proofErr w:type="spellStart"/>
            <w:r w:rsidRPr="00964D5C">
              <w:rPr>
                <w:rStyle w:val="normaltextrun"/>
                <w:sz w:val="20"/>
                <w:szCs w:val="20"/>
                <w:lang w:val="en-US"/>
              </w:rPr>
              <w:t>oblasti</w:t>
            </w:r>
            <w:proofErr w:type="spellEnd"/>
            <w:r w:rsidRPr="00964D5C">
              <w:rPr>
                <w:rStyle w:val="normaltextrun"/>
                <w:sz w:val="20"/>
                <w:szCs w:val="20"/>
                <w:lang w:val="en-US"/>
              </w:rPr>
              <w:t xml:space="preserve"> KKO je </w:t>
            </w:r>
            <w:proofErr w:type="spellStart"/>
            <w:r w:rsidRPr="00964D5C">
              <w:rPr>
                <w:rStyle w:val="normaltextrun"/>
                <w:sz w:val="20"/>
                <w:szCs w:val="20"/>
                <w:lang w:val="en-US"/>
              </w:rPr>
              <w:t>vysoká</w:t>
            </w:r>
            <w:proofErr w:type="spellEnd"/>
            <w:r w:rsidRPr="00964D5C">
              <w:rPr>
                <w:rStyle w:val="normaltextrun"/>
                <w:sz w:val="20"/>
                <w:szCs w:val="20"/>
                <w:lang w:val="en-US"/>
              </w:rPr>
              <w:t xml:space="preserve">. </w:t>
            </w:r>
            <w:proofErr w:type="spellStart"/>
            <w:r w:rsidRPr="00964D5C">
              <w:rPr>
                <w:rStyle w:val="normaltextrun"/>
                <w:sz w:val="20"/>
                <w:szCs w:val="20"/>
                <w:lang w:val="en-US"/>
              </w:rPr>
              <w:t>Absolventi</w:t>
            </w:r>
            <w:proofErr w:type="spellEnd"/>
            <w:r w:rsidRPr="00964D5C">
              <w:rPr>
                <w:rStyle w:val="normaltextrun"/>
                <w:sz w:val="20"/>
                <w:szCs w:val="20"/>
                <w:lang w:val="en-US"/>
              </w:rPr>
              <w:t xml:space="preserve"> </w:t>
            </w:r>
            <w:proofErr w:type="spellStart"/>
            <w:r w:rsidRPr="00964D5C">
              <w:rPr>
                <w:rStyle w:val="normaltextrun"/>
                <w:sz w:val="20"/>
                <w:szCs w:val="20"/>
                <w:lang w:val="en-US"/>
              </w:rPr>
              <w:t>jsou</w:t>
            </w:r>
            <w:proofErr w:type="spellEnd"/>
            <w:r w:rsidRPr="00964D5C">
              <w:rPr>
                <w:rStyle w:val="normaltextrun"/>
                <w:sz w:val="20"/>
                <w:szCs w:val="20"/>
                <w:lang w:val="en-US"/>
              </w:rPr>
              <w:t xml:space="preserve"> </w:t>
            </w:r>
            <w:proofErr w:type="spellStart"/>
            <w:r w:rsidRPr="00964D5C">
              <w:rPr>
                <w:rStyle w:val="normaltextrun"/>
                <w:sz w:val="20"/>
                <w:szCs w:val="20"/>
                <w:lang w:val="en-US"/>
              </w:rPr>
              <w:t>přijímání</w:t>
            </w:r>
            <w:proofErr w:type="spellEnd"/>
            <w:r w:rsidRPr="00964D5C">
              <w:rPr>
                <w:rStyle w:val="normaltextrun"/>
                <w:sz w:val="20"/>
                <w:szCs w:val="20"/>
                <w:lang w:val="en-US"/>
              </w:rPr>
              <w:t xml:space="preserve"> v </w:t>
            </w:r>
            <w:proofErr w:type="spellStart"/>
            <w:r w:rsidRPr="00964D5C">
              <w:rPr>
                <w:rStyle w:val="normaltextrun"/>
                <w:sz w:val="20"/>
                <w:szCs w:val="20"/>
                <w:lang w:val="en-US"/>
              </w:rPr>
              <w:t>oblastech</w:t>
            </w:r>
            <w:proofErr w:type="spellEnd"/>
            <w:r w:rsidRPr="00964D5C">
              <w:rPr>
                <w:rStyle w:val="normaltextrun"/>
                <w:sz w:val="20"/>
                <w:szCs w:val="20"/>
                <w:lang w:val="en-US"/>
              </w:rPr>
              <w:t xml:space="preserve"> </w:t>
            </w:r>
            <w:proofErr w:type="spellStart"/>
            <w:r w:rsidRPr="00964D5C">
              <w:rPr>
                <w:rStyle w:val="normaltextrun"/>
                <w:sz w:val="20"/>
                <w:szCs w:val="20"/>
                <w:lang w:val="en-US"/>
              </w:rPr>
              <w:t>kulturních</w:t>
            </w:r>
            <w:proofErr w:type="spellEnd"/>
            <w:r w:rsidRPr="00964D5C">
              <w:rPr>
                <w:rStyle w:val="normaltextrun"/>
                <w:sz w:val="20"/>
                <w:szCs w:val="20"/>
                <w:lang w:val="en-US"/>
              </w:rPr>
              <w:t>,</w:t>
            </w:r>
            <w:r>
              <w:rPr>
                <w:rStyle w:val="normaltextrun"/>
                <w:sz w:val="20"/>
                <w:szCs w:val="20"/>
                <w:lang w:val="en-US"/>
              </w:rPr>
              <w:t xml:space="preserve"> </w:t>
            </w:r>
            <w:proofErr w:type="spellStart"/>
            <w:r w:rsidRPr="00964D5C">
              <w:rPr>
                <w:rStyle w:val="normaltextrun"/>
                <w:sz w:val="20"/>
                <w:szCs w:val="20"/>
                <w:lang w:val="en-US"/>
              </w:rPr>
              <w:t>uměleckých</w:t>
            </w:r>
            <w:proofErr w:type="spellEnd"/>
            <w:r w:rsidRPr="00964D5C">
              <w:rPr>
                <w:rStyle w:val="normaltextrun"/>
                <w:sz w:val="20"/>
                <w:szCs w:val="20"/>
                <w:lang w:val="en-US"/>
              </w:rPr>
              <w:t xml:space="preserve">, </w:t>
            </w:r>
            <w:proofErr w:type="spellStart"/>
            <w:r w:rsidRPr="00964D5C">
              <w:rPr>
                <w:rStyle w:val="normaltextrun"/>
                <w:sz w:val="20"/>
                <w:szCs w:val="20"/>
                <w:lang w:val="en-US"/>
              </w:rPr>
              <w:t>tvůrčích</w:t>
            </w:r>
            <w:proofErr w:type="spellEnd"/>
            <w:r w:rsidRPr="00964D5C">
              <w:rPr>
                <w:rStyle w:val="normaltextrun"/>
                <w:sz w:val="20"/>
                <w:szCs w:val="20"/>
                <w:lang w:val="en-US"/>
              </w:rPr>
              <w:t xml:space="preserve"> a </w:t>
            </w:r>
            <w:proofErr w:type="spellStart"/>
            <w:r w:rsidRPr="00964D5C">
              <w:rPr>
                <w:rStyle w:val="normaltextrun"/>
                <w:sz w:val="20"/>
                <w:szCs w:val="20"/>
                <w:lang w:val="en-US"/>
              </w:rPr>
              <w:t>stejně</w:t>
            </w:r>
            <w:proofErr w:type="spellEnd"/>
            <w:r w:rsidRPr="00964D5C">
              <w:rPr>
                <w:rStyle w:val="normaltextrun"/>
                <w:sz w:val="20"/>
                <w:szCs w:val="20"/>
                <w:lang w:val="en-US"/>
              </w:rPr>
              <w:t xml:space="preserve"> </w:t>
            </w:r>
            <w:proofErr w:type="spellStart"/>
            <w:r w:rsidRPr="00964D5C">
              <w:rPr>
                <w:rStyle w:val="normaltextrun"/>
                <w:sz w:val="20"/>
                <w:szCs w:val="20"/>
                <w:lang w:val="en-US"/>
              </w:rPr>
              <w:t>tak</w:t>
            </w:r>
            <w:proofErr w:type="spellEnd"/>
            <w:r w:rsidRPr="00964D5C">
              <w:rPr>
                <w:rStyle w:val="normaltextrun"/>
                <w:sz w:val="20"/>
                <w:szCs w:val="20"/>
                <w:lang w:val="en-US"/>
              </w:rPr>
              <w:t xml:space="preserve"> v </w:t>
            </w:r>
            <w:proofErr w:type="spellStart"/>
            <w:r w:rsidRPr="00964D5C">
              <w:rPr>
                <w:rStyle w:val="normaltextrun"/>
                <w:sz w:val="20"/>
                <w:szCs w:val="20"/>
                <w:lang w:val="en-US"/>
              </w:rPr>
              <w:t>oblasti</w:t>
            </w:r>
            <w:proofErr w:type="spellEnd"/>
            <w:r w:rsidRPr="00964D5C">
              <w:rPr>
                <w:rStyle w:val="normaltextrun"/>
                <w:sz w:val="20"/>
                <w:szCs w:val="20"/>
                <w:lang w:val="en-US"/>
              </w:rPr>
              <w:t xml:space="preserve"> </w:t>
            </w:r>
            <w:proofErr w:type="spellStart"/>
            <w:r w:rsidRPr="00964D5C">
              <w:rPr>
                <w:rStyle w:val="normaltextrun"/>
                <w:sz w:val="20"/>
                <w:szCs w:val="20"/>
                <w:lang w:val="en-US"/>
              </w:rPr>
              <w:t>marketingu</w:t>
            </w:r>
            <w:proofErr w:type="spellEnd"/>
            <w:r w:rsidRPr="00964D5C">
              <w:rPr>
                <w:rStyle w:val="normaltextrun"/>
                <w:sz w:val="20"/>
                <w:szCs w:val="20"/>
                <w:lang w:val="en-US"/>
              </w:rPr>
              <w:t xml:space="preserve">, </w:t>
            </w:r>
            <w:proofErr w:type="spellStart"/>
            <w:r w:rsidRPr="00964D5C">
              <w:rPr>
                <w:rStyle w:val="normaltextrun"/>
                <w:sz w:val="20"/>
                <w:szCs w:val="20"/>
                <w:lang w:val="en-US"/>
              </w:rPr>
              <w:t>médií</w:t>
            </w:r>
            <w:proofErr w:type="spellEnd"/>
            <w:r w:rsidRPr="00964D5C">
              <w:rPr>
                <w:rStyle w:val="normaltextrun"/>
                <w:sz w:val="20"/>
                <w:szCs w:val="20"/>
                <w:lang w:val="en-US"/>
              </w:rPr>
              <w:t xml:space="preserve"> a </w:t>
            </w:r>
            <w:proofErr w:type="spellStart"/>
            <w:r w:rsidRPr="00964D5C">
              <w:rPr>
                <w:rStyle w:val="normaltextrun"/>
                <w:sz w:val="20"/>
                <w:szCs w:val="20"/>
                <w:lang w:val="en-US"/>
              </w:rPr>
              <w:t>reklamy</w:t>
            </w:r>
            <w:proofErr w:type="spellEnd"/>
            <w:r w:rsidRPr="00964D5C">
              <w:rPr>
                <w:rStyle w:val="normaltextrun"/>
                <w:sz w:val="20"/>
                <w:szCs w:val="20"/>
                <w:lang w:val="en-US"/>
              </w:rPr>
              <w:t xml:space="preserve">. </w:t>
            </w:r>
            <w:proofErr w:type="spellStart"/>
            <w:r w:rsidRPr="00964D5C">
              <w:rPr>
                <w:rStyle w:val="normaltextrun"/>
                <w:sz w:val="20"/>
                <w:szCs w:val="20"/>
                <w:lang w:val="en-US"/>
              </w:rPr>
              <w:t>Celkově</w:t>
            </w:r>
            <w:proofErr w:type="spellEnd"/>
            <w:r w:rsidRPr="00964D5C">
              <w:rPr>
                <w:rStyle w:val="normaltextrun"/>
                <w:sz w:val="20"/>
                <w:szCs w:val="20"/>
                <w:lang w:val="en-US"/>
              </w:rPr>
              <w:t xml:space="preserve"> </w:t>
            </w:r>
            <w:proofErr w:type="spellStart"/>
            <w:r w:rsidRPr="00964D5C">
              <w:rPr>
                <w:rStyle w:val="normaltextrun"/>
                <w:sz w:val="20"/>
                <w:szCs w:val="20"/>
                <w:lang w:val="en-US"/>
              </w:rPr>
              <w:t>lze</w:t>
            </w:r>
            <w:proofErr w:type="spellEnd"/>
            <w:r w:rsidRPr="00964D5C">
              <w:rPr>
                <w:rStyle w:val="normaltextrun"/>
                <w:sz w:val="20"/>
                <w:szCs w:val="20"/>
                <w:lang w:val="en-US"/>
              </w:rPr>
              <w:t xml:space="preserve"> </w:t>
            </w:r>
            <w:proofErr w:type="spellStart"/>
            <w:r w:rsidRPr="00964D5C">
              <w:rPr>
                <w:rStyle w:val="normaltextrun"/>
                <w:sz w:val="20"/>
                <w:szCs w:val="20"/>
                <w:lang w:val="en-US"/>
              </w:rPr>
              <w:t>hovořit</w:t>
            </w:r>
            <w:proofErr w:type="spellEnd"/>
            <w:r w:rsidRPr="00964D5C">
              <w:rPr>
                <w:rStyle w:val="normaltextrun"/>
                <w:sz w:val="20"/>
                <w:szCs w:val="20"/>
                <w:lang w:val="en-US"/>
              </w:rPr>
              <w:t xml:space="preserve"> o </w:t>
            </w:r>
            <w:proofErr w:type="spellStart"/>
            <w:r w:rsidRPr="00964D5C">
              <w:rPr>
                <w:rStyle w:val="normaltextrun"/>
                <w:sz w:val="20"/>
                <w:szCs w:val="20"/>
                <w:lang w:val="en-US"/>
              </w:rPr>
              <w:t>cca</w:t>
            </w:r>
            <w:proofErr w:type="spellEnd"/>
            <w:r w:rsidRPr="00964D5C">
              <w:rPr>
                <w:rStyle w:val="normaltextrun"/>
                <w:sz w:val="20"/>
                <w:szCs w:val="20"/>
                <w:lang w:val="en-US"/>
              </w:rPr>
              <w:t xml:space="preserve"> </w:t>
            </w:r>
            <w:r>
              <w:rPr>
                <w:rStyle w:val="normaltextrun"/>
                <w:sz w:val="20"/>
                <w:szCs w:val="20"/>
                <w:lang w:val="en-US"/>
              </w:rPr>
              <w:t xml:space="preserve">1 </w:t>
            </w:r>
            <w:r w:rsidRPr="00964D5C">
              <w:rPr>
                <w:rStyle w:val="normaltextrun"/>
                <w:sz w:val="20"/>
                <w:szCs w:val="20"/>
                <w:lang w:val="en-US"/>
              </w:rPr>
              <w:t xml:space="preserve">500 </w:t>
            </w:r>
            <w:proofErr w:type="spellStart"/>
            <w:r w:rsidRPr="00964D5C">
              <w:rPr>
                <w:rStyle w:val="normaltextrun"/>
                <w:sz w:val="20"/>
                <w:szCs w:val="20"/>
                <w:lang w:val="en-US"/>
              </w:rPr>
              <w:t>volných</w:t>
            </w:r>
            <w:proofErr w:type="spellEnd"/>
            <w:r w:rsidRPr="00964D5C">
              <w:rPr>
                <w:rStyle w:val="normaltextrun"/>
                <w:sz w:val="20"/>
                <w:szCs w:val="20"/>
                <w:lang w:val="en-US"/>
              </w:rPr>
              <w:t xml:space="preserve"> </w:t>
            </w:r>
            <w:proofErr w:type="spellStart"/>
            <w:r w:rsidRPr="00964D5C">
              <w:rPr>
                <w:rStyle w:val="normaltextrun"/>
                <w:sz w:val="20"/>
                <w:szCs w:val="20"/>
                <w:lang w:val="en-US"/>
              </w:rPr>
              <w:t>pracovních</w:t>
            </w:r>
            <w:proofErr w:type="spellEnd"/>
            <w:r w:rsidRPr="00964D5C">
              <w:rPr>
                <w:rStyle w:val="normaltextrun"/>
                <w:sz w:val="20"/>
                <w:szCs w:val="20"/>
                <w:lang w:val="en-US"/>
              </w:rPr>
              <w:t xml:space="preserve"> </w:t>
            </w:r>
            <w:proofErr w:type="spellStart"/>
            <w:r w:rsidRPr="00964D5C">
              <w:rPr>
                <w:rStyle w:val="normaltextrun"/>
                <w:sz w:val="20"/>
                <w:szCs w:val="20"/>
                <w:lang w:val="en-US"/>
              </w:rPr>
              <w:t>místech</w:t>
            </w:r>
            <w:proofErr w:type="spellEnd"/>
            <w:r w:rsidRPr="00964D5C">
              <w:rPr>
                <w:rStyle w:val="normaltextrun"/>
                <w:sz w:val="20"/>
                <w:szCs w:val="20"/>
                <w:lang w:val="en-US"/>
              </w:rPr>
              <w:t xml:space="preserve"> </w:t>
            </w:r>
            <w:r>
              <w:rPr>
                <w:rStyle w:val="normaltextrun"/>
                <w:sz w:val="20"/>
                <w:szCs w:val="20"/>
                <w:lang w:val="en-US"/>
              </w:rPr>
              <w:br/>
            </w:r>
            <w:r w:rsidRPr="00964D5C">
              <w:rPr>
                <w:rStyle w:val="normaltextrun"/>
                <w:sz w:val="20"/>
                <w:szCs w:val="20"/>
                <w:lang w:val="en-US"/>
              </w:rPr>
              <w:t xml:space="preserve">v </w:t>
            </w:r>
            <w:proofErr w:type="spellStart"/>
            <w:r w:rsidRPr="00964D5C">
              <w:rPr>
                <w:rStyle w:val="normaltextrun"/>
                <w:sz w:val="20"/>
                <w:szCs w:val="20"/>
                <w:lang w:val="en-US"/>
              </w:rPr>
              <w:t>dané</w:t>
            </w:r>
            <w:proofErr w:type="spellEnd"/>
            <w:r w:rsidRPr="00964D5C">
              <w:rPr>
                <w:rStyle w:val="normaltextrun"/>
                <w:sz w:val="20"/>
                <w:szCs w:val="20"/>
                <w:lang w:val="en-US"/>
              </w:rPr>
              <w:t xml:space="preserve"> </w:t>
            </w:r>
            <w:proofErr w:type="spellStart"/>
            <w:r w:rsidRPr="00964D5C">
              <w:rPr>
                <w:rStyle w:val="normaltextrun"/>
                <w:sz w:val="20"/>
                <w:szCs w:val="20"/>
                <w:lang w:val="en-US"/>
              </w:rPr>
              <w:t>oblasti</w:t>
            </w:r>
            <w:proofErr w:type="spellEnd"/>
            <w:r w:rsidRPr="00964D5C">
              <w:rPr>
                <w:rStyle w:val="normaltextrun"/>
                <w:sz w:val="20"/>
                <w:szCs w:val="20"/>
                <w:lang w:val="en-US"/>
              </w:rPr>
              <w:t xml:space="preserve">. </w:t>
            </w:r>
            <w:proofErr w:type="spellStart"/>
            <w:r w:rsidRPr="00964D5C">
              <w:rPr>
                <w:rStyle w:val="normaltextrun"/>
                <w:sz w:val="20"/>
                <w:szCs w:val="20"/>
                <w:lang w:val="en-US"/>
              </w:rPr>
              <w:t>Mimo</w:t>
            </w:r>
            <w:proofErr w:type="spellEnd"/>
            <w:r w:rsidRPr="00964D5C">
              <w:rPr>
                <w:rStyle w:val="normaltextrun"/>
                <w:sz w:val="20"/>
                <w:szCs w:val="20"/>
                <w:lang w:val="en-US"/>
              </w:rPr>
              <w:t xml:space="preserve"> to je </w:t>
            </w:r>
            <w:proofErr w:type="spellStart"/>
            <w:r w:rsidRPr="00964D5C">
              <w:rPr>
                <w:rStyle w:val="normaltextrun"/>
                <w:sz w:val="20"/>
                <w:szCs w:val="20"/>
                <w:lang w:val="en-US"/>
              </w:rPr>
              <w:t>mezi</w:t>
            </w:r>
            <w:proofErr w:type="spellEnd"/>
            <w:r w:rsidRPr="00964D5C">
              <w:rPr>
                <w:rStyle w:val="normaltextrun"/>
                <w:sz w:val="20"/>
                <w:szCs w:val="20"/>
                <w:lang w:val="en-US"/>
              </w:rPr>
              <w:t xml:space="preserve"> </w:t>
            </w:r>
            <w:proofErr w:type="spellStart"/>
            <w:r w:rsidRPr="00964D5C">
              <w:rPr>
                <w:rStyle w:val="normaltextrun"/>
                <w:sz w:val="20"/>
                <w:szCs w:val="20"/>
                <w:lang w:val="en-US"/>
              </w:rPr>
              <w:t>absolventy</w:t>
            </w:r>
            <w:proofErr w:type="spellEnd"/>
            <w:r w:rsidRPr="00964D5C">
              <w:rPr>
                <w:rStyle w:val="normaltextrun"/>
                <w:sz w:val="20"/>
                <w:szCs w:val="20"/>
                <w:lang w:val="en-US"/>
              </w:rPr>
              <w:t xml:space="preserve"> </w:t>
            </w:r>
            <w:proofErr w:type="spellStart"/>
            <w:r w:rsidRPr="00964D5C">
              <w:rPr>
                <w:rStyle w:val="normaltextrun"/>
                <w:sz w:val="20"/>
                <w:szCs w:val="20"/>
                <w:lang w:val="en-US"/>
              </w:rPr>
              <w:t>rozšířen</w:t>
            </w:r>
            <w:proofErr w:type="spellEnd"/>
            <w:r w:rsidRPr="00964D5C">
              <w:rPr>
                <w:rStyle w:val="normaltextrun"/>
                <w:sz w:val="20"/>
                <w:szCs w:val="20"/>
                <w:lang w:val="en-US"/>
              </w:rPr>
              <w:t xml:space="preserve"> </w:t>
            </w:r>
            <w:proofErr w:type="spellStart"/>
            <w:r w:rsidRPr="00964D5C">
              <w:rPr>
                <w:rStyle w:val="normaltextrun"/>
                <w:sz w:val="20"/>
                <w:szCs w:val="20"/>
                <w:lang w:val="en-US"/>
              </w:rPr>
              <w:t>řežim</w:t>
            </w:r>
            <w:proofErr w:type="spellEnd"/>
            <w:r w:rsidRPr="00964D5C">
              <w:rPr>
                <w:rStyle w:val="normaltextrun"/>
                <w:sz w:val="20"/>
                <w:szCs w:val="20"/>
                <w:lang w:val="en-US"/>
              </w:rPr>
              <w:t xml:space="preserve"> OSVČ, </w:t>
            </w:r>
            <w:proofErr w:type="spellStart"/>
            <w:r w:rsidRPr="00964D5C">
              <w:rPr>
                <w:rStyle w:val="normaltextrun"/>
                <w:sz w:val="20"/>
                <w:szCs w:val="20"/>
                <w:lang w:val="en-US"/>
              </w:rPr>
              <w:t>který</w:t>
            </w:r>
            <w:proofErr w:type="spellEnd"/>
            <w:r w:rsidRPr="00964D5C">
              <w:rPr>
                <w:rStyle w:val="normaltextrun"/>
                <w:sz w:val="20"/>
                <w:szCs w:val="20"/>
                <w:lang w:val="en-US"/>
              </w:rPr>
              <w:t xml:space="preserve"> je </w:t>
            </w:r>
            <w:proofErr w:type="spellStart"/>
            <w:r w:rsidRPr="00964D5C">
              <w:rPr>
                <w:rStyle w:val="normaltextrun"/>
                <w:sz w:val="20"/>
                <w:szCs w:val="20"/>
                <w:lang w:val="en-US"/>
              </w:rPr>
              <w:t>svým</w:t>
            </w:r>
            <w:proofErr w:type="spellEnd"/>
            <w:r w:rsidRPr="00964D5C">
              <w:rPr>
                <w:rStyle w:val="normaltextrun"/>
                <w:sz w:val="20"/>
                <w:szCs w:val="20"/>
                <w:lang w:val="en-US"/>
              </w:rPr>
              <w:t xml:space="preserve"> </w:t>
            </w:r>
            <w:proofErr w:type="spellStart"/>
            <w:r w:rsidRPr="00964D5C">
              <w:rPr>
                <w:rStyle w:val="normaltextrun"/>
                <w:sz w:val="20"/>
                <w:szCs w:val="20"/>
                <w:lang w:val="en-US"/>
              </w:rPr>
              <w:t>podílem</w:t>
            </w:r>
            <w:proofErr w:type="spellEnd"/>
            <w:r w:rsidRPr="00964D5C">
              <w:rPr>
                <w:rStyle w:val="normaltextrun"/>
                <w:sz w:val="20"/>
                <w:szCs w:val="20"/>
                <w:lang w:val="en-US"/>
              </w:rPr>
              <w:t xml:space="preserve"> </w:t>
            </w:r>
            <w:proofErr w:type="spellStart"/>
            <w:r w:rsidRPr="00964D5C">
              <w:rPr>
                <w:rStyle w:val="normaltextrun"/>
                <w:sz w:val="20"/>
                <w:szCs w:val="20"/>
                <w:lang w:val="en-US"/>
              </w:rPr>
              <w:t>výrazně</w:t>
            </w:r>
            <w:proofErr w:type="spellEnd"/>
            <w:r w:rsidRPr="00964D5C">
              <w:rPr>
                <w:rStyle w:val="normaltextrun"/>
                <w:sz w:val="20"/>
                <w:szCs w:val="20"/>
                <w:lang w:val="en-US"/>
              </w:rPr>
              <w:t xml:space="preserve"> </w:t>
            </w:r>
            <w:proofErr w:type="spellStart"/>
            <w:r w:rsidRPr="00964D5C">
              <w:rPr>
                <w:rStyle w:val="normaltextrun"/>
                <w:sz w:val="20"/>
                <w:szCs w:val="20"/>
                <w:lang w:val="en-US"/>
              </w:rPr>
              <w:t>vyšší</w:t>
            </w:r>
            <w:proofErr w:type="spellEnd"/>
            <w:r w:rsidRPr="00964D5C">
              <w:rPr>
                <w:rStyle w:val="normaltextrun"/>
                <w:sz w:val="20"/>
                <w:szCs w:val="20"/>
                <w:lang w:val="en-US"/>
              </w:rPr>
              <w:t xml:space="preserve">, </w:t>
            </w:r>
            <w:proofErr w:type="spellStart"/>
            <w:r w:rsidRPr="00964D5C">
              <w:rPr>
                <w:rStyle w:val="normaltextrun"/>
                <w:sz w:val="20"/>
                <w:szCs w:val="20"/>
                <w:lang w:val="en-US"/>
              </w:rPr>
              <w:t>než</w:t>
            </w:r>
            <w:proofErr w:type="spellEnd"/>
            <w:r w:rsidRPr="00964D5C">
              <w:rPr>
                <w:rStyle w:val="normaltextrun"/>
                <w:sz w:val="20"/>
                <w:szCs w:val="20"/>
                <w:lang w:val="en-US"/>
              </w:rPr>
              <w:t xml:space="preserve"> </w:t>
            </w:r>
            <w:r>
              <w:rPr>
                <w:rStyle w:val="normaltextrun"/>
                <w:sz w:val="20"/>
                <w:szCs w:val="20"/>
                <w:lang w:val="en-US"/>
              </w:rPr>
              <w:br/>
            </w:r>
            <w:r w:rsidRPr="00964D5C">
              <w:rPr>
                <w:rStyle w:val="normaltextrun"/>
                <w:sz w:val="20"/>
                <w:szCs w:val="20"/>
                <w:lang w:val="en-US"/>
              </w:rPr>
              <w:t xml:space="preserve">v </w:t>
            </w:r>
            <w:proofErr w:type="spellStart"/>
            <w:r w:rsidRPr="00964D5C">
              <w:rPr>
                <w:rStyle w:val="normaltextrun"/>
                <w:sz w:val="20"/>
                <w:szCs w:val="20"/>
                <w:lang w:val="en-US"/>
              </w:rPr>
              <w:t>mnohých</w:t>
            </w:r>
            <w:proofErr w:type="spellEnd"/>
            <w:r w:rsidRPr="00964D5C">
              <w:rPr>
                <w:rStyle w:val="normaltextrun"/>
                <w:sz w:val="20"/>
                <w:szCs w:val="20"/>
                <w:lang w:val="en-US"/>
              </w:rPr>
              <w:t xml:space="preserve"> </w:t>
            </w:r>
            <w:proofErr w:type="spellStart"/>
            <w:r w:rsidRPr="00964D5C">
              <w:rPr>
                <w:rStyle w:val="normaltextrun"/>
                <w:sz w:val="20"/>
                <w:szCs w:val="20"/>
                <w:lang w:val="en-US"/>
              </w:rPr>
              <w:t>jiný</w:t>
            </w:r>
            <w:proofErr w:type="spellEnd"/>
            <w:r w:rsidRPr="00964D5C">
              <w:rPr>
                <w:rStyle w:val="normaltextrun"/>
                <w:sz w:val="20"/>
                <w:szCs w:val="20"/>
                <w:lang w:val="en-US"/>
              </w:rPr>
              <w:t xml:space="preserve"> </w:t>
            </w:r>
            <w:proofErr w:type="spellStart"/>
            <w:r w:rsidRPr="00964D5C">
              <w:rPr>
                <w:rStyle w:val="normaltextrun"/>
                <w:sz w:val="20"/>
                <w:szCs w:val="20"/>
                <w:lang w:val="en-US"/>
              </w:rPr>
              <w:t>oblastech</w:t>
            </w:r>
            <w:proofErr w:type="spellEnd"/>
            <w:r w:rsidRPr="00964D5C">
              <w:rPr>
                <w:rStyle w:val="normaltextrun"/>
                <w:sz w:val="20"/>
                <w:szCs w:val="20"/>
                <w:lang w:val="en-US"/>
              </w:rPr>
              <w:t xml:space="preserve"> </w:t>
            </w:r>
            <w:proofErr w:type="spellStart"/>
            <w:r w:rsidRPr="00964D5C">
              <w:rPr>
                <w:rStyle w:val="normaltextrun"/>
                <w:sz w:val="20"/>
                <w:szCs w:val="20"/>
                <w:lang w:val="en-US"/>
              </w:rPr>
              <w:t>pracovních</w:t>
            </w:r>
            <w:proofErr w:type="spellEnd"/>
            <w:r w:rsidRPr="00964D5C">
              <w:rPr>
                <w:rStyle w:val="normaltextrun"/>
                <w:sz w:val="20"/>
                <w:szCs w:val="20"/>
                <w:lang w:val="en-US"/>
              </w:rPr>
              <w:t xml:space="preserve"> </w:t>
            </w:r>
            <w:proofErr w:type="spellStart"/>
            <w:r w:rsidRPr="00964D5C">
              <w:rPr>
                <w:rStyle w:val="normaltextrun"/>
                <w:sz w:val="20"/>
                <w:szCs w:val="20"/>
                <w:lang w:val="en-US"/>
              </w:rPr>
              <w:t>činností</w:t>
            </w:r>
            <w:proofErr w:type="spellEnd"/>
            <w:r w:rsidRPr="00964D5C">
              <w:rPr>
                <w:rStyle w:val="normaltextrun"/>
                <w:sz w:val="20"/>
                <w:szCs w:val="20"/>
                <w:lang w:val="en-US"/>
              </w:rPr>
              <w:t xml:space="preserve"> </w:t>
            </w:r>
            <w:proofErr w:type="spellStart"/>
            <w:r w:rsidRPr="00964D5C">
              <w:rPr>
                <w:rStyle w:val="normaltextrun"/>
                <w:sz w:val="20"/>
                <w:szCs w:val="20"/>
                <w:lang w:val="en-US"/>
              </w:rPr>
              <w:t>obyvatelstva</w:t>
            </w:r>
            <w:proofErr w:type="spellEnd"/>
            <w:r w:rsidRPr="00964D5C">
              <w:rPr>
                <w:rStyle w:val="normaltextrun"/>
                <w:sz w:val="20"/>
                <w:szCs w:val="20"/>
                <w:lang w:val="en-US"/>
              </w:rPr>
              <w:t xml:space="preserve">. S </w:t>
            </w:r>
            <w:proofErr w:type="spellStart"/>
            <w:r w:rsidRPr="00964D5C">
              <w:rPr>
                <w:rStyle w:val="normaltextrun"/>
                <w:sz w:val="20"/>
                <w:szCs w:val="20"/>
                <w:lang w:val="en-US"/>
              </w:rPr>
              <w:t>tímto</w:t>
            </w:r>
            <w:proofErr w:type="spellEnd"/>
            <w:r w:rsidRPr="00964D5C">
              <w:rPr>
                <w:rStyle w:val="normaltextrun"/>
                <w:sz w:val="20"/>
                <w:szCs w:val="20"/>
                <w:lang w:val="en-US"/>
              </w:rPr>
              <w:t xml:space="preserve"> </w:t>
            </w:r>
            <w:proofErr w:type="spellStart"/>
            <w:r w:rsidRPr="00964D5C">
              <w:rPr>
                <w:rStyle w:val="normaltextrun"/>
                <w:sz w:val="20"/>
                <w:szCs w:val="20"/>
                <w:lang w:val="en-US"/>
              </w:rPr>
              <w:t>souvisí</w:t>
            </w:r>
            <w:proofErr w:type="spellEnd"/>
            <w:r w:rsidRPr="00964D5C">
              <w:rPr>
                <w:rStyle w:val="normaltextrun"/>
                <w:sz w:val="20"/>
                <w:szCs w:val="20"/>
                <w:lang w:val="en-US"/>
              </w:rPr>
              <w:t xml:space="preserve"> </w:t>
            </w:r>
            <w:proofErr w:type="spellStart"/>
            <w:r w:rsidRPr="00964D5C">
              <w:rPr>
                <w:rStyle w:val="normaltextrun"/>
                <w:sz w:val="20"/>
                <w:szCs w:val="20"/>
                <w:lang w:val="en-US"/>
              </w:rPr>
              <w:t>tvůrčí</w:t>
            </w:r>
            <w:proofErr w:type="spellEnd"/>
            <w:r w:rsidRPr="00964D5C">
              <w:rPr>
                <w:rStyle w:val="normaltextrun"/>
                <w:sz w:val="20"/>
                <w:szCs w:val="20"/>
                <w:lang w:val="en-US"/>
              </w:rPr>
              <w:t xml:space="preserve"> </w:t>
            </w:r>
            <w:proofErr w:type="spellStart"/>
            <w:r w:rsidRPr="00964D5C">
              <w:rPr>
                <w:rStyle w:val="normaltextrun"/>
                <w:sz w:val="20"/>
                <w:szCs w:val="20"/>
                <w:lang w:val="en-US"/>
              </w:rPr>
              <w:t>práce</w:t>
            </w:r>
            <w:proofErr w:type="spellEnd"/>
            <w:r w:rsidRPr="00964D5C">
              <w:rPr>
                <w:rStyle w:val="normaltextrun"/>
                <w:sz w:val="20"/>
                <w:szCs w:val="20"/>
                <w:lang w:val="en-US"/>
              </w:rPr>
              <w:t xml:space="preserve"> z </w:t>
            </w:r>
            <w:proofErr w:type="spellStart"/>
            <w:r w:rsidRPr="00964D5C">
              <w:rPr>
                <w:rStyle w:val="normaltextrun"/>
                <w:sz w:val="20"/>
                <w:szCs w:val="20"/>
                <w:lang w:val="en-US"/>
              </w:rPr>
              <w:t>pohledu</w:t>
            </w:r>
            <w:proofErr w:type="spellEnd"/>
            <w:r w:rsidRPr="00964D5C">
              <w:rPr>
                <w:rStyle w:val="normaltextrun"/>
                <w:sz w:val="20"/>
                <w:szCs w:val="20"/>
                <w:lang w:val="en-US"/>
              </w:rPr>
              <w:t xml:space="preserve"> </w:t>
            </w:r>
            <w:proofErr w:type="spellStart"/>
            <w:r w:rsidRPr="00964D5C">
              <w:rPr>
                <w:rStyle w:val="normaltextrun"/>
                <w:sz w:val="20"/>
                <w:szCs w:val="20"/>
                <w:lang w:val="en-US"/>
              </w:rPr>
              <w:t>výkonného</w:t>
            </w:r>
            <w:proofErr w:type="spellEnd"/>
            <w:r w:rsidRPr="00964D5C">
              <w:rPr>
                <w:rStyle w:val="normaltextrun"/>
                <w:sz w:val="20"/>
                <w:szCs w:val="20"/>
                <w:lang w:val="en-US"/>
              </w:rPr>
              <w:t xml:space="preserve"> </w:t>
            </w:r>
            <w:proofErr w:type="spellStart"/>
            <w:r w:rsidRPr="00964D5C">
              <w:rPr>
                <w:rStyle w:val="normaltextrun"/>
                <w:sz w:val="20"/>
                <w:szCs w:val="20"/>
                <w:lang w:val="en-US"/>
              </w:rPr>
              <w:t>umělce</w:t>
            </w:r>
            <w:proofErr w:type="spellEnd"/>
            <w:r w:rsidRPr="00964D5C">
              <w:rPr>
                <w:rStyle w:val="normaltextrun"/>
                <w:sz w:val="20"/>
                <w:szCs w:val="20"/>
                <w:lang w:val="en-US"/>
              </w:rPr>
              <w:t xml:space="preserve">, </w:t>
            </w:r>
            <w:proofErr w:type="spellStart"/>
            <w:r w:rsidRPr="00964D5C">
              <w:rPr>
                <w:rStyle w:val="normaltextrun"/>
                <w:sz w:val="20"/>
                <w:szCs w:val="20"/>
                <w:lang w:val="en-US"/>
              </w:rPr>
              <w:t>čili</w:t>
            </w:r>
            <w:proofErr w:type="spellEnd"/>
            <w:r w:rsidRPr="00964D5C">
              <w:rPr>
                <w:rStyle w:val="normaltextrun"/>
                <w:sz w:val="20"/>
                <w:szCs w:val="20"/>
                <w:lang w:val="en-US"/>
              </w:rPr>
              <w:t xml:space="preserve"> </w:t>
            </w:r>
            <w:proofErr w:type="spellStart"/>
            <w:r w:rsidRPr="00964D5C">
              <w:rPr>
                <w:rStyle w:val="normaltextrun"/>
                <w:sz w:val="20"/>
                <w:szCs w:val="20"/>
                <w:lang w:val="en-US"/>
              </w:rPr>
              <w:t>výstupem</w:t>
            </w:r>
            <w:proofErr w:type="spellEnd"/>
            <w:r w:rsidRPr="00964D5C">
              <w:rPr>
                <w:rStyle w:val="normaltextrun"/>
                <w:sz w:val="20"/>
                <w:szCs w:val="20"/>
                <w:lang w:val="en-US"/>
              </w:rPr>
              <w:t xml:space="preserve"> je </w:t>
            </w:r>
            <w:proofErr w:type="spellStart"/>
            <w:r w:rsidRPr="00964D5C">
              <w:rPr>
                <w:rStyle w:val="normaltextrun"/>
                <w:sz w:val="20"/>
                <w:szCs w:val="20"/>
                <w:lang w:val="en-US"/>
              </w:rPr>
              <w:t>umělecký</w:t>
            </w:r>
            <w:proofErr w:type="spellEnd"/>
            <w:r w:rsidRPr="00964D5C">
              <w:rPr>
                <w:rStyle w:val="normaltextrun"/>
                <w:sz w:val="20"/>
                <w:szCs w:val="20"/>
                <w:lang w:val="en-US"/>
              </w:rPr>
              <w:t xml:space="preserve"> </w:t>
            </w:r>
            <w:proofErr w:type="spellStart"/>
            <w:r w:rsidRPr="00964D5C">
              <w:rPr>
                <w:rStyle w:val="normaltextrun"/>
                <w:sz w:val="20"/>
                <w:szCs w:val="20"/>
                <w:lang w:val="en-US"/>
              </w:rPr>
              <w:t>výkon</w:t>
            </w:r>
            <w:proofErr w:type="spellEnd"/>
            <w:r w:rsidRPr="00964D5C">
              <w:rPr>
                <w:rStyle w:val="normaltextrun"/>
                <w:sz w:val="20"/>
                <w:szCs w:val="20"/>
                <w:lang w:val="en-US"/>
              </w:rPr>
              <w:t xml:space="preserve">, </w:t>
            </w:r>
            <w:proofErr w:type="spellStart"/>
            <w:r w:rsidRPr="00964D5C">
              <w:rPr>
                <w:rStyle w:val="normaltextrun"/>
                <w:sz w:val="20"/>
                <w:szCs w:val="20"/>
                <w:lang w:val="en-US"/>
              </w:rPr>
              <w:t>který</w:t>
            </w:r>
            <w:proofErr w:type="spellEnd"/>
            <w:r w:rsidRPr="00964D5C">
              <w:rPr>
                <w:rStyle w:val="normaltextrun"/>
                <w:sz w:val="20"/>
                <w:szCs w:val="20"/>
                <w:lang w:val="en-US"/>
              </w:rPr>
              <w:t xml:space="preserve"> </w:t>
            </w:r>
            <w:proofErr w:type="spellStart"/>
            <w:r w:rsidRPr="00964D5C">
              <w:rPr>
                <w:rStyle w:val="normaltextrun"/>
                <w:sz w:val="20"/>
                <w:szCs w:val="20"/>
                <w:lang w:val="en-US"/>
              </w:rPr>
              <w:t>nemusí</w:t>
            </w:r>
            <w:proofErr w:type="spellEnd"/>
            <w:r w:rsidRPr="00964D5C">
              <w:rPr>
                <w:rStyle w:val="normaltextrun"/>
                <w:sz w:val="20"/>
                <w:szCs w:val="20"/>
                <w:lang w:val="en-US"/>
              </w:rPr>
              <w:t xml:space="preserve"> </w:t>
            </w:r>
            <w:proofErr w:type="spellStart"/>
            <w:r w:rsidRPr="00964D5C">
              <w:rPr>
                <w:rStyle w:val="normaltextrun"/>
                <w:sz w:val="20"/>
                <w:szCs w:val="20"/>
                <w:lang w:val="en-US"/>
              </w:rPr>
              <w:t>mít</w:t>
            </w:r>
            <w:proofErr w:type="spellEnd"/>
            <w:r w:rsidRPr="00964D5C">
              <w:rPr>
                <w:rStyle w:val="normaltextrun"/>
                <w:sz w:val="20"/>
                <w:szCs w:val="20"/>
                <w:lang w:val="en-US"/>
              </w:rPr>
              <w:t xml:space="preserve"> </w:t>
            </w:r>
            <w:proofErr w:type="spellStart"/>
            <w:r w:rsidRPr="00964D5C">
              <w:rPr>
                <w:rStyle w:val="normaltextrun"/>
                <w:sz w:val="20"/>
                <w:szCs w:val="20"/>
                <w:lang w:val="en-US"/>
              </w:rPr>
              <w:t>charakter</w:t>
            </w:r>
            <w:proofErr w:type="spellEnd"/>
            <w:r w:rsidRPr="00964D5C">
              <w:rPr>
                <w:rStyle w:val="normaltextrun"/>
                <w:sz w:val="20"/>
                <w:szCs w:val="20"/>
                <w:lang w:val="en-US"/>
              </w:rPr>
              <w:t xml:space="preserve"> </w:t>
            </w:r>
            <w:proofErr w:type="spellStart"/>
            <w:r w:rsidRPr="00964D5C">
              <w:rPr>
                <w:rStyle w:val="normaltextrun"/>
                <w:sz w:val="20"/>
                <w:szCs w:val="20"/>
                <w:lang w:val="en-US"/>
              </w:rPr>
              <w:t>kontinuální</w:t>
            </w:r>
            <w:proofErr w:type="spellEnd"/>
            <w:r w:rsidRPr="00964D5C">
              <w:rPr>
                <w:rStyle w:val="normaltextrun"/>
                <w:sz w:val="20"/>
                <w:szCs w:val="20"/>
                <w:lang w:val="en-US"/>
              </w:rPr>
              <w:t xml:space="preserve"> </w:t>
            </w:r>
            <w:proofErr w:type="spellStart"/>
            <w:r w:rsidRPr="00964D5C">
              <w:rPr>
                <w:rStyle w:val="normaltextrun"/>
                <w:sz w:val="20"/>
                <w:szCs w:val="20"/>
                <w:lang w:val="en-US"/>
              </w:rPr>
              <w:t>práce</w:t>
            </w:r>
            <w:proofErr w:type="spellEnd"/>
            <w:r w:rsidRPr="00964D5C">
              <w:rPr>
                <w:rStyle w:val="normaltextrun"/>
                <w:sz w:val="20"/>
                <w:szCs w:val="20"/>
                <w:lang w:val="en-US"/>
              </w:rPr>
              <w:t xml:space="preserve"> v </w:t>
            </w:r>
            <w:proofErr w:type="spellStart"/>
            <w:r w:rsidRPr="00964D5C">
              <w:rPr>
                <w:rStyle w:val="normaltextrun"/>
                <w:sz w:val="20"/>
                <w:szCs w:val="20"/>
                <w:lang w:val="en-US"/>
              </w:rPr>
              <w:t>podobě</w:t>
            </w:r>
            <w:proofErr w:type="spellEnd"/>
            <w:r w:rsidRPr="00964D5C">
              <w:rPr>
                <w:rStyle w:val="normaltextrun"/>
                <w:sz w:val="20"/>
                <w:szCs w:val="20"/>
                <w:lang w:val="en-US"/>
              </w:rPr>
              <w:t xml:space="preserve"> HPP/DP</w:t>
            </w:r>
            <w:r>
              <w:rPr>
                <w:rStyle w:val="normaltextrun"/>
                <w:sz w:val="20"/>
                <w:szCs w:val="20"/>
                <w:lang w:val="en-US"/>
              </w:rPr>
              <w:t>Č</w:t>
            </w:r>
            <w:r w:rsidRPr="00964D5C">
              <w:rPr>
                <w:rStyle w:val="normaltextrun"/>
                <w:sz w:val="20"/>
                <w:szCs w:val="20"/>
                <w:lang w:val="en-US"/>
              </w:rPr>
              <w:t xml:space="preserve"> </w:t>
            </w:r>
            <w:proofErr w:type="spellStart"/>
            <w:r w:rsidRPr="00964D5C">
              <w:rPr>
                <w:rStyle w:val="normaltextrun"/>
                <w:sz w:val="20"/>
                <w:szCs w:val="20"/>
                <w:lang w:val="en-US"/>
              </w:rPr>
              <w:t>apod</w:t>
            </w:r>
            <w:proofErr w:type="spellEnd"/>
            <w:r w:rsidRPr="00964D5C">
              <w:rPr>
                <w:rStyle w:val="normaltextrun"/>
                <w:sz w:val="20"/>
                <w:szCs w:val="20"/>
                <w:lang w:val="en-US"/>
              </w:rPr>
              <w:t xml:space="preserve">. </w:t>
            </w:r>
          </w:p>
        </w:tc>
      </w:tr>
      <w:tr w:rsidR="00704E49" w:rsidRPr="008B7E4A" w14:paraId="5594DDC2" w14:textId="77777777" w:rsidTr="002B1612">
        <w:tc>
          <w:tcPr>
            <w:tcW w:w="10207" w:type="dxa"/>
            <w:shd w:val="clear" w:color="auto" w:fill="FBD4B4" w:themeFill="accent6" w:themeFillTint="66"/>
          </w:tcPr>
          <w:p w14:paraId="78C9176E" w14:textId="77777777" w:rsidR="00704E49" w:rsidRPr="008B7E4A" w:rsidRDefault="00704E49" w:rsidP="00485970">
            <w:pPr>
              <w:pStyle w:val="Odstavecseseznamem"/>
              <w:ind w:left="0"/>
              <w:rPr>
                <w:b/>
                <w:bCs/>
              </w:rPr>
            </w:pPr>
            <w:r w:rsidRPr="008B7E4A">
              <w:rPr>
                <w:b/>
                <w:bCs/>
              </w:rPr>
              <w:t>Predikce vývoje poptávky po absolventech daného typu studijního programu</w:t>
            </w:r>
          </w:p>
        </w:tc>
      </w:tr>
      <w:tr w:rsidR="00704E49" w:rsidRPr="008B7E4A" w14:paraId="2D18C51A" w14:textId="77777777" w:rsidTr="00485970">
        <w:tc>
          <w:tcPr>
            <w:tcW w:w="10207" w:type="dxa"/>
          </w:tcPr>
          <w:p w14:paraId="4B0C2CA0" w14:textId="371A214B" w:rsidR="00704E49" w:rsidRPr="008B7E4A" w:rsidRDefault="00704E49" w:rsidP="00485970">
            <w:pPr>
              <w:pStyle w:val="Default"/>
              <w:spacing w:before="120" w:after="120"/>
              <w:jc w:val="both"/>
              <w:rPr>
                <w:sz w:val="22"/>
                <w:szCs w:val="22"/>
                <w:lang w:val="en-US"/>
              </w:rPr>
            </w:pPr>
            <w:r w:rsidRPr="00746468">
              <w:rPr>
                <w:rStyle w:val="normaltextrun"/>
                <w:sz w:val="20"/>
                <w:szCs w:val="20"/>
                <w:lang w:val="en-US"/>
              </w:rPr>
              <w:t xml:space="preserve">Na </w:t>
            </w:r>
            <w:proofErr w:type="spellStart"/>
            <w:r w:rsidRPr="00746468">
              <w:rPr>
                <w:rStyle w:val="normaltextrun"/>
                <w:sz w:val="20"/>
                <w:szCs w:val="20"/>
                <w:lang w:val="en-US"/>
              </w:rPr>
              <w:t>základě</w:t>
            </w:r>
            <w:proofErr w:type="spellEnd"/>
            <w:r w:rsidRPr="00746468">
              <w:rPr>
                <w:rStyle w:val="normaltextrun"/>
                <w:sz w:val="20"/>
                <w:szCs w:val="20"/>
                <w:lang w:val="en-US"/>
              </w:rPr>
              <w:t xml:space="preserve"> </w:t>
            </w:r>
            <w:proofErr w:type="spellStart"/>
            <w:r w:rsidRPr="00746468">
              <w:rPr>
                <w:rStyle w:val="normaltextrun"/>
                <w:sz w:val="20"/>
                <w:szCs w:val="20"/>
                <w:lang w:val="en-US"/>
              </w:rPr>
              <w:t>již</w:t>
            </w:r>
            <w:proofErr w:type="spellEnd"/>
            <w:r w:rsidRPr="00746468">
              <w:rPr>
                <w:rStyle w:val="normaltextrun"/>
                <w:sz w:val="20"/>
                <w:szCs w:val="20"/>
                <w:lang w:val="en-US"/>
              </w:rPr>
              <w:t xml:space="preserve"> </w:t>
            </w:r>
            <w:proofErr w:type="spellStart"/>
            <w:r w:rsidRPr="00746468">
              <w:rPr>
                <w:rStyle w:val="normaltextrun"/>
                <w:sz w:val="20"/>
                <w:szCs w:val="20"/>
                <w:lang w:val="en-US"/>
              </w:rPr>
              <w:t>zmíněných</w:t>
            </w:r>
            <w:proofErr w:type="spellEnd"/>
            <w:r w:rsidRPr="00746468">
              <w:rPr>
                <w:rStyle w:val="normaltextrun"/>
                <w:sz w:val="20"/>
                <w:szCs w:val="20"/>
                <w:lang w:val="en-US"/>
              </w:rPr>
              <w:t xml:space="preserve"> </w:t>
            </w:r>
            <w:proofErr w:type="spellStart"/>
            <w:r w:rsidRPr="00746468">
              <w:rPr>
                <w:rStyle w:val="normaltextrun"/>
                <w:sz w:val="20"/>
                <w:szCs w:val="20"/>
                <w:lang w:val="en-US"/>
              </w:rPr>
              <w:t>dat</w:t>
            </w:r>
            <w:proofErr w:type="spellEnd"/>
            <w:r w:rsidRPr="00746468">
              <w:rPr>
                <w:rStyle w:val="normaltextrun"/>
                <w:sz w:val="20"/>
                <w:szCs w:val="20"/>
                <w:lang w:val="en-US"/>
              </w:rPr>
              <w:t xml:space="preserve"> je </w:t>
            </w:r>
            <w:proofErr w:type="spellStart"/>
            <w:r w:rsidRPr="00746468">
              <w:rPr>
                <w:rStyle w:val="normaltextrun"/>
                <w:sz w:val="20"/>
                <w:szCs w:val="20"/>
                <w:lang w:val="en-US"/>
              </w:rPr>
              <w:t>možné</w:t>
            </w:r>
            <w:proofErr w:type="spellEnd"/>
            <w:r w:rsidRPr="00746468">
              <w:rPr>
                <w:rStyle w:val="normaltextrun"/>
                <w:sz w:val="20"/>
                <w:szCs w:val="20"/>
                <w:lang w:val="en-US"/>
              </w:rPr>
              <w:t xml:space="preserve"> </w:t>
            </w:r>
            <w:proofErr w:type="spellStart"/>
            <w:r w:rsidRPr="00746468">
              <w:rPr>
                <w:rStyle w:val="normaltextrun"/>
                <w:sz w:val="20"/>
                <w:szCs w:val="20"/>
                <w:lang w:val="en-US"/>
              </w:rPr>
              <w:t>predikovat</w:t>
            </w:r>
            <w:proofErr w:type="spellEnd"/>
            <w:r w:rsidRPr="00746468">
              <w:rPr>
                <w:rStyle w:val="normaltextrun"/>
                <w:sz w:val="20"/>
                <w:szCs w:val="20"/>
                <w:lang w:val="en-US"/>
              </w:rPr>
              <w:t xml:space="preserve">, </w:t>
            </w:r>
            <w:proofErr w:type="spellStart"/>
            <w:r w:rsidRPr="00746468">
              <w:rPr>
                <w:rStyle w:val="normaltextrun"/>
                <w:sz w:val="20"/>
                <w:szCs w:val="20"/>
                <w:lang w:val="en-US"/>
              </w:rPr>
              <w:t>že</w:t>
            </w:r>
            <w:proofErr w:type="spellEnd"/>
            <w:r w:rsidRPr="00746468">
              <w:rPr>
                <w:rStyle w:val="normaltextrun"/>
                <w:sz w:val="20"/>
                <w:szCs w:val="20"/>
                <w:lang w:val="en-US"/>
              </w:rPr>
              <w:t xml:space="preserve"> </w:t>
            </w:r>
            <w:proofErr w:type="spellStart"/>
            <w:r w:rsidRPr="00746468">
              <w:rPr>
                <w:rStyle w:val="normaltextrun"/>
                <w:sz w:val="20"/>
                <w:szCs w:val="20"/>
                <w:lang w:val="en-US"/>
              </w:rPr>
              <w:t>poptávka</w:t>
            </w:r>
            <w:proofErr w:type="spellEnd"/>
            <w:r w:rsidRPr="00746468">
              <w:rPr>
                <w:rStyle w:val="normaltextrun"/>
                <w:sz w:val="20"/>
                <w:szCs w:val="20"/>
                <w:lang w:val="en-US"/>
              </w:rPr>
              <w:t xml:space="preserve"> </w:t>
            </w:r>
            <w:proofErr w:type="spellStart"/>
            <w:r w:rsidRPr="00746468">
              <w:rPr>
                <w:rStyle w:val="normaltextrun"/>
                <w:sz w:val="20"/>
                <w:szCs w:val="20"/>
                <w:lang w:val="en-US"/>
              </w:rPr>
              <w:t>poroste</w:t>
            </w:r>
            <w:proofErr w:type="spellEnd"/>
            <w:r w:rsidRPr="00746468">
              <w:rPr>
                <w:rStyle w:val="normaltextrun"/>
                <w:sz w:val="20"/>
                <w:szCs w:val="20"/>
                <w:lang w:val="en-US"/>
              </w:rPr>
              <w:t xml:space="preserve"> </w:t>
            </w:r>
            <w:proofErr w:type="spellStart"/>
            <w:r w:rsidRPr="00746468">
              <w:rPr>
                <w:rStyle w:val="normaltextrun"/>
                <w:sz w:val="20"/>
                <w:szCs w:val="20"/>
                <w:lang w:val="en-US"/>
              </w:rPr>
              <w:t>minimálně</w:t>
            </w:r>
            <w:proofErr w:type="spellEnd"/>
            <w:r w:rsidRPr="00746468">
              <w:rPr>
                <w:rStyle w:val="normaltextrun"/>
                <w:sz w:val="20"/>
                <w:szCs w:val="20"/>
                <w:lang w:val="en-US"/>
              </w:rPr>
              <w:t xml:space="preserve"> do </w:t>
            </w:r>
            <w:proofErr w:type="spellStart"/>
            <w:r w:rsidRPr="00746468">
              <w:rPr>
                <w:rStyle w:val="normaltextrun"/>
                <w:sz w:val="20"/>
                <w:szCs w:val="20"/>
                <w:lang w:val="en-US"/>
              </w:rPr>
              <w:t>úrovně</w:t>
            </w:r>
            <w:proofErr w:type="spellEnd"/>
            <w:r w:rsidRPr="00746468">
              <w:rPr>
                <w:rStyle w:val="normaltextrun"/>
                <w:sz w:val="20"/>
                <w:szCs w:val="20"/>
                <w:lang w:val="en-US"/>
              </w:rPr>
              <w:t xml:space="preserve"> </w:t>
            </w:r>
            <w:proofErr w:type="spellStart"/>
            <w:r w:rsidRPr="00746468">
              <w:rPr>
                <w:rStyle w:val="normaltextrun"/>
                <w:sz w:val="20"/>
                <w:szCs w:val="20"/>
                <w:lang w:val="en-US"/>
              </w:rPr>
              <w:t>před</w:t>
            </w:r>
            <w:proofErr w:type="spellEnd"/>
            <w:r w:rsidRPr="00746468">
              <w:rPr>
                <w:rStyle w:val="normaltextrun"/>
                <w:sz w:val="20"/>
                <w:szCs w:val="20"/>
                <w:lang w:val="en-US"/>
              </w:rPr>
              <w:t xml:space="preserve"> </w:t>
            </w:r>
            <w:proofErr w:type="spellStart"/>
            <w:r w:rsidRPr="00746468">
              <w:rPr>
                <w:rStyle w:val="normaltextrun"/>
                <w:sz w:val="20"/>
                <w:szCs w:val="20"/>
                <w:lang w:val="en-US"/>
              </w:rPr>
              <w:t>pandemií</w:t>
            </w:r>
            <w:proofErr w:type="spellEnd"/>
            <w:r w:rsidRPr="00746468">
              <w:rPr>
                <w:rStyle w:val="normaltextrun"/>
                <w:sz w:val="20"/>
                <w:szCs w:val="20"/>
                <w:lang w:val="en-US"/>
              </w:rPr>
              <w:t xml:space="preserve"> covid-19 </w:t>
            </w:r>
            <w:r>
              <w:rPr>
                <w:rStyle w:val="normaltextrun"/>
                <w:sz w:val="20"/>
                <w:szCs w:val="20"/>
                <w:lang w:val="en-US"/>
              </w:rPr>
              <w:br/>
            </w:r>
            <w:proofErr w:type="gramStart"/>
            <w:r w:rsidRPr="00746468">
              <w:rPr>
                <w:rStyle w:val="normaltextrun"/>
                <w:sz w:val="20"/>
                <w:szCs w:val="20"/>
                <w:lang w:val="en-US"/>
              </w:rPr>
              <w:t>a</w:t>
            </w:r>
            <w:proofErr w:type="gramEnd"/>
            <w:r>
              <w:rPr>
                <w:rStyle w:val="normaltextrun"/>
                <w:sz w:val="20"/>
                <w:szCs w:val="20"/>
                <w:lang w:val="en-US"/>
              </w:rPr>
              <w:t xml:space="preserve"> </w:t>
            </w:r>
            <w:proofErr w:type="spellStart"/>
            <w:r w:rsidRPr="00746468">
              <w:rPr>
                <w:rStyle w:val="normaltextrun"/>
                <w:sz w:val="20"/>
                <w:szCs w:val="20"/>
                <w:lang w:val="en-US"/>
              </w:rPr>
              <w:t>oblasti</w:t>
            </w:r>
            <w:proofErr w:type="spellEnd"/>
            <w:r w:rsidRPr="00746468">
              <w:rPr>
                <w:rStyle w:val="normaltextrun"/>
                <w:sz w:val="20"/>
                <w:szCs w:val="20"/>
                <w:lang w:val="en-US"/>
              </w:rPr>
              <w:t xml:space="preserve"> KKO </w:t>
            </w:r>
            <w:proofErr w:type="spellStart"/>
            <w:r w:rsidRPr="00746468">
              <w:rPr>
                <w:rStyle w:val="normaltextrun"/>
                <w:sz w:val="20"/>
                <w:szCs w:val="20"/>
                <w:lang w:val="en-US"/>
              </w:rPr>
              <w:t>budou</w:t>
            </w:r>
            <w:proofErr w:type="spellEnd"/>
            <w:r w:rsidRPr="00746468">
              <w:rPr>
                <w:rStyle w:val="normaltextrun"/>
                <w:sz w:val="20"/>
                <w:szCs w:val="20"/>
                <w:lang w:val="en-US"/>
              </w:rPr>
              <w:t xml:space="preserve"> </w:t>
            </w:r>
            <w:proofErr w:type="spellStart"/>
            <w:r w:rsidRPr="00746468">
              <w:rPr>
                <w:rStyle w:val="normaltextrun"/>
                <w:sz w:val="20"/>
                <w:szCs w:val="20"/>
                <w:lang w:val="en-US"/>
              </w:rPr>
              <w:t>mít</w:t>
            </w:r>
            <w:proofErr w:type="spellEnd"/>
            <w:r w:rsidRPr="00746468">
              <w:rPr>
                <w:rStyle w:val="normaltextrun"/>
                <w:sz w:val="20"/>
                <w:szCs w:val="20"/>
                <w:lang w:val="en-US"/>
              </w:rPr>
              <w:t xml:space="preserve"> </w:t>
            </w:r>
            <w:proofErr w:type="spellStart"/>
            <w:r w:rsidRPr="00746468">
              <w:rPr>
                <w:rStyle w:val="normaltextrun"/>
                <w:sz w:val="20"/>
                <w:szCs w:val="20"/>
                <w:lang w:val="en-US"/>
              </w:rPr>
              <w:t>jmenovaný</w:t>
            </w:r>
            <w:proofErr w:type="spellEnd"/>
            <w:r w:rsidRPr="00746468">
              <w:rPr>
                <w:rStyle w:val="normaltextrun"/>
                <w:sz w:val="20"/>
                <w:szCs w:val="20"/>
                <w:lang w:val="en-US"/>
              </w:rPr>
              <w:t xml:space="preserve"> </w:t>
            </w:r>
            <w:proofErr w:type="spellStart"/>
            <w:r w:rsidRPr="00746468">
              <w:rPr>
                <w:rStyle w:val="normaltextrun"/>
                <w:sz w:val="20"/>
                <w:szCs w:val="20"/>
                <w:lang w:val="en-US"/>
              </w:rPr>
              <w:t>podíl</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HDP. </w:t>
            </w:r>
            <w:proofErr w:type="spellStart"/>
            <w:r w:rsidRPr="00746468">
              <w:rPr>
                <w:rStyle w:val="normaltextrun"/>
                <w:sz w:val="20"/>
                <w:szCs w:val="20"/>
                <w:lang w:val="en-US"/>
              </w:rPr>
              <w:t>Poptávka</w:t>
            </w:r>
            <w:proofErr w:type="spellEnd"/>
            <w:r w:rsidRPr="00746468">
              <w:rPr>
                <w:rStyle w:val="normaltextrun"/>
                <w:sz w:val="20"/>
                <w:szCs w:val="20"/>
                <w:lang w:val="en-US"/>
              </w:rPr>
              <w:t xml:space="preserve"> po </w:t>
            </w:r>
            <w:proofErr w:type="spellStart"/>
            <w:r w:rsidRPr="00746468">
              <w:rPr>
                <w:rStyle w:val="normaltextrun"/>
                <w:sz w:val="20"/>
                <w:szCs w:val="20"/>
                <w:lang w:val="en-US"/>
              </w:rPr>
              <w:t>absolventech</w:t>
            </w:r>
            <w:proofErr w:type="spellEnd"/>
            <w:r w:rsidRPr="00746468">
              <w:rPr>
                <w:rStyle w:val="normaltextrun"/>
                <w:sz w:val="20"/>
                <w:szCs w:val="20"/>
                <w:lang w:val="en-US"/>
              </w:rPr>
              <w:t xml:space="preserve"> </w:t>
            </w:r>
            <w:r>
              <w:rPr>
                <w:rStyle w:val="normaltextrun"/>
                <w:sz w:val="20"/>
                <w:szCs w:val="20"/>
                <w:lang w:val="en-US"/>
              </w:rPr>
              <w:t>B</w:t>
            </w:r>
            <w:r w:rsidRPr="00746468">
              <w:rPr>
                <w:rStyle w:val="normaltextrun"/>
                <w:sz w:val="20"/>
                <w:szCs w:val="20"/>
                <w:lang w:val="en-US"/>
              </w:rPr>
              <w:t>SP</w:t>
            </w:r>
            <w:r>
              <w:rPr>
                <w:rStyle w:val="normaltextrun"/>
                <w:sz w:val="20"/>
                <w:szCs w:val="20"/>
                <w:lang w:val="en-US"/>
              </w:rPr>
              <w:t xml:space="preserve"> </w:t>
            </w:r>
            <w:r w:rsidR="00C817AA">
              <w:rPr>
                <w:sz w:val="20"/>
                <w:szCs w:val="20"/>
              </w:rPr>
              <w:t>Animovaná tvorba</w:t>
            </w:r>
            <w:r w:rsidRPr="00746468">
              <w:rPr>
                <w:rStyle w:val="normaltextrun"/>
                <w:sz w:val="20"/>
                <w:szCs w:val="20"/>
                <w:lang w:val="en-US"/>
              </w:rPr>
              <w:t xml:space="preserve"> </w:t>
            </w:r>
            <w:proofErr w:type="spellStart"/>
            <w:r w:rsidRPr="00746468">
              <w:rPr>
                <w:rStyle w:val="normaltextrun"/>
                <w:sz w:val="20"/>
                <w:szCs w:val="20"/>
                <w:lang w:val="en-US"/>
              </w:rPr>
              <w:t>může</w:t>
            </w:r>
            <w:proofErr w:type="spellEnd"/>
            <w:r w:rsidRPr="00746468">
              <w:rPr>
                <w:rStyle w:val="normaltextrun"/>
                <w:sz w:val="20"/>
                <w:szCs w:val="20"/>
                <w:lang w:val="en-US"/>
              </w:rPr>
              <w:t xml:space="preserve"> </w:t>
            </w:r>
            <w:proofErr w:type="spellStart"/>
            <w:r w:rsidRPr="00746468">
              <w:rPr>
                <w:rStyle w:val="normaltextrun"/>
                <w:sz w:val="20"/>
                <w:szCs w:val="20"/>
                <w:lang w:val="en-US"/>
              </w:rPr>
              <w:t>být</w:t>
            </w:r>
            <w:proofErr w:type="spellEnd"/>
            <w:r w:rsidRPr="00746468">
              <w:rPr>
                <w:rStyle w:val="normaltextrun"/>
                <w:sz w:val="20"/>
                <w:szCs w:val="20"/>
                <w:lang w:val="en-US"/>
              </w:rPr>
              <w:t xml:space="preserve"> </w:t>
            </w:r>
            <w:proofErr w:type="spellStart"/>
            <w:r w:rsidRPr="00746468">
              <w:rPr>
                <w:rStyle w:val="normaltextrun"/>
                <w:sz w:val="20"/>
                <w:szCs w:val="20"/>
                <w:lang w:val="en-US"/>
              </w:rPr>
              <w:t>oslabena</w:t>
            </w:r>
            <w:proofErr w:type="spellEnd"/>
            <w:r w:rsidRPr="00746468">
              <w:rPr>
                <w:rStyle w:val="normaltextrun"/>
                <w:sz w:val="20"/>
                <w:szCs w:val="20"/>
                <w:lang w:val="en-US"/>
              </w:rPr>
              <w:t xml:space="preserve"> </w:t>
            </w:r>
            <w:r>
              <w:rPr>
                <w:rStyle w:val="normaltextrun"/>
                <w:sz w:val="20"/>
                <w:szCs w:val="20"/>
                <w:lang w:val="en-US"/>
              </w:rPr>
              <w:br/>
            </w:r>
            <w:r w:rsidRPr="00746468">
              <w:rPr>
                <w:rStyle w:val="normaltextrun"/>
                <w:sz w:val="20"/>
                <w:szCs w:val="20"/>
                <w:lang w:val="en-US"/>
              </w:rPr>
              <w:t xml:space="preserve">s </w:t>
            </w:r>
            <w:proofErr w:type="spellStart"/>
            <w:r w:rsidRPr="00746468">
              <w:rPr>
                <w:rStyle w:val="normaltextrun"/>
                <w:sz w:val="20"/>
                <w:szCs w:val="20"/>
                <w:lang w:val="en-US"/>
              </w:rPr>
              <w:t>odkazem</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aktuální</w:t>
            </w:r>
            <w:proofErr w:type="spellEnd"/>
            <w:r w:rsidRPr="00746468">
              <w:rPr>
                <w:rStyle w:val="normaltextrun"/>
                <w:sz w:val="20"/>
                <w:szCs w:val="20"/>
                <w:lang w:val="en-US"/>
              </w:rPr>
              <w:t xml:space="preserve"> </w:t>
            </w:r>
            <w:proofErr w:type="spellStart"/>
            <w:r w:rsidRPr="00746468">
              <w:rPr>
                <w:rStyle w:val="normaltextrun"/>
                <w:sz w:val="20"/>
                <w:szCs w:val="20"/>
                <w:lang w:val="en-US"/>
              </w:rPr>
              <w:t>ekonomickou</w:t>
            </w:r>
            <w:proofErr w:type="spellEnd"/>
            <w:r w:rsidRPr="00746468">
              <w:rPr>
                <w:rStyle w:val="normaltextrun"/>
                <w:sz w:val="20"/>
                <w:szCs w:val="20"/>
                <w:lang w:val="en-US"/>
              </w:rPr>
              <w:t xml:space="preserve"> </w:t>
            </w:r>
            <w:proofErr w:type="spellStart"/>
            <w:r w:rsidRPr="00746468">
              <w:rPr>
                <w:rStyle w:val="normaltextrun"/>
                <w:sz w:val="20"/>
                <w:szCs w:val="20"/>
                <w:lang w:val="en-US"/>
              </w:rPr>
              <w:t>situaci</w:t>
            </w:r>
            <w:proofErr w:type="spellEnd"/>
            <w:r w:rsidRPr="00746468">
              <w:rPr>
                <w:rStyle w:val="normaltextrun"/>
                <w:sz w:val="20"/>
                <w:szCs w:val="20"/>
                <w:lang w:val="en-US"/>
              </w:rPr>
              <w:t xml:space="preserve"> </w:t>
            </w:r>
            <w:proofErr w:type="spellStart"/>
            <w:r w:rsidRPr="00746468">
              <w:rPr>
                <w:rStyle w:val="normaltextrun"/>
                <w:sz w:val="20"/>
                <w:szCs w:val="20"/>
                <w:lang w:val="en-US"/>
              </w:rPr>
              <w:t>České</w:t>
            </w:r>
            <w:proofErr w:type="spellEnd"/>
            <w:r w:rsidRPr="00746468">
              <w:rPr>
                <w:rStyle w:val="normaltextrun"/>
                <w:sz w:val="20"/>
                <w:szCs w:val="20"/>
                <w:lang w:val="en-US"/>
              </w:rPr>
              <w:t xml:space="preserve"> </w:t>
            </w:r>
            <w:proofErr w:type="spellStart"/>
            <w:r w:rsidRPr="00746468">
              <w:rPr>
                <w:rStyle w:val="normaltextrun"/>
                <w:sz w:val="20"/>
                <w:szCs w:val="20"/>
                <w:lang w:val="en-US"/>
              </w:rPr>
              <w:t>republiky</w:t>
            </w:r>
            <w:proofErr w:type="spellEnd"/>
            <w:r w:rsidRPr="00746468">
              <w:rPr>
                <w:rStyle w:val="normaltextrun"/>
                <w:sz w:val="20"/>
                <w:szCs w:val="20"/>
                <w:lang w:val="en-US"/>
              </w:rPr>
              <w:t xml:space="preserve"> a </w:t>
            </w:r>
            <w:proofErr w:type="spellStart"/>
            <w:r w:rsidRPr="00746468">
              <w:rPr>
                <w:rStyle w:val="normaltextrun"/>
                <w:sz w:val="20"/>
                <w:szCs w:val="20"/>
                <w:lang w:val="en-US"/>
              </w:rPr>
              <w:t>taktéž</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situaci</w:t>
            </w:r>
            <w:proofErr w:type="spellEnd"/>
            <w:r w:rsidRPr="00746468">
              <w:rPr>
                <w:rStyle w:val="normaltextrun"/>
                <w:sz w:val="20"/>
                <w:szCs w:val="20"/>
                <w:lang w:val="en-US"/>
              </w:rPr>
              <w:t xml:space="preserve"> v </w:t>
            </w:r>
            <w:proofErr w:type="spellStart"/>
            <w:r w:rsidRPr="00746468">
              <w:rPr>
                <w:rStyle w:val="normaltextrun"/>
                <w:sz w:val="20"/>
                <w:szCs w:val="20"/>
                <w:lang w:val="en-US"/>
              </w:rPr>
              <w:t>Evropě</w:t>
            </w:r>
            <w:proofErr w:type="spellEnd"/>
            <w:r w:rsidRPr="00746468">
              <w:rPr>
                <w:rStyle w:val="normaltextrun"/>
                <w:sz w:val="20"/>
                <w:szCs w:val="20"/>
                <w:lang w:val="en-US"/>
              </w:rPr>
              <w:t xml:space="preserve">, </w:t>
            </w:r>
            <w:proofErr w:type="spellStart"/>
            <w:r w:rsidRPr="00746468">
              <w:rPr>
                <w:rStyle w:val="normaltextrun"/>
                <w:sz w:val="20"/>
                <w:szCs w:val="20"/>
                <w:lang w:val="en-US"/>
              </w:rPr>
              <w:t>především</w:t>
            </w:r>
            <w:proofErr w:type="spellEnd"/>
            <w:r w:rsidRPr="00746468">
              <w:rPr>
                <w:rStyle w:val="normaltextrun"/>
                <w:sz w:val="20"/>
                <w:szCs w:val="20"/>
                <w:lang w:val="en-US"/>
              </w:rPr>
              <w:t xml:space="preserve"> </w:t>
            </w:r>
            <w:proofErr w:type="spellStart"/>
            <w:r w:rsidRPr="00746468">
              <w:rPr>
                <w:rStyle w:val="normaltextrun"/>
                <w:sz w:val="20"/>
                <w:szCs w:val="20"/>
                <w:lang w:val="en-US"/>
              </w:rPr>
              <w:t>však</w:t>
            </w:r>
            <w:proofErr w:type="spellEnd"/>
            <w:r w:rsidRPr="00746468">
              <w:rPr>
                <w:rStyle w:val="normaltextrun"/>
                <w:sz w:val="20"/>
                <w:szCs w:val="20"/>
                <w:lang w:val="en-US"/>
              </w:rPr>
              <w:t xml:space="preserve"> s </w:t>
            </w:r>
            <w:proofErr w:type="spellStart"/>
            <w:r w:rsidRPr="00746468">
              <w:rPr>
                <w:rStyle w:val="normaltextrun"/>
                <w:sz w:val="20"/>
                <w:szCs w:val="20"/>
                <w:lang w:val="en-US"/>
              </w:rPr>
              <w:t>ohledem</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vývoj</w:t>
            </w:r>
            <w:proofErr w:type="spellEnd"/>
            <w:r w:rsidRPr="00746468">
              <w:rPr>
                <w:rStyle w:val="normaltextrun"/>
                <w:sz w:val="20"/>
                <w:szCs w:val="20"/>
                <w:lang w:val="en-US"/>
              </w:rPr>
              <w:t xml:space="preserve"> </w:t>
            </w:r>
            <w:proofErr w:type="spellStart"/>
            <w:r w:rsidRPr="00746468">
              <w:rPr>
                <w:rStyle w:val="normaltextrun"/>
                <w:sz w:val="20"/>
                <w:szCs w:val="20"/>
                <w:lang w:val="en-US"/>
              </w:rPr>
              <w:t>Ukrajinsko-Ruského</w:t>
            </w:r>
            <w:proofErr w:type="spellEnd"/>
            <w:r w:rsidRPr="00746468">
              <w:rPr>
                <w:rStyle w:val="normaltextrun"/>
                <w:sz w:val="20"/>
                <w:szCs w:val="20"/>
                <w:lang w:val="en-US"/>
              </w:rPr>
              <w:t xml:space="preserve"> </w:t>
            </w:r>
            <w:proofErr w:type="spellStart"/>
            <w:r w:rsidRPr="00746468">
              <w:rPr>
                <w:rStyle w:val="normaltextrun"/>
                <w:sz w:val="20"/>
                <w:szCs w:val="20"/>
                <w:lang w:val="en-US"/>
              </w:rPr>
              <w:t>konfliktu</w:t>
            </w:r>
            <w:proofErr w:type="spellEnd"/>
            <w:r w:rsidRPr="00746468">
              <w:rPr>
                <w:rStyle w:val="normaltextrun"/>
                <w:sz w:val="20"/>
                <w:szCs w:val="20"/>
                <w:lang w:val="en-US"/>
              </w:rPr>
              <w:t xml:space="preserve">. Tyto </w:t>
            </w:r>
            <w:proofErr w:type="spellStart"/>
            <w:r w:rsidRPr="00746468">
              <w:rPr>
                <w:rStyle w:val="normaltextrun"/>
                <w:sz w:val="20"/>
                <w:szCs w:val="20"/>
                <w:lang w:val="en-US"/>
              </w:rPr>
              <w:t>negativní</w:t>
            </w:r>
            <w:proofErr w:type="spellEnd"/>
            <w:r w:rsidRPr="00746468">
              <w:rPr>
                <w:rStyle w:val="normaltextrun"/>
                <w:sz w:val="20"/>
                <w:szCs w:val="20"/>
                <w:lang w:val="en-US"/>
              </w:rPr>
              <w:t xml:space="preserve"> externality </w:t>
            </w:r>
            <w:proofErr w:type="spellStart"/>
            <w:r w:rsidRPr="00746468">
              <w:rPr>
                <w:rStyle w:val="normaltextrun"/>
                <w:sz w:val="20"/>
                <w:szCs w:val="20"/>
                <w:lang w:val="en-US"/>
              </w:rPr>
              <w:t>mohou</w:t>
            </w:r>
            <w:proofErr w:type="spellEnd"/>
            <w:r w:rsidRPr="00746468">
              <w:rPr>
                <w:rStyle w:val="normaltextrun"/>
                <w:sz w:val="20"/>
                <w:szCs w:val="20"/>
                <w:lang w:val="en-US"/>
              </w:rPr>
              <w:t xml:space="preserve"> </w:t>
            </w:r>
            <w:proofErr w:type="spellStart"/>
            <w:r w:rsidRPr="00746468">
              <w:rPr>
                <w:rStyle w:val="normaltextrun"/>
                <w:sz w:val="20"/>
                <w:szCs w:val="20"/>
                <w:lang w:val="en-US"/>
              </w:rPr>
              <w:t>ovlivňovat</w:t>
            </w:r>
            <w:proofErr w:type="spellEnd"/>
            <w:r w:rsidRPr="00746468">
              <w:rPr>
                <w:rStyle w:val="normaltextrun"/>
                <w:sz w:val="20"/>
                <w:szCs w:val="20"/>
                <w:lang w:val="en-US"/>
              </w:rPr>
              <w:t xml:space="preserve"> </w:t>
            </w:r>
            <w:proofErr w:type="spellStart"/>
            <w:r w:rsidRPr="00746468">
              <w:rPr>
                <w:rStyle w:val="normaltextrun"/>
                <w:sz w:val="20"/>
                <w:szCs w:val="20"/>
                <w:lang w:val="en-US"/>
              </w:rPr>
              <w:t>poptávku</w:t>
            </w:r>
            <w:proofErr w:type="spellEnd"/>
            <w:r w:rsidRPr="00746468">
              <w:rPr>
                <w:rStyle w:val="normaltextrun"/>
                <w:sz w:val="20"/>
                <w:szCs w:val="20"/>
                <w:lang w:val="en-US"/>
              </w:rPr>
              <w:t xml:space="preserve"> po </w:t>
            </w:r>
            <w:proofErr w:type="spellStart"/>
            <w:r w:rsidRPr="00746468">
              <w:rPr>
                <w:rStyle w:val="normaltextrun"/>
                <w:sz w:val="20"/>
                <w:szCs w:val="20"/>
                <w:lang w:val="en-US"/>
              </w:rPr>
              <w:t>absolventech</w:t>
            </w:r>
            <w:proofErr w:type="spellEnd"/>
            <w:r w:rsidRPr="00746468">
              <w:rPr>
                <w:rStyle w:val="normaltextrun"/>
                <w:sz w:val="20"/>
                <w:szCs w:val="20"/>
                <w:lang w:val="en-US"/>
              </w:rPr>
              <w:t xml:space="preserve"> </w:t>
            </w:r>
            <w:proofErr w:type="spellStart"/>
            <w:r w:rsidRPr="00746468">
              <w:rPr>
                <w:rStyle w:val="normaltextrun"/>
                <w:sz w:val="20"/>
                <w:szCs w:val="20"/>
                <w:lang w:val="en-US"/>
              </w:rPr>
              <w:t>především</w:t>
            </w:r>
            <w:proofErr w:type="spellEnd"/>
            <w:r w:rsidRPr="00746468">
              <w:rPr>
                <w:rStyle w:val="normaltextrun"/>
                <w:sz w:val="20"/>
                <w:szCs w:val="20"/>
                <w:lang w:val="en-US"/>
              </w:rPr>
              <w:t xml:space="preserve"> </w:t>
            </w:r>
            <w:r>
              <w:rPr>
                <w:rStyle w:val="normaltextrun"/>
                <w:sz w:val="20"/>
                <w:szCs w:val="20"/>
                <w:lang w:val="en-US"/>
              </w:rPr>
              <w:br/>
            </w:r>
            <w:r w:rsidRPr="00746468">
              <w:rPr>
                <w:rStyle w:val="normaltextrun"/>
                <w:sz w:val="20"/>
                <w:szCs w:val="20"/>
                <w:lang w:val="en-US"/>
              </w:rPr>
              <w:t xml:space="preserve">v tom </w:t>
            </w:r>
            <w:proofErr w:type="spellStart"/>
            <w:r w:rsidRPr="00746468">
              <w:rPr>
                <w:rStyle w:val="normaltextrun"/>
                <w:sz w:val="20"/>
                <w:szCs w:val="20"/>
                <w:lang w:val="en-US"/>
              </w:rPr>
              <w:t>okamžiku</w:t>
            </w:r>
            <w:proofErr w:type="spellEnd"/>
            <w:r w:rsidRPr="00746468">
              <w:rPr>
                <w:rStyle w:val="normaltextrun"/>
                <w:sz w:val="20"/>
                <w:szCs w:val="20"/>
                <w:lang w:val="en-US"/>
              </w:rPr>
              <w:t xml:space="preserve">, </w:t>
            </w:r>
            <w:proofErr w:type="spellStart"/>
            <w:r w:rsidRPr="00746468">
              <w:rPr>
                <w:rStyle w:val="normaltextrun"/>
                <w:sz w:val="20"/>
                <w:szCs w:val="20"/>
                <w:lang w:val="en-US"/>
              </w:rPr>
              <w:t>kdy</w:t>
            </w:r>
            <w:proofErr w:type="spellEnd"/>
            <w:r w:rsidRPr="00746468">
              <w:rPr>
                <w:rStyle w:val="normaltextrun"/>
                <w:sz w:val="20"/>
                <w:szCs w:val="20"/>
                <w:lang w:val="en-US"/>
              </w:rPr>
              <w:t xml:space="preserve"> </w:t>
            </w:r>
            <w:proofErr w:type="spellStart"/>
            <w:r w:rsidRPr="00746468">
              <w:rPr>
                <w:rStyle w:val="normaltextrun"/>
                <w:sz w:val="20"/>
                <w:szCs w:val="20"/>
                <w:lang w:val="en-US"/>
              </w:rPr>
              <w:t>subjekty</w:t>
            </w:r>
            <w:proofErr w:type="spellEnd"/>
            <w:r w:rsidRPr="00746468">
              <w:rPr>
                <w:rStyle w:val="normaltextrun"/>
                <w:sz w:val="20"/>
                <w:szCs w:val="20"/>
                <w:lang w:val="en-US"/>
              </w:rPr>
              <w:t xml:space="preserve"> </w:t>
            </w:r>
            <w:proofErr w:type="spellStart"/>
            <w:r w:rsidRPr="00746468">
              <w:rPr>
                <w:rStyle w:val="normaltextrun"/>
                <w:sz w:val="20"/>
                <w:szCs w:val="20"/>
                <w:lang w:val="en-US"/>
              </w:rPr>
              <w:t>působící</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trhu</w:t>
            </w:r>
            <w:proofErr w:type="spellEnd"/>
            <w:r w:rsidRPr="00746468">
              <w:rPr>
                <w:rStyle w:val="normaltextrun"/>
                <w:sz w:val="20"/>
                <w:szCs w:val="20"/>
                <w:lang w:val="en-US"/>
              </w:rPr>
              <w:t xml:space="preserve"> a </w:t>
            </w:r>
            <w:proofErr w:type="spellStart"/>
            <w:r w:rsidRPr="00746468">
              <w:rPr>
                <w:rStyle w:val="normaltextrun"/>
                <w:sz w:val="20"/>
                <w:szCs w:val="20"/>
                <w:lang w:val="en-US"/>
              </w:rPr>
              <w:t>využívající</w:t>
            </w:r>
            <w:proofErr w:type="spellEnd"/>
            <w:r w:rsidRPr="00746468">
              <w:rPr>
                <w:rStyle w:val="normaltextrun"/>
                <w:sz w:val="20"/>
                <w:szCs w:val="20"/>
                <w:lang w:val="en-US"/>
              </w:rPr>
              <w:t xml:space="preserve"> </w:t>
            </w:r>
            <w:proofErr w:type="spellStart"/>
            <w:r w:rsidRPr="00746468">
              <w:rPr>
                <w:rStyle w:val="normaltextrun"/>
                <w:sz w:val="20"/>
                <w:szCs w:val="20"/>
                <w:lang w:val="en-US"/>
              </w:rPr>
              <w:t>práci</w:t>
            </w:r>
            <w:proofErr w:type="spellEnd"/>
            <w:r w:rsidRPr="00746468">
              <w:rPr>
                <w:rStyle w:val="normaltextrun"/>
                <w:sz w:val="20"/>
                <w:szCs w:val="20"/>
                <w:lang w:val="en-US"/>
              </w:rPr>
              <w:t>/</w:t>
            </w:r>
            <w:proofErr w:type="spellStart"/>
            <w:r w:rsidRPr="00746468">
              <w:rPr>
                <w:rStyle w:val="normaltextrun"/>
                <w:sz w:val="20"/>
                <w:szCs w:val="20"/>
                <w:lang w:val="en-US"/>
              </w:rPr>
              <w:t>služeb</w:t>
            </w:r>
            <w:proofErr w:type="spellEnd"/>
            <w:r w:rsidRPr="00746468">
              <w:rPr>
                <w:rStyle w:val="normaltextrun"/>
                <w:sz w:val="20"/>
                <w:szCs w:val="20"/>
                <w:lang w:val="en-US"/>
              </w:rPr>
              <w:t xml:space="preserve"> </w:t>
            </w:r>
            <w:proofErr w:type="spellStart"/>
            <w:r w:rsidRPr="00746468">
              <w:rPr>
                <w:rStyle w:val="normaltextrun"/>
                <w:sz w:val="20"/>
                <w:szCs w:val="20"/>
                <w:lang w:val="en-US"/>
              </w:rPr>
              <w:t>absolventů</w:t>
            </w:r>
            <w:proofErr w:type="spellEnd"/>
            <w:r w:rsidRPr="00746468">
              <w:rPr>
                <w:rStyle w:val="normaltextrun"/>
                <w:sz w:val="20"/>
                <w:szCs w:val="20"/>
                <w:lang w:val="en-US"/>
              </w:rPr>
              <w:t xml:space="preserve"> </w:t>
            </w:r>
            <w:r>
              <w:rPr>
                <w:rStyle w:val="normaltextrun"/>
                <w:sz w:val="20"/>
                <w:szCs w:val="20"/>
                <w:lang w:val="en-US"/>
              </w:rPr>
              <w:t>B</w:t>
            </w:r>
            <w:r w:rsidRPr="00746468">
              <w:rPr>
                <w:rStyle w:val="normaltextrun"/>
                <w:sz w:val="20"/>
                <w:szCs w:val="20"/>
                <w:lang w:val="en-US"/>
              </w:rPr>
              <w:t xml:space="preserve">SP </w:t>
            </w:r>
            <w:r w:rsidR="00C817AA">
              <w:rPr>
                <w:sz w:val="20"/>
                <w:szCs w:val="20"/>
              </w:rPr>
              <w:t>Animovaná tvorba</w:t>
            </w:r>
            <w:r w:rsidRPr="00746468">
              <w:rPr>
                <w:rStyle w:val="normaltextrun"/>
                <w:sz w:val="20"/>
                <w:szCs w:val="20"/>
                <w:lang w:val="en-US"/>
              </w:rPr>
              <w:t xml:space="preserve"> </w:t>
            </w:r>
            <w:proofErr w:type="spellStart"/>
            <w:r w:rsidRPr="00746468">
              <w:rPr>
                <w:rStyle w:val="normaltextrun"/>
                <w:sz w:val="20"/>
                <w:szCs w:val="20"/>
                <w:lang w:val="en-US"/>
              </w:rPr>
              <w:t>budou</w:t>
            </w:r>
            <w:proofErr w:type="spellEnd"/>
            <w:r w:rsidRPr="00746468">
              <w:rPr>
                <w:rStyle w:val="normaltextrun"/>
                <w:sz w:val="20"/>
                <w:szCs w:val="20"/>
                <w:lang w:val="en-US"/>
              </w:rPr>
              <w:t xml:space="preserve"> </w:t>
            </w:r>
            <w:proofErr w:type="spellStart"/>
            <w:r w:rsidRPr="00746468">
              <w:rPr>
                <w:rStyle w:val="normaltextrun"/>
                <w:sz w:val="20"/>
                <w:szCs w:val="20"/>
                <w:lang w:val="en-US"/>
              </w:rPr>
              <w:t>mít</w:t>
            </w:r>
            <w:proofErr w:type="spellEnd"/>
            <w:r w:rsidRPr="00746468">
              <w:rPr>
                <w:rStyle w:val="normaltextrun"/>
                <w:sz w:val="20"/>
                <w:szCs w:val="20"/>
                <w:lang w:val="en-US"/>
              </w:rPr>
              <w:t xml:space="preserve"> </w:t>
            </w:r>
            <w:proofErr w:type="spellStart"/>
            <w:r w:rsidRPr="00746468">
              <w:rPr>
                <w:rStyle w:val="normaltextrun"/>
                <w:sz w:val="20"/>
                <w:szCs w:val="20"/>
                <w:lang w:val="en-US"/>
              </w:rPr>
              <w:t>ekonomické</w:t>
            </w:r>
            <w:proofErr w:type="spellEnd"/>
            <w:r w:rsidRPr="00746468">
              <w:rPr>
                <w:rStyle w:val="normaltextrun"/>
                <w:sz w:val="20"/>
                <w:szCs w:val="20"/>
                <w:lang w:val="en-US"/>
              </w:rPr>
              <w:t xml:space="preserve"> </w:t>
            </w:r>
            <w:proofErr w:type="spellStart"/>
            <w:r w:rsidRPr="00746468">
              <w:rPr>
                <w:rStyle w:val="normaltextrun"/>
                <w:sz w:val="20"/>
                <w:szCs w:val="20"/>
                <w:lang w:val="en-US"/>
              </w:rPr>
              <w:t>nebo</w:t>
            </w:r>
            <w:proofErr w:type="spellEnd"/>
            <w:r w:rsidRPr="00746468">
              <w:rPr>
                <w:rStyle w:val="normaltextrun"/>
                <w:sz w:val="20"/>
                <w:szCs w:val="20"/>
                <w:lang w:val="en-US"/>
              </w:rPr>
              <w:t xml:space="preserve"> </w:t>
            </w:r>
            <w:proofErr w:type="spellStart"/>
            <w:r w:rsidRPr="00746468">
              <w:rPr>
                <w:rStyle w:val="normaltextrun"/>
                <w:sz w:val="20"/>
                <w:szCs w:val="20"/>
                <w:lang w:val="en-US"/>
              </w:rPr>
              <w:t>existenční</w:t>
            </w:r>
            <w:proofErr w:type="spellEnd"/>
            <w:r w:rsidRPr="00746468">
              <w:rPr>
                <w:rStyle w:val="normaltextrun"/>
                <w:sz w:val="20"/>
                <w:szCs w:val="20"/>
                <w:lang w:val="en-US"/>
              </w:rPr>
              <w:t xml:space="preserve"> </w:t>
            </w:r>
            <w:proofErr w:type="spellStart"/>
            <w:r w:rsidRPr="00746468">
              <w:rPr>
                <w:rStyle w:val="normaltextrun"/>
                <w:sz w:val="20"/>
                <w:szCs w:val="20"/>
                <w:lang w:val="en-US"/>
              </w:rPr>
              <w:t>problémy</w:t>
            </w:r>
            <w:proofErr w:type="spellEnd"/>
            <w:r w:rsidRPr="00746468">
              <w:rPr>
                <w:rStyle w:val="normaltextrun"/>
                <w:sz w:val="20"/>
                <w:szCs w:val="20"/>
                <w:lang w:val="en-US"/>
              </w:rPr>
              <w:t>.</w:t>
            </w:r>
            <w:r w:rsidRPr="008B7E4A">
              <w:rPr>
                <w:rStyle w:val="normaltextrun"/>
                <w:sz w:val="22"/>
                <w:szCs w:val="22"/>
                <w:lang w:val="en-US"/>
              </w:rPr>
              <w:t xml:space="preserve"> </w:t>
            </w:r>
          </w:p>
        </w:tc>
      </w:tr>
    </w:tbl>
    <w:p w14:paraId="62A6C660" w14:textId="77777777" w:rsidR="00770CDA" w:rsidRDefault="00770CDA">
      <w:r>
        <w:br w:type="page"/>
      </w:r>
    </w:p>
    <w:tbl>
      <w:tblPr>
        <w:tblStyle w:val="Mkatabulky"/>
        <w:tblW w:w="10207" w:type="dxa"/>
        <w:tblInd w:w="-289" w:type="dxa"/>
        <w:tblLook w:val="04A0" w:firstRow="1" w:lastRow="0" w:firstColumn="1" w:lastColumn="0" w:noHBand="0" w:noVBand="1"/>
      </w:tblPr>
      <w:tblGrid>
        <w:gridCol w:w="10207"/>
      </w:tblGrid>
      <w:tr w:rsidR="00704E49" w:rsidRPr="008B7E4A" w14:paraId="164036AA" w14:textId="77777777" w:rsidTr="00E41CFC">
        <w:tc>
          <w:tcPr>
            <w:tcW w:w="10207" w:type="dxa"/>
            <w:shd w:val="clear" w:color="auto" w:fill="FBD4B4" w:themeFill="accent6" w:themeFillTint="66"/>
          </w:tcPr>
          <w:p w14:paraId="2A4E3B28" w14:textId="202265C4" w:rsidR="00704E49" w:rsidRPr="00021BC4" w:rsidRDefault="00704E49" w:rsidP="00485970">
            <w:pPr>
              <w:pStyle w:val="Odstavecseseznamem"/>
              <w:ind w:left="0"/>
              <w:rPr>
                <w:b/>
                <w:bCs/>
                <w:color w:val="000000"/>
                <w:lang w:val="en-US"/>
              </w:rPr>
            </w:pPr>
            <w:proofErr w:type="spellStart"/>
            <w:r w:rsidRPr="00746468">
              <w:rPr>
                <w:rStyle w:val="normaltextrun"/>
                <w:b/>
                <w:bCs/>
                <w:color w:val="000000"/>
                <w:lang w:val="en-US"/>
              </w:rPr>
              <w:lastRenderedPageBreak/>
              <w:t>Shrnutí</w:t>
            </w:r>
            <w:proofErr w:type="spellEnd"/>
            <w:r w:rsidRPr="00746468">
              <w:rPr>
                <w:rStyle w:val="normaltextrun"/>
                <w:b/>
                <w:bCs/>
                <w:color w:val="000000"/>
                <w:lang w:val="en-US"/>
              </w:rPr>
              <w:t xml:space="preserve"> </w:t>
            </w:r>
            <w:proofErr w:type="spellStart"/>
            <w:r w:rsidRPr="00746468">
              <w:rPr>
                <w:rStyle w:val="normaltextrun"/>
                <w:b/>
                <w:bCs/>
                <w:color w:val="000000"/>
                <w:lang w:val="en-US"/>
              </w:rPr>
              <w:t>klíčových</w:t>
            </w:r>
            <w:proofErr w:type="spellEnd"/>
            <w:r w:rsidRPr="00746468">
              <w:rPr>
                <w:rStyle w:val="normaltextrun"/>
                <w:b/>
                <w:bCs/>
                <w:color w:val="000000"/>
                <w:lang w:val="en-US"/>
              </w:rPr>
              <w:t xml:space="preserve"> </w:t>
            </w:r>
            <w:proofErr w:type="spellStart"/>
            <w:r w:rsidRPr="00746468">
              <w:rPr>
                <w:rStyle w:val="normaltextrun"/>
                <w:b/>
                <w:bCs/>
                <w:color w:val="000000"/>
                <w:lang w:val="en-US"/>
              </w:rPr>
              <w:t>opatření</w:t>
            </w:r>
            <w:proofErr w:type="spellEnd"/>
            <w:r w:rsidRPr="00746468">
              <w:rPr>
                <w:rStyle w:val="normaltextrun"/>
                <w:b/>
                <w:bCs/>
                <w:color w:val="000000"/>
                <w:lang w:val="en-US"/>
              </w:rPr>
              <w:t xml:space="preserve"> pro </w:t>
            </w:r>
            <w:proofErr w:type="spellStart"/>
            <w:r w:rsidRPr="00746468">
              <w:rPr>
                <w:rStyle w:val="normaltextrun"/>
                <w:b/>
                <w:bCs/>
                <w:color w:val="000000"/>
                <w:lang w:val="en-US"/>
              </w:rPr>
              <w:t>zajištění</w:t>
            </w:r>
            <w:proofErr w:type="spellEnd"/>
            <w:r w:rsidRPr="00746468">
              <w:rPr>
                <w:rStyle w:val="normaltextrun"/>
                <w:b/>
                <w:bCs/>
                <w:color w:val="000000"/>
                <w:lang w:val="en-US"/>
              </w:rPr>
              <w:t xml:space="preserve"> </w:t>
            </w:r>
            <w:proofErr w:type="spellStart"/>
            <w:r w:rsidRPr="00746468">
              <w:rPr>
                <w:rStyle w:val="normaltextrun"/>
                <w:b/>
                <w:bCs/>
                <w:color w:val="000000"/>
                <w:lang w:val="en-US"/>
              </w:rPr>
              <w:t>vysoké</w:t>
            </w:r>
            <w:proofErr w:type="spellEnd"/>
            <w:r w:rsidRPr="00746468">
              <w:rPr>
                <w:rStyle w:val="normaltextrun"/>
                <w:b/>
                <w:bCs/>
                <w:color w:val="000000"/>
                <w:lang w:val="en-US"/>
              </w:rPr>
              <w:t xml:space="preserve"> </w:t>
            </w:r>
            <w:proofErr w:type="spellStart"/>
            <w:r w:rsidRPr="00746468">
              <w:rPr>
                <w:rStyle w:val="normaltextrun"/>
                <w:b/>
                <w:bCs/>
                <w:color w:val="000000"/>
                <w:lang w:val="en-US"/>
              </w:rPr>
              <w:t>míry</w:t>
            </w:r>
            <w:proofErr w:type="spellEnd"/>
            <w:r w:rsidRPr="00746468">
              <w:rPr>
                <w:rStyle w:val="normaltextrun"/>
                <w:b/>
                <w:bCs/>
                <w:color w:val="000000"/>
                <w:lang w:val="en-US"/>
              </w:rPr>
              <w:t xml:space="preserve"> relevance </w:t>
            </w:r>
            <w:proofErr w:type="spellStart"/>
            <w:r w:rsidRPr="00746468">
              <w:rPr>
                <w:rStyle w:val="normaltextrun"/>
                <w:b/>
                <w:bCs/>
                <w:color w:val="000000"/>
                <w:lang w:val="en-US"/>
              </w:rPr>
              <w:t>absolventů</w:t>
            </w:r>
            <w:proofErr w:type="spellEnd"/>
            <w:r w:rsidRPr="00746468">
              <w:rPr>
                <w:rStyle w:val="normaltextrun"/>
                <w:b/>
                <w:bCs/>
                <w:color w:val="000000"/>
                <w:lang w:val="en-US"/>
              </w:rPr>
              <w:t xml:space="preserve"> pro </w:t>
            </w:r>
            <w:proofErr w:type="spellStart"/>
            <w:r w:rsidRPr="00746468">
              <w:rPr>
                <w:rStyle w:val="normaltextrun"/>
                <w:b/>
                <w:bCs/>
                <w:color w:val="000000"/>
                <w:lang w:val="en-US"/>
              </w:rPr>
              <w:t>trh</w:t>
            </w:r>
            <w:proofErr w:type="spellEnd"/>
            <w:r w:rsidRPr="00746468">
              <w:rPr>
                <w:rStyle w:val="normaltextrun"/>
                <w:b/>
                <w:bCs/>
                <w:color w:val="000000"/>
                <w:lang w:val="en-US"/>
              </w:rPr>
              <w:t xml:space="preserve"> </w:t>
            </w:r>
            <w:proofErr w:type="spellStart"/>
            <w:r w:rsidRPr="00746468">
              <w:rPr>
                <w:rStyle w:val="normaltextrun"/>
                <w:b/>
                <w:bCs/>
                <w:color w:val="000000"/>
                <w:lang w:val="en-US"/>
              </w:rPr>
              <w:t>práce</w:t>
            </w:r>
            <w:proofErr w:type="spellEnd"/>
          </w:p>
        </w:tc>
      </w:tr>
      <w:tr w:rsidR="00704E49" w:rsidRPr="008B7E4A" w14:paraId="6503FB3D" w14:textId="77777777" w:rsidTr="00485970">
        <w:tc>
          <w:tcPr>
            <w:tcW w:w="10207" w:type="dxa"/>
          </w:tcPr>
          <w:p w14:paraId="387DD606" w14:textId="77777777" w:rsidR="00704E49" w:rsidRPr="00964D5C" w:rsidRDefault="00704E49" w:rsidP="00485970">
            <w:pPr>
              <w:pStyle w:val="Default"/>
              <w:spacing w:before="120" w:after="120"/>
              <w:jc w:val="both"/>
              <w:rPr>
                <w:sz w:val="20"/>
                <w:szCs w:val="20"/>
              </w:rPr>
            </w:pPr>
            <w:r w:rsidRPr="00964D5C">
              <w:rPr>
                <w:sz w:val="20"/>
                <w:szCs w:val="20"/>
              </w:rPr>
              <w:t xml:space="preserve">Všeobecně je možné konstatovat, že veškeré uskutečňované studijní programy z oblasti KKO na </w:t>
            </w:r>
            <w:r>
              <w:rPr>
                <w:sz w:val="20"/>
                <w:szCs w:val="20"/>
              </w:rPr>
              <w:t>FMK</w:t>
            </w:r>
            <w:r w:rsidRPr="00964D5C">
              <w:rPr>
                <w:sz w:val="20"/>
                <w:szCs w:val="20"/>
              </w:rPr>
              <w:t xml:space="preserve"> mají vysokou relevanci absolventů pro trh práce. Toto konstatování vychází z výzkumného šetření Hodnocení absolventů UTB ze strany zaměstnavatelů (2021). </w:t>
            </w:r>
            <w:r>
              <w:rPr>
                <w:sz w:val="20"/>
                <w:szCs w:val="20"/>
              </w:rPr>
              <w:t>FMK</w:t>
            </w:r>
            <w:r w:rsidRPr="00964D5C">
              <w:rPr>
                <w:sz w:val="20"/>
                <w:szCs w:val="20"/>
              </w:rPr>
              <w:t xml:space="preserve"> se ve srovnání s ostatními </w:t>
            </w:r>
            <w:r w:rsidRPr="00946321">
              <w:rPr>
                <w:sz w:val="20"/>
                <w:szCs w:val="20"/>
              </w:rPr>
              <w:t>fakultami UTB umístila takřka vždy</w:t>
            </w:r>
            <w:r w:rsidRPr="00964D5C">
              <w:rPr>
                <w:sz w:val="20"/>
                <w:szCs w:val="20"/>
              </w:rPr>
              <w:t xml:space="preserve"> na první nebo druhé pozici </w:t>
            </w:r>
            <w:r>
              <w:rPr>
                <w:sz w:val="20"/>
                <w:szCs w:val="20"/>
              </w:rPr>
              <w:br/>
            </w:r>
            <w:r w:rsidRPr="00964D5C">
              <w:rPr>
                <w:sz w:val="20"/>
                <w:szCs w:val="20"/>
              </w:rPr>
              <w:t>u sledovaných parametrů. Jednoznačně nejlepších výsledků bylo dosaženo v případě výstupů učení</w:t>
            </w:r>
            <w:r>
              <w:rPr>
                <w:sz w:val="20"/>
                <w:szCs w:val="20"/>
              </w:rPr>
              <w:t>,</w:t>
            </w:r>
            <w:r w:rsidRPr="00964D5C">
              <w:rPr>
                <w:sz w:val="20"/>
                <w:szCs w:val="20"/>
              </w:rPr>
              <w:t xml:space="preserve"> a to především </w:t>
            </w:r>
            <w:r>
              <w:rPr>
                <w:sz w:val="20"/>
                <w:szCs w:val="20"/>
              </w:rPr>
              <w:br/>
            </w:r>
            <w:r w:rsidRPr="00964D5C">
              <w:rPr>
                <w:sz w:val="20"/>
                <w:szCs w:val="20"/>
              </w:rPr>
              <w:t>v konstatování “Studijní program studenty vybavuje dovednostmi uplatnitelnými v pracovním životě.”, což je z pohledu míry relevance absolventů pro trh práce</w:t>
            </w:r>
            <w:r>
              <w:rPr>
                <w:sz w:val="20"/>
                <w:szCs w:val="20"/>
              </w:rPr>
              <w:t>,</w:t>
            </w:r>
            <w:r w:rsidRPr="00964D5C">
              <w:rPr>
                <w:sz w:val="20"/>
                <w:szCs w:val="20"/>
              </w:rPr>
              <w:t xml:space="preserve"> resp. zaměstnavatele stěžejní. </w:t>
            </w:r>
          </w:p>
          <w:p w14:paraId="4E887BD8" w14:textId="77777777" w:rsidR="00704E49" w:rsidRPr="00021BC4" w:rsidRDefault="00704E49" w:rsidP="00485970">
            <w:pPr>
              <w:pStyle w:val="Default"/>
              <w:spacing w:before="120" w:after="120"/>
              <w:jc w:val="both"/>
              <w:rPr>
                <w:sz w:val="20"/>
                <w:szCs w:val="20"/>
              </w:rPr>
            </w:pPr>
            <w:r w:rsidRPr="00964D5C">
              <w:rPr>
                <w:sz w:val="20"/>
                <w:szCs w:val="20"/>
              </w:rPr>
              <w:t>Opatření pro zajištění vysoké míry relevance absolventů pro trh práce je možné obecně dělit na dvě úrovně: úroveň celouniverzitních aktivit, kde je výrazný podíl aktivit Job Centra UTB a fakultních a ateliérových aktivit. V oblasti celouniverzitní se jedná o soubor specializovaných poraden (pedagogicko-psychologická, sociální, právní), dále aktivit zmíněného Job Centra, kariérní poradenství, profesní diagnostika, realizace stáží, kurzů, workshopů, veletrhů pracovních příležitostí a mnoho dalších.  Na fakultní a ateliérové úrovni se jedná o rozšiřující vzdělávací aktivity v podobě workshopů, kurzů, letních škol apod. Zároveň je proaktivní řešení spolupráce s praxí.</w:t>
            </w:r>
            <w:r>
              <w:rPr>
                <w:sz w:val="20"/>
                <w:szCs w:val="20"/>
              </w:rPr>
              <w:t xml:space="preserve"> </w:t>
            </w:r>
            <w:r w:rsidRPr="00964D5C">
              <w:rPr>
                <w:sz w:val="20"/>
                <w:szCs w:val="20"/>
              </w:rPr>
              <w:t>Vzhledem k tomu, že na FMK realizují studenti zakázky pro komerční subjekty, vznikla v roce 2021 pozice manažera pro spolupráci s praxí, která zajišťuje manažersko-administrativní procesy.  Významnou roli v oblasti uplatnění absolventů hraje i Centrum kreativních průmyslů a podnikání.</w:t>
            </w:r>
          </w:p>
        </w:tc>
      </w:tr>
    </w:tbl>
    <w:p w14:paraId="7CB9572F" w14:textId="77777777" w:rsidR="002F1AD1" w:rsidRDefault="002F1AD1" w:rsidP="00704E49"/>
    <w:p w14:paraId="287E3DA1" w14:textId="77777777" w:rsidR="00BF1DC8" w:rsidRDefault="00BF1DC8">
      <w:r>
        <w:br w:type="page"/>
      </w:r>
    </w:p>
    <w:tbl>
      <w:tblPr>
        <w:tblStyle w:val="Mkatabulky"/>
        <w:tblW w:w="10207" w:type="dxa"/>
        <w:tblInd w:w="-289" w:type="dxa"/>
        <w:tblLook w:val="04A0" w:firstRow="1" w:lastRow="0" w:firstColumn="1" w:lastColumn="0" w:noHBand="0" w:noVBand="1"/>
      </w:tblPr>
      <w:tblGrid>
        <w:gridCol w:w="10207"/>
      </w:tblGrid>
      <w:tr w:rsidR="002F1AD1" w:rsidRPr="00D9238C" w14:paraId="17573CD1" w14:textId="77777777" w:rsidTr="005C2183">
        <w:trPr>
          <w:trHeight w:val="494"/>
        </w:trPr>
        <w:tc>
          <w:tcPr>
            <w:tcW w:w="10207" w:type="dxa"/>
            <w:shd w:val="clear" w:color="auto" w:fill="B8CCE4" w:themeFill="accent1" w:themeFillTint="66"/>
          </w:tcPr>
          <w:p w14:paraId="6D52AA2C" w14:textId="1C273DE5" w:rsidR="002F1AD1" w:rsidRPr="00D9238C" w:rsidRDefault="002F1AD1" w:rsidP="005C2183">
            <w:pPr>
              <w:spacing w:before="60" w:after="60"/>
              <w:jc w:val="both"/>
              <w:rPr>
                <w:b/>
                <w:bCs/>
                <w:noProof/>
                <w:sz w:val="20"/>
                <w:szCs w:val="20"/>
                <w:lang w:val="sk-SK"/>
              </w:rPr>
            </w:pPr>
            <w:r w:rsidRPr="00D9238C">
              <w:rPr>
                <w:b/>
                <w:bCs/>
                <w:noProof/>
                <w:sz w:val="20"/>
                <w:szCs w:val="20"/>
                <w:lang w:val="sk-SK"/>
              </w:rPr>
              <w:lastRenderedPageBreak/>
              <w:t xml:space="preserve">Vyjádření odborníků z praxe k perspektivě a struktuře studijního programu </w:t>
            </w:r>
            <w:r>
              <w:rPr>
                <w:b/>
                <w:bCs/>
                <w:noProof/>
                <w:sz w:val="20"/>
                <w:szCs w:val="20"/>
                <w:lang w:val="sk-SK"/>
              </w:rPr>
              <w:t>Animovaná tvorba</w:t>
            </w:r>
            <w:r w:rsidRPr="00D9238C">
              <w:rPr>
                <w:b/>
                <w:bCs/>
                <w:noProof/>
                <w:sz w:val="20"/>
                <w:szCs w:val="20"/>
                <w:lang w:val="sk-SK"/>
              </w:rPr>
              <w:t xml:space="preserve">, výstupním dovednostem absolventů a jejich uplatnitelnosti na trhu práce dle SR/08/2022 Standardy studijních programů </w:t>
            </w:r>
          </w:p>
        </w:tc>
      </w:tr>
      <w:tr w:rsidR="002F1AD1" w:rsidRPr="002E54D4" w14:paraId="0500874C" w14:textId="77777777" w:rsidTr="005C2183">
        <w:tc>
          <w:tcPr>
            <w:tcW w:w="10207" w:type="dxa"/>
            <w:shd w:val="clear" w:color="auto" w:fill="FBD4B4" w:themeFill="accent6" w:themeFillTint="66"/>
          </w:tcPr>
          <w:p w14:paraId="08C4E7E2" w14:textId="77777777" w:rsidR="002F1AD1" w:rsidRPr="002E54D4" w:rsidRDefault="002F1AD1" w:rsidP="005C2183">
            <w:pPr>
              <w:spacing w:before="60" w:after="60"/>
              <w:rPr>
                <w:noProof/>
                <w:lang w:val="sk-SK"/>
              </w:rPr>
            </w:pPr>
            <w:r>
              <w:rPr>
                <w:b/>
                <w:bCs/>
                <w:sz w:val="20"/>
                <w:szCs w:val="20"/>
                <w:lang w:val="en-US"/>
              </w:rPr>
              <w:t xml:space="preserve">David </w:t>
            </w:r>
            <w:proofErr w:type="spellStart"/>
            <w:r>
              <w:rPr>
                <w:b/>
                <w:bCs/>
                <w:sz w:val="20"/>
                <w:szCs w:val="20"/>
                <w:lang w:val="en-US"/>
              </w:rPr>
              <w:t>Tou</w:t>
            </w:r>
            <w:proofErr w:type="spellEnd"/>
            <w:r>
              <w:rPr>
                <w:b/>
                <w:bCs/>
                <w:sz w:val="20"/>
                <w:szCs w:val="20"/>
              </w:rPr>
              <w:t>šek</w:t>
            </w:r>
            <w:r>
              <w:rPr>
                <w:sz w:val="20"/>
                <w:szCs w:val="20"/>
              </w:rPr>
              <w:t xml:space="preserve"> – zakladatel animačního studia THREE BOHEMIANS </w:t>
            </w:r>
            <w:r>
              <w:rPr>
                <w:sz w:val="20"/>
                <w:szCs w:val="20"/>
                <w:lang w:val="en-US"/>
              </w:rPr>
              <w:t xml:space="preserve">(od </w:t>
            </w:r>
            <w:proofErr w:type="spellStart"/>
            <w:r>
              <w:rPr>
                <w:sz w:val="20"/>
                <w:szCs w:val="20"/>
                <w:lang w:val="en-US"/>
              </w:rPr>
              <w:t>roku</w:t>
            </w:r>
            <w:proofErr w:type="spellEnd"/>
            <w:r>
              <w:rPr>
                <w:sz w:val="20"/>
                <w:szCs w:val="20"/>
                <w:lang w:val="en-US"/>
              </w:rPr>
              <w:t xml:space="preserve"> 2005) </w:t>
            </w:r>
            <w:r>
              <w:rPr>
                <w:sz w:val="20"/>
                <w:szCs w:val="20"/>
              </w:rPr>
              <w:t>a profesního vzdělávání ANOMALIA</w:t>
            </w:r>
            <w:r>
              <w:rPr>
                <w:sz w:val="20"/>
                <w:szCs w:val="20"/>
                <w:lang w:val="en-US"/>
              </w:rPr>
              <w:t xml:space="preserve"> (od </w:t>
            </w:r>
            <w:proofErr w:type="spellStart"/>
            <w:r>
              <w:rPr>
                <w:sz w:val="20"/>
                <w:szCs w:val="20"/>
                <w:lang w:val="en-US"/>
              </w:rPr>
              <w:t>roku</w:t>
            </w:r>
            <w:proofErr w:type="spellEnd"/>
            <w:r>
              <w:rPr>
                <w:sz w:val="20"/>
                <w:szCs w:val="20"/>
                <w:lang w:val="en-US"/>
              </w:rPr>
              <w:t xml:space="preserve"> 2009</w:t>
            </w:r>
            <w:r>
              <w:rPr>
                <w:sz w:val="20"/>
                <w:szCs w:val="20"/>
              </w:rPr>
              <w:t>).</w:t>
            </w:r>
          </w:p>
        </w:tc>
      </w:tr>
      <w:tr w:rsidR="002F1AD1" w:rsidRPr="001F3E5A" w14:paraId="492856E7" w14:textId="77777777" w:rsidTr="00520255">
        <w:trPr>
          <w:trHeight w:val="1242"/>
        </w:trPr>
        <w:tc>
          <w:tcPr>
            <w:tcW w:w="10207" w:type="dxa"/>
          </w:tcPr>
          <w:p w14:paraId="005318F3" w14:textId="77777777" w:rsidR="002F1AD1" w:rsidRPr="00821825" w:rsidRDefault="002F1AD1" w:rsidP="002F1AD1">
            <w:pPr>
              <w:pStyle w:val="Odstavecseseznamem"/>
              <w:numPr>
                <w:ilvl w:val="0"/>
                <w:numId w:val="5"/>
              </w:numPr>
              <w:spacing w:before="120" w:after="120"/>
              <w:ind w:left="720"/>
              <w:contextualSpacing w:val="0"/>
              <w:rPr>
                <w:noProof/>
                <w:lang w:val="sk-SK"/>
              </w:rPr>
            </w:pPr>
            <w:r w:rsidRPr="00821825">
              <w:rPr>
                <w:noProof/>
                <w:lang w:val="sk-SK"/>
              </w:rPr>
              <w:t>Struktura studijního plánu</w:t>
            </w:r>
          </w:p>
          <w:p w14:paraId="10D1514B" w14:textId="03791055" w:rsidR="002F1AD1" w:rsidRPr="001F3E5A" w:rsidRDefault="002F1AD1" w:rsidP="00520255">
            <w:pPr>
              <w:pStyle w:val="Odstavecseseznamem"/>
              <w:spacing w:after="120"/>
              <w:ind w:left="748"/>
              <w:contextualSpacing w:val="0"/>
              <w:jc w:val="both"/>
            </w:pPr>
            <w:proofErr w:type="spellStart"/>
            <w:r>
              <w:rPr>
                <w:lang w:val="en-US"/>
              </w:rPr>
              <w:t>Struktura</w:t>
            </w:r>
            <w:proofErr w:type="spellEnd"/>
            <w:r>
              <w:rPr>
                <w:lang w:val="en-US"/>
              </w:rPr>
              <w:t xml:space="preserve"> </w:t>
            </w:r>
            <w:proofErr w:type="spellStart"/>
            <w:r>
              <w:rPr>
                <w:lang w:val="en-US"/>
              </w:rPr>
              <w:t>programu</w:t>
            </w:r>
            <w:proofErr w:type="spellEnd"/>
            <w:r>
              <w:rPr>
                <w:lang w:val="en-US"/>
              </w:rPr>
              <w:t xml:space="preserve"> </w:t>
            </w:r>
            <w:proofErr w:type="spellStart"/>
            <w:r>
              <w:rPr>
                <w:lang w:val="en-US"/>
              </w:rPr>
              <w:t>odpov</w:t>
            </w:r>
            <w:r>
              <w:t>ídá</w:t>
            </w:r>
            <w:proofErr w:type="spellEnd"/>
            <w:r>
              <w:t xml:space="preserve"> cílům, které si instituce stanovila jako své dlouhodobé priority. V tomto ohledu je program zaměřený jak na autorskou tvorbu tvůrce jednotlivce, tak na profesní pozice se snahou o přiblížení absolventů vůči očekávání filmového průmyslu.  </w:t>
            </w:r>
          </w:p>
        </w:tc>
      </w:tr>
      <w:tr w:rsidR="002F1AD1" w:rsidRPr="003C1CFA" w14:paraId="0C8A15C4" w14:textId="77777777" w:rsidTr="005C2183">
        <w:trPr>
          <w:trHeight w:val="1403"/>
        </w:trPr>
        <w:tc>
          <w:tcPr>
            <w:tcW w:w="10207" w:type="dxa"/>
          </w:tcPr>
          <w:p w14:paraId="2B9ABFA6" w14:textId="77777777" w:rsidR="002F1AD1" w:rsidRPr="00821825" w:rsidRDefault="002F1AD1" w:rsidP="002F1AD1">
            <w:pPr>
              <w:pStyle w:val="Odstavecseseznamem"/>
              <w:numPr>
                <w:ilvl w:val="0"/>
                <w:numId w:val="5"/>
              </w:numPr>
              <w:spacing w:before="120" w:after="120"/>
              <w:ind w:left="714" w:hanging="357"/>
              <w:contextualSpacing w:val="0"/>
              <w:jc w:val="both"/>
              <w:rPr>
                <w:noProof/>
                <w:lang w:val="sk-SK"/>
              </w:rPr>
            </w:pPr>
            <w:r w:rsidRPr="00821825">
              <w:rPr>
                <w:noProof/>
                <w:lang w:val="sk-SK"/>
              </w:rPr>
              <w:t>Uplatnitelnost absolventů</w:t>
            </w:r>
          </w:p>
          <w:p w14:paraId="6AB71413" w14:textId="77777777" w:rsidR="002F1AD1" w:rsidRPr="003C1CFA" w:rsidRDefault="002F1AD1" w:rsidP="005C2183">
            <w:pPr>
              <w:pStyle w:val="Odstavecseseznamem"/>
              <w:spacing w:before="120" w:after="120"/>
              <w:ind w:left="752"/>
              <w:jc w:val="both"/>
              <w:rPr>
                <w:noProof/>
                <w:lang w:val="sk-SK"/>
              </w:rPr>
            </w:pPr>
            <w:r>
              <w:t xml:space="preserve">Samotný dokument konstatuje, že není snadné získat data o uplatnitelnosti absolventů, jelikož náš obor je od podstaty stavěn na tzv. freelancerech. Jsou to tedy samostatní podnikatelé. Studiová kultura u nás také neexistuje. Pár studií zde je, jsou ale vesměs zaměřeny na VFX v hraném filmu, reklamy či velmi nízkorozpočtové celovečerní filmy, které také nereprezentují obor jako takový. </w:t>
            </w:r>
          </w:p>
        </w:tc>
      </w:tr>
      <w:tr w:rsidR="002F1AD1" w:rsidRPr="003C1CFA" w14:paraId="1E197C95" w14:textId="77777777" w:rsidTr="005C2183">
        <w:tc>
          <w:tcPr>
            <w:tcW w:w="10207" w:type="dxa"/>
          </w:tcPr>
          <w:p w14:paraId="2871B328" w14:textId="77777777" w:rsidR="002F1AD1" w:rsidRPr="00821825" w:rsidRDefault="002F1AD1" w:rsidP="002F1AD1">
            <w:pPr>
              <w:pStyle w:val="Odstavecseseznamem"/>
              <w:numPr>
                <w:ilvl w:val="0"/>
                <w:numId w:val="5"/>
              </w:numPr>
              <w:spacing w:before="120" w:after="120"/>
              <w:ind w:left="714" w:hanging="357"/>
              <w:contextualSpacing w:val="0"/>
              <w:jc w:val="both"/>
              <w:rPr>
                <w:noProof/>
                <w:lang w:val="sk-SK"/>
              </w:rPr>
            </w:pPr>
            <w:r w:rsidRPr="00821825">
              <w:rPr>
                <w:noProof/>
                <w:lang w:val="sk-SK"/>
              </w:rPr>
              <w:t>Perspektiva připravovaného programu</w:t>
            </w:r>
          </w:p>
          <w:p w14:paraId="2CF2CCCA" w14:textId="77777777" w:rsidR="002F1AD1" w:rsidRDefault="002F1AD1" w:rsidP="005C2183">
            <w:pPr>
              <w:pStyle w:val="Odstavecseseznamem"/>
              <w:spacing w:before="120" w:after="120"/>
              <w:ind w:left="752"/>
              <w:jc w:val="both"/>
            </w:pPr>
            <w:r>
              <w:t>Viz. bod č. 2</w:t>
            </w:r>
          </w:p>
          <w:p w14:paraId="79A73141" w14:textId="6A1C44B5" w:rsidR="00111533" w:rsidRPr="002D38A5" w:rsidRDefault="002F1AD1" w:rsidP="002D38A5">
            <w:pPr>
              <w:pStyle w:val="Odstavecseseznamem"/>
              <w:spacing w:before="120" w:after="120"/>
              <w:ind w:left="752"/>
              <w:jc w:val="both"/>
            </w:pPr>
            <w:r>
              <w:t>Doporučuji stanovit si měřítko uplatnitelnosti a vůči tomu postupně ladit vzdělávací program. Jestli je možné nabízet studentům volbu vnitřní specializace a vnímat portfolia jako konečný výstup těch, kteří si zvolí cestu uplatnitelnosti v oboru dlouhometrážního animovaného filmu, a touto volbou si zajistí plán, ve kterém se nemusí věnovat zaměření na festivalový film, pak si dokáži představit významnou perspektivu. Stejně tak plán se zaměřením na festivalovou tvorbu. Jestliže se student rozhone, že prioritou bude úspěch na světových festivalech, může si zvolit cestu, kdy bude akcentovat a podporovat jeho osobitou tvorbu, styl, rozvine si vlastní rukopis, techniku apod. a jeho/její prezentace bude krátký autorský film, nikoliv a portfolio specializace. Program, který si klade za cíl zcela propojit tyto dvě perspektivy, nevnímám jako dostatečně hloubkový – minimálně pro uplatnitelnost na trhu práce.</w:t>
            </w:r>
          </w:p>
        </w:tc>
      </w:tr>
      <w:tr w:rsidR="002F1AD1" w:rsidRPr="003C1CFA" w14:paraId="6C95326B" w14:textId="77777777" w:rsidTr="005C2183">
        <w:tc>
          <w:tcPr>
            <w:tcW w:w="10207" w:type="dxa"/>
          </w:tcPr>
          <w:p w14:paraId="52CD1E3E" w14:textId="77777777" w:rsidR="002F1AD1" w:rsidRPr="00821825" w:rsidRDefault="002F1AD1" w:rsidP="002F1AD1">
            <w:pPr>
              <w:pStyle w:val="Odstavecseseznamem"/>
              <w:numPr>
                <w:ilvl w:val="0"/>
                <w:numId w:val="5"/>
              </w:numPr>
              <w:spacing w:before="120" w:after="120"/>
              <w:ind w:left="714" w:hanging="357"/>
              <w:contextualSpacing w:val="0"/>
              <w:jc w:val="both"/>
              <w:rPr>
                <w:noProof/>
                <w:lang w:val="sk-SK"/>
              </w:rPr>
            </w:pPr>
            <w:r w:rsidRPr="00821825">
              <w:rPr>
                <w:noProof/>
                <w:lang w:val="sk-SK"/>
              </w:rPr>
              <w:t>Další podněty</w:t>
            </w:r>
          </w:p>
          <w:p w14:paraId="220E209E" w14:textId="77777777" w:rsidR="002F1AD1" w:rsidRDefault="002F1AD1" w:rsidP="003A035D">
            <w:pPr>
              <w:pStyle w:val="Odstavecseseznamem"/>
              <w:spacing w:after="120"/>
              <w:ind w:left="748"/>
              <w:contextualSpacing w:val="0"/>
              <w:jc w:val="both"/>
            </w:pPr>
            <w:r>
              <w:t xml:space="preserve">Velmi důležité téma jsou odborné praxe. </w:t>
            </w:r>
            <w:r>
              <w:rPr>
                <w:lang w:val="en-US"/>
              </w:rPr>
              <w:t xml:space="preserve">Bez </w:t>
            </w:r>
            <w:proofErr w:type="spellStart"/>
            <w:r>
              <w:rPr>
                <w:lang w:val="en-US"/>
              </w:rPr>
              <w:t>odborn</w:t>
            </w:r>
            <w:r>
              <w:t>ých</w:t>
            </w:r>
            <w:proofErr w:type="spellEnd"/>
            <w:r>
              <w:t xml:space="preserve"> praxí je absolvent jakéhokoliv vzdělávacího programu připraven o to nejpodstatnější, co producenti, studia, zaměstnavatelé očekávají. Sám jsem byl účastníkem řady </w:t>
            </w:r>
            <w:proofErr w:type="spellStart"/>
            <w:r>
              <w:rPr>
                <w:lang w:val="en-US"/>
              </w:rPr>
              <w:t>setk</w:t>
            </w:r>
            <w:r>
              <w:t>ání</w:t>
            </w:r>
            <w:proofErr w:type="spellEnd"/>
            <w:r>
              <w:t xml:space="preserve"> univerzit z celé Evropy. Hlavním společným jmenovatelem byla </w:t>
            </w:r>
            <w:r>
              <w:rPr>
                <w:lang w:val="en-US"/>
              </w:rPr>
              <w:t>(ne)</w:t>
            </w:r>
            <w:r>
              <w:t>schopnost vzdělavatelů reagovat na potřeby a očekávání oboru</w:t>
            </w:r>
            <w:r>
              <w:rPr>
                <w:lang w:val="en-US"/>
              </w:rPr>
              <w:t>, proto</w:t>
            </w:r>
            <w:r>
              <w:t xml:space="preserve">že terciální vzdělávání neexistuje, celkem pochopitelně, pouze jako producent talentu do tovární výroby. Vysoké školy rozvíjejí osobnost mladých lidí, zatímco očekávání oboru jde cestou specializací a vysoké odbornosti v kontextu formátů, které vysoké školy nevyučují. </w:t>
            </w:r>
            <w:r>
              <w:rPr>
                <w:lang w:val="en-US"/>
              </w:rPr>
              <w:t xml:space="preserve"> </w:t>
            </w:r>
          </w:p>
          <w:p w14:paraId="13061D0D" w14:textId="77777777" w:rsidR="002F1AD1" w:rsidRPr="003C1CFA" w:rsidRDefault="002F1AD1" w:rsidP="005C2183">
            <w:pPr>
              <w:pStyle w:val="Odstavecseseznamem"/>
              <w:spacing w:after="80"/>
              <w:contextualSpacing w:val="0"/>
              <w:jc w:val="both"/>
              <w:rPr>
                <w:noProof/>
                <w:lang w:val="sk-SK"/>
              </w:rPr>
            </w:pPr>
            <w:r>
              <w:rPr>
                <w:lang w:val="en-US"/>
              </w:rPr>
              <w:t xml:space="preserve">V </w:t>
            </w:r>
            <w:proofErr w:type="spellStart"/>
            <w:r>
              <w:rPr>
                <w:lang w:val="en-US"/>
              </w:rPr>
              <w:t>tomto</w:t>
            </w:r>
            <w:proofErr w:type="spellEnd"/>
            <w:r>
              <w:rPr>
                <w:lang w:val="en-US"/>
              </w:rPr>
              <w:t xml:space="preserve"> </w:t>
            </w:r>
            <w:proofErr w:type="spellStart"/>
            <w:r>
              <w:rPr>
                <w:lang w:val="en-US"/>
              </w:rPr>
              <w:t>ohledu</w:t>
            </w:r>
            <w:proofErr w:type="spellEnd"/>
            <w:r>
              <w:rPr>
                <w:lang w:val="en-US"/>
              </w:rPr>
              <w:t xml:space="preserve"> </w:t>
            </w:r>
            <w:proofErr w:type="spellStart"/>
            <w:r>
              <w:rPr>
                <w:lang w:val="en-US"/>
              </w:rPr>
              <w:t>není</w:t>
            </w:r>
            <w:proofErr w:type="spellEnd"/>
            <w:r>
              <w:rPr>
                <w:lang w:val="en-US"/>
              </w:rPr>
              <w:t xml:space="preserve"> </w:t>
            </w:r>
            <w:proofErr w:type="spellStart"/>
            <w:r>
              <w:rPr>
                <w:lang w:val="en-US"/>
              </w:rPr>
              <w:t>praxe</w:t>
            </w:r>
            <w:proofErr w:type="spellEnd"/>
            <w:r>
              <w:rPr>
                <w:lang w:val="en-US"/>
              </w:rPr>
              <w:t xml:space="preserve"> </w:t>
            </w:r>
            <w:proofErr w:type="spellStart"/>
            <w:r>
              <w:rPr>
                <w:lang w:val="en-US"/>
              </w:rPr>
              <w:t>jako</w:t>
            </w:r>
            <w:proofErr w:type="spellEnd"/>
            <w:r>
              <w:rPr>
                <w:lang w:val="en-US"/>
              </w:rPr>
              <w:t xml:space="preserve"> </w:t>
            </w:r>
            <w:proofErr w:type="spellStart"/>
            <w:r>
              <w:rPr>
                <w:lang w:val="en-US"/>
              </w:rPr>
              <w:t>praxe</w:t>
            </w:r>
            <w:proofErr w:type="spellEnd"/>
            <w:r>
              <w:rPr>
                <w:lang w:val="en-US"/>
              </w:rPr>
              <w:t xml:space="preserve">. Je to </w:t>
            </w:r>
            <w:proofErr w:type="spellStart"/>
            <w:r>
              <w:rPr>
                <w:lang w:val="en-US"/>
              </w:rPr>
              <w:t>ot</w:t>
            </w:r>
            <w:r>
              <w:t>ázkou</w:t>
            </w:r>
            <w:proofErr w:type="spellEnd"/>
            <w:r>
              <w:t xml:space="preserve"> kvality a toho, jak moc chce škola zajistit svých studentům adekvátní úroveň. Z pozice animačního studia a profesního vzdělávání jsem v pozici, kdy hodnotím v zásadě pouze úroveň portfolia a motivace se specializovat. Titul ze školy není přímo úměrný hodnotě dovedností a zkušeností, dokud nejsou dovednosti a zkušenosti vidět v portfoliu. Stejně tak není užitečné disponovat pouhou položkou </w:t>
            </w:r>
            <w:r>
              <w:br/>
              <w:t xml:space="preserve">v osobním CV, že byl absolvent účasten stáže v nějakém studiu, jestliže nejsou získané dovednosti a zkušenosti vidět v portfoliu. Je tak otázkou na vzdělavatele, podle jakých kritérii si voli partnery pro praxe, což souvisí s odpovědí na otázku, jestli je univerzita připravena oddělit festivalovou tvorbu od profesionální specializace již na úrovni vzdělávacích programů. Zde je křižovatka pro všechny výše položené otázky.   </w:t>
            </w:r>
          </w:p>
        </w:tc>
      </w:tr>
      <w:tr w:rsidR="002F1AD1" w:rsidRPr="00821825" w14:paraId="595A323C" w14:textId="77777777" w:rsidTr="005C2183">
        <w:tc>
          <w:tcPr>
            <w:tcW w:w="10207" w:type="dxa"/>
          </w:tcPr>
          <w:p w14:paraId="32BC23A4" w14:textId="77777777" w:rsidR="002F1AD1" w:rsidRDefault="002F1AD1" w:rsidP="005C2183">
            <w:pPr>
              <w:pStyle w:val="Odstavecseseznamem"/>
              <w:jc w:val="both"/>
              <w:rPr>
                <w:noProof/>
                <w:lang w:val="sk-SK"/>
              </w:rPr>
            </w:pPr>
          </w:p>
          <w:p w14:paraId="5AD4582F" w14:textId="645905AC" w:rsidR="002F1AD1" w:rsidRDefault="002F1AD1" w:rsidP="003A035D">
            <w:pPr>
              <w:pStyle w:val="Odstavecseseznamem"/>
              <w:jc w:val="both"/>
              <w:rPr>
                <w:noProof/>
                <w:lang w:val="sk-SK"/>
              </w:rPr>
            </w:pPr>
            <w:r w:rsidRPr="00821825">
              <w:rPr>
                <w:noProof/>
                <w:lang w:val="sk-SK"/>
              </w:rPr>
              <w:t>Jméno hodnotitele, instituce, datum</w:t>
            </w:r>
          </w:p>
          <w:p w14:paraId="463B7DFC" w14:textId="77777777" w:rsidR="003A035D" w:rsidRPr="003A035D" w:rsidRDefault="003A035D" w:rsidP="003A035D">
            <w:pPr>
              <w:pStyle w:val="Odstavecseseznamem"/>
              <w:jc w:val="both"/>
              <w:rPr>
                <w:noProof/>
                <w:lang w:val="sk-SK"/>
              </w:rPr>
            </w:pPr>
          </w:p>
          <w:p w14:paraId="55A15C98" w14:textId="77777777" w:rsidR="003A035D" w:rsidRPr="003A035D" w:rsidRDefault="002F1AD1" w:rsidP="005C2183">
            <w:pPr>
              <w:pStyle w:val="Odstavecseseznamem"/>
              <w:jc w:val="both"/>
            </w:pPr>
            <w:r w:rsidRPr="003A035D">
              <w:t xml:space="preserve">David Toušek </w:t>
            </w:r>
          </w:p>
          <w:p w14:paraId="2C7D775D" w14:textId="77777777" w:rsidR="003A035D" w:rsidRPr="003A035D" w:rsidRDefault="002F1AD1" w:rsidP="005C2183">
            <w:pPr>
              <w:pStyle w:val="Odstavecseseznamem"/>
              <w:jc w:val="both"/>
            </w:pPr>
            <w:r w:rsidRPr="003A035D">
              <w:t>animační studio THREE BOHEMIANS, profesní vzdělávání ANOMALIA</w:t>
            </w:r>
          </w:p>
          <w:p w14:paraId="1F47F318" w14:textId="32B03211" w:rsidR="002F1AD1" w:rsidRPr="003A035D" w:rsidRDefault="002F1AD1" w:rsidP="005C2183">
            <w:pPr>
              <w:pStyle w:val="Odstavecseseznamem"/>
              <w:jc w:val="both"/>
            </w:pPr>
            <w:r w:rsidRPr="003A035D">
              <w:t>3. 2. 2023</w:t>
            </w:r>
          </w:p>
          <w:p w14:paraId="2645A867" w14:textId="77777777" w:rsidR="002F1AD1" w:rsidRPr="00821825" w:rsidRDefault="002F1AD1" w:rsidP="005C2183">
            <w:pPr>
              <w:pStyle w:val="Odstavecseseznamem"/>
              <w:jc w:val="both"/>
              <w:rPr>
                <w:noProof/>
                <w:lang w:val="sk-SK"/>
              </w:rPr>
            </w:pPr>
          </w:p>
        </w:tc>
      </w:tr>
    </w:tbl>
    <w:p w14:paraId="46E05C9D" w14:textId="6071C217" w:rsidR="00763EE3" w:rsidRPr="00C35C86" w:rsidRDefault="00763EE3" w:rsidP="00C35C86"/>
    <w:p w14:paraId="028C82BC" w14:textId="77777777" w:rsidR="00E7613B" w:rsidRDefault="00E7613B" w:rsidP="00E7613B">
      <w:pPr>
        <w:pStyle w:val="Default"/>
        <w:rPr>
          <w:bCs/>
          <w:sz w:val="22"/>
          <w:szCs w:val="22"/>
        </w:rPr>
      </w:pPr>
    </w:p>
    <w:p w14:paraId="50180F39" w14:textId="77777777" w:rsidR="00C35C86" w:rsidRDefault="00E7613B" w:rsidP="00704E49">
      <w:pPr>
        <w:pStyle w:val="Default"/>
        <w:ind w:left="-567"/>
        <w:rPr>
          <w:bCs/>
          <w:sz w:val="22"/>
          <w:szCs w:val="22"/>
        </w:rPr>
      </w:pPr>
      <w:r>
        <w:rPr>
          <w:bCs/>
          <w:sz w:val="22"/>
          <w:szCs w:val="22"/>
        </w:rPr>
        <w:t xml:space="preserve">  </w:t>
      </w:r>
    </w:p>
    <w:p w14:paraId="74D8917D" w14:textId="77777777" w:rsidR="00C35C86" w:rsidRDefault="00C35C86">
      <w:pPr>
        <w:rPr>
          <w:rFonts w:eastAsia="Calibri"/>
          <w:bCs/>
          <w:color w:val="000000"/>
          <w:sz w:val="22"/>
          <w:szCs w:val="22"/>
        </w:rPr>
      </w:pPr>
      <w:r>
        <w:rPr>
          <w:bCs/>
          <w:sz w:val="22"/>
          <w:szCs w:val="22"/>
        </w:rPr>
        <w:br w:type="page"/>
      </w:r>
    </w:p>
    <w:p w14:paraId="150B3DDF" w14:textId="12DB61E6" w:rsidR="00704E49" w:rsidRPr="00922511" w:rsidRDefault="00C35C86" w:rsidP="00704E49">
      <w:pPr>
        <w:pStyle w:val="Default"/>
        <w:ind w:left="-567"/>
        <w:rPr>
          <w:bCs/>
          <w:sz w:val="22"/>
          <w:szCs w:val="22"/>
        </w:rPr>
      </w:pPr>
      <w:r>
        <w:rPr>
          <w:bCs/>
          <w:sz w:val="22"/>
          <w:szCs w:val="22"/>
        </w:rPr>
        <w:lastRenderedPageBreak/>
        <w:t xml:space="preserve">  </w:t>
      </w:r>
      <w:r w:rsidR="00704E49" w:rsidRPr="00922511">
        <w:rPr>
          <w:bCs/>
          <w:sz w:val="22"/>
          <w:szCs w:val="22"/>
        </w:rPr>
        <w:t>Příloha č. 2</w:t>
      </w:r>
    </w:p>
    <w:p w14:paraId="6B514756" w14:textId="77777777" w:rsidR="00704E49" w:rsidRDefault="00704E49" w:rsidP="00704E49"/>
    <w:tbl>
      <w:tblPr>
        <w:tblStyle w:val="Mkatabulky"/>
        <w:tblW w:w="10207" w:type="dxa"/>
        <w:tblInd w:w="-289" w:type="dxa"/>
        <w:tblLook w:val="04A0" w:firstRow="1" w:lastRow="0" w:firstColumn="1" w:lastColumn="0" w:noHBand="0" w:noVBand="1"/>
      </w:tblPr>
      <w:tblGrid>
        <w:gridCol w:w="10207"/>
      </w:tblGrid>
      <w:tr w:rsidR="00704E49" w14:paraId="0523233E" w14:textId="77777777" w:rsidTr="000A499F">
        <w:trPr>
          <w:trHeight w:val="327"/>
        </w:trPr>
        <w:tc>
          <w:tcPr>
            <w:tcW w:w="1020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282A9858" w14:textId="0D93DA05" w:rsidR="00704E49" w:rsidRPr="00EC1572" w:rsidRDefault="00704E49" w:rsidP="00485970">
            <w:pPr>
              <w:rPr>
                <w:b/>
                <w:sz w:val="22"/>
                <w:szCs w:val="22"/>
              </w:rPr>
            </w:pPr>
            <w:r w:rsidRPr="00EC1572">
              <w:rPr>
                <w:b/>
                <w:sz w:val="22"/>
                <w:szCs w:val="22"/>
              </w:rPr>
              <w:t xml:space="preserve">Srovnání profilu absolventa a studijního plánu se zahraniční vysokou školou </w:t>
            </w:r>
            <w:r w:rsidR="00F87CEF">
              <w:rPr>
                <w:b/>
                <w:sz w:val="22"/>
                <w:szCs w:val="22"/>
              </w:rPr>
              <w:t>BSP</w:t>
            </w:r>
            <w:r w:rsidRPr="00EC1572">
              <w:rPr>
                <w:b/>
                <w:sz w:val="22"/>
                <w:szCs w:val="22"/>
              </w:rPr>
              <w:t xml:space="preserve"> </w:t>
            </w:r>
            <w:r w:rsidR="00F87CEF">
              <w:rPr>
                <w:b/>
                <w:sz w:val="22"/>
                <w:szCs w:val="22"/>
              </w:rPr>
              <w:t>Animovaná tvorba</w:t>
            </w:r>
          </w:p>
        </w:tc>
      </w:tr>
      <w:tr w:rsidR="00704E49" w14:paraId="06EE0611" w14:textId="77777777" w:rsidTr="00485970">
        <w:trPr>
          <w:trHeight w:val="8349"/>
        </w:trPr>
        <w:tc>
          <w:tcPr>
            <w:tcW w:w="10207" w:type="dxa"/>
            <w:tcBorders>
              <w:top w:val="single" w:sz="4" w:space="0" w:color="auto"/>
              <w:left w:val="single" w:sz="4" w:space="0" w:color="auto"/>
              <w:bottom w:val="single" w:sz="4" w:space="0" w:color="auto"/>
              <w:right w:val="single" w:sz="4" w:space="0" w:color="auto"/>
            </w:tcBorders>
          </w:tcPr>
          <w:p w14:paraId="4E6CE756" w14:textId="55D1AFB7" w:rsidR="005F5426" w:rsidRPr="00763EE3" w:rsidRDefault="005F5426" w:rsidP="000A499F">
            <w:pPr>
              <w:spacing w:before="120"/>
              <w:jc w:val="both"/>
              <w:rPr>
                <w:sz w:val="20"/>
                <w:szCs w:val="20"/>
              </w:rPr>
            </w:pPr>
            <w:r w:rsidRPr="00763EE3">
              <w:rPr>
                <w:sz w:val="20"/>
                <w:szCs w:val="20"/>
              </w:rPr>
              <w:t>Dle SR/</w:t>
            </w:r>
            <w:r w:rsidR="005B2CFC">
              <w:rPr>
                <w:sz w:val="20"/>
                <w:szCs w:val="20"/>
              </w:rPr>
              <w:t>08</w:t>
            </w:r>
            <w:r w:rsidRPr="00763EE3">
              <w:rPr>
                <w:sz w:val="20"/>
                <w:szCs w:val="20"/>
              </w:rPr>
              <w:t>/202</w:t>
            </w:r>
            <w:r w:rsidR="005B2CFC">
              <w:rPr>
                <w:sz w:val="20"/>
                <w:szCs w:val="20"/>
              </w:rPr>
              <w:t>2</w:t>
            </w:r>
            <w:r w:rsidRPr="00763EE3">
              <w:rPr>
                <w:sz w:val="20"/>
                <w:szCs w:val="20"/>
              </w:rPr>
              <w:t xml:space="preserve"> Standardy studijních programů UTB bylo provedeno srovnání profilu absolventa a studijního plánu s obdobně uskutečňovaným studijním programem realizovaným na zahraniční univerzitě. Univerzita s programem profilovaným k animované tvorbě se nenachází v žebříku hodnocení dle Times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Higher</w:t>
            </w:r>
            <w:proofErr w:type="spellEnd"/>
            <w:r w:rsidRPr="00763EE3">
              <w:rPr>
                <w:sz w:val="20"/>
                <w:szCs w:val="20"/>
              </w:rPr>
              <w:t xml:space="preserve"> </w:t>
            </w:r>
            <w:proofErr w:type="spellStart"/>
            <w:r w:rsidRPr="00763EE3">
              <w:rPr>
                <w:sz w:val="20"/>
                <w:szCs w:val="20"/>
              </w:rPr>
              <w:t>Education</w:t>
            </w:r>
            <w:proofErr w:type="spellEnd"/>
            <w:r w:rsidRPr="00763EE3">
              <w:rPr>
                <w:sz w:val="20"/>
                <w:szCs w:val="20"/>
              </w:rPr>
              <w:t xml:space="preserve"> (</w:t>
            </w:r>
            <w:proofErr w:type="spellStart"/>
            <w:r w:rsidRPr="00763EE3">
              <w:rPr>
                <w:sz w:val="20"/>
                <w:szCs w:val="20"/>
              </w:rPr>
              <w:t>World</w:t>
            </w:r>
            <w:proofErr w:type="spellEnd"/>
            <w:r w:rsidRPr="00763EE3">
              <w:rPr>
                <w:sz w:val="20"/>
                <w:szCs w:val="20"/>
              </w:rPr>
              <w:t xml:space="preserve"> University </w:t>
            </w:r>
            <w:proofErr w:type="spellStart"/>
            <w:r w:rsidRPr="00763EE3">
              <w:rPr>
                <w:sz w:val="20"/>
                <w:szCs w:val="20"/>
              </w:rPr>
              <w:t>Ranking</w:t>
            </w:r>
            <w:proofErr w:type="spellEnd"/>
            <w:r w:rsidRPr="00763EE3">
              <w:rPr>
                <w:sz w:val="20"/>
                <w:szCs w:val="20"/>
              </w:rPr>
              <w:t xml:space="preserve">) pozici do 100 místa, vybrána byla však jedna z nejvýznamnějších zahraničních škol s dlouholetou tradicí: </w:t>
            </w:r>
            <w:proofErr w:type="spellStart"/>
            <w:r w:rsidRPr="00763EE3">
              <w:rPr>
                <w:sz w:val="20"/>
                <w:szCs w:val="20"/>
              </w:rPr>
              <w:t>California</w:t>
            </w:r>
            <w:proofErr w:type="spellEnd"/>
            <w:r w:rsidRPr="00763EE3">
              <w:rPr>
                <w:sz w:val="20"/>
                <w:szCs w:val="20"/>
              </w:rPr>
              <w:t xml:space="preserve"> Institute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Arts</w:t>
            </w:r>
            <w:proofErr w:type="spellEnd"/>
            <w:r w:rsidRPr="00763EE3">
              <w:rPr>
                <w:sz w:val="20"/>
                <w:szCs w:val="20"/>
              </w:rPr>
              <w:t xml:space="preserve">. Konkrétně pak srovnání proběhlo s programem </w:t>
            </w:r>
            <w:proofErr w:type="spellStart"/>
            <w:r w:rsidRPr="00763EE3">
              <w:rPr>
                <w:sz w:val="20"/>
                <w:szCs w:val="20"/>
              </w:rPr>
              <w:t>Character</w:t>
            </w:r>
            <w:proofErr w:type="spellEnd"/>
            <w:r w:rsidRPr="00763EE3">
              <w:rPr>
                <w:sz w:val="20"/>
                <w:szCs w:val="20"/>
              </w:rPr>
              <w:t xml:space="preserve"> </w:t>
            </w:r>
            <w:proofErr w:type="spellStart"/>
            <w:r w:rsidRPr="00763EE3">
              <w:rPr>
                <w:sz w:val="20"/>
                <w:szCs w:val="20"/>
              </w:rPr>
              <w:t>Animation</w:t>
            </w:r>
            <w:proofErr w:type="spellEnd"/>
          </w:p>
          <w:p w14:paraId="42F39B0B" w14:textId="77777777" w:rsidR="005F5426" w:rsidRPr="00763EE3" w:rsidRDefault="005F5426" w:rsidP="005F5426">
            <w:pPr>
              <w:rPr>
                <w:sz w:val="20"/>
                <w:szCs w:val="20"/>
              </w:rPr>
            </w:pPr>
          </w:p>
          <w:p w14:paraId="138DF6D8" w14:textId="2947D5BA" w:rsidR="006C7A54" w:rsidRPr="00763EE3" w:rsidRDefault="005F5426" w:rsidP="005F5426">
            <w:pPr>
              <w:rPr>
                <w:sz w:val="20"/>
                <w:szCs w:val="20"/>
              </w:rPr>
            </w:pPr>
            <w:r w:rsidRPr="00763EE3">
              <w:rPr>
                <w:sz w:val="20"/>
                <w:szCs w:val="20"/>
              </w:rPr>
              <w:t>Dohledaný profil absolventa dostupný zde https://filmvideo.calarts.edu/programs/character-animation byl porovnán s naším studijním programem Mgr. Lukášem Gregorem, Ph.D., navrženým garantem bakalářského studijního programu.</w:t>
            </w:r>
          </w:p>
          <w:p w14:paraId="60D969AD" w14:textId="77777777" w:rsidR="006C7A54" w:rsidRPr="00763EE3" w:rsidRDefault="006C7A54" w:rsidP="005F5426">
            <w:pPr>
              <w:rPr>
                <w:sz w:val="20"/>
                <w:szCs w:val="20"/>
              </w:rPr>
            </w:pPr>
          </w:p>
          <w:p w14:paraId="55AE98A3" w14:textId="0FB7F7C1" w:rsidR="005F5426" w:rsidRPr="00763EE3" w:rsidRDefault="005F5426" w:rsidP="005F5426">
            <w:pPr>
              <w:textAlignment w:val="baseline"/>
              <w:rPr>
                <w:b/>
                <w:bCs/>
                <w:sz w:val="20"/>
                <w:szCs w:val="20"/>
              </w:rPr>
            </w:pPr>
            <w:proofErr w:type="spellStart"/>
            <w:r w:rsidRPr="00763EE3">
              <w:rPr>
                <w:b/>
                <w:bCs/>
                <w:sz w:val="20"/>
                <w:szCs w:val="20"/>
              </w:rPr>
              <w:t>California</w:t>
            </w:r>
            <w:proofErr w:type="spellEnd"/>
            <w:r w:rsidRPr="00763EE3">
              <w:rPr>
                <w:b/>
                <w:bCs/>
                <w:sz w:val="20"/>
                <w:szCs w:val="20"/>
              </w:rPr>
              <w:t xml:space="preserve"> Institute </w:t>
            </w:r>
            <w:proofErr w:type="spellStart"/>
            <w:r w:rsidRPr="00763EE3">
              <w:rPr>
                <w:b/>
                <w:bCs/>
                <w:sz w:val="20"/>
                <w:szCs w:val="20"/>
              </w:rPr>
              <w:t>of</w:t>
            </w:r>
            <w:proofErr w:type="spellEnd"/>
            <w:r w:rsidRPr="00763EE3">
              <w:rPr>
                <w:b/>
                <w:bCs/>
                <w:sz w:val="20"/>
                <w:szCs w:val="20"/>
              </w:rPr>
              <w:t xml:space="preserve"> </w:t>
            </w:r>
            <w:proofErr w:type="spellStart"/>
            <w:r w:rsidRPr="00763EE3">
              <w:rPr>
                <w:b/>
                <w:bCs/>
                <w:sz w:val="20"/>
                <w:szCs w:val="20"/>
              </w:rPr>
              <w:t>the</w:t>
            </w:r>
            <w:proofErr w:type="spellEnd"/>
            <w:r w:rsidRPr="00763EE3">
              <w:rPr>
                <w:b/>
                <w:bCs/>
                <w:sz w:val="20"/>
                <w:szCs w:val="20"/>
              </w:rPr>
              <w:t xml:space="preserve"> </w:t>
            </w:r>
            <w:proofErr w:type="spellStart"/>
            <w:r w:rsidRPr="00763EE3">
              <w:rPr>
                <w:b/>
                <w:bCs/>
                <w:sz w:val="20"/>
                <w:szCs w:val="20"/>
              </w:rPr>
              <w:t>Arts</w:t>
            </w:r>
            <w:proofErr w:type="spellEnd"/>
            <w:r w:rsidRPr="00763EE3">
              <w:rPr>
                <w:b/>
                <w:bCs/>
                <w:sz w:val="20"/>
                <w:szCs w:val="20"/>
              </w:rPr>
              <w:t xml:space="preserve"> (</w:t>
            </w:r>
            <w:proofErr w:type="spellStart"/>
            <w:r w:rsidRPr="00763EE3">
              <w:rPr>
                <w:b/>
                <w:bCs/>
                <w:sz w:val="20"/>
                <w:szCs w:val="20"/>
              </w:rPr>
              <w:t>Character</w:t>
            </w:r>
            <w:proofErr w:type="spellEnd"/>
            <w:r w:rsidRPr="00763EE3">
              <w:rPr>
                <w:b/>
                <w:bCs/>
                <w:sz w:val="20"/>
                <w:szCs w:val="20"/>
              </w:rPr>
              <w:t xml:space="preserve"> </w:t>
            </w:r>
            <w:proofErr w:type="spellStart"/>
            <w:r w:rsidRPr="00763EE3">
              <w:rPr>
                <w:b/>
                <w:bCs/>
                <w:sz w:val="20"/>
                <w:szCs w:val="20"/>
              </w:rPr>
              <w:t>Animation</w:t>
            </w:r>
            <w:proofErr w:type="spellEnd"/>
            <w:r w:rsidRPr="00763EE3">
              <w:rPr>
                <w:b/>
                <w:bCs/>
                <w:sz w:val="20"/>
                <w:szCs w:val="20"/>
              </w:rPr>
              <w:t>)</w:t>
            </w:r>
          </w:p>
          <w:p w14:paraId="1FA85BCA" w14:textId="77777777" w:rsidR="006C7A54" w:rsidRPr="00763EE3" w:rsidRDefault="006C7A54" w:rsidP="005F5426">
            <w:pPr>
              <w:textAlignment w:val="baseline"/>
              <w:rPr>
                <w:b/>
                <w:bCs/>
                <w:sz w:val="20"/>
                <w:szCs w:val="20"/>
              </w:rPr>
            </w:pPr>
          </w:p>
          <w:p w14:paraId="262282BA" w14:textId="77777777" w:rsidR="005F5426" w:rsidRPr="00763EE3" w:rsidRDefault="005F5426" w:rsidP="00B20F0E">
            <w:pPr>
              <w:spacing w:after="120"/>
              <w:jc w:val="both"/>
              <w:textAlignment w:val="baseline"/>
              <w:rPr>
                <w:sz w:val="20"/>
                <w:szCs w:val="20"/>
              </w:rPr>
            </w:pPr>
            <w:r w:rsidRPr="00763EE3">
              <w:rPr>
                <w:sz w:val="20"/>
                <w:szCs w:val="20"/>
              </w:rPr>
              <w:t xml:space="preserve">Program in </w:t>
            </w:r>
            <w:proofErr w:type="spellStart"/>
            <w:r w:rsidRPr="00763EE3">
              <w:rPr>
                <w:sz w:val="20"/>
                <w:szCs w:val="20"/>
              </w:rPr>
              <w:t>Character</w:t>
            </w:r>
            <w:proofErr w:type="spellEnd"/>
            <w:r w:rsidRPr="00763EE3">
              <w:rPr>
                <w:sz w:val="20"/>
                <w:szCs w:val="20"/>
              </w:rPr>
              <w:t xml:space="preserve"> </w:t>
            </w:r>
            <w:proofErr w:type="spellStart"/>
            <w:r w:rsidRPr="00763EE3">
              <w:rPr>
                <w:sz w:val="20"/>
                <w:szCs w:val="20"/>
              </w:rPr>
              <w:t>Animation</w:t>
            </w:r>
            <w:proofErr w:type="spellEnd"/>
            <w:r w:rsidRPr="00763EE3">
              <w:rPr>
                <w:sz w:val="20"/>
                <w:szCs w:val="20"/>
              </w:rPr>
              <w:t xml:space="preserve"> </w:t>
            </w:r>
            <w:proofErr w:type="spellStart"/>
            <w:r w:rsidRPr="00763EE3">
              <w:rPr>
                <w:sz w:val="20"/>
                <w:szCs w:val="20"/>
              </w:rPr>
              <w:t>is</w:t>
            </w:r>
            <w:proofErr w:type="spellEnd"/>
            <w:r w:rsidRPr="00763EE3">
              <w:rPr>
                <w:sz w:val="20"/>
                <w:szCs w:val="20"/>
              </w:rPr>
              <w:t xml:space="preserve"> </w:t>
            </w:r>
            <w:proofErr w:type="spellStart"/>
            <w:r w:rsidRPr="00763EE3">
              <w:rPr>
                <w:sz w:val="20"/>
                <w:szCs w:val="20"/>
              </w:rPr>
              <w:t>designed</w:t>
            </w:r>
            <w:proofErr w:type="spellEnd"/>
            <w:r w:rsidRPr="00763EE3">
              <w:rPr>
                <w:sz w:val="20"/>
                <w:szCs w:val="20"/>
              </w:rPr>
              <w:t xml:space="preserve"> </w:t>
            </w:r>
            <w:proofErr w:type="spellStart"/>
            <w:r w:rsidRPr="00763EE3">
              <w:rPr>
                <w:sz w:val="20"/>
                <w:szCs w:val="20"/>
              </w:rPr>
              <w:t>for</w:t>
            </w:r>
            <w:proofErr w:type="spellEnd"/>
            <w:r w:rsidRPr="00763EE3">
              <w:rPr>
                <w:sz w:val="20"/>
                <w:szCs w:val="20"/>
              </w:rPr>
              <w:t xml:space="preserve"> </w:t>
            </w:r>
            <w:proofErr w:type="spellStart"/>
            <w:r w:rsidRPr="00763EE3">
              <w:rPr>
                <w:sz w:val="20"/>
                <w:szCs w:val="20"/>
              </w:rPr>
              <w:t>students</w:t>
            </w:r>
            <w:proofErr w:type="spellEnd"/>
            <w:r w:rsidRPr="00763EE3">
              <w:rPr>
                <w:sz w:val="20"/>
                <w:szCs w:val="20"/>
              </w:rPr>
              <w:t xml:space="preserve"> </w:t>
            </w:r>
            <w:proofErr w:type="spellStart"/>
            <w:r w:rsidRPr="00763EE3">
              <w:rPr>
                <w:sz w:val="20"/>
                <w:szCs w:val="20"/>
              </w:rPr>
              <w:t>who</w:t>
            </w:r>
            <w:proofErr w:type="spellEnd"/>
            <w:r w:rsidRPr="00763EE3">
              <w:rPr>
                <w:sz w:val="20"/>
                <w:szCs w:val="20"/>
              </w:rPr>
              <w:t xml:space="preserve"> </w:t>
            </w:r>
            <w:proofErr w:type="spellStart"/>
            <w:r w:rsidRPr="00763EE3">
              <w:rPr>
                <w:sz w:val="20"/>
                <w:szCs w:val="20"/>
              </w:rPr>
              <w:t>seek</w:t>
            </w:r>
            <w:proofErr w:type="spellEnd"/>
            <w:r w:rsidRPr="00763EE3">
              <w:rPr>
                <w:sz w:val="20"/>
                <w:szCs w:val="20"/>
              </w:rPr>
              <w:t xml:space="preserve"> </w:t>
            </w:r>
            <w:proofErr w:type="spellStart"/>
            <w:r w:rsidRPr="00763EE3">
              <w:rPr>
                <w:sz w:val="20"/>
                <w:szCs w:val="20"/>
              </w:rPr>
              <w:t>an</w:t>
            </w:r>
            <w:proofErr w:type="spellEnd"/>
            <w:r w:rsidRPr="00763EE3">
              <w:rPr>
                <w:sz w:val="20"/>
                <w:szCs w:val="20"/>
              </w:rPr>
              <w:t xml:space="preserve"> </w:t>
            </w:r>
            <w:proofErr w:type="spellStart"/>
            <w:r w:rsidRPr="00763EE3">
              <w:rPr>
                <w:sz w:val="20"/>
                <w:szCs w:val="20"/>
              </w:rPr>
              <w:t>understanding</w:t>
            </w:r>
            <w:proofErr w:type="spellEnd"/>
            <w:r w:rsidRPr="00763EE3">
              <w:rPr>
                <w:sz w:val="20"/>
                <w:szCs w:val="20"/>
              </w:rPr>
              <w:t xml:space="preserve">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the</w:t>
            </w:r>
            <w:proofErr w:type="spellEnd"/>
            <w:r w:rsidRPr="00763EE3">
              <w:rPr>
                <w:sz w:val="20"/>
                <w:szCs w:val="20"/>
              </w:rPr>
              <w:t xml:space="preserve"> art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character</w:t>
            </w:r>
            <w:proofErr w:type="spellEnd"/>
            <w:r w:rsidRPr="00763EE3">
              <w:rPr>
                <w:sz w:val="20"/>
                <w:szCs w:val="20"/>
              </w:rPr>
              <w:t xml:space="preserve"> performance and </w:t>
            </w:r>
            <w:proofErr w:type="spellStart"/>
            <w:r w:rsidRPr="00763EE3">
              <w:rPr>
                <w:sz w:val="20"/>
                <w:szCs w:val="20"/>
              </w:rPr>
              <w:t>storytelling</w:t>
            </w:r>
            <w:proofErr w:type="spellEnd"/>
            <w:r w:rsidRPr="00763EE3">
              <w:rPr>
                <w:sz w:val="20"/>
                <w:szCs w:val="20"/>
              </w:rPr>
              <w:t xml:space="preserve"> in </w:t>
            </w:r>
            <w:proofErr w:type="spellStart"/>
            <w:r w:rsidRPr="00763EE3">
              <w:rPr>
                <w:sz w:val="20"/>
                <w:szCs w:val="20"/>
              </w:rPr>
              <w:t>animation</w:t>
            </w:r>
            <w:proofErr w:type="spellEnd"/>
            <w:r w:rsidRPr="00763EE3">
              <w:rPr>
                <w:sz w:val="20"/>
                <w:szCs w:val="20"/>
              </w:rPr>
              <w:t>.</w:t>
            </w:r>
          </w:p>
          <w:p w14:paraId="14FDE76C" w14:textId="77777777" w:rsidR="005F5426" w:rsidRPr="00763EE3" w:rsidRDefault="005F5426" w:rsidP="00B20F0E">
            <w:pPr>
              <w:jc w:val="both"/>
              <w:textAlignment w:val="baseline"/>
              <w:rPr>
                <w:sz w:val="20"/>
                <w:szCs w:val="20"/>
              </w:rPr>
            </w:pPr>
            <w:bookmarkStart w:id="113" w:name="6625"/>
            <w:bookmarkEnd w:id="113"/>
            <w:proofErr w:type="spellStart"/>
            <w:r w:rsidRPr="00763EE3">
              <w:rPr>
                <w:sz w:val="20"/>
                <w:szCs w:val="20"/>
              </w:rPr>
              <w:t>The</w:t>
            </w:r>
            <w:proofErr w:type="spellEnd"/>
            <w:r w:rsidRPr="00763EE3">
              <w:rPr>
                <w:sz w:val="20"/>
                <w:szCs w:val="20"/>
              </w:rPr>
              <w:t xml:space="preserve"> Program </w:t>
            </w:r>
            <w:proofErr w:type="spellStart"/>
            <w:r w:rsidRPr="00763EE3">
              <w:rPr>
                <w:sz w:val="20"/>
                <w:szCs w:val="20"/>
              </w:rPr>
              <w:t>provides</w:t>
            </w:r>
            <w:proofErr w:type="spellEnd"/>
            <w:r w:rsidRPr="00763EE3">
              <w:rPr>
                <w:sz w:val="20"/>
                <w:szCs w:val="20"/>
              </w:rPr>
              <w:t xml:space="preserve"> </w:t>
            </w:r>
            <w:proofErr w:type="spellStart"/>
            <w:r w:rsidRPr="00763EE3">
              <w:rPr>
                <w:sz w:val="20"/>
                <w:szCs w:val="20"/>
              </w:rPr>
              <w:t>comprehensive</w:t>
            </w:r>
            <w:proofErr w:type="spellEnd"/>
            <w:r w:rsidRPr="00763EE3">
              <w:rPr>
                <w:sz w:val="20"/>
                <w:szCs w:val="20"/>
              </w:rPr>
              <w:t xml:space="preserve"> </w:t>
            </w:r>
            <w:proofErr w:type="spellStart"/>
            <w:r w:rsidRPr="00763EE3">
              <w:rPr>
                <w:sz w:val="20"/>
                <w:szCs w:val="20"/>
              </w:rPr>
              <w:t>artistic</w:t>
            </w:r>
            <w:proofErr w:type="spellEnd"/>
            <w:r w:rsidRPr="00763EE3">
              <w:rPr>
                <w:sz w:val="20"/>
                <w:szCs w:val="20"/>
              </w:rPr>
              <w:t xml:space="preserve"> and </w:t>
            </w:r>
            <w:proofErr w:type="spellStart"/>
            <w:r w:rsidRPr="00763EE3">
              <w:rPr>
                <w:sz w:val="20"/>
                <w:szCs w:val="20"/>
              </w:rPr>
              <w:t>technical</w:t>
            </w:r>
            <w:proofErr w:type="spellEnd"/>
            <w:r w:rsidRPr="00763EE3">
              <w:rPr>
                <w:sz w:val="20"/>
                <w:szCs w:val="20"/>
              </w:rPr>
              <w:t xml:space="preserve"> </w:t>
            </w:r>
            <w:proofErr w:type="spellStart"/>
            <w:r w:rsidRPr="00763EE3">
              <w:rPr>
                <w:sz w:val="20"/>
                <w:szCs w:val="20"/>
              </w:rPr>
              <w:t>training</w:t>
            </w:r>
            <w:proofErr w:type="spellEnd"/>
            <w:r w:rsidRPr="00763EE3">
              <w:rPr>
                <w:sz w:val="20"/>
                <w:szCs w:val="20"/>
              </w:rPr>
              <w:t xml:space="preserve"> to </w:t>
            </w:r>
            <w:proofErr w:type="spellStart"/>
            <w:r w:rsidRPr="00763EE3">
              <w:rPr>
                <w:sz w:val="20"/>
                <w:szCs w:val="20"/>
              </w:rPr>
              <w:t>help</w:t>
            </w:r>
            <w:proofErr w:type="spellEnd"/>
            <w:r w:rsidRPr="00763EE3">
              <w:rPr>
                <w:sz w:val="20"/>
                <w:szCs w:val="20"/>
              </w:rPr>
              <w:t xml:space="preserve"> </w:t>
            </w:r>
            <w:proofErr w:type="spellStart"/>
            <w:r w:rsidRPr="00763EE3">
              <w:rPr>
                <w:sz w:val="20"/>
                <w:szCs w:val="20"/>
              </w:rPr>
              <w:t>each</w:t>
            </w:r>
            <w:proofErr w:type="spellEnd"/>
            <w:r w:rsidRPr="00763EE3">
              <w:rPr>
                <w:sz w:val="20"/>
                <w:szCs w:val="20"/>
              </w:rPr>
              <w:t xml:space="preserve"> student </w:t>
            </w:r>
            <w:proofErr w:type="spellStart"/>
            <w:r w:rsidRPr="00763EE3">
              <w:rPr>
                <w:sz w:val="20"/>
                <w:szCs w:val="20"/>
              </w:rPr>
              <w:t>develop</w:t>
            </w:r>
            <w:proofErr w:type="spellEnd"/>
            <w:r w:rsidRPr="00763EE3">
              <w:rPr>
                <w:sz w:val="20"/>
                <w:szCs w:val="20"/>
              </w:rPr>
              <w:t xml:space="preserve"> as a </w:t>
            </w:r>
            <w:proofErr w:type="spellStart"/>
            <w:r w:rsidRPr="00763EE3">
              <w:rPr>
                <w:sz w:val="20"/>
                <w:szCs w:val="20"/>
              </w:rPr>
              <w:t>fully-fledged</w:t>
            </w:r>
            <w:proofErr w:type="spellEnd"/>
            <w:r w:rsidRPr="00763EE3">
              <w:rPr>
                <w:sz w:val="20"/>
                <w:szCs w:val="20"/>
              </w:rPr>
              <w:t xml:space="preserve"> </w:t>
            </w:r>
            <w:proofErr w:type="spellStart"/>
            <w:r w:rsidRPr="00763EE3">
              <w:rPr>
                <w:sz w:val="20"/>
                <w:szCs w:val="20"/>
              </w:rPr>
              <w:t>animation</w:t>
            </w:r>
            <w:proofErr w:type="spellEnd"/>
            <w:r w:rsidRPr="00763EE3">
              <w:rPr>
                <w:sz w:val="20"/>
                <w:szCs w:val="20"/>
              </w:rPr>
              <w:t xml:space="preserve"> </w:t>
            </w:r>
            <w:proofErr w:type="spellStart"/>
            <w:r w:rsidRPr="00763EE3">
              <w:rPr>
                <w:sz w:val="20"/>
                <w:szCs w:val="20"/>
              </w:rPr>
              <w:t>artist</w:t>
            </w:r>
            <w:proofErr w:type="spellEnd"/>
            <w:r w:rsidRPr="00763EE3">
              <w:rPr>
                <w:sz w:val="20"/>
                <w:szCs w:val="20"/>
              </w:rPr>
              <w:t xml:space="preserve"> </w:t>
            </w:r>
            <w:proofErr w:type="spellStart"/>
            <w:r w:rsidRPr="00763EE3">
              <w:rPr>
                <w:sz w:val="20"/>
                <w:szCs w:val="20"/>
              </w:rPr>
              <w:t>within</w:t>
            </w:r>
            <w:proofErr w:type="spellEnd"/>
            <w:r w:rsidRPr="00763EE3">
              <w:rPr>
                <w:sz w:val="20"/>
                <w:szCs w:val="20"/>
              </w:rPr>
              <w:t xml:space="preserve"> </w:t>
            </w:r>
            <w:proofErr w:type="spellStart"/>
            <w:r w:rsidRPr="00763EE3">
              <w:rPr>
                <w:sz w:val="20"/>
                <w:szCs w:val="20"/>
              </w:rPr>
              <w:t>both</w:t>
            </w:r>
            <w:proofErr w:type="spellEnd"/>
            <w:r w:rsidRPr="00763EE3">
              <w:rPr>
                <w:sz w:val="20"/>
                <w:szCs w:val="20"/>
              </w:rPr>
              <w:t xml:space="preserve">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traditional</w:t>
            </w:r>
            <w:proofErr w:type="spellEnd"/>
            <w:r w:rsidRPr="00763EE3">
              <w:rPr>
                <w:sz w:val="20"/>
                <w:szCs w:val="20"/>
              </w:rPr>
              <w:t xml:space="preserve"> and </w:t>
            </w:r>
            <w:proofErr w:type="spellStart"/>
            <w:r w:rsidRPr="00763EE3">
              <w:rPr>
                <w:sz w:val="20"/>
                <w:szCs w:val="20"/>
              </w:rPr>
              <w:t>computer</w:t>
            </w:r>
            <w:proofErr w:type="spellEnd"/>
            <w:r w:rsidRPr="00763EE3">
              <w:rPr>
                <w:sz w:val="20"/>
                <w:szCs w:val="20"/>
              </w:rPr>
              <w:t xml:space="preserve"> </w:t>
            </w:r>
            <w:proofErr w:type="spellStart"/>
            <w:r w:rsidRPr="00763EE3">
              <w:rPr>
                <w:sz w:val="20"/>
                <w:szCs w:val="20"/>
              </w:rPr>
              <w:t>graphic</w:t>
            </w:r>
            <w:proofErr w:type="spellEnd"/>
            <w:r w:rsidRPr="00763EE3">
              <w:rPr>
                <w:sz w:val="20"/>
                <w:szCs w:val="20"/>
              </w:rPr>
              <w:t xml:space="preserve"> (CG) </w:t>
            </w:r>
            <w:proofErr w:type="spellStart"/>
            <w:r w:rsidRPr="00763EE3">
              <w:rPr>
                <w:sz w:val="20"/>
                <w:szCs w:val="20"/>
              </w:rPr>
              <w:t>animation</w:t>
            </w:r>
            <w:proofErr w:type="spellEnd"/>
            <w:r w:rsidRPr="00763EE3">
              <w:rPr>
                <w:sz w:val="20"/>
                <w:szCs w:val="20"/>
              </w:rPr>
              <w:t xml:space="preserve"> </w:t>
            </w:r>
            <w:proofErr w:type="spellStart"/>
            <w:r w:rsidRPr="00763EE3">
              <w:rPr>
                <w:sz w:val="20"/>
                <w:szCs w:val="20"/>
              </w:rPr>
              <w:t>environments</w:t>
            </w:r>
            <w:proofErr w:type="spellEnd"/>
            <w:r w:rsidRPr="00763EE3">
              <w:rPr>
                <w:sz w:val="20"/>
                <w:szCs w:val="20"/>
              </w:rPr>
              <w:t xml:space="preserve">. </w:t>
            </w:r>
            <w:proofErr w:type="spellStart"/>
            <w:r w:rsidRPr="00763EE3">
              <w:rPr>
                <w:sz w:val="20"/>
                <w:szCs w:val="20"/>
              </w:rPr>
              <w:t>The</w:t>
            </w:r>
            <w:proofErr w:type="spellEnd"/>
            <w:r w:rsidRPr="00763EE3">
              <w:rPr>
                <w:sz w:val="20"/>
                <w:szCs w:val="20"/>
              </w:rPr>
              <w:t xml:space="preserve"> Program </w:t>
            </w:r>
            <w:proofErr w:type="spellStart"/>
            <w:r w:rsidRPr="00763EE3">
              <w:rPr>
                <w:sz w:val="20"/>
                <w:szCs w:val="20"/>
              </w:rPr>
              <w:t>features</w:t>
            </w:r>
            <w:proofErr w:type="spellEnd"/>
            <w:r w:rsidRPr="00763EE3">
              <w:rPr>
                <w:sz w:val="20"/>
                <w:szCs w:val="20"/>
              </w:rPr>
              <w:t xml:space="preserve"> a </w:t>
            </w:r>
            <w:proofErr w:type="spellStart"/>
            <w:r w:rsidRPr="00763EE3">
              <w:rPr>
                <w:sz w:val="20"/>
                <w:szCs w:val="20"/>
              </w:rPr>
              <w:t>faculty</w:t>
            </w:r>
            <w:proofErr w:type="spellEnd"/>
            <w:r w:rsidRPr="00763EE3">
              <w:rPr>
                <w:sz w:val="20"/>
                <w:szCs w:val="20"/>
              </w:rPr>
              <w:t xml:space="preserve">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experienced</w:t>
            </w:r>
            <w:proofErr w:type="spellEnd"/>
            <w:r w:rsidRPr="00763EE3">
              <w:rPr>
                <w:sz w:val="20"/>
                <w:szCs w:val="20"/>
              </w:rPr>
              <w:t xml:space="preserve"> </w:t>
            </w:r>
            <w:proofErr w:type="spellStart"/>
            <w:r w:rsidRPr="00763EE3">
              <w:rPr>
                <w:sz w:val="20"/>
                <w:szCs w:val="20"/>
              </w:rPr>
              <w:t>professionals</w:t>
            </w:r>
            <w:proofErr w:type="spellEnd"/>
            <w:r w:rsidRPr="00763EE3">
              <w:rPr>
                <w:sz w:val="20"/>
                <w:szCs w:val="20"/>
              </w:rPr>
              <w:t xml:space="preserve"> </w:t>
            </w:r>
            <w:proofErr w:type="spellStart"/>
            <w:r w:rsidRPr="00763EE3">
              <w:rPr>
                <w:sz w:val="20"/>
                <w:szCs w:val="20"/>
              </w:rPr>
              <w:t>who</w:t>
            </w:r>
            <w:proofErr w:type="spellEnd"/>
            <w:r w:rsidRPr="00763EE3">
              <w:rPr>
                <w:sz w:val="20"/>
                <w:szCs w:val="20"/>
              </w:rPr>
              <w:t xml:space="preserve"> </w:t>
            </w:r>
            <w:proofErr w:type="spellStart"/>
            <w:r w:rsidRPr="00763EE3">
              <w:rPr>
                <w:sz w:val="20"/>
                <w:szCs w:val="20"/>
              </w:rPr>
              <w:t>work</w:t>
            </w:r>
            <w:proofErr w:type="spellEnd"/>
            <w:r w:rsidRPr="00763EE3">
              <w:rPr>
                <w:sz w:val="20"/>
                <w:szCs w:val="20"/>
              </w:rPr>
              <w:t xml:space="preserve"> </w:t>
            </w:r>
            <w:proofErr w:type="spellStart"/>
            <w:r w:rsidRPr="00763EE3">
              <w:rPr>
                <w:sz w:val="20"/>
                <w:szCs w:val="20"/>
              </w:rPr>
              <w:t>at</w:t>
            </w:r>
            <w:proofErr w:type="spellEnd"/>
            <w:r w:rsidRPr="00763EE3">
              <w:rPr>
                <w:sz w:val="20"/>
                <w:szCs w:val="20"/>
              </w:rPr>
              <w:t xml:space="preserve">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forefront</w:t>
            </w:r>
            <w:proofErr w:type="spellEnd"/>
            <w:r w:rsidRPr="00763EE3">
              <w:rPr>
                <w:sz w:val="20"/>
                <w:szCs w:val="20"/>
              </w:rPr>
              <w:t xml:space="preserve">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traditional</w:t>
            </w:r>
            <w:proofErr w:type="spellEnd"/>
            <w:r w:rsidRPr="00763EE3">
              <w:rPr>
                <w:sz w:val="20"/>
                <w:szCs w:val="20"/>
              </w:rPr>
              <w:t xml:space="preserve">, CG and independent </w:t>
            </w:r>
            <w:proofErr w:type="spellStart"/>
            <w:r w:rsidRPr="00763EE3">
              <w:rPr>
                <w:sz w:val="20"/>
                <w:szCs w:val="20"/>
              </w:rPr>
              <w:t>animation</w:t>
            </w:r>
            <w:proofErr w:type="spellEnd"/>
            <w:r w:rsidRPr="00763EE3">
              <w:rPr>
                <w:sz w:val="20"/>
                <w:szCs w:val="20"/>
              </w:rPr>
              <w:t>.</w:t>
            </w:r>
          </w:p>
          <w:p w14:paraId="6BA3E982" w14:textId="77777777" w:rsidR="005F5426" w:rsidRPr="00763EE3" w:rsidRDefault="005F5426" w:rsidP="00B20F0E">
            <w:pPr>
              <w:jc w:val="both"/>
              <w:textAlignment w:val="baseline"/>
              <w:rPr>
                <w:sz w:val="20"/>
                <w:szCs w:val="20"/>
              </w:rPr>
            </w:pPr>
            <w:proofErr w:type="spellStart"/>
            <w:r w:rsidRPr="00763EE3">
              <w:rPr>
                <w:sz w:val="20"/>
                <w:szCs w:val="20"/>
              </w:rPr>
              <w:t>The</w:t>
            </w:r>
            <w:proofErr w:type="spellEnd"/>
            <w:r w:rsidRPr="00763EE3">
              <w:rPr>
                <w:sz w:val="20"/>
                <w:szCs w:val="20"/>
              </w:rPr>
              <w:t xml:space="preserve"> </w:t>
            </w:r>
            <w:proofErr w:type="spellStart"/>
            <w:r w:rsidRPr="00763EE3">
              <w:rPr>
                <w:sz w:val="20"/>
                <w:szCs w:val="20"/>
              </w:rPr>
              <w:t>first</w:t>
            </w:r>
            <w:proofErr w:type="spellEnd"/>
            <w:r w:rsidRPr="00763EE3">
              <w:rPr>
                <w:sz w:val="20"/>
                <w:szCs w:val="20"/>
              </w:rPr>
              <w:t xml:space="preserve"> </w:t>
            </w:r>
            <w:proofErr w:type="spellStart"/>
            <w:r w:rsidRPr="00763EE3">
              <w:rPr>
                <w:sz w:val="20"/>
                <w:szCs w:val="20"/>
              </w:rPr>
              <w:t>year</w:t>
            </w:r>
            <w:proofErr w:type="spellEnd"/>
            <w:r w:rsidRPr="00763EE3">
              <w:rPr>
                <w:sz w:val="20"/>
                <w:szCs w:val="20"/>
              </w:rPr>
              <w:t xml:space="preserve">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Program’s</w:t>
            </w:r>
            <w:proofErr w:type="spellEnd"/>
            <w:r w:rsidRPr="00763EE3">
              <w:rPr>
                <w:sz w:val="20"/>
                <w:szCs w:val="20"/>
              </w:rPr>
              <w:t xml:space="preserve"> </w:t>
            </w:r>
            <w:proofErr w:type="spellStart"/>
            <w:r w:rsidRPr="00763EE3">
              <w:rPr>
                <w:sz w:val="20"/>
                <w:szCs w:val="20"/>
              </w:rPr>
              <w:t>intensive</w:t>
            </w:r>
            <w:proofErr w:type="spellEnd"/>
            <w:r w:rsidRPr="00763EE3">
              <w:rPr>
                <w:sz w:val="20"/>
                <w:szCs w:val="20"/>
              </w:rPr>
              <w:t xml:space="preserve"> </w:t>
            </w:r>
            <w:proofErr w:type="spellStart"/>
            <w:r w:rsidRPr="00763EE3">
              <w:rPr>
                <w:sz w:val="20"/>
                <w:szCs w:val="20"/>
              </w:rPr>
              <w:t>four-year</w:t>
            </w:r>
            <w:proofErr w:type="spellEnd"/>
            <w:r w:rsidRPr="00763EE3">
              <w:rPr>
                <w:sz w:val="20"/>
                <w:szCs w:val="20"/>
              </w:rPr>
              <w:t xml:space="preserve"> curriculum </w:t>
            </w:r>
            <w:proofErr w:type="spellStart"/>
            <w:r w:rsidRPr="00763EE3">
              <w:rPr>
                <w:sz w:val="20"/>
                <w:szCs w:val="20"/>
              </w:rPr>
              <w:t>is</w:t>
            </w:r>
            <w:proofErr w:type="spellEnd"/>
            <w:r w:rsidRPr="00763EE3">
              <w:rPr>
                <w:sz w:val="20"/>
                <w:szCs w:val="20"/>
              </w:rPr>
              <w:t xml:space="preserve"> </w:t>
            </w:r>
            <w:proofErr w:type="spellStart"/>
            <w:r w:rsidRPr="00763EE3">
              <w:rPr>
                <w:sz w:val="20"/>
                <w:szCs w:val="20"/>
              </w:rPr>
              <w:t>devoted</w:t>
            </w:r>
            <w:proofErr w:type="spellEnd"/>
            <w:r w:rsidRPr="00763EE3">
              <w:rPr>
                <w:sz w:val="20"/>
                <w:szCs w:val="20"/>
              </w:rPr>
              <w:t xml:space="preserve"> to </w:t>
            </w:r>
            <w:proofErr w:type="spellStart"/>
            <w:r w:rsidRPr="00763EE3">
              <w:rPr>
                <w:sz w:val="20"/>
                <w:szCs w:val="20"/>
              </w:rPr>
              <w:t>courses</w:t>
            </w:r>
            <w:proofErr w:type="spellEnd"/>
            <w:r w:rsidRPr="00763EE3">
              <w:rPr>
                <w:sz w:val="20"/>
                <w:szCs w:val="20"/>
              </w:rPr>
              <w:t xml:space="preserve"> in </w:t>
            </w:r>
            <w:proofErr w:type="spellStart"/>
            <w:r w:rsidRPr="00763EE3">
              <w:rPr>
                <w:sz w:val="20"/>
                <w:szCs w:val="20"/>
              </w:rPr>
              <w:t>life</w:t>
            </w:r>
            <w:proofErr w:type="spellEnd"/>
            <w:r w:rsidRPr="00763EE3">
              <w:rPr>
                <w:sz w:val="20"/>
                <w:szCs w:val="20"/>
              </w:rPr>
              <w:t xml:space="preserve"> </w:t>
            </w:r>
            <w:proofErr w:type="spellStart"/>
            <w:r w:rsidRPr="00763EE3">
              <w:rPr>
                <w:sz w:val="20"/>
                <w:szCs w:val="20"/>
              </w:rPr>
              <w:t>drawing</w:t>
            </w:r>
            <w:proofErr w:type="spellEnd"/>
            <w:r w:rsidRPr="00763EE3">
              <w:rPr>
                <w:sz w:val="20"/>
                <w:szCs w:val="20"/>
              </w:rPr>
              <w:t xml:space="preserve">, </w:t>
            </w:r>
            <w:proofErr w:type="spellStart"/>
            <w:r w:rsidRPr="00763EE3">
              <w:rPr>
                <w:sz w:val="20"/>
                <w:szCs w:val="20"/>
              </w:rPr>
              <w:t>color</w:t>
            </w:r>
            <w:proofErr w:type="spellEnd"/>
            <w:r w:rsidRPr="00763EE3">
              <w:rPr>
                <w:sz w:val="20"/>
                <w:szCs w:val="20"/>
              </w:rPr>
              <w:t xml:space="preserve"> and design, </w:t>
            </w:r>
            <w:proofErr w:type="spellStart"/>
            <w:r w:rsidRPr="00763EE3">
              <w:rPr>
                <w:sz w:val="20"/>
                <w:szCs w:val="20"/>
              </w:rPr>
              <w:t>storytelling</w:t>
            </w:r>
            <w:proofErr w:type="spellEnd"/>
            <w:r w:rsidRPr="00763EE3">
              <w:rPr>
                <w:sz w:val="20"/>
                <w:szCs w:val="20"/>
              </w:rPr>
              <w:t xml:space="preserve"> and </w:t>
            </w:r>
            <w:proofErr w:type="spellStart"/>
            <w:r w:rsidRPr="00763EE3">
              <w:rPr>
                <w:sz w:val="20"/>
                <w:szCs w:val="20"/>
              </w:rPr>
              <w:t>character</w:t>
            </w:r>
            <w:proofErr w:type="spellEnd"/>
            <w:r w:rsidRPr="00763EE3">
              <w:rPr>
                <w:sz w:val="20"/>
                <w:szCs w:val="20"/>
              </w:rPr>
              <w:t xml:space="preserve"> </w:t>
            </w:r>
            <w:proofErr w:type="spellStart"/>
            <w:r w:rsidRPr="00763EE3">
              <w:rPr>
                <w:sz w:val="20"/>
                <w:szCs w:val="20"/>
              </w:rPr>
              <w:t>animation</w:t>
            </w:r>
            <w:proofErr w:type="spellEnd"/>
            <w:r w:rsidRPr="00763EE3">
              <w:rPr>
                <w:sz w:val="20"/>
                <w:szCs w:val="20"/>
              </w:rPr>
              <w:t>—</w:t>
            </w:r>
            <w:proofErr w:type="spellStart"/>
            <w:r w:rsidRPr="00763EE3">
              <w:rPr>
                <w:sz w:val="20"/>
                <w:szCs w:val="20"/>
              </w:rPr>
              <w:t>both</w:t>
            </w:r>
            <w:proofErr w:type="spellEnd"/>
            <w:r w:rsidRPr="00763EE3">
              <w:rPr>
                <w:sz w:val="20"/>
                <w:szCs w:val="20"/>
              </w:rPr>
              <w:t xml:space="preserve"> </w:t>
            </w:r>
            <w:proofErr w:type="spellStart"/>
            <w:r w:rsidRPr="00763EE3">
              <w:rPr>
                <w:sz w:val="20"/>
                <w:szCs w:val="20"/>
              </w:rPr>
              <w:t>traditional</w:t>
            </w:r>
            <w:proofErr w:type="spellEnd"/>
            <w:r w:rsidRPr="00763EE3">
              <w:rPr>
                <w:sz w:val="20"/>
                <w:szCs w:val="20"/>
              </w:rPr>
              <w:t xml:space="preserve"> and CG. </w:t>
            </w:r>
            <w:proofErr w:type="spellStart"/>
            <w:r w:rsidRPr="00763EE3">
              <w:rPr>
                <w:sz w:val="20"/>
                <w:szCs w:val="20"/>
              </w:rPr>
              <w:t>The</w:t>
            </w:r>
            <w:proofErr w:type="spellEnd"/>
            <w:r w:rsidRPr="00763EE3">
              <w:rPr>
                <w:sz w:val="20"/>
                <w:szCs w:val="20"/>
              </w:rPr>
              <w:t xml:space="preserve"> second </w:t>
            </w:r>
            <w:proofErr w:type="spellStart"/>
            <w:r w:rsidRPr="00763EE3">
              <w:rPr>
                <w:sz w:val="20"/>
                <w:szCs w:val="20"/>
              </w:rPr>
              <w:t>year</w:t>
            </w:r>
            <w:proofErr w:type="spellEnd"/>
            <w:r w:rsidRPr="00763EE3">
              <w:rPr>
                <w:sz w:val="20"/>
                <w:szCs w:val="20"/>
              </w:rPr>
              <w:t xml:space="preserve"> </w:t>
            </w:r>
            <w:proofErr w:type="spellStart"/>
            <w:r w:rsidRPr="00763EE3">
              <w:rPr>
                <w:sz w:val="20"/>
                <w:szCs w:val="20"/>
              </w:rPr>
              <w:t>takes</w:t>
            </w:r>
            <w:proofErr w:type="spellEnd"/>
            <w:r w:rsidRPr="00763EE3">
              <w:rPr>
                <w:sz w:val="20"/>
                <w:szCs w:val="20"/>
              </w:rPr>
              <w:t xml:space="preserve"> </w:t>
            </w:r>
            <w:proofErr w:type="spellStart"/>
            <w:r w:rsidRPr="00763EE3">
              <w:rPr>
                <w:sz w:val="20"/>
                <w:szCs w:val="20"/>
              </w:rPr>
              <w:t>this</w:t>
            </w:r>
            <w:proofErr w:type="spellEnd"/>
            <w:r w:rsidRPr="00763EE3">
              <w:rPr>
                <w:sz w:val="20"/>
                <w:szCs w:val="20"/>
              </w:rPr>
              <w:t xml:space="preserve"> </w:t>
            </w:r>
            <w:proofErr w:type="spellStart"/>
            <w:r w:rsidRPr="00763EE3">
              <w:rPr>
                <w:sz w:val="20"/>
                <w:szCs w:val="20"/>
              </w:rPr>
              <w:t>work</w:t>
            </w:r>
            <w:proofErr w:type="spellEnd"/>
            <w:r w:rsidRPr="00763EE3">
              <w:rPr>
                <w:sz w:val="20"/>
                <w:szCs w:val="20"/>
              </w:rPr>
              <w:t xml:space="preserve"> to a </w:t>
            </w:r>
            <w:proofErr w:type="spellStart"/>
            <w:r w:rsidRPr="00763EE3">
              <w:rPr>
                <w:sz w:val="20"/>
                <w:szCs w:val="20"/>
              </w:rPr>
              <w:t>higher</w:t>
            </w:r>
            <w:proofErr w:type="spellEnd"/>
            <w:r w:rsidRPr="00763EE3">
              <w:rPr>
                <w:sz w:val="20"/>
                <w:szCs w:val="20"/>
              </w:rPr>
              <w:t xml:space="preserve"> level by </w:t>
            </w:r>
            <w:proofErr w:type="spellStart"/>
            <w:r w:rsidRPr="00763EE3">
              <w:rPr>
                <w:sz w:val="20"/>
                <w:szCs w:val="20"/>
              </w:rPr>
              <w:t>incorporating</w:t>
            </w:r>
            <w:proofErr w:type="spellEnd"/>
            <w:r w:rsidRPr="00763EE3">
              <w:rPr>
                <w:sz w:val="20"/>
                <w:szCs w:val="20"/>
              </w:rPr>
              <w:t xml:space="preserve"> </w:t>
            </w:r>
            <w:proofErr w:type="spellStart"/>
            <w:r w:rsidRPr="00763EE3">
              <w:rPr>
                <w:sz w:val="20"/>
                <w:szCs w:val="20"/>
              </w:rPr>
              <w:t>elements</w:t>
            </w:r>
            <w:proofErr w:type="spellEnd"/>
            <w:r w:rsidRPr="00763EE3">
              <w:rPr>
                <w:sz w:val="20"/>
                <w:szCs w:val="20"/>
              </w:rPr>
              <w:t xml:space="preserve"> such as </w:t>
            </w:r>
            <w:proofErr w:type="spellStart"/>
            <w:r w:rsidRPr="00763EE3">
              <w:rPr>
                <w:sz w:val="20"/>
                <w:szCs w:val="20"/>
              </w:rPr>
              <w:t>dialogue</w:t>
            </w:r>
            <w:proofErr w:type="spellEnd"/>
            <w:r w:rsidRPr="00763EE3">
              <w:rPr>
                <w:sz w:val="20"/>
                <w:szCs w:val="20"/>
              </w:rPr>
              <w:t xml:space="preserve">, </w:t>
            </w:r>
            <w:proofErr w:type="spellStart"/>
            <w:r w:rsidRPr="00763EE3">
              <w:rPr>
                <w:sz w:val="20"/>
                <w:szCs w:val="20"/>
              </w:rPr>
              <w:t>sound</w:t>
            </w:r>
            <w:proofErr w:type="spellEnd"/>
            <w:r w:rsidRPr="00763EE3">
              <w:rPr>
                <w:sz w:val="20"/>
                <w:szCs w:val="20"/>
              </w:rPr>
              <w:t xml:space="preserve"> </w:t>
            </w:r>
            <w:proofErr w:type="spellStart"/>
            <w:r w:rsidRPr="00763EE3">
              <w:rPr>
                <w:sz w:val="20"/>
                <w:szCs w:val="20"/>
              </w:rPr>
              <w:t>effects</w:t>
            </w:r>
            <w:proofErr w:type="spellEnd"/>
            <w:r w:rsidRPr="00763EE3">
              <w:rPr>
                <w:sz w:val="20"/>
                <w:szCs w:val="20"/>
              </w:rPr>
              <w:t xml:space="preserve"> and music. In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third</w:t>
            </w:r>
            <w:proofErr w:type="spellEnd"/>
            <w:r w:rsidRPr="00763EE3">
              <w:rPr>
                <w:sz w:val="20"/>
                <w:szCs w:val="20"/>
              </w:rPr>
              <w:t xml:space="preserve"> </w:t>
            </w:r>
            <w:proofErr w:type="spellStart"/>
            <w:r w:rsidRPr="00763EE3">
              <w:rPr>
                <w:sz w:val="20"/>
                <w:szCs w:val="20"/>
              </w:rPr>
              <w:t>year</w:t>
            </w:r>
            <w:proofErr w:type="spellEnd"/>
            <w:r w:rsidRPr="00763EE3">
              <w:rPr>
                <w:sz w:val="20"/>
                <w:szCs w:val="20"/>
              </w:rPr>
              <w:t xml:space="preserve">, </w:t>
            </w:r>
            <w:proofErr w:type="spellStart"/>
            <w:r w:rsidRPr="00763EE3">
              <w:rPr>
                <w:sz w:val="20"/>
                <w:szCs w:val="20"/>
              </w:rPr>
              <w:t>students</w:t>
            </w:r>
            <w:proofErr w:type="spellEnd"/>
            <w:r w:rsidRPr="00763EE3">
              <w:rPr>
                <w:sz w:val="20"/>
                <w:szCs w:val="20"/>
              </w:rPr>
              <w:t xml:space="preserve"> </w:t>
            </w:r>
            <w:proofErr w:type="spellStart"/>
            <w:r w:rsidRPr="00763EE3">
              <w:rPr>
                <w:sz w:val="20"/>
                <w:szCs w:val="20"/>
              </w:rPr>
              <w:t>typically</w:t>
            </w:r>
            <w:proofErr w:type="spellEnd"/>
            <w:r w:rsidRPr="00763EE3">
              <w:rPr>
                <w:sz w:val="20"/>
                <w:szCs w:val="20"/>
              </w:rPr>
              <w:t xml:space="preserve"> </w:t>
            </w:r>
            <w:proofErr w:type="spellStart"/>
            <w:r w:rsidRPr="00763EE3">
              <w:rPr>
                <w:sz w:val="20"/>
                <w:szCs w:val="20"/>
              </w:rPr>
              <w:t>move</w:t>
            </w:r>
            <w:proofErr w:type="spellEnd"/>
            <w:r w:rsidRPr="00763EE3">
              <w:rPr>
                <w:sz w:val="20"/>
                <w:szCs w:val="20"/>
              </w:rPr>
              <w:t xml:space="preserve"> to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advanced</w:t>
            </w:r>
            <w:proofErr w:type="spellEnd"/>
            <w:r w:rsidRPr="00763EE3">
              <w:rPr>
                <w:sz w:val="20"/>
                <w:szCs w:val="20"/>
              </w:rPr>
              <w:t xml:space="preserve"> level in </w:t>
            </w:r>
            <w:proofErr w:type="spellStart"/>
            <w:r w:rsidRPr="00763EE3">
              <w:rPr>
                <w:sz w:val="20"/>
                <w:szCs w:val="20"/>
              </w:rPr>
              <w:t>their</w:t>
            </w:r>
            <w:proofErr w:type="spellEnd"/>
            <w:r w:rsidRPr="00763EE3">
              <w:rPr>
                <w:sz w:val="20"/>
                <w:szCs w:val="20"/>
              </w:rPr>
              <w:t xml:space="preserve"> </w:t>
            </w:r>
            <w:proofErr w:type="spellStart"/>
            <w:r w:rsidRPr="00763EE3">
              <w:rPr>
                <w:sz w:val="20"/>
                <w:szCs w:val="20"/>
              </w:rPr>
              <w:t>coursework</w:t>
            </w:r>
            <w:proofErr w:type="spellEnd"/>
            <w:r w:rsidRPr="00763EE3">
              <w:rPr>
                <w:sz w:val="20"/>
                <w:szCs w:val="20"/>
              </w:rPr>
              <w:t xml:space="preserve">, </w:t>
            </w:r>
            <w:proofErr w:type="spellStart"/>
            <w:r w:rsidRPr="00763EE3">
              <w:rPr>
                <w:sz w:val="20"/>
                <w:szCs w:val="20"/>
              </w:rPr>
              <w:t>which</w:t>
            </w:r>
            <w:proofErr w:type="spellEnd"/>
            <w:r w:rsidRPr="00763EE3">
              <w:rPr>
                <w:sz w:val="20"/>
                <w:szCs w:val="20"/>
              </w:rPr>
              <w:t xml:space="preserve"> </w:t>
            </w:r>
            <w:proofErr w:type="spellStart"/>
            <w:r w:rsidRPr="00763EE3">
              <w:rPr>
                <w:sz w:val="20"/>
                <w:szCs w:val="20"/>
              </w:rPr>
              <w:t>can</w:t>
            </w:r>
            <w:proofErr w:type="spellEnd"/>
            <w:r w:rsidRPr="00763EE3">
              <w:rPr>
                <w:sz w:val="20"/>
                <w:szCs w:val="20"/>
              </w:rPr>
              <w:t xml:space="preserve"> </w:t>
            </w:r>
            <w:proofErr w:type="spellStart"/>
            <w:r w:rsidRPr="00763EE3">
              <w:rPr>
                <w:sz w:val="20"/>
                <w:szCs w:val="20"/>
              </w:rPr>
              <w:t>include</w:t>
            </w:r>
            <w:proofErr w:type="spellEnd"/>
            <w:r w:rsidRPr="00763EE3">
              <w:rPr>
                <w:sz w:val="20"/>
                <w:szCs w:val="20"/>
              </w:rPr>
              <w:t xml:space="preserve"> story </w:t>
            </w:r>
            <w:proofErr w:type="spellStart"/>
            <w:r w:rsidRPr="00763EE3">
              <w:rPr>
                <w:sz w:val="20"/>
                <w:szCs w:val="20"/>
              </w:rPr>
              <w:t>classes</w:t>
            </w:r>
            <w:proofErr w:type="spellEnd"/>
            <w:r w:rsidRPr="00763EE3">
              <w:rPr>
                <w:sz w:val="20"/>
                <w:szCs w:val="20"/>
              </w:rPr>
              <w:t xml:space="preserve"> </w:t>
            </w:r>
            <w:proofErr w:type="spellStart"/>
            <w:r w:rsidRPr="00763EE3">
              <w:rPr>
                <w:sz w:val="20"/>
                <w:szCs w:val="20"/>
              </w:rPr>
              <w:t>geared</w:t>
            </w:r>
            <w:proofErr w:type="spellEnd"/>
            <w:r w:rsidRPr="00763EE3">
              <w:rPr>
                <w:sz w:val="20"/>
                <w:szCs w:val="20"/>
              </w:rPr>
              <w:t xml:space="preserve"> </w:t>
            </w:r>
            <w:proofErr w:type="spellStart"/>
            <w:r w:rsidRPr="00763EE3">
              <w:rPr>
                <w:sz w:val="20"/>
                <w:szCs w:val="20"/>
              </w:rPr>
              <w:t>toward</w:t>
            </w:r>
            <w:proofErr w:type="spellEnd"/>
            <w:r w:rsidRPr="00763EE3">
              <w:rPr>
                <w:sz w:val="20"/>
                <w:szCs w:val="20"/>
              </w:rPr>
              <w:t xml:space="preserve"> </w:t>
            </w:r>
            <w:proofErr w:type="spellStart"/>
            <w:r w:rsidRPr="00763EE3">
              <w:rPr>
                <w:sz w:val="20"/>
                <w:szCs w:val="20"/>
              </w:rPr>
              <w:t>short-form</w:t>
            </w:r>
            <w:proofErr w:type="spellEnd"/>
            <w:r w:rsidRPr="00763EE3">
              <w:rPr>
                <w:sz w:val="20"/>
                <w:szCs w:val="20"/>
              </w:rPr>
              <w:t xml:space="preserve"> </w:t>
            </w:r>
            <w:proofErr w:type="spellStart"/>
            <w:r w:rsidRPr="00763EE3">
              <w:rPr>
                <w:sz w:val="20"/>
                <w:szCs w:val="20"/>
              </w:rPr>
              <w:t>traditional</w:t>
            </w:r>
            <w:proofErr w:type="spellEnd"/>
            <w:r w:rsidRPr="00763EE3">
              <w:rPr>
                <w:sz w:val="20"/>
                <w:szCs w:val="20"/>
              </w:rPr>
              <w:t xml:space="preserve"> </w:t>
            </w:r>
            <w:proofErr w:type="spellStart"/>
            <w:r w:rsidRPr="00763EE3">
              <w:rPr>
                <w:sz w:val="20"/>
                <w:szCs w:val="20"/>
              </w:rPr>
              <w:t>animation</w:t>
            </w:r>
            <w:proofErr w:type="spellEnd"/>
            <w:r w:rsidRPr="00763EE3">
              <w:rPr>
                <w:sz w:val="20"/>
                <w:szCs w:val="20"/>
              </w:rPr>
              <w:t xml:space="preserve">, CG </w:t>
            </w:r>
            <w:proofErr w:type="spellStart"/>
            <w:r w:rsidRPr="00763EE3">
              <w:rPr>
                <w:sz w:val="20"/>
                <w:szCs w:val="20"/>
              </w:rPr>
              <w:t>computer</w:t>
            </w:r>
            <w:proofErr w:type="spellEnd"/>
            <w:r w:rsidRPr="00763EE3">
              <w:rPr>
                <w:sz w:val="20"/>
                <w:szCs w:val="20"/>
              </w:rPr>
              <w:t xml:space="preserve"> </w:t>
            </w:r>
            <w:proofErr w:type="spellStart"/>
            <w:r w:rsidRPr="00763EE3">
              <w:rPr>
                <w:sz w:val="20"/>
                <w:szCs w:val="20"/>
              </w:rPr>
              <w:t>animation</w:t>
            </w:r>
            <w:proofErr w:type="spellEnd"/>
            <w:r w:rsidRPr="00763EE3">
              <w:rPr>
                <w:sz w:val="20"/>
                <w:szCs w:val="20"/>
              </w:rPr>
              <w:t xml:space="preserve">, and </w:t>
            </w:r>
            <w:proofErr w:type="spellStart"/>
            <w:r w:rsidRPr="00763EE3">
              <w:rPr>
                <w:sz w:val="20"/>
                <w:szCs w:val="20"/>
              </w:rPr>
              <w:t>specialized</w:t>
            </w:r>
            <w:proofErr w:type="spellEnd"/>
            <w:r w:rsidRPr="00763EE3">
              <w:rPr>
                <w:sz w:val="20"/>
                <w:szCs w:val="20"/>
              </w:rPr>
              <w:t xml:space="preserve"> </w:t>
            </w:r>
            <w:proofErr w:type="spellStart"/>
            <w:r w:rsidRPr="00763EE3">
              <w:rPr>
                <w:sz w:val="20"/>
                <w:szCs w:val="20"/>
              </w:rPr>
              <w:t>work</w:t>
            </w:r>
            <w:proofErr w:type="spellEnd"/>
            <w:r w:rsidRPr="00763EE3">
              <w:rPr>
                <w:sz w:val="20"/>
                <w:szCs w:val="20"/>
              </w:rPr>
              <w:t xml:space="preserve"> in </w:t>
            </w:r>
            <w:proofErr w:type="spellStart"/>
            <w:r w:rsidRPr="00763EE3">
              <w:rPr>
                <w:sz w:val="20"/>
                <w:szCs w:val="20"/>
              </w:rPr>
              <w:t>painting</w:t>
            </w:r>
            <w:proofErr w:type="spellEnd"/>
            <w:r w:rsidRPr="00763EE3">
              <w:rPr>
                <w:sz w:val="20"/>
                <w:szCs w:val="20"/>
              </w:rPr>
              <w:t xml:space="preserve">, </w:t>
            </w:r>
            <w:proofErr w:type="spellStart"/>
            <w:r w:rsidRPr="00763EE3">
              <w:rPr>
                <w:sz w:val="20"/>
                <w:szCs w:val="20"/>
              </w:rPr>
              <w:t>illustration</w:t>
            </w:r>
            <w:proofErr w:type="spellEnd"/>
            <w:r w:rsidRPr="00763EE3">
              <w:rPr>
                <w:sz w:val="20"/>
                <w:szCs w:val="20"/>
              </w:rPr>
              <w:t xml:space="preserve">, </w:t>
            </w:r>
            <w:proofErr w:type="spellStart"/>
            <w:r w:rsidRPr="00763EE3">
              <w:rPr>
                <w:sz w:val="20"/>
                <w:szCs w:val="20"/>
              </w:rPr>
              <w:t>graphic</w:t>
            </w:r>
            <w:proofErr w:type="spellEnd"/>
            <w:r w:rsidRPr="00763EE3">
              <w:rPr>
                <w:sz w:val="20"/>
                <w:szCs w:val="20"/>
              </w:rPr>
              <w:t xml:space="preserve"> </w:t>
            </w:r>
            <w:proofErr w:type="spellStart"/>
            <w:r w:rsidRPr="00763EE3">
              <w:rPr>
                <w:sz w:val="20"/>
                <w:szCs w:val="20"/>
              </w:rPr>
              <w:t>novels</w:t>
            </w:r>
            <w:proofErr w:type="spellEnd"/>
            <w:r w:rsidRPr="00763EE3">
              <w:rPr>
                <w:sz w:val="20"/>
                <w:szCs w:val="20"/>
              </w:rPr>
              <w:t xml:space="preserve"> and </w:t>
            </w:r>
            <w:proofErr w:type="spellStart"/>
            <w:r w:rsidRPr="00763EE3">
              <w:rPr>
                <w:sz w:val="20"/>
                <w:szCs w:val="20"/>
              </w:rPr>
              <w:t>advanced</w:t>
            </w:r>
            <w:proofErr w:type="spellEnd"/>
            <w:r w:rsidRPr="00763EE3">
              <w:rPr>
                <w:sz w:val="20"/>
                <w:szCs w:val="20"/>
              </w:rPr>
              <w:t xml:space="preserve"> </w:t>
            </w:r>
            <w:proofErr w:type="spellStart"/>
            <w:r w:rsidRPr="00763EE3">
              <w:rPr>
                <w:sz w:val="20"/>
                <w:szCs w:val="20"/>
              </w:rPr>
              <w:t>visual</w:t>
            </w:r>
            <w:proofErr w:type="spellEnd"/>
            <w:r w:rsidRPr="00763EE3">
              <w:rPr>
                <w:sz w:val="20"/>
                <w:szCs w:val="20"/>
              </w:rPr>
              <w:t xml:space="preserve"> design. In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fourth</w:t>
            </w:r>
            <w:proofErr w:type="spellEnd"/>
            <w:r w:rsidRPr="00763EE3">
              <w:rPr>
                <w:sz w:val="20"/>
                <w:szCs w:val="20"/>
              </w:rPr>
              <w:t xml:space="preserve"> and </w:t>
            </w:r>
            <w:proofErr w:type="spellStart"/>
            <w:r w:rsidRPr="00763EE3">
              <w:rPr>
                <w:sz w:val="20"/>
                <w:szCs w:val="20"/>
              </w:rPr>
              <w:t>final</w:t>
            </w:r>
            <w:proofErr w:type="spellEnd"/>
            <w:r w:rsidRPr="00763EE3">
              <w:rPr>
                <w:sz w:val="20"/>
                <w:szCs w:val="20"/>
              </w:rPr>
              <w:t xml:space="preserve"> </w:t>
            </w:r>
            <w:proofErr w:type="spellStart"/>
            <w:r w:rsidRPr="00763EE3">
              <w:rPr>
                <w:sz w:val="20"/>
                <w:szCs w:val="20"/>
              </w:rPr>
              <w:t>year</w:t>
            </w:r>
            <w:proofErr w:type="spellEnd"/>
            <w:r w:rsidRPr="00763EE3">
              <w:rPr>
                <w:sz w:val="20"/>
                <w:szCs w:val="20"/>
              </w:rPr>
              <w:t xml:space="preserve">, </w:t>
            </w:r>
            <w:proofErr w:type="spellStart"/>
            <w:r w:rsidRPr="00763EE3">
              <w:rPr>
                <w:sz w:val="20"/>
                <w:szCs w:val="20"/>
              </w:rPr>
              <w:t>students</w:t>
            </w:r>
            <w:proofErr w:type="spellEnd"/>
            <w:r w:rsidRPr="00763EE3">
              <w:rPr>
                <w:sz w:val="20"/>
                <w:szCs w:val="20"/>
              </w:rPr>
              <w:t xml:space="preserve"> </w:t>
            </w:r>
            <w:proofErr w:type="spellStart"/>
            <w:r w:rsidRPr="00763EE3">
              <w:rPr>
                <w:sz w:val="20"/>
                <w:szCs w:val="20"/>
              </w:rPr>
              <w:t>move</w:t>
            </w:r>
            <w:proofErr w:type="spellEnd"/>
            <w:r w:rsidRPr="00763EE3">
              <w:rPr>
                <w:sz w:val="20"/>
                <w:szCs w:val="20"/>
              </w:rPr>
              <w:t xml:space="preserve"> up to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highest</w:t>
            </w:r>
            <w:proofErr w:type="spellEnd"/>
            <w:r w:rsidRPr="00763EE3">
              <w:rPr>
                <w:sz w:val="20"/>
                <w:szCs w:val="20"/>
              </w:rPr>
              <w:t xml:space="preserve"> level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core</w:t>
            </w:r>
            <w:proofErr w:type="spellEnd"/>
            <w:r w:rsidRPr="00763EE3">
              <w:rPr>
                <w:sz w:val="20"/>
                <w:szCs w:val="20"/>
              </w:rPr>
              <w:t xml:space="preserve"> </w:t>
            </w:r>
            <w:proofErr w:type="spellStart"/>
            <w:r w:rsidRPr="00763EE3">
              <w:rPr>
                <w:sz w:val="20"/>
                <w:szCs w:val="20"/>
              </w:rPr>
              <w:t>classes</w:t>
            </w:r>
            <w:proofErr w:type="spellEnd"/>
            <w:r w:rsidRPr="00763EE3">
              <w:rPr>
                <w:sz w:val="20"/>
                <w:szCs w:val="20"/>
              </w:rPr>
              <w:t xml:space="preserve"> and </w:t>
            </w:r>
            <w:proofErr w:type="spellStart"/>
            <w:r w:rsidRPr="00763EE3">
              <w:rPr>
                <w:sz w:val="20"/>
                <w:szCs w:val="20"/>
              </w:rPr>
              <w:t>can</w:t>
            </w:r>
            <w:proofErr w:type="spellEnd"/>
            <w:r w:rsidRPr="00763EE3">
              <w:rPr>
                <w:sz w:val="20"/>
                <w:szCs w:val="20"/>
              </w:rPr>
              <w:t xml:space="preserve"> </w:t>
            </w:r>
            <w:proofErr w:type="spellStart"/>
            <w:r w:rsidRPr="00763EE3">
              <w:rPr>
                <w:sz w:val="20"/>
                <w:szCs w:val="20"/>
              </w:rPr>
              <w:t>customize</w:t>
            </w:r>
            <w:proofErr w:type="spellEnd"/>
            <w:r w:rsidRPr="00763EE3">
              <w:rPr>
                <w:sz w:val="20"/>
                <w:szCs w:val="20"/>
              </w:rPr>
              <w:t xml:space="preserve"> </w:t>
            </w:r>
            <w:proofErr w:type="spellStart"/>
            <w:r w:rsidRPr="00763EE3">
              <w:rPr>
                <w:sz w:val="20"/>
                <w:szCs w:val="20"/>
              </w:rPr>
              <w:t>their</w:t>
            </w:r>
            <w:proofErr w:type="spellEnd"/>
            <w:r w:rsidRPr="00763EE3">
              <w:rPr>
                <w:sz w:val="20"/>
                <w:szCs w:val="20"/>
              </w:rPr>
              <w:t xml:space="preserve"> curriculum </w:t>
            </w:r>
            <w:proofErr w:type="spellStart"/>
            <w:r w:rsidRPr="00763EE3">
              <w:rPr>
                <w:sz w:val="20"/>
                <w:szCs w:val="20"/>
              </w:rPr>
              <w:t>according</w:t>
            </w:r>
            <w:proofErr w:type="spellEnd"/>
            <w:r w:rsidRPr="00763EE3">
              <w:rPr>
                <w:sz w:val="20"/>
                <w:szCs w:val="20"/>
              </w:rPr>
              <w:t xml:space="preserve"> to </w:t>
            </w:r>
            <w:proofErr w:type="spellStart"/>
            <w:r w:rsidRPr="00763EE3">
              <w:rPr>
                <w:sz w:val="20"/>
                <w:szCs w:val="20"/>
              </w:rPr>
              <w:t>their</w:t>
            </w:r>
            <w:proofErr w:type="spellEnd"/>
            <w:r w:rsidRPr="00763EE3">
              <w:rPr>
                <w:sz w:val="20"/>
                <w:szCs w:val="20"/>
              </w:rPr>
              <w:t xml:space="preserve"> </w:t>
            </w:r>
            <w:proofErr w:type="spellStart"/>
            <w:r w:rsidRPr="00763EE3">
              <w:rPr>
                <w:sz w:val="20"/>
                <w:szCs w:val="20"/>
              </w:rPr>
              <w:t>own</w:t>
            </w:r>
            <w:proofErr w:type="spellEnd"/>
            <w:r w:rsidRPr="00763EE3">
              <w:rPr>
                <w:sz w:val="20"/>
                <w:szCs w:val="20"/>
              </w:rPr>
              <w:t xml:space="preserve"> </w:t>
            </w:r>
            <w:proofErr w:type="spellStart"/>
            <w:r w:rsidRPr="00763EE3">
              <w:rPr>
                <w:sz w:val="20"/>
                <w:szCs w:val="20"/>
              </w:rPr>
              <w:t>specific</w:t>
            </w:r>
            <w:proofErr w:type="spellEnd"/>
            <w:r w:rsidRPr="00763EE3">
              <w:rPr>
                <w:sz w:val="20"/>
                <w:szCs w:val="20"/>
              </w:rPr>
              <w:t xml:space="preserve"> </w:t>
            </w:r>
            <w:proofErr w:type="spellStart"/>
            <w:r w:rsidRPr="00763EE3">
              <w:rPr>
                <w:sz w:val="20"/>
                <w:szCs w:val="20"/>
              </w:rPr>
              <w:t>areas</w:t>
            </w:r>
            <w:proofErr w:type="spellEnd"/>
            <w:r w:rsidRPr="00763EE3">
              <w:rPr>
                <w:sz w:val="20"/>
                <w:szCs w:val="20"/>
              </w:rPr>
              <w:t xml:space="preserve">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interest</w:t>
            </w:r>
            <w:proofErr w:type="spellEnd"/>
            <w:r w:rsidRPr="00763EE3">
              <w:rPr>
                <w:sz w:val="20"/>
                <w:szCs w:val="20"/>
              </w:rPr>
              <w:t xml:space="preserve">. </w:t>
            </w:r>
            <w:proofErr w:type="spellStart"/>
            <w:r w:rsidRPr="00763EE3">
              <w:rPr>
                <w:sz w:val="20"/>
                <w:szCs w:val="20"/>
              </w:rPr>
              <w:t>During</w:t>
            </w:r>
            <w:proofErr w:type="spellEnd"/>
            <w:r w:rsidRPr="00763EE3">
              <w:rPr>
                <w:sz w:val="20"/>
                <w:szCs w:val="20"/>
              </w:rPr>
              <w:t xml:space="preserve"> </w:t>
            </w:r>
            <w:proofErr w:type="spellStart"/>
            <w:r w:rsidRPr="00763EE3">
              <w:rPr>
                <w:sz w:val="20"/>
                <w:szCs w:val="20"/>
              </w:rPr>
              <w:t>the</w:t>
            </w:r>
            <w:proofErr w:type="spellEnd"/>
            <w:r w:rsidRPr="00763EE3">
              <w:rPr>
                <w:sz w:val="20"/>
                <w:szCs w:val="20"/>
              </w:rPr>
              <w:t xml:space="preserve"> </w:t>
            </w:r>
            <w:proofErr w:type="spellStart"/>
            <w:r w:rsidRPr="00763EE3">
              <w:rPr>
                <w:sz w:val="20"/>
                <w:szCs w:val="20"/>
              </w:rPr>
              <w:t>course</w:t>
            </w:r>
            <w:proofErr w:type="spellEnd"/>
            <w:r w:rsidRPr="00763EE3">
              <w:rPr>
                <w:sz w:val="20"/>
                <w:szCs w:val="20"/>
              </w:rPr>
              <w:t xml:space="preserve"> </w:t>
            </w:r>
            <w:proofErr w:type="spellStart"/>
            <w:r w:rsidRPr="00763EE3">
              <w:rPr>
                <w:sz w:val="20"/>
                <w:szCs w:val="20"/>
              </w:rPr>
              <w:t>of</w:t>
            </w:r>
            <w:proofErr w:type="spellEnd"/>
            <w:r w:rsidRPr="00763EE3">
              <w:rPr>
                <w:sz w:val="20"/>
                <w:szCs w:val="20"/>
              </w:rPr>
              <w:t xml:space="preserve"> </w:t>
            </w:r>
            <w:proofErr w:type="spellStart"/>
            <w:r w:rsidRPr="00763EE3">
              <w:rPr>
                <w:sz w:val="20"/>
                <w:szCs w:val="20"/>
              </w:rPr>
              <w:t>their</w:t>
            </w:r>
            <w:proofErr w:type="spellEnd"/>
            <w:r w:rsidRPr="00763EE3">
              <w:rPr>
                <w:sz w:val="20"/>
                <w:szCs w:val="20"/>
              </w:rPr>
              <w:t xml:space="preserve"> </w:t>
            </w:r>
            <w:proofErr w:type="spellStart"/>
            <w:r w:rsidRPr="00763EE3">
              <w:rPr>
                <w:sz w:val="20"/>
                <w:szCs w:val="20"/>
              </w:rPr>
              <w:t>studies</w:t>
            </w:r>
            <w:proofErr w:type="spellEnd"/>
            <w:r w:rsidRPr="00763EE3">
              <w:rPr>
                <w:sz w:val="20"/>
                <w:szCs w:val="20"/>
              </w:rPr>
              <w:t xml:space="preserve">, </w:t>
            </w:r>
            <w:proofErr w:type="spellStart"/>
            <w:r w:rsidRPr="00763EE3">
              <w:rPr>
                <w:sz w:val="20"/>
                <w:szCs w:val="20"/>
              </w:rPr>
              <w:t>students</w:t>
            </w:r>
            <w:proofErr w:type="spellEnd"/>
            <w:r w:rsidRPr="00763EE3">
              <w:rPr>
                <w:sz w:val="20"/>
                <w:szCs w:val="20"/>
              </w:rPr>
              <w:t xml:space="preserve"> </w:t>
            </w:r>
            <w:proofErr w:type="spellStart"/>
            <w:r w:rsidRPr="00763EE3">
              <w:rPr>
                <w:sz w:val="20"/>
                <w:szCs w:val="20"/>
              </w:rPr>
              <w:t>develop</w:t>
            </w:r>
            <w:proofErr w:type="spellEnd"/>
            <w:r w:rsidRPr="00763EE3">
              <w:rPr>
                <w:sz w:val="20"/>
                <w:szCs w:val="20"/>
              </w:rPr>
              <w:t xml:space="preserve"> a </w:t>
            </w:r>
            <w:proofErr w:type="spellStart"/>
            <w:r w:rsidRPr="00763EE3">
              <w:rPr>
                <w:sz w:val="20"/>
                <w:szCs w:val="20"/>
              </w:rPr>
              <w:t>professional-caliber</w:t>
            </w:r>
            <w:proofErr w:type="spellEnd"/>
            <w:r w:rsidRPr="00763EE3">
              <w:rPr>
                <w:sz w:val="20"/>
                <w:szCs w:val="20"/>
              </w:rPr>
              <w:t xml:space="preserve"> portfolio, and </w:t>
            </w:r>
            <w:proofErr w:type="spellStart"/>
            <w:r w:rsidRPr="00763EE3">
              <w:rPr>
                <w:sz w:val="20"/>
                <w:szCs w:val="20"/>
              </w:rPr>
              <w:t>create</w:t>
            </w:r>
            <w:proofErr w:type="spellEnd"/>
            <w:r w:rsidRPr="00763EE3">
              <w:rPr>
                <w:sz w:val="20"/>
                <w:szCs w:val="20"/>
              </w:rPr>
              <w:t xml:space="preserve"> </w:t>
            </w:r>
            <w:proofErr w:type="spellStart"/>
            <w:r w:rsidRPr="00763EE3">
              <w:rPr>
                <w:sz w:val="20"/>
                <w:szCs w:val="20"/>
              </w:rPr>
              <w:t>one</w:t>
            </w:r>
            <w:proofErr w:type="spellEnd"/>
            <w:r w:rsidRPr="00763EE3">
              <w:rPr>
                <w:sz w:val="20"/>
                <w:szCs w:val="20"/>
              </w:rPr>
              <w:t xml:space="preserve"> </w:t>
            </w:r>
            <w:proofErr w:type="spellStart"/>
            <w:r w:rsidRPr="00763EE3">
              <w:rPr>
                <w:sz w:val="20"/>
                <w:szCs w:val="20"/>
              </w:rPr>
              <w:t>short</w:t>
            </w:r>
            <w:proofErr w:type="spellEnd"/>
            <w:r w:rsidRPr="00763EE3">
              <w:rPr>
                <w:sz w:val="20"/>
                <w:szCs w:val="20"/>
              </w:rPr>
              <w:t xml:space="preserve"> </w:t>
            </w:r>
            <w:proofErr w:type="spellStart"/>
            <w:r w:rsidRPr="00763EE3">
              <w:rPr>
                <w:sz w:val="20"/>
                <w:szCs w:val="20"/>
              </w:rPr>
              <w:t>individually</w:t>
            </w:r>
            <w:proofErr w:type="spellEnd"/>
            <w:r w:rsidRPr="00763EE3">
              <w:rPr>
                <w:sz w:val="20"/>
                <w:szCs w:val="20"/>
              </w:rPr>
              <w:t xml:space="preserve">-made film per </w:t>
            </w:r>
            <w:proofErr w:type="spellStart"/>
            <w:r w:rsidRPr="00763EE3">
              <w:rPr>
                <w:sz w:val="20"/>
                <w:szCs w:val="20"/>
              </w:rPr>
              <w:t>year</w:t>
            </w:r>
            <w:proofErr w:type="spellEnd"/>
            <w:r w:rsidRPr="00763EE3">
              <w:rPr>
                <w:sz w:val="20"/>
                <w:szCs w:val="20"/>
              </w:rPr>
              <w:t>.</w:t>
            </w:r>
          </w:p>
          <w:p w14:paraId="0A4200D0" w14:textId="77777777" w:rsidR="005F5426" w:rsidRPr="00763EE3" w:rsidRDefault="005F5426" w:rsidP="005F5426">
            <w:pPr>
              <w:rPr>
                <w:sz w:val="20"/>
                <w:szCs w:val="20"/>
              </w:rPr>
            </w:pPr>
          </w:p>
          <w:p w14:paraId="2125E449" w14:textId="77777777" w:rsidR="005F5426" w:rsidRPr="00763EE3" w:rsidRDefault="005F5426" w:rsidP="005F5426">
            <w:pPr>
              <w:spacing w:after="120"/>
              <w:jc w:val="both"/>
              <w:rPr>
                <w:b/>
                <w:bCs/>
                <w:sz w:val="20"/>
                <w:szCs w:val="20"/>
              </w:rPr>
            </w:pPr>
            <w:r w:rsidRPr="00763EE3">
              <w:rPr>
                <w:b/>
                <w:bCs/>
                <w:sz w:val="20"/>
                <w:szCs w:val="20"/>
              </w:rPr>
              <w:t xml:space="preserve">Celkové srovnání studijních programů </w:t>
            </w:r>
          </w:p>
          <w:p w14:paraId="0755F03D" w14:textId="3DD2C15E" w:rsidR="00704E49" w:rsidRPr="00B20F0E" w:rsidRDefault="005F5426" w:rsidP="00B20F0E">
            <w:pPr>
              <w:jc w:val="both"/>
              <w:textAlignment w:val="baseline"/>
              <w:rPr>
                <w:sz w:val="20"/>
                <w:szCs w:val="20"/>
              </w:rPr>
            </w:pPr>
            <w:r w:rsidRPr="00763EE3">
              <w:rPr>
                <w:sz w:val="20"/>
                <w:szCs w:val="20"/>
              </w:rPr>
              <w:t xml:space="preserve">Čtyřletý program charakterové animace na </w:t>
            </w:r>
            <w:proofErr w:type="spellStart"/>
            <w:r w:rsidRPr="00763EE3">
              <w:rPr>
                <w:sz w:val="20"/>
                <w:szCs w:val="20"/>
              </w:rPr>
              <w:t>CalArts</w:t>
            </w:r>
            <w:proofErr w:type="spellEnd"/>
            <w:r w:rsidRPr="00763EE3">
              <w:rPr>
                <w:sz w:val="20"/>
                <w:szCs w:val="20"/>
              </w:rPr>
              <w:t xml:space="preserve"> akcentuje řemeslné základy animace ve spojitosti s vyprávěním. Stejně jako </w:t>
            </w:r>
            <w:r w:rsidR="00763EE3">
              <w:rPr>
                <w:sz w:val="20"/>
                <w:szCs w:val="20"/>
              </w:rPr>
              <w:t>BSP ANT na FMK</w:t>
            </w:r>
            <w:r w:rsidRPr="00763EE3">
              <w:rPr>
                <w:sz w:val="20"/>
                <w:szCs w:val="20"/>
              </w:rPr>
              <w:t xml:space="preserve">, také studijní plán na </w:t>
            </w:r>
            <w:proofErr w:type="spellStart"/>
            <w:r w:rsidRPr="00763EE3">
              <w:rPr>
                <w:sz w:val="20"/>
                <w:szCs w:val="20"/>
              </w:rPr>
              <w:t>CalArts</w:t>
            </w:r>
            <w:proofErr w:type="spellEnd"/>
            <w:r w:rsidRPr="00763EE3">
              <w:rPr>
                <w:sz w:val="20"/>
                <w:szCs w:val="20"/>
              </w:rPr>
              <w:t xml:space="preserve"> rozvíjí dovednosti a schopnosti dílčích </w:t>
            </w:r>
            <w:r w:rsidR="00B20F0E" w:rsidRPr="00763EE3">
              <w:rPr>
                <w:sz w:val="20"/>
                <w:szCs w:val="20"/>
              </w:rPr>
              <w:t>profesí</w:t>
            </w:r>
            <w:r w:rsidRPr="00763EE3">
              <w:rPr>
                <w:sz w:val="20"/>
                <w:szCs w:val="20"/>
              </w:rPr>
              <w:t xml:space="preserve"> čili neomezuje se výhradně jen na roli animátora, ale také na průpravu tzv. </w:t>
            </w:r>
            <w:proofErr w:type="spellStart"/>
            <w:r w:rsidRPr="00763EE3">
              <w:rPr>
                <w:sz w:val="20"/>
                <w:szCs w:val="20"/>
              </w:rPr>
              <w:t>concept-artem</w:t>
            </w:r>
            <w:proofErr w:type="spellEnd"/>
            <w:r w:rsidRPr="00763EE3">
              <w:rPr>
                <w:sz w:val="20"/>
                <w:szCs w:val="20"/>
              </w:rPr>
              <w:t xml:space="preserve">, charakterovým designem a </w:t>
            </w:r>
            <w:proofErr w:type="spellStart"/>
            <w:r w:rsidRPr="00763EE3">
              <w:rPr>
                <w:sz w:val="20"/>
                <w:szCs w:val="20"/>
              </w:rPr>
              <w:t>storytellingem</w:t>
            </w:r>
            <w:proofErr w:type="spellEnd"/>
            <w:r w:rsidRPr="00763EE3">
              <w:rPr>
                <w:sz w:val="20"/>
                <w:szCs w:val="20"/>
              </w:rPr>
              <w:t xml:space="preserve">. Stejně jako výuka na </w:t>
            </w:r>
            <w:proofErr w:type="spellStart"/>
            <w:r w:rsidRPr="00763EE3">
              <w:rPr>
                <w:sz w:val="20"/>
                <w:szCs w:val="20"/>
              </w:rPr>
              <w:t>CalArts</w:t>
            </w:r>
            <w:proofErr w:type="spellEnd"/>
            <w:r w:rsidRPr="00763EE3">
              <w:rPr>
                <w:sz w:val="20"/>
                <w:szCs w:val="20"/>
              </w:rPr>
              <w:t xml:space="preserve">, také náš program rozvíjí tyto dovednosti skrze všechny klíčové techniky animace (digitální </w:t>
            </w:r>
            <w:proofErr w:type="gramStart"/>
            <w:r w:rsidRPr="00763EE3">
              <w:rPr>
                <w:sz w:val="20"/>
                <w:szCs w:val="20"/>
              </w:rPr>
              <w:t>2D</w:t>
            </w:r>
            <w:proofErr w:type="gramEnd"/>
            <w:r w:rsidRPr="00763EE3">
              <w:rPr>
                <w:sz w:val="20"/>
                <w:szCs w:val="20"/>
              </w:rPr>
              <w:t>, 3D, stop-</w:t>
            </w:r>
            <w:proofErr w:type="spellStart"/>
            <w:r w:rsidRPr="00763EE3">
              <w:rPr>
                <w:sz w:val="20"/>
                <w:szCs w:val="20"/>
              </w:rPr>
              <w:t>motion</w:t>
            </w:r>
            <w:proofErr w:type="spellEnd"/>
            <w:r w:rsidRPr="00763EE3">
              <w:rPr>
                <w:sz w:val="20"/>
                <w:szCs w:val="20"/>
              </w:rPr>
              <w:t xml:space="preserve">). Program na </w:t>
            </w:r>
            <w:proofErr w:type="spellStart"/>
            <w:r w:rsidRPr="00763EE3">
              <w:rPr>
                <w:sz w:val="20"/>
                <w:szCs w:val="20"/>
              </w:rPr>
              <w:t>CalArts</w:t>
            </w:r>
            <w:proofErr w:type="spellEnd"/>
            <w:r w:rsidRPr="00763EE3">
              <w:rPr>
                <w:sz w:val="20"/>
                <w:szCs w:val="20"/>
              </w:rPr>
              <w:t xml:space="preserve"> se nezaměřuje pouze na charakterovou animaci a principy animace v jednotlivých technologiích, ale také na scenáristiku, dramaturgii a režii. Tyto aspekty však mnohem více rozvíjí</w:t>
            </w:r>
            <w:r w:rsidR="00763EE3">
              <w:rPr>
                <w:sz w:val="20"/>
                <w:szCs w:val="20"/>
              </w:rPr>
              <w:t xml:space="preserve"> na FMK</w:t>
            </w:r>
            <w:r w:rsidRPr="00763EE3">
              <w:rPr>
                <w:sz w:val="20"/>
                <w:szCs w:val="20"/>
              </w:rPr>
              <w:t xml:space="preserve"> až v navazujícím </w:t>
            </w:r>
            <w:r w:rsidR="00763EE3">
              <w:rPr>
                <w:sz w:val="20"/>
                <w:szCs w:val="20"/>
              </w:rPr>
              <w:t xml:space="preserve">magisterském </w:t>
            </w:r>
            <w:r w:rsidRPr="00763EE3">
              <w:rPr>
                <w:sz w:val="20"/>
                <w:szCs w:val="20"/>
              </w:rPr>
              <w:t>studijním programu, kde se předpokládá po čtyřech letech bakalářského programu dostatečná řemeslná zručnost na to, aby student dokázal vést vlastní tým a být režisérem animovaného díla.</w:t>
            </w:r>
          </w:p>
        </w:tc>
      </w:tr>
    </w:tbl>
    <w:p w14:paraId="746B6C9A" w14:textId="77777777" w:rsidR="00704E49" w:rsidRDefault="00704E49" w:rsidP="00704E49">
      <w:pPr>
        <w:spacing w:after="160" w:line="259" w:lineRule="auto"/>
        <w:rPr>
          <w:bCs/>
        </w:rPr>
      </w:pPr>
    </w:p>
    <w:p w14:paraId="7A54F4CC" w14:textId="3A606554" w:rsidR="00763EE3" w:rsidRPr="0067611C" w:rsidRDefault="00704E49" w:rsidP="0067611C">
      <w:pPr>
        <w:spacing w:after="160" w:line="259" w:lineRule="auto"/>
        <w:rPr>
          <w:bCs/>
        </w:rPr>
      </w:pPr>
      <w:r>
        <w:rPr>
          <w:bCs/>
        </w:rPr>
        <w:br w:type="page"/>
      </w:r>
    </w:p>
    <w:p w14:paraId="18E12587" w14:textId="3C89DDD6" w:rsidR="00704E49" w:rsidRDefault="00C35C86" w:rsidP="00704E49">
      <w:pPr>
        <w:spacing w:after="160" w:line="259" w:lineRule="auto"/>
        <w:ind w:hanging="284"/>
        <w:rPr>
          <w:bCs/>
          <w:sz w:val="22"/>
          <w:szCs w:val="22"/>
        </w:rPr>
      </w:pPr>
      <w:r>
        <w:rPr>
          <w:bCs/>
          <w:sz w:val="22"/>
          <w:szCs w:val="22"/>
        </w:rPr>
        <w:lastRenderedPageBreak/>
        <w:t xml:space="preserve"> </w:t>
      </w:r>
      <w:r w:rsidR="00704E49" w:rsidRPr="000A6EFE">
        <w:rPr>
          <w:bCs/>
          <w:sz w:val="22"/>
          <w:szCs w:val="22"/>
        </w:rPr>
        <w:t xml:space="preserve">Příloha </w:t>
      </w:r>
      <w:r w:rsidR="00704E49">
        <w:rPr>
          <w:bCs/>
          <w:sz w:val="22"/>
          <w:szCs w:val="22"/>
        </w:rPr>
        <w:t xml:space="preserve">č. </w:t>
      </w:r>
      <w:r w:rsidR="00704E49" w:rsidRPr="000A6EFE">
        <w:rPr>
          <w:bCs/>
          <w:sz w:val="22"/>
          <w:szCs w:val="22"/>
        </w:rPr>
        <w:t>3</w:t>
      </w:r>
    </w:p>
    <w:tbl>
      <w:tblPr>
        <w:tblW w:w="98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88"/>
        <w:gridCol w:w="142"/>
        <w:gridCol w:w="1491"/>
        <w:gridCol w:w="210"/>
        <w:gridCol w:w="183"/>
        <w:gridCol w:w="599"/>
        <w:gridCol w:w="69"/>
        <w:gridCol w:w="925"/>
        <w:gridCol w:w="634"/>
        <w:gridCol w:w="142"/>
        <w:gridCol w:w="10"/>
        <w:gridCol w:w="47"/>
        <w:gridCol w:w="368"/>
        <w:gridCol w:w="283"/>
        <w:gridCol w:w="567"/>
        <w:gridCol w:w="755"/>
      </w:tblGrid>
      <w:tr w:rsidR="00B6520F" w14:paraId="32C5CA0A" w14:textId="77777777" w:rsidTr="00C80121">
        <w:tc>
          <w:tcPr>
            <w:tcW w:w="9860" w:type="dxa"/>
            <w:gridSpan w:val="19"/>
            <w:tcBorders>
              <w:top w:val="single" w:sz="4" w:space="0" w:color="auto"/>
              <w:left w:val="single" w:sz="4" w:space="0" w:color="auto"/>
              <w:bottom w:val="double" w:sz="4" w:space="0" w:color="auto"/>
              <w:right w:val="single" w:sz="4" w:space="0" w:color="auto"/>
            </w:tcBorders>
            <w:shd w:val="clear" w:color="auto" w:fill="BDD6EE"/>
          </w:tcPr>
          <w:p w14:paraId="59DA9CFF" w14:textId="77777777" w:rsidR="00B6520F" w:rsidRPr="000A047E" w:rsidRDefault="00B6520F" w:rsidP="005C2183">
            <w:pPr>
              <w:jc w:val="both"/>
              <w:rPr>
                <w:b/>
                <w:sz w:val="28"/>
                <w:szCs w:val="28"/>
              </w:rPr>
            </w:pPr>
            <w:r w:rsidRPr="00B6520F">
              <w:rPr>
                <w:b/>
                <w:sz w:val="28"/>
                <w:szCs w:val="28"/>
              </w:rPr>
              <w:br w:type="page"/>
            </w:r>
            <w:r w:rsidRPr="000A047E">
              <w:rPr>
                <w:b/>
                <w:sz w:val="28"/>
                <w:szCs w:val="28"/>
              </w:rPr>
              <w:t>C-I – Personální zabezpečení</w:t>
            </w:r>
          </w:p>
        </w:tc>
      </w:tr>
      <w:tr w:rsidR="00B6520F" w14:paraId="34CBEEAF" w14:textId="77777777" w:rsidTr="00B6520F">
        <w:tc>
          <w:tcPr>
            <w:tcW w:w="2518" w:type="dxa"/>
            <w:tcBorders>
              <w:top w:val="double" w:sz="4" w:space="0" w:color="auto"/>
            </w:tcBorders>
            <w:shd w:val="clear" w:color="auto" w:fill="F7CAAC"/>
          </w:tcPr>
          <w:p w14:paraId="68E4AE95" w14:textId="77777777" w:rsidR="00B6520F" w:rsidRPr="00E91F05" w:rsidRDefault="00B6520F" w:rsidP="005C2183">
            <w:pPr>
              <w:jc w:val="both"/>
              <w:rPr>
                <w:b/>
                <w:sz w:val="20"/>
                <w:szCs w:val="20"/>
              </w:rPr>
            </w:pPr>
            <w:r w:rsidRPr="00E91F05">
              <w:rPr>
                <w:b/>
                <w:sz w:val="20"/>
                <w:szCs w:val="20"/>
              </w:rPr>
              <w:t>Vysoká škola</w:t>
            </w:r>
          </w:p>
        </w:tc>
        <w:tc>
          <w:tcPr>
            <w:tcW w:w="7342" w:type="dxa"/>
            <w:gridSpan w:val="18"/>
          </w:tcPr>
          <w:p w14:paraId="280A78E0" w14:textId="77777777" w:rsidR="00B6520F" w:rsidRPr="00E91F05" w:rsidRDefault="00B6520F" w:rsidP="005C2183">
            <w:pPr>
              <w:jc w:val="both"/>
              <w:rPr>
                <w:sz w:val="20"/>
                <w:szCs w:val="20"/>
              </w:rPr>
            </w:pPr>
            <w:r w:rsidRPr="00E91F05">
              <w:rPr>
                <w:sz w:val="20"/>
                <w:szCs w:val="20"/>
              </w:rPr>
              <w:t>Univerzita Tomáše Bati ve Zlíně</w:t>
            </w:r>
          </w:p>
        </w:tc>
      </w:tr>
      <w:tr w:rsidR="00B6520F" w14:paraId="73536C1D" w14:textId="77777777" w:rsidTr="00B6520F">
        <w:tc>
          <w:tcPr>
            <w:tcW w:w="2518" w:type="dxa"/>
            <w:shd w:val="clear" w:color="auto" w:fill="F7CAAC"/>
          </w:tcPr>
          <w:p w14:paraId="0E908A17" w14:textId="77777777" w:rsidR="00B6520F" w:rsidRPr="00E91F05" w:rsidRDefault="00B6520F" w:rsidP="005C2183">
            <w:pPr>
              <w:jc w:val="both"/>
              <w:rPr>
                <w:b/>
                <w:sz w:val="20"/>
                <w:szCs w:val="20"/>
              </w:rPr>
            </w:pPr>
            <w:r w:rsidRPr="00E91F05">
              <w:rPr>
                <w:b/>
                <w:sz w:val="20"/>
                <w:szCs w:val="20"/>
              </w:rPr>
              <w:t>Součást vysoké školy</w:t>
            </w:r>
          </w:p>
        </w:tc>
        <w:tc>
          <w:tcPr>
            <w:tcW w:w="7342" w:type="dxa"/>
            <w:gridSpan w:val="18"/>
          </w:tcPr>
          <w:p w14:paraId="5A0E5804" w14:textId="77777777" w:rsidR="00B6520F" w:rsidRPr="00E91F05" w:rsidRDefault="00B6520F" w:rsidP="005C2183">
            <w:pPr>
              <w:jc w:val="both"/>
              <w:rPr>
                <w:sz w:val="20"/>
                <w:szCs w:val="20"/>
              </w:rPr>
            </w:pPr>
            <w:r w:rsidRPr="00E91F05">
              <w:rPr>
                <w:sz w:val="20"/>
                <w:szCs w:val="20"/>
              </w:rPr>
              <w:t>Fakulta multimediálních komunikací</w:t>
            </w:r>
          </w:p>
        </w:tc>
      </w:tr>
      <w:tr w:rsidR="00B6520F" w14:paraId="59BC3E2A" w14:textId="77777777" w:rsidTr="00B6520F">
        <w:tc>
          <w:tcPr>
            <w:tcW w:w="2518" w:type="dxa"/>
            <w:shd w:val="clear" w:color="auto" w:fill="F7CAAC"/>
          </w:tcPr>
          <w:p w14:paraId="62678C7E" w14:textId="77777777" w:rsidR="00B6520F" w:rsidRPr="00E91F05" w:rsidRDefault="00B6520F" w:rsidP="005C2183">
            <w:pPr>
              <w:jc w:val="both"/>
              <w:rPr>
                <w:b/>
                <w:sz w:val="20"/>
                <w:szCs w:val="20"/>
              </w:rPr>
            </w:pPr>
            <w:r w:rsidRPr="00E91F05">
              <w:rPr>
                <w:b/>
                <w:sz w:val="20"/>
                <w:szCs w:val="20"/>
              </w:rPr>
              <w:t>Název studijního programu</w:t>
            </w:r>
          </w:p>
        </w:tc>
        <w:tc>
          <w:tcPr>
            <w:tcW w:w="7342" w:type="dxa"/>
            <w:gridSpan w:val="18"/>
          </w:tcPr>
          <w:p w14:paraId="3985B6A2" w14:textId="77777777" w:rsidR="00B6520F" w:rsidRPr="00E91F05" w:rsidRDefault="00B6520F" w:rsidP="005C2183">
            <w:pPr>
              <w:jc w:val="both"/>
              <w:rPr>
                <w:sz w:val="20"/>
                <w:szCs w:val="20"/>
              </w:rPr>
            </w:pPr>
            <w:r w:rsidRPr="00E91F05">
              <w:rPr>
                <w:sz w:val="20"/>
                <w:szCs w:val="20"/>
              </w:rPr>
              <w:t>Animovaná tvorba</w:t>
            </w:r>
          </w:p>
        </w:tc>
      </w:tr>
      <w:tr w:rsidR="00B6520F" w14:paraId="41310665" w14:textId="77777777" w:rsidTr="00B6520F">
        <w:tc>
          <w:tcPr>
            <w:tcW w:w="2518" w:type="dxa"/>
            <w:shd w:val="clear" w:color="auto" w:fill="F7CAAC"/>
          </w:tcPr>
          <w:p w14:paraId="25A9BEE1" w14:textId="77777777" w:rsidR="00B6520F" w:rsidRPr="00E91F05" w:rsidRDefault="00B6520F" w:rsidP="005C2183">
            <w:pPr>
              <w:jc w:val="both"/>
              <w:rPr>
                <w:b/>
                <w:sz w:val="20"/>
                <w:szCs w:val="20"/>
              </w:rPr>
            </w:pPr>
            <w:r w:rsidRPr="00E91F05">
              <w:rPr>
                <w:b/>
                <w:sz w:val="20"/>
                <w:szCs w:val="20"/>
              </w:rPr>
              <w:t>Jméno a příjmení</w:t>
            </w:r>
          </w:p>
        </w:tc>
        <w:tc>
          <w:tcPr>
            <w:tcW w:w="4536" w:type="dxa"/>
            <w:gridSpan w:val="10"/>
          </w:tcPr>
          <w:p w14:paraId="7C0C8D9C" w14:textId="77777777" w:rsidR="00B6520F" w:rsidRPr="00E91F05" w:rsidRDefault="00B6520F" w:rsidP="005C2183">
            <w:pPr>
              <w:jc w:val="both"/>
              <w:rPr>
                <w:sz w:val="20"/>
                <w:szCs w:val="20"/>
              </w:rPr>
            </w:pPr>
            <w:r w:rsidRPr="00E91F05">
              <w:rPr>
                <w:bCs/>
                <w:sz w:val="20"/>
                <w:szCs w:val="20"/>
              </w:rPr>
              <w:t>Lukáš Gregor</w:t>
            </w:r>
            <w:r w:rsidRPr="00E91F05">
              <w:rPr>
                <w:sz w:val="20"/>
                <w:szCs w:val="20"/>
              </w:rPr>
              <w:t xml:space="preserve"> – </w:t>
            </w:r>
            <w:r w:rsidRPr="00E91F05">
              <w:rPr>
                <w:b/>
                <w:bCs/>
                <w:sz w:val="20"/>
                <w:szCs w:val="20"/>
              </w:rPr>
              <w:t>garant studijního programu</w:t>
            </w:r>
          </w:p>
        </w:tc>
        <w:tc>
          <w:tcPr>
            <w:tcW w:w="776" w:type="dxa"/>
            <w:gridSpan w:val="2"/>
            <w:shd w:val="clear" w:color="auto" w:fill="F7CAAC"/>
          </w:tcPr>
          <w:p w14:paraId="08A18BA4" w14:textId="77777777" w:rsidR="00B6520F" w:rsidRPr="00E91F05" w:rsidRDefault="00B6520F" w:rsidP="005C2183">
            <w:pPr>
              <w:jc w:val="both"/>
              <w:rPr>
                <w:b/>
                <w:sz w:val="20"/>
                <w:szCs w:val="20"/>
              </w:rPr>
            </w:pPr>
            <w:r w:rsidRPr="00E91F05">
              <w:rPr>
                <w:b/>
                <w:sz w:val="20"/>
                <w:szCs w:val="20"/>
              </w:rPr>
              <w:t>Tituly</w:t>
            </w:r>
          </w:p>
        </w:tc>
        <w:tc>
          <w:tcPr>
            <w:tcW w:w="2030" w:type="dxa"/>
            <w:gridSpan w:val="6"/>
          </w:tcPr>
          <w:p w14:paraId="3876D0B2" w14:textId="77777777" w:rsidR="00B6520F" w:rsidRPr="00E91F05" w:rsidRDefault="00B6520F" w:rsidP="005C2183">
            <w:pPr>
              <w:jc w:val="both"/>
              <w:rPr>
                <w:sz w:val="20"/>
                <w:szCs w:val="20"/>
              </w:rPr>
            </w:pPr>
            <w:r w:rsidRPr="00E91F05">
              <w:rPr>
                <w:sz w:val="20"/>
                <w:szCs w:val="20"/>
              </w:rPr>
              <w:t>Mgr., Ph.D.</w:t>
            </w:r>
          </w:p>
        </w:tc>
      </w:tr>
      <w:tr w:rsidR="00B6520F" w14:paraId="6800CA86" w14:textId="77777777" w:rsidTr="00B6520F">
        <w:tc>
          <w:tcPr>
            <w:tcW w:w="2518" w:type="dxa"/>
            <w:shd w:val="clear" w:color="auto" w:fill="F7CAAC"/>
          </w:tcPr>
          <w:p w14:paraId="10CF2058" w14:textId="77777777" w:rsidR="00B6520F" w:rsidRPr="00E91F05" w:rsidRDefault="00B6520F" w:rsidP="005C2183">
            <w:pPr>
              <w:jc w:val="both"/>
              <w:rPr>
                <w:b/>
                <w:sz w:val="20"/>
                <w:szCs w:val="20"/>
              </w:rPr>
            </w:pPr>
            <w:r w:rsidRPr="00E91F05">
              <w:rPr>
                <w:b/>
                <w:sz w:val="20"/>
                <w:szCs w:val="20"/>
              </w:rPr>
              <w:t>Rok narození</w:t>
            </w:r>
          </w:p>
        </w:tc>
        <w:tc>
          <w:tcPr>
            <w:tcW w:w="829" w:type="dxa"/>
            <w:gridSpan w:val="2"/>
          </w:tcPr>
          <w:p w14:paraId="751886AA" w14:textId="77777777" w:rsidR="00B6520F" w:rsidRPr="00E91F05" w:rsidRDefault="00B6520F" w:rsidP="005C2183">
            <w:pPr>
              <w:jc w:val="both"/>
              <w:rPr>
                <w:sz w:val="20"/>
                <w:szCs w:val="20"/>
              </w:rPr>
            </w:pPr>
            <w:r w:rsidRPr="00E91F05">
              <w:rPr>
                <w:sz w:val="20"/>
                <w:szCs w:val="20"/>
              </w:rPr>
              <w:t>1983</w:t>
            </w:r>
          </w:p>
        </w:tc>
        <w:tc>
          <w:tcPr>
            <w:tcW w:w="1721" w:type="dxa"/>
            <w:gridSpan w:val="3"/>
            <w:shd w:val="clear" w:color="auto" w:fill="F7CAAC"/>
          </w:tcPr>
          <w:p w14:paraId="48F31886" w14:textId="77777777" w:rsidR="00B6520F" w:rsidRPr="00E91F05" w:rsidRDefault="00B6520F" w:rsidP="005C2183">
            <w:pPr>
              <w:jc w:val="both"/>
              <w:rPr>
                <w:b/>
                <w:sz w:val="20"/>
                <w:szCs w:val="20"/>
              </w:rPr>
            </w:pPr>
            <w:r w:rsidRPr="00E91F05">
              <w:rPr>
                <w:b/>
                <w:sz w:val="20"/>
                <w:szCs w:val="20"/>
              </w:rPr>
              <w:t>typ vztahu k VŠ</w:t>
            </w:r>
          </w:p>
        </w:tc>
        <w:tc>
          <w:tcPr>
            <w:tcW w:w="992" w:type="dxa"/>
            <w:gridSpan w:val="3"/>
          </w:tcPr>
          <w:p w14:paraId="3100B4C2" w14:textId="77777777" w:rsidR="00B6520F" w:rsidRPr="00E91F05" w:rsidRDefault="00B6520F" w:rsidP="005C2183">
            <w:pPr>
              <w:jc w:val="both"/>
              <w:rPr>
                <w:sz w:val="20"/>
                <w:szCs w:val="20"/>
              </w:rPr>
            </w:pPr>
            <w:r w:rsidRPr="00E91F05">
              <w:rPr>
                <w:sz w:val="20"/>
                <w:szCs w:val="20"/>
              </w:rPr>
              <w:t>pp</w:t>
            </w:r>
          </w:p>
        </w:tc>
        <w:tc>
          <w:tcPr>
            <w:tcW w:w="994" w:type="dxa"/>
            <w:gridSpan w:val="2"/>
            <w:shd w:val="clear" w:color="auto" w:fill="F7CAAC"/>
          </w:tcPr>
          <w:p w14:paraId="0323356C" w14:textId="77777777" w:rsidR="00B6520F" w:rsidRPr="00E91F05" w:rsidRDefault="00B6520F" w:rsidP="005C2183">
            <w:pPr>
              <w:jc w:val="both"/>
              <w:rPr>
                <w:b/>
                <w:sz w:val="20"/>
                <w:szCs w:val="20"/>
              </w:rPr>
            </w:pPr>
            <w:r w:rsidRPr="00E91F05">
              <w:rPr>
                <w:b/>
                <w:sz w:val="20"/>
                <w:szCs w:val="20"/>
              </w:rPr>
              <w:t>rozsah</w:t>
            </w:r>
          </w:p>
        </w:tc>
        <w:tc>
          <w:tcPr>
            <w:tcW w:w="776" w:type="dxa"/>
            <w:gridSpan w:val="2"/>
          </w:tcPr>
          <w:p w14:paraId="78C51386" w14:textId="77777777" w:rsidR="00B6520F" w:rsidRPr="00E91F05" w:rsidRDefault="00B6520F" w:rsidP="005C2183">
            <w:pPr>
              <w:jc w:val="both"/>
              <w:rPr>
                <w:sz w:val="20"/>
                <w:szCs w:val="20"/>
              </w:rPr>
            </w:pPr>
            <w:proofErr w:type="gramStart"/>
            <w:r w:rsidRPr="00E91F05">
              <w:rPr>
                <w:sz w:val="20"/>
                <w:szCs w:val="20"/>
              </w:rPr>
              <w:t>40h</w:t>
            </w:r>
            <w:proofErr w:type="gramEnd"/>
            <w:r w:rsidRPr="00E91F05">
              <w:rPr>
                <w:sz w:val="20"/>
                <w:szCs w:val="20"/>
              </w:rPr>
              <w:t>/t</w:t>
            </w:r>
          </w:p>
        </w:tc>
        <w:tc>
          <w:tcPr>
            <w:tcW w:w="708" w:type="dxa"/>
            <w:gridSpan w:val="4"/>
            <w:shd w:val="clear" w:color="auto" w:fill="F7CAAC"/>
          </w:tcPr>
          <w:p w14:paraId="3B8AEABA" w14:textId="77777777" w:rsidR="00B6520F" w:rsidRPr="00E91F05" w:rsidRDefault="00B6520F" w:rsidP="005C2183">
            <w:pPr>
              <w:jc w:val="both"/>
              <w:rPr>
                <w:b/>
                <w:sz w:val="20"/>
                <w:szCs w:val="20"/>
              </w:rPr>
            </w:pPr>
            <w:r w:rsidRPr="00E91F05">
              <w:rPr>
                <w:b/>
                <w:sz w:val="20"/>
                <w:szCs w:val="20"/>
              </w:rPr>
              <w:t>do kdy</w:t>
            </w:r>
          </w:p>
        </w:tc>
        <w:tc>
          <w:tcPr>
            <w:tcW w:w="1322" w:type="dxa"/>
            <w:gridSpan w:val="2"/>
          </w:tcPr>
          <w:p w14:paraId="5B5BB377" w14:textId="77777777" w:rsidR="00B6520F" w:rsidRPr="00E91F05" w:rsidRDefault="00B6520F" w:rsidP="005C2183">
            <w:pPr>
              <w:jc w:val="both"/>
              <w:rPr>
                <w:sz w:val="20"/>
                <w:szCs w:val="20"/>
              </w:rPr>
            </w:pPr>
            <w:r w:rsidRPr="00E91F05">
              <w:rPr>
                <w:sz w:val="20"/>
                <w:szCs w:val="20"/>
              </w:rPr>
              <w:t>N</w:t>
            </w:r>
          </w:p>
        </w:tc>
      </w:tr>
      <w:tr w:rsidR="00B6520F" w14:paraId="098201EB" w14:textId="77777777" w:rsidTr="00B6520F">
        <w:tc>
          <w:tcPr>
            <w:tcW w:w="5068" w:type="dxa"/>
            <w:gridSpan w:val="6"/>
            <w:shd w:val="clear" w:color="auto" w:fill="F7CAAC"/>
          </w:tcPr>
          <w:p w14:paraId="01665EE9" w14:textId="77777777" w:rsidR="00B6520F" w:rsidRPr="00E91F05" w:rsidRDefault="00B6520F" w:rsidP="005C2183">
            <w:pPr>
              <w:jc w:val="both"/>
              <w:rPr>
                <w:b/>
                <w:sz w:val="20"/>
                <w:szCs w:val="20"/>
              </w:rPr>
            </w:pPr>
            <w:r w:rsidRPr="00E91F05">
              <w:rPr>
                <w:b/>
                <w:sz w:val="20"/>
                <w:szCs w:val="20"/>
              </w:rPr>
              <w:t>Typ vztahu na součásti VŠ, která uskutečňuje st. program</w:t>
            </w:r>
          </w:p>
        </w:tc>
        <w:tc>
          <w:tcPr>
            <w:tcW w:w="992" w:type="dxa"/>
            <w:gridSpan w:val="3"/>
          </w:tcPr>
          <w:p w14:paraId="4F53B728" w14:textId="77777777" w:rsidR="00B6520F" w:rsidRPr="00E91F05" w:rsidRDefault="00B6520F" w:rsidP="005C2183">
            <w:pPr>
              <w:jc w:val="both"/>
              <w:rPr>
                <w:sz w:val="20"/>
                <w:szCs w:val="20"/>
              </w:rPr>
            </w:pPr>
            <w:r w:rsidRPr="00E91F05">
              <w:rPr>
                <w:sz w:val="20"/>
                <w:szCs w:val="20"/>
              </w:rPr>
              <w:t>pp</w:t>
            </w:r>
          </w:p>
        </w:tc>
        <w:tc>
          <w:tcPr>
            <w:tcW w:w="994" w:type="dxa"/>
            <w:gridSpan w:val="2"/>
            <w:shd w:val="clear" w:color="auto" w:fill="F7CAAC"/>
          </w:tcPr>
          <w:p w14:paraId="59A6614F" w14:textId="77777777" w:rsidR="00B6520F" w:rsidRPr="00E91F05" w:rsidRDefault="00B6520F" w:rsidP="005C2183">
            <w:pPr>
              <w:jc w:val="both"/>
              <w:rPr>
                <w:b/>
                <w:sz w:val="20"/>
                <w:szCs w:val="20"/>
              </w:rPr>
            </w:pPr>
            <w:r w:rsidRPr="00E91F05">
              <w:rPr>
                <w:b/>
                <w:sz w:val="20"/>
                <w:szCs w:val="20"/>
              </w:rPr>
              <w:t>rozsah</w:t>
            </w:r>
          </w:p>
        </w:tc>
        <w:tc>
          <w:tcPr>
            <w:tcW w:w="776" w:type="dxa"/>
            <w:gridSpan w:val="2"/>
          </w:tcPr>
          <w:p w14:paraId="5EEFE897" w14:textId="77777777" w:rsidR="00B6520F" w:rsidRPr="00E91F05" w:rsidRDefault="00B6520F" w:rsidP="005C2183">
            <w:pPr>
              <w:jc w:val="both"/>
              <w:rPr>
                <w:sz w:val="20"/>
                <w:szCs w:val="20"/>
              </w:rPr>
            </w:pPr>
            <w:proofErr w:type="gramStart"/>
            <w:r w:rsidRPr="00E91F05">
              <w:rPr>
                <w:sz w:val="20"/>
                <w:szCs w:val="20"/>
              </w:rPr>
              <w:t>40h</w:t>
            </w:r>
            <w:proofErr w:type="gramEnd"/>
            <w:r w:rsidRPr="00E91F05">
              <w:rPr>
                <w:sz w:val="20"/>
                <w:szCs w:val="20"/>
              </w:rPr>
              <w:t>/t</w:t>
            </w:r>
          </w:p>
        </w:tc>
        <w:tc>
          <w:tcPr>
            <w:tcW w:w="708" w:type="dxa"/>
            <w:gridSpan w:val="4"/>
            <w:shd w:val="clear" w:color="auto" w:fill="F7CAAC"/>
          </w:tcPr>
          <w:p w14:paraId="34BAE157" w14:textId="77777777" w:rsidR="00B6520F" w:rsidRPr="00E91F05" w:rsidRDefault="00B6520F" w:rsidP="005C2183">
            <w:pPr>
              <w:jc w:val="both"/>
              <w:rPr>
                <w:b/>
                <w:sz w:val="20"/>
                <w:szCs w:val="20"/>
              </w:rPr>
            </w:pPr>
            <w:r w:rsidRPr="00E91F05">
              <w:rPr>
                <w:b/>
                <w:sz w:val="20"/>
                <w:szCs w:val="20"/>
              </w:rPr>
              <w:t>do kdy</w:t>
            </w:r>
          </w:p>
        </w:tc>
        <w:tc>
          <w:tcPr>
            <w:tcW w:w="1322" w:type="dxa"/>
            <w:gridSpan w:val="2"/>
          </w:tcPr>
          <w:p w14:paraId="0063A372" w14:textId="77777777" w:rsidR="00B6520F" w:rsidRPr="00E91F05" w:rsidRDefault="00B6520F" w:rsidP="005C2183">
            <w:pPr>
              <w:jc w:val="both"/>
              <w:rPr>
                <w:sz w:val="20"/>
                <w:szCs w:val="20"/>
              </w:rPr>
            </w:pPr>
            <w:r w:rsidRPr="00E91F05">
              <w:rPr>
                <w:sz w:val="20"/>
                <w:szCs w:val="20"/>
              </w:rPr>
              <w:t>N</w:t>
            </w:r>
          </w:p>
        </w:tc>
      </w:tr>
      <w:tr w:rsidR="00B6520F" w14:paraId="59E7349F" w14:textId="77777777" w:rsidTr="00B6520F">
        <w:tc>
          <w:tcPr>
            <w:tcW w:w="6060" w:type="dxa"/>
            <w:gridSpan w:val="9"/>
            <w:shd w:val="clear" w:color="auto" w:fill="F7CAAC"/>
          </w:tcPr>
          <w:p w14:paraId="5B903C02" w14:textId="77777777" w:rsidR="00B6520F" w:rsidRPr="00E91F05" w:rsidRDefault="00B6520F" w:rsidP="005C2183">
            <w:pPr>
              <w:jc w:val="both"/>
              <w:rPr>
                <w:sz w:val="20"/>
                <w:szCs w:val="20"/>
              </w:rPr>
            </w:pPr>
            <w:r w:rsidRPr="00E91F05">
              <w:rPr>
                <w:b/>
                <w:sz w:val="20"/>
                <w:szCs w:val="20"/>
              </w:rPr>
              <w:t>Další současná působení jako akademický pracovník na jiných VŠ</w:t>
            </w:r>
          </w:p>
        </w:tc>
        <w:tc>
          <w:tcPr>
            <w:tcW w:w="1770" w:type="dxa"/>
            <w:gridSpan w:val="4"/>
            <w:shd w:val="clear" w:color="auto" w:fill="F7CAAC"/>
          </w:tcPr>
          <w:p w14:paraId="475B0450" w14:textId="77777777" w:rsidR="00B6520F" w:rsidRPr="00E91F05" w:rsidRDefault="00B6520F" w:rsidP="005C2183">
            <w:pPr>
              <w:jc w:val="both"/>
              <w:rPr>
                <w:b/>
                <w:sz w:val="20"/>
                <w:szCs w:val="20"/>
              </w:rPr>
            </w:pPr>
            <w:r w:rsidRPr="00E91F05">
              <w:rPr>
                <w:b/>
                <w:sz w:val="20"/>
                <w:szCs w:val="20"/>
              </w:rPr>
              <w:t xml:space="preserve">typ </w:t>
            </w:r>
            <w:proofErr w:type="spellStart"/>
            <w:r w:rsidRPr="00E91F05">
              <w:rPr>
                <w:b/>
                <w:sz w:val="20"/>
                <w:szCs w:val="20"/>
              </w:rPr>
              <w:t>prac</w:t>
            </w:r>
            <w:proofErr w:type="spellEnd"/>
            <w:r w:rsidRPr="00E91F05">
              <w:rPr>
                <w:b/>
                <w:sz w:val="20"/>
                <w:szCs w:val="20"/>
              </w:rPr>
              <w:t>. vztahu</w:t>
            </w:r>
          </w:p>
        </w:tc>
        <w:tc>
          <w:tcPr>
            <w:tcW w:w="2030" w:type="dxa"/>
            <w:gridSpan w:val="6"/>
            <w:shd w:val="clear" w:color="auto" w:fill="F7CAAC"/>
          </w:tcPr>
          <w:p w14:paraId="09C15BB0" w14:textId="77777777" w:rsidR="00B6520F" w:rsidRPr="00E91F05" w:rsidRDefault="00B6520F" w:rsidP="005C2183">
            <w:pPr>
              <w:jc w:val="both"/>
              <w:rPr>
                <w:b/>
                <w:sz w:val="20"/>
                <w:szCs w:val="20"/>
              </w:rPr>
            </w:pPr>
            <w:r w:rsidRPr="00E91F05">
              <w:rPr>
                <w:b/>
                <w:sz w:val="20"/>
                <w:szCs w:val="20"/>
              </w:rPr>
              <w:t>rozsah</w:t>
            </w:r>
          </w:p>
        </w:tc>
      </w:tr>
      <w:tr w:rsidR="00B6520F" w14:paraId="41CC7BFA" w14:textId="77777777" w:rsidTr="00B6520F">
        <w:tc>
          <w:tcPr>
            <w:tcW w:w="6060" w:type="dxa"/>
            <w:gridSpan w:val="9"/>
          </w:tcPr>
          <w:p w14:paraId="15DA8EC2" w14:textId="77777777" w:rsidR="00B6520F" w:rsidRPr="00E91F05" w:rsidRDefault="00B6520F" w:rsidP="005C2183">
            <w:pPr>
              <w:jc w:val="both"/>
              <w:rPr>
                <w:sz w:val="20"/>
                <w:szCs w:val="20"/>
              </w:rPr>
            </w:pPr>
          </w:p>
        </w:tc>
        <w:tc>
          <w:tcPr>
            <w:tcW w:w="1770" w:type="dxa"/>
            <w:gridSpan w:val="4"/>
          </w:tcPr>
          <w:p w14:paraId="7CA35787" w14:textId="77777777" w:rsidR="00B6520F" w:rsidRPr="00E91F05" w:rsidRDefault="00B6520F" w:rsidP="005C2183">
            <w:pPr>
              <w:jc w:val="both"/>
              <w:rPr>
                <w:sz w:val="20"/>
                <w:szCs w:val="20"/>
              </w:rPr>
            </w:pPr>
          </w:p>
        </w:tc>
        <w:tc>
          <w:tcPr>
            <w:tcW w:w="2030" w:type="dxa"/>
            <w:gridSpan w:val="6"/>
          </w:tcPr>
          <w:p w14:paraId="2161D8F2" w14:textId="77777777" w:rsidR="00B6520F" w:rsidRPr="00E91F05" w:rsidRDefault="00B6520F" w:rsidP="005C2183">
            <w:pPr>
              <w:jc w:val="both"/>
              <w:rPr>
                <w:sz w:val="20"/>
                <w:szCs w:val="20"/>
              </w:rPr>
            </w:pPr>
          </w:p>
        </w:tc>
      </w:tr>
      <w:tr w:rsidR="00B6520F" w14:paraId="7119D154" w14:textId="77777777" w:rsidTr="00B6520F">
        <w:tc>
          <w:tcPr>
            <w:tcW w:w="6060" w:type="dxa"/>
            <w:gridSpan w:val="9"/>
          </w:tcPr>
          <w:p w14:paraId="5CBD0B46" w14:textId="77777777" w:rsidR="00B6520F" w:rsidRPr="00E91F05" w:rsidRDefault="00B6520F" w:rsidP="005C2183">
            <w:pPr>
              <w:jc w:val="both"/>
              <w:rPr>
                <w:sz w:val="20"/>
                <w:szCs w:val="20"/>
              </w:rPr>
            </w:pPr>
          </w:p>
        </w:tc>
        <w:tc>
          <w:tcPr>
            <w:tcW w:w="1770" w:type="dxa"/>
            <w:gridSpan w:val="4"/>
          </w:tcPr>
          <w:p w14:paraId="5B665405" w14:textId="77777777" w:rsidR="00B6520F" w:rsidRPr="00E91F05" w:rsidRDefault="00B6520F" w:rsidP="005C2183">
            <w:pPr>
              <w:jc w:val="both"/>
              <w:rPr>
                <w:sz w:val="20"/>
                <w:szCs w:val="20"/>
              </w:rPr>
            </w:pPr>
          </w:p>
        </w:tc>
        <w:tc>
          <w:tcPr>
            <w:tcW w:w="2030" w:type="dxa"/>
            <w:gridSpan w:val="6"/>
          </w:tcPr>
          <w:p w14:paraId="7FB22A9D" w14:textId="77777777" w:rsidR="00B6520F" w:rsidRPr="00E91F05" w:rsidRDefault="00B6520F" w:rsidP="005C2183">
            <w:pPr>
              <w:jc w:val="both"/>
              <w:rPr>
                <w:sz w:val="20"/>
                <w:szCs w:val="20"/>
              </w:rPr>
            </w:pPr>
          </w:p>
        </w:tc>
      </w:tr>
      <w:tr w:rsidR="00B6520F" w14:paraId="07E022E9" w14:textId="77777777" w:rsidTr="00B6520F">
        <w:tc>
          <w:tcPr>
            <w:tcW w:w="9860" w:type="dxa"/>
            <w:gridSpan w:val="19"/>
            <w:shd w:val="clear" w:color="auto" w:fill="F7CAAC"/>
          </w:tcPr>
          <w:p w14:paraId="06806CF2" w14:textId="77777777" w:rsidR="00B6520F" w:rsidRPr="00E91F05" w:rsidRDefault="00B6520F" w:rsidP="005C2183">
            <w:pPr>
              <w:jc w:val="both"/>
              <w:rPr>
                <w:sz w:val="20"/>
                <w:szCs w:val="20"/>
              </w:rPr>
            </w:pPr>
            <w:r w:rsidRPr="00E91F05">
              <w:rPr>
                <w:b/>
                <w:sz w:val="20"/>
                <w:szCs w:val="20"/>
              </w:rPr>
              <w:t>Předměty příslušného studijního programu a způsob zapojení do jejich výuky, příp. další zapojení do uskutečňování studijního programu</w:t>
            </w:r>
          </w:p>
        </w:tc>
      </w:tr>
      <w:tr w:rsidR="00B6520F" w:rsidRPr="002827C6" w14:paraId="37982B08" w14:textId="77777777" w:rsidTr="00B6520F">
        <w:trPr>
          <w:trHeight w:val="384"/>
        </w:trPr>
        <w:tc>
          <w:tcPr>
            <w:tcW w:w="9860" w:type="dxa"/>
            <w:gridSpan w:val="19"/>
            <w:tcBorders>
              <w:top w:val="nil"/>
            </w:tcBorders>
          </w:tcPr>
          <w:p w14:paraId="3CA7F174" w14:textId="77777777" w:rsidR="00B6520F" w:rsidRPr="00E91F05" w:rsidRDefault="00B6520F" w:rsidP="005C2183">
            <w:pPr>
              <w:jc w:val="both"/>
              <w:rPr>
                <w:sz w:val="20"/>
                <w:szCs w:val="20"/>
              </w:rPr>
            </w:pPr>
            <w:r w:rsidRPr="00E91F05">
              <w:rPr>
                <w:sz w:val="20"/>
                <w:szCs w:val="20"/>
              </w:rPr>
              <w:t>Dějiny animovaného filmu 1, 2, 3, 4 (přednášející, garant předmětu)</w:t>
            </w:r>
          </w:p>
          <w:p w14:paraId="11E6BA72" w14:textId="77777777" w:rsidR="00B6520F" w:rsidRPr="00E91F05" w:rsidRDefault="00B6520F" w:rsidP="005C2183">
            <w:pPr>
              <w:jc w:val="both"/>
              <w:rPr>
                <w:sz w:val="20"/>
                <w:szCs w:val="20"/>
              </w:rPr>
            </w:pPr>
            <w:r w:rsidRPr="00E91F05">
              <w:rPr>
                <w:sz w:val="20"/>
                <w:szCs w:val="20"/>
              </w:rPr>
              <w:t>Seminář k bakalářské práci (vede seminář, garant předmětu)</w:t>
            </w:r>
          </w:p>
          <w:p w14:paraId="5B8B6FF1" w14:textId="77777777" w:rsidR="00B6520F" w:rsidRPr="00E91F05" w:rsidRDefault="00B6520F" w:rsidP="005C2183">
            <w:pPr>
              <w:jc w:val="both"/>
              <w:rPr>
                <w:sz w:val="20"/>
                <w:szCs w:val="20"/>
              </w:rPr>
            </w:pPr>
            <w:r w:rsidRPr="00E91F05">
              <w:rPr>
                <w:sz w:val="20"/>
                <w:szCs w:val="20"/>
              </w:rPr>
              <w:t>Bakalářská práce (cvičící, garant předmětu)</w:t>
            </w:r>
          </w:p>
          <w:p w14:paraId="0F526A2A" w14:textId="77777777" w:rsidR="00B6520F" w:rsidRPr="00E91F05" w:rsidRDefault="00B6520F" w:rsidP="005C2183">
            <w:pPr>
              <w:jc w:val="both"/>
              <w:rPr>
                <w:sz w:val="20"/>
                <w:szCs w:val="20"/>
              </w:rPr>
            </w:pPr>
            <w:r w:rsidRPr="00E91F05">
              <w:rPr>
                <w:sz w:val="20"/>
                <w:szCs w:val="20"/>
              </w:rPr>
              <w:t>Dějiny hraného filmu 1, 2, 3 (přednášející, garant předmětu)</w:t>
            </w:r>
          </w:p>
          <w:p w14:paraId="67BF792A" w14:textId="77777777" w:rsidR="00B6520F" w:rsidRPr="00E91F05" w:rsidRDefault="00B6520F" w:rsidP="005C2183">
            <w:pPr>
              <w:jc w:val="both"/>
              <w:rPr>
                <w:sz w:val="20"/>
                <w:szCs w:val="20"/>
              </w:rPr>
            </w:pPr>
            <w:r w:rsidRPr="00E91F05">
              <w:rPr>
                <w:sz w:val="20"/>
                <w:szCs w:val="20"/>
              </w:rPr>
              <w:t>Plenér 1 (cvičící)</w:t>
            </w:r>
          </w:p>
        </w:tc>
      </w:tr>
      <w:tr w:rsidR="00B6520F" w:rsidRPr="002827C6" w14:paraId="1755FACC" w14:textId="77777777" w:rsidTr="00B6520F">
        <w:trPr>
          <w:trHeight w:val="340"/>
        </w:trPr>
        <w:tc>
          <w:tcPr>
            <w:tcW w:w="9860" w:type="dxa"/>
            <w:gridSpan w:val="19"/>
            <w:tcBorders>
              <w:top w:val="nil"/>
            </w:tcBorders>
            <w:shd w:val="clear" w:color="auto" w:fill="FBD4B4"/>
          </w:tcPr>
          <w:p w14:paraId="63B7A586" w14:textId="77777777" w:rsidR="00B6520F" w:rsidRPr="00E91F05" w:rsidRDefault="00B6520F" w:rsidP="005C2183">
            <w:pPr>
              <w:jc w:val="both"/>
              <w:rPr>
                <w:b/>
                <w:sz w:val="20"/>
                <w:szCs w:val="20"/>
              </w:rPr>
            </w:pPr>
            <w:r w:rsidRPr="00E91F05">
              <w:rPr>
                <w:b/>
                <w:sz w:val="20"/>
                <w:szCs w:val="20"/>
              </w:rPr>
              <w:t>Zapojení do výuky v dalších studijních programech na téže vysoké škole (pouze u garantů ZT a PZ předmětů)</w:t>
            </w:r>
          </w:p>
        </w:tc>
      </w:tr>
      <w:tr w:rsidR="00B6520F" w:rsidRPr="002827C6" w14:paraId="566C2475" w14:textId="77777777" w:rsidTr="00B6520F">
        <w:trPr>
          <w:trHeight w:val="340"/>
        </w:trPr>
        <w:tc>
          <w:tcPr>
            <w:tcW w:w="2802" w:type="dxa"/>
            <w:gridSpan w:val="2"/>
            <w:tcBorders>
              <w:top w:val="nil"/>
            </w:tcBorders>
          </w:tcPr>
          <w:p w14:paraId="588313EA" w14:textId="77777777" w:rsidR="00B6520F" w:rsidRPr="00E91F05" w:rsidRDefault="00B6520F" w:rsidP="005C2183">
            <w:pPr>
              <w:rPr>
                <w:b/>
                <w:sz w:val="20"/>
                <w:szCs w:val="20"/>
              </w:rPr>
            </w:pPr>
            <w:r w:rsidRPr="00E91F05">
              <w:rPr>
                <w:b/>
                <w:sz w:val="20"/>
                <w:szCs w:val="20"/>
              </w:rPr>
              <w:t>Název studijního předmětu</w:t>
            </w:r>
          </w:p>
        </w:tc>
        <w:tc>
          <w:tcPr>
            <w:tcW w:w="2476" w:type="dxa"/>
            <w:gridSpan w:val="5"/>
            <w:tcBorders>
              <w:top w:val="nil"/>
            </w:tcBorders>
          </w:tcPr>
          <w:p w14:paraId="379FCD80" w14:textId="77777777" w:rsidR="00B6520F" w:rsidRPr="00E91F05" w:rsidRDefault="00B6520F" w:rsidP="005C2183">
            <w:pPr>
              <w:rPr>
                <w:b/>
                <w:sz w:val="20"/>
                <w:szCs w:val="20"/>
              </w:rPr>
            </w:pPr>
            <w:r w:rsidRPr="00E91F05">
              <w:rPr>
                <w:b/>
                <w:sz w:val="20"/>
                <w:szCs w:val="20"/>
              </w:rPr>
              <w:t>Název studijního programu</w:t>
            </w:r>
          </w:p>
        </w:tc>
        <w:tc>
          <w:tcPr>
            <w:tcW w:w="851" w:type="dxa"/>
            <w:gridSpan w:val="3"/>
            <w:tcBorders>
              <w:top w:val="nil"/>
            </w:tcBorders>
          </w:tcPr>
          <w:p w14:paraId="089B8B02" w14:textId="77777777" w:rsidR="00B6520F" w:rsidRPr="00E91F05" w:rsidRDefault="00B6520F" w:rsidP="005C2183">
            <w:pPr>
              <w:rPr>
                <w:b/>
                <w:sz w:val="20"/>
                <w:szCs w:val="20"/>
              </w:rPr>
            </w:pPr>
            <w:r w:rsidRPr="00E91F05">
              <w:rPr>
                <w:b/>
                <w:sz w:val="20"/>
                <w:szCs w:val="20"/>
              </w:rPr>
              <w:t>Sem.</w:t>
            </w:r>
          </w:p>
        </w:tc>
        <w:tc>
          <w:tcPr>
            <w:tcW w:w="1758" w:type="dxa"/>
            <w:gridSpan w:val="5"/>
            <w:tcBorders>
              <w:top w:val="nil"/>
            </w:tcBorders>
          </w:tcPr>
          <w:p w14:paraId="52308798" w14:textId="77777777" w:rsidR="00B6520F" w:rsidRPr="00E91F05" w:rsidRDefault="00B6520F" w:rsidP="005C2183">
            <w:pPr>
              <w:rPr>
                <w:b/>
                <w:sz w:val="20"/>
                <w:szCs w:val="20"/>
              </w:rPr>
            </w:pPr>
            <w:r w:rsidRPr="00E91F05">
              <w:rPr>
                <w:b/>
                <w:sz w:val="20"/>
                <w:szCs w:val="20"/>
              </w:rPr>
              <w:t>Role ve výuce daného předmětu</w:t>
            </w:r>
          </w:p>
        </w:tc>
        <w:tc>
          <w:tcPr>
            <w:tcW w:w="1973" w:type="dxa"/>
            <w:gridSpan w:val="4"/>
            <w:tcBorders>
              <w:top w:val="nil"/>
            </w:tcBorders>
          </w:tcPr>
          <w:p w14:paraId="2ACEB114" w14:textId="77777777" w:rsidR="00B6520F" w:rsidRPr="00E91F05" w:rsidRDefault="00B6520F" w:rsidP="005C2183">
            <w:pPr>
              <w:rPr>
                <w:b/>
                <w:sz w:val="20"/>
                <w:szCs w:val="20"/>
              </w:rPr>
            </w:pPr>
            <w:r w:rsidRPr="00E91F05">
              <w:rPr>
                <w:b/>
                <w:sz w:val="20"/>
                <w:szCs w:val="20"/>
              </w:rPr>
              <w:t>(</w:t>
            </w:r>
            <w:r w:rsidRPr="00E91F05">
              <w:rPr>
                <w:b/>
                <w:i/>
                <w:iCs/>
                <w:sz w:val="20"/>
                <w:szCs w:val="20"/>
              </w:rPr>
              <w:t>nepovinný údaj</w:t>
            </w:r>
            <w:r w:rsidRPr="00E91F05">
              <w:rPr>
                <w:b/>
                <w:sz w:val="20"/>
                <w:szCs w:val="20"/>
              </w:rPr>
              <w:t>) Počet hodin za semestr</w:t>
            </w:r>
          </w:p>
        </w:tc>
      </w:tr>
      <w:tr w:rsidR="00B6520F" w:rsidRPr="0016131F" w14:paraId="37972D7C" w14:textId="77777777" w:rsidTr="00B6520F">
        <w:trPr>
          <w:trHeight w:val="285"/>
        </w:trPr>
        <w:tc>
          <w:tcPr>
            <w:tcW w:w="2802" w:type="dxa"/>
            <w:gridSpan w:val="2"/>
            <w:tcBorders>
              <w:top w:val="nil"/>
            </w:tcBorders>
          </w:tcPr>
          <w:p w14:paraId="0DBF6E54" w14:textId="77777777" w:rsidR="00B6520F" w:rsidRPr="00E91F05" w:rsidRDefault="00B6520F" w:rsidP="005C2183">
            <w:pPr>
              <w:rPr>
                <w:sz w:val="20"/>
                <w:szCs w:val="20"/>
              </w:rPr>
            </w:pPr>
            <w:r w:rsidRPr="00E91F05">
              <w:rPr>
                <w:sz w:val="20"/>
                <w:szCs w:val="20"/>
              </w:rPr>
              <w:t>Současný animovaný film 1, 2</w:t>
            </w:r>
          </w:p>
        </w:tc>
        <w:tc>
          <w:tcPr>
            <w:tcW w:w="2476" w:type="dxa"/>
            <w:gridSpan w:val="5"/>
            <w:tcBorders>
              <w:top w:val="nil"/>
            </w:tcBorders>
          </w:tcPr>
          <w:p w14:paraId="03F84D7C" w14:textId="77777777" w:rsidR="00B6520F" w:rsidRPr="00E91F05" w:rsidRDefault="00B6520F" w:rsidP="005C2183">
            <w:pPr>
              <w:rPr>
                <w:sz w:val="20"/>
                <w:szCs w:val="20"/>
              </w:rPr>
            </w:pPr>
            <w:r w:rsidRPr="00E91F05">
              <w:rPr>
                <w:sz w:val="20"/>
                <w:szCs w:val="20"/>
              </w:rPr>
              <w:t>Animovaná tvorba (NMSP)</w:t>
            </w:r>
          </w:p>
        </w:tc>
        <w:tc>
          <w:tcPr>
            <w:tcW w:w="851" w:type="dxa"/>
            <w:gridSpan w:val="3"/>
            <w:tcBorders>
              <w:top w:val="nil"/>
            </w:tcBorders>
          </w:tcPr>
          <w:p w14:paraId="67C12DAA" w14:textId="77777777" w:rsidR="00B6520F" w:rsidRPr="00E91F05" w:rsidRDefault="00B6520F" w:rsidP="005C2183">
            <w:pPr>
              <w:rPr>
                <w:sz w:val="20"/>
                <w:szCs w:val="20"/>
              </w:rPr>
            </w:pPr>
            <w:r w:rsidRPr="00E91F05">
              <w:rPr>
                <w:sz w:val="20"/>
                <w:szCs w:val="20"/>
              </w:rPr>
              <w:t>ZS/LS</w:t>
            </w:r>
          </w:p>
        </w:tc>
        <w:tc>
          <w:tcPr>
            <w:tcW w:w="1758" w:type="dxa"/>
            <w:gridSpan w:val="5"/>
            <w:tcBorders>
              <w:top w:val="nil"/>
            </w:tcBorders>
          </w:tcPr>
          <w:p w14:paraId="7901C59F" w14:textId="77777777" w:rsidR="00B6520F" w:rsidRPr="00E91F05" w:rsidRDefault="00B6520F" w:rsidP="005C2183">
            <w:pPr>
              <w:rPr>
                <w:sz w:val="20"/>
                <w:szCs w:val="20"/>
              </w:rPr>
            </w:pPr>
            <w:r w:rsidRPr="00E91F05">
              <w:rPr>
                <w:sz w:val="20"/>
                <w:szCs w:val="20"/>
              </w:rPr>
              <w:t>přednášející, garant</w:t>
            </w:r>
            <w:r>
              <w:rPr>
                <w:sz w:val="20"/>
                <w:szCs w:val="20"/>
              </w:rPr>
              <w:t xml:space="preserve"> předmětu</w:t>
            </w:r>
          </w:p>
        </w:tc>
        <w:tc>
          <w:tcPr>
            <w:tcW w:w="1973" w:type="dxa"/>
            <w:gridSpan w:val="4"/>
            <w:tcBorders>
              <w:top w:val="nil"/>
            </w:tcBorders>
          </w:tcPr>
          <w:p w14:paraId="5407500F" w14:textId="77777777" w:rsidR="00B6520F" w:rsidRPr="00E91F05" w:rsidRDefault="00B6520F" w:rsidP="005C2183">
            <w:pPr>
              <w:jc w:val="both"/>
              <w:rPr>
                <w:sz w:val="20"/>
                <w:szCs w:val="20"/>
              </w:rPr>
            </w:pPr>
          </w:p>
        </w:tc>
      </w:tr>
      <w:tr w:rsidR="00B6520F" w:rsidRPr="0016131F" w14:paraId="431E391F" w14:textId="77777777" w:rsidTr="00B6520F">
        <w:trPr>
          <w:trHeight w:val="284"/>
        </w:trPr>
        <w:tc>
          <w:tcPr>
            <w:tcW w:w="2802" w:type="dxa"/>
            <w:gridSpan w:val="2"/>
            <w:tcBorders>
              <w:top w:val="nil"/>
            </w:tcBorders>
          </w:tcPr>
          <w:p w14:paraId="3DB8C650" w14:textId="77777777" w:rsidR="00B6520F" w:rsidRPr="00E91F05" w:rsidRDefault="00B6520F" w:rsidP="005C2183">
            <w:pPr>
              <w:rPr>
                <w:sz w:val="20"/>
                <w:szCs w:val="20"/>
              </w:rPr>
            </w:pPr>
            <w:r w:rsidRPr="00E91F05">
              <w:rPr>
                <w:sz w:val="20"/>
                <w:szCs w:val="20"/>
              </w:rPr>
              <w:t>Teorie oboru 1, 2</w:t>
            </w:r>
          </w:p>
        </w:tc>
        <w:tc>
          <w:tcPr>
            <w:tcW w:w="2476" w:type="dxa"/>
            <w:gridSpan w:val="5"/>
            <w:tcBorders>
              <w:top w:val="nil"/>
            </w:tcBorders>
          </w:tcPr>
          <w:p w14:paraId="749CC3DA" w14:textId="77777777" w:rsidR="00B6520F" w:rsidRPr="00E91F05" w:rsidRDefault="00B6520F" w:rsidP="005C2183">
            <w:pPr>
              <w:rPr>
                <w:sz w:val="20"/>
                <w:szCs w:val="20"/>
              </w:rPr>
            </w:pPr>
            <w:r w:rsidRPr="00E91F05">
              <w:rPr>
                <w:sz w:val="20"/>
                <w:szCs w:val="20"/>
              </w:rPr>
              <w:t>Animovaná tvorba (NMSP)</w:t>
            </w:r>
          </w:p>
        </w:tc>
        <w:tc>
          <w:tcPr>
            <w:tcW w:w="851" w:type="dxa"/>
            <w:gridSpan w:val="3"/>
            <w:tcBorders>
              <w:top w:val="nil"/>
            </w:tcBorders>
          </w:tcPr>
          <w:p w14:paraId="3D126567" w14:textId="77777777" w:rsidR="00B6520F" w:rsidRPr="00E91F05" w:rsidRDefault="00B6520F" w:rsidP="005C2183">
            <w:pPr>
              <w:rPr>
                <w:sz w:val="20"/>
                <w:szCs w:val="20"/>
              </w:rPr>
            </w:pPr>
            <w:r w:rsidRPr="00E91F05">
              <w:rPr>
                <w:sz w:val="20"/>
                <w:szCs w:val="20"/>
              </w:rPr>
              <w:t>ZS/LS</w:t>
            </w:r>
          </w:p>
        </w:tc>
        <w:tc>
          <w:tcPr>
            <w:tcW w:w="1758" w:type="dxa"/>
            <w:gridSpan w:val="5"/>
            <w:tcBorders>
              <w:top w:val="nil"/>
            </w:tcBorders>
          </w:tcPr>
          <w:p w14:paraId="05C8E6C8" w14:textId="77777777" w:rsidR="00B6520F" w:rsidRPr="00E91F05" w:rsidRDefault="00B6520F" w:rsidP="005C2183">
            <w:pPr>
              <w:rPr>
                <w:sz w:val="20"/>
                <w:szCs w:val="20"/>
              </w:rPr>
            </w:pPr>
            <w:r w:rsidRPr="00E91F05">
              <w:rPr>
                <w:sz w:val="20"/>
                <w:szCs w:val="20"/>
              </w:rPr>
              <w:t>přednášející, garant</w:t>
            </w:r>
            <w:r>
              <w:rPr>
                <w:sz w:val="20"/>
                <w:szCs w:val="20"/>
              </w:rPr>
              <w:t xml:space="preserve"> předmětu</w:t>
            </w:r>
          </w:p>
        </w:tc>
        <w:tc>
          <w:tcPr>
            <w:tcW w:w="1973" w:type="dxa"/>
            <w:gridSpan w:val="4"/>
            <w:tcBorders>
              <w:top w:val="nil"/>
            </w:tcBorders>
          </w:tcPr>
          <w:p w14:paraId="074A2947" w14:textId="77777777" w:rsidR="00B6520F" w:rsidRPr="00E91F05" w:rsidRDefault="00B6520F" w:rsidP="005C2183">
            <w:pPr>
              <w:jc w:val="both"/>
              <w:rPr>
                <w:sz w:val="20"/>
                <w:szCs w:val="20"/>
              </w:rPr>
            </w:pPr>
          </w:p>
        </w:tc>
      </w:tr>
      <w:tr w:rsidR="00B6520F" w:rsidRPr="0016131F" w14:paraId="687CC4B3" w14:textId="77777777" w:rsidTr="00B6520F">
        <w:trPr>
          <w:trHeight w:val="284"/>
        </w:trPr>
        <w:tc>
          <w:tcPr>
            <w:tcW w:w="2802" w:type="dxa"/>
            <w:gridSpan w:val="2"/>
            <w:tcBorders>
              <w:top w:val="nil"/>
            </w:tcBorders>
          </w:tcPr>
          <w:p w14:paraId="79823A2B" w14:textId="77777777" w:rsidR="00B6520F" w:rsidRPr="00E91F05" w:rsidRDefault="00B6520F" w:rsidP="005C2183">
            <w:pPr>
              <w:rPr>
                <w:sz w:val="20"/>
                <w:szCs w:val="20"/>
              </w:rPr>
            </w:pPr>
            <w:r w:rsidRPr="00E91F05">
              <w:rPr>
                <w:sz w:val="20"/>
                <w:szCs w:val="20"/>
              </w:rPr>
              <w:t>Seminář k diplomové práci</w:t>
            </w:r>
          </w:p>
        </w:tc>
        <w:tc>
          <w:tcPr>
            <w:tcW w:w="2476" w:type="dxa"/>
            <w:gridSpan w:val="5"/>
            <w:tcBorders>
              <w:top w:val="nil"/>
            </w:tcBorders>
          </w:tcPr>
          <w:p w14:paraId="13FE70A5" w14:textId="77777777" w:rsidR="00B6520F" w:rsidRPr="00E91F05" w:rsidRDefault="00B6520F" w:rsidP="005C2183">
            <w:pPr>
              <w:rPr>
                <w:sz w:val="20"/>
                <w:szCs w:val="20"/>
              </w:rPr>
            </w:pPr>
            <w:r w:rsidRPr="00E91F05">
              <w:rPr>
                <w:sz w:val="20"/>
                <w:szCs w:val="20"/>
              </w:rPr>
              <w:t>Animovaná tvorba (NMSP)</w:t>
            </w:r>
          </w:p>
        </w:tc>
        <w:tc>
          <w:tcPr>
            <w:tcW w:w="851" w:type="dxa"/>
            <w:gridSpan w:val="3"/>
            <w:tcBorders>
              <w:top w:val="nil"/>
            </w:tcBorders>
          </w:tcPr>
          <w:p w14:paraId="23342882" w14:textId="77777777" w:rsidR="00B6520F" w:rsidRPr="00E91F05" w:rsidRDefault="00B6520F" w:rsidP="005C2183">
            <w:pPr>
              <w:rPr>
                <w:sz w:val="20"/>
                <w:szCs w:val="20"/>
              </w:rPr>
            </w:pPr>
            <w:r w:rsidRPr="00E91F05">
              <w:rPr>
                <w:sz w:val="20"/>
                <w:szCs w:val="20"/>
              </w:rPr>
              <w:t>LS</w:t>
            </w:r>
          </w:p>
        </w:tc>
        <w:tc>
          <w:tcPr>
            <w:tcW w:w="1758" w:type="dxa"/>
            <w:gridSpan w:val="5"/>
            <w:tcBorders>
              <w:top w:val="nil"/>
            </w:tcBorders>
          </w:tcPr>
          <w:p w14:paraId="2302D068" w14:textId="77777777" w:rsidR="00B6520F" w:rsidRPr="00E91F05" w:rsidRDefault="00B6520F" w:rsidP="005C2183">
            <w:pPr>
              <w:rPr>
                <w:sz w:val="20"/>
                <w:szCs w:val="20"/>
              </w:rPr>
            </w:pPr>
            <w:r w:rsidRPr="00E91F05">
              <w:rPr>
                <w:sz w:val="20"/>
                <w:szCs w:val="20"/>
              </w:rPr>
              <w:t>vede seminář, garant</w:t>
            </w:r>
            <w:r>
              <w:rPr>
                <w:sz w:val="20"/>
                <w:szCs w:val="20"/>
              </w:rPr>
              <w:t xml:space="preserve"> předmětu</w:t>
            </w:r>
          </w:p>
        </w:tc>
        <w:tc>
          <w:tcPr>
            <w:tcW w:w="1973" w:type="dxa"/>
            <w:gridSpan w:val="4"/>
            <w:tcBorders>
              <w:top w:val="nil"/>
            </w:tcBorders>
          </w:tcPr>
          <w:p w14:paraId="3E01DCB4" w14:textId="77777777" w:rsidR="00B6520F" w:rsidRPr="00E91F05" w:rsidRDefault="00B6520F" w:rsidP="005C2183">
            <w:pPr>
              <w:jc w:val="both"/>
              <w:rPr>
                <w:sz w:val="20"/>
                <w:szCs w:val="20"/>
              </w:rPr>
            </w:pPr>
          </w:p>
        </w:tc>
      </w:tr>
      <w:tr w:rsidR="00B6520F" w:rsidRPr="0016131F" w14:paraId="31F37049" w14:textId="77777777" w:rsidTr="00B6520F">
        <w:trPr>
          <w:trHeight w:val="284"/>
        </w:trPr>
        <w:tc>
          <w:tcPr>
            <w:tcW w:w="2802" w:type="dxa"/>
            <w:gridSpan w:val="2"/>
            <w:tcBorders>
              <w:top w:val="nil"/>
            </w:tcBorders>
          </w:tcPr>
          <w:p w14:paraId="1592E2AB" w14:textId="77777777" w:rsidR="00B6520F" w:rsidRPr="00E91F05" w:rsidRDefault="00B6520F" w:rsidP="005C2183">
            <w:pPr>
              <w:rPr>
                <w:sz w:val="20"/>
                <w:szCs w:val="20"/>
              </w:rPr>
            </w:pPr>
            <w:r w:rsidRPr="00E91F05">
              <w:rPr>
                <w:sz w:val="20"/>
                <w:szCs w:val="20"/>
              </w:rPr>
              <w:t>Současný hraný film 1, 2</w:t>
            </w:r>
          </w:p>
        </w:tc>
        <w:tc>
          <w:tcPr>
            <w:tcW w:w="2476" w:type="dxa"/>
            <w:gridSpan w:val="5"/>
            <w:tcBorders>
              <w:top w:val="nil"/>
            </w:tcBorders>
          </w:tcPr>
          <w:p w14:paraId="3F0E7338" w14:textId="77777777" w:rsidR="00B6520F" w:rsidRPr="00E91F05" w:rsidRDefault="00B6520F" w:rsidP="005C2183">
            <w:pPr>
              <w:rPr>
                <w:sz w:val="20"/>
                <w:szCs w:val="20"/>
              </w:rPr>
            </w:pPr>
            <w:r w:rsidRPr="00E91F05">
              <w:rPr>
                <w:sz w:val="20"/>
                <w:szCs w:val="20"/>
              </w:rPr>
              <w:t>Animovaná tvorba (NMSP)</w:t>
            </w:r>
          </w:p>
        </w:tc>
        <w:tc>
          <w:tcPr>
            <w:tcW w:w="851" w:type="dxa"/>
            <w:gridSpan w:val="3"/>
            <w:tcBorders>
              <w:top w:val="nil"/>
            </w:tcBorders>
          </w:tcPr>
          <w:p w14:paraId="2866EE8E" w14:textId="77777777" w:rsidR="00B6520F" w:rsidRPr="00E91F05" w:rsidRDefault="00B6520F" w:rsidP="005C2183">
            <w:pPr>
              <w:rPr>
                <w:sz w:val="20"/>
                <w:szCs w:val="20"/>
              </w:rPr>
            </w:pPr>
            <w:r w:rsidRPr="00E91F05">
              <w:rPr>
                <w:sz w:val="20"/>
                <w:szCs w:val="20"/>
              </w:rPr>
              <w:t>ZS/LS</w:t>
            </w:r>
          </w:p>
        </w:tc>
        <w:tc>
          <w:tcPr>
            <w:tcW w:w="1758" w:type="dxa"/>
            <w:gridSpan w:val="5"/>
            <w:tcBorders>
              <w:top w:val="nil"/>
            </w:tcBorders>
          </w:tcPr>
          <w:p w14:paraId="0FDA94CE" w14:textId="77777777" w:rsidR="00B6520F" w:rsidRPr="00E91F05" w:rsidRDefault="00B6520F" w:rsidP="005C2183">
            <w:pPr>
              <w:rPr>
                <w:sz w:val="20"/>
                <w:szCs w:val="20"/>
              </w:rPr>
            </w:pPr>
            <w:r w:rsidRPr="00E91F05">
              <w:rPr>
                <w:sz w:val="20"/>
                <w:szCs w:val="20"/>
              </w:rPr>
              <w:t>přednášející, garant</w:t>
            </w:r>
            <w:r>
              <w:rPr>
                <w:sz w:val="20"/>
                <w:szCs w:val="20"/>
              </w:rPr>
              <w:t xml:space="preserve"> předmětu</w:t>
            </w:r>
          </w:p>
        </w:tc>
        <w:tc>
          <w:tcPr>
            <w:tcW w:w="1973" w:type="dxa"/>
            <w:gridSpan w:val="4"/>
            <w:tcBorders>
              <w:top w:val="nil"/>
            </w:tcBorders>
          </w:tcPr>
          <w:p w14:paraId="4F8B66CC" w14:textId="77777777" w:rsidR="00B6520F" w:rsidRPr="00E91F05" w:rsidRDefault="00B6520F" w:rsidP="005C2183">
            <w:pPr>
              <w:jc w:val="both"/>
              <w:rPr>
                <w:sz w:val="20"/>
                <w:szCs w:val="20"/>
              </w:rPr>
            </w:pPr>
          </w:p>
        </w:tc>
      </w:tr>
      <w:tr w:rsidR="00B6520F" w14:paraId="78D957C5" w14:textId="77777777" w:rsidTr="00B6520F">
        <w:tc>
          <w:tcPr>
            <w:tcW w:w="9860" w:type="dxa"/>
            <w:gridSpan w:val="19"/>
            <w:shd w:val="clear" w:color="auto" w:fill="F7CAAC"/>
          </w:tcPr>
          <w:p w14:paraId="632761A1" w14:textId="77777777" w:rsidR="00B6520F" w:rsidRPr="00E91F05" w:rsidRDefault="00B6520F" w:rsidP="005C2183">
            <w:pPr>
              <w:jc w:val="both"/>
              <w:rPr>
                <w:sz w:val="20"/>
                <w:szCs w:val="20"/>
              </w:rPr>
            </w:pPr>
            <w:r w:rsidRPr="00E91F05">
              <w:rPr>
                <w:b/>
                <w:sz w:val="20"/>
                <w:szCs w:val="20"/>
              </w:rPr>
              <w:t xml:space="preserve">Údaje o vzdělání na VŠ </w:t>
            </w:r>
          </w:p>
        </w:tc>
      </w:tr>
      <w:tr w:rsidR="00B6520F" w14:paraId="03F777EA" w14:textId="77777777" w:rsidTr="00B6520F">
        <w:trPr>
          <w:trHeight w:val="524"/>
        </w:trPr>
        <w:tc>
          <w:tcPr>
            <w:tcW w:w="9860" w:type="dxa"/>
            <w:gridSpan w:val="19"/>
          </w:tcPr>
          <w:p w14:paraId="45090B30" w14:textId="77777777" w:rsidR="00B6520F" w:rsidRPr="00E91F05" w:rsidRDefault="00B6520F" w:rsidP="005C2183">
            <w:pPr>
              <w:rPr>
                <w:sz w:val="20"/>
                <w:szCs w:val="20"/>
              </w:rPr>
            </w:pPr>
            <w:r w:rsidRPr="00E91F05">
              <w:rPr>
                <w:sz w:val="20"/>
                <w:szCs w:val="20"/>
              </w:rPr>
              <w:t>2013: Univerzita Tomáše Bati ve Zlíně, Fakulta multimediálních komunikací</w:t>
            </w:r>
            <w:r>
              <w:rPr>
                <w:sz w:val="20"/>
                <w:szCs w:val="20"/>
              </w:rPr>
              <w:t>,</w:t>
            </w:r>
            <w:r w:rsidRPr="00E91F05">
              <w:rPr>
                <w:sz w:val="20"/>
                <w:szCs w:val="20"/>
              </w:rPr>
              <w:t xml:space="preserve"> Multimédia a design, Ph.D. </w:t>
            </w:r>
          </w:p>
          <w:p w14:paraId="06FF1C90" w14:textId="77777777" w:rsidR="00B6520F" w:rsidRPr="00823D4A" w:rsidRDefault="00B6520F" w:rsidP="005C2183">
            <w:pPr>
              <w:jc w:val="both"/>
              <w:rPr>
                <w:sz w:val="20"/>
                <w:szCs w:val="20"/>
              </w:rPr>
            </w:pPr>
            <w:r w:rsidRPr="00E91F05">
              <w:rPr>
                <w:sz w:val="20"/>
                <w:szCs w:val="20"/>
              </w:rPr>
              <w:t>2008: Univerzita Palackého v Olomouci, Filozofická fakulta</w:t>
            </w:r>
            <w:r>
              <w:rPr>
                <w:sz w:val="20"/>
                <w:szCs w:val="20"/>
              </w:rPr>
              <w:t xml:space="preserve">, </w:t>
            </w:r>
            <w:r w:rsidRPr="00E91F05">
              <w:rPr>
                <w:sz w:val="20"/>
                <w:szCs w:val="20"/>
              </w:rPr>
              <w:t>Teorie a dějiny dramatických umění,</w:t>
            </w:r>
            <w:r>
              <w:rPr>
                <w:sz w:val="20"/>
                <w:szCs w:val="20"/>
              </w:rPr>
              <w:t xml:space="preserve"> </w:t>
            </w:r>
            <w:r w:rsidRPr="00E91F05">
              <w:rPr>
                <w:sz w:val="20"/>
                <w:szCs w:val="20"/>
              </w:rPr>
              <w:t>Mgr.</w:t>
            </w:r>
          </w:p>
        </w:tc>
      </w:tr>
      <w:tr w:rsidR="00B6520F" w14:paraId="2A715877" w14:textId="77777777" w:rsidTr="00B6520F">
        <w:tc>
          <w:tcPr>
            <w:tcW w:w="9860" w:type="dxa"/>
            <w:gridSpan w:val="19"/>
            <w:shd w:val="clear" w:color="auto" w:fill="F7CAAC"/>
          </w:tcPr>
          <w:p w14:paraId="47BFF6F1" w14:textId="77777777" w:rsidR="00B6520F" w:rsidRPr="00E91F05" w:rsidRDefault="00B6520F" w:rsidP="005C2183">
            <w:pPr>
              <w:jc w:val="both"/>
              <w:rPr>
                <w:b/>
                <w:sz w:val="20"/>
                <w:szCs w:val="20"/>
              </w:rPr>
            </w:pPr>
            <w:r w:rsidRPr="00E91F05">
              <w:rPr>
                <w:b/>
                <w:sz w:val="20"/>
                <w:szCs w:val="20"/>
              </w:rPr>
              <w:t>Údaje o odborném působení od absolvování VŠ</w:t>
            </w:r>
          </w:p>
        </w:tc>
      </w:tr>
      <w:tr w:rsidR="00B6520F" w:rsidRPr="009B6AE3" w14:paraId="4FC67E2E" w14:textId="77777777" w:rsidTr="00B6520F">
        <w:trPr>
          <w:trHeight w:val="825"/>
        </w:trPr>
        <w:tc>
          <w:tcPr>
            <w:tcW w:w="9860" w:type="dxa"/>
            <w:gridSpan w:val="19"/>
          </w:tcPr>
          <w:p w14:paraId="27BE61E9" w14:textId="77777777" w:rsidR="00B6520F" w:rsidRPr="00E91F05" w:rsidRDefault="00B6520F" w:rsidP="005C2183">
            <w:pPr>
              <w:rPr>
                <w:sz w:val="20"/>
                <w:szCs w:val="20"/>
              </w:rPr>
            </w:pPr>
            <w:proofErr w:type="gramStart"/>
            <w:r w:rsidRPr="00E91F05">
              <w:rPr>
                <w:sz w:val="20"/>
                <w:szCs w:val="20"/>
              </w:rPr>
              <w:t>2022-dosud</w:t>
            </w:r>
            <w:proofErr w:type="gramEnd"/>
            <w:r w:rsidRPr="00E91F05">
              <w:rPr>
                <w:sz w:val="20"/>
                <w:szCs w:val="20"/>
              </w:rPr>
              <w:t>: Člen Rady Státního fondu kinematografie ČR</w:t>
            </w:r>
          </w:p>
          <w:p w14:paraId="4DBEDEDE" w14:textId="77777777" w:rsidR="00B6520F" w:rsidRDefault="00B6520F" w:rsidP="005C2183">
            <w:pPr>
              <w:rPr>
                <w:sz w:val="20"/>
                <w:szCs w:val="20"/>
              </w:rPr>
            </w:pPr>
            <w:proofErr w:type="gramStart"/>
            <w:r w:rsidRPr="00E91F05">
              <w:rPr>
                <w:sz w:val="20"/>
                <w:szCs w:val="20"/>
              </w:rPr>
              <w:t>2021-dosud</w:t>
            </w:r>
            <w:proofErr w:type="gramEnd"/>
            <w:r w:rsidRPr="00E91F05">
              <w:rPr>
                <w:sz w:val="20"/>
                <w:szCs w:val="20"/>
              </w:rPr>
              <w:t xml:space="preserve">: Univerzita Tomáše Bati ve Zlíně, Fakulta multimediálních komunikací, proděkan pro tvůrčí činnosti </w:t>
            </w:r>
          </w:p>
          <w:p w14:paraId="2E78BF78" w14:textId="77777777" w:rsidR="00B6520F" w:rsidRPr="00E91F05" w:rsidRDefault="00B6520F" w:rsidP="005C2183">
            <w:pPr>
              <w:rPr>
                <w:sz w:val="20"/>
                <w:szCs w:val="20"/>
              </w:rPr>
            </w:pPr>
            <w:r w:rsidRPr="00E91F05">
              <w:rPr>
                <w:sz w:val="20"/>
                <w:szCs w:val="20"/>
              </w:rPr>
              <w:t>a doktorské studium</w:t>
            </w:r>
          </w:p>
          <w:p w14:paraId="695629BF" w14:textId="77777777" w:rsidR="00B6520F" w:rsidRPr="00E91F05" w:rsidRDefault="00B6520F" w:rsidP="005C2183">
            <w:pPr>
              <w:rPr>
                <w:sz w:val="20"/>
                <w:szCs w:val="20"/>
              </w:rPr>
            </w:pPr>
            <w:proofErr w:type="gramStart"/>
            <w:r w:rsidRPr="00E91F05">
              <w:rPr>
                <w:sz w:val="20"/>
                <w:szCs w:val="20"/>
              </w:rPr>
              <w:t>2018-dosud</w:t>
            </w:r>
            <w:proofErr w:type="gramEnd"/>
            <w:r w:rsidRPr="00E91F05">
              <w:rPr>
                <w:sz w:val="20"/>
                <w:szCs w:val="20"/>
              </w:rPr>
              <w:t>: Člen Rady animovaného filmu (ČR) a člen jejího prezídia</w:t>
            </w:r>
          </w:p>
          <w:p w14:paraId="298C6558" w14:textId="77777777" w:rsidR="00B6520F" w:rsidRPr="00E91F05" w:rsidRDefault="00B6520F" w:rsidP="005C2183">
            <w:pPr>
              <w:rPr>
                <w:sz w:val="20"/>
                <w:szCs w:val="20"/>
              </w:rPr>
            </w:pPr>
            <w:r w:rsidRPr="00E91F05">
              <w:rPr>
                <w:sz w:val="20"/>
                <w:szCs w:val="20"/>
              </w:rPr>
              <w:t>2017-2022: Expert Státního fondu kinematografie ČR</w:t>
            </w:r>
          </w:p>
          <w:p w14:paraId="6A198163" w14:textId="77777777" w:rsidR="00FC5625" w:rsidRPr="00E91F05" w:rsidRDefault="00FC5625" w:rsidP="00FC5625">
            <w:pPr>
              <w:rPr>
                <w:sz w:val="20"/>
                <w:szCs w:val="20"/>
              </w:rPr>
            </w:pPr>
            <w:proofErr w:type="gramStart"/>
            <w:r w:rsidRPr="00E91F05">
              <w:rPr>
                <w:sz w:val="20"/>
                <w:szCs w:val="20"/>
              </w:rPr>
              <w:t>2013-dosud</w:t>
            </w:r>
            <w:proofErr w:type="gramEnd"/>
            <w:r w:rsidRPr="00E91F05">
              <w:rPr>
                <w:sz w:val="20"/>
                <w:szCs w:val="20"/>
              </w:rPr>
              <w:t>: Univerzita Tomáše Bati ve Zlíně, Fakulta multimediálních komunikací, vedoucí ateliéru Animovaná tvorba</w:t>
            </w:r>
          </w:p>
          <w:p w14:paraId="0A18BC76" w14:textId="77777777" w:rsidR="00B6520F" w:rsidRPr="00E91F05" w:rsidRDefault="00B6520F" w:rsidP="005C2183">
            <w:pPr>
              <w:rPr>
                <w:sz w:val="20"/>
                <w:szCs w:val="20"/>
              </w:rPr>
            </w:pPr>
            <w:r w:rsidRPr="00E91F05">
              <w:rPr>
                <w:sz w:val="20"/>
                <w:szCs w:val="20"/>
              </w:rPr>
              <w:t>2012-2019: Česká televize Brno, psaní dramaturgických posudků na původní českou tvorbu</w:t>
            </w:r>
          </w:p>
          <w:p w14:paraId="7202A606" w14:textId="77777777" w:rsidR="00B6520F" w:rsidRPr="00E91F05" w:rsidRDefault="00B6520F" w:rsidP="005C2183">
            <w:pPr>
              <w:rPr>
                <w:sz w:val="20"/>
                <w:szCs w:val="20"/>
              </w:rPr>
            </w:pPr>
            <w:r w:rsidRPr="00E91F05">
              <w:rPr>
                <w:sz w:val="20"/>
                <w:szCs w:val="20"/>
              </w:rPr>
              <w:t>2010-2016: FILMART, Arcidiecézní muzeum Olomouc, dramaturg a vedoucí filmového klubu</w:t>
            </w:r>
          </w:p>
          <w:p w14:paraId="6AA825FE" w14:textId="77777777" w:rsidR="00B6520F" w:rsidRPr="00823D4A" w:rsidRDefault="00B6520F" w:rsidP="005C2183">
            <w:pPr>
              <w:rPr>
                <w:sz w:val="20"/>
                <w:szCs w:val="20"/>
              </w:rPr>
            </w:pPr>
            <w:r w:rsidRPr="00E91F05">
              <w:rPr>
                <w:sz w:val="20"/>
                <w:szCs w:val="20"/>
              </w:rPr>
              <w:t>2009-2012: Filmová škola Zlín, pedagog</w:t>
            </w:r>
          </w:p>
        </w:tc>
      </w:tr>
      <w:tr w:rsidR="00B6520F" w14:paraId="0E33147A" w14:textId="77777777" w:rsidTr="00B6520F">
        <w:trPr>
          <w:trHeight w:val="250"/>
        </w:trPr>
        <w:tc>
          <w:tcPr>
            <w:tcW w:w="9860" w:type="dxa"/>
            <w:gridSpan w:val="19"/>
            <w:shd w:val="clear" w:color="auto" w:fill="F7CAAC"/>
          </w:tcPr>
          <w:p w14:paraId="0CE37CB0" w14:textId="77777777" w:rsidR="00B6520F" w:rsidRPr="00E91F05" w:rsidRDefault="00B6520F" w:rsidP="005C2183">
            <w:pPr>
              <w:jc w:val="both"/>
              <w:rPr>
                <w:sz w:val="20"/>
                <w:szCs w:val="20"/>
              </w:rPr>
            </w:pPr>
            <w:r w:rsidRPr="00E91F05">
              <w:rPr>
                <w:b/>
                <w:sz w:val="20"/>
                <w:szCs w:val="20"/>
              </w:rPr>
              <w:t>Zkušenosti s vedením kvalifikačních a rigorózních prací</w:t>
            </w:r>
          </w:p>
        </w:tc>
      </w:tr>
      <w:tr w:rsidR="00B6520F" w14:paraId="088FEB12" w14:textId="77777777" w:rsidTr="00B6520F">
        <w:trPr>
          <w:trHeight w:val="459"/>
        </w:trPr>
        <w:tc>
          <w:tcPr>
            <w:tcW w:w="9860" w:type="dxa"/>
            <w:gridSpan w:val="19"/>
          </w:tcPr>
          <w:p w14:paraId="58A54A0F" w14:textId="6C93C3A7" w:rsidR="00B6520F" w:rsidRPr="00E91F05" w:rsidRDefault="00B6520F" w:rsidP="005C2183">
            <w:pPr>
              <w:jc w:val="both"/>
              <w:rPr>
                <w:sz w:val="20"/>
                <w:szCs w:val="20"/>
              </w:rPr>
            </w:pPr>
            <w:r w:rsidRPr="00E91F05">
              <w:rPr>
                <w:sz w:val="20"/>
                <w:szCs w:val="20"/>
              </w:rPr>
              <w:t>Bakalářské práce: 6</w:t>
            </w:r>
            <w:ins w:id="114" w:author="Hana Ponížilová" w:date="2023-05-26T12:56:00Z">
              <w:r w:rsidR="00365AD7">
                <w:rPr>
                  <w:sz w:val="20"/>
                  <w:szCs w:val="20"/>
                </w:rPr>
                <w:t>2</w:t>
              </w:r>
            </w:ins>
          </w:p>
          <w:p w14:paraId="58171510" w14:textId="7BC5C956" w:rsidR="00B6520F" w:rsidRPr="00E91F05" w:rsidRDefault="00B6520F" w:rsidP="005C2183">
            <w:pPr>
              <w:jc w:val="both"/>
              <w:rPr>
                <w:sz w:val="20"/>
                <w:szCs w:val="20"/>
              </w:rPr>
            </w:pPr>
            <w:r w:rsidRPr="00E91F05">
              <w:rPr>
                <w:sz w:val="20"/>
                <w:szCs w:val="20"/>
              </w:rPr>
              <w:t xml:space="preserve">Diplomové práce: </w:t>
            </w:r>
            <w:ins w:id="115" w:author="Hana Ponížilová" w:date="2023-05-26T12:56:00Z">
              <w:r w:rsidR="00365AD7">
                <w:rPr>
                  <w:sz w:val="20"/>
                  <w:szCs w:val="20"/>
                </w:rPr>
                <w:t>40</w:t>
              </w:r>
            </w:ins>
          </w:p>
        </w:tc>
      </w:tr>
      <w:tr w:rsidR="00B6520F" w:rsidRPr="0067136C" w14:paraId="5B91E79B" w14:textId="77777777" w:rsidTr="00B6520F">
        <w:trPr>
          <w:cantSplit/>
        </w:trPr>
        <w:tc>
          <w:tcPr>
            <w:tcW w:w="3435" w:type="dxa"/>
            <w:gridSpan w:val="4"/>
            <w:tcBorders>
              <w:top w:val="single" w:sz="12" w:space="0" w:color="auto"/>
            </w:tcBorders>
            <w:shd w:val="clear" w:color="auto" w:fill="F7CAAC"/>
          </w:tcPr>
          <w:p w14:paraId="1439C65E" w14:textId="77777777" w:rsidR="00B6520F" w:rsidRPr="0067136C" w:rsidRDefault="00B6520F" w:rsidP="005C2183">
            <w:pPr>
              <w:rPr>
                <w:sz w:val="20"/>
                <w:szCs w:val="20"/>
              </w:rPr>
            </w:pPr>
            <w:r w:rsidRPr="0067136C">
              <w:rPr>
                <w:b/>
                <w:sz w:val="20"/>
                <w:szCs w:val="20"/>
              </w:rPr>
              <w:t xml:space="preserve">Obor habilitačního řízení </w:t>
            </w:r>
          </w:p>
        </w:tc>
        <w:tc>
          <w:tcPr>
            <w:tcW w:w="2026" w:type="dxa"/>
            <w:gridSpan w:val="4"/>
            <w:tcBorders>
              <w:top w:val="single" w:sz="12" w:space="0" w:color="auto"/>
            </w:tcBorders>
            <w:shd w:val="clear" w:color="auto" w:fill="F7CAAC"/>
          </w:tcPr>
          <w:p w14:paraId="077BB9CD" w14:textId="77777777" w:rsidR="00B6520F" w:rsidRPr="0067136C" w:rsidRDefault="00B6520F" w:rsidP="005C2183">
            <w:pPr>
              <w:rPr>
                <w:sz w:val="20"/>
                <w:szCs w:val="20"/>
              </w:rPr>
            </w:pPr>
            <w:r w:rsidRPr="0067136C">
              <w:rPr>
                <w:b/>
                <w:sz w:val="20"/>
                <w:szCs w:val="20"/>
              </w:rPr>
              <w:t>Rok udělení hodnosti</w:t>
            </w:r>
          </w:p>
        </w:tc>
        <w:tc>
          <w:tcPr>
            <w:tcW w:w="2227" w:type="dxa"/>
            <w:gridSpan w:val="4"/>
            <w:tcBorders>
              <w:top w:val="single" w:sz="12" w:space="0" w:color="auto"/>
              <w:right w:val="single" w:sz="12" w:space="0" w:color="auto"/>
            </w:tcBorders>
            <w:shd w:val="clear" w:color="auto" w:fill="F7CAAC"/>
          </w:tcPr>
          <w:p w14:paraId="3093A30C" w14:textId="77777777" w:rsidR="00B6520F" w:rsidRPr="0067136C" w:rsidRDefault="00B6520F" w:rsidP="005C2183">
            <w:pPr>
              <w:rPr>
                <w:sz w:val="20"/>
                <w:szCs w:val="20"/>
              </w:rPr>
            </w:pPr>
            <w:r w:rsidRPr="0067136C">
              <w:rPr>
                <w:b/>
                <w:sz w:val="20"/>
                <w:szCs w:val="20"/>
              </w:rPr>
              <w:t>Řízení konáno na VŠ</w:t>
            </w:r>
          </w:p>
        </w:tc>
        <w:tc>
          <w:tcPr>
            <w:tcW w:w="2172" w:type="dxa"/>
            <w:gridSpan w:val="7"/>
            <w:tcBorders>
              <w:top w:val="single" w:sz="12" w:space="0" w:color="auto"/>
              <w:left w:val="single" w:sz="12" w:space="0" w:color="auto"/>
            </w:tcBorders>
            <w:shd w:val="clear" w:color="auto" w:fill="F7CAAC"/>
          </w:tcPr>
          <w:p w14:paraId="2AE2D854" w14:textId="77777777" w:rsidR="00B6520F" w:rsidRPr="0067136C" w:rsidRDefault="00B6520F" w:rsidP="005C2183">
            <w:pPr>
              <w:jc w:val="both"/>
              <w:rPr>
                <w:b/>
                <w:sz w:val="20"/>
                <w:szCs w:val="20"/>
              </w:rPr>
            </w:pPr>
            <w:r w:rsidRPr="0067136C">
              <w:rPr>
                <w:b/>
                <w:sz w:val="20"/>
                <w:szCs w:val="20"/>
              </w:rPr>
              <w:t>Ohlasy publikací</w:t>
            </w:r>
          </w:p>
        </w:tc>
      </w:tr>
      <w:tr w:rsidR="00B6520F" w:rsidRPr="0067136C" w14:paraId="357F90B7" w14:textId="77777777" w:rsidTr="00B6520F">
        <w:trPr>
          <w:cantSplit/>
        </w:trPr>
        <w:tc>
          <w:tcPr>
            <w:tcW w:w="3435" w:type="dxa"/>
            <w:gridSpan w:val="4"/>
          </w:tcPr>
          <w:p w14:paraId="076EFE07" w14:textId="77777777" w:rsidR="00B6520F" w:rsidRPr="0067136C" w:rsidRDefault="00B6520F" w:rsidP="005C2183">
            <w:pPr>
              <w:rPr>
                <w:sz w:val="20"/>
                <w:szCs w:val="20"/>
              </w:rPr>
            </w:pPr>
          </w:p>
        </w:tc>
        <w:tc>
          <w:tcPr>
            <w:tcW w:w="2026" w:type="dxa"/>
            <w:gridSpan w:val="4"/>
          </w:tcPr>
          <w:p w14:paraId="4814086B" w14:textId="77777777" w:rsidR="00B6520F" w:rsidRPr="0067136C" w:rsidRDefault="00B6520F" w:rsidP="005C2183">
            <w:pPr>
              <w:rPr>
                <w:sz w:val="20"/>
                <w:szCs w:val="20"/>
              </w:rPr>
            </w:pPr>
          </w:p>
        </w:tc>
        <w:tc>
          <w:tcPr>
            <w:tcW w:w="2227" w:type="dxa"/>
            <w:gridSpan w:val="4"/>
            <w:tcBorders>
              <w:right w:val="single" w:sz="12" w:space="0" w:color="auto"/>
            </w:tcBorders>
          </w:tcPr>
          <w:p w14:paraId="4393BB5A" w14:textId="77777777" w:rsidR="00B6520F" w:rsidRPr="0067136C" w:rsidRDefault="00B6520F" w:rsidP="005C2183">
            <w:pPr>
              <w:rPr>
                <w:sz w:val="20"/>
                <w:szCs w:val="20"/>
              </w:rPr>
            </w:pPr>
          </w:p>
        </w:tc>
        <w:tc>
          <w:tcPr>
            <w:tcW w:w="567" w:type="dxa"/>
            <w:gridSpan w:val="4"/>
            <w:tcBorders>
              <w:left w:val="single" w:sz="12" w:space="0" w:color="auto"/>
            </w:tcBorders>
            <w:shd w:val="clear" w:color="auto" w:fill="F7CAAC"/>
          </w:tcPr>
          <w:p w14:paraId="1587344E" w14:textId="77777777" w:rsidR="00B6520F" w:rsidRPr="0067136C" w:rsidRDefault="00B6520F" w:rsidP="005C2183">
            <w:pPr>
              <w:jc w:val="both"/>
              <w:rPr>
                <w:sz w:val="20"/>
                <w:szCs w:val="20"/>
              </w:rPr>
            </w:pPr>
            <w:proofErr w:type="spellStart"/>
            <w:r w:rsidRPr="0067136C">
              <w:rPr>
                <w:b/>
                <w:sz w:val="20"/>
                <w:szCs w:val="20"/>
              </w:rPr>
              <w:t>WoS</w:t>
            </w:r>
            <w:proofErr w:type="spellEnd"/>
          </w:p>
        </w:tc>
        <w:tc>
          <w:tcPr>
            <w:tcW w:w="850" w:type="dxa"/>
            <w:gridSpan w:val="2"/>
            <w:shd w:val="clear" w:color="auto" w:fill="F7CAAC"/>
          </w:tcPr>
          <w:p w14:paraId="7EEE482F" w14:textId="77777777" w:rsidR="00B6520F" w:rsidRPr="0067136C" w:rsidRDefault="00B6520F" w:rsidP="005C2183">
            <w:pPr>
              <w:jc w:val="both"/>
              <w:rPr>
                <w:sz w:val="20"/>
                <w:szCs w:val="20"/>
              </w:rPr>
            </w:pPr>
            <w:proofErr w:type="spellStart"/>
            <w:r w:rsidRPr="0067136C">
              <w:rPr>
                <w:b/>
                <w:sz w:val="20"/>
                <w:szCs w:val="20"/>
              </w:rPr>
              <w:t>Scopus</w:t>
            </w:r>
            <w:proofErr w:type="spellEnd"/>
          </w:p>
        </w:tc>
        <w:tc>
          <w:tcPr>
            <w:tcW w:w="755" w:type="dxa"/>
            <w:shd w:val="clear" w:color="auto" w:fill="F7CAAC"/>
          </w:tcPr>
          <w:p w14:paraId="16542797" w14:textId="77777777" w:rsidR="00B6520F" w:rsidRPr="0067136C" w:rsidRDefault="00B6520F" w:rsidP="005C2183">
            <w:pPr>
              <w:jc w:val="both"/>
              <w:rPr>
                <w:sz w:val="20"/>
                <w:szCs w:val="20"/>
              </w:rPr>
            </w:pPr>
            <w:r w:rsidRPr="0067136C">
              <w:rPr>
                <w:b/>
                <w:sz w:val="20"/>
                <w:szCs w:val="20"/>
              </w:rPr>
              <w:t>ostatní</w:t>
            </w:r>
          </w:p>
        </w:tc>
      </w:tr>
      <w:tr w:rsidR="00B6520F" w:rsidRPr="0067136C" w14:paraId="6A0667E8" w14:textId="77777777" w:rsidTr="00B6520F">
        <w:trPr>
          <w:cantSplit/>
          <w:trHeight w:val="70"/>
        </w:trPr>
        <w:tc>
          <w:tcPr>
            <w:tcW w:w="3435" w:type="dxa"/>
            <w:gridSpan w:val="4"/>
            <w:shd w:val="clear" w:color="auto" w:fill="F7CAAC"/>
          </w:tcPr>
          <w:p w14:paraId="79DF938B" w14:textId="77777777" w:rsidR="00B6520F" w:rsidRPr="0067136C" w:rsidRDefault="00B6520F" w:rsidP="005C2183">
            <w:pPr>
              <w:rPr>
                <w:sz w:val="20"/>
                <w:szCs w:val="20"/>
              </w:rPr>
            </w:pPr>
            <w:r w:rsidRPr="0067136C">
              <w:rPr>
                <w:b/>
                <w:sz w:val="20"/>
                <w:szCs w:val="20"/>
              </w:rPr>
              <w:t>Obor jmenovacího řízení</w:t>
            </w:r>
          </w:p>
        </w:tc>
        <w:tc>
          <w:tcPr>
            <w:tcW w:w="2026" w:type="dxa"/>
            <w:gridSpan w:val="4"/>
            <w:shd w:val="clear" w:color="auto" w:fill="F7CAAC"/>
          </w:tcPr>
          <w:p w14:paraId="112C3E40" w14:textId="77777777" w:rsidR="00B6520F" w:rsidRPr="0067136C" w:rsidRDefault="00B6520F" w:rsidP="005C2183">
            <w:pPr>
              <w:rPr>
                <w:sz w:val="20"/>
                <w:szCs w:val="20"/>
              </w:rPr>
            </w:pPr>
            <w:r w:rsidRPr="0067136C">
              <w:rPr>
                <w:b/>
                <w:sz w:val="20"/>
                <w:szCs w:val="20"/>
              </w:rPr>
              <w:t>Rok udělení hodnosti</w:t>
            </w:r>
          </w:p>
        </w:tc>
        <w:tc>
          <w:tcPr>
            <w:tcW w:w="2227" w:type="dxa"/>
            <w:gridSpan w:val="4"/>
            <w:tcBorders>
              <w:right w:val="single" w:sz="12" w:space="0" w:color="auto"/>
            </w:tcBorders>
            <w:shd w:val="clear" w:color="auto" w:fill="F7CAAC"/>
          </w:tcPr>
          <w:p w14:paraId="695CCF60" w14:textId="77777777" w:rsidR="00B6520F" w:rsidRPr="0067136C" w:rsidRDefault="00B6520F" w:rsidP="005C2183">
            <w:pPr>
              <w:rPr>
                <w:sz w:val="20"/>
                <w:szCs w:val="20"/>
              </w:rPr>
            </w:pPr>
            <w:r w:rsidRPr="0067136C">
              <w:rPr>
                <w:b/>
                <w:sz w:val="20"/>
                <w:szCs w:val="20"/>
              </w:rPr>
              <w:t>Řízení konáno na VŠ</w:t>
            </w:r>
          </w:p>
        </w:tc>
        <w:tc>
          <w:tcPr>
            <w:tcW w:w="567" w:type="dxa"/>
            <w:gridSpan w:val="4"/>
            <w:tcBorders>
              <w:left w:val="single" w:sz="12" w:space="0" w:color="auto"/>
            </w:tcBorders>
          </w:tcPr>
          <w:p w14:paraId="288C8392" w14:textId="77777777" w:rsidR="00B6520F" w:rsidRPr="0067136C" w:rsidRDefault="00B6520F" w:rsidP="005C2183">
            <w:pPr>
              <w:jc w:val="both"/>
              <w:rPr>
                <w:b/>
                <w:sz w:val="20"/>
                <w:szCs w:val="20"/>
              </w:rPr>
            </w:pPr>
          </w:p>
        </w:tc>
        <w:tc>
          <w:tcPr>
            <w:tcW w:w="850" w:type="dxa"/>
            <w:gridSpan w:val="2"/>
          </w:tcPr>
          <w:p w14:paraId="31A04EE2" w14:textId="77777777" w:rsidR="00B6520F" w:rsidRPr="0067136C" w:rsidRDefault="00B6520F" w:rsidP="005C2183">
            <w:pPr>
              <w:jc w:val="both"/>
              <w:rPr>
                <w:b/>
                <w:sz w:val="20"/>
                <w:szCs w:val="20"/>
              </w:rPr>
            </w:pPr>
          </w:p>
        </w:tc>
        <w:tc>
          <w:tcPr>
            <w:tcW w:w="755" w:type="dxa"/>
          </w:tcPr>
          <w:p w14:paraId="6DFEFB95" w14:textId="77777777" w:rsidR="00B6520F" w:rsidRPr="0067136C" w:rsidRDefault="00B6520F" w:rsidP="005C2183">
            <w:pPr>
              <w:jc w:val="both"/>
              <w:rPr>
                <w:b/>
                <w:sz w:val="20"/>
                <w:szCs w:val="20"/>
              </w:rPr>
            </w:pPr>
          </w:p>
        </w:tc>
      </w:tr>
      <w:tr w:rsidR="00B6520F" w:rsidRPr="0067136C" w14:paraId="191535AA" w14:textId="77777777" w:rsidTr="00B6520F">
        <w:trPr>
          <w:trHeight w:val="205"/>
        </w:trPr>
        <w:tc>
          <w:tcPr>
            <w:tcW w:w="3577" w:type="dxa"/>
            <w:gridSpan w:val="5"/>
          </w:tcPr>
          <w:p w14:paraId="12CD14F6" w14:textId="77777777" w:rsidR="00B6520F" w:rsidRPr="0067136C" w:rsidRDefault="00B6520F" w:rsidP="005C2183">
            <w:pPr>
              <w:jc w:val="both"/>
              <w:rPr>
                <w:sz w:val="20"/>
                <w:szCs w:val="20"/>
              </w:rPr>
            </w:pPr>
          </w:p>
        </w:tc>
        <w:tc>
          <w:tcPr>
            <w:tcW w:w="1884" w:type="dxa"/>
            <w:gridSpan w:val="3"/>
          </w:tcPr>
          <w:p w14:paraId="60A9E780" w14:textId="77777777" w:rsidR="00B6520F" w:rsidRPr="0067136C" w:rsidRDefault="00B6520F" w:rsidP="005C2183">
            <w:pPr>
              <w:jc w:val="both"/>
              <w:rPr>
                <w:sz w:val="20"/>
                <w:szCs w:val="20"/>
              </w:rPr>
            </w:pPr>
          </w:p>
        </w:tc>
        <w:tc>
          <w:tcPr>
            <w:tcW w:w="2227" w:type="dxa"/>
            <w:gridSpan w:val="4"/>
            <w:tcBorders>
              <w:right w:val="single" w:sz="12" w:space="0" w:color="auto"/>
            </w:tcBorders>
          </w:tcPr>
          <w:p w14:paraId="7122F3F0" w14:textId="77777777" w:rsidR="00B6520F" w:rsidRPr="0067136C" w:rsidRDefault="00B6520F" w:rsidP="005C2183">
            <w:pPr>
              <w:jc w:val="both"/>
              <w:rPr>
                <w:sz w:val="20"/>
                <w:szCs w:val="20"/>
              </w:rPr>
            </w:pPr>
          </w:p>
        </w:tc>
        <w:tc>
          <w:tcPr>
            <w:tcW w:w="1417" w:type="dxa"/>
            <w:gridSpan w:val="6"/>
            <w:tcBorders>
              <w:left w:val="single" w:sz="12" w:space="0" w:color="auto"/>
            </w:tcBorders>
            <w:shd w:val="clear" w:color="auto" w:fill="FBD4B4" w:themeFill="accent6" w:themeFillTint="66"/>
            <w:vAlign w:val="center"/>
          </w:tcPr>
          <w:p w14:paraId="64F5213E" w14:textId="77777777" w:rsidR="00B6520F" w:rsidRPr="0067136C" w:rsidRDefault="00B6520F" w:rsidP="005C2183">
            <w:pPr>
              <w:jc w:val="both"/>
              <w:rPr>
                <w:b/>
                <w:sz w:val="20"/>
                <w:szCs w:val="20"/>
              </w:rPr>
            </w:pPr>
            <w:r w:rsidRPr="0067136C">
              <w:rPr>
                <w:b/>
                <w:sz w:val="20"/>
                <w:szCs w:val="20"/>
              </w:rPr>
              <w:t xml:space="preserve">H-index </w:t>
            </w:r>
            <w:proofErr w:type="spellStart"/>
            <w:r w:rsidRPr="0067136C">
              <w:rPr>
                <w:b/>
                <w:sz w:val="20"/>
                <w:szCs w:val="20"/>
              </w:rPr>
              <w:t>WoS</w:t>
            </w:r>
            <w:proofErr w:type="spellEnd"/>
            <w:r w:rsidRPr="0067136C">
              <w:rPr>
                <w:b/>
                <w:sz w:val="20"/>
                <w:szCs w:val="20"/>
              </w:rPr>
              <w:t>/</w:t>
            </w:r>
            <w:proofErr w:type="spellStart"/>
            <w:r w:rsidRPr="0067136C">
              <w:rPr>
                <w:b/>
                <w:sz w:val="20"/>
                <w:szCs w:val="20"/>
              </w:rPr>
              <w:t>Scopus</w:t>
            </w:r>
            <w:proofErr w:type="spellEnd"/>
          </w:p>
        </w:tc>
        <w:tc>
          <w:tcPr>
            <w:tcW w:w="755" w:type="dxa"/>
            <w:vAlign w:val="center"/>
          </w:tcPr>
          <w:p w14:paraId="2B092676" w14:textId="77777777" w:rsidR="00B6520F" w:rsidRPr="0067136C" w:rsidRDefault="00B6520F" w:rsidP="005C2183">
            <w:pPr>
              <w:rPr>
                <w:b/>
                <w:sz w:val="20"/>
                <w:szCs w:val="20"/>
              </w:rPr>
            </w:pPr>
            <w:r w:rsidRPr="0067136C">
              <w:rPr>
                <w:b/>
                <w:sz w:val="20"/>
                <w:szCs w:val="20"/>
              </w:rPr>
              <w:t xml:space="preserve">    /</w:t>
            </w:r>
          </w:p>
        </w:tc>
      </w:tr>
      <w:tr w:rsidR="00B6520F" w14:paraId="0B57D835" w14:textId="77777777" w:rsidTr="00B6520F">
        <w:trPr>
          <w:trHeight w:val="432"/>
        </w:trPr>
        <w:tc>
          <w:tcPr>
            <w:tcW w:w="9860" w:type="dxa"/>
            <w:gridSpan w:val="19"/>
            <w:tcBorders>
              <w:top w:val="single" w:sz="4" w:space="0" w:color="auto"/>
              <w:left w:val="single" w:sz="4" w:space="0" w:color="auto"/>
              <w:bottom w:val="single" w:sz="4" w:space="0" w:color="auto"/>
              <w:right w:val="single" w:sz="4" w:space="0" w:color="auto"/>
            </w:tcBorders>
            <w:shd w:val="clear" w:color="auto" w:fill="F7CAAC"/>
          </w:tcPr>
          <w:p w14:paraId="5DB88875" w14:textId="77777777" w:rsidR="00B6520F" w:rsidRPr="00E91F05" w:rsidRDefault="00B6520F" w:rsidP="005C2183">
            <w:pPr>
              <w:jc w:val="both"/>
              <w:rPr>
                <w:sz w:val="20"/>
                <w:szCs w:val="20"/>
              </w:rPr>
            </w:pPr>
            <w:r w:rsidRPr="00E91F05">
              <w:rPr>
                <w:b/>
                <w:sz w:val="20"/>
                <w:szCs w:val="20"/>
              </w:rPr>
              <w:t>Přehled o nejvýznamnější publikační a další tvůrčí činnosti nebo další profesní činnosti u odborníků z praxe vztahující se k zabezpečovaným předmětům</w:t>
            </w:r>
            <w:r w:rsidRPr="00E91F05">
              <w:rPr>
                <w:sz w:val="20"/>
                <w:szCs w:val="20"/>
              </w:rPr>
              <w:t xml:space="preserve"> </w:t>
            </w:r>
          </w:p>
        </w:tc>
      </w:tr>
      <w:tr w:rsidR="00B6520F" w14:paraId="4DFC8AD7" w14:textId="77777777" w:rsidTr="00362A35">
        <w:trPr>
          <w:trHeight w:val="290"/>
        </w:trPr>
        <w:tc>
          <w:tcPr>
            <w:tcW w:w="9860" w:type="dxa"/>
            <w:gridSpan w:val="19"/>
            <w:tcBorders>
              <w:top w:val="single" w:sz="4" w:space="0" w:color="auto"/>
              <w:left w:val="single" w:sz="4" w:space="0" w:color="auto"/>
              <w:bottom w:val="single" w:sz="4" w:space="0" w:color="auto"/>
              <w:right w:val="single" w:sz="4" w:space="0" w:color="auto"/>
            </w:tcBorders>
          </w:tcPr>
          <w:p w14:paraId="440E2BB7" w14:textId="77777777" w:rsidR="00B6520F" w:rsidRPr="00E91F05" w:rsidRDefault="00B6520F" w:rsidP="005C2183">
            <w:pPr>
              <w:jc w:val="both"/>
              <w:rPr>
                <w:sz w:val="20"/>
                <w:szCs w:val="20"/>
              </w:rPr>
            </w:pPr>
            <w:r w:rsidRPr="00E91F05">
              <w:rPr>
                <w:sz w:val="20"/>
                <w:szCs w:val="20"/>
              </w:rPr>
              <w:t>2023: Gesta síly, kapitola ve vědecké monografii, nakladatelství UTB ve Zlíně, nyní v tisku</w:t>
            </w:r>
          </w:p>
          <w:p w14:paraId="6EAFE9BD" w14:textId="77777777" w:rsidR="00B6520F" w:rsidRPr="00E91F05" w:rsidRDefault="00B6520F" w:rsidP="005C2183">
            <w:pPr>
              <w:jc w:val="both"/>
              <w:rPr>
                <w:sz w:val="20"/>
                <w:szCs w:val="20"/>
              </w:rPr>
            </w:pPr>
            <w:r w:rsidRPr="00E91F05">
              <w:rPr>
                <w:sz w:val="20"/>
                <w:szCs w:val="20"/>
              </w:rPr>
              <w:t>2021: Radioterapie na Žlutém kopci, produkce a dramaturgie</w:t>
            </w:r>
          </w:p>
          <w:p w14:paraId="6DA6E4D4" w14:textId="77777777" w:rsidR="00B6520F" w:rsidRPr="00E91F05" w:rsidRDefault="00B6520F" w:rsidP="005C2183">
            <w:pPr>
              <w:jc w:val="both"/>
              <w:rPr>
                <w:sz w:val="20"/>
                <w:szCs w:val="20"/>
              </w:rPr>
            </w:pPr>
            <w:r w:rsidRPr="00E91F05">
              <w:rPr>
                <w:sz w:val="20"/>
                <w:szCs w:val="20"/>
              </w:rPr>
              <w:t>2021-2022: pořad Medvídkova poradna (ČT:D), produkce animovaných a kreslených vstupů</w:t>
            </w:r>
          </w:p>
          <w:p w14:paraId="36A58BE2" w14:textId="77777777" w:rsidR="00B6520F" w:rsidRPr="00E91F05" w:rsidRDefault="00B6520F" w:rsidP="005C2183">
            <w:pPr>
              <w:jc w:val="both"/>
              <w:rPr>
                <w:sz w:val="20"/>
                <w:szCs w:val="20"/>
              </w:rPr>
            </w:pPr>
            <w:r w:rsidRPr="00E91F05">
              <w:rPr>
                <w:sz w:val="20"/>
                <w:szCs w:val="20"/>
              </w:rPr>
              <w:t>2021: instruktážní video pro Nanospace.cz, produkce a dramaturgie</w:t>
            </w:r>
          </w:p>
          <w:p w14:paraId="2C4DA463" w14:textId="77777777" w:rsidR="006D3F98" w:rsidRDefault="00B6520F" w:rsidP="006D3F98">
            <w:pPr>
              <w:jc w:val="both"/>
              <w:rPr>
                <w:ins w:id="116" w:author="Hana Ponížilová" w:date="2023-05-26T13:24:00Z"/>
                <w:sz w:val="20"/>
                <w:szCs w:val="20"/>
              </w:rPr>
            </w:pPr>
            <w:r w:rsidRPr="00E91F05">
              <w:rPr>
                <w:sz w:val="20"/>
                <w:szCs w:val="20"/>
              </w:rPr>
              <w:lastRenderedPageBreak/>
              <w:t xml:space="preserve">2019: série videí pro nakladatelství </w:t>
            </w:r>
            <w:proofErr w:type="spellStart"/>
            <w:r w:rsidRPr="00E91F05">
              <w:rPr>
                <w:sz w:val="20"/>
                <w:szCs w:val="20"/>
              </w:rPr>
              <w:t>Albatrosmedia</w:t>
            </w:r>
            <w:proofErr w:type="spellEnd"/>
            <w:r w:rsidRPr="00E91F05">
              <w:rPr>
                <w:sz w:val="20"/>
                <w:szCs w:val="20"/>
              </w:rPr>
              <w:t xml:space="preserve"> a.s., produkce</w:t>
            </w:r>
          </w:p>
          <w:p w14:paraId="03CE6F16" w14:textId="70F8399A" w:rsidR="006D3F98" w:rsidRDefault="006D3F98" w:rsidP="006D3F98">
            <w:pPr>
              <w:jc w:val="both"/>
              <w:rPr>
                <w:sz w:val="20"/>
                <w:szCs w:val="20"/>
              </w:rPr>
            </w:pPr>
            <w:r>
              <w:rPr>
                <w:sz w:val="20"/>
                <w:szCs w:val="20"/>
              </w:rPr>
              <w:t>Projektová činnost:</w:t>
            </w:r>
          </w:p>
          <w:p w14:paraId="23472E72" w14:textId="77777777" w:rsidR="00B6520F" w:rsidRDefault="006D3F98" w:rsidP="005C2183">
            <w:pPr>
              <w:jc w:val="both"/>
              <w:rPr>
                <w:sz w:val="20"/>
                <w:szCs w:val="20"/>
              </w:rPr>
            </w:pPr>
            <w:r w:rsidRPr="00E91F05">
              <w:rPr>
                <w:sz w:val="20"/>
                <w:szCs w:val="20"/>
              </w:rPr>
              <w:t>2020-2022: Využití virtuální reality v umění: Vytvoření zážitku ve světě fantazie a inspirace Karla Zemana, hlavní řešitel projektu TA ČR</w:t>
            </w:r>
          </w:p>
          <w:p w14:paraId="7C8D2620" w14:textId="60ADB992" w:rsidR="004E42B8" w:rsidRPr="00E91F05" w:rsidRDefault="004E42B8" w:rsidP="004E42B8">
            <w:pPr>
              <w:jc w:val="both"/>
              <w:rPr>
                <w:sz w:val="20"/>
                <w:szCs w:val="20"/>
              </w:rPr>
            </w:pPr>
            <w:r w:rsidRPr="00E91F05">
              <w:rPr>
                <w:sz w:val="20"/>
                <w:szCs w:val="20"/>
              </w:rPr>
              <w:t xml:space="preserve">2020-2022: Edukační pohádka s prvky </w:t>
            </w:r>
            <w:proofErr w:type="spellStart"/>
            <w:r w:rsidRPr="00E91F05">
              <w:rPr>
                <w:sz w:val="20"/>
                <w:szCs w:val="20"/>
              </w:rPr>
              <w:t>podiatrie</w:t>
            </w:r>
            <w:proofErr w:type="spellEnd"/>
            <w:r w:rsidRPr="00E91F05">
              <w:rPr>
                <w:sz w:val="20"/>
                <w:szCs w:val="20"/>
              </w:rPr>
              <w:t xml:space="preserve">, spoluřešitel projektu TA ČR </w:t>
            </w:r>
          </w:p>
        </w:tc>
      </w:tr>
      <w:tr w:rsidR="00B6520F" w14:paraId="50E6FE10" w14:textId="77777777" w:rsidTr="00B6520F">
        <w:trPr>
          <w:trHeight w:val="226"/>
        </w:trPr>
        <w:tc>
          <w:tcPr>
            <w:tcW w:w="9860" w:type="dxa"/>
            <w:gridSpan w:val="19"/>
            <w:tcBorders>
              <w:top w:val="single" w:sz="4" w:space="0" w:color="auto"/>
              <w:left w:val="single" w:sz="4" w:space="0" w:color="auto"/>
              <w:bottom w:val="single" w:sz="4" w:space="0" w:color="auto"/>
              <w:right w:val="single" w:sz="4" w:space="0" w:color="auto"/>
            </w:tcBorders>
            <w:shd w:val="clear" w:color="auto" w:fill="F7CAAC"/>
          </w:tcPr>
          <w:p w14:paraId="6C6745A0" w14:textId="77777777" w:rsidR="00B6520F" w:rsidRPr="00E91F05" w:rsidRDefault="00B6520F" w:rsidP="005C2183">
            <w:pPr>
              <w:jc w:val="both"/>
              <w:rPr>
                <w:sz w:val="20"/>
                <w:szCs w:val="20"/>
              </w:rPr>
            </w:pPr>
            <w:r w:rsidRPr="00E91F05">
              <w:rPr>
                <w:b/>
                <w:sz w:val="20"/>
                <w:szCs w:val="20"/>
              </w:rPr>
              <w:lastRenderedPageBreak/>
              <w:t>Působení v zahraničí</w:t>
            </w:r>
          </w:p>
        </w:tc>
      </w:tr>
      <w:tr w:rsidR="00B6520F" w14:paraId="4F92FC12" w14:textId="77777777" w:rsidTr="00A558E2">
        <w:trPr>
          <w:trHeight w:val="273"/>
        </w:trPr>
        <w:tc>
          <w:tcPr>
            <w:tcW w:w="9860" w:type="dxa"/>
            <w:gridSpan w:val="19"/>
            <w:tcBorders>
              <w:top w:val="single" w:sz="4" w:space="0" w:color="auto"/>
              <w:left w:val="single" w:sz="4" w:space="0" w:color="auto"/>
              <w:bottom w:val="single" w:sz="4" w:space="0" w:color="auto"/>
              <w:right w:val="single" w:sz="4" w:space="0" w:color="auto"/>
            </w:tcBorders>
          </w:tcPr>
          <w:p w14:paraId="1B05FBA0" w14:textId="5E5B2345" w:rsidR="00B6520F" w:rsidRPr="00E91F05" w:rsidRDefault="00A558E2" w:rsidP="00C73007">
            <w:pPr>
              <w:rPr>
                <w:sz w:val="20"/>
                <w:szCs w:val="20"/>
              </w:rPr>
            </w:pPr>
            <w:ins w:id="117" w:author="Hana Ponížilová" w:date="2023-05-26T12:58:00Z">
              <w:r w:rsidRPr="00E91F05">
                <w:rPr>
                  <w:sz w:val="20"/>
                  <w:szCs w:val="20"/>
                </w:rPr>
                <w:t xml:space="preserve">2019: </w:t>
              </w:r>
              <w:r>
                <w:rPr>
                  <w:sz w:val="20"/>
                  <w:szCs w:val="20"/>
                </w:rPr>
                <w:t xml:space="preserve">USA (Washington D.C., </w:t>
              </w:r>
              <w:proofErr w:type="spellStart"/>
              <w:r>
                <w:rPr>
                  <w:sz w:val="20"/>
                  <w:szCs w:val="20"/>
                </w:rPr>
                <w:t>CalArts</w:t>
              </w:r>
              <w:proofErr w:type="spellEnd"/>
              <w:r>
                <w:rPr>
                  <w:sz w:val="20"/>
                  <w:szCs w:val="20"/>
                </w:rPr>
                <w:t xml:space="preserve">, </w:t>
              </w:r>
              <w:proofErr w:type="spellStart"/>
              <w:r>
                <w:rPr>
                  <w:sz w:val="20"/>
                  <w:szCs w:val="20"/>
                </w:rPr>
                <w:t>DreamWorks</w:t>
              </w:r>
              <w:proofErr w:type="spellEnd"/>
              <w:r>
                <w:rPr>
                  <w:sz w:val="20"/>
                  <w:szCs w:val="20"/>
                </w:rPr>
                <w:t xml:space="preserve">, </w:t>
              </w:r>
              <w:r w:rsidRPr="00E91F05">
                <w:rPr>
                  <w:sz w:val="20"/>
                  <w:szCs w:val="20"/>
                </w:rPr>
                <w:t xml:space="preserve">Pixar </w:t>
              </w:r>
              <w:proofErr w:type="spellStart"/>
              <w:r w:rsidRPr="00E91F05">
                <w:rPr>
                  <w:sz w:val="20"/>
                  <w:szCs w:val="20"/>
                </w:rPr>
                <w:t>Animation</w:t>
              </w:r>
              <w:proofErr w:type="spellEnd"/>
              <w:r w:rsidRPr="00E91F05">
                <w:rPr>
                  <w:sz w:val="20"/>
                  <w:szCs w:val="20"/>
                </w:rPr>
                <w:t xml:space="preserve"> </w:t>
              </w:r>
              <w:proofErr w:type="spellStart"/>
              <w:r w:rsidRPr="00E91F05">
                <w:rPr>
                  <w:sz w:val="20"/>
                  <w:szCs w:val="20"/>
                </w:rPr>
                <w:t>Studios</w:t>
              </w:r>
              <w:proofErr w:type="spellEnd"/>
              <w:r>
                <w:rPr>
                  <w:sz w:val="20"/>
                  <w:szCs w:val="20"/>
                </w:rPr>
                <w:t>)</w:t>
              </w:r>
            </w:ins>
          </w:p>
        </w:tc>
      </w:tr>
      <w:tr w:rsidR="00B6520F" w14:paraId="34C50C48" w14:textId="77777777" w:rsidTr="00B6520F">
        <w:trPr>
          <w:cantSplit/>
          <w:trHeight w:val="470"/>
        </w:trPr>
        <w:tc>
          <w:tcPr>
            <w:tcW w:w="2518" w:type="dxa"/>
            <w:shd w:val="clear" w:color="auto" w:fill="F7CAAC"/>
          </w:tcPr>
          <w:p w14:paraId="54DD1B4D" w14:textId="77777777" w:rsidR="00B6520F" w:rsidRPr="00E91F05" w:rsidRDefault="00B6520F" w:rsidP="005C2183">
            <w:pPr>
              <w:jc w:val="both"/>
              <w:rPr>
                <w:b/>
                <w:sz w:val="20"/>
                <w:szCs w:val="20"/>
              </w:rPr>
            </w:pPr>
            <w:r w:rsidRPr="00E91F05">
              <w:rPr>
                <w:b/>
                <w:sz w:val="20"/>
                <w:szCs w:val="20"/>
              </w:rPr>
              <w:t xml:space="preserve">Podpis </w:t>
            </w:r>
          </w:p>
        </w:tc>
        <w:tc>
          <w:tcPr>
            <w:tcW w:w="4536" w:type="dxa"/>
            <w:gridSpan w:val="10"/>
          </w:tcPr>
          <w:p w14:paraId="416D2DDE" w14:textId="77777777" w:rsidR="00B6520F" w:rsidRPr="00E91F05" w:rsidRDefault="00B6520F" w:rsidP="005C2183">
            <w:pPr>
              <w:jc w:val="both"/>
              <w:rPr>
                <w:sz w:val="20"/>
                <w:szCs w:val="20"/>
              </w:rPr>
            </w:pPr>
            <w:r>
              <w:rPr>
                <w:sz w:val="20"/>
                <w:szCs w:val="20"/>
              </w:rPr>
              <w:t>Lukáš Gregor v. r.</w:t>
            </w:r>
          </w:p>
        </w:tc>
        <w:tc>
          <w:tcPr>
            <w:tcW w:w="786" w:type="dxa"/>
            <w:gridSpan w:val="3"/>
            <w:shd w:val="clear" w:color="auto" w:fill="F7CAAC"/>
          </w:tcPr>
          <w:p w14:paraId="14856FC6" w14:textId="77777777" w:rsidR="00B6520F" w:rsidRPr="00E91F05" w:rsidRDefault="00B6520F" w:rsidP="005C2183">
            <w:pPr>
              <w:jc w:val="both"/>
              <w:rPr>
                <w:sz w:val="20"/>
                <w:szCs w:val="20"/>
              </w:rPr>
            </w:pPr>
            <w:r w:rsidRPr="00E91F05">
              <w:rPr>
                <w:b/>
                <w:sz w:val="20"/>
                <w:szCs w:val="20"/>
              </w:rPr>
              <w:t>datum</w:t>
            </w:r>
          </w:p>
        </w:tc>
        <w:tc>
          <w:tcPr>
            <w:tcW w:w="2020" w:type="dxa"/>
            <w:gridSpan w:val="5"/>
          </w:tcPr>
          <w:p w14:paraId="5E1DB567" w14:textId="42501B0E" w:rsidR="00B6520F" w:rsidRPr="00E91F05" w:rsidRDefault="009E764D" w:rsidP="005C2183">
            <w:pPr>
              <w:jc w:val="both"/>
              <w:rPr>
                <w:sz w:val="20"/>
                <w:szCs w:val="20"/>
              </w:rPr>
            </w:pPr>
            <w:r>
              <w:rPr>
                <w:sz w:val="20"/>
                <w:szCs w:val="20"/>
              </w:rPr>
              <w:t>12. 12. 2022</w:t>
            </w:r>
          </w:p>
        </w:tc>
      </w:tr>
    </w:tbl>
    <w:p w14:paraId="3634054F" w14:textId="04BC764E" w:rsidR="00961179" w:rsidRDefault="00961179" w:rsidP="00704E49">
      <w:pPr>
        <w:spacing w:after="160" w:line="259" w:lineRule="auto"/>
        <w:ind w:hanging="284"/>
        <w:rPr>
          <w:bCs/>
          <w:sz w:val="22"/>
          <w:szCs w:val="22"/>
        </w:rPr>
      </w:pPr>
    </w:p>
    <w:p w14:paraId="4D133034" w14:textId="77777777" w:rsidR="00961179" w:rsidRPr="00E619D4" w:rsidRDefault="00961179" w:rsidP="00704E49">
      <w:pPr>
        <w:spacing w:after="160" w:line="259" w:lineRule="auto"/>
        <w:ind w:hanging="284"/>
        <w:rPr>
          <w:b/>
          <w:sz w:val="22"/>
          <w:szCs w:val="22"/>
        </w:rPr>
      </w:pPr>
    </w:p>
    <w:p w14:paraId="44440FFD" w14:textId="77777777" w:rsidR="006F35BC" w:rsidRDefault="006F35BC" w:rsidP="006F35BC"/>
    <w:p w14:paraId="022645E4" w14:textId="77777777" w:rsidR="006F35BC" w:rsidRDefault="006F35BC" w:rsidP="006F35BC"/>
    <w:p w14:paraId="1153DB4D" w14:textId="77777777" w:rsidR="006F35BC" w:rsidRDefault="006F35BC" w:rsidP="006F35BC"/>
    <w:p w14:paraId="6C2AA08C" w14:textId="25A1CC60" w:rsidR="00B70331" w:rsidRPr="00FE49C8" w:rsidRDefault="00B70331" w:rsidP="00B70331">
      <w:pPr>
        <w:rPr>
          <w:bCs/>
          <w:sz w:val="22"/>
          <w:szCs w:val="22"/>
        </w:rPr>
      </w:pPr>
      <w:bookmarkStart w:id="118" w:name="_Hlk126907511"/>
      <w:r>
        <w:rPr>
          <w:bCs/>
          <w:sz w:val="22"/>
          <w:szCs w:val="22"/>
        </w:rPr>
        <w:br w:type="page"/>
      </w:r>
      <w:r w:rsidRPr="0053139C">
        <w:rPr>
          <w:bCs/>
          <w:sz w:val="22"/>
          <w:szCs w:val="22"/>
        </w:rPr>
        <w:lastRenderedPageBreak/>
        <w:t>Příloha č. 4</w:t>
      </w:r>
    </w:p>
    <w:p w14:paraId="3A5E1106" w14:textId="77777777" w:rsidR="00B70331" w:rsidRDefault="00B70331" w:rsidP="00B70331">
      <w:pPr>
        <w:rPr>
          <w:b/>
        </w:rPr>
      </w:pPr>
    </w:p>
    <w:p w14:paraId="45BFD7E4" w14:textId="77777777" w:rsidR="00B70331" w:rsidRPr="00C83D0C" w:rsidRDefault="00B70331" w:rsidP="00B70331">
      <w:pPr>
        <w:jc w:val="center"/>
        <w:rPr>
          <w:b/>
          <w:sz w:val="22"/>
          <w:szCs w:val="22"/>
        </w:rPr>
      </w:pPr>
      <w:r w:rsidRPr="00C83D0C">
        <w:rPr>
          <w:b/>
          <w:sz w:val="22"/>
          <w:szCs w:val="22"/>
        </w:rPr>
        <w:t>Prohlášení</w:t>
      </w:r>
    </w:p>
    <w:p w14:paraId="6BCA0EF5" w14:textId="77777777" w:rsidR="00B70331" w:rsidRPr="00C83D0C" w:rsidRDefault="00B70331" w:rsidP="00B70331">
      <w:pPr>
        <w:jc w:val="center"/>
        <w:rPr>
          <w:b/>
          <w:sz w:val="22"/>
          <w:szCs w:val="22"/>
        </w:rPr>
      </w:pPr>
    </w:p>
    <w:p w14:paraId="41ACB1A2" w14:textId="77777777" w:rsidR="00B70331" w:rsidRDefault="00B70331" w:rsidP="00B70331">
      <w:pPr>
        <w:spacing w:after="120"/>
        <w:ind w:right="-141"/>
        <w:jc w:val="both"/>
        <w:rPr>
          <w:sz w:val="22"/>
          <w:szCs w:val="22"/>
        </w:rPr>
      </w:pPr>
      <w:r w:rsidRPr="00C83D0C">
        <w:rPr>
          <w:sz w:val="22"/>
          <w:szCs w:val="22"/>
        </w:rPr>
        <w:t>Prohlašuji podle Nařízení vlády č. 274/2016 Sb.</w:t>
      </w:r>
      <w:r>
        <w:rPr>
          <w:sz w:val="22"/>
          <w:szCs w:val="22"/>
        </w:rPr>
        <w:t>,</w:t>
      </w:r>
      <w:r w:rsidRPr="00C83D0C">
        <w:rPr>
          <w:sz w:val="22"/>
          <w:szCs w:val="22"/>
        </w:rPr>
        <w:t xml:space="preserve"> ze dne 24. srpna 2016</w:t>
      </w:r>
      <w:r>
        <w:rPr>
          <w:sz w:val="22"/>
          <w:szCs w:val="22"/>
        </w:rPr>
        <w:t xml:space="preserve"> o s</w:t>
      </w:r>
      <w:r w:rsidRPr="00C83D0C">
        <w:rPr>
          <w:sz w:val="22"/>
          <w:szCs w:val="22"/>
        </w:rPr>
        <w:t>tandard</w:t>
      </w:r>
      <w:r>
        <w:rPr>
          <w:sz w:val="22"/>
          <w:szCs w:val="22"/>
        </w:rPr>
        <w:t>ech</w:t>
      </w:r>
      <w:r w:rsidRPr="00C83D0C">
        <w:rPr>
          <w:sz w:val="22"/>
          <w:szCs w:val="22"/>
        </w:rPr>
        <w:t xml:space="preserve"> pro akreditac</w:t>
      </w:r>
      <w:r>
        <w:rPr>
          <w:sz w:val="22"/>
          <w:szCs w:val="22"/>
        </w:rPr>
        <w:t xml:space="preserve">e ve vysokém </w:t>
      </w:r>
      <w:proofErr w:type="spellStart"/>
      <w:r>
        <w:rPr>
          <w:sz w:val="22"/>
          <w:szCs w:val="22"/>
        </w:rPr>
        <w:t>školstí</w:t>
      </w:r>
      <w:proofErr w:type="spellEnd"/>
      <w:r>
        <w:rPr>
          <w:sz w:val="22"/>
          <w:szCs w:val="22"/>
        </w:rPr>
        <w:t>, část druhá – Standardy pro akreditaci studijního programu,</w:t>
      </w:r>
      <w:r w:rsidRPr="00C83D0C">
        <w:rPr>
          <w:sz w:val="22"/>
          <w:szCs w:val="22"/>
        </w:rPr>
        <w:t xml:space="preserve"> </w:t>
      </w:r>
      <w:r>
        <w:rPr>
          <w:sz w:val="22"/>
          <w:szCs w:val="22"/>
        </w:rPr>
        <w:t>H</w:t>
      </w:r>
      <w:r w:rsidRPr="00C83D0C">
        <w:rPr>
          <w:sz w:val="22"/>
          <w:szCs w:val="22"/>
        </w:rPr>
        <w:t>lav</w:t>
      </w:r>
      <w:r>
        <w:rPr>
          <w:sz w:val="22"/>
          <w:szCs w:val="22"/>
        </w:rPr>
        <w:t>a</w:t>
      </w:r>
      <w:r w:rsidRPr="00C83D0C">
        <w:rPr>
          <w:sz w:val="22"/>
          <w:szCs w:val="22"/>
        </w:rPr>
        <w:t xml:space="preserve"> II – Specifikace požadavků pro jednotlivé typy a formy studijních programů, oddíl A – Obecné požadavky pro všechny typy a formy studijních programů, bod</w:t>
      </w:r>
      <w:r>
        <w:rPr>
          <w:sz w:val="22"/>
          <w:szCs w:val="22"/>
        </w:rPr>
        <w:t>y</w:t>
      </w:r>
      <w:r w:rsidRPr="00C83D0C">
        <w:rPr>
          <w:sz w:val="22"/>
          <w:szCs w:val="22"/>
        </w:rPr>
        <w:t xml:space="preserve"> </w:t>
      </w:r>
      <w:r>
        <w:rPr>
          <w:sz w:val="22"/>
          <w:szCs w:val="22"/>
        </w:rPr>
        <w:t>4</w:t>
      </w:r>
      <w:r w:rsidRPr="00C83D0C">
        <w:rPr>
          <w:sz w:val="22"/>
          <w:szCs w:val="22"/>
        </w:rPr>
        <w:t>–</w:t>
      </w:r>
      <w:r>
        <w:rPr>
          <w:sz w:val="22"/>
          <w:szCs w:val="22"/>
        </w:rPr>
        <w:t>6</w:t>
      </w:r>
      <w:r w:rsidRPr="00C83D0C">
        <w:rPr>
          <w:sz w:val="22"/>
          <w:szCs w:val="22"/>
        </w:rPr>
        <w:t>, že pro akademické pracovníky platí:</w:t>
      </w:r>
    </w:p>
    <w:p w14:paraId="19276B98" w14:textId="77777777" w:rsidR="00B70331" w:rsidRPr="00AD35BB" w:rsidRDefault="00B70331" w:rsidP="00CE41A2">
      <w:pPr>
        <w:pStyle w:val="Odstavecseseznamem"/>
        <w:numPr>
          <w:ilvl w:val="2"/>
          <w:numId w:val="46"/>
        </w:numPr>
        <w:spacing w:after="120"/>
        <w:ind w:left="709" w:right="-141" w:hanging="425"/>
        <w:jc w:val="both"/>
        <w:rPr>
          <w:sz w:val="22"/>
          <w:szCs w:val="22"/>
        </w:rPr>
      </w:pPr>
      <w:r w:rsidRPr="00AD35BB">
        <w:rPr>
          <w:sz w:val="22"/>
          <w:szCs w:val="22"/>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w:t>
      </w:r>
    </w:p>
    <w:p w14:paraId="18577499" w14:textId="77777777" w:rsidR="00B70331" w:rsidRDefault="00B70331" w:rsidP="00CE41A2">
      <w:pPr>
        <w:pStyle w:val="Odstavecseseznamem"/>
        <w:numPr>
          <w:ilvl w:val="0"/>
          <w:numId w:val="47"/>
        </w:numPr>
        <w:spacing w:after="120"/>
        <w:ind w:right="-141"/>
        <w:jc w:val="both"/>
        <w:rPr>
          <w:sz w:val="22"/>
          <w:szCs w:val="22"/>
        </w:rPr>
      </w:pPr>
      <w:r>
        <w:rPr>
          <w:sz w:val="22"/>
          <w:szCs w:val="22"/>
        </w:rPr>
        <w:t>délku týdenní pracovní doby garantů základních teoretických studijních předmětů profilujícího základu studijního programu,</w:t>
      </w:r>
    </w:p>
    <w:p w14:paraId="6E20C4E8" w14:textId="77777777" w:rsidR="00B70331" w:rsidRPr="00EE10B7" w:rsidRDefault="00B70331" w:rsidP="00CE41A2">
      <w:pPr>
        <w:pStyle w:val="Odstavecseseznamem"/>
        <w:numPr>
          <w:ilvl w:val="0"/>
          <w:numId w:val="47"/>
        </w:numPr>
        <w:spacing w:after="120"/>
        <w:ind w:left="1066" w:right="-142" w:hanging="357"/>
        <w:contextualSpacing w:val="0"/>
        <w:jc w:val="both"/>
        <w:rPr>
          <w:sz w:val="22"/>
          <w:szCs w:val="22"/>
        </w:rPr>
      </w:pPr>
      <w:r>
        <w:rPr>
          <w:sz w:val="22"/>
          <w:szCs w:val="22"/>
        </w:rPr>
        <w:t>dobu, na kterou je pracovní poměr těchto zaměstnanců k dané vysoké škole sjednán nebo na kterou je jeho sjednání zajištěno.</w:t>
      </w:r>
    </w:p>
    <w:p w14:paraId="7A2EE260" w14:textId="77777777" w:rsidR="00B70331" w:rsidRPr="00EE10B7" w:rsidRDefault="00B70331" w:rsidP="00CE41A2">
      <w:pPr>
        <w:pStyle w:val="Odstavecseseznamem"/>
        <w:widowControl w:val="0"/>
        <w:numPr>
          <w:ilvl w:val="2"/>
          <w:numId w:val="46"/>
        </w:numPr>
        <w:autoSpaceDE w:val="0"/>
        <w:autoSpaceDN w:val="0"/>
        <w:adjustRightInd w:val="0"/>
        <w:spacing w:after="120"/>
        <w:ind w:left="709" w:right="-142" w:hanging="425"/>
        <w:contextualSpacing w:val="0"/>
        <w:jc w:val="both"/>
        <w:rPr>
          <w:sz w:val="22"/>
          <w:szCs w:val="22"/>
        </w:rPr>
      </w:pPr>
      <w:r w:rsidRPr="00EE10B7">
        <w:rPr>
          <w:sz w:val="22"/>
          <w:szCs w:val="22"/>
        </w:rPr>
        <w:t>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w:t>
      </w:r>
    </w:p>
    <w:p w14:paraId="73AF84DE" w14:textId="77777777" w:rsidR="00B70331" w:rsidRPr="00276404" w:rsidRDefault="00B70331" w:rsidP="00CE41A2">
      <w:pPr>
        <w:pStyle w:val="Odstavecseseznamem"/>
        <w:widowControl w:val="0"/>
        <w:numPr>
          <w:ilvl w:val="2"/>
          <w:numId w:val="46"/>
        </w:numPr>
        <w:autoSpaceDE w:val="0"/>
        <w:autoSpaceDN w:val="0"/>
        <w:adjustRightInd w:val="0"/>
        <w:spacing w:after="120"/>
        <w:ind w:left="709" w:right="-142" w:hanging="425"/>
        <w:contextualSpacing w:val="0"/>
        <w:jc w:val="both"/>
        <w:rPr>
          <w:sz w:val="22"/>
          <w:szCs w:val="22"/>
        </w:rPr>
      </w:pPr>
      <w:r w:rsidRPr="00276404">
        <w:rPr>
          <w:sz w:val="22"/>
          <w:szCs w:val="22"/>
        </w:rPr>
        <w:t>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w:t>
      </w:r>
    </w:p>
    <w:p w14:paraId="2F892C90" w14:textId="77777777" w:rsidR="00B70331" w:rsidRPr="00ED2464" w:rsidRDefault="00B70331" w:rsidP="00CE41A2">
      <w:pPr>
        <w:pStyle w:val="Odstavecseseznamem"/>
        <w:widowControl w:val="0"/>
        <w:numPr>
          <w:ilvl w:val="2"/>
          <w:numId w:val="46"/>
        </w:numPr>
        <w:autoSpaceDE w:val="0"/>
        <w:autoSpaceDN w:val="0"/>
        <w:adjustRightInd w:val="0"/>
        <w:ind w:left="709" w:right="-141" w:hanging="425"/>
        <w:jc w:val="both"/>
        <w:rPr>
          <w:sz w:val="22"/>
          <w:szCs w:val="22"/>
        </w:rPr>
      </w:pPr>
      <w:r w:rsidRPr="00ED2464">
        <w:rPr>
          <w:sz w:val="22"/>
          <w:szCs w:val="22"/>
        </w:rPr>
        <w:t>pracovní poměry klíčových pedagogů na dobu určitou budou prodlouženy buď na dobu určitou dle vymezení Zákoníku práce, či na dobu neurčitou</w:t>
      </w:r>
      <w:r>
        <w:rPr>
          <w:sz w:val="22"/>
          <w:szCs w:val="22"/>
        </w:rPr>
        <w:t>,</w:t>
      </w:r>
      <w:r w:rsidRPr="00ED2464">
        <w:rPr>
          <w:sz w:val="22"/>
          <w:szCs w:val="22"/>
        </w:rPr>
        <w:t xml:space="preserve"> a to tak, aby byla zajištěna dostatečná garance </w:t>
      </w:r>
      <w:r>
        <w:rPr>
          <w:sz w:val="22"/>
          <w:szCs w:val="22"/>
        </w:rPr>
        <w:t xml:space="preserve">studijního </w:t>
      </w:r>
      <w:r w:rsidRPr="00ED2464">
        <w:rPr>
          <w:sz w:val="22"/>
          <w:szCs w:val="22"/>
        </w:rPr>
        <w:t>programu.</w:t>
      </w:r>
    </w:p>
    <w:p w14:paraId="3C7F6A27" w14:textId="77777777" w:rsidR="00B70331" w:rsidRPr="00C83D0C" w:rsidRDefault="00B70331" w:rsidP="00B70331">
      <w:pPr>
        <w:jc w:val="both"/>
      </w:pPr>
    </w:p>
    <w:p w14:paraId="7F182BD6" w14:textId="77777777" w:rsidR="00B70331" w:rsidRPr="00C83D0C" w:rsidRDefault="00B70331" w:rsidP="00B70331">
      <w:pPr>
        <w:jc w:val="both"/>
      </w:pPr>
    </w:p>
    <w:p w14:paraId="5D56B07E" w14:textId="77777777" w:rsidR="00B70331" w:rsidRPr="00C83D0C" w:rsidRDefault="00B70331" w:rsidP="00B70331">
      <w:pPr>
        <w:jc w:val="both"/>
      </w:pPr>
    </w:p>
    <w:p w14:paraId="61BDC66F" w14:textId="77777777" w:rsidR="00B70331" w:rsidRPr="00C83D0C" w:rsidRDefault="00B70331" w:rsidP="00B70331">
      <w:pPr>
        <w:jc w:val="both"/>
      </w:pPr>
    </w:p>
    <w:p w14:paraId="48728968" w14:textId="77777777" w:rsidR="00B70331" w:rsidRPr="00C83D0C" w:rsidRDefault="00B70331" w:rsidP="00B70331">
      <w:pPr>
        <w:jc w:val="both"/>
      </w:pPr>
    </w:p>
    <w:p w14:paraId="6D0E4900" w14:textId="77777777" w:rsidR="00B70331" w:rsidRPr="00C83D0C" w:rsidRDefault="00B70331" w:rsidP="00B70331">
      <w:pPr>
        <w:jc w:val="both"/>
      </w:pPr>
    </w:p>
    <w:p w14:paraId="58136641" w14:textId="77777777" w:rsidR="00B70331" w:rsidRPr="00C83D0C" w:rsidRDefault="00B70331" w:rsidP="00B70331">
      <w:pPr>
        <w:tabs>
          <w:tab w:val="center" w:pos="6804"/>
        </w:tabs>
        <w:jc w:val="both"/>
        <w:rPr>
          <w:sz w:val="22"/>
          <w:szCs w:val="22"/>
        </w:rPr>
      </w:pPr>
      <w:r w:rsidRPr="00C83D0C">
        <w:tab/>
      </w:r>
      <w:r w:rsidRPr="00C83D0C">
        <w:rPr>
          <w:sz w:val="22"/>
          <w:szCs w:val="22"/>
        </w:rPr>
        <w:t xml:space="preserve">Mgr. </w:t>
      </w:r>
      <w:r>
        <w:rPr>
          <w:sz w:val="22"/>
          <w:szCs w:val="22"/>
        </w:rPr>
        <w:t>Josef Kocourek, Ph.D., v. r.</w:t>
      </w:r>
    </w:p>
    <w:p w14:paraId="7B46C31F" w14:textId="77777777" w:rsidR="00B70331" w:rsidRPr="00C83D0C" w:rsidRDefault="00B70331" w:rsidP="00B70331">
      <w:pPr>
        <w:tabs>
          <w:tab w:val="center" w:pos="6804"/>
        </w:tabs>
        <w:jc w:val="both"/>
        <w:rPr>
          <w:sz w:val="22"/>
          <w:szCs w:val="22"/>
        </w:rPr>
      </w:pPr>
      <w:r w:rsidRPr="00C83D0C">
        <w:rPr>
          <w:sz w:val="22"/>
          <w:szCs w:val="22"/>
        </w:rPr>
        <w:tab/>
        <w:t>děkan</w:t>
      </w:r>
      <w:r>
        <w:rPr>
          <w:sz w:val="22"/>
          <w:szCs w:val="22"/>
        </w:rPr>
        <w:t xml:space="preserve"> </w:t>
      </w:r>
      <w:r w:rsidRPr="00C83D0C">
        <w:rPr>
          <w:sz w:val="22"/>
          <w:szCs w:val="22"/>
        </w:rPr>
        <w:t>FMK</w:t>
      </w:r>
    </w:p>
    <w:p w14:paraId="64B87199" w14:textId="77777777" w:rsidR="00B70331" w:rsidRPr="00C83D0C" w:rsidRDefault="00B70331" w:rsidP="00B70331">
      <w:pPr>
        <w:tabs>
          <w:tab w:val="center" w:pos="6804"/>
        </w:tabs>
        <w:jc w:val="both"/>
        <w:rPr>
          <w:sz w:val="22"/>
          <w:szCs w:val="22"/>
        </w:rPr>
      </w:pPr>
    </w:p>
    <w:p w14:paraId="12EAE5CF" w14:textId="77777777" w:rsidR="00B70331" w:rsidRPr="00C83D0C" w:rsidRDefault="00B70331" w:rsidP="00B70331">
      <w:pPr>
        <w:tabs>
          <w:tab w:val="center" w:pos="6804"/>
        </w:tabs>
        <w:jc w:val="both"/>
        <w:rPr>
          <w:sz w:val="22"/>
          <w:szCs w:val="22"/>
        </w:rPr>
      </w:pPr>
    </w:p>
    <w:p w14:paraId="587EE6E7" w14:textId="77777777" w:rsidR="00B70331" w:rsidRPr="00C83D0C" w:rsidRDefault="00B70331" w:rsidP="00B70331">
      <w:pPr>
        <w:tabs>
          <w:tab w:val="center" w:pos="6804"/>
        </w:tabs>
        <w:jc w:val="both"/>
        <w:rPr>
          <w:sz w:val="22"/>
          <w:szCs w:val="22"/>
        </w:rPr>
      </w:pPr>
    </w:p>
    <w:p w14:paraId="176D084F" w14:textId="77777777" w:rsidR="00B70331" w:rsidRPr="00C83D0C" w:rsidRDefault="00B70331" w:rsidP="00B70331">
      <w:pPr>
        <w:tabs>
          <w:tab w:val="center" w:pos="6804"/>
        </w:tabs>
        <w:jc w:val="both"/>
        <w:rPr>
          <w:sz w:val="22"/>
          <w:szCs w:val="22"/>
        </w:rPr>
      </w:pPr>
    </w:p>
    <w:p w14:paraId="4CE470C0" w14:textId="77777777" w:rsidR="00B70331" w:rsidRPr="00C83D0C" w:rsidRDefault="00B70331" w:rsidP="00B70331">
      <w:pPr>
        <w:tabs>
          <w:tab w:val="center" w:pos="6804"/>
        </w:tabs>
        <w:jc w:val="both"/>
        <w:rPr>
          <w:sz w:val="22"/>
          <w:szCs w:val="22"/>
        </w:rPr>
      </w:pPr>
      <w:r w:rsidRPr="00C83D0C">
        <w:rPr>
          <w:sz w:val="22"/>
          <w:szCs w:val="22"/>
        </w:rPr>
        <w:t xml:space="preserve">Ve Zlíně </w:t>
      </w:r>
      <w:r>
        <w:rPr>
          <w:sz w:val="22"/>
          <w:szCs w:val="22"/>
        </w:rPr>
        <w:t>7</w:t>
      </w:r>
      <w:r w:rsidRPr="00C83D0C">
        <w:rPr>
          <w:sz w:val="22"/>
          <w:szCs w:val="22"/>
        </w:rPr>
        <w:t>. 1</w:t>
      </w:r>
      <w:r>
        <w:rPr>
          <w:sz w:val="22"/>
          <w:szCs w:val="22"/>
        </w:rPr>
        <w:t>2</w:t>
      </w:r>
      <w:r w:rsidRPr="00C83D0C">
        <w:rPr>
          <w:sz w:val="22"/>
          <w:szCs w:val="22"/>
        </w:rPr>
        <w:t>. 20</w:t>
      </w:r>
      <w:r>
        <w:rPr>
          <w:sz w:val="22"/>
          <w:szCs w:val="22"/>
        </w:rPr>
        <w:t>22</w:t>
      </w:r>
    </w:p>
    <w:bookmarkEnd w:id="118"/>
    <w:p w14:paraId="5910D78A" w14:textId="77777777" w:rsidR="006F35BC" w:rsidRDefault="006F35BC" w:rsidP="006F35BC"/>
    <w:p w14:paraId="7629AD4F" w14:textId="77777777" w:rsidR="006F35BC" w:rsidRDefault="006F35BC" w:rsidP="006F35BC"/>
    <w:p w14:paraId="37EAAA48" w14:textId="77777777" w:rsidR="006F35BC" w:rsidRDefault="006F35BC" w:rsidP="006F35BC"/>
    <w:p w14:paraId="40936C4A" w14:textId="77777777" w:rsidR="006F35BC" w:rsidRDefault="006F35BC" w:rsidP="006F35BC"/>
    <w:p w14:paraId="72AE2E71" w14:textId="77777777" w:rsidR="006F35BC" w:rsidRDefault="006F35BC" w:rsidP="006F35BC"/>
    <w:p w14:paraId="1F38A3E8" w14:textId="77777777" w:rsidR="006F35BC" w:rsidRDefault="006F35BC" w:rsidP="006F35BC"/>
    <w:p w14:paraId="5AF4C2B0" w14:textId="77777777" w:rsidR="006F35BC" w:rsidRDefault="006F35BC" w:rsidP="006F35BC"/>
    <w:bookmarkEnd w:id="0"/>
    <w:bookmarkEnd w:id="1"/>
    <w:p w14:paraId="0875D3A1" w14:textId="77777777" w:rsidR="00AA3FD1" w:rsidRDefault="00AA3FD1" w:rsidP="00763EE3">
      <w:pPr>
        <w:widowControl w:val="0"/>
        <w:autoSpaceDE w:val="0"/>
        <w:autoSpaceDN w:val="0"/>
        <w:adjustRightInd w:val="0"/>
        <w:snapToGrid w:val="0"/>
      </w:pPr>
    </w:p>
    <w:sectPr w:rsidR="00AA3FD1" w:rsidSect="00A70FBA">
      <w:headerReference w:type="default" r:id="rId37"/>
      <w:footerReference w:type="even" r:id="rId38"/>
      <w:footerReference w:type="default" r:id="rId39"/>
      <w:footerReference w:type="first" r:id="rId40"/>
      <w:pgSz w:w="11906" w:h="16838" w:code="9"/>
      <w:pgMar w:top="1134" w:right="992" w:bottom="851"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7C0B6" w14:textId="77777777" w:rsidR="00EC1F06" w:rsidRDefault="00EC1F06">
      <w:r>
        <w:separator/>
      </w:r>
    </w:p>
  </w:endnote>
  <w:endnote w:type="continuationSeparator" w:id="0">
    <w:p w14:paraId="79C838CA" w14:textId="77777777" w:rsidR="00EC1F06" w:rsidRDefault="00EC1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System Font Regular">
    <w:altName w:val="Times New Roman"/>
    <w:charset w:val="00"/>
    <w:family w:val="roman"/>
    <w:pitch w:val="default"/>
  </w:font>
  <w:font w:name="Helvetica Neue">
    <w:altName w:val="Arial"/>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MinionPro-Regular">
    <w:altName w:val="Cambria"/>
    <w:charset w:val="01"/>
    <w:family w:val="roman"/>
    <w:pitch w:val="variable"/>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00"/>
    <w:family w:val="roman"/>
    <w:pitch w:val="default"/>
  </w:font>
  <w:font w:name="OpenSymbol">
    <w:altName w:val="MS Mincho"/>
    <w:charset w:val="00"/>
    <w:family w:val="auto"/>
    <w:pitch w:val="variable"/>
    <w:sig w:usb0="800000AF" w:usb1="1001ECE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FBF1E" w14:textId="77777777" w:rsidR="00EC656C" w:rsidRDefault="00EC656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2239AD9" w14:textId="77777777" w:rsidR="00EC656C" w:rsidRDefault="00EC656C">
    <w:pPr>
      <w:pStyle w:val="Zpat"/>
    </w:pPr>
  </w:p>
  <w:p w14:paraId="2AF82C1C" w14:textId="77777777" w:rsidR="00EC656C" w:rsidRDefault="00EC65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51C48" w14:textId="5D818F55" w:rsidR="00EC656C" w:rsidRDefault="00EC656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67750">
      <w:rPr>
        <w:rStyle w:val="slostrnky"/>
        <w:noProof/>
      </w:rPr>
      <w:t>5</w:t>
    </w:r>
    <w:r>
      <w:rPr>
        <w:rStyle w:val="slostrnky"/>
      </w:rPr>
      <w:fldChar w:fldCharType="end"/>
    </w:r>
  </w:p>
  <w:p w14:paraId="73CAC44E" w14:textId="77777777" w:rsidR="00EC656C" w:rsidRDefault="00EC656C" w:rsidP="004946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984B" w14:textId="77777777" w:rsidR="00EC656C" w:rsidRDefault="00EC656C" w:rsidP="009F2FCA">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C6A8F" w14:textId="77777777" w:rsidR="00EC1F06" w:rsidRDefault="00EC1F06">
      <w:r>
        <w:separator/>
      </w:r>
    </w:p>
  </w:footnote>
  <w:footnote w:type="continuationSeparator" w:id="0">
    <w:p w14:paraId="29B61C2B" w14:textId="77777777" w:rsidR="00EC1F06" w:rsidRDefault="00EC1F06">
      <w:r>
        <w:continuationSeparator/>
      </w:r>
    </w:p>
  </w:footnote>
  <w:footnote w:id="1">
    <w:p w14:paraId="669FD5EA" w14:textId="77777777" w:rsidR="00EC656C" w:rsidRPr="001242BD" w:rsidRDefault="00EC656C" w:rsidP="00253303">
      <w:pPr>
        <w:pStyle w:val="Textpoznpodarou"/>
        <w:rPr>
          <w:sz w:val="18"/>
          <w:szCs w:val="18"/>
          <w:lang w:val="cs-CZ"/>
        </w:rPr>
      </w:pPr>
      <w:r w:rsidRPr="009A7A79">
        <w:rPr>
          <w:rStyle w:val="Znakapoznpodarou"/>
          <w:sz w:val="18"/>
          <w:szCs w:val="18"/>
        </w:rPr>
        <w:footnoteRef/>
      </w:r>
      <w:r w:rsidRPr="009A7A79">
        <w:rPr>
          <w:sz w:val="18"/>
          <w:szCs w:val="18"/>
        </w:rPr>
        <w:t xml:space="preserve"> </w:t>
      </w:r>
      <w:r w:rsidRPr="00271097">
        <w:rPr>
          <w:sz w:val="18"/>
          <w:szCs w:val="18"/>
          <w:lang w:val="cs-CZ"/>
        </w:rPr>
        <w:t xml:space="preserve">Dostupné z: </w:t>
      </w:r>
      <w:hyperlink r:id="rId1" w:history="1">
        <w:r w:rsidRPr="001242BD">
          <w:rPr>
            <w:rStyle w:val="Hypertextovodkaz"/>
            <w:sz w:val="18"/>
            <w:szCs w:val="18"/>
            <w:u w:val="none"/>
            <w:lang w:val="cs-CZ"/>
          </w:rPr>
          <w:t>https://www.utb.cz/univerzita/uredni-deska/ruzne/strategicky-zamer/</w:t>
        </w:r>
      </w:hyperlink>
    </w:p>
  </w:footnote>
  <w:footnote w:id="2">
    <w:p w14:paraId="1CDE5930" w14:textId="77777777" w:rsidR="00EC656C" w:rsidRPr="001242BD" w:rsidRDefault="00EC656C" w:rsidP="00253303">
      <w:pPr>
        <w:pStyle w:val="Textpoznpodarou"/>
        <w:rPr>
          <w:sz w:val="18"/>
          <w:szCs w:val="18"/>
          <w:lang w:val="cs-CZ"/>
        </w:rPr>
      </w:pPr>
      <w:r w:rsidRPr="001242BD">
        <w:rPr>
          <w:rStyle w:val="Znakapoznpodarou"/>
          <w:sz w:val="18"/>
          <w:szCs w:val="18"/>
        </w:rPr>
        <w:footnoteRef/>
      </w:r>
      <w:r w:rsidRPr="001242BD">
        <w:rPr>
          <w:sz w:val="18"/>
          <w:szCs w:val="18"/>
        </w:rPr>
        <w:t xml:space="preserve"> </w:t>
      </w:r>
      <w:r w:rsidRPr="001242BD">
        <w:rPr>
          <w:sz w:val="18"/>
          <w:szCs w:val="18"/>
          <w:lang w:val="cs-CZ"/>
        </w:rPr>
        <w:t xml:space="preserve">Dostupné z: </w:t>
      </w:r>
      <w:hyperlink r:id="rId2" w:history="1">
        <w:r w:rsidRPr="001242BD">
          <w:rPr>
            <w:rStyle w:val="Hypertextovodkaz"/>
            <w:sz w:val="18"/>
            <w:szCs w:val="18"/>
            <w:u w:val="none"/>
            <w:lang w:val="cs-CZ"/>
          </w:rPr>
          <w:t>https://fmk.utb.cz/o-fakulte/uredni-deska/strategicky-zamer/</w:t>
        </w:r>
      </w:hyperlink>
    </w:p>
    <w:p w14:paraId="19103E7D" w14:textId="77777777" w:rsidR="00EC656C" w:rsidRPr="001242BD" w:rsidRDefault="00EC656C" w:rsidP="00253303">
      <w:pPr>
        <w:pStyle w:val="Textpoznpodarou"/>
        <w:rPr>
          <w:sz w:val="18"/>
          <w:szCs w:val="18"/>
          <w:lang w:val="cs-CZ"/>
        </w:rPr>
      </w:pPr>
    </w:p>
  </w:footnote>
  <w:footnote w:id="3">
    <w:p w14:paraId="7E318E90" w14:textId="3B5BE09C" w:rsidR="00EC656C" w:rsidRPr="009630EC" w:rsidRDefault="00EC656C">
      <w:pPr>
        <w:pStyle w:val="Textpoznpodarou"/>
        <w:rPr>
          <w:sz w:val="18"/>
          <w:szCs w:val="18"/>
          <w:lang w:val="cs-CZ"/>
        </w:rPr>
      </w:pPr>
      <w:r>
        <w:rPr>
          <w:rStyle w:val="Znakapoznpodarou"/>
        </w:rPr>
        <w:footnoteRef/>
      </w:r>
      <w:r>
        <w:t xml:space="preserve"> </w:t>
      </w:r>
      <w:r w:rsidRPr="009630EC">
        <w:rPr>
          <w:sz w:val="18"/>
          <w:szCs w:val="18"/>
        </w:rPr>
        <w:t xml:space="preserve">Dostupné z: </w:t>
      </w:r>
      <w:hyperlink r:id="rId3" w:history="1">
        <w:r w:rsidRPr="009630EC">
          <w:rPr>
            <w:rStyle w:val="Hypertextovodkaz"/>
            <w:sz w:val="18"/>
            <w:szCs w:val="18"/>
            <w:u w:val="none"/>
          </w:rPr>
          <w:t>https://fmk.utb.cz/studium/prijimaci-rizeni/smernice-k-prijimacimu-rizeni/</w:t>
        </w:r>
      </w:hyperlink>
    </w:p>
  </w:footnote>
  <w:footnote w:id="4">
    <w:p w14:paraId="47364484" w14:textId="415DA816" w:rsidR="00EC656C" w:rsidRPr="00925812" w:rsidRDefault="00EC656C">
      <w:pPr>
        <w:pStyle w:val="Textpoznpodarou"/>
        <w:rPr>
          <w:lang w:val="cs-CZ"/>
        </w:rPr>
      </w:pPr>
      <w:r w:rsidRPr="009630EC">
        <w:rPr>
          <w:rStyle w:val="Znakapoznpodarou"/>
        </w:rPr>
        <w:footnoteRef/>
      </w:r>
      <w:r w:rsidRPr="009630EC">
        <w:t xml:space="preserve"> </w:t>
      </w:r>
      <w:r w:rsidRPr="009630EC">
        <w:rPr>
          <w:sz w:val="18"/>
          <w:szCs w:val="18"/>
        </w:rPr>
        <w:t xml:space="preserve">Dostupné z: </w:t>
      </w:r>
      <w:hyperlink r:id="rId4" w:history="1">
        <w:r w:rsidRPr="009630EC">
          <w:rPr>
            <w:rStyle w:val="Hypertextovodkaz"/>
            <w:rFonts w:eastAsia="Calibri"/>
            <w:sz w:val="18"/>
            <w:szCs w:val="18"/>
            <w:u w:val="none"/>
          </w:rPr>
          <w:t>https://fmk.utb.cz/studium/prijimaci-rizeni/bakalarske-studium/</w:t>
        </w:r>
      </w:hyperlink>
    </w:p>
  </w:footnote>
  <w:footnote w:id="5">
    <w:p w14:paraId="0F48FA2A" w14:textId="45577636" w:rsidR="00EC656C" w:rsidRPr="00F70C63" w:rsidRDefault="00EC656C">
      <w:pPr>
        <w:pStyle w:val="Textpoznpodarou"/>
        <w:rPr>
          <w:lang w:val="cs-CZ"/>
        </w:rPr>
      </w:pPr>
      <w:r>
        <w:rPr>
          <w:rStyle w:val="Znakapoznpodarou"/>
        </w:rPr>
        <w:footnoteRef/>
      </w:r>
      <w:r>
        <w:t xml:space="preserve"> </w:t>
      </w:r>
      <w:r w:rsidRPr="009E4519">
        <w:rPr>
          <w:sz w:val="18"/>
          <w:szCs w:val="18"/>
        </w:rPr>
        <w:t>Dostupné z: http://portal.k.utb.cz</w:t>
      </w:r>
    </w:p>
  </w:footnote>
  <w:footnote w:id="6">
    <w:p w14:paraId="484873C9" w14:textId="77777777" w:rsidR="00EC656C" w:rsidRPr="0082775D" w:rsidRDefault="00EC656C" w:rsidP="00C90E7F">
      <w:pPr>
        <w:pStyle w:val="Textpoznpodarou"/>
        <w:rPr>
          <w:sz w:val="18"/>
          <w:szCs w:val="18"/>
        </w:rPr>
      </w:pPr>
      <w:r w:rsidRPr="00962740">
        <w:rPr>
          <w:rStyle w:val="Znakapoznpodarou"/>
          <w:rFonts w:eastAsia="Calibri"/>
          <w:sz w:val="18"/>
          <w:szCs w:val="18"/>
        </w:rPr>
        <w:footnoteRef/>
      </w:r>
      <w:r w:rsidRPr="00962740">
        <w:rPr>
          <w:sz w:val="18"/>
          <w:szCs w:val="18"/>
        </w:rPr>
        <w:t xml:space="preserve"> </w:t>
      </w:r>
      <w:r w:rsidRPr="00AC0BB3">
        <w:rPr>
          <w:sz w:val="18"/>
          <w:szCs w:val="18"/>
        </w:rPr>
        <w:t xml:space="preserve">Dostupné z: </w:t>
      </w:r>
      <w:hyperlink r:id="rId5" w:history="1">
        <w:r w:rsidRPr="00AC0BB3">
          <w:rPr>
            <w:rStyle w:val="Hypertextovodkaz"/>
            <w:rFonts w:eastAsiaTheme="majorEastAsia"/>
            <w:color w:val="auto"/>
            <w:sz w:val="18"/>
            <w:szCs w:val="18"/>
            <w:u w:val="none"/>
          </w:rPr>
          <w:t>https://akademickaporadna.utb.cz/</w:t>
        </w:r>
      </w:hyperlink>
    </w:p>
    <w:p w14:paraId="1E8ECABA" w14:textId="77777777" w:rsidR="00EC656C" w:rsidRPr="00962740" w:rsidRDefault="00EC656C" w:rsidP="00C90E7F">
      <w:pPr>
        <w:pStyle w:val="Textpoznpodarou"/>
        <w:rPr>
          <w:sz w:val="18"/>
          <w:szCs w:val="18"/>
        </w:rPr>
      </w:pPr>
    </w:p>
  </w:footnote>
  <w:footnote w:id="7">
    <w:p w14:paraId="3128E4DA" w14:textId="77777777" w:rsidR="00EC656C" w:rsidRPr="009D3022" w:rsidRDefault="00EC656C" w:rsidP="00163FF7">
      <w:pPr>
        <w:pStyle w:val="Textpoznpodarou"/>
        <w:rPr>
          <w:rFonts w:ascii="Calibri" w:hAnsi="Calibri" w:cs="Calibri"/>
          <w:sz w:val="18"/>
          <w:szCs w:val="18"/>
        </w:rPr>
      </w:pPr>
      <w:r w:rsidRPr="001827FC">
        <w:rPr>
          <w:rStyle w:val="Znakapoznpodarou"/>
          <w:sz w:val="18"/>
          <w:szCs w:val="18"/>
        </w:rPr>
        <w:footnoteRef/>
      </w:r>
      <w:r w:rsidRPr="001827FC">
        <w:rPr>
          <w:sz w:val="18"/>
          <w:szCs w:val="18"/>
        </w:rPr>
        <w:t xml:space="preserve"> </w:t>
      </w:r>
      <w:r w:rsidRPr="009D3022">
        <w:rPr>
          <w:rFonts w:ascii="Calibri" w:hAnsi="Calibri" w:cs="Calibri"/>
          <w:sz w:val="18"/>
          <w:szCs w:val="18"/>
        </w:rPr>
        <w:t>Dostupné z: https://www.utb.cz/univerzita/uredni-deska/vnitrni-normy-a-predpisy/vnitrni-predpisy/</w:t>
      </w:r>
    </w:p>
  </w:footnote>
  <w:footnote w:id="8">
    <w:p w14:paraId="08E05EF5" w14:textId="77777777" w:rsidR="00EC656C" w:rsidRPr="009D3022" w:rsidRDefault="00EC656C" w:rsidP="00163FF7">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9">
    <w:p w14:paraId="22A795BA" w14:textId="77777777" w:rsidR="00EC656C" w:rsidRPr="009D3022" w:rsidRDefault="00EC656C" w:rsidP="00163FF7">
      <w:pPr>
        <w:pStyle w:val="Textpoznpodarou"/>
        <w:rPr>
          <w:rFonts w:ascii="Calibri" w:hAnsi="Calibri" w:cs="Calibri"/>
          <w:b/>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https://www.utb.cz/univerzita/o-univerzite/struktura/organy/rada-pro-vnitrni-hodnoceni/</w:t>
      </w:r>
    </w:p>
  </w:footnote>
  <w:footnote w:id="10">
    <w:p w14:paraId="1227C74E" w14:textId="77777777" w:rsidR="00EC656C" w:rsidRPr="009D3022" w:rsidRDefault="00EC656C" w:rsidP="00163FF7">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https://www.utb.cz/univerzita/uredni-deska/vnitrni-normy-a-predpisy/smernice-rektora/</w:t>
      </w:r>
    </w:p>
  </w:footnote>
  <w:footnote w:id="11">
    <w:p w14:paraId="1B15C0CC" w14:textId="77777777" w:rsidR="00EC656C" w:rsidRPr="009D3022" w:rsidRDefault="00EC656C" w:rsidP="00163FF7">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12">
    <w:p w14:paraId="2C921433" w14:textId="77777777" w:rsidR="00EC656C" w:rsidRPr="009D3022" w:rsidRDefault="00EC656C" w:rsidP="00163FF7">
      <w:pPr>
        <w:pStyle w:val="Textpoznpodarou"/>
        <w:jc w:val="both"/>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13">
    <w:p w14:paraId="7B1DA3F1" w14:textId="77777777" w:rsidR="00EC656C" w:rsidRPr="00FD4EC4" w:rsidRDefault="00EC656C" w:rsidP="00163FF7">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4">
    <w:p w14:paraId="3B275654" w14:textId="77777777" w:rsidR="00EC656C" w:rsidRPr="00FD4EC4" w:rsidRDefault="00EC656C" w:rsidP="00163FF7">
      <w:pPr>
        <w:pStyle w:val="Textpoznpodarou"/>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5">
    <w:p w14:paraId="6F279F11" w14:textId="77777777" w:rsidR="00EC656C" w:rsidRPr="00FD4EC4" w:rsidRDefault="00EC656C" w:rsidP="00163FF7">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6">
    <w:p w14:paraId="5E0E451D" w14:textId="77777777" w:rsidR="00EC656C" w:rsidRPr="00FD4EC4" w:rsidRDefault="00EC656C" w:rsidP="00163FF7">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https://www.utb.cz/univerzita/uredni-deska/vnitrni-normy-a-predpisy/vnitrni-predpisy/</w:t>
      </w:r>
    </w:p>
  </w:footnote>
  <w:footnote w:id="17">
    <w:p w14:paraId="647E3FC7" w14:textId="77777777" w:rsidR="00EC656C" w:rsidRPr="00FD4EC4" w:rsidRDefault="00EC656C" w:rsidP="00163FF7">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https://www.utb.cz/univerzita/uredni-deska/vnitrni-normy-a-predpisy/vnitrni-predpisy/</w:t>
      </w:r>
    </w:p>
  </w:footnote>
  <w:footnote w:id="18">
    <w:p w14:paraId="5A6191C1" w14:textId="77777777" w:rsidR="00EC656C" w:rsidRPr="00FD4EC4" w:rsidRDefault="00EC656C" w:rsidP="00163FF7">
      <w:pPr>
        <w:pStyle w:val="Textpoznpodarou"/>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9">
    <w:p w14:paraId="6C21787F" w14:textId="77777777" w:rsidR="00EC656C" w:rsidRPr="00F6260B" w:rsidRDefault="00EC656C" w:rsidP="00163FF7">
      <w:pPr>
        <w:pStyle w:val="Textpoznpodarou"/>
        <w:rPr>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20">
    <w:p w14:paraId="5B1882BE" w14:textId="77777777" w:rsidR="00EC656C" w:rsidRPr="00F90B60" w:rsidRDefault="00EC656C" w:rsidP="00163FF7">
      <w:pPr>
        <w:pStyle w:val="Textpoznpodarou"/>
        <w:rPr>
          <w:rFonts w:ascii="Calibri" w:hAnsi="Calibri" w:cs="Calibri"/>
          <w:sz w:val="18"/>
          <w:szCs w:val="18"/>
        </w:rPr>
      </w:pPr>
      <w:r w:rsidRPr="00AE326E">
        <w:rPr>
          <w:rStyle w:val="Znakapoznpodarou"/>
          <w:sz w:val="18"/>
          <w:szCs w:val="18"/>
        </w:rPr>
        <w:footnoteRef/>
      </w:r>
      <w:r w:rsidRPr="00AE326E">
        <w:rPr>
          <w:sz w:val="18"/>
          <w:szCs w:val="18"/>
        </w:rPr>
        <w:t xml:space="preserve"> </w:t>
      </w:r>
      <w:r w:rsidRPr="00F90B60">
        <w:rPr>
          <w:rFonts w:ascii="Calibri" w:hAnsi="Calibri" w:cs="Calibri"/>
          <w:sz w:val="18"/>
          <w:szCs w:val="18"/>
        </w:rPr>
        <w:t>Dostupné z: https://fmk.utb.cz/o-fakulte/uredni-deska/vnitrni-normy-a-vnitrni-predpisy/smernice-dekana/</w:t>
      </w:r>
    </w:p>
  </w:footnote>
  <w:footnote w:id="21">
    <w:p w14:paraId="565C8E5C" w14:textId="77777777" w:rsidR="00EC656C" w:rsidRPr="00F90B60" w:rsidRDefault="00EC656C" w:rsidP="00163FF7">
      <w:pPr>
        <w:pStyle w:val="Textpoznpodarou"/>
        <w:rPr>
          <w:rFonts w:ascii="Calibri" w:hAnsi="Calibri" w:cs="Calibri"/>
          <w:sz w:val="18"/>
          <w:szCs w:val="18"/>
        </w:rPr>
      </w:pPr>
      <w:r w:rsidRPr="00F90B60">
        <w:rPr>
          <w:rStyle w:val="Znakapoznpodarou"/>
          <w:rFonts w:ascii="Calibri" w:hAnsi="Calibri" w:cs="Calibri"/>
          <w:sz w:val="18"/>
          <w:szCs w:val="18"/>
        </w:rPr>
        <w:footnoteRef/>
      </w:r>
      <w:r w:rsidRPr="00F90B60">
        <w:rPr>
          <w:rFonts w:ascii="Calibri" w:hAnsi="Calibri" w:cs="Calibri"/>
          <w:sz w:val="18"/>
          <w:szCs w:val="18"/>
        </w:rPr>
        <w:t xml:space="preserve"> Dostupné z: https://fmk.utb.cz/o-fakulte/uredni-deska/vnitrni-normy-a-vnitrni-predpisy/smernice-dekana/</w:t>
      </w:r>
    </w:p>
  </w:footnote>
  <w:footnote w:id="22">
    <w:p w14:paraId="37CE495F" w14:textId="77777777" w:rsidR="00EC656C" w:rsidRPr="00075116" w:rsidRDefault="00EC656C" w:rsidP="00163FF7">
      <w:pPr>
        <w:pStyle w:val="Textpoznpodarou"/>
        <w:jc w:val="both"/>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https://www.utb.cz/univerzita/uredni-deska/vnitrni-normy-a-predpisy/vnitrni-predpisy/</w:t>
      </w:r>
    </w:p>
  </w:footnote>
  <w:footnote w:id="23">
    <w:p w14:paraId="7FE19534" w14:textId="77777777" w:rsidR="00EC656C" w:rsidRPr="00075116" w:rsidRDefault="00EC656C" w:rsidP="00163FF7">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https://www.utb.cz/univerzita/uredni-deska/vnitrni-normy-a-predpisy/smernice-rektora/</w:t>
      </w:r>
    </w:p>
  </w:footnote>
  <w:footnote w:id="24">
    <w:p w14:paraId="0C25E7FA" w14:textId="77777777" w:rsidR="00EC656C" w:rsidRPr="00075116" w:rsidRDefault="00EC656C" w:rsidP="00163FF7">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https://www.utb.cz/univerzita/uredni-deska/vnitrni-normy-a-predpisy/smernice-rektora/</w:t>
      </w:r>
    </w:p>
  </w:footnote>
  <w:footnote w:id="25">
    <w:p w14:paraId="25410D81" w14:textId="77777777" w:rsidR="00EC656C" w:rsidRPr="00075116" w:rsidRDefault="00EC656C" w:rsidP="00163FF7">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6">
    <w:p w14:paraId="4BAFE3BB" w14:textId="77777777" w:rsidR="00EC656C" w:rsidRPr="00075116" w:rsidRDefault="00EC656C" w:rsidP="00163FF7">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7">
    <w:p w14:paraId="35C05CEB" w14:textId="77777777" w:rsidR="00EC656C" w:rsidRPr="00075116" w:rsidRDefault="00EC656C" w:rsidP="00163FF7">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8">
    <w:p w14:paraId="2FB97100" w14:textId="77777777" w:rsidR="00EC656C" w:rsidRPr="00075116" w:rsidRDefault="00EC656C" w:rsidP="00163FF7">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p w14:paraId="7830C75E" w14:textId="77777777" w:rsidR="00EC656C" w:rsidRPr="00AE326E" w:rsidRDefault="00EC656C" w:rsidP="00163FF7">
      <w:pPr>
        <w:pStyle w:val="Textpoznpodarou"/>
        <w:rPr>
          <w:sz w:val="18"/>
          <w:szCs w:val="18"/>
        </w:rPr>
      </w:pPr>
    </w:p>
  </w:footnote>
  <w:footnote w:id="29">
    <w:p w14:paraId="025D4E19" w14:textId="77777777" w:rsidR="00EC656C" w:rsidRPr="004D09E1" w:rsidRDefault="00EC656C" w:rsidP="00163FF7">
      <w:pPr>
        <w:pStyle w:val="Textpoznpodarou"/>
        <w:rPr>
          <w:rFonts w:asciiTheme="minorHAnsi" w:hAnsiTheme="minorHAnsi" w:cstheme="minorHAnsi"/>
          <w:sz w:val="18"/>
          <w:szCs w:val="18"/>
        </w:rPr>
      </w:pPr>
      <w:r w:rsidRPr="001D7AB3">
        <w:rPr>
          <w:rStyle w:val="Znakapoznpodarou"/>
          <w:sz w:val="18"/>
          <w:szCs w:val="18"/>
        </w:rPr>
        <w:footnoteRef/>
      </w:r>
      <w:r w:rsidRPr="001D7AB3">
        <w:rPr>
          <w:sz w:val="18"/>
          <w:szCs w:val="18"/>
        </w:rPr>
        <w:t xml:space="preserve"> </w:t>
      </w:r>
      <w:r w:rsidRPr="004D09E1">
        <w:rPr>
          <w:rFonts w:asciiTheme="minorHAnsi" w:hAnsiTheme="minorHAnsi" w:cstheme="minorHAnsi"/>
          <w:sz w:val="18"/>
          <w:szCs w:val="18"/>
        </w:rPr>
        <w:t>Dostupné z: https://www.utb.cz/student/studium-a-praxe-v-zahranici/</w:t>
      </w:r>
    </w:p>
  </w:footnote>
  <w:footnote w:id="30">
    <w:p w14:paraId="5089CCC1" w14:textId="77777777" w:rsidR="00EC656C" w:rsidRPr="004D09E1" w:rsidRDefault="00EC656C" w:rsidP="00163FF7">
      <w:pPr>
        <w:pStyle w:val="Textpoznpodarou"/>
        <w:rPr>
          <w:rFonts w:asciiTheme="minorHAnsi" w:hAnsiTheme="minorHAnsi" w:cstheme="minorHAnsi"/>
          <w:sz w:val="18"/>
          <w:szCs w:val="18"/>
        </w:rPr>
      </w:pPr>
      <w:r w:rsidRPr="004D09E1">
        <w:rPr>
          <w:rStyle w:val="Znakapoznpodarou"/>
          <w:rFonts w:asciiTheme="minorHAnsi" w:hAnsiTheme="minorHAnsi" w:cstheme="minorHAnsi"/>
          <w:sz w:val="18"/>
          <w:szCs w:val="18"/>
        </w:rPr>
        <w:footnoteRef/>
      </w:r>
      <w:r w:rsidRPr="004D09E1">
        <w:rPr>
          <w:rFonts w:asciiTheme="minorHAnsi" w:hAnsiTheme="minorHAnsi" w:cstheme="minorHAnsi"/>
          <w:sz w:val="18"/>
          <w:szCs w:val="18"/>
        </w:rPr>
        <w:t xml:space="preserve"> Dostupné z: https//xchange.utb.cz/</w:t>
      </w:r>
    </w:p>
  </w:footnote>
  <w:footnote w:id="31">
    <w:p w14:paraId="5180E061" w14:textId="77777777" w:rsidR="00EC656C" w:rsidRPr="004D09E1" w:rsidRDefault="00EC656C" w:rsidP="00163FF7">
      <w:pPr>
        <w:pStyle w:val="Textpoznpodarou"/>
        <w:rPr>
          <w:rFonts w:asciiTheme="minorHAnsi" w:hAnsiTheme="minorHAnsi" w:cstheme="minorHAnsi"/>
          <w:sz w:val="18"/>
          <w:szCs w:val="18"/>
        </w:rPr>
      </w:pPr>
      <w:r w:rsidRPr="004D09E1">
        <w:rPr>
          <w:rStyle w:val="Znakapoznpodarou"/>
          <w:rFonts w:asciiTheme="minorHAnsi" w:hAnsiTheme="minorHAnsi" w:cstheme="minorHAnsi"/>
          <w:sz w:val="18"/>
          <w:szCs w:val="18"/>
        </w:rPr>
        <w:footnoteRef/>
      </w:r>
      <w:r w:rsidRPr="004D09E1">
        <w:rPr>
          <w:rFonts w:asciiTheme="minorHAnsi" w:hAnsiTheme="minorHAnsi" w:cstheme="minorHAnsi"/>
          <w:sz w:val="18"/>
          <w:szCs w:val="18"/>
        </w:rPr>
        <w:t xml:space="preserve"> Dostupné z: https://www.utb.cz/univerzita/uredni-deska/vnitrni-normy-a-predpisy/smernice-rektora/</w:t>
      </w:r>
    </w:p>
    <w:p w14:paraId="582CD908" w14:textId="77777777" w:rsidR="00EC656C" w:rsidRPr="004D09E1" w:rsidRDefault="00EC656C" w:rsidP="00163FF7">
      <w:pPr>
        <w:pStyle w:val="Textpoznpodarou"/>
        <w:rPr>
          <w:rFonts w:asciiTheme="minorHAnsi" w:hAnsiTheme="minorHAnsi" w:cstheme="minorHAnsi"/>
          <w:sz w:val="18"/>
          <w:szCs w:val="18"/>
        </w:rPr>
      </w:pPr>
    </w:p>
  </w:footnote>
  <w:footnote w:id="32">
    <w:p w14:paraId="4B8EE20B" w14:textId="77777777" w:rsidR="00EC656C" w:rsidRPr="00CC6319" w:rsidRDefault="00EC656C" w:rsidP="00163FF7">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https://stag.utb.cz/portal</w:t>
      </w:r>
    </w:p>
  </w:footnote>
  <w:footnote w:id="33">
    <w:p w14:paraId="4382AD8B" w14:textId="77777777" w:rsidR="00EC656C" w:rsidRPr="00CC6319" w:rsidRDefault="00EC656C" w:rsidP="00163FF7">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https://www.utb.cz/univerzita/uredni-deska/</w:t>
      </w:r>
      <w:r w:rsidRPr="00CC6319" w:rsidDel="00CA6F86">
        <w:rPr>
          <w:rFonts w:asciiTheme="minorHAnsi" w:hAnsiTheme="minorHAnsi"/>
          <w:sz w:val="18"/>
          <w:szCs w:val="18"/>
        </w:rPr>
        <w:t xml:space="preserve"> </w:t>
      </w:r>
    </w:p>
  </w:footnote>
  <w:footnote w:id="34">
    <w:p w14:paraId="07487668" w14:textId="77777777" w:rsidR="00EC656C" w:rsidRPr="00CC6319" w:rsidRDefault="00EC656C" w:rsidP="00163FF7">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https://fmk.utb.cz/o-fakulte/uredni-deska/</w:t>
      </w:r>
    </w:p>
  </w:footnote>
  <w:footnote w:id="35">
    <w:p w14:paraId="01F31D25" w14:textId="77777777" w:rsidR="00EC656C" w:rsidRPr="00CC6319" w:rsidRDefault="00EC656C" w:rsidP="00163FF7">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https://jobcentrum.utb.cz/</w:t>
      </w:r>
    </w:p>
  </w:footnote>
  <w:footnote w:id="36">
    <w:p w14:paraId="66B1D21B" w14:textId="77777777" w:rsidR="00EC656C" w:rsidRPr="00CC6319" w:rsidRDefault="00EC656C" w:rsidP="00163FF7">
      <w:pPr>
        <w:pStyle w:val="Textpoznpodarou"/>
        <w:rPr>
          <w:rFonts w:asciiTheme="minorHAnsi" w:hAnsiTheme="minorHAnsi"/>
          <w:sz w:val="18"/>
          <w:szCs w:val="18"/>
        </w:rPr>
      </w:pPr>
      <w:r w:rsidRPr="003C6888">
        <w:rPr>
          <w:rStyle w:val="Znakapoznpodarou"/>
          <w:sz w:val="18"/>
          <w:szCs w:val="18"/>
        </w:rPr>
        <w:footnoteRef/>
      </w:r>
      <w:r w:rsidRPr="003C6888">
        <w:rPr>
          <w:sz w:val="18"/>
          <w:szCs w:val="18"/>
        </w:rPr>
        <w:t xml:space="preserve"> </w:t>
      </w:r>
      <w:r w:rsidRPr="00CC6319">
        <w:rPr>
          <w:rFonts w:asciiTheme="minorHAnsi" w:hAnsiTheme="minorHAnsi"/>
          <w:sz w:val="18"/>
          <w:szCs w:val="18"/>
        </w:rPr>
        <w:t>Dostupné z: http://digilib.k.utb.cz</w:t>
      </w:r>
    </w:p>
  </w:footnote>
  <w:footnote w:id="37">
    <w:p w14:paraId="4ED64275" w14:textId="77777777" w:rsidR="00EC656C" w:rsidRPr="00CC6319" w:rsidRDefault="00EC656C" w:rsidP="00163FF7">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http://publikace.k.utb.cz</w:t>
      </w:r>
    </w:p>
  </w:footnote>
  <w:footnote w:id="38">
    <w:p w14:paraId="0CC05B86" w14:textId="77777777" w:rsidR="00EC656C" w:rsidRPr="00CC6319" w:rsidRDefault="00EC656C" w:rsidP="00163FF7">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http://portal.k.utb.cz</w:t>
      </w:r>
    </w:p>
  </w:footnote>
  <w:footnote w:id="39">
    <w:p w14:paraId="4A83CF10" w14:textId="77777777" w:rsidR="00EC656C" w:rsidRPr="00CC6319" w:rsidRDefault="00EC656C" w:rsidP="00163FF7">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https://ezdroje.k.utb.cz/</w:t>
      </w:r>
    </w:p>
  </w:footnote>
  <w:footnote w:id="40">
    <w:p w14:paraId="3DAB792C" w14:textId="77777777" w:rsidR="00EC656C" w:rsidRPr="00F8287E" w:rsidRDefault="00EC656C" w:rsidP="00163FF7">
      <w:pPr>
        <w:pStyle w:val="Textpoznpodarou"/>
        <w:rPr>
          <w:rFonts w:ascii="Calibri" w:hAnsi="Calibri"/>
          <w:sz w:val="18"/>
          <w:szCs w:val="18"/>
        </w:rPr>
      </w:pPr>
      <w:r w:rsidRPr="00F8287E">
        <w:rPr>
          <w:rStyle w:val="Znakapoznpodarou"/>
          <w:rFonts w:ascii="Calibri" w:hAnsi="Calibri"/>
          <w:sz w:val="18"/>
          <w:szCs w:val="18"/>
        </w:rPr>
        <w:footnoteRef/>
      </w:r>
      <w:r w:rsidRPr="00F8287E">
        <w:rPr>
          <w:rFonts w:ascii="Calibri" w:hAnsi="Calibri"/>
          <w:sz w:val="18"/>
          <w:szCs w:val="18"/>
        </w:rPr>
        <w:t xml:space="preserve"> Dostupné z: https://www.utb.cz/univerzita/uredni-deska/vnitrni-normy-a-predpisy/smernice-rektora/</w:t>
      </w:r>
    </w:p>
  </w:footnote>
  <w:footnote w:id="41">
    <w:p w14:paraId="76545716" w14:textId="77777777" w:rsidR="00EC656C" w:rsidRPr="00F8287E" w:rsidRDefault="00EC656C" w:rsidP="00163FF7">
      <w:pPr>
        <w:pStyle w:val="Textpoznpodarou"/>
        <w:rPr>
          <w:rFonts w:ascii="Calibri" w:hAnsi="Calibri"/>
          <w:sz w:val="18"/>
          <w:szCs w:val="18"/>
        </w:rPr>
      </w:pPr>
      <w:r w:rsidRPr="00F8287E">
        <w:rPr>
          <w:rStyle w:val="Znakapoznpodarou"/>
          <w:rFonts w:ascii="Calibri" w:hAnsi="Calibri"/>
          <w:sz w:val="18"/>
          <w:szCs w:val="18"/>
        </w:rPr>
        <w:footnoteRef/>
      </w:r>
      <w:r w:rsidRPr="00F8287E">
        <w:rPr>
          <w:rFonts w:ascii="Calibri" w:hAnsi="Calibri"/>
          <w:sz w:val="18"/>
          <w:szCs w:val="18"/>
        </w:rPr>
        <w:t xml:space="preserve"> Dostupné z: https://akademickaporadna.utb.cz/</w:t>
      </w:r>
    </w:p>
  </w:footnote>
  <w:footnote w:id="42">
    <w:p w14:paraId="7E1D449D" w14:textId="4C494D0E" w:rsidR="00EC656C" w:rsidRPr="00192709" w:rsidRDefault="00EC656C">
      <w:pPr>
        <w:pStyle w:val="Textpoznpodarou"/>
        <w:rPr>
          <w:rFonts w:asciiTheme="minorHAnsi" w:hAnsiTheme="minorHAnsi" w:cstheme="minorHAnsi"/>
          <w:sz w:val="18"/>
          <w:szCs w:val="18"/>
          <w:lang w:val="cs-CZ"/>
        </w:rPr>
      </w:pPr>
      <w:r>
        <w:rPr>
          <w:rStyle w:val="Znakapoznpodarou"/>
        </w:rPr>
        <w:footnoteRef/>
      </w:r>
      <w:r>
        <w:t xml:space="preserve"> </w:t>
      </w:r>
      <w:r w:rsidRPr="00192709">
        <w:rPr>
          <w:rFonts w:asciiTheme="minorHAnsi" w:hAnsiTheme="minorHAnsi" w:cstheme="minorHAnsi"/>
          <w:sz w:val="18"/>
          <w:szCs w:val="18"/>
        </w:rPr>
        <w:t xml:space="preserve">Dostupné z: </w:t>
      </w:r>
      <w:hyperlink r:id="rId6" w:history="1">
        <w:r w:rsidRPr="00192709">
          <w:rPr>
            <w:rStyle w:val="Hypertextovodkaz"/>
            <w:rFonts w:asciiTheme="minorHAnsi" w:hAnsiTheme="minorHAnsi" w:cstheme="minorHAnsi"/>
            <w:color w:val="auto"/>
            <w:sz w:val="18"/>
            <w:szCs w:val="18"/>
            <w:u w:val="none"/>
          </w:rPr>
          <w:t>https://www.utb.cz/univerzita/uredni-deska/vnitrni-normy-a-predpisy/vnitrni-predpisy/</w:t>
        </w:r>
      </w:hyperlink>
    </w:p>
  </w:footnote>
  <w:footnote w:id="43">
    <w:p w14:paraId="753799F9" w14:textId="22F075D6" w:rsidR="00EC656C" w:rsidRPr="00192709" w:rsidRDefault="00EC656C">
      <w:pPr>
        <w:pStyle w:val="Textpoznpodarou"/>
        <w:rPr>
          <w:rFonts w:asciiTheme="minorHAnsi" w:hAnsiTheme="minorHAnsi" w:cstheme="minorHAnsi"/>
          <w:sz w:val="18"/>
          <w:szCs w:val="18"/>
          <w:lang w:val="cs-CZ"/>
        </w:rPr>
      </w:pPr>
      <w:r w:rsidRPr="00192709">
        <w:rPr>
          <w:rStyle w:val="Znakapoznpodarou"/>
          <w:rFonts w:asciiTheme="minorHAnsi" w:hAnsiTheme="minorHAnsi" w:cstheme="minorHAnsi"/>
          <w:sz w:val="18"/>
          <w:szCs w:val="18"/>
        </w:rPr>
        <w:footnoteRef/>
      </w:r>
      <w:r w:rsidRPr="00192709">
        <w:rPr>
          <w:rFonts w:asciiTheme="minorHAnsi" w:hAnsiTheme="minorHAnsi" w:cstheme="minorHAnsi"/>
          <w:sz w:val="18"/>
          <w:szCs w:val="18"/>
        </w:rPr>
        <w:t xml:space="preserve"> Dostupné z: </w:t>
      </w:r>
      <w:hyperlink r:id="rId7" w:history="1">
        <w:r w:rsidRPr="00192709">
          <w:rPr>
            <w:rStyle w:val="Hypertextovodkaz"/>
            <w:rFonts w:asciiTheme="minorHAnsi" w:hAnsiTheme="minorHAnsi" w:cstheme="minorHAnsi"/>
            <w:color w:val="auto"/>
            <w:sz w:val="18"/>
            <w:szCs w:val="18"/>
            <w:u w:val="none"/>
          </w:rPr>
          <w:t>https://www.utb.cz/univerzita/o-univerzite/struktura/poradni-sbory/eticka-komise/</w:t>
        </w:r>
      </w:hyperlink>
    </w:p>
  </w:footnote>
  <w:footnote w:id="44">
    <w:p w14:paraId="6941277C" w14:textId="53E84588" w:rsidR="00EC656C" w:rsidRPr="00487BF9" w:rsidRDefault="00EC656C">
      <w:pPr>
        <w:pStyle w:val="Textpoznpodarou"/>
        <w:rPr>
          <w:lang w:val="cs-CZ"/>
        </w:rPr>
      </w:pPr>
      <w:r w:rsidRPr="00192709">
        <w:rPr>
          <w:rStyle w:val="Znakapoznpodarou"/>
          <w:rFonts w:asciiTheme="minorHAnsi" w:hAnsiTheme="minorHAnsi" w:cstheme="minorHAnsi"/>
          <w:sz w:val="18"/>
          <w:szCs w:val="18"/>
        </w:rPr>
        <w:footnoteRef/>
      </w:r>
      <w:r w:rsidRPr="00192709">
        <w:rPr>
          <w:rFonts w:asciiTheme="minorHAnsi" w:hAnsiTheme="minorHAnsi" w:cstheme="minorHAnsi"/>
          <w:sz w:val="18"/>
          <w:szCs w:val="18"/>
        </w:rPr>
        <w:t xml:space="preserve"> Dostupné z: </w:t>
      </w:r>
      <w:hyperlink r:id="rId8" w:history="1">
        <w:r w:rsidRPr="00192709">
          <w:rPr>
            <w:rStyle w:val="Hypertextovodkaz"/>
            <w:rFonts w:asciiTheme="minorHAnsi" w:hAnsiTheme="minorHAnsi" w:cstheme="minorHAnsi"/>
            <w:color w:val="auto"/>
            <w:sz w:val="18"/>
            <w:szCs w:val="18"/>
            <w:u w:val="none"/>
          </w:rPr>
          <w:t>https://www.utb.cz/univerzita/uredni-deska/vnitrni-normy-a-predpisy/vnitrni-predpisy/</w:t>
        </w:r>
      </w:hyperlink>
    </w:p>
  </w:footnote>
  <w:footnote w:id="45">
    <w:p w14:paraId="4735ED96" w14:textId="64AA98AD" w:rsidR="00EC656C" w:rsidRPr="00192709" w:rsidRDefault="00EC656C">
      <w:pPr>
        <w:pStyle w:val="Textpoznpodarou"/>
        <w:rPr>
          <w:lang w:val="cs-CZ"/>
        </w:rPr>
      </w:pPr>
      <w:r>
        <w:rPr>
          <w:rStyle w:val="Znakapoznpodarou"/>
        </w:rPr>
        <w:footnoteRef/>
      </w:r>
      <w:r>
        <w:t xml:space="preserve"> </w:t>
      </w:r>
      <w:r w:rsidRPr="00AE6E9D">
        <w:rPr>
          <w:rFonts w:asciiTheme="minorHAnsi" w:hAnsiTheme="minorHAnsi" w:cstheme="minorHAnsi"/>
          <w:sz w:val="18"/>
          <w:szCs w:val="18"/>
        </w:rPr>
        <w:t xml:space="preserve">Dostupné z: </w:t>
      </w:r>
      <w:hyperlink r:id="rId9" w:history="1">
        <w:r w:rsidRPr="00AE6E9D">
          <w:rPr>
            <w:rStyle w:val="Hypertextovodkaz"/>
            <w:rFonts w:asciiTheme="minorHAnsi" w:hAnsiTheme="minorHAnsi" w:cstheme="minorHAnsi"/>
            <w:color w:val="auto"/>
            <w:sz w:val="18"/>
            <w:szCs w:val="18"/>
            <w:u w:val="none"/>
          </w:rPr>
          <w:t>https://www.utb.cz/univerzita/uredni-deska/vnitrni-normy-a-predpisy/vnitrni-predpisy/</w:t>
        </w:r>
      </w:hyperlink>
    </w:p>
  </w:footnote>
  <w:footnote w:id="46">
    <w:p w14:paraId="513AF14B" w14:textId="414C2A47" w:rsidR="00EC656C" w:rsidRPr="00AE6E9D" w:rsidRDefault="00EC656C">
      <w:pPr>
        <w:pStyle w:val="Textpoznpodarou"/>
        <w:rPr>
          <w:lang w:val="cs-CZ"/>
        </w:rPr>
      </w:pPr>
      <w:r>
        <w:rPr>
          <w:rStyle w:val="Znakapoznpodarou"/>
        </w:rPr>
        <w:footnoteRef/>
      </w:r>
      <w:r>
        <w:t xml:space="preserve"> </w:t>
      </w:r>
      <w:r w:rsidRPr="0093594D">
        <w:rPr>
          <w:rFonts w:asciiTheme="minorHAnsi" w:hAnsiTheme="minorHAnsi" w:cstheme="minorHAnsi"/>
          <w:sz w:val="18"/>
          <w:szCs w:val="18"/>
        </w:rPr>
        <w:t>Dostupné z: https://moodle.utb.cz</w:t>
      </w:r>
    </w:p>
  </w:footnote>
  <w:footnote w:id="47">
    <w:p w14:paraId="42D48058" w14:textId="77777777" w:rsidR="00EC656C" w:rsidRPr="00693DC3" w:rsidRDefault="00EC656C" w:rsidP="00163FF7">
      <w:pPr>
        <w:pStyle w:val="Textpoznpodarou"/>
        <w:rPr>
          <w:rFonts w:ascii="Calibri" w:hAnsi="Calibri"/>
          <w:sz w:val="18"/>
          <w:szCs w:val="18"/>
        </w:rPr>
      </w:pPr>
      <w:r w:rsidRPr="007C2E01">
        <w:rPr>
          <w:rStyle w:val="Znakapoznpodarou"/>
          <w:sz w:val="18"/>
          <w:szCs w:val="18"/>
        </w:rPr>
        <w:footnoteRef/>
      </w:r>
      <w:r w:rsidRPr="007C2E01">
        <w:rPr>
          <w:sz w:val="18"/>
          <w:szCs w:val="18"/>
        </w:rPr>
        <w:t xml:space="preserve"> </w:t>
      </w:r>
      <w:r w:rsidRPr="00693DC3">
        <w:rPr>
          <w:rFonts w:ascii="Calibri" w:hAnsi="Calibri"/>
          <w:sz w:val="18"/>
          <w:szCs w:val="18"/>
        </w:rPr>
        <w:t xml:space="preserve">Dostupné z: </w:t>
      </w:r>
      <w:r w:rsidRPr="002D1E96">
        <w:rPr>
          <w:rFonts w:ascii="Calibri" w:hAnsi="Calibri"/>
          <w:sz w:val="18"/>
          <w:szCs w:val="18"/>
        </w:rPr>
        <w:t>https://www.utb.cz/univerzita/uredni-deska/ruzne/strategicky-zamer/</w:t>
      </w:r>
    </w:p>
  </w:footnote>
  <w:footnote w:id="48">
    <w:p w14:paraId="057CDE04" w14:textId="77777777" w:rsidR="00EC656C" w:rsidRPr="00C41679" w:rsidRDefault="00EC656C" w:rsidP="00CE254F">
      <w:pPr>
        <w:pStyle w:val="Textpoznpodarou"/>
        <w:rPr>
          <w:rFonts w:asciiTheme="minorHAnsi" w:hAnsiTheme="minorHAnsi"/>
          <w:sz w:val="18"/>
          <w:szCs w:val="18"/>
        </w:rPr>
      </w:pPr>
      <w:r w:rsidRPr="00C41679">
        <w:rPr>
          <w:rStyle w:val="Znakapoznpodarou"/>
          <w:rFonts w:asciiTheme="minorHAnsi" w:hAnsiTheme="minorHAnsi"/>
          <w:sz w:val="18"/>
          <w:szCs w:val="18"/>
        </w:rPr>
        <w:footnoteRef/>
      </w:r>
      <w:r w:rsidRPr="00C41679">
        <w:rPr>
          <w:rFonts w:asciiTheme="minorHAnsi" w:hAnsiTheme="minorHAnsi"/>
          <w:sz w:val="18"/>
          <w:szCs w:val="18"/>
        </w:rPr>
        <w:t xml:space="preserve"> Dostupné z: </w:t>
      </w:r>
      <w:r w:rsidRPr="00FD2D8E">
        <w:rPr>
          <w:rFonts w:asciiTheme="minorHAnsi" w:hAnsiTheme="minorHAnsi"/>
          <w:sz w:val="18"/>
          <w:szCs w:val="18"/>
        </w:rPr>
        <w:t>https://www.utb.cz/univerzita/uredni-deska/vnitrni-normy-a-predpisy/vnitrni-predpisy/</w:t>
      </w:r>
    </w:p>
  </w:footnote>
  <w:footnote w:id="49">
    <w:p w14:paraId="225DEB37" w14:textId="77777777" w:rsidR="00EC656C" w:rsidRPr="003E3F97" w:rsidRDefault="00EC656C" w:rsidP="00CE254F">
      <w:pPr>
        <w:pStyle w:val="Textpoznpodarou"/>
        <w:rPr>
          <w:rFonts w:asciiTheme="minorHAnsi" w:hAnsiTheme="minorHAnsi" w:cstheme="minorHAnsi"/>
          <w:sz w:val="18"/>
          <w:szCs w:val="18"/>
        </w:rPr>
      </w:pPr>
      <w:r w:rsidRPr="003E3F97">
        <w:rPr>
          <w:rStyle w:val="Znakapoznpodarou"/>
          <w:rFonts w:asciiTheme="minorHAnsi" w:hAnsiTheme="minorHAnsi" w:cstheme="minorHAnsi"/>
          <w:sz w:val="18"/>
          <w:szCs w:val="18"/>
        </w:rPr>
        <w:footnoteRef/>
      </w:r>
      <w:r w:rsidRPr="003E3F97">
        <w:rPr>
          <w:rFonts w:asciiTheme="minorHAnsi" w:hAnsiTheme="minorHAnsi" w:cstheme="minorHAnsi"/>
          <w:sz w:val="18"/>
          <w:szCs w:val="18"/>
        </w:rPr>
        <w:t xml:space="preserve"> Dostupné z: https://www.utb.cz/univerzita/uredni-deska/vnitrni-normy-a-predpisy/vnitrni-predpisy/</w:t>
      </w:r>
    </w:p>
  </w:footnote>
  <w:footnote w:id="50">
    <w:p w14:paraId="2DCA6AE9" w14:textId="77777777" w:rsidR="00EC656C" w:rsidRPr="000D3A0D" w:rsidRDefault="00EC656C" w:rsidP="00163FF7">
      <w:pPr>
        <w:pStyle w:val="Textpoznpodarou"/>
        <w:rPr>
          <w:rFonts w:asciiTheme="minorHAnsi" w:hAnsiTheme="minorHAnsi" w:cstheme="minorHAnsi"/>
          <w:sz w:val="18"/>
          <w:szCs w:val="18"/>
        </w:rPr>
      </w:pPr>
      <w:r w:rsidRPr="003F4964">
        <w:rPr>
          <w:rStyle w:val="Znakapoznpodarou"/>
          <w:sz w:val="18"/>
          <w:szCs w:val="18"/>
        </w:rPr>
        <w:footnoteRef/>
      </w:r>
      <w:r w:rsidRPr="003F4964">
        <w:rPr>
          <w:sz w:val="18"/>
          <w:szCs w:val="18"/>
        </w:rPr>
        <w:t xml:space="preserve"> </w:t>
      </w:r>
      <w:r w:rsidRPr="000D3A0D">
        <w:rPr>
          <w:rFonts w:asciiTheme="minorHAnsi" w:hAnsiTheme="minorHAnsi" w:cstheme="minorHAnsi"/>
          <w:sz w:val="18"/>
          <w:szCs w:val="18"/>
        </w:rPr>
        <w:t>Dostupné z:</w:t>
      </w:r>
      <w:r>
        <w:rPr>
          <w:rFonts w:asciiTheme="minorHAnsi" w:hAnsiTheme="minorHAnsi" w:cstheme="minorHAnsi"/>
          <w:sz w:val="18"/>
          <w:szCs w:val="18"/>
          <w:lang w:val="cs-CZ"/>
        </w:rPr>
        <w:t xml:space="preserve"> </w:t>
      </w:r>
      <w:r w:rsidRPr="00D17ECF">
        <w:rPr>
          <w:rFonts w:asciiTheme="minorHAnsi" w:hAnsiTheme="minorHAnsi" w:cstheme="minorHAnsi"/>
          <w:sz w:val="18"/>
          <w:szCs w:val="18"/>
        </w:rPr>
        <w:t>https://www.utb.cz/univerzita/uredni-deska/vnitrni-normy-a-predpisy/vnitrni-predpisy/</w:t>
      </w:r>
    </w:p>
  </w:footnote>
  <w:footnote w:id="51">
    <w:p w14:paraId="497443DC" w14:textId="77777777" w:rsidR="00EC656C" w:rsidRPr="000D3A0D" w:rsidRDefault="00EC656C" w:rsidP="00163FF7">
      <w:pPr>
        <w:pStyle w:val="Textpoznpodarou"/>
        <w:rPr>
          <w:rFonts w:asciiTheme="minorHAnsi" w:hAnsiTheme="minorHAnsi" w:cstheme="minorHAnsi"/>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w:t>
      </w:r>
      <w:r>
        <w:rPr>
          <w:rFonts w:asciiTheme="minorHAnsi" w:hAnsiTheme="minorHAnsi" w:cstheme="minorHAnsi"/>
          <w:sz w:val="18"/>
          <w:szCs w:val="18"/>
          <w:lang w:val="cs-CZ"/>
        </w:rPr>
        <w:t xml:space="preserve"> </w:t>
      </w:r>
      <w:r w:rsidRPr="005258F1">
        <w:rPr>
          <w:rFonts w:asciiTheme="minorHAnsi" w:hAnsiTheme="minorHAnsi" w:cstheme="minorHAnsi"/>
          <w:sz w:val="18"/>
          <w:szCs w:val="18"/>
        </w:rPr>
        <w:t>https://fmk.utb.cz/o-fakulte/uredni-deska/vnitrni-normy-a-vnitrni-predpisy/vnitrni-predpisy/</w:t>
      </w:r>
    </w:p>
  </w:footnote>
  <w:footnote w:id="52">
    <w:p w14:paraId="7A7A2687" w14:textId="77777777" w:rsidR="00EC656C" w:rsidRPr="003D62A1" w:rsidRDefault="00EC656C" w:rsidP="00037E20">
      <w:pPr>
        <w:pStyle w:val="Textpoznpodarou"/>
        <w:rPr>
          <w:lang w:val="cs-CZ"/>
        </w:rPr>
      </w:pPr>
      <w:r>
        <w:rPr>
          <w:rStyle w:val="Znakapoznpodarou"/>
        </w:rPr>
        <w:footnoteRef/>
      </w:r>
      <w:r>
        <w:t xml:space="preserve"> </w:t>
      </w:r>
      <w:r w:rsidRPr="00EF5C54">
        <w:rPr>
          <w:rFonts w:asciiTheme="minorHAnsi" w:hAnsiTheme="minorHAnsi"/>
          <w:sz w:val="18"/>
          <w:szCs w:val="18"/>
        </w:rPr>
        <w:t>Dostupné z: https://fmk.utb.cz/o-fakulte/uredni-deska/vnitrni-normy-a-vnitrni-predpisy/smernice-dekana/</w:t>
      </w:r>
    </w:p>
  </w:footnote>
  <w:footnote w:id="53">
    <w:p w14:paraId="3B24FBC2" w14:textId="77777777" w:rsidR="00EC656C" w:rsidRPr="00EF5C54" w:rsidRDefault="00EC656C" w:rsidP="00037E20">
      <w:pPr>
        <w:pStyle w:val="Textpoznpodarou"/>
        <w:rPr>
          <w:rFonts w:asciiTheme="minorHAnsi" w:hAnsiTheme="minorHAnsi"/>
        </w:rPr>
      </w:pPr>
      <w:r w:rsidRPr="00EF5C54">
        <w:rPr>
          <w:rStyle w:val="Znakapoznpodarou"/>
          <w:rFonts w:asciiTheme="minorHAnsi" w:hAnsiTheme="minorHAnsi"/>
        </w:rPr>
        <w:footnoteRef/>
      </w:r>
      <w:r w:rsidRPr="00EF5C54">
        <w:rPr>
          <w:rFonts w:asciiTheme="minorHAnsi" w:hAnsiTheme="minorHAnsi"/>
        </w:rPr>
        <w:t xml:space="preserve"> </w:t>
      </w:r>
      <w:r w:rsidRPr="00EF5C54">
        <w:rPr>
          <w:rFonts w:asciiTheme="minorHAnsi" w:hAnsiTheme="minorHAnsi"/>
          <w:sz w:val="18"/>
          <w:szCs w:val="18"/>
        </w:rPr>
        <w:t>Dostupné z: https://fmk.utb.cz/o-fakulte/uredni-deska/vnitrni-normy-a-vnitrni-predpisy/rozhodnuti-dekana/</w:t>
      </w:r>
    </w:p>
  </w:footnote>
  <w:footnote w:id="54">
    <w:p w14:paraId="14DB1EEA" w14:textId="77777777" w:rsidR="00EC656C" w:rsidRPr="00EF5C54" w:rsidRDefault="00EC656C" w:rsidP="00037E20">
      <w:pPr>
        <w:pStyle w:val="Textpoznpodarou"/>
        <w:rPr>
          <w:rFonts w:asciiTheme="minorHAnsi" w:hAnsiTheme="minorHAnsi"/>
        </w:rPr>
      </w:pPr>
      <w:r w:rsidRPr="00EF5C54">
        <w:rPr>
          <w:rStyle w:val="Znakapoznpodarou"/>
          <w:rFonts w:asciiTheme="minorHAnsi" w:hAnsiTheme="minorHAnsi"/>
        </w:rPr>
        <w:footnoteRef/>
      </w:r>
      <w:r w:rsidRPr="00EF5C54">
        <w:rPr>
          <w:rFonts w:asciiTheme="minorHAnsi" w:hAnsiTheme="minorHAnsi"/>
        </w:rPr>
        <w:t xml:space="preserve"> </w:t>
      </w:r>
      <w:r w:rsidRPr="00EF5C54">
        <w:rPr>
          <w:rFonts w:asciiTheme="minorHAnsi" w:hAnsiTheme="minorHAnsi"/>
          <w:sz w:val="18"/>
          <w:szCs w:val="18"/>
        </w:rPr>
        <w:t>Dostupné z: https://fmk.utb.cz/student/vyuka/studijni-plany/</w:t>
      </w:r>
    </w:p>
  </w:footnote>
  <w:footnote w:id="55">
    <w:p w14:paraId="353DBDE4" w14:textId="77777777" w:rsidR="00EC656C" w:rsidRPr="00EF5C54" w:rsidRDefault="00EC656C" w:rsidP="00037E20">
      <w:pPr>
        <w:pStyle w:val="Textpoznpodarou"/>
        <w:rPr>
          <w:rFonts w:asciiTheme="minorHAnsi" w:hAnsiTheme="minorHAnsi"/>
        </w:rPr>
      </w:pPr>
      <w:r w:rsidRPr="00EF5C54">
        <w:rPr>
          <w:rStyle w:val="Znakapoznpodarou"/>
          <w:rFonts w:asciiTheme="minorHAnsi" w:hAnsiTheme="minorHAnsi"/>
        </w:rPr>
        <w:footnoteRef/>
      </w:r>
      <w:r w:rsidRPr="00EF5C54">
        <w:rPr>
          <w:rFonts w:asciiTheme="minorHAnsi" w:hAnsiTheme="minorHAnsi"/>
        </w:rPr>
        <w:t xml:space="preserve"> </w:t>
      </w:r>
      <w:r w:rsidRPr="00EF5C54">
        <w:rPr>
          <w:rFonts w:asciiTheme="minorHAnsi" w:hAnsiTheme="minorHAnsi"/>
          <w:sz w:val="18"/>
          <w:szCs w:val="18"/>
        </w:rPr>
        <w:t>Dostupné z: https://fmk.utb.cz/o-fakulte/uredni-deska/vnitrni-normy-a-vnitrni-predpisy/rozhodnuti-dekana/</w:t>
      </w:r>
    </w:p>
  </w:footnote>
  <w:footnote w:id="56">
    <w:p w14:paraId="40112014" w14:textId="77777777" w:rsidR="00EC656C" w:rsidRPr="00FD6CCA" w:rsidRDefault="00EC656C" w:rsidP="00163FF7">
      <w:pPr>
        <w:pStyle w:val="Textpoznpodarou"/>
        <w:rPr>
          <w:rFonts w:asciiTheme="minorHAnsi" w:hAnsiTheme="minorHAnsi" w:cstheme="minorHAnsi"/>
          <w:sz w:val="18"/>
          <w:szCs w:val="18"/>
          <w:lang w:val="cs-CZ"/>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 </w:t>
      </w:r>
      <w:r w:rsidRPr="00FD6CCA">
        <w:rPr>
          <w:rFonts w:asciiTheme="minorHAnsi" w:hAnsiTheme="minorHAnsi" w:cstheme="minorHAnsi"/>
          <w:sz w:val="18"/>
          <w:szCs w:val="18"/>
        </w:rPr>
        <w:t>https://fmk.utb.cz/o-fakulte/uredni-deska/vnitrni-normy-a-vnitrni-predpisy/rozhodnuti-dekana/</w:t>
      </w:r>
    </w:p>
  </w:footnote>
  <w:footnote w:id="57">
    <w:p w14:paraId="6C0864F2" w14:textId="77777777" w:rsidR="00EC656C" w:rsidRPr="000D3A0D" w:rsidRDefault="00EC656C" w:rsidP="00163FF7">
      <w:pPr>
        <w:pStyle w:val="Textpoznpodarou"/>
        <w:rPr>
          <w:rFonts w:asciiTheme="minorHAnsi" w:hAnsiTheme="minorHAnsi" w:cstheme="minorHAnsi"/>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 </w:t>
      </w:r>
      <w:r w:rsidRPr="00806961">
        <w:rPr>
          <w:rFonts w:asciiTheme="minorHAnsi" w:hAnsiTheme="minorHAnsi" w:cstheme="minorHAnsi"/>
          <w:sz w:val="18"/>
          <w:szCs w:val="18"/>
        </w:rPr>
        <w:t>https://fmk.utb.cz/o-fakulte/uredni-deska/vyrocni-zpravy/</w:t>
      </w:r>
    </w:p>
  </w:footnote>
  <w:footnote w:id="58">
    <w:p w14:paraId="19159546" w14:textId="77777777" w:rsidR="00EC656C" w:rsidRPr="00914082" w:rsidRDefault="00EC656C" w:rsidP="00163FF7">
      <w:pPr>
        <w:pStyle w:val="Textpoznpodarou"/>
        <w:rPr>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 </w:t>
      </w:r>
      <w:r w:rsidRPr="00D62E88">
        <w:rPr>
          <w:rFonts w:asciiTheme="minorHAnsi" w:hAnsiTheme="minorHAnsi" w:cstheme="minorHAnsi"/>
          <w:sz w:val="18"/>
          <w:szCs w:val="18"/>
        </w:rPr>
        <w:t>https://www.utb.cz/univerzita/uredni-deska/ruzne/vyrocni-zpravy/</w:t>
      </w:r>
    </w:p>
  </w:footnote>
  <w:footnote w:id="59">
    <w:p w14:paraId="6C0C4D8F" w14:textId="77777777" w:rsidR="00EC656C" w:rsidRPr="002F3F07" w:rsidRDefault="00EC656C" w:rsidP="00163FF7">
      <w:pPr>
        <w:pStyle w:val="Textpoznpodarou"/>
        <w:rPr>
          <w:sz w:val="18"/>
          <w:szCs w:val="18"/>
        </w:rPr>
      </w:pPr>
      <w:r w:rsidRPr="002F3F07">
        <w:rPr>
          <w:rStyle w:val="Znakapoznpodarou"/>
          <w:sz w:val="18"/>
          <w:szCs w:val="18"/>
        </w:rPr>
        <w:footnoteRef/>
      </w:r>
      <w:r w:rsidRPr="002F3F07">
        <w:rPr>
          <w:sz w:val="18"/>
          <w:szCs w:val="18"/>
        </w:rPr>
        <w:t xml:space="preserve"> </w:t>
      </w:r>
      <w:r w:rsidRPr="00EF5C54">
        <w:rPr>
          <w:rFonts w:asciiTheme="minorHAnsi" w:hAnsiTheme="minorHAnsi"/>
          <w:sz w:val="18"/>
          <w:szCs w:val="18"/>
        </w:rPr>
        <w:t>Dostupné z: https://www.utb.cz/univerzita/uredni-deska/ruzne/vyrocni-zpravy/</w:t>
      </w:r>
    </w:p>
  </w:footnote>
  <w:footnote w:id="60">
    <w:p w14:paraId="2F084A75" w14:textId="77777777" w:rsidR="00EC656C" w:rsidRPr="006B3AAA" w:rsidRDefault="00EC656C" w:rsidP="00163FF7">
      <w:pPr>
        <w:pStyle w:val="Textpoznpodarou"/>
        <w:rPr>
          <w:sz w:val="18"/>
          <w:szCs w:val="18"/>
          <w:lang w:val="cs-CZ"/>
        </w:rPr>
      </w:pPr>
      <w:r w:rsidRPr="002F3F07">
        <w:rPr>
          <w:rStyle w:val="Znakapoznpodarou"/>
          <w:sz w:val="18"/>
          <w:szCs w:val="18"/>
        </w:rPr>
        <w:footnoteRef/>
      </w:r>
      <w:r w:rsidRPr="002F3F07">
        <w:rPr>
          <w:sz w:val="18"/>
          <w:szCs w:val="18"/>
        </w:rPr>
        <w:t xml:space="preserve"> </w:t>
      </w:r>
      <w:hyperlink r:id="rId10" w:history="1">
        <w:r w:rsidRPr="007E4502">
          <w:rPr>
            <w:rStyle w:val="Hypertextovodkaz"/>
            <w:rFonts w:asciiTheme="minorHAnsi" w:hAnsiTheme="minorHAnsi" w:cstheme="minorHAnsi"/>
            <w:color w:val="auto"/>
            <w:sz w:val="18"/>
            <w:szCs w:val="18"/>
            <w:u w:val="none"/>
            <w:lang w:val="cs-CZ"/>
          </w:rPr>
          <w:t>Dostupné</w:t>
        </w:r>
      </w:hyperlink>
      <w:r w:rsidRPr="007E4502">
        <w:rPr>
          <w:rStyle w:val="Hypertextovodkaz"/>
          <w:rFonts w:asciiTheme="minorHAnsi" w:hAnsiTheme="minorHAnsi" w:cstheme="minorHAnsi"/>
          <w:color w:val="auto"/>
          <w:sz w:val="18"/>
          <w:szCs w:val="18"/>
          <w:u w:val="none"/>
          <w:lang w:val="cs-CZ"/>
        </w:rPr>
        <w:t xml:space="preserve"> z: https://ezdroje.k.utb.cz/</w:t>
      </w:r>
    </w:p>
  </w:footnote>
  <w:footnote w:id="61">
    <w:p w14:paraId="4019E9B1" w14:textId="77777777" w:rsidR="00EC656C" w:rsidRPr="00306C48" w:rsidRDefault="00EC656C" w:rsidP="007E3BA9">
      <w:pPr>
        <w:pStyle w:val="Textpoznpodarou"/>
        <w:rPr>
          <w:rFonts w:asciiTheme="minorHAnsi" w:hAnsiTheme="minorHAnsi"/>
          <w:sz w:val="18"/>
          <w:szCs w:val="18"/>
        </w:rPr>
      </w:pPr>
      <w:r w:rsidRPr="00306C48">
        <w:rPr>
          <w:rStyle w:val="Znakapoznpodarou"/>
          <w:rFonts w:asciiTheme="minorHAnsi" w:hAnsiTheme="minorHAnsi"/>
          <w:sz w:val="18"/>
          <w:szCs w:val="18"/>
        </w:rPr>
        <w:footnoteRef/>
      </w:r>
      <w:r w:rsidRPr="00306C48">
        <w:rPr>
          <w:rFonts w:asciiTheme="minorHAnsi" w:hAnsiTheme="minorHAnsi"/>
          <w:sz w:val="18"/>
          <w:szCs w:val="18"/>
        </w:rPr>
        <w:t xml:space="preserve"> Dostupné z: https://www.utb.cz/univerzita/uredni-deska/vnitrni-normy-a-predpisy/vnitrni-predpisy/</w:t>
      </w:r>
    </w:p>
  </w:footnote>
  <w:footnote w:id="62">
    <w:p w14:paraId="3D26FF72" w14:textId="77777777" w:rsidR="00EC656C" w:rsidRPr="006A12A3" w:rsidRDefault="00EC656C" w:rsidP="007E3BA9">
      <w:pPr>
        <w:pStyle w:val="Textpoznpodarou"/>
        <w:rPr>
          <w:rFonts w:asciiTheme="minorHAnsi" w:hAnsiTheme="minorHAnsi"/>
          <w:sz w:val="18"/>
          <w:szCs w:val="18"/>
        </w:rPr>
      </w:pPr>
      <w:r w:rsidRPr="006A12A3">
        <w:rPr>
          <w:rStyle w:val="Znakapoznpodarou"/>
          <w:rFonts w:asciiTheme="minorHAnsi" w:hAnsiTheme="minorHAnsi"/>
          <w:sz w:val="18"/>
          <w:szCs w:val="18"/>
        </w:rPr>
        <w:footnoteRef/>
      </w:r>
      <w:r w:rsidRPr="006A12A3">
        <w:rPr>
          <w:rFonts w:asciiTheme="minorHAnsi" w:hAnsiTheme="minorHAnsi"/>
          <w:sz w:val="18"/>
          <w:szCs w:val="18"/>
        </w:rPr>
        <w:t xml:space="preserve"> Dostupné z: https://www.utb.cz/univerzita/uredni-deska/vnitrni-normy-a-predpisy/smernice-rektora/</w:t>
      </w:r>
    </w:p>
  </w:footnote>
  <w:footnote w:id="63">
    <w:p w14:paraId="1C229195" w14:textId="77777777" w:rsidR="00EC656C" w:rsidRPr="00A325B4" w:rsidRDefault="00EC656C" w:rsidP="007E3BA9">
      <w:pPr>
        <w:pStyle w:val="Textpoznpodarou"/>
        <w:rPr>
          <w:rFonts w:asciiTheme="minorHAnsi" w:hAnsiTheme="minorHAnsi" w:cstheme="minorHAnsi"/>
        </w:rPr>
      </w:pPr>
      <w:r w:rsidRPr="006A12A3">
        <w:rPr>
          <w:rStyle w:val="Znakapoznpodarou"/>
          <w:rFonts w:asciiTheme="minorHAnsi" w:hAnsiTheme="minorHAnsi"/>
          <w:sz w:val="18"/>
          <w:szCs w:val="18"/>
        </w:rPr>
        <w:footnoteRef/>
      </w:r>
      <w:r w:rsidRPr="006A12A3">
        <w:rPr>
          <w:rFonts w:asciiTheme="minorHAnsi" w:hAnsiTheme="minorHAnsi"/>
          <w:sz w:val="18"/>
          <w:szCs w:val="18"/>
        </w:rPr>
        <w:t xml:space="preserve"> </w:t>
      </w:r>
      <w:r w:rsidRPr="00461B20">
        <w:rPr>
          <w:rFonts w:asciiTheme="minorHAnsi" w:hAnsiTheme="minorHAnsi" w:cstheme="minorHAnsi"/>
          <w:sz w:val="18"/>
          <w:szCs w:val="18"/>
        </w:rPr>
        <w:t>Dostupné z: https://www.utb.cz/univerzita/uredni-deska/vnitrni-normy-a-predpisy/vnitrni-predpisy/</w:t>
      </w:r>
    </w:p>
  </w:footnote>
  <w:footnote w:id="64">
    <w:p w14:paraId="3555E95F" w14:textId="77777777" w:rsidR="00EC656C" w:rsidRPr="007F7782" w:rsidRDefault="00EC656C" w:rsidP="00163FF7">
      <w:pPr>
        <w:pStyle w:val="Textpoznpodarou"/>
        <w:rPr>
          <w:lang w:val="cs-CZ"/>
        </w:rPr>
      </w:pPr>
      <w:r>
        <w:rPr>
          <w:rStyle w:val="Znakapoznpodarou"/>
        </w:rPr>
        <w:footnoteRef/>
      </w:r>
      <w:r>
        <w:t xml:space="preserve"> </w:t>
      </w:r>
      <w:r w:rsidRPr="00306A27">
        <w:rPr>
          <w:rFonts w:asciiTheme="minorHAnsi" w:hAnsiTheme="minorHAnsi" w:cstheme="minorHAnsi"/>
          <w:sz w:val="18"/>
          <w:szCs w:val="18"/>
          <w:lang w:val="cs-CZ"/>
        </w:rPr>
        <w:t>Dostupné z: https://www.utb.cz/univerzita/uredni-deska/vnitrni-normy-a-predpisy/vnitrni-predpisy/</w:t>
      </w:r>
    </w:p>
  </w:footnote>
  <w:footnote w:id="65">
    <w:p w14:paraId="0633D621" w14:textId="77777777" w:rsidR="00EC656C" w:rsidRPr="003D62A1" w:rsidRDefault="00EC656C" w:rsidP="00FD2C4E">
      <w:pPr>
        <w:pStyle w:val="Textpoznpodarou"/>
        <w:rPr>
          <w:rFonts w:asciiTheme="minorHAnsi" w:hAnsiTheme="minorHAnsi" w:cstheme="minorHAnsi"/>
          <w:sz w:val="18"/>
          <w:szCs w:val="18"/>
        </w:rPr>
      </w:pPr>
      <w:r w:rsidRPr="003D62A1">
        <w:rPr>
          <w:rStyle w:val="Znakapoznpodarou"/>
          <w:rFonts w:asciiTheme="minorHAnsi" w:hAnsiTheme="minorHAnsi" w:cstheme="minorHAnsi"/>
          <w:sz w:val="18"/>
          <w:szCs w:val="18"/>
        </w:rPr>
        <w:footnoteRef/>
      </w:r>
      <w:r w:rsidRPr="003D62A1">
        <w:rPr>
          <w:rFonts w:asciiTheme="minorHAnsi" w:hAnsiTheme="minorHAnsi" w:cstheme="minorHAnsi"/>
          <w:sz w:val="18"/>
          <w:szCs w:val="18"/>
        </w:rPr>
        <w:t xml:space="preserve"> Dostupné z: https://www.utb.cz/univerzita/uredni-deska/vnitrni-normy-a-predpisy/vnitrni-predpisy/</w:t>
      </w:r>
    </w:p>
  </w:footnote>
  <w:footnote w:id="66">
    <w:p w14:paraId="1D74BFF5" w14:textId="77777777" w:rsidR="00EC656C" w:rsidRDefault="00EC656C" w:rsidP="00163FF7">
      <w:pPr>
        <w:pStyle w:val="Textpoznpodarou"/>
      </w:pPr>
      <w:r>
        <w:rPr>
          <w:rStyle w:val="Znakapoznpodarou"/>
        </w:rPr>
        <w:footnoteRef/>
      </w:r>
      <w:r>
        <w:t xml:space="preserve"> </w:t>
      </w:r>
      <w:r w:rsidRPr="00742882">
        <w:rPr>
          <w:rFonts w:asciiTheme="minorHAnsi" w:hAnsiTheme="minorHAnsi" w:cstheme="minorHAnsi"/>
          <w:sz w:val="18"/>
          <w:szCs w:val="18"/>
        </w:rPr>
        <w:t>Dostupné z: https://www.utb.cz/univerzita/uredni-deska/vnitrni-normy-a-predpisy/vnitrni-predpisy/</w:t>
      </w:r>
    </w:p>
  </w:footnote>
  <w:footnote w:id="67">
    <w:p w14:paraId="22F4D2BA" w14:textId="77777777" w:rsidR="00EC656C" w:rsidRPr="002A30BC" w:rsidRDefault="00EC656C" w:rsidP="00163FF7">
      <w:pPr>
        <w:pStyle w:val="Textpoznpodarou"/>
        <w:rPr>
          <w:lang w:val="cs-CZ"/>
        </w:rPr>
      </w:pPr>
      <w:r>
        <w:rPr>
          <w:rStyle w:val="Znakapoznpodarou"/>
        </w:rPr>
        <w:footnoteRef/>
      </w:r>
      <w:r>
        <w:t xml:space="preserve"> </w:t>
      </w:r>
      <w:r w:rsidRPr="00742882">
        <w:rPr>
          <w:rFonts w:asciiTheme="minorHAnsi" w:hAnsiTheme="minorHAnsi" w:cstheme="minorHAnsi"/>
          <w:sz w:val="18"/>
          <w:szCs w:val="18"/>
        </w:rPr>
        <w:t>Dostupné z: https://www.utb.cz/univerzita/uredni-deska/vnitrni-normy-a-predpisy/vnitrni-predpisy/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49952" w14:textId="77777777" w:rsidR="00EC656C" w:rsidRDefault="00EC656C">
    <w:pPr>
      <w:pStyle w:val="Zhlav"/>
    </w:pPr>
  </w:p>
  <w:p w14:paraId="55BA9543" w14:textId="77777777" w:rsidR="00EC656C" w:rsidRDefault="00EC656C">
    <w:pPr>
      <w:pStyle w:val="Zhlav"/>
    </w:pPr>
  </w:p>
  <w:p w14:paraId="71FD0733" w14:textId="77777777" w:rsidR="00EC656C" w:rsidRDefault="00EC65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B96"/>
    <w:multiLevelType w:val="hybridMultilevel"/>
    <w:tmpl w:val="EEEEB3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1171A4"/>
    <w:multiLevelType w:val="hybridMultilevel"/>
    <w:tmpl w:val="B55AB6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BF5469"/>
    <w:multiLevelType w:val="hybridMultilevel"/>
    <w:tmpl w:val="F1E22AAE"/>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3" w15:restartNumberingAfterBreak="0">
    <w:nsid w:val="10BF2773"/>
    <w:multiLevelType w:val="hybridMultilevel"/>
    <w:tmpl w:val="49829254"/>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4" w15:restartNumberingAfterBreak="0">
    <w:nsid w:val="10F52B54"/>
    <w:multiLevelType w:val="hybridMultilevel"/>
    <w:tmpl w:val="FA2C1A98"/>
    <w:lvl w:ilvl="0" w:tplc="0405000F">
      <w:start w:val="1"/>
      <w:numFmt w:val="decimal"/>
      <w:lvlText w:val="%1."/>
      <w:lvlJc w:val="left"/>
      <w:pPr>
        <w:ind w:left="1107" w:hanging="360"/>
      </w:pPr>
    </w:lvl>
    <w:lvl w:ilvl="1" w:tplc="04050019" w:tentative="1">
      <w:start w:val="1"/>
      <w:numFmt w:val="lowerLetter"/>
      <w:lvlText w:val="%2."/>
      <w:lvlJc w:val="left"/>
      <w:pPr>
        <w:ind w:left="1827" w:hanging="360"/>
      </w:pPr>
    </w:lvl>
    <w:lvl w:ilvl="2" w:tplc="0405001B" w:tentative="1">
      <w:start w:val="1"/>
      <w:numFmt w:val="lowerRoman"/>
      <w:lvlText w:val="%3."/>
      <w:lvlJc w:val="right"/>
      <w:pPr>
        <w:ind w:left="2547" w:hanging="180"/>
      </w:pPr>
    </w:lvl>
    <w:lvl w:ilvl="3" w:tplc="0405000F" w:tentative="1">
      <w:start w:val="1"/>
      <w:numFmt w:val="decimal"/>
      <w:lvlText w:val="%4."/>
      <w:lvlJc w:val="left"/>
      <w:pPr>
        <w:ind w:left="3267" w:hanging="360"/>
      </w:pPr>
    </w:lvl>
    <w:lvl w:ilvl="4" w:tplc="04050019" w:tentative="1">
      <w:start w:val="1"/>
      <w:numFmt w:val="lowerLetter"/>
      <w:lvlText w:val="%5."/>
      <w:lvlJc w:val="left"/>
      <w:pPr>
        <w:ind w:left="3987" w:hanging="360"/>
      </w:pPr>
    </w:lvl>
    <w:lvl w:ilvl="5" w:tplc="0405001B" w:tentative="1">
      <w:start w:val="1"/>
      <w:numFmt w:val="lowerRoman"/>
      <w:lvlText w:val="%6."/>
      <w:lvlJc w:val="right"/>
      <w:pPr>
        <w:ind w:left="4707" w:hanging="180"/>
      </w:pPr>
    </w:lvl>
    <w:lvl w:ilvl="6" w:tplc="0405000F" w:tentative="1">
      <w:start w:val="1"/>
      <w:numFmt w:val="decimal"/>
      <w:lvlText w:val="%7."/>
      <w:lvlJc w:val="left"/>
      <w:pPr>
        <w:ind w:left="5427" w:hanging="360"/>
      </w:pPr>
    </w:lvl>
    <w:lvl w:ilvl="7" w:tplc="04050019" w:tentative="1">
      <w:start w:val="1"/>
      <w:numFmt w:val="lowerLetter"/>
      <w:lvlText w:val="%8."/>
      <w:lvlJc w:val="left"/>
      <w:pPr>
        <w:ind w:left="6147" w:hanging="360"/>
      </w:pPr>
    </w:lvl>
    <w:lvl w:ilvl="8" w:tplc="0405001B" w:tentative="1">
      <w:start w:val="1"/>
      <w:numFmt w:val="lowerRoman"/>
      <w:lvlText w:val="%9."/>
      <w:lvlJc w:val="right"/>
      <w:pPr>
        <w:ind w:left="6867" w:hanging="180"/>
      </w:pPr>
    </w:lvl>
  </w:abstractNum>
  <w:abstractNum w:abstractNumId="5" w15:restartNumberingAfterBreak="0">
    <w:nsid w:val="116622A0"/>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A92E0C"/>
    <w:multiLevelType w:val="hybridMultilevel"/>
    <w:tmpl w:val="63A67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1E7890"/>
    <w:multiLevelType w:val="hybridMultilevel"/>
    <w:tmpl w:val="1444EA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A76CC6"/>
    <w:multiLevelType w:val="hybridMultilevel"/>
    <w:tmpl w:val="723E4C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417C58"/>
    <w:multiLevelType w:val="hybridMultilevel"/>
    <w:tmpl w:val="2842D2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7016DE"/>
    <w:multiLevelType w:val="hybridMultilevel"/>
    <w:tmpl w:val="D54E8E0E"/>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11" w15:restartNumberingAfterBreak="0">
    <w:nsid w:val="1E6840E6"/>
    <w:multiLevelType w:val="hybridMultilevel"/>
    <w:tmpl w:val="E1947808"/>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12" w15:restartNumberingAfterBreak="0">
    <w:nsid w:val="216440AA"/>
    <w:multiLevelType w:val="hybridMultilevel"/>
    <w:tmpl w:val="884658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724C83"/>
    <w:multiLevelType w:val="hybridMultilevel"/>
    <w:tmpl w:val="E9FE5DF6"/>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14" w15:restartNumberingAfterBreak="0">
    <w:nsid w:val="25AE2F6D"/>
    <w:multiLevelType w:val="hybridMultilevel"/>
    <w:tmpl w:val="643A80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BB3C7A"/>
    <w:multiLevelType w:val="hybridMultilevel"/>
    <w:tmpl w:val="C61A7F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B80BBB"/>
    <w:multiLevelType w:val="hybridMultilevel"/>
    <w:tmpl w:val="B55AB6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5001"/>
    <w:multiLevelType w:val="hybridMultilevel"/>
    <w:tmpl w:val="8D1AA990"/>
    <w:lvl w:ilvl="0" w:tplc="A1F48742">
      <w:start w:val="1"/>
      <w:numFmt w:val="bullet"/>
      <w:pStyle w:val="Nadpis3"/>
      <w:lvlText w:val=""/>
      <w:lvlJc w:val="left"/>
      <w:pPr>
        <w:ind w:left="1080" w:hanging="360"/>
      </w:pPr>
      <w:rPr>
        <w:rFonts w:ascii="Symbol" w:hAnsi="Symbol"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AAB2A46"/>
    <w:multiLevelType w:val="hybridMultilevel"/>
    <w:tmpl w:val="FF7CE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0E3DF6"/>
    <w:multiLevelType w:val="hybridMultilevel"/>
    <w:tmpl w:val="8A5447EC"/>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20" w15:restartNumberingAfterBreak="0">
    <w:nsid w:val="2D28121F"/>
    <w:multiLevelType w:val="hybridMultilevel"/>
    <w:tmpl w:val="CF2C5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EE5D4D"/>
    <w:multiLevelType w:val="hybridMultilevel"/>
    <w:tmpl w:val="5D40BA40"/>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22" w15:restartNumberingAfterBreak="0">
    <w:nsid w:val="32E255BE"/>
    <w:multiLevelType w:val="hybridMultilevel"/>
    <w:tmpl w:val="C02AADB8"/>
    <w:lvl w:ilvl="0" w:tplc="0405000F">
      <w:start w:val="1"/>
      <w:numFmt w:val="decimal"/>
      <w:lvlText w:val="%1."/>
      <w:lvlJc w:val="left"/>
      <w:pPr>
        <w:ind w:left="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B53027"/>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C3640E"/>
    <w:multiLevelType w:val="multilevel"/>
    <w:tmpl w:val="6BFA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117794"/>
    <w:multiLevelType w:val="hybridMultilevel"/>
    <w:tmpl w:val="89AC22E2"/>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26" w15:restartNumberingAfterBreak="0">
    <w:nsid w:val="3AF578D9"/>
    <w:multiLevelType w:val="hybridMultilevel"/>
    <w:tmpl w:val="F0D016E6"/>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27" w15:restartNumberingAfterBreak="0">
    <w:nsid w:val="3C9F70A0"/>
    <w:multiLevelType w:val="hybridMultilevel"/>
    <w:tmpl w:val="D4E27812"/>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28" w15:restartNumberingAfterBreak="0">
    <w:nsid w:val="3D7322AD"/>
    <w:multiLevelType w:val="hybridMultilevel"/>
    <w:tmpl w:val="1AD0FD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966AC0"/>
    <w:multiLevelType w:val="hybridMultilevel"/>
    <w:tmpl w:val="3CE6BA1C"/>
    <w:lvl w:ilvl="0" w:tplc="0405000F">
      <w:start w:val="1"/>
      <w:numFmt w:val="decimal"/>
      <w:lvlText w:val="%1."/>
      <w:lvlJc w:val="left"/>
      <w:pPr>
        <w:ind w:left="965" w:hanging="360"/>
      </w:pPr>
    </w:lvl>
    <w:lvl w:ilvl="1" w:tplc="04050019" w:tentative="1">
      <w:start w:val="1"/>
      <w:numFmt w:val="lowerLetter"/>
      <w:lvlText w:val="%2."/>
      <w:lvlJc w:val="left"/>
      <w:pPr>
        <w:ind w:left="1685" w:hanging="360"/>
      </w:pPr>
    </w:lvl>
    <w:lvl w:ilvl="2" w:tplc="0405001B" w:tentative="1">
      <w:start w:val="1"/>
      <w:numFmt w:val="lowerRoman"/>
      <w:lvlText w:val="%3."/>
      <w:lvlJc w:val="right"/>
      <w:pPr>
        <w:ind w:left="2405" w:hanging="180"/>
      </w:pPr>
    </w:lvl>
    <w:lvl w:ilvl="3" w:tplc="0405000F" w:tentative="1">
      <w:start w:val="1"/>
      <w:numFmt w:val="decimal"/>
      <w:lvlText w:val="%4."/>
      <w:lvlJc w:val="left"/>
      <w:pPr>
        <w:ind w:left="3125" w:hanging="360"/>
      </w:pPr>
    </w:lvl>
    <w:lvl w:ilvl="4" w:tplc="04050019" w:tentative="1">
      <w:start w:val="1"/>
      <w:numFmt w:val="lowerLetter"/>
      <w:lvlText w:val="%5."/>
      <w:lvlJc w:val="left"/>
      <w:pPr>
        <w:ind w:left="3845" w:hanging="360"/>
      </w:pPr>
    </w:lvl>
    <w:lvl w:ilvl="5" w:tplc="0405001B" w:tentative="1">
      <w:start w:val="1"/>
      <w:numFmt w:val="lowerRoman"/>
      <w:lvlText w:val="%6."/>
      <w:lvlJc w:val="right"/>
      <w:pPr>
        <w:ind w:left="4565" w:hanging="180"/>
      </w:pPr>
    </w:lvl>
    <w:lvl w:ilvl="6" w:tplc="0405000F" w:tentative="1">
      <w:start w:val="1"/>
      <w:numFmt w:val="decimal"/>
      <w:lvlText w:val="%7."/>
      <w:lvlJc w:val="left"/>
      <w:pPr>
        <w:ind w:left="5285" w:hanging="360"/>
      </w:pPr>
    </w:lvl>
    <w:lvl w:ilvl="7" w:tplc="04050019" w:tentative="1">
      <w:start w:val="1"/>
      <w:numFmt w:val="lowerLetter"/>
      <w:lvlText w:val="%8."/>
      <w:lvlJc w:val="left"/>
      <w:pPr>
        <w:ind w:left="6005" w:hanging="360"/>
      </w:pPr>
    </w:lvl>
    <w:lvl w:ilvl="8" w:tplc="0405001B" w:tentative="1">
      <w:start w:val="1"/>
      <w:numFmt w:val="lowerRoman"/>
      <w:lvlText w:val="%9."/>
      <w:lvlJc w:val="right"/>
      <w:pPr>
        <w:ind w:left="6725" w:hanging="180"/>
      </w:pPr>
    </w:lvl>
  </w:abstractNum>
  <w:abstractNum w:abstractNumId="30" w15:restartNumberingAfterBreak="0">
    <w:nsid w:val="3E4F1804"/>
    <w:multiLevelType w:val="multilevel"/>
    <w:tmpl w:val="2DAEF7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E905D6D"/>
    <w:multiLevelType w:val="hybridMultilevel"/>
    <w:tmpl w:val="B55AB6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F281EA5"/>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400B3A55"/>
    <w:multiLevelType w:val="hybridMultilevel"/>
    <w:tmpl w:val="2EFA86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0A67314"/>
    <w:multiLevelType w:val="hybridMultilevel"/>
    <w:tmpl w:val="26C23F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4970BDF"/>
    <w:multiLevelType w:val="hybridMultilevel"/>
    <w:tmpl w:val="B55AB6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621365E"/>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69E71D6"/>
    <w:multiLevelType w:val="hybridMultilevel"/>
    <w:tmpl w:val="FD9608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6FA216E"/>
    <w:multiLevelType w:val="hybridMultilevel"/>
    <w:tmpl w:val="78E8EA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77468A6"/>
    <w:multiLevelType w:val="hybridMultilevel"/>
    <w:tmpl w:val="049C30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784535F"/>
    <w:multiLevelType w:val="hybridMultilevel"/>
    <w:tmpl w:val="3C1667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96C71F2"/>
    <w:multiLevelType w:val="hybridMultilevel"/>
    <w:tmpl w:val="73D2DE1E"/>
    <w:lvl w:ilvl="0" w:tplc="52B2EA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4B3573BE"/>
    <w:multiLevelType w:val="hybridMultilevel"/>
    <w:tmpl w:val="049058E8"/>
    <w:lvl w:ilvl="0" w:tplc="0405000F">
      <w:start w:val="1"/>
      <w:numFmt w:val="decimal"/>
      <w:lvlText w:val="%1."/>
      <w:lvlJc w:val="left"/>
      <w:pPr>
        <w:ind w:left="1107" w:hanging="360"/>
      </w:pPr>
    </w:lvl>
    <w:lvl w:ilvl="1" w:tplc="04050019" w:tentative="1">
      <w:start w:val="1"/>
      <w:numFmt w:val="lowerLetter"/>
      <w:lvlText w:val="%2."/>
      <w:lvlJc w:val="left"/>
      <w:pPr>
        <w:ind w:left="1827" w:hanging="360"/>
      </w:pPr>
    </w:lvl>
    <w:lvl w:ilvl="2" w:tplc="0405001B" w:tentative="1">
      <w:start w:val="1"/>
      <w:numFmt w:val="lowerRoman"/>
      <w:lvlText w:val="%3."/>
      <w:lvlJc w:val="right"/>
      <w:pPr>
        <w:ind w:left="2547" w:hanging="180"/>
      </w:pPr>
    </w:lvl>
    <w:lvl w:ilvl="3" w:tplc="0405000F" w:tentative="1">
      <w:start w:val="1"/>
      <w:numFmt w:val="decimal"/>
      <w:lvlText w:val="%4."/>
      <w:lvlJc w:val="left"/>
      <w:pPr>
        <w:ind w:left="3267" w:hanging="360"/>
      </w:pPr>
    </w:lvl>
    <w:lvl w:ilvl="4" w:tplc="04050019" w:tentative="1">
      <w:start w:val="1"/>
      <w:numFmt w:val="lowerLetter"/>
      <w:lvlText w:val="%5."/>
      <w:lvlJc w:val="left"/>
      <w:pPr>
        <w:ind w:left="3987" w:hanging="360"/>
      </w:pPr>
    </w:lvl>
    <w:lvl w:ilvl="5" w:tplc="0405001B" w:tentative="1">
      <w:start w:val="1"/>
      <w:numFmt w:val="lowerRoman"/>
      <w:lvlText w:val="%6."/>
      <w:lvlJc w:val="right"/>
      <w:pPr>
        <w:ind w:left="4707" w:hanging="180"/>
      </w:pPr>
    </w:lvl>
    <w:lvl w:ilvl="6" w:tplc="0405000F" w:tentative="1">
      <w:start w:val="1"/>
      <w:numFmt w:val="decimal"/>
      <w:lvlText w:val="%7."/>
      <w:lvlJc w:val="left"/>
      <w:pPr>
        <w:ind w:left="5427" w:hanging="360"/>
      </w:pPr>
    </w:lvl>
    <w:lvl w:ilvl="7" w:tplc="04050019" w:tentative="1">
      <w:start w:val="1"/>
      <w:numFmt w:val="lowerLetter"/>
      <w:lvlText w:val="%8."/>
      <w:lvlJc w:val="left"/>
      <w:pPr>
        <w:ind w:left="6147" w:hanging="360"/>
      </w:pPr>
    </w:lvl>
    <w:lvl w:ilvl="8" w:tplc="0405001B" w:tentative="1">
      <w:start w:val="1"/>
      <w:numFmt w:val="lowerRoman"/>
      <w:lvlText w:val="%9."/>
      <w:lvlJc w:val="right"/>
      <w:pPr>
        <w:ind w:left="6867" w:hanging="180"/>
      </w:pPr>
    </w:lvl>
  </w:abstractNum>
  <w:abstractNum w:abstractNumId="44" w15:restartNumberingAfterBreak="0">
    <w:nsid w:val="4C772DC3"/>
    <w:multiLevelType w:val="hybridMultilevel"/>
    <w:tmpl w:val="8C9E12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DA15AE7"/>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FFD705C"/>
    <w:multiLevelType w:val="hybridMultilevel"/>
    <w:tmpl w:val="7846A45C"/>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47" w15:restartNumberingAfterBreak="0">
    <w:nsid w:val="52D20DC5"/>
    <w:multiLevelType w:val="hybridMultilevel"/>
    <w:tmpl w:val="B55AB6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3A77ACE"/>
    <w:multiLevelType w:val="hybridMultilevel"/>
    <w:tmpl w:val="B55AB6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41625C0"/>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6EF5DE2"/>
    <w:multiLevelType w:val="multilevel"/>
    <w:tmpl w:val="CFBE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0536B2"/>
    <w:multiLevelType w:val="hybridMultilevel"/>
    <w:tmpl w:val="0986AD2C"/>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52" w15:restartNumberingAfterBreak="0">
    <w:nsid w:val="5A552646"/>
    <w:multiLevelType w:val="hybridMultilevel"/>
    <w:tmpl w:val="1B6416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C4213F7"/>
    <w:multiLevelType w:val="hybridMultilevel"/>
    <w:tmpl w:val="310AAFE8"/>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54" w15:restartNumberingAfterBreak="0">
    <w:nsid w:val="5E8C6AFA"/>
    <w:multiLevelType w:val="hybridMultilevel"/>
    <w:tmpl w:val="92FE8E54"/>
    <w:lvl w:ilvl="0" w:tplc="0405000F">
      <w:start w:val="1"/>
      <w:numFmt w:val="decimal"/>
      <w:lvlText w:val="%1."/>
      <w:lvlJc w:val="left"/>
      <w:pPr>
        <w:ind w:left="1107" w:hanging="360"/>
      </w:pPr>
    </w:lvl>
    <w:lvl w:ilvl="1" w:tplc="04050019" w:tentative="1">
      <w:start w:val="1"/>
      <w:numFmt w:val="lowerLetter"/>
      <w:lvlText w:val="%2."/>
      <w:lvlJc w:val="left"/>
      <w:pPr>
        <w:ind w:left="1827" w:hanging="360"/>
      </w:pPr>
    </w:lvl>
    <w:lvl w:ilvl="2" w:tplc="0405001B" w:tentative="1">
      <w:start w:val="1"/>
      <w:numFmt w:val="lowerRoman"/>
      <w:lvlText w:val="%3."/>
      <w:lvlJc w:val="right"/>
      <w:pPr>
        <w:ind w:left="2547" w:hanging="180"/>
      </w:pPr>
    </w:lvl>
    <w:lvl w:ilvl="3" w:tplc="0405000F" w:tentative="1">
      <w:start w:val="1"/>
      <w:numFmt w:val="decimal"/>
      <w:lvlText w:val="%4."/>
      <w:lvlJc w:val="left"/>
      <w:pPr>
        <w:ind w:left="3267" w:hanging="360"/>
      </w:pPr>
    </w:lvl>
    <w:lvl w:ilvl="4" w:tplc="04050019" w:tentative="1">
      <w:start w:val="1"/>
      <w:numFmt w:val="lowerLetter"/>
      <w:lvlText w:val="%5."/>
      <w:lvlJc w:val="left"/>
      <w:pPr>
        <w:ind w:left="3987" w:hanging="360"/>
      </w:pPr>
    </w:lvl>
    <w:lvl w:ilvl="5" w:tplc="0405001B" w:tentative="1">
      <w:start w:val="1"/>
      <w:numFmt w:val="lowerRoman"/>
      <w:lvlText w:val="%6."/>
      <w:lvlJc w:val="right"/>
      <w:pPr>
        <w:ind w:left="4707" w:hanging="180"/>
      </w:pPr>
    </w:lvl>
    <w:lvl w:ilvl="6" w:tplc="0405000F" w:tentative="1">
      <w:start w:val="1"/>
      <w:numFmt w:val="decimal"/>
      <w:lvlText w:val="%7."/>
      <w:lvlJc w:val="left"/>
      <w:pPr>
        <w:ind w:left="5427" w:hanging="360"/>
      </w:pPr>
    </w:lvl>
    <w:lvl w:ilvl="7" w:tplc="04050019" w:tentative="1">
      <w:start w:val="1"/>
      <w:numFmt w:val="lowerLetter"/>
      <w:lvlText w:val="%8."/>
      <w:lvlJc w:val="left"/>
      <w:pPr>
        <w:ind w:left="6147" w:hanging="360"/>
      </w:pPr>
    </w:lvl>
    <w:lvl w:ilvl="8" w:tplc="0405001B" w:tentative="1">
      <w:start w:val="1"/>
      <w:numFmt w:val="lowerRoman"/>
      <w:lvlText w:val="%9."/>
      <w:lvlJc w:val="right"/>
      <w:pPr>
        <w:ind w:left="6867" w:hanging="180"/>
      </w:pPr>
    </w:lvl>
  </w:abstractNum>
  <w:abstractNum w:abstractNumId="55" w15:restartNumberingAfterBreak="0">
    <w:nsid w:val="633A7856"/>
    <w:multiLevelType w:val="hybridMultilevel"/>
    <w:tmpl w:val="C14ACC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682617C"/>
    <w:multiLevelType w:val="hybridMultilevel"/>
    <w:tmpl w:val="49361F0A"/>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57" w15:restartNumberingAfterBreak="0">
    <w:nsid w:val="67A74A28"/>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A4C4461"/>
    <w:multiLevelType w:val="hybridMultilevel"/>
    <w:tmpl w:val="186A0D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A616347"/>
    <w:multiLevelType w:val="hybridMultilevel"/>
    <w:tmpl w:val="D21286A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0" w15:restartNumberingAfterBreak="0">
    <w:nsid w:val="6AD24F71"/>
    <w:multiLevelType w:val="hybridMultilevel"/>
    <w:tmpl w:val="DB40EA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CEE3A4F"/>
    <w:multiLevelType w:val="hybridMultilevel"/>
    <w:tmpl w:val="41DAB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DD960F7"/>
    <w:multiLevelType w:val="hybridMultilevel"/>
    <w:tmpl w:val="5052D7E8"/>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63" w15:restartNumberingAfterBreak="0">
    <w:nsid w:val="6DDA09AE"/>
    <w:multiLevelType w:val="hybridMultilevel"/>
    <w:tmpl w:val="F9DAB1AC"/>
    <w:lvl w:ilvl="0" w:tplc="0405000F">
      <w:start w:val="1"/>
      <w:numFmt w:val="decimal"/>
      <w:lvlText w:val="%1."/>
      <w:lvlJc w:val="left"/>
      <w:pPr>
        <w:ind w:left="1107" w:hanging="360"/>
      </w:pPr>
    </w:lvl>
    <w:lvl w:ilvl="1" w:tplc="04050019" w:tentative="1">
      <w:start w:val="1"/>
      <w:numFmt w:val="lowerLetter"/>
      <w:lvlText w:val="%2."/>
      <w:lvlJc w:val="left"/>
      <w:pPr>
        <w:ind w:left="1827" w:hanging="360"/>
      </w:pPr>
    </w:lvl>
    <w:lvl w:ilvl="2" w:tplc="0405001B" w:tentative="1">
      <w:start w:val="1"/>
      <w:numFmt w:val="lowerRoman"/>
      <w:lvlText w:val="%3."/>
      <w:lvlJc w:val="right"/>
      <w:pPr>
        <w:ind w:left="2547" w:hanging="180"/>
      </w:pPr>
    </w:lvl>
    <w:lvl w:ilvl="3" w:tplc="0405000F" w:tentative="1">
      <w:start w:val="1"/>
      <w:numFmt w:val="decimal"/>
      <w:lvlText w:val="%4."/>
      <w:lvlJc w:val="left"/>
      <w:pPr>
        <w:ind w:left="3267" w:hanging="360"/>
      </w:pPr>
    </w:lvl>
    <w:lvl w:ilvl="4" w:tplc="04050019" w:tentative="1">
      <w:start w:val="1"/>
      <w:numFmt w:val="lowerLetter"/>
      <w:lvlText w:val="%5."/>
      <w:lvlJc w:val="left"/>
      <w:pPr>
        <w:ind w:left="3987" w:hanging="360"/>
      </w:pPr>
    </w:lvl>
    <w:lvl w:ilvl="5" w:tplc="0405001B" w:tentative="1">
      <w:start w:val="1"/>
      <w:numFmt w:val="lowerRoman"/>
      <w:lvlText w:val="%6."/>
      <w:lvlJc w:val="right"/>
      <w:pPr>
        <w:ind w:left="4707" w:hanging="180"/>
      </w:pPr>
    </w:lvl>
    <w:lvl w:ilvl="6" w:tplc="0405000F" w:tentative="1">
      <w:start w:val="1"/>
      <w:numFmt w:val="decimal"/>
      <w:lvlText w:val="%7."/>
      <w:lvlJc w:val="left"/>
      <w:pPr>
        <w:ind w:left="5427" w:hanging="360"/>
      </w:pPr>
    </w:lvl>
    <w:lvl w:ilvl="7" w:tplc="04050019" w:tentative="1">
      <w:start w:val="1"/>
      <w:numFmt w:val="lowerLetter"/>
      <w:lvlText w:val="%8."/>
      <w:lvlJc w:val="left"/>
      <w:pPr>
        <w:ind w:left="6147" w:hanging="360"/>
      </w:pPr>
    </w:lvl>
    <w:lvl w:ilvl="8" w:tplc="0405001B" w:tentative="1">
      <w:start w:val="1"/>
      <w:numFmt w:val="lowerRoman"/>
      <w:lvlText w:val="%9."/>
      <w:lvlJc w:val="right"/>
      <w:pPr>
        <w:ind w:left="6867" w:hanging="180"/>
      </w:pPr>
    </w:lvl>
  </w:abstractNum>
  <w:abstractNum w:abstractNumId="64" w15:restartNumberingAfterBreak="0">
    <w:nsid w:val="6EE22B8F"/>
    <w:multiLevelType w:val="hybridMultilevel"/>
    <w:tmpl w:val="AEC8AC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2101EA6"/>
    <w:multiLevelType w:val="hybridMultilevel"/>
    <w:tmpl w:val="FFFCF03A"/>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66" w15:restartNumberingAfterBreak="0">
    <w:nsid w:val="74D55674"/>
    <w:multiLevelType w:val="hybridMultilevel"/>
    <w:tmpl w:val="BBC2A794"/>
    <w:lvl w:ilvl="0" w:tplc="0405000F">
      <w:start w:val="1"/>
      <w:numFmt w:val="decimal"/>
      <w:lvlText w:val="%1."/>
      <w:lvlJc w:val="left"/>
      <w:pPr>
        <w:ind w:left="1072" w:hanging="360"/>
      </w:p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67" w15:restartNumberingAfterBreak="0">
    <w:nsid w:val="75BE4FBC"/>
    <w:multiLevelType w:val="hybridMultilevel"/>
    <w:tmpl w:val="ECCC16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9" w15:restartNumberingAfterBreak="0">
    <w:nsid w:val="79050AC0"/>
    <w:multiLevelType w:val="hybridMultilevel"/>
    <w:tmpl w:val="11E83F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79213CF5"/>
    <w:multiLevelType w:val="hybridMultilevel"/>
    <w:tmpl w:val="ACB66CAC"/>
    <w:lvl w:ilvl="0" w:tplc="0405000F">
      <w:start w:val="1"/>
      <w:numFmt w:val="decimal"/>
      <w:lvlText w:val="%1."/>
      <w:lvlJc w:val="left"/>
      <w:pPr>
        <w:ind w:left="1107" w:hanging="360"/>
      </w:pPr>
    </w:lvl>
    <w:lvl w:ilvl="1" w:tplc="04050019" w:tentative="1">
      <w:start w:val="1"/>
      <w:numFmt w:val="lowerLetter"/>
      <w:lvlText w:val="%2."/>
      <w:lvlJc w:val="left"/>
      <w:pPr>
        <w:ind w:left="1827" w:hanging="360"/>
      </w:pPr>
    </w:lvl>
    <w:lvl w:ilvl="2" w:tplc="0405001B" w:tentative="1">
      <w:start w:val="1"/>
      <w:numFmt w:val="lowerRoman"/>
      <w:lvlText w:val="%3."/>
      <w:lvlJc w:val="right"/>
      <w:pPr>
        <w:ind w:left="2547" w:hanging="180"/>
      </w:pPr>
    </w:lvl>
    <w:lvl w:ilvl="3" w:tplc="0405000F" w:tentative="1">
      <w:start w:val="1"/>
      <w:numFmt w:val="decimal"/>
      <w:lvlText w:val="%4."/>
      <w:lvlJc w:val="left"/>
      <w:pPr>
        <w:ind w:left="3267" w:hanging="360"/>
      </w:pPr>
    </w:lvl>
    <w:lvl w:ilvl="4" w:tplc="04050019" w:tentative="1">
      <w:start w:val="1"/>
      <w:numFmt w:val="lowerLetter"/>
      <w:lvlText w:val="%5."/>
      <w:lvlJc w:val="left"/>
      <w:pPr>
        <w:ind w:left="3987" w:hanging="360"/>
      </w:pPr>
    </w:lvl>
    <w:lvl w:ilvl="5" w:tplc="0405001B" w:tentative="1">
      <w:start w:val="1"/>
      <w:numFmt w:val="lowerRoman"/>
      <w:lvlText w:val="%6."/>
      <w:lvlJc w:val="right"/>
      <w:pPr>
        <w:ind w:left="4707" w:hanging="180"/>
      </w:pPr>
    </w:lvl>
    <w:lvl w:ilvl="6" w:tplc="0405000F" w:tentative="1">
      <w:start w:val="1"/>
      <w:numFmt w:val="decimal"/>
      <w:lvlText w:val="%7."/>
      <w:lvlJc w:val="left"/>
      <w:pPr>
        <w:ind w:left="5427" w:hanging="360"/>
      </w:pPr>
    </w:lvl>
    <w:lvl w:ilvl="7" w:tplc="04050019" w:tentative="1">
      <w:start w:val="1"/>
      <w:numFmt w:val="lowerLetter"/>
      <w:lvlText w:val="%8."/>
      <w:lvlJc w:val="left"/>
      <w:pPr>
        <w:ind w:left="6147" w:hanging="360"/>
      </w:pPr>
    </w:lvl>
    <w:lvl w:ilvl="8" w:tplc="0405001B" w:tentative="1">
      <w:start w:val="1"/>
      <w:numFmt w:val="lowerRoman"/>
      <w:lvlText w:val="%9."/>
      <w:lvlJc w:val="right"/>
      <w:pPr>
        <w:ind w:left="6867" w:hanging="180"/>
      </w:pPr>
    </w:lvl>
  </w:abstractNum>
  <w:abstractNum w:abstractNumId="71" w15:restartNumberingAfterBreak="0">
    <w:nsid w:val="7CFB6A0D"/>
    <w:multiLevelType w:val="hybridMultilevel"/>
    <w:tmpl w:val="51A6C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EF553B7"/>
    <w:multiLevelType w:val="hybridMultilevel"/>
    <w:tmpl w:val="93B288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FEA07F7"/>
    <w:multiLevelType w:val="hybridMultilevel"/>
    <w:tmpl w:val="9FD65F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68"/>
  </w:num>
  <w:num w:numId="3">
    <w:abstractNumId w:val="67"/>
  </w:num>
  <w:num w:numId="4">
    <w:abstractNumId w:val="33"/>
  </w:num>
  <w:num w:numId="5">
    <w:abstractNumId w:val="22"/>
  </w:num>
  <w:num w:numId="6">
    <w:abstractNumId w:val="59"/>
  </w:num>
  <w:num w:numId="7">
    <w:abstractNumId w:val="40"/>
  </w:num>
  <w:num w:numId="8">
    <w:abstractNumId w:val="31"/>
  </w:num>
  <w:num w:numId="9">
    <w:abstractNumId w:val="47"/>
  </w:num>
  <w:num w:numId="10">
    <w:abstractNumId w:val="32"/>
  </w:num>
  <w:num w:numId="11">
    <w:abstractNumId w:val="1"/>
  </w:num>
  <w:num w:numId="12">
    <w:abstractNumId w:val="5"/>
  </w:num>
  <w:num w:numId="13">
    <w:abstractNumId w:val="48"/>
  </w:num>
  <w:num w:numId="14">
    <w:abstractNumId w:val="50"/>
  </w:num>
  <w:num w:numId="15">
    <w:abstractNumId w:val="34"/>
  </w:num>
  <w:num w:numId="16">
    <w:abstractNumId w:val="30"/>
  </w:num>
  <w:num w:numId="17">
    <w:abstractNumId w:val="16"/>
  </w:num>
  <w:num w:numId="18">
    <w:abstractNumId w:val="57"/>
  </w:num>
  <w:num w:numId="19">
    <w:abstractNumId w:val="49"/>
  </w:num>
  <w:num w:numId="20">
    <w:abstractNumId w:val="45"/>
  </w:num>
  <w:num w:numId="21">
    <w:abstractNumId w:val="28"/>
  </w:num>
  <w:num w:numId="22">
    <w:abstractNumId w:val="69"/>
  </w:num>
  <w:num w:numId="23">
    <w:abstractNumId w:val="36"/>
  </w:num>
  <w:num w:numId="24">
    <w:abstractNumId w:val="23"/>
  </w:num>
  <w:num w:numId="25">
    <w:abstractNumId w:val="37"/>
  </w:num>
  <w:num w:numId="26">
    <w:abstractNumId w:val="73"/>
  </w:num>
  <w:num w:numId="27">
    <w:abstractNumId w:val="8"/>
  </w:num>
  <w:num w:numId="28">
    <w:abstractNumId w:val="55"/>
  </w:num>
  <w:num w:numId="29">
    <w:abstractNumId w:val="61"/>
  </w:num>
  <w:num w:numId="30">
    <w:abstractNumId w:val="7"/>
  </w:num>
  <w:num w:numId="31">
    <w:abstractNumId w:val="58"/>
  </w:num>
  <w:num w:numId="32">
    <w:abstractNumId w:val="20"/>
  </w:num>
  <w:num w:numId="33">
    <w:abstractNumId w:val="41"/>
  </w:num>
  <w:num w:numId="34">
    <w:abstractNumId w:val="38"/>
  </w:num>
  <w:num w:numId="35">
    <w:abstractNumId w:val="72"/>
  </w:num>
  <w:num w:numId="36">
    <w:abstractNumId w:val="39"/>
  </w:num>
  <w:num w:numId="37">
    <w:abstractNumId w:val="0"/>
  </w:num>
  <w:num w:numId="38">
    <w:abstractNumId w:val="44"/>
  </w:num>
  <w:num w:numId="39">
    <w:abstractNumId w:val="9"/>
  </w:num>
  <w:num w:numId="40">
    <w:abstractNumId w:val="4"/>
  </w:num>
  <w:num w:numId="41">
    <w:abstractNumId w:val="60"/>
  </w:num>
  <w:num w:numId="42">
    <w:abstractNumId w:val="52"/>
  </w:num>
  <w:num w:numId="43">
    <w:abstractNumId w:val="18"/>
  </w:num>
  <w:num w:numId="44">
    <w:abstractNumId w:val="15"/>
  </w:num>
  <w:num w:numId="45">
    <w:abstractNumId w:val="64"/>
  </w:num>
  <w:num w:numId="46">
    <w:abstractNumId w:val="12"/>
  </w:num>
  <w:num w:numId="47">
    <w:abstractNumId w:val="42"/>
  </w:num>
  <w:num w:numId="48">
    <w:abstractNumId w:val="14"/>
  </w:num>
  <w:num w:numId="49">
    <w:abstractNumId w:val="35"/>
  </w:num>
  <w:num w:numId="50">
    <w:abstractNumId w:val="71"/>
  </w:num>
  <w:num w:numId="51">
    <w:abstractNumId w:val="29"/>
  </w:num>
  <w:num w:numId="52">
    <w:abstractNumId w:val="54"/>
  </w:num>
  <w:num w:numId="53">
    <w:abstractNumId w:val="43"/>
  </w:num>
  <w:num w:numId="54">
    <w:abstractNumId w:val="63"/>
  </w:num>
  <w:num w:numId="55">
    <w:abstractNumId w:val="70"/>
  </w:num>
  <w:num w:numId="56">
    <w:abstractNumId w:val="66"/>
  </w:num>
  <w:num w:numId="57">
    <w:abstractNumId w:val="3"/>
  </w:num>
  <w:num w:numId="58">
    <w:abstractNumId w:val="51"/>
  </w:num>
  <w:num w:numId="59">
    <w:abstractNumId w:val="19"/>
  </w:num>
  <w:num w:numId="60">
    <w:abstractNumId w:val="10"/>
  </w:num>
  <w:num w:numId="61">
    <w:abstractNumId w:val="56"/>
  </w:num>
  <w:num w:numId="62">
    <w:abstractNumId w:val="2"/>
  </w:num>
  <w:num w:numId="63">
    <w:abstractNumId w:val="53"/>
  </w:num>
  <w:num w:numId="64">
    <w:abstractNumId w:val="25"/>
  </w:num>
  <w:num w:numId="65">
    <w:abstractNumId w:val="26"/>
  </w:num>
  <w:num w:numId="66">
    <w:abstractNumId w:val="65"/>
  </w:num>
  <w:num w:numId="67">
    <w:abstractNumId w:val="21"/>
  </w:num>
  <w:num w:numId="68">
    <w:abstractNumId w:val="11"/>
  </w:num>
  <w:num w:numId="69">
    <w:abstractNumId w:val="13"/>
  </w:num>
  <w:num w:numId="70">
    <w:abstractNumId w:val="27"/>
  </w:num>
  <w:num w:numId="71">
    <w:abstractNumId w:val="6"/>
  </w:num>
  <w:num w:numId="72">
    <w:abstractNumId w:val="62"/>
  </w:num>
  <w:num w:numId="73">
    <w:abstractNumId w:val="46"/>
  </w:num>
  <w:num w:numId="74">
    <w:abstractNumId w:val="24"/>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a Ponížilová">
    <w15:presenceInfo w15:providerId="AD" w15:userId="S::ponizilova@utb.cz::0ba02863-448a-4e15-a0c7-453aca42d4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FA"/>
    <w:rsid w:val="00000B81"/>
    <w:rsid w:val="00000CA0"/>
    <w:rsid w:val="000014E7"/>
    <w:rsid w:val="00001741"/>
    <w:rsid w:val="00001977"/>
    <w:rsid w:val="0000246D"/>
    <w:rsid w:val="00002B0B"/>
    <w:rsid w:val="00003A4C"/>
    <w:rsid w:val="00003BFE"/>
    <w:rsid w:val="00003F37"/>
    <w:rsid w:val="00003FCF"/>
    <w:rsid w:val="00004364"/>
    <w:rsid w:val="00004418"/>
    <w:rsid w:val="000045BB"/>
    <w:rsid w:val="00004752"/>
    <w:rsid w:val="00004A8F"/>
    <w:rsid w:val="00004AFB"/>
    <w:rsid w:val="00004E86"/>
    <w:rsid w:val="0000574F"/>
    <w:rsid w:val="00005B11"/>
    <w:rsid w:val="00005C4E"/>
    <w:rsid w:val="00005D0A"/>
    <w:rsid w:val="000061EF"/>
    <w:rsid w:val="00006223"/>
    <w:rsid w:val="000069F1"/>
    <w:rsid w:val="00007069"/>
    <w:rsid w:val="00007805"/>
    <w:rsid w:val="00007857"/>
    <w:rsid w:val="000079B0"/>
    <w:rsid w:val="000079D0"/>
    <w:rsid w:val="00007B2D"/>
    <w:rsid w:val="00010100"/>
    <w:rsid w:val="0001022A"/>
    <w:rsid w:val="000103F8"/>
    <w:rsid w:val="0001067D"/>
    <w:rsid w:val="00010852"/>
    <w:rsid w:val="00010A4D"/>
    <w:rsid w:val="0001133B"/>
    <w:rsid w:val="000113DF"/>
    <w:rsid w:val="00011658"/>
    <w:rsid w:val="000119E7"/>
    <w:rsid w:val="00011B55"/>
    <w:rsid w:val="00011B75"/>
    <w:rsid w:val="00011DEC"/>
    <w:rsid w:val="00012161"/>
    <w:rsid w:val="00012C24"/>
    <w:rsid w:val="000132AF"/>
    <w:rsid w:val="000138F7"/>
    <w:rsid w:val="00013955"/>
    <w:rsid w:val="000140BC"/>
    <w:rsid w:val="00014145"/>
    <w:rsid w:val="000142C2"/>
    <w:rsid w:val="000146B6"/>
    <w:rsid w:val="00014C55"/>
    <w:rsid w:val="00014F98"/>
    <w:rsid w:val="000156A4"/>
    <w:rsid w:val="00015887"/>
    <w:rsid w:val="00015C35"/>
    <w:rsid w:val="00015D76"/>
    <w:rsid w:val="00016601"/>
    <w:rsid w:val="00016778"/>
    <w:rsid w:val="00016E2F"/>
    <w:rsid w:val="00016ECB"/>
    <w:rsid w:val="0001775C"/>
    <w:rsid w:val="00017866"/>
    <w:rsid w:val="00017B7C"/>
    <w:rsid w:val="00017C00"/>
    <w:rsid w:val="00017E83"/>
    <w:rsid w:val="0002046D"/>
    <w:rsid w:val="000209DC"/>
    <w:rsid w:val="00020C29"/>
    <w:rsid w:val="00020D3E"/>
    <w:rsid w:val="00020F64"/>
    <w:rsid w:val="00021361"/>
    <w:rsid w:val="0002170E"/>
    <w:rsid w:val="00021FE0"/>
    <w:rsid w:val="00022020"/>
    <w:rsid w:val="000221BA"/>
    <w:rsid w:val="0002245D"/>
    <w:rsid w:val="00022480"/>
    <w:rsid w:val="00022707"/>
    <w:rsid w:val="000230D8"/>
    <w:rsid w:val="0002382E"/>
    <w:rsid w:val="00023B95"/>
    <w:rsid w:val="00023BB2"/>
    <w:rsid w:val="00023C0F"/>
    <w:rsid w:val="00023E61"/>
    <w:rsid w:val="000242FE"/>
    <w:rsid w:val="00024466"/>
    <w:rsid w:val="000244C6"/>
    <w:rsid w:val="00024635"/>
    <w:rsid w:val="00024667"/>
    <w:rsid w:val="0002491D"/>
    <w:rsid w:val="00024D56"/>
    <w:rsid w:val="00024E94"/>
    <w:rsid w:val="00024F05"/>
    <w:rsid w:val="0002526B"/>
    <w:rsid w:val="0002527B"/>
    <w:rsid w:val="00025578"/>
    <w:rsid w:val="00025B16"/>
    <w:rsid w:val="00025CA2"/>
    <w:rsid w:val="00025EDD"/>
    <w:rsid w:val="000265B7"/>
    <w:rsid w:val="00026605"/>
    <w:rsid w:val="000268EA"/>
    <w:rsid w:val="00026B45"/>
    <w:rsid w:val="00026DA9"/>
    <w:rsid w:val="000272CE"/>
    <w:rsid w:val="000275B5"/>
    <w:rsid w:val="000279C0"/>
    <w:rsid w:val="00027B4D"/>
    <w:rsid w:val="00027DCD"/>
    <w:rsid w:val="00027F07"/>
    <w:rsid w:val="00027FCC"/>
    <w:rsid w:val="0003027A"/>
    <w:rsid w:val="00030BDB"/>
    <w:rsid w:val="00030EF7"/>
    <w:rsid w:val="000314FE"/>
    <w:rsid w:val="00031500"/>
    <w:rsid w:val="000315FA"/>
    <w:rsid w:val="00031788"/>
    <w:rsid w:val="00031D58"/>
    <w:rsid w:val="0003213D"/>
    <w:rsid w:val="00032880"/>
    <w:rsid w:val="00032A54"/>
    <w:rsid w:val="00032B92"/>
    <w:rsid w:val="00032C16"/>
    <w:rsid w:val="00032C98"/>
    <w:rsid w:val="000330BC"/>
    <w:rsid w:val="00033384"/>
    <w:rsid w:val="000333A8"/>
    <w:rsid w:val="000335C7"/>
    <w:rsid w:val="000335E3"/>
    <w:rsid w:val="0003389F"/>
    <w:rsid w:val="00033EBE"/>
    <w:rsid w:val="000343C6"/>
    <w:rsid w:val="00034E08"/>
    <w:rsid w:val="00034E3D"/>
    <w:rsid w:val="00035121"/>
    <w:rsid w:val="00035723"/>
    <w:rsid w:val="00035841"/>
    <w:rsid w:val="00036416"/>
    <w:rsid w:val="00036453"/>
    <w:rsid w:val="0003777D"/>
    <w:rsid w:val="00037789"/>
    <w:rsid w:val="0003779D"/>
    <w:rsid w:val="00037D8E"/>
    <w:rsid w:val="00037E20"/>
    <w:rsid w:val="000409F9"/>
    <w:rsid w:val="00040A29"/>
    <w:rsid w:val="00040C98"/>
    <w:rsid w:val="00040CAE"/>
    <w:rsid w:val="00040F9D"/>
    <w:rsid w:val="000411FE"/>
    <w:rsid w:val="00041301"/>
    <w:rsid w:val="000415F1"/>
    <w:rsid w:val="00041B38"/>
    <w:rsid w:val="00041BE8"/>
    <w:rsid w:val="0004247C"/>
    <w:rsid w:val="000424EC"/>
    <w:rsid w:val="000425B1"/>
    <w:rsid w:val="00042616"/>
    <w:rsid w:val="00042900"/>
    <w:rsid w:val="00042A84"/>
    <w:rsid w:val="00042B8D"/>
    <w:rsid w:val="00042C29"/>
    <w:rsid w:val="000432F8"/>
    <w:rsid w:val="00043465"/>
    <w:rsid w:val="00043633"/>
    <w:rsid w:val="000437EF"/>
    <w:rsid w:val="00043A26"/>
    <w:rsid w:val="00043A3A"/>
    <w:rsid w:val="00043C0D"/>
    <w:rsid w:val="00043C7D"/>
    <w:rsid w:val="00044197"/>
    <w:rsid w:val="000446AC"/>
    <w:rsid w:val="000448F9"/>
    <w:rsid w:val="00044AFA"/>
    <w:rsid w:val="00044BD5"/>
    <w:rsid w:val="00044BED"/>
    <w:rsid w:val="00044E6D"/>
    <w:rsid w:val="00044ECB"/>
    <w:rsid w:val="000450F0"/>
    <w:rsid w:val="0004542A"/>
    <w:rsid w:val="0004565E"/>
    <w:rsid w:val="00045795"/>
    <w:rsid w:val="00045ABC"/>
    <w:rsid w:val="00045C8F"/>
    <w:rsid w:val="000461DB"/>
    <w:rsid w:val="000463F9"/>
    <w:rsid w:val="00046484"/>
    <w:rsid w:val="000465CB"/>
    <w:rsid w:val="00046863"/>
    <w:rsid w:val="00046C57"/>
    <w:rsid w:val="00046D34"/>
    <w:rsid w:val="00046D72"/>
    <w:rsid w:val="00047063"/>
    <w:rsid w:val="0004738E"/>
    <w:rsid w:val="00047501"/>
    <w:rsid w:val="000475E1"/>
    <w:rsid w:val="0004780C"/>
    <w:rsid w:val="00047A6B"/>
    <w:rsid w:val="000503F9"/>
    <w:rsid w:val="0005109E"/>
    <w:rsid w:val="00051116"/>
    <w:rsid w:val="000512AD"/>
    <w:rsid w:val="000514AC"/>
    <w:rsid w:val="00051F6D"/>
    <w:rsid w:val="0005208C"/>
    <w:rsid w:val="0005230B"/>
    <w:rsid w:val="00052322"/>
    <w:rsid w:val="00052430"/>
    <w:rsid w:val="00052437"/>
    <w:rsid w:val="00052D8A"/>
    <w:rsid w:val="00052ED1"/>
    <w:rsid w:val="00053421"/>
    <w:rsid w:val="00053435"/>
    <w:rsid w:val="00053B59"/>
    <w:rsid w:val="00053D77"/>
    <w:rsid w:val="00053E45"/>
    <w:rsid w:val="000543F2"/>
    <w:rsid w:val="000546B5"/>
    <w:rsid w:val="000546B7"/>
    <w:rsid w:val="00054A85"/>
    <w:rsid w:val="00054D88"/>
    <w:rsid w:val="00055128"/>
    <w:rsid w:val="000558A1"/>
    <w:rsid w:val="000559DB"/>
    <w:rsid w:val="00055A68"/>
    <w:rsid w:val="00055D98"/>
    <w:rsid w:val="00055FFF"/>
    <w:rsid w:val="00056034"/>
    <w:rsid w:val="000566A6"/>
    <w:rsid w:val="00056AEC"/>
    <w:rsid w:val="00056BC7"/>
    <w:rsid w:val="00057047"/>
    <w:rsid w:val="0005711E"/>
    <w:rsid w:val="00057358"/>
    <w:rsid w:val="000573E9"/>
    <w:rsid w:val="00057542"/>
    <w:rsid w:val="00057A4B"/>
    <w:rsid w:val="00057B55"/>
    <w:rsid w:val="00057BF3"/>
    <w:rsid w:val="00057C77"/>
    <w:rsid w:val="00057F71"/>
    <w:rsid w:val="00057F72"/>
    <w:rsid w:val="0006008D"/>
    <w:rsid w:val="00060175"/>
    <w:rsid w:val="0006047F"/>
    <w:rsid w:val="0006073D"/>
    <w:rsid w:val="00060767"/>
    <w:rsid w:val="00061314"/>
    <w:rsid w:val="0006162E"/>
    <w:rsid w:val="0006183F"/>
    <w:rsid w:val="00061EFC"/>
    <w:rsid w:val="000623DF"/>
    <w:rsid w:val="000629D5"/>
    <w:rsid w:val="00062D90"/>
    <w:rsid w:val="00063952"/>
    <w:rsid w:val="00064252"/>
    <w:rsid w:val="00064A51"/>
    <w:rsid w:val="000650D4"/>
    <w:rsid w:val="00065323"/>
    <w:rsid w:val="000654B2"/>
    <w:rsid w:val="00065A71"/>
    <w:rsid w:val="00066AAE"/>
    <w:rsid w:val="00066D96"/>
    <w:rsid w:val="000678A0"/>
    <w:rsid w:val="00067B47"/>
    <w:rsid w:val="00070573"/>
    <w:rsid w:val="00070ABE"/>
    <w:rsid w:val="00070BB4"/>
    <w:rsid w:val="00070D53"/>
    <w:rsid w:val="000713F2"/>
    <w:rsid w:val="000717CA"/>
    <w:rsid w:val="00071C86"/>
    <w:rsid w:val="00071D7C"/>
    <w:rsid w:val="0007200E"/>
    <w:rsid w:val="000726D5"/>
    <w:rsid w:val="000726F2"/>
    <w:rsid w:val="0007292E"/>
    <w:rsid w:val="00072FF9"/>
    <w:rsid w:val="000730E8"/>
    <w:rsid w:val="00073633"/>
    <w:rsid w:val="000737B2"/>
    <w:rsid w:val="00073C38"/>
    <w:rsid w:val="000740E0"/>
    <w:rsid w:val="0007496A"/>
    <w:rsid w:val="00074C30"/>
    <w:rsid w:val="0007503D"/>
    <w:rsid w:val="00075116"/>
    <w:rsid w:val="000754A8"/>
    <w:rsid w:val="000759A1"/>
    <w:rsid w:val="00075AFD"/>
    <w:rsid w:val="00075ECC"/>
    <w:rsid w:val="000764F2"/>
    <w:rsid w:val="0007677B"/>
    <w:rsid w:val="00076945"/>
    <w:rsid w:val="00076DB9"/>
    <w:rsid w:val="00076E00"/>
    <w:rsid w:val="000770C4"/>
    <w:rsid w:val="00077905"/>
    <w:rsid w:val="00077BE6"/>
    <w:rsid w:val="00077C25"/>
    <w:rsid w:val="00077F5B"/>
    <w:rsid w:val="0008004A"/>
    <w:rsid w:val="000807BE"/>
    <w:rsid w:val="000808EC"/>
    <w:rsid w:val="00080A69"/>
    <w:rsid w:val="00080BC9"/>
    <w:rsid w:val="00080DAB"/>
    <w:rsid w:val="00080DC4"/>
    <w:rsid w:val="00080E6D"/>
    <w:rsid w:val="00080E7A"/>
    <w:rsid w:val="000810F8"/>
    <w:rsid w:val="000814A8"/>
    <w:rsid w:val="000814D8"/>
    <w:rsid w:val="0008180F"/>
    <w:rsid w:val="000824CA"/>
    <w:rsid w:val="000828C5"/>
    <w:rsid w:val="00082953"/>
    <w:rsid w:val="00083468"/>
    <w:rsid w:val="000834E0"/>
    <w:rsid w:val="000838E0"/>
    <w:rsid w:val="00083E48"/>
    <w:rsid w:val="00084218"/>
    <w:rsid w:val="0008447B"/>
    <w:rsid w:val="000845DC"/>
    <w:rsid w:val="00084A08"/>
    <w:rsid w:val="00084F66"/>
    <w:rsid w:val="00085014"/>
    <w:rsid w:val="00085399"/>
    <w:rsid w:val="00085489"/>
    <w:rsid w:val="00085532"/>
    <w:rsid w:val="00085E0C"/>
    <w:rsid w:val="00085E3E"/>
    <w:rsid w:val="00086278"/>
    <w:rsid w:val="000863DB"/>
    <w:rsid w:val="00086748"/>
    <w:rsid w:val="000868E2"/>
    <w:rsid w:val="00086A4B"/>
    <w:rsid w:val="00086A9F"/>
    <w:rsid w:val="00086CCA"/>
    <w:rsid w:val="00086D4F"/>
    <w:rsid w:val="00087007"/>
    <w:rsid w:val="000872BA"/>
    <w:rsid w:val="00087AC6"/>
    <w:rsid w:val="00087C5C"/>
    <w:rsid w:val="0009016F"/>
    <w:rsid w:val="0009044D"/>
    <w:rsid w:val="000906AA"/>
    <w:rsid w:val="00090911"/>
    <w:rsid w:val="00090B64"/>
    <w:rsid w:val="00090DAB"/>
    <w:rsid w:val="00090F4C"/>
    <w:rsid w:val="000914C6"/>
    <w:rsid w:val="00091D2F"/>
    <w:rsid w:val="00091EAF"/>
    <w:rsid w:val="00092486"/>
    <w:rsid w:val="00092587"/>
    <w:rsid w:val="000926A4"/>
    <w:rsid w:val="000926BA"/>
    <w:rsid w:val="0009280E"/>
    <w:rsid w:val="0009286B"/>
    <w:rsid w:val="00092CB7"/>
    <w:rsid w:val="00093249"/>
    <w:rsid w:val="000932D5"/>
    <w:rsid w:val="000932EC"/>
    <w:rsid w:val="000933A1"/>
    <w:rsid w:val="000939B2"/>
    <w:rsid w:val="00093CB6"/>
    <w:rsid w:val="00094091"/>
    <w:rsid w:val="000947C2"/>
    <w:rsid w:val="00094E9F"/>
    <w:rsid w:val="00095184"/>
    <w:rsid w:val="00095207"/>
    <w:rsid w:val="00095290"/>
    <w:rsid w:val="00095D1E"/>
    <w:rsid w:val="00095E63"/>
    <w:rsid w:val="000960CC"/>
    <w:rsid w:val="000960D8"/>
    <w:rsid w:val="000962EF"/>
    <w:rsid w:val="000969CA"/>
    <w:rsid w:val="00096AB3"/>
    <w:rsid w:val="00097EFE"/>
    <w:rsid w:val="000A047E"/>
    <w:rsid w:val="000A0D5A"/>
    <w:rsid w:val="000A0EBA"/>
    <w:rsid w:val="000A10A4"/>
    <w:rsid w:val="000A1CE2"/>
    <w:rsid w:val="000A1FA7"/>
    <w:rsid w:val="000A20C1"/>
    <w:rsid w:val="000A211F"/>
    <w:rsid w:val="000A242C"/>
    <w:rsid w:val="000A2848"/>
    <w:rsid w:val="000A2AD8"/>
    <w:rsid w:val="000A2D86"/>
    <w:rsid w:val="000A30C6"/>
    <w:rsid w:val="000A32FB"/>
    <w:rsid w:val="000A39F8"/>
    <w:rsid w:val="000A41E0"/>
    <w:rsid w:val="000A4407"/>
    <w:rsid w:val="000A4439"/>
    <w:rsid w:val="000A44AD"/>
    <w:rsid w:val="000A4554"/>
    <w:rsid w:val="000A4623"/>
    <w:rsid w:val="000A4834"/>
    <w:rsid w:val="000A499F"/>
    <w:rsid w:val="000A4B0C"/>
    <w:rsid w:val="000A4E15"/>
    <w:rsid w:val="000A526D"/>
    <w:rsid w:val="000A545B"/>
    <w:rsid w:val="000A554D"/>
    <w:rsid w:val="000A5B1A"/>
    <w:rsid w:val="000A5EEE"/>
    <w:rsid w:val="000A6196"/>
    <w:rsid w:val="000A63EB"/>
    <w:rsid w:val="000A6731"/>
    <w:rsid w:val="000A696A"/>
    <w:rsid w:val="000A6B4E"/>
    <w:rsid w:val="000A6C3D"/>
    <w:rsid w:val="000A6F88"/>
    <w:rsid w:val="000A7011"/>
    <w:rsid w:val="000A7495"/>
    <w:rsid w:val="000A758C"/>
    <w:rsid w:val="000A7615"/>
    <w:rsid w:val="000A7FBB"/>
    <w:rsid w:val="000B0123"/>
    <w:rsid w:val="000B0294"/>
    <w:rsid w:val="000B05A1"/>
    <w:rsid w:val="000B07A0"/>
    <w:rsid w:val="000B0CCD"/>
    <w:rsid w:val="000B10ED"/>
    <w:rsid w:val="000B1317"/>
    <w:rsid w:val="000B15CC"/>
    <w:rsid w:val="000B1AAD"/>
    <w:rsid w:val="000B1E58"/>
    <w:rsid w:val="000B213F"/>
    <w:rsid w:val="000B244E"/>
    <w:rsid w:val="000B2579"/>
    <w:rsid w:val="000B28DB"/>
    <w:rsid w:val="000B2ADF"/>
    <w:rsid w:val="000B2D6F"/>
    <w:rsid w:val="000B2DA6"/>
    <w:rsid w:val="000B2F0B"/>
    <w:rsid w:val="000B396C"/>
    <w:rsid w:val="000B442A"/>
    <w:rsid w:val="000B45D1"/>
    <w:rsid w:val="000B4731"/>
    <w:rsid w:val="000B47D4"/>
    <w:rsid w:val="000B47F8"/>
    <w:rsid w:val="000B4F88"/>
    <w:rsid w:val="000B55E2"/>
    <w:rsid w:val="000B56D4"/>
    <w:rsid w:val="000B5E37"/>
    <w:rsid w:val="000B5EF3"/>
    <w:rsid w:val="000B661A"/>
    <w:rsid w:val="000B6643"/>
    <w:rsid w:val="000B6648"/>
    <w:rsid w:val="000B6B3F"/>
    <w:rsid w:val="000B6B9E"/>
    <w:rsid w:val="000B6E61"/>
    <w:rsid w:val="000B6F37"/>
    <w:rsid w:val="000B7294"/>
    <w:rsid w:val="000B7AC4"/>
    <w:rsid w:val="000B7CDC"/>
    <w:rsid w:val="000C01FF"/>
    <w:rsid w:val="000C08C2"/>
    <w:rsid w:val="000C09B8"/>
    <w:rsid w:val="000C0AE7"/>
    <w:rsid w:val="000C0D7B"/>
    <w:rsid w:val="000C0F1A"/>
    <w:rsid w:val="000C0FC2"/>
    <w:rsid w:val="000C12D2"/>
    <w:rsid w:val="000C1768"/>
    <w:rsid w:val="000C1C46"/>
    <w:rsid w:val="000C1DF2"/>
    <w:rsid w:val="000C1EEF"/>
    <w:rsid w:val="000C246B"/>
    <w:rsid w:val="000C255C"/>
    <w:rsid w:val="000C25D6"/>
    <w:rsid w:val="000C2A49"/>
    <w:rsid w:val="000C2C1A"/>
    <w:rsid w:val="000C2D3B"/>
    <w:rsid w:val="000C308E"/>
    <w:rsid w:val="000C34C3"/>
    <w:rsid w:val="000C36BC"/>
    <w:rsid w:val="000C37E3"/>
    <w:rsid w:val="000C3B1D"/>
    <w:rsid w:val="000C401E"/>
    <w:rsid w:val="000C4023"/>
    <w:rsid w:val="000C450D"/>
    <w:rsid w:val="000C4DE9"/>
    <w:rsid w:val="000C554F"/>
    <w:rsid w:val="000C57AF"/>
    <w:rsid w:val="000C5972"/>
    <w:rsid w:val="000C5981"/>
    <w:rsid w:val="000C5F10"/>
    <w:rsid w:val="000C616B"/>
    <w:rsid w:val="000C6294"/>
    <w:rsid w:val="000C629E"/>
    <w:rsid w:val="000C6B6D"/>
    <w:rsid w:val="000C6BD3"/>
    <w:rsid w:val="000C6DF5"/>
    <w:rsid w:val="000C6EE1"/>
    <w:rsid w:val="000C7572"/>
    <w:rsid w:val="000C78F4"/>
    <w:rsid w:val="000C7E4F"/>
    <w:rsid w:val="000D001F"/>
    <w:rsid w:val="000D009A"/>
    <w:rsid w:val="000D053B"/>
    <w:rsid w:val="000D05CD"/>
    <w:rsid w:val="000D0BB6"/>
    <w:rsid w:val="000D15A8"/>
    <w:rsid w:val="000D1928"/>
    <w:rsid w:val="000D1B6C"/>
    <w:rsid w:val="000D1C5E"/>
    <w:rsid w:val="000D1D6D"/>
    <w:rsid w:val="000D20C4"/>
    <w:rsid w:val="000D21B4"/>
    <w:rsid w:val="000D22E8"/>
    <w:rsid w:val="000D2B16"/>
    <w:rsid w:val="000D2F7C"/>
    <w:rsid w:val="000D339F"/>
    <w:rsid w:val="000D34BF"/>
    <w:rsid w:val="000D3A0D"/>
    <w:rsid w:val="000D3CA2"/>
    <w:rsid w:val="000D4012"/>
    <w:rsid w:val="000D403E"/>
    <w:rsid w:val="000D50C6"/>
    <w:rsid w:val="000D50D7"/>
    <w:rsid w:val="000D5310"/>
    <w:rsid w:val="000D5628"/>
    <w:rsid w:val="000D5902"/>
    <w:rsid w:val="000D5C23"/>
    <w:rsid w:val="000D5ED5"/>
    <w:rsid w:val="000D67A3"/>
    <w:rsid w:val="000D6ACE"/>
    <w:rsid w:val="000D73A1"/>
    <w:rsid w:val="000D745E"/>
    <w:rsid w:val="000D7989"/>
    <w:rsid w:val="000E049D"/>
    <w:rsid w:val="000E0589"/>
    <w:rsid w:val="000E10BF"/>
    <w:rsid w:val="000E1119"/>
    <w:rsid w:val="000E12C6"/>
    <w:rsid w:val="000E138A"/>
    <w:rsid w:val="000E142A"/>
    <w:rsid w:val="000E16FF"/>
    <w:rsid w:val="000E17B1"/>
    <w:rsid w:val="000E192F"/>
    <w:rsid w:val="000E19BD"/>
    <w:rsid w:val="000E1AF4"/>
    <w:rsid w:val="000E21A6"/>
    <w:rsid w:val="000E22C1"/>
    <w:rsid w:val="000E26CB"/>
    <w:rsid w:val="000E2934"/>
    <w:rsid w:val="000E2AC9"/>
    <w:rsid w:val="000E3255"/>
    <w:rsid w:val="000E3738"/>
    <w:rsid w:val="000E377D"/>
    <w:rsid w:val="000E3B0A"/>
    <w:rsid w:val="000E40F5"/>
    <w:rsid w:val="000E4202"/>
    <w:rsid w:val="000E47D9"/>
    <w:rsid w:val="000E4CBC"/>
    <w:rsid w:val="000E5121"/>
    <w:rsid w:val="000E55BE"/>
    <w:rsid w:val="000E585E"/>
    <w:rsid w:val="000E5924"/>
    <w:rsid w:val="000E5D8C"/>
    <w:rsid w:val="000E60E2"/>
    <w:rsid w:val="000E6426"/>
    <w:rsid w:val="000E644D"/>
    <w:rsid w:val="000E662B"/>
    <w:rsid w:val="000E688B"/>
    <w:rsid w:val="000E6A63"/>
    <w:rsid w:val="000E7212"/>
    <w:rsid w:val="000E7A16"/>
    <w:rsid w:val="000E7F6E"/>
    <w:rsid w:val="000E7F75"/>
    <w:rsid w:val="000F017F"/>
    <w:rsid w:val="000F01DB"/>
    <w:rsid w:val="000F07DD"/>
    <w:rsid w:val="000F0BBF"/>
    <w:rsid w:val="000F0DB2"/>
    <w:rsid w:val="000F113F"/>
    <w:rsid w:val="000F13CD"/>
    <w:rsid w:val="000F148D"/>
    <w:rsid w:val="000F163D"/>
    <w:rsid w:val="000F178D"/>
    <w:rsid w:val="000F1A74"/>
    <w:rsid w:val="000F1BA8"/>
    <w:rsid w:val="000F1E03"/>
    <w:rsid w:val="000F1FF0"/>
    <w:rsid w:val="000F204B"/>
    <w:rsid w:val="000F22E1"/>
    <w:rsid w:val="000F2643"/>
    <w:rsid w:val="000F26DA"/>
    <w:rsid w:val="000F284A"/>
    <w:rsid w:val="000F2877"/>
    <w:rsid w:val="000F2C72"/>
    <w:rsid w:val="000F2DEB"/>
    <w:rsid w:val="000F2E21"/>
    <w:rsid w:val="000F307B"/>
    <w:rsid w:val="000F33C5"/>
    <w:rsid w:val="000F381A"/>
    <w:rsid w:val="000F39A8"/>
    <w:rsid w:val="000F3AAA"/>
    <w:rsid w:val="000F3F88"/>
    <w:rsid w:val="000F3FB0"/>
    <w:rsid w:val="000F40AC"/>
    <w:rsid w:val="000F43BA"/>
    <w:rsid w:val="000F46F1"/>
    <w:rsid w:val="000F4C9C"/>
    <w:rsid w:val="000F4D46"/>
    <w:rsid w:val="000F4D7B"/>
    <w:rsid w:val="000F5169"/>
    <w:rsid w:val="000F58BF"/>
    <w:rsid w:val="000F58E8"/>
    <w:rsid w:val="000F5D3F"/>
    <w:rsid w:val="000F611A"/>
    <w:rsid w:val="000F61B2"/>
    <w:rsid w:val="000F6212"/>
    <w:rsid w:val="000F62B9"/>
    <w:rsid w:val="000F663A"/>
    <w:rsid w:val="000F6665"/>
    <w:rsid w:val="000F6838"/>
    <w:rsid w:val="000F6875"/>
    <w:rsid w:val="000F6E19"/>
    <w:rsid w:val="000F713F"/>
    <w:rsid w:val="000F72B7"/>
    <w:rsid w:val="000F7380"/>
    <w:rsid w:val="000F770C"/>
    <w:rsid w:val="000F7A2D"/>
    <w:rsid w:val="001002CD"/>
    <w:rsid w:val="0010092B"/>
    <w:rsid w:val="00100D41"/>
    <w:rsid w:val="00101292"/>
    <w:rsid w:val="00101AE6"/>
    <w:rsid w:val="00102225"/>
    <w:rsid w:val="00102F6C"/>
    <w:rsid w:val="00102F8B"/>
    <w:rsid w:val="00103092"/>
    <w:rsid w:val="001031FD"/>
    <w:rsid w:val="001034C2"/>
    <w:rsid w:val="00103545"/>
    <w:rsid w:val="00103BB4"/>
    <w:rsid w:val="00104024"/>
    <w:rsid w:val="00104115"/>
    <w:rsid w:val="001049B9"/>
    <w:rsid w:val="00104B2F"/>
    <w:rsid w:val="00104EED"/>
    <w:rsid w:val="0010524E"/>
    <w:rsid w:val="001053D9"/>
    <w:rsid w:val="00105602"/>
    <w:rsid w:val="001056D2"/>
    <w:rsid w:val="00105812"/>
    <w:rsid w:val="00105910"/>
    <w:rsid w:val="00105971"/>
    <w:rsid w:val="001059E8"/>
    <w:rsid w:val="00105D97"/>
    <w:rsid w:val="00105FE7"/>
    <w:rsid w:val="0010600A"/>
    <w:rsid w:val="001061CA"/>
    <w:rsid w:val="0010638E"/>
    <w:rsid w:val="001063C4"/>
    <w:rsid w:val="00106488"/>
    <w:rsid w:val="0010651E"/>
    <w:rsid w:val="0010682C"/>
    <w:rsid w:val="00106E84"/>
    <w:rsid w:val="00106F67"/>
    <w:rsid w:val="001073A5"/>
    <w:rsid w:val="00107409"/>
    <w:rsid w:val="00110B6F"/>
    <w:rsid w:val="00111052"/>
    <w:rsid w:val="00111143"/>
    <w:rsid w:val="00111434"/>
    <w:rsid w:val="00111528"/>
    <w:rsid w:val="00111533"/>
    <w:rsid w:val="001117B3"/>
    <w:rsid w:val="00111AF5"/>
    <w:rsid w:val="00111BA8"/>
    <w:rsid w:val="00111CB8"/>
    <w:rsid w:val="00111DF0"/>
    <w:rsid w:val="00111F82"/>
    <w:rsid w:val="0011256E"/>
    <w:rsid w:val="00113002"/>
    <w:rsid w:val="00113393"/>
    <w:rsid w:val="00113DDC"/>
    <w:rsid w:val="00114284"/>
    <w:rsid w:val="001145D2"/>
    <w:rsid w:val="00114B64"/>
    <w:rsid w:val="00115408"/>
    <w:rsid w:val="00115563"/>
    <w:rsid w:val="001156B3"/>
    <w:rsid w:val="001158A6"/>
    <w:rsid w:val="00115C84"/>
    <w:rsid w:val="00115C98"/>
    <w:rsid w:val="00115CE9"/>
    <w:rsid w:val="00115D2F"/>
    <w:rsid w:val="0011650C"/>
    <w:rsid w:val="00116A3B"/>
    <w:rsid w:val="001174DE"/>
    <w:rsid w:val="00117764"/>
    <w:rsid w:val="001178E7"/>
    <w:rsid w:val="00117DFF"/>
    <w:rsid w:val="00117F97"/>
    <w:rsid w:val="001206D8"/>
    <w:rsid w:val="00120B56"/>
    <w:rsid w:val="001210E2"/>
    <w:rsid w:val="00121488"/>
    <w:rsid w:val="00121946"/>
    <w:rsid w:val="00121C09"/>
    <w:rsid w:val="00121C13"/>
    <w:rsid w:val="001220D5"/>
    <w:rsid w:val="001220F4"/>
    <w:rsid w:val="0012210E"/>
    <w:rsid w:val="0012279E"/>
    <w:rsid w:val="00122A29"/>
    <w:rsid w:val="00123293"/>
    <w:rsid w:val="001237B4"/>
    <w:rsid w:val="00123945"/>
    <w:rsid w:val="00123FEA"/>
    <w:rsid w:val="001242BD"/>
    <w:rsid w:val="00124582"/>
    <w:rsid w:val="001246C9"/>
    <w:rsid w:val="00124CAF"/>
    <w:rsid w:val="001250F3"/>
    <w:rsid w:val="001254D7"/>
    <w:rsid w:val="00125F2C"/>
    <w:rsid w:val="001261FC"/>
    <w:rsid w:val="0012622B"/>
    <w:rsid w:val="001267B2"/>
    <w:rsid w:val="001269F7"/>
    <w:rsid w:val="00126A08"/>
    <w:rsid w:val="00126D1A"/>
    <w:rsid w:val="0012720A"/>
    <w:rsid w:val="0012724D"/>
    <w:rsid w:val="001273FB"/>
    <w:rsid w:val="0012740C"/>
    <w:rsid w:val="001278AA"/>
    <w:rsid w:val="00127B21"/>
    <w:rsid w:val="00127C38"/>
    <w:rsid w:val="00127DDF"/>
    <w:rsid w:val="00130051"/>
    <w:rsid w:val="001303BD"/>
    <w:rsid w:val="00130768"/>
    <w:rsid w:val="00130793"/>
    <w:rsid w:val="00130A04"/>
    <w:rsid w:val="00130A0F"/>
    <w:rsid w:val="001313F7"/>
    <w:rsid w:val="0013156B"/>
    <w:rsid w:val="0013182B"/>
    <w:rsid w:val="00131DDD"/>
    <w:rsid w:val="00131E99"/>
    <w:rsid w:val="00132971"/>
    <w:rsid w:val="00132A28"/>
    <w:rsid w:val="00132B26"/>
    <w:rsid w:val="00132D37"/>
    <w:rsid w:val="00132DC9"/>
    <w:rsid w:val="00132F28"/>
    <w:rsid w:val="00132F58"/>
    <w:rsid w:val="00133051"/>
    <w:rsid w:val="00133175"/>
    <w:rsid w:val="00133310"/>
    <w:rsid w:val="00133439"/>
    <w:rsid w:val="00133444"/>
    <w:rsid w:val="00133FC9"/>
    <w:rsid w:val="00133FF3"/>
    <w:rsid w:val="00133FFC"/>
    <w:rsid w:val="0013404F"/>
    <w:rsid w:val="0013439C"/>
    <w:rsid w:val="0013474F"/>
    <w:rsid w:val="001347CE"/>
    <w:rsid w:val="00135185"/>
    <w:rsid w:val="001351EF"/>
    <w:rsid w:val="001353A2"/>
    <w:rsid w:val="0013582A"/>
    <w:rsid w:val="00135BAB"/>
    <w:rsid w:val="00135E94"/>
    <w:rsid w:val="0013643D"/>
    <w:rsid w:val="001366EE"/>
    <w:rsid w:val="001372EE"/>
    <w:rsid w:val="00137619"/>
    <w:rsid w:val="00137644"/>
    <w:rsid w:val="001376DE"/>
    <w:rsid w:val="001378FB"/>
    <w:rsid w:val="00137927"/>
    <w:rsid w:val="00137B4A"/>
    <w:rsid w:val="00137C2A"/>
    <w:rsid w:val="00137E0E"/>
    <w:rsid w:val="00140334"/>
    <w:rsid w:val="00140417"/>
    <w:rsid w:val="001405CB"/>
    <w:rsid w:val="001416F9"/>
    <w:rsid w:val="00141B09"/>
    <w:rsid w:val="00141F0B"/>
    <w:rsid w:val="0014262F"/>
    <w:rsid w:val="00142DE2"/>
    <w:rsid w:val="00143363"/>
    <w:rsid w:val="00143638"/>
    <w:rsid w:val="0014367B"/>
    <w:rsid w:val="00143727"/>
    <w:rsid w:val="00143918"/>
    <w:rsid w:val="0014393F"/>
    <w:rsid w:val="00143B3C"/>
    <w:rsid w:val="00143B7A"/>
    <w:rsid w:val="00143CBF"/>
    <w:rsid w:val="00143E15"/>
    <w:rsid w:val="00143E9E"/>
    <w:rsid w:val="00144419"/>
    <w:rsid w:val="00144AA6"/>
    <w:rsid w:val="00145469"/>
    <w:rsid w:val="00145513"/>
    <w:rsid w:val="00145A97"/>
    <w:rsid w:val="00145A9E"/>
    <w:rsid w:val="00145E6B"/>
    <w:rsid w:val="00146541"/>
    <w:rsid w:val="001465B1"/>
    <w:rsid w:val="001469DC"/>
    <w:rsid w:val="00146A00"/>
    <w:rsid w:val="001470C5"/>
    <w:rsid w:val="001472C1"/>
    <w:rsid w:val="001479A4"/>
    <w:rsid w:val="00147ABB"/>
    <w:rsid w:val="001502E3"/>
    <w:rsid w:val="001504F2"/>
    <w:rsid w:val="0015076B"/>
    <w:rsid w:val="00150B52"/>
    <w:rsid w:val="00150E03"/>
    <w:rsid w:val="00150F49"/>
    <w:rsid w:val="00151413"/>
    <w:rsid w:val="001514FF"/>
    <w:rsid w:val="001515FB"/>
    <w:rsid w:val="00151677"/>
    <w:rsid w:val="00151748"/>
    <w:rsid w:val="00151E71"/>
    <w:rsid w:val="00151EC4"/>
    <w:rsid w:val="00151F98"/>
    <w:rsid w:val="0015216D"/>
    <w:rsid w:val="00152412"/>
    <w:rsid w:val="001527F9"/>
    <w:rsid w:val="00152811"/>
    <w:rsid w:val="0015289F"/>
    <w:rsid w:val="0015317E"/>
    <w:rsid w:val="00153233"/>
    <w:rsid w:val="00153755"/>
    <w:rsid w:val="00153CC9"/>
    <w:rsid w:val="001540B1"/>
    <w:rsid w:val="00154840"/>
    <w:rsid w:val="00154BD8"/>
    <w:rsid w:val="00154C8E"/>
    <w:rsid w:val="00154F32"/>
    <w:rsid w:val="0015518D"/>
    <w:rsid w:val="001553C3"/>
    <w:rsid w:val="0015565C"/>
    <w:rsid w:val="001558C9"/>
    <w:rsid w:val="001558E9"/>
    <w:rsid w:val="00155B73"/>
    <w:rsid w:val="00156473"/>
    <w:rsid w:val="00156499"/>
    <w:rsid w:val="00156970"/>
    <w:rsid w:val="00156A07"/>
    <w:rsid w:val="00156B0A"/>
    <w:rsid w:val="001570D2"/>
    <w:rsid w:val="00157115"/>
    <w:rsid w:val="00157141"/>
    <w:rsid w:val="00157422"/>
    <w:rsid w:val="00157B7F"/>
    <w:rsid w:val="00157D34"/>
    <w:rsid w:val="00157D5E"/>
    <w:rsid w:val="00157D7F"/>
    <w:rsid w:val="00157D99"/>
    <w:rsid w:val="00157EEC"/>
    <w:rsid w:val="0016003C"/>
    <w:rsid w:val="00160066"/>
    <w:rsid w:val="00160164"/>
    <w:rsid w:val="00160266"/>
    <w:rsid w:val="00160320"/>
    <w:rsid w:val="00160354"/>
    <w:rsid w:val="001609F3"/>
    <w:rsid w:val="00160B73"/>
    <w:rsid w:val="00160B89"/>
    <w:rsid w:val="00160D65"/>
    <w:rsid w:val="00160EE2"/>
    <w:rsid w:val="001612C3"/>
    <w:rsid w:val="0016146D"/>
    <w:rsid w:val="00161602"/>
    <w:rsid w:val="001616FE"/>
    <w:rsid w:val="00161981"/>
    <w:rsid w:val="00161E55"/>
    <w:rsid w:val="00162398"/>
    <w:rsid w:val="001627A6"/>
    <w:rsid w:val="00162950"/>
    <w:rsid w:val="00162958"/>
    <w:rsid w:val="0016345B"/>
    <w:rsid w:val="0016346B"/>
    <w:rsid w:val="001638E9"/>
    <w:rsid w:val="00163C46"/>
    <w:rsid w:val="00163FF7"/>
    <w:rsid w:val="0016441F"/>
    <w:rsid w:val="00164680"/>
    <w:rsid w:val="001649CA"/>
    <w:rsid w:val="00164D2F"/>
    <w:rsid w:val="00164F70"/>
    <w:rsid w:val="0016529B"/>
    <w:rsid w:val="001654D7"/>
    <w:rsid w:val="001658D8"/>
    <w:rsid w:val="00165927"/>
    <w:rsid w:val="0016602E"/>
    <w:rsid w:val="001660B5"/>
    <w:rsid w:val="001664DF"/>
    <w:rsid w:val="00166744"/>
    <w:rsid w:val="00166B45"/>
    <w:rsid w:val="00166B96"/>
    <w:rsid w:val="0016704B"/>
    <w:rsid w:val="001672E5"/>
    <w:rsid w:val="00167313"/>
    <w:rsid w:val="0016762B"/>
    <w:rsid w:val="00167A98"/>
    <w:rsid w:val="00170924"/>
    <w:rsid w:val="00170F2B"/>
    <w:rsid w:val="00171271"/>
    <w:rsid w:val="001716CD"/>
    <w:rsid w:val="00172267"/>
    <w:rsid w:val="00172364"/>
    <w:rsid w:val="001723FA"/>
    <w:rsid w:val="001725D6"/>
    <w:rsid w:val="0017270F"/>
    <w:rsid w:val="0017274F"/>
    <w:rsid w:val="0017293E"/>
    <w:rsid w:val="00172A7F"/>
    <w:rsid w:val="00172D00"/>
    <w:rsid w:val="00172D92"/>
    <w:rsid w:val="00172F4F"/>
    <w:rsid w:val="00173016"/>
    <w:rsid w:val="00173860"/>
    <w:rsid w:val="00173AE3"/>
    <w:rsid w:val="00173C55"/>
    <w:rsid w:val="00173E3A"/>
    <w:rsid w:val="00173EC3"/>
    <w:rsid w:val="00173F99"/>
    <w:rsid w:val="00173FE6"/>
    <w:rsid w:val="00174053"/>
    <w:rsid w:val="001740AE"/>
    <w:rsid w:val="00174485"/>
    <w:rsid w:val="00174AF3"/>
    <w:rsid w:val="00174E67"/>
    <w:rsid w:val="00174EC9"/>
    <w:rsid w:val="001751EC"/>
    <w:rsid w:val="00175251"/>
    <w:rsid w:val="0017551B"/>
    <w:rsid w:val="0017552A"/>
    <w:rsid w:val="0017556F"/>
    <w:rsid w:val="00175912"/>
    <w:rsid w:val="0017650E"/>
    <w:rsid w:val="00176BFF"/>
    <w:rsid w:val="001773B8"/>
    <w:rsid w:val="00177C59"/>
    <w:rsid w:val="00177EB2"/>
    <w:rsid w:val="001805DD"/>
    <w:rsid w:val="0018063B"/>
    <w:rsid w:val="00180995"/>
    <w:rsid w:val="00180AA6"/>
    <w:rsid w:val="00180BB1"/>
    <w:rsid w:val="00180D75"/>
    <w:rsid w:val="00180E74"/>
    <w:rsid w:val="00181375"/>
    <w:rsid w:val="001814CB"/>
    <w:rsid w:val="00181BA6"/>
    <w:rsid w:val="00181D2E"/>
    <w:rsid w:val="00181D58"/>
    <w:rsid w:val="001822C3"/>
    <w:rsid w:val="0018242B"/>
    <w:rsid w:val="00182916"/>
    <w:rsid w:val="00183449"/>
    <w:rsid w:val="001835E1"/>
    <w:rsid w:val="00183CE2"/>
    <w:rsid w:val="00183E5A"/>
    <w:rsid w:val="00183E93"/>
    <w:rsid w:val="001846D4"/>
    <w:rsid w:val="00184A58"/>
    <w:rsid w:val="00184FE6"/>
    <w:rsid w:val="001851FE"/>
    <w:rsid w:val="00185510"/>
    <w:rsid w:val="00185616"/>
    <w:rsid w:val="00185B6D"/>
    <w:rsid w:val="00185BC1"/>
    <w:rsid w:val="00185F3D"/>
    <w:rsid w:val="00185F98"/>
    <w:rsid w:val="0018617F"/>
    <w:rsid w:val="00186933"/>
    <w:rsid w:val="00186AED"/>
    <w:rsid w:val="00186E2E"/>
    <w:rsid w:val="00186F23"/>
    <w:rsid w:val="001873EC"/>
    <w:rsid w:val="001875CC"/>
    <w:rsid w:val="00187625"/>
    <w:rsid w:val="00187672"/>
    <w:rsid w:val="001877FC"/>
    <w:rsid w:val="00187F72"/>
    <w:rsid w:val="00190084"/>
    <w:rsid w:val="001901DF"/>
    <w:rsid w:val="00190C9E"/>
    <w:rsid w:val="00190CE5"/>
    <w:rsid w:val="00190E9D"/>
    <w:rsid w:val="00190F04"/>
    <w:rsid w:val="00191233"/>
    <w:rsid w:val="0019132A"/>
    <w:rsid w:val="001913E4"/>
    <w:rsid w:val="001917A7"/>
    <w:rsid w:val="00191AA1"/>
    <w:rsid w:val="00191C5D"/>
    <w:rsid w:val="00191DAD"/>
    <w:rsid w:val="00192272"/>
    <w:rsid w:val="00192709"/>
    <w:rsid w:val="001927C1"/>
    <w:rsid w:val="00192CF5"/>
    <w:rsid w:val="00192D0E"/>
    <w:rsid w:val="001936EE"/>
    <w:rsid w:val="001937C0"/>
    <w:rsid w:val="00193857"/>
    <w:rsid w:val="00193D11"/>
    <w:rsid w:val="00193DDF"/>
    <w:rsid w:val="00193E0F"/>
    <w:rsid w:val="00193F15"/>
    <w:rsid w:val="00194036"/>
    <w:rsid w:val="0019440B"/>
    <w:rsid w:val="001947C0"/>
    <w:rsid w:val="0019493C"/>
    <w:rsid w:val="00195183"/>
    <w:rsid w:val="0019534C"/>
    <w:rsid w:val="00195737"/>
    <w:rsid w:val="0019573C"/>
    <w:rsid w:val="001958CE"/>
    <w:rsid w:val="001958F0"/>
    <w:rsid w:val="00196406"/>
    <w:rsid w:val="00196CE3"/>
    <w:rsid w:val="00196DAF"/>
    <w:rsid w:val="00196F84"/>
    <w:rsid w:val="00197820"/>
    <w:rsid w:val="001A000A"/>
    <w:rsid w:val="001A05EA"/>
    <w:rsid w:val="001A0A04"/>
    <w:rsid w:val="001A0F30"/>
    <w:rsid w:val="001A10F2"/>
    <w:rsid w:val="001A15A3"/>
    <w:rsid w:val="001A15ED"/>
    <w:rsid w:val="001A1A88"/>
    <w:rsid w:val="001A1B07"/>
    <w:rsid w:val="001A1DE3"/>
    <w:rsid w:val="001A1FC8"/>
    <w:rsid w:val="001A25C9"/>
    <w:rsid w:val="001A26F6"/>
    <w:rsid w:val="001A2DBA"/>
    <w:rsid w:val="001A2E28"/>
    <w:rsid w:val="001A3035"/>
    <w:rsid w:val="001A341C"/>
    <w:rsid w:val="001A343B"/>
    <w:rsid w:val="001A36C7"/>
    <w:rsid w:val="001A4307"/>
    <w:rsid w:val="001A46BB"/>
    <w:rsid w:val="001A4C83"/>
    <w:rsid w:val="001A4DBE"/>
    <w:rsid w:val="001A505F"/>
    <w:rsid w:val="001A5793"/>
    <w:rsid w:val="001A5A01"/>
    <w:rsid w:val="001A6028"/>
    <w:rsid w:val="001A6259"/>
    <w:rsid w:val="001A651D"/>
    <w:rsid w:val="001A6698"/>
    <w:rsid w:val="001A676A"/>
    <w:rsid w:val="001A7513"/>
    <w:rsid w:val="001A77FA"/>
    <w:rsid w:val="001A7B00"/>
    <w:rsid w:val="001A7C06"/>
    <w:rsid w:val="001B0D5D"/>
    <w:rsid w:val="001B16F6"/>
    <w:rsid w:val="001B17EA"/>
    <w:rsid w:val="001B1924"/>
    <w:rsid w:val="001B1AAE"/>
    <w:rsid w:val="001B20CF"/>
    <w:rsid w:val="001B2661"/>
    <w:rsid w:val="001B29D8"/>
    <w:rsid w:val="001B29FE"/>
    <w:rsid w:val="001B3116"/>
    <w:rsid w:val="001B3CD3"/>
    <w:rsid w:val="001B3DFE"/>
    <w:rsid w:val="001B4625"/>
    <w:rsid w:val="001B4812"/>
    <w:rsid w:val="001B4871"/>
    <w:rsid w:val="001B4A92"/>
    <w:rsid w:val="001B4D36"/>
    <w:rsid w:val="001B4DAC"/>
    <w:rsid w:val="001B4DE1"/>
    <w:rsid w:val="001B4F9A"/>
    <w:rsid w:val="001B4FDB"/>
    <w:rsid w:val="001B53EB"/>
    <w:rsid w:val="001B5ED8"/>
    <w:rsid w:val="001B5F9A"/>
    <w:rsid w:val="001B61E9"/>
    <w:rsid w:val="001B6201"/>
    <w:rsid w:val="001B629E"/>
    <w:rsid w:val="001B63E2"/>
    <w:rsid w:val="001B63E3"/>
    <w:rsid w:val="001B6A83"/>
    <w:rsid w:val="001B73CF"/>
    <w:rsid w:val="001B73E6"/>
    <w:rsid w:val="001B778D"/>
    <w:rsid w:val="001B7A47"/>
    <w:rsid w:val="001B7C71"/>
    <w:rsid w:val="001B7C86"/>
    <w:rsid w:val="001C0B17"/>
    <w:rsid w:val="001C0C5E"/>
    <w:rsid w:val="001C0E04"/>
    <w:rsid w:val="001C0E7F"/>
    <w:rsid w:val="001C10A7"/>
    <w:rsid w:val="001C112A"/>
    <w:rsid w:val="001C11EE"/>
    <w:rsid w:val="001C1994"/>
    <w:rsid w:val="001C1A61"/>
    <w:rsid w:val="001C1B7A"/>
    <w:rsid w:val="001C1DA1"/>
    <w:rsid w:val="001C1DD7"/>
    <w:rsid w:val="001C1F30"/>
    <w:rsid w:val="001C2067"/>
    <w:rsid w:val="001C26B7"/>
    <w:rsid w:val="001C27B0"/>
    <w:rsid w:val="001C2B5C"/>
    <w:rsid w:val="001C3003"/>
    <w:rsid w:val="001C3430"/>
    <w:rsid w:val="001C3B78"/>
    <w:rsid w:val="001C3E51"/>
    <w:rsid w:val="001C3EA8"/>
    <w:rsid w:val="001C414B"/>
    <w:rsid w:val="001C42AC"/>
    <w:rsid w:val="001C4875"/>
    <w:rsid w:val="001C5301"/>
    <w:rsid w:val="001C597D"/>
    <w:rsid w:val="001C5A91"/>
    <w:rsid w:val="001C6542"/>
    <w:rsid w:val="001C6903"/>
    <w:rsid w:val="001C69B5"/>
    <w:rsid w:val="001C6A5F"/>
    <w:rsid w:val="001C6AB1"/>
    <w:rsid w:val="001C71F6"/>
    <w:rsid w:val="001C73D5"/>
    <w:rsid w:val="001C74A6"/>
    <w:rsid w:val="001C7887"/>
    <w:rsid w:val="001C7D36"/>
    <w:rsid w:val="001C7D73"/>
    <w:rsid w:val="001D0285"/>
    <w:rsid w:val="001D0377"/>
    <w:rsid w:val="001D0406"/>
    <w:rsid w:val="001D082B"/>
    <w:rsid w:val="001D0BE0"/>
    <w:rsid w:val="001D0E1C"/>
    <w:rsid w:val="001D0F68"/>
    <w:rsid w:val="001D2BC9"/>
    <w:rsid w:val="001D2D12"/>
    <w:rsid w:val="001D2D27"/>
    <w:rsid w:val="001D2EA2"/>
    <w:rsid w:val="001D2F75"/>
    <w:rsid w:val="001D31DD"/>
    <w:rsid w:val="001D3A1D"/>
    <w:rsid w:val="001D3AE0"/>
    <w:rsid w:val="001D3B85"/>
    <w:rsid w:val="001D4170"/>
    <w:rsid w:val="001D430D"/>
    <w:rsid w:val="001D4CE6"/>
    <w:rsid w:val="001D4DC2"/>
    <w:rsid w:val="001D4EE1"/>
    <w:rsid w:val="001D577C"/>
    <w:rsid w:val="001D5C29"/>
    <w:rsid w:val="001D65A7"/>
    <w:rsid w:val="001D66AE"/>
    <w:rsid w:val="001D6B16"/>
    <w:rsid w:val="001D6CD6"/>
    <w:rsid w:val="001D6DA2"/>
    <w:rsid w:val="001D72BF"/>
    <w:rsid w:val="001D7352"/>
    <w:rsid w:val="001D74EE"/>
    <w:rsid w:val="001D763A"/>
    <w:rsid w:val="001D7FBE"/>
    <w:rsid w:val="001E00A9"/>
    <w:rsid w:val="001E04C0"/>
    <w:rsid w:val="001E0682"/>
    <w:rsid w:val="001E08A3"/>
    <w:rsid w:val="001E0B26"/>
    <w:rsid w:val="001E0FEF"/>
    <w:rsid w:val="001E1355"/>
    <w:rsid w:val="001E1373"/>
    <w:rsid w:val="001E16FA"/>
    <w:rsid w:val="001E2281"/>
    <w:rsid w:val="001E238B"/>
    <w:rsid w:val="001E2984"/>
    <w:rsid w:val="001E299E"/>
    <w:rsid w:val="001E2BCB"/>
    <w:rsid w:val="001E357D"/>
    <w:rsid w:val="001E37BE"/>
    <w:rsid w:val="001E3A20"/>
    <w:rsid w:val="001E3CA3"/>
    <w:rsid w:val="001E417B"/>
    <w:rsid w:val="001E44FD"/>
    <w:rsid w:val="001E4589"/>
    <w:rsid w:val="001E4614"/>
    <w:rsid w:val="001E4856"/>
    <w:rsid w:val="001E491F"/>
    <w:rsid w:val="001E4D3A"/>
    <w:rsid w:val="001E576E"/>
    <w:rsid w:val="001E5AB2"/>
    <w:rsid w:val="001E5DE3"/>
    <w:rsid w:val="001E5EC0"/>
    <w:rsid w:val="001E6436"/>
    <w:rsid w:val="001E6B5B"/>
    <w:rsid w:val="001E6D99"/>
    <w:rsid w:val="001E6E4E"/>
    <w:rsid w:val="001E6F71"/>
    <w:rsid w:val="001E7044"/>
    <w:rsid w:val="001E769C"/>
    <w:rsid w:val="001E7C9D"/>
    <w:rsid w:val="001E7D98"/>
    <w:rsid w:val="001F0403"/>
    <w:rsid w:val="001F05A2"/>
    <w:rsid w:val="001F0629"/>
    <w:rsid w:val="001F0C4E"/>
    <w:rsid w:val="001F0E6D"/>
    <w:rsid w:val="001F102A"/>
    <w:rsid w:val="001F1378"/>
    <w:rsid w:val="001F14B4"/>
    <w:rsid w:val="001F1F55"/>
    <w:rsid w:val="001F2180"/>
    <w:rsid w:val="001F28C1"/>
    <w:rsid w:val="001F3034"/>
    <w:rsid w:val="001F3574"/>
    <w:rsid w:val="001F3603"/>
    <w:rsid w:val="001F3B1E"/>
    <w:rsid w:val="001F3BA0"/>
    <w:rsid w:val="001F3D4B"/>
    <w:rsid w:val="001F4502"/>
    <w:rsid w:val="001F4C04"/>
    <w:rsid w:val="001F4C86"/>
    <w:rsid w:val="001F4FC7"/>
    <w:rsid w:val="001F502A"/>
    <w:rsid w:val="001F51FF"/>
    <w:rsid w:val="001F5434"/>
    <w:rsid w:val="001F56EA"/>
    <w:rsid w:val="001F59D4"/>
    <w:rsid w:val="001F5A56"/>
    <w:rsid w:val="001F5A9D"/>
    <w:rsid w:val="001F6071"/>
    <w:rsid w:val="001F65D7"/>
    <w:rsid w:val="001F6ACC"/>
    <w:rsid w:val="001F6B68"/>
    <w:rsid w:val="001F7050"/>
    <w:rsid w:val="001F7051"/>
    <w:rsid w:val="001F7455"/>
    <w:rsid w:val="001F7583"/>
    <w:rsid w:val="001F758F"/>
    <w:rsid w:val="001F7ADE"/>
    <w:rsid w:val="001F7C79"/>
    <w:rsid w:val="001F7D3F"/>
    <w:rsid w:val="00200204"/>
    <w:rsid w:val="002006F9"/>
    <w:rsid w:val="00200967"/>
    <w:rsid w:val="00200B57"/>
    <w:rsid w:val="00200EA3"/>
    <w:rsid w:val="00200EA6"/>
    <w:rsid w:val="0020118D"/>
    <w:rsid w:val="00201228"/>
    <w:rsid w:val="00201355"/>
    <w:rsid w:val="0020184C"/>
    <w:rsid w:val="002019A7"/>
    <w:rsid w:val="00201F28"/>
    <w:rsid w:val="002021A7"/>
    <w:rsid w:val="0020228A"/>
    <w:rsid w:val="00202360"/>
    <w:rsid w:val="00202475"/>
    <w:rsid w:val="00202BC2"/>
    <w:rsid w:val="00203813"/>
    <w:rsid w:val="00203A07"/>
    <w:rsid w:val="00204332"/>
    <w:rsid w:val="00204497"/>
    <w:rsid w:val="0020495B"/>
    <w:rsid w:val="00204A54"/>
    <w:rsid w:val="00204E24"/>
    <w:rsid w:val="00204F01"/>
    <w:rsid w:val="00204F97"/>
    <w:rsid w:val="0020516B"/>
    <w:rsid w:val="002053DB"/>
    <w:rsid w:val="0020568D"/>
    <w:rsid w:val="002058CD"/>
    <w:rsid w:val="0020640A"/>
    <w:rsid w:val="002065F2"/>
    <w:rsid w:val="00206676"/>
    <w:rsid w:val="002067F9"/>
    <w:rsid w:val="002077F4"/>
    <w:rsid w:val="00207C3A"/>
    <w:rsid w:val="00207D35"/>
    <w:rsid w:val="00207D46"/>
    <w:rsid w:val="00207ECF"/>
    <w:rsid w:val="00210054"/>
    <w:rsid w:val="002101BC"/>
    <w:rsid w:val="0021020F"/>
    <w:rsid w:val="002102C2"/>
    <w:rsid w:val="002105F9"/>
    <w:rsid w:val="00210A5E"/>
    <w:rsid w:val="00210CC8"/>
    <w:rsid w:val="002112CD"/>
    <w:rsid w:val="00211792"/>
    <w:rsid w:val="00211D5F"/>
    <w:rsid w:val="00211FDF"/>
    <w:rsid w:val="00212160"/>
    <w:rsid w:val="00212216"/>
    <w:rsid w:val="00212512"/>
    <w:rsid w:val="00212836"/>
    <w:rsid w:val="002129DA"/>
    <w:rsid w:val="00212C6E"/>
    <w:rsid w:val="00212E44"/>
    <w:rsid w:val="002137B5"/>
    <w:rsid w:val="0021390D"/>
    <w:rsid w:val="00213B7B"/>
    <w:rsid w:val="002142B2"/>
    <w:rsid w:val="00214602"/>
    <w:rsid w:val="00214793"/>
    <w:rsid w:val="0021498E"/>
    <w:rsid w:val="002149B7"/>
    <w:rsid w:val="00214ED5"/>
    <w:rsid w:val="002151BD"/>
    <w:rsid w:val="002154F8"/>
    <w:rsid w:val="0021573F"/>
    <w:rsid w:val="00215C49"/>
    <w:rsid w:val="002161E8"/>
    <w:rsid w:val="00216227"/>
    <w:rsid w:val="00216B5E"/>
    <w:rsid w:val="00216D27"/>
    <w:rsid w:val="00216E3D"/>
    <w:rsid w:val="00217955"/>
    <w:rsid w:val="0021799A"/>
    <w:rsid w:val="00217A0C"/>
    <w:rsid w:val="00217A96"/>
    <w:rsid w:val="00217B82"/>
    <w:rsid w:val="00220325"/>
    <w:rsid w:val="002203C7"/>
    <w:rsid w:val="002205C7"/>
    <w:rsid w:val="00220643"/>
    <w:rsid w:val="0022081E"/>
    <w:rsid w:val="0022087F"/>
    <w:rsid w:val="00220DE3"/>
    <w:rsid w:val="00220F69"/>
    <w:rsid w:val="00221541"/>
    <w:rsid w:val="0022162C"/>
    <w:rsid w:val="0022180C"/>
    <w:rsid w:val="002218B0"/>
    <w:rsid w:val="00221EE9"/>
    <w:rsid w:val="00222899"/>
    <w:rsid w:val="00223D1C"/>
    <w:rsid w:val="00224C47"/>
    <w:rsid w:val="00224E13"/>
    <w:rsid w:val="002256B8"/>
    <w:rsid w:val="00225946"/>
    <w:rsid w:val="002259DE"/>
    <w:rsid w:val="00225A6D"/>
    <w:rsid w:val="00225ABA"/>
    <w:rsid w:val="00225D0E"/>
    <w:rsid w:val="00225D2E"/>
    <w:rsid w:val="00225E44"/>
    <w:rsid w:val="00226F4A"/>
    <w:rsid w:val="00227467"/>
    <w:rsid w:val="002279D6"/>
    <w:rsid w:val="00227ABD"/>
    <w:rsid w:val="00227AEE"/>
    <w:rsid w:val="00230340"/>
    <w:rsid w:val="0023045F"/>
    <w:rsid w:val="00230998"/>
    <w:rsid w:val="00230EA2"/>
    <w:rsid w:val="00231CFA"/>
    <w:rsid w:val="00231F7D"/>
    <w:rsid w:val="002323B2"/>
    <w:rsid w:val="002325F5"/>
    <w:rsid w:val="00232AF1"/>
    <w:rsid w:val="00232B7F"/>
    <w:rsid w:val="00232CDB"/>
    <w:rsid w:val="0023301D"/>
    <w:rsid w:val="0023350B"/>
    <w:rsid w:val="00233518"/>
    <w:rsid w:val="00233765"/>
    <w:rsid w:val="00233A51"/>
    <w:rsid w:val="0023450F"/>
    <w:rsid w:val="00234CE8"/>
    <w:rsid w:val="00234DB5"/>
    <w:rsid w:val="00234E85"/>
    <w:rsid w:val="00234FB5"/>
    <w:rsid w:val="002350DC"/>
    <w:rsid w:val="00235480"/>
    <w:rsid w:val="002355D5"/>
    <w:rsid w:val="00235859"/>
    <w:rsid w:val="00235AF5"/>
    <w:rsid w:val="00235C17"/>
    <w:rsid w:val="00235C9A"/>
    <w:rsid w:val="002360F8"/>
    <w:rsid w:val="002364DB"/>
    <w:rsid w:val="002366BB"/>
    <w:rsid w:val="002368A4"/>
    <w:rsid w:val="00236C29"/>
    <w:rsid w:val="00236FA1"/>
    <w:rsid w:val="00237003"/>
    <w:rsid w:val="002372B3"/>
    <w:rsid w:val="00237588"/>
    <w:rsid w:val="00240302"/>
    <w:rsid w:val="002412A1"/>
    <w:rsid w:val="00241337"/>
    <w:rsid w:val="002419E2"/>
    <w:rsid w:val="00241FBE"/>
    <w:rsid w:val="0024202C"/>
    <w:rsid w:val="002423F0"/>
    <w:rsid w:val="00242BAB"/>
    <w:rsid w:val="00242F4A"/>
    <w:rsid w:val="00243123"/>
    <w:rsid w:val="0024330A"/>
    <w:rsid w:val="0024364C"/>
    <w:rsid w:val="0024375A"/>
    <w:rsid w:val="00243875"/>
    <w:rsid w:val="0024400F"/>
    <w:rsid w:val="002440E1"/>
    <w:rsid w:val="0024413E"/>
    <w:rsid w:val="00244178"/>
    <w:rsid w:val="002445F8"/>
    <w:rsid w:val="00244823"/>
    <w:rsid w:val="00244D80"/>
    <w:rsid w:val="00244E69"/>
    <w:rsid w:val="002451F6"/>
    <w:rsid w:val="00245277"/>
    <w:rsid w:val="00245965"/>
    <w:rsid w:val="002459EF"/>
    <w:rsid w:val="00245B06"/>
    <w:rsid w:val="00245C38"/>
    <w:rsid w:val="00245F3B"/>
    <w:rsid w:val="0024658C"/>
    <w:rsid w:val="00246B0B"/>
    <w:rsid w:val="00246E3F"/>
    <w:rsid w:val="00247264"/>
    <w:rsid w:val="002473D2"/>
    <w:rsid w:val="00247962"/>
    <w:rsid w:val="00247DD6"/>
    <w:rsid w:val="002502EE"/>
    <w:rsid w:val="0025041A"/>
    <w:rsid w:val="002504BD"/>
    <w:rsid w:val="002506EC"/>
    <w:rsid w:val="00250838"/>
    <w:rsid w:val="0025086C"/>
    <w:rsid w:val="00250FF1"/>
    <w:rsid w:val="00251164"/>
    <w:rsid w:val="00251803"/>
    <w:rsid w:val="00251C5A"/>
    <w:rsid w:val="0025231C"/>
    <w:rsid w:val="0025232D"/>
    <w:rsid w:val="002523BF"/>
    <w:rsid w:val="00252531"/>
    <w:rsid w:val="00252641"/>
    <w:rsid w:val="00252941"/>
    <w:rsid w:val="00253303"/>
    <w:rsid w:val="00253533"/>
    <w:rsid w:val="00253755"/>
    <w:rsid w:val="002538EE"/>
    <w:rsid w:val="00253964"/>
    <w:rsid w:val="00253D5E"/>
    <w:rsid w:val="00254145"/>
    <w:rsid w:val="00254482"/>
    <w:rsid w:val="0025457B"/>
    <w:rsid w:val="00254762"/>
    <w:rsid w:val="00254823"/>
    <w:rsid w:val="00254F89"/>
    <w:rsid w:val="002550DA"/>
    <w:rsid w:val="00255211"/>
    <w:rsid w:val="00255223"/>
    <w:rsid w:val="002552B8"/>
    <w:rsid w:val="00255592"/>
    <w:rsid w:val="002558D3"/>
    <w:rsid w:val="00255E32"/>
    <w:rsid w:val="00255FB3"/>
    <w:rsid w:val="00256BE8"/>
    <w:rsid w:val="00256F43"/>
    <w:rsid w:val="0025727B"/>
    <w:rsid w:val="0025757F"/>
    <w:rsid w:val="00257EF9"/>
    <w:rsid w:val="002602F7"/>
    <w:rsid w:val="00260748"/>
    <w:rsid w:val="00260AE1"/>
    <w:rsid w:val="00260BA2"/>
    <w:rsid w:val="00260C8A"/>
    <w:rsid w:val="00261097"/>
    <w:rsid w:val="00261EFB"/>
    <w:rsid w:val="00261FC0"/>
    <w:rsid w:val="00262165"/>
    <w:rsid w:val="00262272"/>
    <w:rsid w:val="0026247B"/>
    <w:rsid w:val="0026382C"/>
    <w:rsid w:val="00263841"/>
    <w:rsid w:val="00263BCC"/>
    <w:rsid w:val="00263BEE"/>
    <w:rsid w:val="00263E27"/>
    <w:rsid w:val="00264265"/>
    <w:rsid w:val="0026469F"/>
    <w:rsid w:val="002655CA"/>
    <w:rsid w:val="00265730"/>
    <w:rsid w:val="002657F6"/>
    <w:rsid w:val="00265A24"/>
    <w:rsid w:val="002664F3"/>
    <w:rsid w:val="00266A02"/>
    <w:rsid w:val="00266AF4"/>
    <w:rsid w:val="00266B70"/>
    <w:rsid w:val="002671CC"/>
    <w:rsid w:val="002677C9"/>
    <w:rsid w:val="00270162"/>
    <w:rsid w:val="00270230"/>
    <w:rsid w:val="002705CE"/>
    <w:rsid w:val="002706B0"/>
    <w:rsid w:val="00270D4A"/>
    <w:rsid w:val="00271097"/>
    <w:rsid w:val="002717C4"/>
    <w:rsid w:val="002719CE"/>
    <w:rsid w:val="00271A8C"/>
    <w:rsid w:val="00271B70"/>
    <w:rsid w:val="002722C5"/>
    <w:rsid w:val="00272819"/>
    <w:rsid w:val="00272870"/>
    <w:rsid w:val="002728BC"/>
    <w:rsid w:val="002728BF"/>
    <w:rsid w:val="002736C5"/>
    <w:rsid w:val="0027395A"/>
    <w:rsid w:val="00273D4E"/>
    <w:rsid w:val="00273D54"/>
    <w:rsid w:val="00273DDB"/>
    <w:rsid w:val="00273FFF"/>
    <w:rsid w:val="0027423C"/>
    <w:rsid w:val="002743C7"/>
    <w:rsid w:val="00274462"/>
    <w:rsid w:val="002745BF"/>
    <w:rsid w:val="00275114"/>
    <w:rsid w:val="0027536A"/>
    <w:rsid w:val="0027595D"/>
    <w:rsid w:val="00275B6E"/>
    <w:rsid w:val="0027615A"/>
    <w:rsid w:val="002768B8"/>
    <w:rsid w:val="002772D5"/>
    <w:rsid w:val="00277424"/>
    <w:rsid w:val="00277A8D"/>
    <w:rsid w:val="00277C6A"/>
    <w:rsid w:val="002803D3"/>
    <w:rsid w:val="00280CE8"/>
    <w:rsid w:val="0028148E"/>
    <w:rsid w:val="002814DC"/>
    <w:rsid w:val="00281552"/>
    <w:rsid w:val="00281954"/>
    <w:rsid w:val="00281F89"/>
    <w:rsid w:val="00282052"/>
    <w:rsid w:val="002822CB"/>
    <w:rsid w:val="002825D5"/>
    <w:rsid w:val="0028278B"/>
    <w:rsid w:val="0028288C"/>
    <w:rsid w:val="00282E54"/>
    <w:rsid w:val="00282EF8"/>
    <w:rsid w:val="00282F7D"/>
    <w:rsid w:val="0028300D"/>
    <w:rsid w:val="002833AD"/>
    <w:rsid w:val="002833EF"/>
    <w:rsid w:val="002835D2"/>
    <w:rsid w:val="00283F4C"/>
    <w:rsid w:val="00283FE3"/>
    <w:rsid w:val="00284008"/>
    <w:rsid w:val="0028442D"/>
    <w:rsid w:val="00284965"/>
    <w:rsid w:val="00284981"/>
    <w:rsid w:val="00284D69"/>
    <w:rsid w:val="00285039"/>
    <w:rsid w:val="00285125"/>
    <w:rsid w:val="002853E5"/>
    <w:rsid w:val="00285451"/>
    <w:rsid w:val="00285857"/>
    <w:rsid w:val="00286105"/>
    <w:rsid w:val="0028648D"/>
    <w:rsid w:val="00286650"/>
    <w:rsid w:val="00286EF2"/>
    <w:rsid w:val="00286F4F"/>
    <w:rsid w:val="002877C1"/>
    <w:rsid w:val="00287A16"/>
    <w:rsid w:val="00290310"/>
    <w:rsid w:val="002904E1"/>
    <w:rsid w:val="0029054E"/>
    <w:rsid w:val="00290613"/>
    <w:rsid w:val="0029063E"/>
    <w:rsid w:val="002907C7"/>
    <w:rsid w:val="00291063"/>
    <w:rsid w:val="00291124"/>
    <w:rsid w:val="002912A7"/>
    <w:rsid w:val="00292034"/>
    <w:rsid w:val="002923B5"/>
    <w:rsid w:val="002923BC"/>
    <w:rsid w:val="002927DB"/>
    <w:rsid w:val="00292951"/>
    <w:rsid w:val="0029308A"/>
    <w:rsid w:val="00293302"/>
    <w:rsid w:val="0029350E"/>
    <w:rsid w:val="002937A3"/>
    <w:rsid w:val="00293902"/>
    <w:rsid w:val="00293B38"/>
    <w:rsid w:val="00293D60"/>
    <w:rsid w:val="00293DE5"/>
    <w:rsid w:val="00293ECF"/>
    <w:rsid w:val="00293FDA"/>
    <w:rsid w:val="00294554"/>
    <w:rsid w:val="002947AE"/>
    <w:rsid w:val="00294895"/>
    <w:rsid w:val="00294905"/>
    <w:rsid w:val="00294E09"/>
    <w:rsid w:val="002951D6"/>
    <w:rsid w:val="002959B1"/>
    <w:rsid w:val="00295E49"/>
    <w:rsid w:val="002961A2"/>
    <w:rsid w:val="002962A2"/>
    <w:rsid w:val="00296649"/>
    <w:rsid w:val="0029685C"/>
    <w:rsid w:val="00296B20"/>
    <w:rsid w:val="00296CCE"/>
    <w:rsid w:val="0029711F"/>
    <w:rsid w:val="00297150"/>
    <w:rsid w:val="002973F8"/>
    <w:rsid w:val="0029774C"/>
    <w:rsid w:val="002A0015"/>
    <w:rsid w:val="002A009D"/>
    <w:rsid w:val="002A00A9"/>
    <w:rsid w:val="002A04A1"/>
    <w:rsid w:val="002A0543"/>
    <w:rsid w:val="002A05F0"/>
    <w:rsid w:val="002A114E"/>
    <w:rsid w:val="002A17B2"/>
    <w:rsid w:val="002A2026"/>
    <w:rsid w:val="002A2333"/>
    <w:rsid w:val="002A2665"/>
    <w:rsid w:val="002A2E1A"/>
    <w:rsid w:val="002A30BC"/>
    <w:rsid w:val="002A30CC"/>
    <w:rsid w:val="002A31B7"/>
    <w:rsid w:val="002A3398"/>
    <w:rsid w:val="002A3FC6"/>
    <w:rsid w:val="002A4295"/>
    <w:rsid w:val="002A4334"/>
    <w:rsid w:val="002A44F6"/>
    <w:rsid w:val="002A4A26"/>
    <w:rsid w:val="002A524F"/>
    <w:rsid w:val="002A52E0"/>
    <w:rsid w:val="002A5552"/>
    <w:rsid w:val="002A5560"/>
    <w:rsid w:val="002A56EB"/>
    <w:rsid w:val="002A58A7"/>
    <w:rsid w:val="002A593D"/>
    <w:rsid w:val="002A59CC"/>
    <w:rsid w:val="002A6BD6"/>
    <w:rsid w:val="002A6F15"/>
    <w:rsid w:val="002A7363"/>
    <w:rsid w:val="002A73D2"/>
    <w:rsid w:val="002A75B4"/>
    <w:rsid w:val="002A7748"/>
    <w:rsid w:val="002A7FAD"/>
    <w:rsid w:val="002B084C"/>
    <w:rsid w:val="002B0ACD"/>
    <w:rsid w:val="002B13B6"/>
    <w:rsid w:val="002B1440"/>
    <w:rsid w:val="002B1612"/>
    <w:rsid w:val="002B1CB5"/>
    <w:rsid w:val="002B1D25"/>
    <w:rsid w:val="002B1ED0"/>
    <w:rsid w:val="002B252E"/>
    <w:rsid w:val="002B291F"/>
    <w:rsid w:val="002B2A2E"/>
    <w:rsid w:val="002B301A"/>
    <w:rsid w:val="002B3102"/>
    <w:rsid w:val="002B318B"/>
    <w:rsid w:val="002B318D"/>
    <w:rsid w:val="002B3F53"/>
    <w:rsid w:val="002B3F6E"/>
    <w:rsid w:val="002B3FA7"/>
    <w:rsid w:val="002B4054"/>
    <w:rsid w:val="002B418B"/>
    <w:rsid w:val="002B4910"/>
    <w:rsid w:val="002B4F10"/>
    <w:rsid w:val="002B51AD"/>
    <w:rsid w:val="002B54BB"/>
    <w:rsid w:val="002B5739"/>
    <w:rsid w:val="002B58A4"/>
    <w:rsid w:val="002B594B"/>
    <w:rsid w:val="002B61CD"/>
    <w:rsid w:val="002B666C"/>
    <w:rsid w:val="002B6773"/>
    <w:rsid w:val="002B6A5D"/>
    <w:rsid w:val="002B6C4A"/>
    <w:rsid w:val="002B6F87"/>
    <w:rsid w:val="002B796E"/>
    <w:rsid w:val="002B7D04"/>
    <w:rsid w:val="002C0541"/>
    <w:rsid w:val="002C0ADB"/>
    <w:rsid w:val="002C0D9E"/>
    <w:rsid w:val="002C0E30"/>
    <w:rsid w:val="002C0EFF"/>
    <w:rsid w:val="002C0F7D"/>
    <w:rsid w:val="002C11E3"/>
    <w:rsid w:val="002C122F"/>
    <w:rsid w:val="002C13BB"/>
    <w:rsid w:val="002C13C6"/>
    <w:rsid w:val="002C20A8"/>
    <w:rsid w:val="002C22F0"/>
    <w:rsid w:val="002C25AD"/>
    <w:rsid w:val="002C2920"/>
    <w:rsid w:val="002C2BAE"/>
    <w:rsid w:val="002C2C4F"/>
    <w:rsid w:val="002C2D5F"/>
    <w:rsid w:val="002C303A"/>
    <w:rsid w:val="002C334F"/>
    <w:rsid w:val="002C3500"/>
    <w:rsid w:val="002C3B7A"/>
    <w:rsid w:val="002C3DBB"/>
    <w:rsid w:val="002C4127"/>
    <w:rsid w:val="002C4663"/>
    <w:rsid w:val="002C4952"/>
    <w:rsid w:val="002C49DC"/>
    <w:rsid w:val="002C4A2A"/>
    <w:rsid w:val="002C4EC1"/>
    <w:rsid w:val="002C51FF"/>
    <w:rsid w:val="002C5388"/>
    <w:rsid w:val="002C5B23"/>
    <w:rsid w:val="002C5C70"/>
    <w:rsid w:val="002C61A9"/>
    <w:rsid w:val="002C62B5"/>
    <w:rsid w:val="002C62E1"/>
    <w:rsid w:val="002C633F"/>
    <w:rsid w:val="002C640A"/>
    <w:rsid w:val="002C65A3"/>
    <w:rsid w:val="002C65E2"/>
    <w:rsid w:val="002C68AB"/>
    <w:rsid w:val="002C692A"/>
    <w:rsid w:val="002C6A8B"/>
    <w:rsid w:val="002C6C44"/>
    <w:rsid w:val="002C6C6F"/>
    <w:rsid w:val="002C6DE6"/>
    <w:rsid w:val="002C6F5C"/>
    <w:rsid w:val="002C7627"/>
    <w:rsid w:val="002C7985"/>
    <w:rsid w:val="002C7A2B"/>
    <w:rsid w:val="002C7CA7"/>
    <w:rsid w:val="002D05BD"/>
    <w:rsid w:val="002D07E0"/>
    <w:rsid w:val="002D085B"/>
    <w:rsid w:val="002D1D73"/>
    <w:rsid w:val="002D1E96"/>
    <w:rsid w:val="002D1F82"/>
    <w:rsid w:val="002D210B"/>
    <w:rsid w:val="002D23F5"/>
    <w:rsid w:val="002D2F30"/>
    <w:rsid w:val="002D3397"/>
    <w:rsid w:val="002D3698"/>
    <w:rsid w:val="002D36FB"/>
    <w:rsid w:val="002D37DA"/>
    <w:rsid w:val="002D38A5"/>
    <w:rsid w:val="002D3B81"/>
    <w:rsid w:val="002D3B82"/>
    <w:rsid w:val="002D3ED1"/>
    <w:rsid w:val="002D433B"/>
    <w:rsid w:val="002D44EA"/>
    <w:rsid w:val="002D4BDD"/>
    <w:rsid w:val="002D4D9C"/>
    <w:rsid w:val="002D55DA"/>
    <w:rsid w:val="002D568E"/>
    <w:rsid w:val="002D57B0"/>
    <w:rsid w:val="002D5B46"/>
    <w:rsid w:val="002D5C66"/>
    <w:rsid w:val="002D5F11"/>
    <w:rsid w:val="002D60D9"/>
    <w:rsid w:val="002D61CB"/>
    <w:rsid w:val="002D6858"/>
    <w:rsid w:val="002D7030"/>
    <w:rsid w:val="002D71A8"/>
    <w:rsid w:val="002D7811"/>
    <w:rsid w:val="002D79AF"/>
    <w:rsid w:val="002D7B05"/>
    <w:rsid w:val="002E0033"/>
    <w:rsid w:val="002E043F"/>
    <w:rsid w:val="002E0752"/>
    <w:rsid w:val="002E083C"/>
    <w:rsid w:val="002E08D8"/>
    <w:rsid w:val="002E0C32"/>
    <w:rsid w:val="002E0EC6"/>
    <w:rsid w:val="002E16AE"/>
    <w:rsid w:val="002E16F5"/>
    <w:rsid w:val="002E1721"/>
    <w:rsid w:val="002E18BD"/>
    <w:rsid w:val="002E1ABB"/>
    <w:rsid w:val="002E1C45"/>
    <w:rsid w:val="002E1F55"/>
    <w:rsid w:val="002E2123"/>
    <w:rsid w:val="002E2A73"/>
    <w:rsid w:val="002E387E"/>
    <w:rsid w:val="002E392A"/>
    <w:rsid w:val="002E3A7B"/>
    <w:rsid w:val="002E3ADF"/>
    <w:rsid w:val="002E3C23"/>
    <w:rsid w:val="002E3D74"/>
    <w:rsid w:val="002E446A"/>
    <w:rsid w:val="002E456E"/>
    <w:rsid w:val="002E49F7"/>
    <w:rsid w:val="002E5160"/>
    <w:rsid w:val="002E5491"/>
    <w:rsid w:val="002E569F"/>
    <w:rsid w:val="002E5971"/>
    <w:rsid w:val="002E5A38"/>
    <w:rsid w:val="002E6068"/>
    <w:rsid w:val="002E6139"/>
    <w:rsid w:val="002E6150"/>
    <w:rsid w:val="002E63E8"/>
    <w:rsid w:val="002E68AB"/>
    <w:rsid w:val="002E6D69"/>
    <w:rsid w:val="002E6EC6"/>
    <w:rsid w:val="002F0ECA"/>
    <w:rsid w:val="002F0F2B"/>
    <w:rsid w:val="002F19CE"/>
    <w:rsid w:val="002F1AD1"/>
    <w:rsid w:val="002F1CB3"/>
    <w:rsid w:val="002F1D9A"/>
    <w:rsid w:val="002F2132"/>
    <w:rsid w:val="002F29A3"/>
    <w:rsid w:val="002F33A5"/>
    <w:rsid w:val="002F383B"/>
    <w:rsid w:val="002F3C5B"/>
    <w:rsid w:val="002F3CA1"/>
    <w:rsid w:val="002F3EF3"/>
    <w:rsid w:val="002F43EC"/>
    <w:rsid w:val="002F4911"/>
    <w:rsid w:val="002F4C75"/>
    <w:rsid w:val="002F53C2"/>
    <w:rsid w:val="002F5879"/>
    <w:rsid w:val="002F5A76"/>
    <w:rsid w:val="002F5C81"/>
    <w:rsid w:val="002F5CFB"/>
    <w:rsid w:val="002F5E57"/>
    <w:rsid w:val="002F5E60"/>
    <w:rsid w:val="002F5F9C"/>
    <w:rsid w:val="002F6678"/>
    <w:rsid w:val="002F6CA1"/>
    <w:rsid w:val="002F6CD5"/>
    <w:rsid w:val="002F714C"/>
    <w:rsid w:val="002F7378"/>
    <w:rsid w:val="002F78D1"/>
    <w:rsid w:val="002F7CEE"/>
    <w:rsid w:val="002F7D32"/>
    <w:rsid w:val="002F7E85"/>
    <w:rsid w:val="003001A3"/>
    <w:rsid w:val="003007B2"/>
    <w:rsid w:val="00300CD9"/>
    <w:rsid w:val="00300EF3"/>
    <w:rsid w:val="003016A6"/>
    <w:rsid w:val="0030179A"/>
    <w:rsid w:val="00301A9F"/>
    <w:rsid w:val="00301CAB"/>
    <w:rsid w:val="003021D3"/>
    <w:rsid w:val="0030229B"/>
    <w:rsid w:val="00302319"/>
    <w:rsid w:val="0030271B"/>
    <w:rsid w:val="00302A44"/>
    <w:rsid w:val="00302DA4"/>
    <w:rsid w:val="0030302C"/>
    <w:rsid w:val="00303A27"/>
    <w:rsid w:val="00303B87"/>
    <w:rsid w:val="00303F23"/>
    <w:rsid w:val="003040B9"/>
    <w:rsid w:val="00304446"/>
    <w:rsid w:val="003048EE"/>
    <w:rsid w:val="00304C90"/>
    <w:rsid w:val="00304E94"/>
    <w:rsid w:val="00304E9E"/>
    <w:rsid w:val="00304FAD"/>
    <w:rsid w:val="0030528B"/>
    <w:rsid w:val="00305336"/>
    <w:rsid w:val="0030582A"/>
    <w:rsid w:val="00305B7B"/>
    <w:rsid w:val="00305BC5"/>
    <w:rsid w:val="00305D43"/>
    <w:rsid w:val="00305F70"/>
    <w:rsid w:val="00306026"/>
    <w:rsid w:val="00306357"/>
    <w:rsid w:val="0030653A"/>
    <w:rsid w:val="0030684A"/>
    <w:rsid w:val="00306A27"/>
    <w:rsid w:val="0030733D"/>
    <w:rsid w:val="003073F2"/>
    <w:rsid w:val="00307404"/>
    <w:rsid w:val="003075FE"/>
    <w:rsid w:val="00307889"/>
    <w:rsid w:val="00307B24"/>
    <w:rsid w:val="0031007E"/>
    <w:rsid w:val="0031064D"/>
    <w:rsid w:val="00310AEF"/>
    <w:rsid w:val="00310B5F"/>
    <w:rsid w:val="00310EE2"/>
    <w:rsid w:val="00311120"/>
    <w:rsid w:val="00311289"/>
    <w:rsid w:val="00311F19"/>
    <w:rsid w:val="00312617"/>
    <w:rsid w:val="0031270A"/>
    <w:rsid w:val="003129C3"/>
    <w:rsid w:val="003129C8"/>
    <w:rsid w:val="00312D69"/>
    <w:rsid w:val="00313190"/>
    <w:rsid w:val="003133A9"/>
    <w:rsid w:val="00313596"/>
    <w:rsid w:val="00313ECE"/>
    <w:rsid w:val="00314009"/>
    <w:rsid w:val="00314406"/>
    <w:rsid w:val="0031448B"/>
    <w:rsid w:val="003144FD"/>
    <w:rsid w:val="0031455D"/>
    <w:rsid w:val="00314750"/>
    <w:rsid w:val="00314904"/>
    <w:rsid w:val="00314BE9"/>
    <w:rsid w:val="0031540D"/>
    <w:rsid w:val="003155B7"/>
    <w:rsid w:val="00315658"/>
    <w:rsid w:val="00315A10"/>
    <w:rsid w:val="00315FEC"/>
    <w:rsid w:val="003161C7"/>
    <w:rsid w:val="00316416"/>
    <w:rsid w:val="00316437"/>
    <w:rsid w:val="003164C2"/>
    <w:rsid w:val="00316940"/>
    <w:rsid w:val="00316B9C"/>
    <w:rsid w:val="00316D54"/>
    <w:rsid w:val="00316F06"/>
    <w:rsid w:val="0031706F"/>
    <w:rsid w:val="00317892"/>
    <w:rsid w:val="00317AC5"/>
    <w:rsid w:val="00317B76"/>
    <w:rsid w:val="00317D74"/>
    <w:rsid w:val="0032054D"/>
    <w:rsid w:val="003206B8"/>
    <w:rsid w:val="00320844"/>
    <w:rsid w:val="00320A41"/>
    <w:rsid w:val="00320D72"/>
    <w:rsid w:val="00320E6B"/>
    <w:rsid w:val="003214B8"/>
    <w:rsid w:val="00321753"/>
    <w:rsid w:val="00321AC8"/>
    <w:rsid w:val="00321CDF"/>
    <w:rsid w:val="00321CFF"/>
    <w:rsid w:val="00321E49"/>
    <w:rsid w:val="00322005"/>
    <w:rsid w:val="00322392"/>
    <w:rsid w:val="00322410"/>
    <w:rsid w:val="003224D2"/>
    <w:rsid w:val="00322951"/>
    <w:rsid w:val="00322B05"/>
    <w:rsid w:val="00322B68"/>
    <w:rsid w:val="00322BA4"/>
    <w:rsid w:val="00322D11"/>
    <w:rsid w:val="00323193"/>
    <w:rsid w:val="00323350"/>
    <w:rsid w:val="003234FA"/>
    <w:rsid w:val="0032494B"/>
    <w:rsid w:val="00324B08"/>
    <w:rsid w:val="00324C98"/>
    <w:rsid w:val="00324D5A"/>
    <w:rsid w:val="00324EEF"/>
    <w:rsid w:val="0032534D"/>
    <w:rsid w:val="0032551D"/>
    <w:rsid w:val="0032567F"/>
    <w:rsid w:val="00325F97"/>
    <w:rsid w:val="0032611D"/>
    <w:rsid w:val="003262A8"/>
    <w:rsid w:val="003263DB"/>
    <w:rsid w:val="00327883"/>
    <w:rsid w:val="00327B2B"/>
    <w:rsid w:val="00327C9B"/>
    <w:rsid w:val="00330337"/>
    <w:rsid w:val="00330574"/>
    <w:rsid w:val="00330710"/>
    <w:rsid w:val="003308B3"/>
    <w:rsid w:val="00330B2B"/>
    <w:rsid w:val="003310CD"/>
    <w:rsid w:val="003312A8"/>
    <w:rsid w:val="00331304"/>
    <w:rsid w:val="00331849"/>
    <w:rsid w:val="0033264B"/>
    <w:rsid w:val="00332971"/>
    <w:rsid w:val="00332999"/>
    <w:rsid w:val="00332B79"/>
    <w:rsid w:val="003330CF"/>
    <w:rsid w:val="0033349E"/>
    <w:rsid w:val="0033353A"/>
    <w:rsid w:val="003339CF"/>
    <w:rsid w:val="00333B2D"/>
    <w:rsid w:val="00333DAF"/>
    <w:rsid w:val="00333E74"/>
    <w:rsid w:val="0033404A"/>
    <w:rsid w:val="00334413"/>
    <w:rsid w:val="00334672"/>
    <w:rsid w:val="00334C0A"/>
    <w:rsid w:val="0033500C"/>
    <w:rsid w:val="003356AF"/>
    <w:rsid w:val="00335848"/>
    <w:rsid w:val="00335CC8"/>
    <w:rsid w:val="00335D29"/>
    <w:rsid w:val="00336CB3"/>
    <w:rsid w:val="00336E1F"/>
    <w:rsid w:val="003370C4"/>
    <w:rsid w:val="0033724C"/>
    <w:rsid w:val="00337534"/>
    <w:rsid w:val="00337B91"/>
    <w:rsid w:val="00337D4B"/>
    <w:rsid w:val="00337E19"/>
    <w:rsid w:val="00337FE1"/>
    <w:rsid w:val="00340443"/>
    <w:rsid w:val="00340B0C"/>
    <w:rsid w:val="00340B78"/>
    <w:rsid w:val="00340C37"/>
    <w:rsid w:val="00341974"/>
    <w:rsid w:val="00341C24"/>
    <w:rsid w:val="003420DB"/>
    <w:rsid w:val="003421FD"/>
    <w:rsid w:val="00342E14"/>
    <w:rsid w:val="003432B0"/>
    <w:rsid w:val="0034333C"/>
    <w:rsid w:val="003434F1"/>
    <w:rsid w:val="00343700"/>
    <w:rsid w:val="003437BF"/>
    <w:rsid w:val="00343B0B"/>
    <w:rsid w:val="00343BAB"/>
    <w:rsid w:val="00344129"/>
    <w:rsid w:val="00344473"/>
    <w:rsid w:val="00344954"/>
    <w:rsid w:val="00344AAE"/>
    <w:rsid w:val="00344C02"/>
    <w:rsid w:val="00344C28"/>
    <w:rsid w:val="003450A4"/>
    <w:rsid w:val="003451C4"/>
    <w:rsid w:val="003451F9"/>
    <w:rsid w:val="003452B6"/>
    <w:rsid w:val="00345646"/>
    <w:rsid w:val="00345BFB"/>
    <w:rsid w:val="00347835"/>
    <w:rsid w:val="00347B71"/>
    <w:rsid w:val="0035013E"/>
    <w:rsid w:val="00350557"/>
    <w:rsid w:val="003506C4"/>
    <w:rsid w:val="00350701"/>
    <w:rsid w:val="0035092E"/>
    <w:rsid w:val="00350A23"/>
    <w:rsid w:val="0035102F"/>
    <w:rsid w:val="0035105B"/>
    <w:rsid w:val="0035176E"/>
    <w:rsid w:val="003517B6"/>
    <w:rsid w:val="00351F75"/>
    <w:rsid w:val="00351F95"/>
    <w:rsid w:val="0035214B"/>
    <w:rsid w:val="00352497"/>
    <w:rsid w:val="00352555"/>
    <w:rsid w:val="0035295C"/>
    <w:rsid w:val="00353EA1"/>
    <w:rsid w:val="0035493F"/>
    <w:rsid w:val="00354F10"/>
    <w:rsid w:val="00354FB0"/>
    <w:rsid w:val="003553A4"/>
    <w:rsid w:val="00355545"/>
    <w:rsid w:val="00355571"/>
    <w:rsid w:val="0035562A"/>
    <w:rsid w:val="003556EA"/>
    <w:rsid w:val="00355F64"/>
    <w:rsid w:val="00356312"/>
    <w:rsid w:val="0035652F"/>
    <w:rsid w:val="00356839"/>
    <w:rsid w:val="003568E6"/>
    <w:rsid w:val="00356B78"/>
    <w:rsid w:val="00356FB6"/>
    <w:rsid w:val="00357D00"/>
    <w:rsid w:val="00357D07"/>
    <w:rsid w:val="00357D49"/>
    <w:rsid w:val="00360097"/>
    <w:rsid w:val="003600D7"/>
    <w:rsid w:val="003607B6"/>
    <w:rsid w:val="00361210"/>
    <w:rsid w:val="00361640"/>
    <w:rsid w:val="003616B5"/>
    <w:rsid w:val="003618C5"/>
    <w:rsid w:val="003619B0"/>
    <w:rsid w:val="00361C5A"/>
    <w:rsid w:val="00361C6D"/>
    <w:rsid w:val="00362077"/>
    <w:rsid w:val="00362263"/>
    <w:rsid w:val="0036240F"/>
    <w:rsid w:val="003626D9"/>
    <w:rsid w:val="003628D8"/>
    <w:rsid w:val="00362A35"/>
    <w:rsid w:val="00362C3E"/>
    <w:rsid w:val="00362F5B"/>
    <w:rsid w:val="00362FA4"/>
    <w:rsid w:val="00362FC3"/>
    <w:rsid w:val="00363147"/>
    <w:rsid w:val="003632F5"/>
    <w:rsid w:val="00363506"/>
    <w:rsid w:val="00363F9E"/>
    <w:rsid w:val="00364060"/>
    <w:rsid w:val="00364064"/>
    <w:rsid w:val="00364327"/>
    <w:rsid w:val="0036433C"/>
    <w:rsid w:val="00364892"/>
    <w:rsid w:val="00364916"/>
    <w:rsid w:val="00364CFC"/>
    <w:rsid w:val="00364D30"/>
    <w:rsid w:val="00365177"/>
    <w:rsid w:val="00365377"/>
    <w:rsid w:val="00365889"/>
    <w:rsid w:val="0036589E"/>
    <w:rsid w:val="003659EA"/>
    <w:rsid w:val="00365AD7"/>
    <w:rsid w:val="003662B1"/>
    <w:rsid w:val="0036640D"/>
    <w:rsid w:val="0036650B"/>
    <w:rsid w:val="0036675C"/>
    <w:rsid w:val="00366CDE"/>
    <w:rsid w:val="00367345"/>
    <w:rsid w:val="00367976"/>
    <w:rsid w:val="00367D95"/>
    <w:rsid w:val="00370063"/>
    <w:rsid w:val="0037017F"/>
    <w:rsid w:val="0037023A"/>
    <w:rsid w:val="0037052C"/>
    <w:rsid w:val="00370902"/>
    <w:rsid w:val="00371094"/>
    <w:rsid w:val="00371154"/>
    <w:rsid w:val="00371191"/>
    <w:rsid w:val="00371443"/>
    <w:rsid w:val="00371714"/>
    <w:rsid w:val="00371CC7"/>
    <w:rsid w:val="003728A3"/>
    <w:rsid w:val="0037292E"/>
    <w:rsid w:val="00372DCC"/>
    <w:rsid w:val="00372E94"/>
    <w:rsid w:val="003730AF"/>
    <w:rsid w:val="00373179"/>
    <w:rsid w:val="00373387"/>
    <w:rsid w:val="00373482"/>
    <w:rsid w:val="003736B0"/>
    <w:rsid w:val="00373AA4"/>
    <w:rsid w:val="00373B3E"/>
    <w:rsid w:val="00373B8A"/>
    <w:rsid w:val="00373C29"/>
    <w:rsid w:val="00373C90"/>
    <w:rsid w:val="0037404C"/>
    <w:rsid w:val="0037453F"/>
    <w:rsid w:val="0037477A"/>
    <w:rsid w:val="00374B88"/>
    <w:rsid w:val="00374BC2"/>
    <w:rsid w:val="00374E60"/>
    <w:rsid w:val="00374FBD"/>
    <w:rsid w:val="003751A2"/>
    <w:rsid w:val="003757A3"/>
    <w:rsid w:val="00375B4F"/>
    <w:rsid w:val="00375EDB"/>
    <w:rsid w:val="00375F10"/>
    <w:rsid w:val="00376176"/>
    <w:rsid w:val="003762C5"/>
    <w:rsid w:val="003765D8"/>
    <w:rsid w:val="00376C52"/>
    <w:rsid w:val="00376C88"/>
    <w:rsid w:val="00376C91"/>
    <w:rsid w:val="00376F3F"/>
    <w:rsid w:val="00376F8B"/>
    <w:rsid w:val="003771F3"/>
    <w:rsid w:val="003778DB"/>
    <w:rsid w:val="0038009B"/>
    <w:rsid w:val="003800FD"/>
    <w:rsid w:val="0038011D"/>
    <w:rsid w:val="00380449"/>
    <w:rsid w:val="003806A5"/>
    <w:rsid w:val="00381183"/>
    <w:rsid w:val="003815F3"/>
    <w:rsid w:val="003817B5"/>
    <w:rsid w:val="0038180A"/>
    <w:rsid w:val="003818EC"/>
    <w:rsid w:val="00381A2E"/>
    <w:rsid w:val="00381A3F"/>
    <w:rsid w:val="00381B2D"/>
    <w:rsid w:val="00381BE8"/>
    <w:rsid w:val="00381BF5"/>
    <w:rsid w:val="0038299D"/>
    <w:rsid w:val="00382A03"/>
    <w:rsid w:val="00382CA2"/>
    <w:rsid w:val="003831E9"/>
    <w:rsid w:val="00383249"/>
    <w:rsid w:val="003838AB"/>
    <w:rsid w:val="00383C89"/>
    <w:rsid w:val="00383FA5"/>
    <w:rsid w:val="00384200"/>
    <w:rsid w:val="003843E5"/>
    <w:rsid w:val="00384B02"/>
    <w:rsid w:val="00384B93"/>
    <w:rsid w:val="00384E24"/>
    <w:rsid w:val="0038534D"/>
    <w:rsid w:val="003856C5"/>
    <w:rsid w:val="00385A98"/>
    <w:rsid w:val="00386D28"/>
    <w:rsid w:val="0038703E"/>
    <w:rsid w:val="00387334"/>
    <w:rsid w:val="0038738B"/>
    <w:rsid w:val="00387459"/>
    <w:rsid w:val="003876C5"/>
    <w:rsid w:val="00387A0C"/>
    <w:rsid w:val="00387C1F"/>
    <w:rsid w:val="00387DD6"/>
    <w:rsid w:val="00387FB0"/>
    <w:rsid w:val="00387FCA"/>
    <w:rsid w:val="003900F9"/>
    <w:rsid w:val="00390450"/>
    <w:rsid w:val="003904D6"/>
    <w:rsid w:val="00390523"/>
    <w:rsid w:val="0039079A"/>
    <w:rsid w:val="0039145A"/>
    <w:rsid w:val="00391A13"/>
    <w:rsid w:val="003921FC"/>
    <w:rsid w:val="003925DF"/>
    <w:rsid w:val="003926BC"/>
    <w:rsid w:val="0039284D"/>
    <w:rsid w:val="00392B0F"/>
    <w:rsid w:val="00392CCC"/>
    <w:rsid w:val="00392D83"/>
    <w:rsid w:val="00392E3B"/>
    <w:rsid w:val="00393DF3"/>
    <w:rsid w:val="0039433A"/>
    <w:rsid w:val="00394A27"/>
    <w:rsid w:val="00394B68"/>
    <w:rsid w:val="003953B7"/>
    <w:rsid w:val="00395A9B"/>
    <w:rsid w:val="00395D4E"/>
    <w:rsid w:val="003960A8"/>
    <w:rsid w:val="0039679A"/>
    <w:rsid w:val="00396804"/>
    <w:rsid w:val="00396A0B"/>
    <w:rsid w:val="00396BD7"/>
    <w:rsid w:val="00396EB6"/>
    <w:rsid w:val="0039730A"/>
    <w:rsid w:val="00397828"/>
    <w:rsid w:val="00397A42"/>
    <w:rsid w:val="00397D26"/>
    <w:rsid w:val="003A035D"/>
    <w:rsid w:val="003A05BD"/>
    <w:rsid w:val="003A0973"/>
    <w:rsid w:val="003A10FD"/>
    <w:rsid w:val="003A19EB"/>
    <w:rsid w:val="003A1C27"/>
    <w:rsid w:val="003A1F2F"/>
    <w:rsid w:val="003A1FE9"/>
    <w:rsid w:val="003A2395"/>
    <w:rsid w:val="003A2DE6"/>
    <w:rsid w:val="003A3278"/>
    <w:rsid w:val="003A34C6"/>
    <w:rsid w:val="003A34D2"/>
    <w:rsid w:val="003A34DA"/>
    <w:rsid w:val="003A3909"/>
    <w:rsid w:val="003A3997"/>
    <w:rsid w:val="003A3B63"/>
    <w:rsid w:val="003A3CAD"/>
    <w:rsid w:val="003A44CC"/>
    <w:rsid w:val="003A4589"/>
    <w:rsid w:val="003A4667"/>
    <w:rsid w:val="003A481E"/>
    <w:rsid w:val="003A4D90"/>
    <w:rsid w:val="003A5014"/>
    <w:rsid w:val="003A613C"/>
    <w:rsid w:val="003A634F"/>
    <w:rsid w:val="003A6917"/>
    <w:rsid w:val="003A697D"/>
    <w:rsid w:val="003A6C25"/>
    <w:rsid w:val="003A6FDB"/>
    <w:rsid w:val="003A75ED"/>
    <w:rsid w:val="003A78F6"/>
    <w:rsid w:val="003A7998"/>
    <w:rsid w:val="003A7F71"/>
    <w:rsid w:val="003B085D"/>
    <w:rsid w:val="003B0D94"/>
    <w:rsid w:val="003B0EC5"/>
    <w:rsid w:val="003B1125"/>
    <w:rsid w:val="003B1199"/>
    <w:rsid w:val="003B14BF"/>
    <w:rsid w:val="003B14F8"/>
    <w:rsid w:val="003B18D8"/>
    <w:rsid w:val="003B1A7C"/>
    <w:rsid w:val="003B1D93"/>
    <w:rsid w:val="003B1EC5"/>
    <w:rsid w:val="003B2215"/>
    <w:rsid w:val="003B229F"/>
    <w:rsid w:val="003B25D4"/>
    <w:rsid w:val="003B27E1"/>
    <w:rsid w:val="003B31AB"/>
    <w:rsid w:val="003B396B"/>
    <w:rsid w:val="003B3B2B"/>
    <w:rsid w:val="003B3BD3"/>
    <w:rsid w:val="003B3F1A"/>
    <w:rsid w:val="003B42BA"/>
    <w:rsid w:val="003B46C5"/>
    <w:rsid w:val="003B47D6"/>
    <w:rsid w:val="003B48B2"/>
    <w:rsid w:val="003B48D3"/>
    <w:rsid w:val="003B49CE"/>
    <w:rsid w:val="003B4C4A"/>
    <w:rsid w:val="003B5139"/>
    <w:rsid w:val="003B590B"/>
    <w:rsid w:val="003B5915"/>
    <w:rsid w:val="003B5A42"/>
    <w:rsid w:val="003B5D85"/>
    <w:rsid w:val="003B6553"/>
    <w:rsid w:val="003B65DA"/>
    <w:rsid w:val="003B677D"/>
    <w:rsid w:val="003B67D3"/>
    <w:rsid w:val="003B6D25"/>
    <w:rsid w:val="003B771E"/>
    <w:rsid w:val="003C0368"/>
    <w:rsid w:val="003C04E9"/>
    <w:rsid w:val="003C0706"/>
    <w:rsid w:val="003C0FE9"/>
    <w:rsid w:val="003C141B"/>
    <w:rsid w:val="003C149B"/>
    <w:rsid w:val="003C1550"/>
    <w:rsid w:val="003C1C48"/>
    <w:rsid w:val="003C2B95"/>
    <w:rsid w:val="003C2FE0"/>
    <w:rsid w:val="003C30F7"/>
    <w:rsid w:val="003C317A"/>
    <w:rsid w:val="003C390F"/>
    <w:rsid w:val="003C3CAF"/>
    <w:rsid w:val="003C3D36"/>
    <w:rsid w:val="003C3D71"/>
    <w:rsid w:val="003C40CA"/>
    <w:rsid w:val="003C41AD"/>
    <w:rsid w:val="003C45F6"/>
    <w:rsid w:val="003C4619"/>
    <w:rsid w:val="003C475D"/>
    <w:rsid w:val="003C4896"/>
    <w:rsid w:val="003C4931"/>
    <w:rsid w:val="003C4976"/>
    <w:rsid w:val="003C4F02"/>
    <w:rsid w:val="003C4F03"/>
    <w:rsid w:val="003C5386"/>
    <w:rsid w:val="003C5DB3"/>
    <w:rsid w:val="003C67C5"/>
    <w:rsid w:val="003C6817"/>
    <w:rsid w:val="003C6918"/>
    <w:rsid w:val="003C6E07"/>
    <w:rsid w:val="003C6E82"/>
    <w:rsid w:val="003C712A"/>
    <w:rsid w:val="003C72DD"/>
    <w:rsid w:val="003C7EF2"/>
    <w:rsid w:val="003D06D2"/>
    <w:rsid w:val="003D0C4A"/>
    <w:rsid w:val="003D1207"/>
    <w:rsid w:val="003D13F4"/>
    <w:rsid w:val="003D19CE"/>
    <w:rsid w:val="003D1D0E"/>
    <w:rsid w:val="003D1D61"/>
    <w:rsid w:val="003D22DD"/>
    <w:rsid w:val="003D26ED"/>
    <w:rsid w:val="003D2816"/>
    <w:rsid w:val="003D3118"/>
    <w:rsid w:val="003D32DF"/>
    <w:rsid w:val="003D38F3"/>
    <w:rsid w:val="003D3A10"/>
    <w:rsid w:val="003D3BA9"/>
    <w:rsid w:val="003D403D"/>
    <w:rsid w:val="003D449B"/>
    <w:rsid w:val="003D4624"/>
    <w:rsid w:val="003D4AA2"/>
    <w:rsid w:val="003D4C06"/>
    <w:rsid w:val="003D4DD0"/>
    <w:rsid w:val="003D4EBD"/>
    <w:rsid w:val="003D5AC4"/>
    <w:rsid w:val="003D5BDB"/>
    <w:rsid w:val="003D5F28"/>
    <w:rsid w:val="003D6005"/>
    <w:rsid w:val="003D6300"/>
    <w:rsid w:val="003D685F"/>
    <w:rsid w:val="003D6990"/>
    <w:rsid w:val="003D6C74"/>
    <w:rsid w:val="003D6DCB"/>
    <w:rsid w:val="003D6E18"/>
    <w:rsid w:val="003D6EDE"/>
    <w:rsid w:val="003D7C96"/>
    <w:rsid w:val="003D7EEA"/>
    <w:rsid w:val="003E0FE8"/>
    <w:rsid w:val="003E137C"/>
    <w:rsid w:val="003E1389"/>
    <w:rsid w:val="003E1E8E"/>
    <w:rsid w:val="003E236F"/>
    <w:rsid w:val="003E2509"/>
    <w:rsid w:val="003E2681"/>
    <w:rsid w:val="003E280F"/>
    <w:rsid w:val="003E2AC7"/>
    <w:rsid w:val="003E2C52"/>
    <w:rsid w:val="003E2D59"/>
    <w:rsid w:val="003E2DEC"/>
    <w:rsid w:val="003E2F5C"/>
    <w:rsid w:val="003E31A1"/>
    <w:rsid w:val="003E3431"/>
    <w:rsid w:val="003E389B"/>
    <w:rsid w:val="003E3E7D"/>
    <w:rsid w:val="003E3F97"/>
    <w:rsid w:val="003E47BC"/>
    <w:rsid w:val="003E4A0D"/>
    <w:rsid w:val="003E4E86"/>
    <w:rsid w:val="003E5099"/>
    <w:rsid w:val="003E5CED"/>
    <w:rsid w:val="003E5D9E"/>
    <w:rsid w:val="003E6590"/>
    <w:rsid w:val="003E73B0"/>
    <w:rsid w:val="003E76A3"/>
    <w:rsid w:val="003E7A52"/>
    <w:rsid w:val="003E7E71"/>
    <w:rsid w:val="003F083B"/>
    <w:rsid w:val="003F0A92"/>
    <w:rsid w:val="003F0B2C"/>
    <w:rsid w:val="003F17FA"/>
    <w:rsid w:val="003F2A4B"/>
    <w:rsid w:val="003F38F5"/>
    <w:rsid w:val="003F44B2"/>
    <w:rsid w:val="003F48BD"/>
    <w:rsid w:val="003F48F3"/>
    <w:rsid w:val="003F4911"/>
    <w:rsid w:val="003F4DD8"/>
    <w:rsid w:val="003F579A"/>
    <w:rsid w:val="003F5877"/>
    <w:rsid w:val="003F5BE8"/>
    <w:rsid w:val="003F61CB"/>
    <w:rsid w:val="003F65E7"/>
    <w:rsid w:val="003F6710"/>
    <w:rsid w:val="003F67F7"/>
    <w:rsid w:val="003F68B8"/>
    <w:rsid w:val="003F6968"/>
    <w:rsid w:val="003F6D64"/>
    <w:rsid w:val="003F7BEC"/>
    <w:rsid w:val="003F7D06"/>
    <w:rsid w:val="0040015D"/>
    <w:rsid w:val="004002F0"/>
    <w:rsid w:val="00400439"/>
    <w:rsid w:val="00400516"/>
    <w:rsid w:val="00400EC6"/>
    <w:rsid w:val="004012A4"/>
    <w:rsid w:val="004017DE"/>
    <w:rsid w:val="004018BA"/>
    <w:rsid w:val="004018DE"/>
    <w:rsid w:val="004018E9"/>
    <w:rsid w:val="00401ADC"/>
    <w:rsid w:val="00401CE4"/>
    <w:rsid w:val="00401FB6"/>
    <w:rsid w:val="00402693"/>
    <w:rsid w:val="0040280E"/>
    <w:rsid w:val="00402C32"/>
    <w:rsid w:val="00402E2E"/>
    <w:rsid w:val="004030D6"/>
    <w:rsid w:val="00403130"/>
    <w:rsid w:val="0040324D"/>
    <w:rsid w:val="00403858"/>
    <w:rsid w:val="00403902"/>
    <w:rsid w:val="00404094"/>
    <w:rsid w:val="004043F0"/>
    <w:rsid w:val="004045CB"/>
    <w:rsid w:val="00404D64"/>
    <w:rsid w:val="00404E91"/>
    <w:rsid w:val="00404EA6"/>
    <w:rsid w:val="00404F1C"/>
    <w:rsid w:val="00404F38"/>
    <w:rsid w:val="00405131"/>
    <w:rsid w:val="00405277"/>
    <w:rsid w:val="00405584"/>
    <w:rsid w:val="00405C69"/>
    <w:rsid w:val="00406311"/>
    <w:rsid w:val="00406712"/>
    <w:rsid w:val="00406792"/>
    <w:rsid w:val="00407ED1"/>
    <w:rsid w:val="00407FE3"/>
    <w:rsid w:val="004102C5"/>
    <w:rsid w:val="004104AD"/>
    <w:rsid w:val="00410896"/>
    <w:rsid w:val="00410C57"/>
    <w:rsid w:val="00411174"/>
    <w:rsid w:val="004112AF"/>
    <w:rsid w:val="0041172D"/>
    <w:rsid w:val="0041183F"/>
    <w:rsid w:val="00412224"/>
    <w:rsid w:val="00412312"/>
    <w:rsid w:val="00412485"/>
    <w:rsid w:val="0041265C"/>
    <w:rsid w:val="0041303C"/>
    <w:rsid w:val="004132BF"/>
    <w:rsid w:val="00413496"/>
    <w:rsid w:val="00413841"/>
    <w:rsid w:val="00413E92"/>
    <w:rsid w:val="00414158"/>
    <w:rsid w:val="004142BF"/>
    <w:rsid w:val="00414388"/>
    <w:rsid w:val="00414454"/>
    <w:rsid w:val="0041471A"/>
    <w:rsid w:val="00414A57"/>
    <w:rsid w:val="00414AB4"/>
    <w:rsid w:val="00414B8E"/>
    <w:rsid w:val="00414FB4"/>
    <w:rsid w:val="00414FDF"/>
    <w:rsid w:val="004157E2"/>
    <w:rsid w:val="0041591D"/>
    <w:rsid w:val="00415B06"/>
    <w:rsid w:val="00415BF8"/>
    <w:rsid w:val="00415CEB"/>
    <w:rsid w:val="0041682A"/>
    <w:rsid w:val="00416A6E"/>
    <w:rsid w:val="00416B34"/>
    <w:rsid w:val="00416BD5"/>
    <w:rsid w:val="0041715F"/>
    <w:rsid w:val="00417DF3"/>
    <w:rsid w:val="00417E3B"/>
    <w:rsid w:val="004200FE"/>
    <w:rsid w:val="0042041D"/>
    <w:rsid w:val="00420512"/>
    <w:rsid w:val="00420A2E"/>
    <w:rsid w:val="00420FEA"/>
    <w:rsid w:val="0042100A"/>
    <w:rsid w:val="004215CB"/>
    <w:rsid w:val="00421832"/>
    <w:rsid w:val="00421A49"/>
    <w:rsid w:val="004226F5"/>
    <w:rsid w:val="00422906"/>
    <w:rsid w:val="0042295A"/>
    <w:rsid w:val="004229C3"/>
    <w:rsid w:val="00422BE1"/>
    <w:rsid w:val="00422E13"/>
    <w:rsid w:val="00422F0A"/>
    <w:rsid w:val="00422F90"/>
    <w:rsid w:val="0042328A"/>
    <w:rsid w:val="004234B0"/>
    <w:rsid w:val="00423518"/>
    <w:rsid w:val="0042368F"/>
    <w:rsid w:val="00423882"/>
    <w:rsid w:val="00423921"/>
    <w:rsid w:val="00423C7C"/>
    <w:rsid w:val="00424A06"/>
    <w:rsid w:val="00424AB2"/>
    <w:rsid w:val="0042524A"/>
    <w:rsid w:val="004253DE"/>
    <w:rsid w:val="00425CB9"/>
    <w:rsid w:val="00425E2E"/>
    <w:rsid w:val="004260E9"/>
    <w:rsid w:val="004262DE"/>
    <w:rsid w:val="004266B3"/>
    <w:rsid w:val="00426A3C"/>
    <w:rsid w:val="00426C93"/>
    <w:rsid w:val="00426F80"/>
    <w:rsid w:val="00427138"/>
    <w:rsid w:val="00427559"/>
    <w:rsid w:val="00427C25"/>
    <w:rsid w:val="004302B7"/>
    <w:rsid w:val="00430481"/>
    <w:rsid w:val="00430910"/>
    <w:rsid w:val="00430F59"/>
    <w:rsid w:val="00430F83"/>
    <w:rsid w:val="004310C5"/>
    <w:rsid w:val="00431425"/>
    <w:rsid w:val="00431704"/>
    <w:rsid w:val="004317FE"/>
    <w:rsid w:val="004319EB"/>
    <w:rsid w:val="00431A94"/>
    <w:rsid w:val="00431FB1"/>
    <w:rsid w:val="00431FE7"/>
    <w:rsid w:val="00432455"/>
    <w:rsid w:val="00432817"/>
    <w:rsid w:val="004328BC"/>
    <w:rsid w:val="00432C2A"/>
    <w:rsid w:val="00432DD5"/>
    <w:rsid w:val="00433155"/>
    <w:rsid w:val="00433215"/>
    <w:rsid w:val="00433327"/>
    <w:rsid w:val="00433599"/>
    <w:rsid w:val="00433A92"/>
    <w:rsid w:val="00434AEF"/>
    <w:rsid w:val="00434BE7"/>
    <w:rsid w:val="00434C55"/>
    <w:rsid w:val="0043518B"/>
    <w:rsid w:val="0043529A"/>
    <w:rsid w:val="0043584A"/>
    <w:rsid w:val="00435A6F"/>
    <w:rsid w:val="00435FC6"/>
    <w:rsid w:val="00436242"/>
    <w:rsid w:val="00436517"/>
    <w:rsid w:val="00436F11"/>
    <w:rsid w:val="00436F78"/>
    <w:rsid w:val="00437091"/>
    <w:rsid w:val="004370F9"/>
    <w:rsid w:val="004371ED"/>
    <w:rsid w:val="0043737E"/>
    <w:rsid w:val="004374EF"/>
    <w:rsid w:val="004374F0"/>
    <w:rsid w:val="004408D4"/>
    <w:rsid w:val="004408FD"/>
    <w:rsid w:val="00440B71"/>
    <w:rsid w:val="00441235"/>
    <w:rsid w:val="0044138B"/>
    <w:rsid w:val="004419D8"/>
    <w:rsid w:val="00441C19"/>
    <w:rsid w:val="0044201C"/>
    <w:rsid w:val="00442111"/>
    <w:rsid w:val="00442658"/>
    <w:rsid w:val="004430BD"/>
    <w:rsid w:val="0044353E"/>
    <w:rsid w:val="00444191"/>
    <w:rsid w:val="004444CD"/>
    <w:rsid w:val="004446E1"/>
    <w:rsid w:val="00444872"/>
    <w:rsid w:val="004448EC"/>
    <w:rsid w:val="00444CA9"/>
    <w:rsid w:val="00444D63"/>
    <w:rsid w:val="004452AF"/>
    <w:rsid w:val="004454E7"/>
    <w:rsid w:val="0044567B"/>
    <w:rsid w:val="00445875"/>
    <w:rsid w:val="004458D1"/>
    <w:rsid w:val="00445ACB"/>
    <w:rsid w:val="0044605A"/>
    <w:rsid w:val="004464EF"/>
    <w:rsid w:val="00446D71"/>
    <w:rsid w:val="00447430"/>
    <w:rsid w:val="0044787F"/>
    <w:rsid w:val="00447920"/>
    <w:rsid w:val="0044793F"/>
    <w:rsid w:val="00447950"/>
    <w:rsid w:val="00447A48"/>
    <w:rsid w:val="00447AEB"/>
    <w:rsid w:val="00447E13"/>
    <w:rsid w:val="00447F07"/>
    <w:rsid w:val="004505A6"/>
    <w:rsid w:val="004505E5"/>
    <w:rsid w:val="0045069C"/>
    <w:rsid w:val="00450813"/>
    <w:rsid w:val="004508F9"/>
    <w:rsid w:val="004509AC"/>
    <w:rsid w:val="00450C39"/>
    <w:rsid w:val="00451AF6"/>
    <w:rsid w:val="00451E34"/>
    <w:rsid w:val="00451FC6"/>
    <w:rsid w:val="0045206E"/>
    <w:rsid w:val="00452361"/>
    <w:rsid w:val="00452637"/>
    <w:rsid w:val="004529F6"/>
    <w:rsid w:val="00452CA0"/>
    <w:rsid w:val="00452D32"/>
    <w:rsid w:val="00452F4E"/>
    <w:rsid w:val="00452F84"/>
    <w:rsid w:val="00453203"/>
    <w:rsid w:val="0045351D"/>
    <w:rsid w:val="00453551"/>
    <w:rsid w:val="00453787"/>
    <w:rsid w:val="004543FC"/>
    <w:rsid w:val="00454777"/>
    <w:rsid w:val="00454DA8"/>
    <w:rsid w:val="0045549F"/>
    <w:rsid w:val="0045552C"/>
    <w:rsid w:val="004555DB"/>
    <w:rsid w:val="00455697"/>
    <w:rsid w:val="004557A9"/>
    <w:rsid w:val="004557E2"/>
    <w:rsid w:val="00455C75"/>
    <w:rsid w:val="00455DFB"/>
    <w:rsid w:val="00456046"/>
    <w:rsid w:val="0045625C"/>
    <w:rsid w:val="004563A0"/>
    <w:rsid w:val="004563AF"/>
    <w:rsid w:val="00456453"/>
    <w:rsid w:val="00456560"/>
    <w:rsid w:val="0045669D"/>
    <w:rsid w:val="00456A2E"/>
    <w:rsid w:val="00456BE3"/>
    <w:rsid w:val="00457341"/>
    <w:rsid w:val="0045744F"/>
    <w:rsid w:val="00457524"/>
    <w:rsid w:val="004577BE"/>
    <w:rsid w:val="00457B33"/>
    <w:rsid w:val="00457FBC"/>
    <w:rsid w:val="00460019"/>
    <w:rsid w:val="00460B39"/>
    <w:rsid w:val="00460BD2"/>
    <w:rsid w:val="00460C89"/>
    <w:rsid w:val="00460F2D"/>
    <w:rsid w:val="004615F3"/>
    <w:rsid w:val="004616C0"/>
    <w:rsid w:val="004618E4"/>
    <w:rsid w:val="00461971"/>
    <w:rsid w:val="00461D21"/>
    <w:rsid w:val="004623DE"/>
    <w:rsid w:val="004624FC"/>
    <w:rsid w:val="004628AC"/>
    <w:rsid w:val="00462BA9"/>
    <w:rsid w:val="00463D06"/>
    <w:rsid w:val="00464131"/>
    <w:rsid w:val="004644E0"/>
    <w:rsid w:val="0046452E"/>
    <w:rsid w:val="004646A5"/>
    <w:rsid w:val="00464D8F"/>
    <w:rsid w:val="00464E6D"/>
    <w:rsid w:val="004652A7"/>
    <w:rsid w:val="00465307"/>
    <w:rsid w:val="0046588C"/>
    <w:rsid w:val="00466159"/>
    <w:rsid w:val="00466687"/>
    <w:rsid w:val="004666BF"/>
    <w:rsid w:val="00466937"/>
    <w:rsid w:val="00466D1E"/>
    <w:rsid w:val="00467065"/>
    <w:rsid w:val="004671E4"/>
    <w:rsid w:val="00467D1C"/>
    <w:rsid w:val="00467D4B"/>
    <w:rsid w:val="004703B7"/>
    <w:rsid w:val="00470407"/>
    <w:rsid w:val="004705D9"/>
    <w:rsid w:val="00470994"/>
    <w:rsid w:val="00470FD8"/>
    <w:rsid w:val="0047118C"/>
    <w:rsid w:val="0047165D"/>
    <w:rsid w:val="00471BFD"/>
    <w:rsid w:val="00471F23"/>
    <w:rsid w:val="00471FD3"/>
    <w:rsid w:val="004722C1"/>
    <w:rsid w:val="00472995"/>
    <w:rsid w:val="0047331D"/>
    <w:rsid w:val="004733A1"/>
    <w:rsid w:val="004739E4"/>
    <w:rsid w:val="00473A3C"/>
    <w:rsid w:val="00473AE4"/>
    <w:rsid w:val="00473C3D"/>
    <w:rsid w:val="00473D9D"/>
    <w:rsid w:val="00473DC5"/>
    <w:rsid w:val="00473E5E"/>
    <w:rsid w:val="00474343"/>
    <w:rsid w:val="0047531D"/>
    <w:rsid w:val="00475678"/>
    <w:rsid w:val="00475842"/>
    <w:rsid w:val="00475854"/>
    <w:rsid w:val="00475932"/>
    <w:rsid w:val="00475A96"/>
    <w:rsid w:val="00475B9D"/>
    <w:rsid w:val="00475F1F"/>
    <w:rsid w:val="00475F47"/>
    <w:rsid w:val="00476320"/>
    <w:rsid w:val="004763C6"/>
    <w:rsid w:val="004763FE"/>
    <w:rsid w:val="00476676"/>
    <w:rsid w:val="00476D4D"/>
    <w:rsid w:val="00477366"/>
    <w:rsid w:val="0047767D"/>
    <w:rsid w:val="00477BFD"/>
    <w:rsid w:val="00477C61"/>
    <w:rsid w:val="00477E80"/>
    <w:rsid w:val="00477EC2"/>
    <w:rsid w:val="00477F30"/>
    <w:rsid w:val="004801CE"/>
    <w:rsid w:val="00480563"/>
    <w:rsid w:val="00480B06"/>
    <w:rsid w:val="0048136F"/>
    <w:rsid w:val="00481462"/>
    <w:rsid w:val="0048148C"/>
    <w:rsid w:val="004815BB"/>
    <w:rsid w:val="004818F1"/>
    <w:rsid w:val="00481955"/>
    <w:rsid w:val="00482518"/>
    <w:rsid w:val="004828A1"/>
    <w:rsid w:val="00482AF2"/>
    <w:rsid w:val="00482DF6"/>
    <w:rsid w:val="004838AA"/>
    <w:rsid w:val="00483DE7"/>
    <w:rsid w:val="004840C7"/>
    <w:rsid w:val="00484130"/>
    <w:rsid w:val="0048461C"/>
    <w:rsid w:val="00484734"/>
    <w:rsid w:val="00484ADE"/>
    <w:rsid w:val="00484C0D"/>
    <w:rsid w:val="00484EB9"/>
    <w:rsid w:val="004852BC"/>
    <w:rsid w:val="0048548D"/>
    <w:rsid w:val="00485826"/>
    <w:rsid w:val="00485970"/>
    <w:rsid w:val="00485ACF"/>
    <w:rsid w:val="00485C2C"/>
    <w:rsid w:val="00485CE4"/>
    <w:rsid w:val="00485EEE"/>
    <w:rsid w:val="00486313"/>
    <w:rsid w:val="004866C0"/>
    <w:rsid w:val="004866EB"/>
    <w:rsid w:val="00486E1F"/>
    <w:rsid w:val="00486F21"/>
    <w:rsid w:val="0048754F"/>
    <w:rsid w:val="00487771"/>
    <w:rsid w:val="00487BF9"/>
    <w:rsid w:val="004902D9"/>
    <w:rsid w:val="00490396"/>
    <w:rsid w:val="00490439"/>
    <w:rsid w:val="004906AB"/>
    <w:rsid w:val="00490AAB"/>
    <w:rsid w:val="00490B12"/>
    <w:rsid w:val="00490B42"/>
    <w:rsid w:val="00490B78"/>
    <w:rsid w:val="0049107B"/>
    <w:rsid w:val="004916ED"/>
    <w:rsid w:val="004918B8"/>
    <w:rsid w:val="00491AA0"/>
    <w:rsid w:val="0049270A"/>
    <w:rsid w:val="00492AE6"/>
    <w:rsid w:val="00492C51"/>
    <w:rsid w:val="00492DE1"/>
    <w:rsid w:val="00492ED5"/>
    <w:rsid w:val="00492F7D"/>
    <w:rsid w:val="00493325"/>
    <w:rsid w:val="00493345"/>
    <w:rsid w:val="004936AE"/>
    <w:rsid w:val="00493924"/>
    <w:rsid w:val="00494021"/>
    <w:rsid w:val="004946D0"/>
    <w:rsid w:val="0049471D"/>
    <w:rsid w:val="00494B83"/>
    <w:rsid w:val="0049500A"/>
    <w:rsid w:val="00495045"/>
    <w:rsid w:val="00495273"/>
    <w:rsid w:val="00495478"/>
    <w:rsid w:val="004956FF"/>
    <w:rsid w:val="004957B4"/>
    <w:rsid w:val="00495867"/>
    <w:rsid w:val="00495BF2"/>
    <w:rsid w:val="00495F79"/>
    <w:rsid w:val="004966CE"/>
    <w:rsid w:val="00496C04"/>
    <w:rsid w:val="00496DEC"/>
    <w:rsid w:val="00496EEB"/>
    <w:rsid w:val="00497241"/>
    <w:rsid w:val="004976B3"/>
    <w:rsid w:val="0049792C"/>
    <w:rsid w:val="00497A8E"/>
    <w:rsid w:val="00497BCB"/>
    <w:rsid w:val="004A01CB"/>
    <w:rsid w:val="004A061C"/>
    <w:rsid w:val="004A0A85"/>
    <w:rsid w:val="004A0D58"/>
    <w:rsid w:val="004A0D69"/>
    <w:rsid w:val="004A0F40"/>
    <w:rsid w:val="004A0F5E"/>
    <w:rsid w:val="004A1A2B"/>
    <w:rsid w:val="004A1D1F"/>
    <w:rsid w:val="004A1DA0"/>
    <w:rsid w:val="004A2184"/>
    <w:rsid w:val="004A2377"/>
    <w:rsid w:val="004A2EF6"/>
    <w:rsid w:val="004A34EA"/>
    <w:rsid w:val="004A3550"/>
    <w:rsid w:val="004A3711"/>
    <w:rsid w:val="004A3E84"/>
    <w:rsid w:val="004A4173"/>
    <w:rsid w:val="004A4286"/>
    <w:rsid w:val="004A4357"/>
    <w:rsid w:val="004A4B1D"/>
    <w:rsid w:val="004A4D19"/>
    <w:rsid w:val="004A595A"/>
    <w:rsid w:val="004A5B2A"/>
    <w:rsid w:val="004A5C04"/>
    <w:rsid w:val="004A64D1"/>
    <w:rsid w:val="004A6670"/>
    <w:rsid w:val="004A68F4"/>
    <w:rsid w:val="004A690C"/>
    <w:rsid w:val="004A69BC"/>
    <w:rsid w:val="004A6B1B"/>
    <w:rsid w:val="004A6BC9"/>
    <w:rsid w:val="004A6BE4"/>
    <w:rsid w:val="004A6D5D"/>
    <w:rsid w:val="004A6ECB"/>
    <w:rsid w:val="004A6F26"/>
    <w:rsid w:val="004A72D3"/>
    <w:rsid w:val="004A7754"/>
    <w:rsid w:val="004A7B2A"/>
    <w:rsid w:val="004A7CBA"/>
    <w:rsid w:val="004A7E2C"/>
    <w:rsid w:val="004A7FD7"/>
    <w:rsid w:val="004B0097"/>
    <w:rsid w:val="004B02D8"/>
    <w:rsid w:val="004B0476"/>
    <w:rsid w:val="004B079D"/>
    <w:rsid w:val="004B0807"/>
    <w:rsid w:val="004B0B47"/>
    <w:rsid w:val="004B0F5C"/>
    <w:rsid w:val="004B12B3"/>
    <w:rsid w:val="004B18AF"/>
    <w:rsid w:val="004B1ED3"/>
    <w:rsid w:val="004B1F05"/>
    <w:rsid w:val="004B2127"/>
    <w:rsid w:val="004B21C0"/>
    <w:rsid w:val="004B23EF"/>
    <w:rsid w:val="004B2606"/>
    <w:rsid w:val="004B2EFD"/>
    <w:rsid w:val="004B31BD"/>
    <w:rsid w:val="004B330F"/>
    <w:rsid w:val="004B3365"/>
    <w:rsid w:val="004B3819"/>
    <w:rsid w:val="004B3826"/>
    <w:rsid w:val="004B3938"/>
    <w:rsid w:val="004B40EC"/>
    <w:rsid w:val="004B42B1"/>
    <w:rsid w:val="004B436F"/>
    <w:rsid w:val="004B45EC"/>
    <w:rsid w:val="004B4A32"/>
    <w:rsid w:val="004B4AF6"/>
    <w:rsid w:val="004B4D26"/>
    <w:rsid w:val="004B5155"/>
    <w:rsid w:val="004B5296"/>
    <w:rsid w:val="004B53F4"/>
    <w:rsid w:val="004B55FF"/>
    <w:rsid w:val="004B567B"/>
    <w:rsid w:val="004B569C"/>
    <w:rsid w:val="004B5A89"/>
    <w:rsid w:val="004B5FDC"/>
    <w:rsid w:val="004B614D"/>
    <w:rsid w:val="004B6BC7"/>
    <w:rsid w:val="004B6E80"/>
    <w:rsid w:val="004B6EE0"/>
    <w:rsid w:val="004B7151"/>
    <w:rsid w:val="004B71AB"/>
    <w:rsid w:val="004B7653"/>
    <w:rsid w:val="004B7787"/>
    <w:rsid w:val="004B7A1E"/>
    <w:rsid w:val="004B7ADA"/>
    <w:rsid w:val="004B7C14"/>
    <w:rsid w:val="004C00BE"/>
    <w:rsid w:val="004C05C0"/>
    <w:rsid w:val="004C091E"/>
    <w:rsid w:val="004C0EB2"/>
    <w:rsid w:val="004C1456"/>
    <w:rsid w:val="004C1790"/>
    <w:rsid w:val="004C1865"/>
    <w:rsid w:val="004C19F3"/>
    <w:rsid w:val="004C29E8"/>
    <w:rsid w:val="004C2A55"/>
    <w:rsid w:val="004C36D5"/>
    <w:rsid w:val="004C3820"/>
    <w:rsid w:val="004C3B10"/>
    <w:rsid w:val="004C3C06"/>
    <w:rsid w:val="004C456E"/>
    <w:rsid w:val="004C48F8"/>
    <w:rsid w:val="004C4FF8"/>
    <w:rsid w:val="004C55C5"/>
    <w:rsid w:val="004C5B86"/>
    <w:rsid w:val="004C64E7"/>
    <w:rsid w:val="004C6B8A"/>
    <w:rsid w:val="004C6C70"/>
    <w:rsid w:val="004C71D5"/>
    <w:rsid w:val="004C74A5"/>
    <w:rsid w:val="004D06AD"/>
    <w:rsid w:val="004D08F3"/>
    <w:rsid w:val="004D0910"/>
    <w:rsid w:val="004D09E1"/>
    <w:rsid w:val="004D0AEA"/>
    <w:rsid w:val="004D129A"/>
    <w:rsid w:val="004D1719"/>
    <w:rsid w:val="004D1807"/>
    <w:rsid w:val="004D1849"/>
    <w:rsid w:val="004D1DAB"/>
    <w:rsid w:val="004D1DB5"/>
    <w:rsid w:val="004D2AEC"/>
    <w:rsid w:val="004D2B2F"/>
    <w:rsid w:val="004D2DCD"/>
    <w:rsid w:val="004D2F6D"/>
    <w:rsid w:val="004D30F9"/>
    <w:rsid w:val="004D30FC"/>
    <w:rsid w:val="004D36D7"/>
    <w:rsid w:val="004D38FD"/>
    <w:rsid w:val="004D3B4A"/>
    <w:rsid w:val="004D3BC1"/>
    <w:rsid w:val="004D3CC0"/>
    <w:rsid w:val="004D4207"/>
    <w:rsid w:val="004D43F5"/>
    <w:rsid w:val="004D483D"/>
    <w:rsid w:val="004D4A90"/>
    <w:rsid w:val="004D4EC4"/>
    <w:rsid w:val="004D53CF"/>
    <w:rsid w:val="004D5832"/>
    <w:rsid w:val="004D5AF7"/>
    <w:rsid w:val="004D6061"/>
    <w:rsid w:val="004D63CD"/>
    <w:rsid w:val="004D63DC"/>
    <w:rsid w:val="004D681E"/>
    <w:rsid w:val="004D6BB5"/>
    <w:rsid w:val="004D705F"/>
    <w:rsid w:val="004D72AC"/>
    <w:rsid w:val="004D7898"/>
    <w:rsid w:val="004D7A80"/>
    <w:rsid w:val="004E0378"/>
    <w:rsid w:val="004E08FF"/>
    <w:rsid w:val="004E0A31"/>
    <w:rsid w:val="004E0EF1"/>
    <w:rsid w:val="004E1543"/>
    <w:rsid w:val="004E15E0"/>
    <w:rsid w:val="004E25CB"/>
    <w:rsid w:val="004E3110"/>
    <w:rsid w:val="004E39B0"/>
    <w:rsid w:val="004E3B25"/>
    <w:rsid w:val="004E3B8A"/>
    <w:rsid w:val="004E40A2"/>
    <w:rsid w:val="004E4193"/>
    <w:rsid w:val="004E42B8"/>
    <w:rsid w:val="004E4668"/>
    <w:rsid w:val="004E48B5"/>
    <w:rsid w:val="004E4A06"/>
    <w:rsid w:val="004E5740"/>
    <w:rsid w:val="004E574C"/>
    <w:rsid w:val="004E57C7"/>
    <w:rsid w:val="004E5969"/>
    <w:rsid w:val="004E5986"/>
    <w:rsid w:val="004E5A00"/>
    <w:rsid w:val="004E630D"/>
    <w:rsid w:val="004E6584"/>
    <w:rsid w:val="004E67CE"/>
    <w:rsid w:val="004E6F87"/>
    <w:rsid w:val="004E706F"/>
    <w:rsid w:val="004E740D"/>
    <w:rsid w:val="004E7416"/>
    <w:rsid w:val="004E77DE"/>
    <w:rsid w:val="004E7867"/>
    <w:rsid w:val="004F0010"/>
    <w:rsid w:val="004F005C"/>
    <w:rsid w:val="004F00AD"/>
    <w:rsid w:val="004F04FC"/>
    <w:rsid w:val="004F0A65"/>
    <w:rsid w:val="004F0B08"/>
    <w:rsid w:val="004F1170"/>
    <w:rsid w:val="004F1740"/>
    <w:rsid w:val="004F177F"/>
    <w:rsid w:val="004F1913"/>
    <w:rsid w:val="004F1922"/>
    <w:rsid w:val="004F1935"/>
    <w:rsid w:val="004F1ED2"/>
    <w:rsid w:val="004F23C7"/>
    <w:rsid w:val="004F320F"/>
    <w:rsid w:val="004F367B"/>
    <w:rsid w:val="004F3C68"/>
    <w:rsid w:val="004F3CCD"/>
    <w:rsid w:val="004F3F31"/>
    <w:rsid w:val="004F48C6"/>
    <w:rsid w:val="004F49B5"/>
    <w:rsid w:val="004F49F3"/>
    <w:rsid w:val="004F4BCF"/>
    <w:rsid w:val="004F520E"/>
    <w:rsid w:val="004F5777"/>
    <w:rsid w:val="004F5B60"/>
    <w:rsid w:val="004F5E0E"/>
    <w:rsid w:val="004F5FA4"/>
    <w:rsid w:val="004F69A9"/>
    <w:rsid w:val="004F6AC7"/>
    <w:rsid w:val="004F6B96"/>
    <w:rsid w:val="004F6BDE"/>
    <w:rsid w:val="004F70ED"/>
    <w:rsid w:val="004F7721"/>
    <w:rsid w:val="004F799C"/>
    <w:rsid w:val="004F7B75"/>
    <w:rsid w:val="004F7BA5"/>
    <w:rsid w:val="004F7C6B"/>
    <w:rsid w:val="004F7F92"/>
    <w:rsid w:val="005000AD"/>
    <w:rsid w:val="0050012A"/>
    <w:rsid w:val="0050026C"/>
    <w:rsid w:val="005004B7"/>
    <w:rsid w:val="00500525"/>
    <w:rsid w:val="00500A70"/>
    <w:rsid w:val="00500CCE"/>
    <w:rsid w:val="0050120F"/>
    <w:rsid w:val="005013E5"/>
    <w:rsid w:val="0050158E"/>
    <w:rsid w:val="00501796"/>
    <w:rsid w:val="00501F2F"/>
    <w:rsid w:val="0050230D"/>
    <w:rsid w:val="005026F7"/>
    <w:rsid w:val="00502B63"/>
    <w:rsid w:val="00502C3E"/>
    <w:rsid w:val="00502E1D"/>
    <w:rsid w:val="00502F97"/>
    <w:rsid w:val="0050312A"/>
    <w:rsid w:val="005031C7"/>
    <w:rsid w:val="00503258"/>
    <w:rsid w:val="005034B9"/>
    <w:rsid w:val="005039DE"/>
    <w:rsid w:val="00503F71"/>
    <w:rsid w:val="005041E7"/>
    <w:rsid w:val="00504339"/>
    <w:rsid w:val="0050467D"/>
    <w:rsid w:val="00504A06"/>
    <w:rsid w:val="00504C75"/>
    <w:rsid w:val="00504D9F"/>
    <w:rsid w:val="00504EBF"/>
    <w:rsid w:val="00504EF4"/>
    <w:rsid w:val="00504F67"/>
    <w:rsid w:val="00505176"/>
    <w:rsid w:val="005052E5"/>
    <w:rsid w:val="00505407"/>
    <w:rsid w:val="00505AEC"/>
    <w:rsid w:val="00506017"/>
    <w:rsid w:val="0050654E"/>
    <w:rsid w:val="00506A58"/>
    <w:rsid w:val="00506AC0"/>
    <w:rsid w:val="00506B2C"/>
    <w:rsid w:val="00506F9B"/>
    <w:rsid w:val="0050708E"/>
    <w:rsid w:val="005073F9"/>
    <w:rsid w:val="005074BB"/>
    <w:rsid w:val="005075A1"/>
    <w:rsid w:val="005075AA"/>
    <w:rsid w:val="0050786B"/>
    <w:rsid w:val="005078D9"/>
    <w:rsid w:val="00510033"/>
    <w:rsid w:val="00510534"/>
    <w:rsid w:val="005106E8"/>
    <w:rsid w:val="00510A0F"/>
    <w:rsid w:val="00510DB1"/>
    <w:rsid w:val="00510F25"/>
    <w:rsid w:val="00510FDB"/>
    <w:rsid w:val="00511303"/>
    <w:rsid w:val="0051192D"/>
    <w:rsid w:val="00511AAA"/>
    <w:rsid w:val="00511D84"/>
    <w:rsid w:val="00512030"/>
    <w:rsid w:val="00512571"/>
    <w:rsid w:val="00512744"/>
    <w:rsid w:val="0051277A"/>
    <w:rsid w:val="005128E4"/>
    <w:rsid w:val="00513141"/>
    <w:rsid w:val="005134E2"/>
    <w:rsid w:val="00513880"/>
    <w:rsid w:val="0051432F"/>
    <w:rsid w:val="00514399"/>
    <w:rsid w:val="00514674"/>
    <w:rsid w:val="005150B1"/>
    <w:rsid w:val="0051535F"/>
    <w:rsid w:val="005154E9"/>
    <w:rsid w:val="00515693"/>
    <w:rsid w:val="0051572C"/>
    <w:rsid w:val="005159BB"/>
    <w:rsid w:val="00515B1F"/>
    <w:rsid w:val="00516293"/>
    <w:rsid w:val="005165C2"/>
    <w:rsid w:val="00516668"/>
    <w:rsid w:val="00516CAA"/>
    <w:rsid w:val="005173D0"/>
    <w:rsid w:val="0051772C"/>
    <w:rsid w:val="005177BD"/>
    <w:rsid w:val="00517802"/>
    <w:rsid w:val="005178E4"/>
    <w:rsid w:val="00517A53"/>
    <w:rsid w:val="00517BDC"/>
    <w:rsid w:val="00517D9E"/>
    <w:rsid w:val="00517EE6"/>
    <w:rsid w:val="00520255"/>
    <w:rsid w:val="005204A7"/>
    <w:rsid w:val="00520A06"/>
    <w:rsid w:val="00520B70"/>
    <w:rsid w:val="00520F69"/>
    <w:rsid w:val="0052122D"/>
    <w:rsid w:val="00521594"/>
    <w:rsid w:val="0052187C"/>
    <w:rsid w:val="00521C31"/>
    <w:rsid w:val="00521CBF"/>
    <w:rsid w:val="005223A6"/>
    <w:rsid w:val="005227D7"/>
    <w:rsid w:val="00522949"/>
    <w:rsid w:val="00522A49"/>
    <w:rsid w:val="00522F7D"/>
    <w:rsid w:val="005236B0"/>
    <w:rsid w:val="005236DC"/>
    <w:rsid w:val="00523898"/>
    <w:rsid w:val="005239BF"/>
    <w:rsid w:val="00523AD7"/>
    <w:rsid w:val="005242CE"/>
    <w:rsid w:val="00524518"/>
    <w:rsid w:val="0052461C"/>
    <w:rsid w:val="00524664"/>
    <w:rsid w:val="00524B2F"/>
    <w:rsid w:val="00525318"/>
    <w:rsid w:val="0052574A"/>
    <w:rsid w:val="005258F1"/>
    <w:rsid w:val="00526037"/>
    <w:rsid w:val="00526FEE"/>
    <w:rsid w:val="00527244"/>
    <w:rsid w:val="005272DE"/>
    <w:rsid w:val="005273D5"/>
    <w:rsid w:val="00527431"/>
    <w:rsid w:val="00527527"/>
    <w:rsid w:val="00527AA2"/>
    <w:rsid w:val="00527B8D"/>
    <w:rsid w:val="00527FCC"/>
    <w:rsid w:val="00530203"/>
    <w:rsid w:val="005303C5"/>
    <w:rsid w:val="00530435"/>
    <w:rsid w:val="00530464"/>
    <w:rsid w:val="005306DD"/>
    <w:rsid w:val="00530720"/>
    <w:rsid w:val="00530B72"/>
    <w:rsid w:val="00530C16"/>
    <w:rsid w:val="00531022"/>
    <w:rsid w:val="005314ED"/>
    <w:rsid w:val="00531A7A"/>
    <w:rsid w:val="00531AEA"/>
    <w:rsid w:val="00531E3D"/>
    <w:rsid w:val="005322D3"/>
    <w:rsid w:val="00532539"/>
    <w:rsid w:val="00532B5E"/>
    <w:rsid w:val="00532BD0"/>
    <w:rsid w:val="00532D73"/>
    <w:rsid w:val="005331C0"/>
    <w:rsid w:val="00533650"/>
    <w:rsid w:val="00533892"/>
    <w:rsid w:val="00533D5A"/>
    <w:rsid w:val="00533DCB"/>
    <w:rsid w:val="005343A7"/>
    <w:rsid w:val="00534FAA"/>
    <w:rsid w:val="00534FE2"/>
    <w:rsid w:val="00535035"/>
    <w:rsid w:val="0053547C"/>
    <w:rsid w:val="00535607"/>
    <w:rsid w:val="00535C9D"/>
    <w:rsid w:val="00536A39"/>
    <w:rsid w:val="00536B2C"/>
    <w:rsid w:val="00536E08"/>
    <w:rsid w:val="00537F04"/>
    <w:rsid w:val="00537F4B"/>
    <w:rsid w:val="0054013F"/>
    <w:rsid w:val="0054022B"/>
    <w:rsid w:val="005407FB"/>
    <w:rsid w:val="005409D2"/>
    <w:rsid w:val="0054104A"/>
    <w:rsid w:val="005411FE"/>
    <w:rsid w:val="0054150C"/>
    <w:rsid w:val="0054153A"/>
    <w:rsid w:val="0054163C"/>
    <w:rsid w:val="005417F8"/>
    <w:rsid w:val="0054202B"/>
    <w:rsid w:val="0054219F"/>
    <w:rsid w:val="005424F1"/>
    <w:rsid w:val="005425B2"/>
    <w:rsid w:val="005425EC"/>
    <w:rsid w:val="0054263C"/>
    <w:rsid w:val="00542D62"/>
    <w:rsid w:val="005436CE"/>
    <w:rsid w:val="00543F8D"/>
    <w:rsid w:val="0054433D"/>
    <w:rsid w:val="0054434A"/>
    <w:rsid w:val="00544699"/>
    <w:rsid w:val="0054578B"/>
    <w:rsid w:val="005457DE"/>
    <w:rsid w:val="005459BF"/>
    <w:rsid w:val="00545B94"/>
    <w:rsid w:val="00545CEB"/>
    <w:rsid w:val="00545F97"/>
    <w:rsid w:val="00546612"/>
    <w:rsid w:val="00546683"/>
    <w:rsid w:val="00546BD9"/>
    <w:rsid w:val="00547109"/>
    <w:rsid w:val="005477E3"/>
    <w:rsid w:val="005478E4"/>
    <w:rsid w:val="005502F4"/>
    <w:rsid w:val="005507E3"/>
    <w:rsid w:val="0055095A"/>
    <w:rsid w:val="005509FF"/>
    <w:rsid w:val="00550E5F"/>
    <w:rsid w:val="00551149"/>
    <w:rsid w:val="0055123B"/>
    <w:rsid w:val="00551471"/>
    <w:rsid w:val="0055180A"/>
    <w:rsid w:val="00551C0C"/>
    <w:rsid w:val="00551EBB"/>
    <w:rsid w:val="00552B6E"/>
    <w:rsid w:val="005530E6"/>
    <w:rsid w:val="00553519"/>
    <w:rsid w:val="0055375F"/>
    <w:rsid w:val="005542BE"/>
    <w:rsid w:val="005543F0"/>
    <w:rsid w:val="0055452F"/>
    <w:rsid w:val="005547F9"/>
    <w:rsid w:val="00555424"/>
    <w:rsid w:val="005554EE"/>
    <w:rsid w:val="0055561C"/>
    <w:rsid w:val="0055592D"/>
    <w:rsid w:val="00555E7F"/>
    <w:rsid w:val="00555EDF"/>
    <w:rsid w:val="00556D06"/>
    <w:rsid w:val="005572C2"/>
    <w:rsid w:val="00557335"/>
    <w:rsid w:val="005576BE"/>
    <w:rsid w:val="005577CB"/>
    <w:rsid w:val="00557D92"/>
    <w:rsid w:val="00557EE5"/>
    <w:rsid w:val="005603C3"/>
    <w:rsid w:val="00560584"/>
    <w:rsid w:val="00560DC4"/>
    <w:rsid w:val="00560DDB"/>
    <w:rsid w:val="00561164"/>
    <w:rsid w:val="00561543"/>
    <w:rsid w:val="00562D36"/>
    <w:rsid w:val="00563532"/>
    <w:rsid w:val="005637BF"/>
    <w:rsid w:val="00563BDF"/>
    <w:rsid w:val="00563BFC"/>
    <w:rsid w:val="00563DE9"/>
    <w:rsid w:val="005641E2"/>
    <w:rsid w:val="00564439"/>
    <w:rsid w:val="00564636"/>
    <w:rsid w:val="00564916"/>
    <w:rsid w:val="00564DA4"/>
    <w:rsid w:val="005659A0"/>
    <w:rsid w:val="005669D7"/>
    <w:rsid w:val="00566ACE"/>
    <w:rsid w:val="00566E15"/>
    <w:rsid w:val="00567750"/>
    <w:rsid w:val="00567E44"/>
    <w:rsid w:val="00567E84"/>
    <w:rsid w:val="00570003"/>
    <w:rsid w:val="005702D1"/>
    <w:rsid w:val="00570BD4"/>
    <w:rsid w:val="00570C99"/>
    <w:rsid w:val="00570DFC"/>
    <w:rsid w:val="00570E61"/>
    <w:rsid w:val="005711EE"/>
    <w:rsid w:val="00571345"/>
    <w:rsid w:val="00571416"/>
    <w:rsid w:val="00571809"/>
    <w:rsid w:val="00571DCB"/>
    <w:rsid w:val="005720F6"/>
    <w:rsid w:val="00572369"/>
    <w:rsid w:val="00572A19"/>
    <w:rsid w:val="00572B31"/>
    <w:rsid w:val="00572EFA"/>
    <w:rsid w:val="0057322F"/>
    <w:rsid w:val="00573562"/>
    <w:rsid w:val="00573B15"/>
    <w:rsid w:val="00573BCB"/>
    <w:rsid w:val="0057494C"/>
    <w:rsid w:val="00574D30"/>
    <w:rsid w:val="005753BB"/>
    <w:rsid w:val="00575DAF"/>
    <w:rsid w:val="005764DD"/>
    <w:rsid w:val="00576603"/>
    <w:rsid w:val="00576B67"/>
    <w:rsid w:val="00576B70"/>
    <w:rsid w:val="00576B7F"/>
    <w:rsid w:val="00576B8A"/>
    <w:rsid w:val="00576F8B"/>
    <w:rsid w:val="005773D1"/>
    <w:rsid w:val="00577701"/>
    <w:rsid w:val="00577711"/>
    <w:rsid w:val="00577C97"/>
    <w:rsid w:val="00577D17"/>
    <w:rsid w:val="00577E99"/>
    <w:rsid w:val="00577EA7"/>
    <w:rsid w:val="00577EBE"/>
    <w:rsid w:val="005801DD"/>
    <w:rsid w:val="005807E2"/>
    <w:rsid w:val="005809CE"/>
    <w:rsid w:val="00580A66"/>
    <w:rsid w:val="00580B48"/>
    <w:rsid w:val="00580B57"/>
    <w:rsid w:val="00580FE1"/>
    <w:rsid w:val="00581178"/>
    <w:rsid w:val="00581C2F"/>
    <w:rsid w:val="00582142"/>
    <w:rsid w:val="00582308"/>
    <w:rsid w:val="0058259D"/>
    <w:rsid w:val="005827C4"/>
    <w:rsid w:val="00582CA3"/>
    <w:rsid w:val="0058305C"/>
    <w:rsid w:val="005832E2"/>
    <w:rsid w:val="00583313"/>
    <w:rsid w:val="0058338C"/>
    <w:rsid w:val="0058359B"/>
    <w:rsid w:val="005839F4"/>
    <w:rsid w:val="00584009"/>
    <w:rsid w:val="00584665"/>
    <w:rsid w:val="00584DD9"/>
    <w:rsid w:val="00584E21"/>
    <w:rsid w:val="005854B7"/>
    <w:rsid w:val="00585500"/>
    <w:rsid w:val="005856A3"/>
    <w:rsid w:val="005856F3"/>
    <w:rsid w:val="005859FB"/>
    <w:rsid w:val="00585C22"/>
    <w:rsid w:val="00586131"/>
    <w:rsid w:val="00586381"/>
    <w:rsid w:val="00586A68"/>
    <w:rsid w:val="005875DE"/>
    <w:rsid w:val="00587721"/>
    <w:rsid w:val="00590027"/>
    <w:rsid w:val="00590357"/>
    <w:rsid w:val="00590381"/>
    <w:rsid w:val="005903AA"/>
    <w:rsid w:val="00590773"/>
    <w:rsid w:val="0059114D"/>
    <w:rsid w:val="0059142F"/>
    <w:rsid w:val="00591512"/>
    <w:rsid w:val="00591718"/>
    <w:rsid w:val="00591AAC"/>
    <w:rsid w:val="00591DF0"/>
    <w:rsid w:val="00592090"/>
    <w:rsid w:val="00592957"/>
    <w:rsid w:val="005929DA"/>
    <w:rsid w:val="00592E2B"/>
    <w:rsid w:val="00592E42"/>
    <w:rsid w:val="00592F1E"/>
    <w:rsid w:val="0059311F"/>
    <w:rsid w:val="00593525"/>
    <w:rsid w:val="005938E9"/>
    <w:rsid w:val="005939A4"/>
    <w:rsid w:val="00593E75"/>
    <w:rsid w:val="00593F24"/>
    <w:rsid w:val="00593FE7"/>
    <w:rsid w:val="00594286"/>
    <w:rsid w:val="005942D9"/>
    <w:rsid w:val="00594D0D"/>
    <w:rsid w:val="00594F1E"/>
    <w:rsid w:val="0059511A"/>
    <w:rsid w:val="005953A8"/>
    <w:rsid w:val="005953AA"/>
    <w:rsid w:val="00595874"/>
    <w:rsid w:val="00595E9B"/>
    <w:rsid w:val="00596334"/>
    <w:rsid w:val="005963A0"/>
    <w:rsid w:val="0059655E"/>
    <w:rsid w:val="00596592"/>
    <w:rsid w:val="00596945"/>
    <w:rsid w:val="00596D34"/>
    <w:rsid w:val="00596F1F"/>
    <w:rsid w:val="00597640"/>
    <w:rsid w:val="00597A7F"/>
    <w:rsid w:val="00597BE3"/>
    <w:rsid w:val="005A008F"/>
    <w:rsid w:val="005A00C3"/>
    <w:rsid w:val="005A0235"/>
    <w:rsid w:val="005A048A"/>
    <w:rsid w:val="005A0636"/>
    <w:rsid w:val="005A0827"/>
    <w:rsid w:val="005A0D15"/>
    <w:rsid w:val="005A0E38"/>
    <w:rsid w:val="005A10F1"/>
    <w:rsid w:val="005A14B9"/>
    <w:rsid w:val="005A177A"/>
    <w:rsid w:val="005A17FB"/>
    <w:rsid w:val="005A1FC0"/>
    <w:rsid w:val="005A24AA"/>
    <w:rsid w:val="005A29FE"/>
    <w:rsid w:val="005A3419"/>
    <w:rsid w:val="005A3597"/>
    <w:rsid w:val="005A3622"/>
    <w:rsid w:val="005A3E80"/>
    <w:rsid w:val="005A4086"/>
    <w:rsid w:val="005A4298"/>
    <w:rsid w:val="005A436F"/>
    <w:rsid w:val="005A4B3A"/>
    <w:rsid w:val="005A4B57"/>
    <w:rsid w:val="005A4BE6"/>
    <w:rsid w:val="005A53F5"/>
    <w:rsid w:val="005A55E4"/>
    <w:rsid w:val="005A57E2"/>
    <w:rsid w:val="005A59A5"/>
    <w:rsid w:val="005A5B27"/>
    <w:rsid w:val="005A6143"/>
    <w:rsid w:val="005A6593"/>
    <w:rsid w:val="005A6BCF"/>
    <w:rsid w:val="005A6FE0"/>
    <w:rsid w:val="005A7575"/>
    <w:rsid w:val="005A75A8"/>
    <w:rsid w:val="005A75C3"/>
    <w:rsid w:val="005A75DC"/>
    <w:rsid w:val="005A7B95"/>
    <w:rsid w:val="005B03BB"/>
    <w:rsid w:val="005B07E7"/>
    <w:rsid w:val="005B0FFB"/>
    <w:rsid w:val="005B11D0"/>
    <w:rsid w:val="005B1203"/>
    <w:rsid w:val="005B137C"/>
    <w:rsid w:val="005B188F"/>
    <w:rsid w:val="005B1A7D"/>
    <w:rsid w:val="005B1B03"/>
    <w:rsid w:val="005B1D46"/>
    <w:rsid w:val="005B1E23"/>
    <w:rsid w:val="005B1F99"/>
    <w:rsid w:val="005B201B"/>
    <w:rsid w:val="005B22B6"/>
    <w:rsid w:val="005B275E"/>
    <w:rsid w:val="005B27F9"/>
    <w:rsid w:val="005B28E5"/>
    <w:rsid w:val="005B2CFC"/>
    <w:rsid w:val="005B2DCA"/>
    <w:rsid w:val="005B2E45"/>
    <w:rsid w:val="005B313F"/>
    <w:rsid w:val="005B317D"/>
    <w:rsid w:val="005B356D"/>
    <w:rsid w:val="005B3AA9"/>
    <w:rsid w:val="005B41A8"/>
    <w:rsid w:val="005B4208"/>
    <w:rsid w:val="005B44B3"/>
    <w:rsid w:val="005B4D84"/>
    <w:rsid w:val="005B5365"/>
    <w:rsid w:val="005B60A8"/>
    <w:rsid w:val="005B6134"/>
    <w:rsid w:val="005B68D2"/>
    <w:rsid w:val="005B6982"/>
    <w:rsid w:val="005B6C94"/>
    <w:rsid w:val="005B716A"/>
    <w:rsid w:val="005B770E"/>
    <w:rsid w:val="005B77B3"/>
    <w:rsid w:val="005C098C"/>
    <w:rsid w:val="005C0992"/>
    <w:rsid w:val="005C0C15"/>
    <w:rsid w:val="005C0E65"/>
    <w:rsid w:val="005C0E8F"/>
    <w:rsid w:val="005C1476"/>
    <w:rsid w:val="005C14EB"/>
    <w:rsid w:val="005C1804"/>
    <w:rsid w:val="005C2004"/>
    <w:rsid w:val="005C207B"/>
    <w:rsid w:val="005C2183"/>
    <w:rsid w:val="005C2A5A"/>
    <w:rsid w:val="005C2F8B"/>
    <w:rsid w:val="005C34F0"/>
    <w:rsid w:val="005C368D"/>
    <w:rsid w:val="005C3E87"/>
    <w:rsid w:val="005C44AE"/>
    <w:rsid w:val="005C484B"/>
    <w:rsid w:val="005C4F53"/>
    <w:rsid w:val="005C5202"/>
    <w:rsid w:val="005C5356"/>
    <w:rsid w:val="005C5693"/>
    <w:rsid w:val="005C5A87"/>
    <w:rsid w:val="005C5CF6"/>
    <w:rsid w:val="005C6271"/>
    <w:rsid w:val="005C63A9"/>
    <w:rsid w:val="005C65F2"/>
    <w:rsid w:val="005C6660"/>
    <w:rsid w:val="005C687C"/>
    <w:rsid w:val="005C6F18"/>
    <w:rsid w:val="005C6F8B"/>
    <w:rsid w:val="005C72B6"/>
    <w:rsid w:val="005C7A63"/>
    <w:rsid w:val="005C7AA0"/>
    <w:rsid w:val="005C7C69"/>
    <w:rsid w:val="005C7D02"/>
    <w:rsid w:val="005D0147"/>
    <w:rsid w:val="005D02BC"/>
    <w:rsid w:val="005D09F1"/>
    <w:rsid w:val="005D1A2E"/>
    <w:rsid w:val="005D2430"/>
    <w:rsid w:val="005D25DC"/>
    <w:rsid w:val="005D2A22"/>
    <w:rsid w:val="005D313E"/>
    <w:rsid w:val="005D3366"/>
    <w:rsid w:val="005D33DC"/>
    <w:rsid w:val="005D392A"/>
    <w:rsid w:val="005D4906"/>
    <w:rsid w:val="005D4E38"/>
    <w:rsid w:val="005D4E75"/>
    <w:rsid w:val="005D5118"/>
    <w:rsid w:val="005D51D8"/>
    <w:rsid w:val="005D58B5"/>
    <w:rsid w:val="005D58F1"/>
    <w:rsid w:val="005D5D51"/>
    <w:rsid w:val="005D6149"/>
    <w:rsid w:val="005D6270"/>
    <w:rsid w:val="005D63FB"/>
    <w:rsid w:val="005D6A97"/>
    <w:rsid w:val="005D6B1B"/>
    <w:rsid w:val="005D70F7"/>
    <w:rsid w:val="005D7727"/>
    <w:rsid w:val="005D78E7"/>
    <w:rsid w:val="005D7B38"/>
    <w:rsid w:val="005E0C36"/>
    <w:rsid w:val="005E0ED1"/>
    <w:rsid w:val="005E1222"/>
    <w:rsid w:val="005E1454"/>
    <w:rsid w:val="005E18EF"/>
    <w:rsid w:val="005E1E2C"/>
    <w:rsid w:val="005E2340"/>
    <w:rsid w:val="005E242A"/>
    <w:rsid w:val="005E24C0"/>
    <w:rsid w:val="005E2511"/>
    <w:rsid w:val="005E2A81"/>
    <w:rsid w:val="005E30E6"/>
    <w:rsid w:val="005E3158"/>
    <w:rsid w:val="005E32EA"/>
    <w:rsid w:val="005E341A"/>
    <w:rsid w:val="005E3422"/>
    <w:rsid w:val="005E362A"/>
    <w:rsid w:val="005E367C"/>
    <w:rsid w:val="005E39ED"/>
    <w:rsid w:val="005E4139"/>
    <w:rsid w:val="005E4804"/>
    <w:rsid w:val="005E4874"/>
    <w:rsid w:val="005E49B1"/>
    <w:rsid w:val="005E4B7A"/>
    <w:rsid w:val="005E4C16"/>
    <w:rsid w:val="005E5089"/>
    <w:rsid w:val="005E50AE"/>
    <w:rsid w:val="005E51E6"/>
    <w:rsid w:val="005E5BC4"/>
    <w:rsid w:val="005E5CC0"/>
    <w:rsid w:val="005E615A"/>
    <w:rsid w:val="005E617F"/>
    <w:rsid w:val="005E631C"/>
    <w:rsid w:val="005E6605"/>
    <w:rsid w:val="005E6AAA"/>
    <w:rsid w:val="005E73CE"/>
    <w:rsid w:val="005E752C"/>
    <w:rsid w:val="005E77C3"/>
    <w:rsid w:val="005E781B"/>
    <w:rsid w:val="005E7D8E"/>
    <w:rsid w:val="005E7DE8"/>
    <w:rsid w:val="005F0270"/>
    <w:rsid w:val="005F030B"/>
    <w:rsid w:val="005F066C"/>
    <w:rsid w:val="005F0707"/>
    <w:rsid w:val="005F0F35"/>
    <w:rsid w:val="005F1139"/>
    <w:rsid w:val="005F1A04"/>
    <w:rsid w:val="005F1E9E"/>
    <w:rsid w:val="005F21CE"/>
    <w:rsid w:val="005F235A"/>
    <w:rsid w:val="005F235F"/>
    <w:rsid w:val="005F2405"/>
    <w:rsid w:val="005F27D8"/>
    <w:rsid w:val="005F28B7"/>
    <w:rsid w:val="005F2CEA"/>
    <w:rsid w:val="005F2D62"/>
    <w:rsid w:val="005F2EC8"/>
    <w:rsid w:val="005F31A6"/>
    <w:rsid w:val="005F355B"/>
    <w:rsid w:val="005F36E4"/>
    <w:rsid w:val="005F3908"/>
    <w:rsid w:val="005F3C3C"/>
    <w:rsid w:val="005F3CCB"/>
    <w:rsid w:val="005F3F2F"/>
    <w:rsid w:val="005F3F31"/>
    <w:rsid w:val="005F401C"/>
    <w:rsid w:val="005F40D1"/>
    <w:rsid w:val="005F4713"/>
    <w:rsid w:val="005F49CF"/>
    <w:rsid w:val="005F50D7"/>
    <w:rsid w:val="005F5426"/>
    <w:rsid w:val="005F5844"/>
    <w:rsid w:val="005F588E"/>
    <w:rsid w:val="005F5FA9"/>
    <w:rsid w:val="005F60F7"/>
    <w:rsid w:val="005F61B6"/>
    <w:rsid w:val="005F62DC"/>
    <w:rsid w:val="005F6509"/>
    <w:rsid w:val="005F6561"/>
    <w:rsid w:val="005F6751"/>
    <w:rsid w:val="005F6C84"/>
    <w:rsid w:val="005F6EEB"/>
    <w:rsid w:val="005F7B18"/>
    <w:rsid w:val="005F7E26"/>
    <w:rsid w:val="00600088"/>
    <w:rsid w:val="006004A7"/>
    <w:rsid w:val="00600507"/>
    <w:rsid w:val="0060050E"/>
    <w:rsid w:val="00600A5A"/>
    <w:rsid w:val="0060112D"/>
    <w:rsid w:val="00601325"/>
    <w:rsid w:val="006014F2"/>
    <w:rsid w:val="006017E1"/>
    <w:rsid w:val="00601967"/>
    <w:rsid w:val="00601C3E"/>
    <w:rsid w:val="00601D0D"/>
    <w:rsid w:val="00602012"/>
    <w:rsid w:val="0060208B"/>
    <w:rsid w:val="0060227B"/>
    <w:rsid w:val="00602535"/>
    <w:rsid w:val="00602538"/>
    <w:rsid w:val="00602683"/>
    <w:rsid w:val="006028EF"/>
    <w:rsid w:val="00603048"/>
    <w:rsid w:val="0060334B"/>
    <w:rsid w:val="006038E2"/>
    <w:rsid w:val="00603A94"/>
    <w:rsid w:val="00603BE2"/>
    <w:rsid w:val="006041D9"/>
    <w:rsid w:val="006045B3"/>
    <w:rsid w:val="00605808"/>
    <w:rsid w:val="00605ADE"/>
    <w:rsid w:val="00606016"/>
    <w:rsid w:val="00606527"/>
    <w:rsid w:val="0060664E"/>
    <w:rsid w:val="00606AF8"/>
    <w:rsid w:val="00606C99"/>
    <w:rsid w:val="00606F87"/>
    <w:rsid w:val="0060727B"/>
    <w:rsid w:val="006073FF"/>
    <w:rsid w:val="006075C8"/>
    <w:rsid w:val="00607970"/>
    <w:rsid w:val="00607C69"/>
    <w:rsid w:val="00607C8A"/>
    <w:rsid w:val="00607EB8"/>
    <w:rsid w:val="00607F55"/>
    <w:rsid w:val="00610357"/>
    <w:rsid w:val="006104CE"/>
    <w:rsid w:val="00610C5A"/>
    <w:rsid w:val="00610F78"/>
    <w:rsid w:val="0061100A"/>
    <w:rsid w:val="006114A0"/>
    <w:rsid w:val="006116D4"/>
    <w:rsid w:val="006120F4"/>
    <w:rsid w:val="006122B9"/>
    <w:rsid w:val="00612389"/>
    <w:rsid w:val="006129D1"/>
    <w:rsid w:val="00612B95"/>
    <w:rsid w:val="00612EBE"/>
    <w:rsid w:val="00613169"/>
    <w:rsid w:val="006131D0"/>
    <w:rsid w:val="006133DC"/>
    <w:rsid w:val="006138E0"/>
    <w:rsid w:val="00613A4B"/>
    <w:rsid w:val="00613F4C"/>
    <w:rsid w:val="00614693"/>
    <w:rsid w:val="00614790"/>
    <w:rsid w:val="00614928"/>
    <w:rsid w:val="00614997"/>
    <w:rsid w:val="00614CDF"/>
    <w:rsid w:val="00614ED4"/>
    <w:rsid w:val="006152A3"/>
    <w:rsid w:val="006159E6"/>
    <w:rsid w:val="00615CB2"/>
    <w:rsid w:val="00615DBC"/>
    <w:rsid w:val="00615EE1"/>
    <w:rsid w:val="00616241"/>
    <w:rsid w:val="00616287"/>
    <w:rsid w:val="00616575"/>
    <w:rsid w:val="00616A46"/>
    <w:rsid w:val="00616D03"/>
    <w:rsid w:val="00616E34"/>
    <w:rsid w:val="00616E73"/>
    <w:rsid w:val="00617401"/>
    <w:rsid w:val="0061794E"/>
    <w:rsid w:val="00617CCD"/>
    <w:rsid w:val="00617D19"/>
    <w:rsid w:val="00617F87"/>
    <w:rsid w:val="006204AC"/>
    <w:rsid w:val="0062056D"/>
    <w:rsid w:val="0062071D"/>
    <w:rsid w:val="006212BE"/>
    <w:rsid w:val="006213D7"/>
    <w:rsid w:val="00621B9A"/>
    <w:rsid w:val="00621BAE"/>
    <w:rsid w:val="00621E2A"/>
    <w:rsid w:val="00622304"/>
    <w:rsid w:val="00622391"/>
    <w:rsid w:val="00622AD2"/>
    <w:rsid w:val="006234C8"/>
    <w:rsid w:val="0062352D"/>
    <w:rsid w:val="00623848"/>
    <w:rsid w:val="00623ECB"/>
    <w:rsid w:val="00624263"/>
    <w:rsid w:val="00624942"/>
    <w:rsid w:val="00624DA8"/>
    <w:rsid w:val="00625467"/>
    <w:rsid w:val="0062577E"/>
    <w:rsid w:val="00625931"/>
    <w:rsid w:val="00625E28"/>
    <w:rsid w:val="00625F65"/>
    <w:rsid w:val="00625F7B"/>
    <w:rsid w:val="00626233"/>
    <w:rsid w:val="0062671D"/>
    <w:rsid w:val="0062674F"/>
    <w:rsid w:val="006267AA"/>
    <w:rsid w:val="00626829"/>
    <w:rsid w:val="00626859"/>
    <w:rsid w:val="00626D38"/>
    <w:rsid w:val="00626E18"/>
    <w:rsid w:val="00626E82"/>
    <w:rsid w:val="00626FDF"/>
    <w:rsid w:val="00627208"/>
    <w:rsid w:val="006272B7"/>
    <w:rsid w:val="00627869"/>
    <w:rsid w:val="00627A60"/>
    <w:rsid w:val="00627E1F"/>
    <w:rsid w:val="00630341"/>
    <w:rsid w:val="006303FB"/>
    <w:rsid w:val="006306D3"/>
    <w:rsid w:val="00630FC7"/>
    <w:rsid w:val="0063126E"/>
    <w:rsid w:val="0063144B"/>
    <w:rsid w:val="00631666"/>
    <w:rsid w:val="006319BC"/>
    <w:rsid w:val="00632372"/>
    <w:rsid w:val="006324E4"/>
    <w:rsid w:val="0063274F"/>
    <w:rsid w:val="00632826"/>
    <w:rsid w:val="006328CB"/>
    <w:rsid w:val="00632C28"/>
    <w:rsid w:val="00632E03"/>
    <w:rsid w:val="006330A6"/>
    <w:rsid w:val="00633247"/>
    <w:rsid w:val="00634107"/>
    <w:rsid w:val="0063457F"/>
    <w:rsid w:val="0063485C"/>
    <w:rsid w:val="006348F5"/>
    <w:rsid w:val="006350BA"/>
    <w:rsid w:val="00635243"/>
    <w:rsid w:val="00635906"/>
    <w:rsid w:val="00635C36"/>
    <w:rsid w:val="00636138"/>
    <w:rsid w:val="00636224"/>
    <w:rsid w:val="00636456"/>
    <w:rsid w:val="006365A7"/>
    <w:rsid w:val="00636B07"/>
    <w:rsid w:val="00636D29"/>
    <w:rsid w:val="0063745A"/>
    <w:rsid w:val="00637AEE"/>
    <w:rsid w:val="00637AF5"/>
    <w:rsid w:val="00637D99"/>
    <w:rsid w:val="00637F36"/>
    <w:rsid w:val="00640645"/>
    <w:rsid w:val="0064065B"/>
    <w:rsid w:val="00640EBA"/>
    <w:rsid w:val="00641337"/>
    <w:rsid w:val="006415D1"/>
    <w:rsid w:val="0064167E"/>
    <w:rsid w:val="0064218E"/>
    <w:rsid w:val="00642ECE"/>
    <w:rsid w:val="00643307"/>
    <w:rsid w:val="006435F8"/>
    <w:rsid w:val="00643885"/>
    <w:rsid w:val="0064420B"/>
    <w:rsid w:val="0064460A"/>
    <w:rsid w:val="00644F10"/>
    <w:rsid w:val="00645003"/>
    <w:rsid w:val="00645239"/>
    <w:rsid w:val="0064587C"/>
    <w:rsid w:val="006458E6"/>
    <w:rsid w:val="00646153"/>
    <w:rsid w:val="00646275"/>
    <w:rsid w:val="00646546"/>
    <w:rsid w:val="00646592"/>
    <w:rsid w:val="0064663A"/>
    <w:rsid w:val="00646686"/>
    <w:rsid w:val="00646D0F"/>
    <w:rsid w:val="0064700F"/>
    <w:rsid w:val="00647016"/>
    <w:rsid w:val="0064707C"/>
    <w:rsid w:val="00647DF8"/>
    <w:rsid w:val="00647E43"/>
    <w:rsid w:val="00647E68"/>
    <w:rsid w:val="006500D8"/>
    <w:rsid w:val="00650516"/>
    <w:rsid w:val="00650A25"/>
    <w:rsid w:val="00650B69"/>
    <w:rsid w:val="00650F85"/>
    <w:rsid w:val="006510B4"/>
    <w:rsid w:val="006510E3"/>
    <w:rsid w:val="006513F0"/>
    <w:rsid w:val="00651777"/>
    <w:rsid w:val="00651A12"/>
    <w:rsid w:val="00651C15"/>
    <w:rsid w:val="00651E77"/>
    <w:rsid w:val="006520A2"/>
    <w:rsid w:val="006523B8"/>
    <w:rsid w:val="006523BF"/>
    <w:rsid w:val="0065272C"/>
    <w:rsid w:val="0065289B"/>
    <w:rsid w:val="00652B09"/>
    <w:rsid w:val="00652C3B"/>
    <w:rsid w:val="00652CD8"/>
    <w:rsid w:val="00652FB9"/>
    <w:rsid w:val="00654002"/>
    <w:rsid w:val="006544C3"/>
    <w:rsid w:val="006544F5"/>
    <w:rsid w:val="00654747"/>
    <w:rsid w:val="006547F4"/>
    <w:rsid w:val="00654DE1"/>
    <w:rsid w:val="00654FC4"/>
    <w:rsid w:val="0065541A"/>
    <w:rsid w:val="00655682"/>
    <w:rsid w:val="00655B20"/>
    <w:rsid w:val="00655BF3"/>
    <w:rsid w:val="006560B5"/>
    <w:rsid w:val="00656481"/>
    <w:rsid w:val="00656541"/>
    <w:rsid w:val="0065660A"/>
    <w:rsid w:val="00656771"/>
    <w:rsid w:val="00656C6F"/>
    <w:rsid w:val="00656CC0"/>
    <w:rsid w:val="00656D19"/>
    <w:rsid w:val="006574D3"/>
    <w:rsid w:val="006576EF"/>
    <w:rsid w:val="00657A5E"/>
    <w:rsid w:val="00657C58"/>
    <w:rsid w:val="00657FB5"/>
    <w:rsid w:val="0066046A"/>
    <w:rsid w:val="0066046E"/>
    <w:rsid w:val="006606A6"/>
    <w:rsid w:val="006609BA"/>
    <w:rsid w:val="00660E07"/>
    <w:rsid w:val="006613DF"/>
    <w:rsid w:val="00661536"/>
    <w:rsid w:val="0066185E"/>
    <w:rsid w:val="00661FED"/>
    <w:rsid w:val="006623C5"/>
    <w:rsid w:val="006626A8"/>
    <w:rsid w:val="00662852"/>
    <w:rsid w:val="00663031"/>
    <w:rsid w:val="006636F7"/>
    <w:rsid w:val="00664031"/>
    <w:rsid w:val="006641B3"/>
    <w:rsid w:val="0066451C"/>
    <w:rsid w:val="00664580"/>
    <w:rsid w:val="00664CF1"/>
    <w:rsid w:val="00664DC7"/>
    <w:rsid w:val="00664E66"/>
    <w:rsid w:val="0066508D"/>
    <w:rsid w:val="006650CD"/>
    <w:rsid w:val="00665200"/>
    <w:rsid w:val="0066546A"/>
    <w:rsid w:val="006654EE"/>
    <w:rsid w:val="00665BEE"/>
    <w:rsid w:val="006662A4"/>
    <w:rsid w:val="0066658C"/>
    <w:rsid w:val="00666952"/>
    <w:rsid w:val="006669F0"/>
    <w:rsid w:val="00666ABE"/>
    <w:rsid w:val="006670D6"/>
    <w:rsid w:val="0066712C"/>
    <w:rsid w:val="006672C6"/>
    <w:rsid w:val="00667829"/>
    <w:rsid w:val="006678B7"/>
    <w:rsid w:val="006678F6"/>
    <w:rsid w:val="006679E9"/>
    <w:rsid w:val="006679EF"/>
    <w:rsid w:val="00667D05"/>
    <w:rsid w:val="00667F53"/>
    <w:rsid w:val="00670031"/>
    <w:rsid w:val="0067013B"/>
    <w:rsid w:val="006705D9"/>
    <w:rsid w:val="006709D0"/>
    <w:rsid w:val="00670B12"/>
    <w:rsid w:val="0067123C"/>
    <w:rsid w:val="0067136C"/>
    <w:rsid w:val="006713AF"/>
    <w:rsid w:val="00671403"/>
    <w:rsid w:val="006715D9"/>
    <w:rsid w:val="00671815"/>
    <w:rsid w:val="00671904"/>
    <w:rsid w:val="00671958"/>
    <w:rsid w:val="00671BAA"/>
    <w:rsid w:val="00671D49"/>
    <w:rsid w:val="00672261"/>
    <w:rsid w:val="00672610"/>
    <w:rsid w:val="00672AC6"/>
    <w:rsid w:val="00672B17"/>
    <w:rsid w:val="00672BEF"/>
    <w:rsid w:val="006731C5"/>
    <w:rsid w:val="006733C0"/>
    <w:rsid w:val="0067340E"/>
    <w:rsid w:val="0067347B"/>
    <w:rsid w:val="00673DCC"/>
    <w:rsid w:val="00673E47"/>
    <w:rsid w:val="006747E0"/>
    <w:rsid w:val="00674A00"/>
    <w:rsid w:val="00674BAC"/>
    <w:rsid w:val="00674F6D"/>
    <w:rsid w:val="0067512A"/>
    <w:rsid w:val="00675206"/>
    <w:rsid w:val="0067591E"/>
    <w:rsid w:val="00675D23"/>
    <w:rsid w:val="00675DD8"/>
    <w:rsid w:val="0067611C"/>
    <w:rsid w:val="0067611E"/>
    <w:rsid w:val="006762E6"/>
    <w:rsid w:val="0067633F"/>
    <w:rsid w:val="006766AA"/>
    <w:rsid w:val="00676778"/>
    <w:rsid w:val="006767C8"/>
    <w:rsid w:val="006767F1"/>
    <w:rsid w:val="0067697E"/>
    <w:rsid w:val="006770DD"/>
    <w:rsid w:val="006771B8"/>
    <w:rsid w:val="00677502"/>
    <w:rsid w:val="0067799A"/>
    <w:rsid w:val="00677D07"/>
    <w:rsid w:val="0068000E"/>
    <w:rsid w:val="00680B6A"/>
    <w:rsid w:val="00680E8F"/>
    <w:rsid w:val="0068114D"/>
    <w:rsid w:val="00681175"/>
    <w:rsid w:val="006816A3"/>
    <w:rsid w:val="0068175E"/>
    <w:rsid w:val="00681915"/>
    <w:rsid w:val="00682128"/>
    <w:rsid w:val="00682398"/>
    <w:rsid w:val="006824E5"/>
    <w:rsid w:val="00682601"/>
    <w:rsid w:val="00682607"/>
    <w:rsid w:val="0068288F"/>
    <w:rsid w:val="00682B86"/>
    <w:rsid w:val="00682CE2"/>
    <w:rsid w:val="0068331D"/>
    <w:rsid w:val="006834A5"/>
    <w:rsid w:val="00683883"/>
    <w:rsid w:val="00683943"/>
    <w:rsid w:val="00683B06"/>
    <w:rsid w:val="00683BC3"/>
    <w:rsid w:val="00683C8B"/>
    <w:rsid w:val="00683D61"/>
    <w:rsid w:val="006841C0"/>
    <w:rsid w:val="00684245"/>
    <w:rsid w:val="0068473C"/>
    <w:rsid w:val="00684816"/>
    <w:rsid w:val="00684A6A"/>
    <w:rsid w:val="00684DFC"/>
    <w:rsid w:val="00685091"/>
    <w:rsid w:val="006854DB"/>
    <w:rsid w:val="0068606D"/>
    <w:rsid w:val="00686209"/>
    <w:rsid w:val="00686A34"/>
    <w:rsid w:val="00686BEE"/>
    <w:rsid w:val="00687373"/>
    <w:rsid w:val="00687493"/>
    <w:rsid w:val="0068778E"/>
    <w:rsid w:val="006879BD"/>
    <w:rsid w:val="00687FD8"/>
    <w:rsid w:val="006900F7"/>
    <w:rsid w:val="006905A8"/>
    <w:rsid w:val="00690798"/>
    <w:rsid w:val="006908F4"/>
    <w:rsid w:val="00690B89"/>
    <w:rsid w:val="006913A4"/>
    <w:rsid w:val="006913CC"/>
    <w:rsid w:val="00692049"/>
    <w:rsid w:val="0069222F"/>
    <w:rsid w:val="00692441"/>
    <w:rsid w:val="00692987"/>
    <w:rsid w:val="00692C9B"/>
    <w:rsid w:val="00693309"/>
    <w:rsid w:val="00693630"/>
    <w:rsid w:val="0069386B"/>
    <w:rsid w:val="00693A9D"/>
    <w:rsid w:val="00693B8E"/>
    <w:rsid w:val="00693D22"/>
    <w:rsid w:val="00693DC3"/>
    <w:rsid w:val="00694BA8"/>
    <w:rsid w:val="00694CA4"/>
    <w:rsid w:val="00694E77"/>
    <w:rsid w:val="00695084"/>
    <w:rsid w:val="006954F4"/>
    <w:rsid w:val="006955A9"/>
    <w:rsid w:val="00695763"/>
    <w:rsid w:val="006960AD"/>
    <w:rsid w:val="00696120"/>
    <w:rsid w:val="006963A1"/>
    <w:rsid w:val="006968F9"/>
    <w:rsid w:val="00696D17"/>
    <w:rsid w:val="00696EA2"/>
    <w:rsid w:val="00696ED6"/>
    <w:rsid w:val="00697537"/>
    <w:rsid w:val="00697579"/>
    <w:rsid w:val="00697C6D"/>
    <w:rsid w:val="00697F5D"/>
    <w:rsid w:val="006A04CD"/>
    <w:rsid w:val="006A08D3"/>
    <w:rsid w:val="006A0B9A"/>
    <w:rsid w:val="006A0F13"/>
    <w:rsid w:val="006A1384"/>
    <w:rsid w:val="006A150B"/>
    <w:rsid w:val="006A1F09"/>
    <w:rsid w:val="006A1FC0"/>
    <w:rsid w:val="006A20A6"/>
    <w:rsid w:val="006A2A4F"/>
    <w:rsid w:val="006A2E72"/>
    <w:rsid w:val="006A2EFA"/>
    <w:rsid w:val="006A2FD0"/>
    <w:rsid w:val="006A3405"/>
    <w:rsid w:val="006A377D"/>
    <w:rsid w:val="006A3D8B"/>
    <w:rsid w:val="006A4117"/>
    <w:rsid w:val="006A4B1D"/>
    <w:rsid w:val="006A5486"/>
    <w:rsid w:val="006A59D5"/>
    <w:rsid w:val="006A61CB"/>
    <w:rsid w:val="006A6475"/>
    <w:rsid w:val="006A66C2"/>
    <w:rsid w:val="006A6A3D"/>
    <w:rsid w:val="006A71CB"/>
    <w:rsid w:val="006A759D"/>
    <w:rsid w:val="006A7850"/>
    <w:rsid w:val="006A795A"/>
    <w:rsid w:val="006A7B4B"/>
    <w:rsid w:val="006A7D43"/>
    <w:rsid w:val="006B0785"/>
    <w:rsid w:val="006B07C1"/>
    <w:rsid w:val="006B0E35"/>
    <w:rsid w:val="006B1513"/>
    <w:rsid w:val="006B1AB9"/>
    <w:rsid w:val="006B1C5E"/>
    <w:rsid w:val="006B1E31"/>
    <w:rsid w:val="006B1E87"/>
    <w:rsid w:val="006B2087"/>
    <w:rsid w:val="006B223C"/>
    <w:rsid w:val="006B24DF"/>
    <w:rsid w:val="006B2932"/>
    <w:rsid w:val="006B3339"/>
    <w:rsid w:val="006B3484"/>
    <w:rsid w:val="006B3936"/>
    <w:rsid w:val="006B3AAA"/>
    <w:rsid w:val="006B4515"/>
    <w:rsid w:val="006B4A79"/>
    <w:rsid w:val="006B4ADD"/>
    <w:rsid w:val="006B4D9C"/>
    <w:rsid w:val="006B5209"/>
    <w:rsid w:val="006B5361"/>
    <w:rsid w:val="006B543F"/>
    <w:rsid w:val="006B55B6"/>
    <w:rsid w:val="006B5880"/>
    <w:rsid w:val="006B5DC8"/>
    <w:rsid w:val="006B66D6"/>
    <w:rsid w:val="006B68F0"/>
    <w:rsid w:val="006B7710"/>
    <w:rsid w:val="006B7740"/>
    <w:rsid w:val="006B7D68"/>
    <w:rsid w:val="006B7FC1"/>
    <w:rsid w:val="006B7FFD"/>
    <w:rsid w:val="006C02CB"/>
    <w:rsid w:val="006C0470"/>
    <w:rsid w:val="006C0E49"/>
    <w:rsid w:val="006C0FDA"/>
    <w:rsid w:val="006C1274"/>
    <w:rsid w:val="006C143B"/>
    <w:rsid w:val="006C1704"/>
    <w:rsid w:val="006C171D"/>
    <w:rsid w:val="006C17F7"/>
    <w:rsid w:val="006C1BFA"/>
    <w:rsid w:val="006C1D72"/>
    <w:rsid w:val="006C215A"/>
    <w:rsid w:val="006C2372"/>
    <w:rsid w:val="006C24C2"/>
    <w:rsid w:val="006C24FA"/>
    <w:rsid w:val="006C2702"/>
    <w:rsid w:val="006C271C"/>
    <w:rsid w:val="006C2E19"/>
    <w:rsid w:val="006C2F73"/>
    <w:rsid w:val="006C3008"/>
    <w:rsid w:val="006C3792"/>
    <w:rsid w:val="006C3985"/>
    <w:rsid w:val="006C3AA4"/>
    <w:rsid w:val="006C3DD5"/>
    <w:rsid w:val="006C3FB5"/>
    <w:rsid w:val="006C452A"/>
    <w:rsid w:val="006C48A5"/>
    <w:rsid w:val="006C49DD"/>
    <w:rsid w:val="006C4D66"/>
    <w:rsid w:val="006C5152"/>
    <w:rsid w:val="006C525A"/>
    <w:rsid w:val="006C54C6"/>
    <w:rsid w:val="006C552F"/>
    <w:rsid w:val="006C5ECC"/>
    <w:rsid w:val="006C62E1"/>
    <w:rsid w:val="006C6501"/>
    <w:rsid w:val="006C679B"/>
    <w:rsid w:val="006C683B"/>
    <w:rsid w:val="006C6F18"/>
    <w:rsid w:val="006C7533"/>
    <w:rsid w:val="006C7A54"/>
    <w:rsid w:val="006D01CA"/>
    <w:rsid w:val="006D0517"/>
    <w:rsid w:val="006D081E"/>
    <w:rsid w:val="006D0966"/>
    <w:rsid w:val="006D0D4F"/>
    <w:rsid w:val="006D0F99"/>
    <w:rsid w:val="006D1220"/>
    <w:rsid w:val="006D13ED"/>
    <w:rsid w:val="006D15E7"/>
    <w:rsid w:val="006D1611"/>
    <w:rsid w:val="006D1E01"/>
    <w:rsid w:val="006D1F51"/>
    <w:rsid w:val="006D20DC"/>
    <w:rsid w:val="006D2561"/>
    <w:rsid w:val="006D28DD"/>
    <w:rsid w:val="006D313A"/>
    <w:rsid w:val="006D31E9"/>
    <w:rsid w:val="006D3493"/>
    <w:rsid w:val="006D3548"/>
    <w:rsid w:val="006D3727"/>
    <w:rsid w:val="006D39D6"/>
    <w:rsid w:val="006D3D3C"/>
    <w:rsid w:val="006D3F98"/>
    <w:rsid w:val="006D4063"/>
    <w:rsid w:val="006D4371"/>
    <w:rsid w:val="006D4745"/>
    <w:rsid w:val="006D47E0"/>
    <w:rsid w:val="006D4916"/>
    <w:rsid w:val="006D4AB6"/>
    <w:rsid w:val="006D4FF8"/>
    <w:rsid w:val="006D5230"/>
    <w:rsid w:val="006D5BBD"/>
    <w:rsid w:val="006D60C1"/>
    <w:rsid w:val="006D60ED"/>
    <w:rsid w:val="006D625B"/>
    <w:rsid w:val="006D6425"/>
    <w:rsid w:val="006D648E"/>
    <w:rsid w:val="006D668E"/>
    <w:rsid w:val="006D6738"/>
    <w:rsid w:val="006D69DE"/>
    <w:rsid w:val="006D7C35"/>
    <w:rsid w:val="006D7D66"/>
    <w:rsid w:val="006E0068"/>
    <w:rsid w:val="006E05D1"/>
    <w:rsid w:val="006E06AC"/>
    <w:rsid w:val="006E0951"/>
    <w:rsid w:val="006E0B77"/>
    <w:rsid w:val="006E0BE8"/>
    <w:rsid w:val="006E10D5"/>
    <w:rsid w:val="006E10EF"/>
    <w:rsid w:val="006E11AF"/>
    <w:rsid w:val="006E1692"/>
    <w:rsid w:val="006E16A3"/>
    <w:rsid w:val="006E1C35"/>
    <w:rsid w:val="006E1CCC"/>
    <w:rsid w:val="006E1F13"/>
    <w:rsid w:val="006E23C2"/>
    <w:rsid w:val="006E24EB"/>
    <w:rsid w:val="006E251E"/>
    <w:rsid w:val="006E2770"/>
    <w:rsid w:val="006E284A"/>
    <w:rsid w:val="006E2876"/>
    <w:rsid w:val="006E29E2"/>
    <w:rsid w:val="006E2BD7"/>
    <w:rsid w:val="006E2C15"/>
    <w:rsid w:val="006E302E"/>
    <w:rsid w:val="006E3402"/>
    <w:rsid w:val="006E36D9"/>
    <w:rsid w:val="006E3AB8"/>
    <w:rsid w:val="006E3B8B"/>
    <w:rsid w:val="006E409A"/>
    <w:rsid w:val="006E4996"/>
    <w:rsid w:val="006E4E9C"/>
    <w:rsid w:val="006E4F54"/>
    <w:rsid w:val="006E5707"/>
    <w:rsid w:val="006E58FD"/>
    <w:rsid w:val="006E5D93"/>
    <w:rsid w:val="006E5DF9"/>
    <w:rsid w:val="006E6F94"/>
    <w:rsid w:val="006E7365"/>
    <w:rsid w:val="006E7EE4"/>
    <w:rsid w:val="006F0028"/>
    <w:rsid w:val="006F0117"/>
    <w:rsid w:val="006F06F9"/>
    <w:rsid w:val="006F0724"/>
    <w:rsid w:val="006F0A6A"/>
    <w:rsid w:val="006F0EDB"/>
    <w:rsid w:val="006F1145"/>
    <w:rsid w:val="006F1BA4"/>
    <w:rsid w:val="006F1D9C"/>
    <w:rsid w:val="006F1EA0"/>
    <w:rsid w:val="006F1F0C"/>
    <w:rsid w:val="006F208C"/>
    <w:rsid w:val="006F2457"/>
    <w:rsid w:val="006F2F29"/>
    <w:rsid w:val="006F2FC9"/>
    <w:rsid w:val="006F3189"/>
    <w:rsid w:val="006F3258"/>
    <w:rsid w:val="006F35BC"/>
    <w:rsid w:val="006F3861"/>
    <w:rsid w:val="006F41EF"/>
    <w:rsid w:val="006F43A5"/>
    <w:rsid w:val="006F4412"/>
    <w:rsid w:val="006F4802"/>
    <w:rsid w:val="006F4BB8"/>
    <w:rsid w:val="006F5186"/>
    <w:rsid w:val="006F5385"/>
    <w:rsid w:val="006F5578"/>
    <w:rsid w:val="006F6081"/>
    <w:rsid w:val="006F6218"/>
    <w:rsid w:val="006F6D87"/>
    <w:rsid w:val="006F6DEB"/>
    <w:rsid w:val="006F79DC"/>
    <w:rsid w:val="006F7BA2"/>
    <w:rsid w:val="006F7E33"/>
    <w:rsid w:val="007003AF"/>
    <w:rsid w:val="0070066F"/>
    <w:rsid w:val="0070067A"/>
    <w:rsid w:val="007006F5"/>
    <w:rsid w:val="007007F9"/>
    <w:rsid w:val="00700826"/>
    <w:rsid w:val="00700A04"/>
    <w:rsid w:val="00700E45"/>
    <w:rsid w:val="00700FC4"/>
    <w:rsid w:val="00701276"/>
    <w:rsid w:val="00701334"/>
    <w:rsid w:val="007015ED"/>
    <w:rsid w:val="0070191B"/>
    <w:rsid w:val="00701BE6"/>
    <w:rsid w:val="00701CFC"/>
    <w:rsid w:val="007023B1"/>
    <w:rsid w:val="007025A3"/>
    <w:rsid w:val="0070266F"/>
    <w:rsid w:val="0070284E"/>
    <w:rsid w:val="00702943"/>
    <w:rsid w:val="007035B9"/>
    <w:rsid w:val="0070371D"/>
    <w:rsid w:val="007037DB"/>
    <w:rsid w:val="00703AB5"/>
    <w:rsid w:val="00703CDC"/>
    <w:rsid w:val="00703E32"/>
    <w:rsid w:val="00704224"/>
    <w:rsid w:val="007043DB"/>
    <w:rsid w:val="00704527"/>
    <w:rsid w:val="00704AEE"/>
    <w:rsid w:val="00704E49"/>
    <w:rsid w:val="00704F49"/>
    <w:rsid w:val="00704FF0"/>
    <w:rsid w:val="007055B2"/>
    <w:rsid w:val="0070622E"/>
    <w:rsid w:val="0070632F"/>
    <w:rsid w:val="007064C2"/>
    <w:rsid w:val="0070695C"/>
    <w:rsid w:val="00706DAF"/>
    <w:rsid w:val="0070715F"/>
    <w:rsid w:val="007073AB"/>
    <w:rsid w:val="00707420"/>
    <w:rsid w:val="007074B8"/>
    <w:rsid w:val="007074E4"/>
    <w:rsid w:val="00707958"/>
    <w:rsid w:val="00707C8F"/>
    <w:rsid w:val="00707F5B"/>
    <w:rsid w:val="0071072F"/>
    <w:rsid w:val="007108F8"/>
    <w:rsid w:val="00710CEF"/>
    <w:rsid w:val="0071108E"/>
    <w:rsid w:val="007111EA"/>
    <w:rsid w:val="007115AB"/>
    <w:rsid w:val="00711875"/>
    <w:rsid w:val="00711C96"/>
    <w:rsid w:val="007122AC"/>
    <w:rsid w:val="007123B8"/>
    <w:rsid w:val="00712829"/>
    <w:rsid w:val="00712FF3"/>
    <w:rsid w:val="00713177"/>
    <w:rsid w:val="0071344A"/>
    <w:rsid w:val="007134EC"/>
    <w:rsid w:val="0071384A"/>
    <w:rsid w:val="007138CC"/>
    <w:rsid w:val="00713E6B"/>
    <w:rsid w:val="00713E8E"/>
    <w:rsid w:val="00714405"/>
    <w:rsid w:val="007147FB"/>
    <w:rsid w:val="007153B6"/>
    <w:rsid w:val="00715672"/>
    <w:rsid w:val="00716D1B"/>
    <w:rsid w:val="00717502"/>
    <w:rsid w:val="00717573"/>
    <w:rsid w:val="00717638"/>
    <w:rsid w:val="00717FB2"/>
    <w:rsid w:val="0072037D"/>
    <w:rsid w:val="007204D7"/>
    <w:rsid w:val="007209B9"/>
    <w:rsid w:val="00720C20"/>
    <w:rsid w:val="00721477"/>
    <w:rsid w:val="00721E76"/>
    <w:rsid w:val="00721FB0"/>
    <w:rsid w:val="00722223"/>
    <w:rsid w:val="007223C7"/>
    <w:rsid w:val="007227AB"/>
    <w:rsid w:val="00722BB0"/>
    <w:rsid w:val="00722E57"/>
    <w:rsid w:val="00723011"/>
    <w:rsid w:val="00723041"/>
    <w:rsid w:val="007231B8"/>
    <w:rsid w:val="0072321B"/>
    <w:rsid w:val="007232CA"/>
    <w:rsid w:val="0072346E"/>
    <w:rsid w:val="00723A46"/>
    <w:rsid w:val="00723EF4"/>
    <w:rsid w:val="00724213"/>
    <w:rsid w:val="007242BF"/>
    <w:rsid w:val="007244A8"/>
    <w:rsid w:val="0072497C"/>
    <w:rsid w:val="00724A6A"/>
    <w:rsid w:val="00724AEE"/>
    <w:rsid w:val="00724EA4"/>
    <w:rsid w:val="00724EA6"/>
    <w:rsid w:val="00725289"/>
    <w:rsid w:val="007253B9"/>
    <w:rsid w:val="00725AFE"/>
    <w:rsid w:val="00725ECB"/>
    <w:rsid w:val="00726774"/>
    <w:rsid w:val="00726A2E"/>
    <w:rsid w:val="00726D2C"/>
    <w:rsid w:val="00727170"/>
    <w:rsid w:val="007275EA"/>
    <w:rsid w:val="007277DA"/>
    <w:rsid w:val="0072793C"/>
    <w:rsid w:val="007279D5"/>
    <w:rsid w:val="00727F7B"/>
    <w:rsid w:val="00730396"/>
    <w:rsid w:val="00730881"/>
    <w:rsid w:val="00731167"/>
    <w:rsid w:val="00731331"/>
    <w:rsid w:val="0073133A"/>
    <w:rsid w:val="0073152D"/>
    <w:rsid w:val="007317D6"/>
    <w:rsid w:val="00731E0D"/>
    <w:rsid w:val="00731E68"/>
    <w:rsid w:val="00731F3C"/>
    <w:rsid w:val="00732666"/>
    <w:rsid w:val="00732EE5"/>
    <w:rsid w:val="007330AE"/>
    <w:rsid w:val="0073317E"/>
    <w:rsid w:val="00733191"/>
    <w:rsid w:val="007331E6"/>
    <w:rsid w:val="00733255"/>
    <w:rsid w:val="007334A7"/>
    <w:rsid w:val="0073457C"/>
    <w:rsid w:val="007345AF"/>
    <w:rsid w:val="00734708"/>
    <w:rsid w:val="00734824"/>
    <w:rsid w:val="00734A49"/>
    <w:rsid w:val="00735868"/>
    <w:rsid w:val="00736346"/>
    <w:rsid w:val="007366A4"/>
    <w:rsid w:val="007366C7"/>
    <w:rsid w:val="00736717"/>
    <w:rsid w:val="00736C56"/>
    <w:rsid w:val="00736D7A"/>
    <w:rsid w:val="00736D85"/>
    <w:rsid w:val="007370D7"/>
    <w:rsid w:val="007371E8"/>
    <w:rsid w:val="0073754C"/>
    <w:rsid w:val="00737607"/>
    <w:rsid w:val="0073777F"/>
    <w:rsid w:val="00737CE4"/>
    <w:rsid w:val="00737E6A"/>
    <w:rsid w:val="00740222"/>
    <w:rsid w:val="007408EE"/>
    <w:rsid w:val="00740C84"/>
    <w:rsid w:val="00740FC3"/>
    <w:rsid w:val="007412D3"/>
    <w:rsid w:val="007419CF"/>
    <w:rsid w:val="007419FD"/>
    <w:rsid w:val="00741BA9"/>
    <w:rsid w:val="00741C32"/>
    <w:rsid w:val="00742325"/>
    <w:rsid w:val="00742443"/>
    <w:rsid w:val="007424D6"/>
    <w:rsid w:val="00742656"/>
    <w:rsid w:val="0074275F"/>
    <w:rsid w:val="007427EA"/>
    <w:rsid w:val="00742882"/>
    <w:rsid w:val="007428C6"/>
    <w:rsid w:val="00742928"/>
    <w:rsid w:val="007429F9"/>
    <w:rsid w:val="00742C54"/>
    <w:rsid w:val="00742ECD"/>
    <w:rsid w:val="00742F01"/>
    <w:rsid w:val="007434BD"/>
    <w:rsid w:val="0074366B"/>
    <w:rsid w:val="0074374F"/>
    <w:rsid w:val="00743D1F"/>
    <w:rsid w:val="00743EE9"/>
    <w:rsid w:val="00744148"/>
    <w:rsid w:val="0074439C"/>
    <w:rsid w:val="00744B91"/>
    <w:rsid w:val="00744EE3"/>
    <w:rsid w:val="007451E4"/>
    <w:rsid w:val="00745760"/>
    <w:rsid w:val="00745829"/>
    <w:rsid w:val="00745B88"/>
    <w:rsid w:val="00746856"/>
    <w:rsid w:val="00746AC5"/>
    <w:rsid w:val="00746CE7"/>
    <w:rsid w:val="00746D12"/>
    <w:rsid w:val="00746DBE"/>
    <w:rsid w:val="00746E1B"/>
    <w:rsid w:val="00746E4B"/>
    <w:rsid w:val="00746FA7"/>
    <w:rsid w:val="00746FD0"/>
    <w:rsid w:val="0074734C"/>
    <w:rsid w:val="00747367"/>
    <w:rsid w:val="0074736D"/>
    <w:rsid w:val="007478A5"/>
    <w:rsid w:val="00747AD6"/>
    <w:rsid w:val="00747DE7"/>
    <w:rsid w:val="0075044B"/>
    <w:rsid w:val="00750B98"/>
    <w:rsid w:val="00750BFC"/>
    <w:rsid w:val="0075105D"/>
    <w:rsid w:val="00751899"/>
    <w:rsid w:val="00751DE7"/>
    <w:rsid w:val="00751FFC"/>
    <w:rsid w:val="007520E9"/>
    <w:rsid w:val="0075262A"/>
    <w:rsid w:val="007526C2"/>
    <w:rsid w:val="007526D6"/>
    <w:rsid w:val="00752A2A"/>
    <w:rsid w:val="00752D15"/>
    <w:rsid w:val="00753091"/>
    <w:rsid w:val="0075326C"/>
    <w:rsid w:val="007533DB"/>
    <w:rsid w:val="00753C45"/>
    <w:rsid w:val="00753DC5"/>
    <w:rsid w:val="007546B9"/>
    <w:rsid w:val="00754BFF"/>
    <w:rsid w:val="00754F19"/>
    <w:rsid w:val="00755104"/>
    <w:rsid w:val="00755299"/>
    <w:rsid w:val="00756202"/>
    <w:rsid w:val="00756512"/>
    <w:rsid w:val="00756812"/>
    <w:rsid w:val="00756991"/>
    <w:rsid w:val="00756D4C"/>
    <w:rsid w:val="0075701D"/>
    <w:rsid w:val="00757320"/>
    <w:rsid w:val="0075743A"/>
    <w:rsid w:val="0075743E"/>
    <w:rsid w:val="00757D39"/>
    <w:rsid w:val="00757EEE"/>
    <w:rsid w:val="0076064C"/>
    <w:rsid w:val="0076086E"/>
    <w:rsid w:val="00760E44"/>
    <w:rsid w:val="0076137B"/>
    <w:rsid w:val="007616F2"/>
    <w:rsid w:val="00761A6F"/>
    <w:rsid w:val="00761D62"/>
    <w:rsid w:val="00761E8A"/>
    <w:rsid w:val="00761F9A"/>
    <w:rsid w:val="00762021"/>
    <w:rsid w:val="00762411"/>
    <w:rsid w:val="00762747"/>
    <w:rsid w:val="0076293C"/>
    <w:rsid w:val="00762B79"/>
    <w:rsid w:val="00762C4F"/>
    <w:rsid w:val="00763057"/>
    <w:rsid w:val="00763146"/>
    <w:rsid w:val="00763786"/>
    <w:rsid w:val="0076393C"/>
    <w:rsid w:val="0076394B"/>
    <w:rsid w:val="00763A6D"/>
    <w:rsid w:val="00763AC2"/>
    <w:rsid w:val="00763BB9"/>
    <w:rsid w:val="00763C13"/>
    <w:rsid w:val="00763DF9"/>
    <w:rsid w:val="00763E6A"/>
    <w:rsid w:val="00763EE3"/>
    <w:rsid w:val="00763EEC"/>
    <w:rsid w:val="0076406D"/>
    <w:rsid w:val="007640C7"/>
    <w:rsid w:val="0076430A"/>
    <w:rsid w:val="00764532"/>
    <w:rsid w:val="007646D8"/>
    <w:rsid w:val="007648C9"/>
    <w:rsid w:val="00764CBB"/>
    <w:rsid w:val="00764DDC"/>
    <w:rsid w:val="00764EC3"/>
    <w:rsid w:val="00764EFA"/>
    <w:rsid w:val="007651F1"/>
    <w:rsid w:val="00765754"/>
    <w:rsid w:val="00765A3C"/>
    <w:rsid w:val="00765FC5"/>
    <w:rsid w:val="0076634D"/>
    <w:rsid w:val="007666DF"/>
    <w:rsid w:val="0076699D"/>
    <w:rsid w:val="00766AA4"/>
    <w:rsid w:val="0076735E"/>
    <w:rsid w:val="007673FD"/>
    <w:rsid w:val="007674FD"/>
    <w:rsid w:val="0076758D"/>
    <w:rsid w:val="00767888"/>
    <w:rsid w:val="007678B8"/>
    <w:rsid w:val="00767A2C"/>
    <w:rsid w:val="00767E73"/>
    <w:rsid w:val="00767EE7"/>
    <w:rsid w:val="00770279"/>
    <w:rsid w:val="007702E0"/>
    <w:rsid w:val="00770493"/>
    <w:rsid w:val="007704AE"/>
    <w:rsid w:val="00770813"/>
    <w:rsid w:val="00770A22"/>
    <w:rsid w:val="00770CDA"/>
    <w:rsid w:val="00771463"/>
    <w:rsid w:val="007714D7"/>
    <w:rsid w:val="007715F4"/>
    <w:rsid w:val="007715F5"/>
    <w:rsid w:val="00771AA0"/>
    <w:rsid w:val="007724E1"/>
    <w:rsid w:val="00772524"/>
    <w:rsid w:val="00772579"/>
    <w:rsid w:val="0077277F"/>
    <w:rsid w:val="00772C22"/>
    <w:rsid w:val="00772CAD"/>
    <w:rsid w:val="00772E11"/>
    <w:rsid w:val="00773136"/>
    <w:rsid w:val="007735E7"/>
    <w:rsid w:val="0077389C"/>
    <w:rsid w:val="0077454A"/>
    <w:rsid w:val="007747A9"/>
    <w:rsid w:val="00774B35"/>
    <w:rsid w:val="00774C26"/>
    <w:rsid w:val="00774CB8"/>
    <w:rsid w:val="007751DA"/>
    <w:rsid w:val="007751DD"/>
    <w:rsid w:val="007751E6"/>
    <w:rsid w:val="007759A4"/>
    <w:rsid w:val="00775ACF"/>
    <w:rsid w:val="00775AD6"/>
    <w:rsid w:val="0077603D"/>
    <w:rsid w:val="007762CD"/>
    <w:rsid w:val="0077679B"/>
    <w:rsid w:val="00776C0F"/>
    <w:rsid w:val="00777044"/>
    <w:rsid w:val="00777176"/>
    <w:rsid w:val="007774C4"/>
    <w:rsid w:val="00777560"/>
    <w:rsid w:val="007775B9"/>
    <w:rsid w:val="00777BF5"/>
    <w:rsid w:val="00777C7A"/>
    <w:rsid w:val="007801D7"/>
    <w:rsid w:val="00780299"/>
    <w:rsid w:val="00780384"/>
    <w:rsid w:val="00780603"/>
    <w:rsid w:val="00780A55"/>
    <w:rsid w:val="007810BE"/>
    <w:rsid w:val="00781164"/>
    <w:rsid w:val="007812A3"/>
    <w:rsid w:val="007813B7"/>
    <w:rsid w:val="007814D6"/>
    <w:rsid w:val="007815D2"/>
    <w:rsid w:val="00781659"/>
    <w:rsid w:val="00781B3E"/>
    <w:rsid w:val="00782020"/>
    <w:rsid w:val="007822CE"/>
    <w:rsid w:val="0078263B"/>
    <w:rsid w:val="00782868"/>
    <w:rsid w:val="00782A38"/>
    <w:rsid w:val="00782A5D"/>
    <w:rsid w:val="00782AA2"/>
    <w:rsid w:val="00782B59"/>
    <w:rsid w:val="00782B65"/>
    <w:rsid w:val="00782CEE"/>
    <w:rsid w:val="00782D56"/>
    <w:rsid w:val="00782EA4"/>
    <w:rsid w:val="00783105"/>
    <w:rsid w:val="0078317C"/>
    <w:rsid w:val="00783289"/>
    <w:rsid w:val="00783546"/>
    <w:rsid w:val="007836BF"/>
    <w:rsid w:val="00783A87"/>
    <w:rsid w:val="00783D05"/>
    <w:rsid w:val="00783DDA"/>
    <w:rsid w:val="00783F23"/>
    <w:rsid w:val="00784766"/>
    <w:rsid w:val="00784CCF"/>
    <w:rsid w:val="00785023"/>
    <w:rsid w:val="00785203"/>
    <w:rsid w:val="00785ED3"/>
    <w:rsid w:val="007862DB"/>
    <w:rsid w:val="00786F4F"/>
    <w:rsid w:val="00787430"/>
    <w:rsid w:val="00787995"/>
    <w:rsid w:val="00787A41"/>
    <w:rsid w:val="007903C7"/>
    <w:rsid w:val="00790455"/>
    <w:rsid w:val="007905E2"/>
    <w:rsid w:val="00790FBC"/>
    <w:rsid w:val="00791027"/>
    <w:rsid w:val="0079131C"/>
    <w:rsid w:val="00791CC4"/>
    <w:rsid w:val="00792008"/>
    <w:rsid w:val="00792560"/>
    <w:rsid w:val="00792FB7"/>
    <w:rsid w:val="0079317A"/>
    <w:rsid w:val="00793813"/>
    <w:rsid w:val="007939A2"/>
    <w:rsid w:val="007939E9"/>
    <w:rsid w:val="00793DB9"/>
    <w:rsid w:val="00793DCF"/>
    <w:rsid w:val="0079426D"/>
    <w:rsid w:val="00795286"/>
    <w:rsid w:val="00795307"/>
    <w:rsid w:val="007955A9"/>
    <w:rsid w:val="0079576C"/>
    <w:rsid w:val="00795DB0"/>
    <w:rsid w:val="00795E49"/>
    <w:rsid w:val="00796CAB"/>
    <w:rsid w:val="007973EC"/>
    <w:rsid w:val="007976DE"/>
    <w:rsid w:val="00797E93"/>
    <w:rsid w:val="00797E98"/>
    <w:rsid w:val="00797F30"/>
    <w:rsid w:val="007A011D"/>
    <w:rsid w:val="007A01DB"/>
    <w:rsid w:val="007A0877"/>
    <w:rsid w:val="007A09C9"/>
    <w:rsid w:val="007A0DF9"/>
    <w:rsid w:val="007A0E9E"/>
    <w:rsid w:val="007A0F05"/>
    <w:rsid w:val="007A12F3"/>
    <w:rsid w:val="007A158D"/>
    <w:rsid w:val="007A1994"/>
    <w:rsid w:val="007A24B1"/>
    <w:rsid w:val="007A289C"/>
    <w:rsid w:val="007A2B29"/>
    <w:rsid w:val="007A2EC2"/>
    <w:rsid w:val="007A334D"/>
    <w:rsid w:val="007A3460"/>
    <w:rsid w:val="007A37DB"/>
    <w:rsid w:val="007A382E"/>
    <w:rsid w:val="007A3AD5"/>
    <w:rsid w:val="007A3ECD"/>
    <w:rsid w:val="007A3FD5"/>
    <w:rsid w:val="007A47D7"/>
    <w:rsid w:val="007A4905"/>
    <w:rsid w:val="007A4A77"/>
    <w:rsid w:val="007A4EDC"/>
    <w:rsid w:val="007A54B6"/>
    <w:rsid w:val="007A5D88"/>
    <w:rsid w:val="007A6071"/>
    <w:rsid w:val="007A6591"/>
    <w:rsid w:val="007A6BA1"/>
    <w:rsid w:val="007A6BD6"/>
    <w:rsid w:val="007A6CC9"/>
    <w:rsid w:val="007A732B"/>
    <w:rsid w:val="007A7441"/>
    <w:rsid w:val="007A7F34"/>
    <w:rsid w:val="007B0776"/>
    <w:rsid w:val="007B09EB"/>
    <w:rsid w:val="007B0D4D"/>
    <w:rsid w:val="007B0F7D"/>
    <w:rsid w:val="007B1060"/>
    <w:rsid w:val="007B119F"/>
    <w:rsid w:val="007B1253"/>
    <w:rsid w:val="007B14A9"/>
    <w:rsid w:val="007B162A"/>
    <w:rsid w:val="007B1789"/>
    <w:rsid w:val="007B188E"/>
    <w:rsid w:val="007B1CB4"/>
    <w:rsid w:val="007B23DF"/>
    <w:rsid w:val="007B2D19"/>
    <w:rsid w:val="007B3241"/>
    <w:rsid w:val="007B3720"/>
    <w:rsid w:val="007B3FBC"/>
    <w:rsid w:val="007B42EE"/>
    <w:rsid w:val="007B489E"/>
    <w:rsid w:val="007B543E"/>
    <w:rsid w:val="007B5622"/>
    <w:rsid w:val="007B5623"/>
    <w:rsid w:val="007B57D3"/>
    <w:rsid w:val="007B5BC5"/>
    <w:rsid w:val="007B5BEA"/>
    <w:rsid w:val="007B5E21"/>
    <w:rsid w:val="007B6071"/>
    <w:rsid w:val="007B6174"/>
    <w:rsid w:val="007B6392"/>
    <w:rsid w:val="007B65D2"/>
    <w:rsid w:val="007B6C25"/>
    <w:rsid w:val="007B7512"/>
    <w:rsid w:val="007B75E5"/>
    <w:rsid w:val="007B7C4B"/>
    <w:rsid w:val="007C03B0"/>
    <w:rsid w:val="007C0780"/>
    <w:rsid w:val="007C0949"/>
    <w:rsid w:val="007C0B93"/>
    <w:rsid w:val="007C0E09"/>
    <w:rsid w:val="007C0E91"/>
    <w:rsid w:val="007C0EEF"/>
    <w:rsid w:val="007C16AC"/>
    <w:rsid w:val="007C18B3"/>
    <w:rsid w:val="007C1BF2"/>
    <w:rsid w:val="007C1E28"/>
    <w:rsid w:val="007C2567"/>
    <w:rsid w:val="007C27E0"/>
    <w:rsid w:val="007C353B"/>
    <w:rsid w:val="007C382C"/>
    <w:rsid w:val="007C3E43"/>
    <w:rsid w:val="007C41A3"/>
    <w:rsid w:val="007C43B3"/>
    <w:rsid w:val="007C456B"/>
    <w:rsid w:val="007C4AA9"/>
    <w:rsid w:val="007C4CA9"/>
    <w:rsid w:val="007C4CC0"/>
    <w:rsid w:val="007C4E3D"/>
    <w:rsid w:val="007C4F47"/>
    <w:rsid w:val="007C516D"/>
    <w:rsid w:val="007C535B"/>
    <w:rsid w:val="007C53FF"/>
    <w:rsid w:val="007C545F"/>
    <w:rsid w:val="007C54A0"/>
    <w:rsid w:val="007C5B65"/>
    <w:rsid w:val="007C5E7F"/>
    <w:rsid w:val="007C5E9B"/>
    <w:rsid w:val="007C61DB"/>
    <w:rsid w:val="007C6227"/>
    <w:rsid w:val="007C62F8"/>
    <w:rsid w:val="007C678C"/>
    <w:rsid w:val="007C6BF1"/>
    <w:rsid w:val="007C6C26"/>
    <w:rsid w:val="007C705E"/>
    <w:rsid w:val="007C754A"/>
    <w:rsid w:val="007C7688"/>
    <w:rsid w:val="007C77F9"/>
    <w:rsid w:val="007C7920"/>
    <w:rsid w:val="007C7A0B"/>
    <w:rsid w:val="007D016E"/>
    <w:rsid w:val="007D062D"/>
    <w:rsid w:val="007D06F3"/>
    <w:rsid w:val="007D098A"/>
    <w:rsid w:val="007D0DAF"/>
    <w:rsid w:val="007D0E5A"/>
    <w:rsid w:val="007D0FFF"/>
    <w:rsid w:val="007D1180"/>
    <w:rsid w:val="007D152A"/>
    <w:rsid w:val="007D1532"/>
    <w:rsid w:val="007D1701"/>
    <w:rsid w:val="007D1731"/>
    <w:rsid w:val="007D17CF"/>
    <w:rsid w:val="007D1896"/>
    <w:rsid w:val="007D1B17"/>
    <w:rsid w:val="007D1F09"/>
    <w:rsid w:val="007D1F4F"/>
    <w:rsid w:val="007D1FEA"/>
    <w:rsid w:val="007D270D"/>
    <w:rsid w:val="007D2936"/>
    <w:rsid w:val="007D32ED"/>
    <w:rsid w:val="007D3797"/>
    <w:rsid w:val="007D3823"/>
    <w:rsid w:val="007D39D6"/>
    <w:rsid w:val="007D3F69"/>
    <w:rsid w:val="007D475E"/>
    <w:rsid w:val="007D4C75"/>
    <w:rsid w:val="007D51D3"/>
    <w:rsid w:val="007D5936"/>
    <w:rsid w:val="007D5BEC"/>
    <w:rsid w:val="007D62D9"/>
    <w:rsid w:val="007D642A"/>
    <w:rsid w:val="007D6A0C"/>
    <w:rsid w:val="007D6C7A"/>
    <w:rsid w:val="007D6F03"/>
    <w:rsid w:val="007D7492"/>
    <w:rsid w:val="007D76E6"/>
    <w:rsid w:val="007D7927"/>
    <w:rsid w:val="007D7E2D"/>
    <w:rsid w:val="007E05EB"/>
    <w:rsid w:val="007E05EC"/>
    <w:rsid w:val="007E0D50"/>
    <w:rsid w:val="007E0DAA"/>
    <w:rsid w:val="007E0EDD"/>
    <w:rsid w:val="007E1130"/>
    <w:rsid w:val="007E1BFF"/>
    <w:rsid w:val="007E1CD5"/>
    <w:rsid w:val="007E1ECC"/>
    <w:rsid w:val="007E20F5"/>
    <w:rsid w:val="007E2119"/>
    <w:rsid w:val="007E299A"/>
    <w:rsid w:val="007E2CE6"/>
    <w:rsid w:val="007E3192"/>
    <w:rsid w:val="007E3755"/>
    <w:rsid w:val="007E3BA9"/>
    <w:rsid w:val="007E44B0"/>
    <w:rsid w:val="007E4502"/>
    <w:rsid w:val="007E45C4"/>
    <w:rsid w:val="007E4B2B"/>
    <w:rsid w:val="007E54FC"/>
    <w:rsid w:val="007E59EA"/>
    <w:rsid w:val="007E643F"/>
    <w:rsid w:val="007E6CCD"/>
    <w:rsid w:val="007E6E84"/>
    <w:rsid w:val="007E77F1"/>
    <w:rsid w:val="007E79A8"/>
    <w:rsid w:val="007E7A2A"/>
    <w:rsid w:val="007F035D"/>
    <w:rsid w:val="007F03C8"/>
    <w:rsid w:val="007F03E8"/>
    <w:rsid w:val="007F048A"/>
    <w:rsid w:val="007F0641"/>
    <w:rsid w:val="007F0821"/>
    <w:rsid w:val="007F0B1D"/>
    <w:rsid w:val="007F0CCB"/>
    <w:rsid w:val="007F0F2D"/>
    <w:rsid w:val="007F11EF"/>
    <w:rsid w:val="007F1722"/>
    <w:rsid w:val="007F1741"/>
    <w:rsid w:val="007F1757"/>
    <w:rsid w:val="007F2830"/>
    <w:rsid w:val="007F2DBB"/>
    <w:rsid w:val="007F2FDE"/>
    <w:rsid w:val="007F30B3"/>
    <w:rsid w:val="007F366A"/>
    <w:rsid w:val="007F3684"/>
    <w:rsid w:val="007F3F6F"/>
    <w:rsid w:val="007F3FCC"/>
    <w:rsid w:val="007F42B4"/>
    <w:rsid w:val="007F496F"/>
    <w:rsid w:val="007F4AC0"/>
    <w:rsid w:val="007F4AF8"/>
    <w:rsid w:val="007F4BAB"/>
    <w:rsid w:val="007F5105"/>
    <w:rsid w:val="007F54E1"/>
    <w:rsid w:val="007F54E6"/>
    <w:rsid w:val="007F59CA"/>
    <w:rsid w:val="007F5AD9"/>
    <w:rsid w:val="007F5B8D"/>
    <w:rsid w:val="007F5F1A"/>
    <w:rsid w:val="007F652E"/>
    <w:rsid w:val="007F65F2"/>
    <w:rsid w:val="007F67A2"/>
    <w:rsid w:val="007F67E1"/>
    <w:rsid w:val="007F6AD5"/>
    <w:rsid w:val="007F6D77"/>
    <w:rsid w:val="007F7782"/>
    <w:rsid w:val="007F78EA"/>
    <w:rsid w:val="007F7ED9"/>
    <w:rsid w:val="0080076B"/>
    <w:rsid w:val="008007E3"/>
    <w:rsid w:val="00800B06"/>
    <w:rsid w:val="00801030"/>
    <w:rsid w:val="00801962"/>
    <w:rsid w:val="00801DF4"/>
    <w:rsid w:val="00801EEC"/>
    <w:rsid w:val="00801F5D"/>
    <w:rsid w:val="00802263"/>
    <w:rsid w:val="00802592"/>
    <w:rsid w:val="00802603"/>
    <w:rsid w:val="00802BE4"/>
    <w:rsid w:val="00803099"/>
    <w:rsid w:val="0080316A"/>
    <w:rsid w:val="00803898"/>
    <w:rsid w:val="00803AED"/>
    <w:rsid w:val="00803C1D"/>
    <w:rsid w:val="00803C41"/>
    <w:rsid w:val="00803E8C"/>
    <w:rsid w:val="00804321"/>
    <w:rsid w:val="00804347"/>
    <w:rsid w:val="00804A4C"/>
    <w:rsid w:val="0080516B"/>
    <w:rsid w:val="0080539A"/>
    <w:rsid w:val="00805481"/>
    <w:rsid w:val="00806270"/>
    <w:rsid w:val="00806959"/>
    <w:rsid w:val="00806961"/>
    <w:rsid w:val="00806A2B"/>
    <w:rsid w:val="00806A70"/>
    <w:rsid w:val="00806D33"/>
    <w:rsid w:val="0080706E"/>
    <w:rsid w:val="008079CA"/>
    <w:rsid w:val="00807D0E"/>
    <w:rsid w:val="008104A1"/>
    <w:rsid w:val="0081167C"/>
    <w:rsid w:val="008117DA"/>
    <w:rsid w:val="00811C39"/>
    <w:rsid w:val="00811F0B"/>
    <w:rsid w:val="0081203A"/>
    <w:rsid w:val="00812069"/>
    <w:rsid w:val="00812104"/>
    <w:rsid w:val="008122B7"/>
    <w:rsid w:val="00812517"/>
    <w:rsid w:val="00812852"/>
    <w:rsid w:val="008129C9"/>
    <w:rsid w:val="008137A5"/>
    <w:rsid w:val="008139CC"/>
    <w:rsid w:val="00813CE5"/>
    <w:rsid w:val="00813D87"/>
    <w:rsid w:val="00813E6F"/>
    <w:rsid w:val="008140AB"/>
    <w:rsid w:val="008141EB"/>
    <w:rsid w:val="00814270"/>
    <w:rsid w:val="0081434D"/>
    <w:rsid w:val="0081489B"/>
    <w:rsid w:val="00815051"/>
    <w:rsid w:val="0081506D"/>
    <w:rsid w:val="0081507A"/>
    <w:rsid w:val="008151D8"/>
    <w:rsid w:val="008152B7"/>
    <w:rsid w:val="00815463"/>
    <w:rsid w:val="0081588E"/>
    <w:rsid w:val="00815AC1"/>
    <w:rsid w:val="008164A9"/>
    <w:rsid w:val="0081655C"/>
    <w:rsid w:val="008165D9"/>
    <w:rsid w:val="00816650"/>
    <w:rsid w:val="0081682A"/>
    <w:rsid w:val="008168F1"/>
    <w:rsid w:val="00816E46"/>
    <w:rsid w:val="00817438"/>
    <w:rsid w:val="00817514"/>
    <w:rsid w:val="008175C9"/>
    <w:rsid w:val="008179B3"/>
    <w:rsid w:val="00817DFA"/>
    <w:rsid w:val="00817F9C"/>
    <w:rsid w:val="0082008C"/>
    <w:rsid w:val="008203B7"/>
    <w:rsid w:val="00820455"/>
    <w:rsid w:val="00821110"/>
    <w:rsid w:val="008213C8"/>
    <w:rsid w:val="00821783"/>
    <w:rsid w:val="0082194B"/>
    <w:rsid w:val="00821B7B"/>
    <w:rsid w:val="0082237B"/>
    <w:rsid w:val="00822507"/>
    <w:rsid w:val="00822C43"/>
    <w:rsid w:val="00822D37"/>
    <w:rsid w:val="00822DF6"/>
    <w:rsid w:val="00823A35"/>
    <w:rsid w:val="00823AA0"/>
    <w:rsid w:val="00823D4A"/>
    <w:rsid w:val="00823D88"/>
    <w:rsid w:val="008240AA"/>
    <w:rsid w:val="008241F9"/>
    <w:rsid w:val="008245BD"/>
    <w:rsid w:val="00824D54"/>
    <w:rsid w:val="00824F5B"/>
    <w:rsid w:val="00824F9A"/>
    <w:rsid w:val="00825565"/>
    <w:rsid w:val="00825737"/>
    <w:rsid w:val="00825793"/>
    <w:rsid w:val="00825CEC"/>
    <w:rsid w:val="008261F2"/>
    <w:rsid w:val="008264B2"/>
    <w:rsid w:val="008267FE"/>
    <w:rsid w:val="00826CAF"/>
    <w:rsid w:val="00826CB9"/>
    <w:rsid w:val="00826FBF"/>
    <w:rsid w:val="00826FFC"/>
    <w:rsid w:val="008270FB"/>
    <w:rsid w:val="00827213"/>
    <w:rsid w:val="008273C0"/>
    <w:rsid w:val="00827588"/>
    <w:rsid w:val="008277D5"/>
    <w:rsid w:val="00827B88"/>
    <w:rsid w:val="00827DAF"/>
    <w:rsid w:val="00830489"/>
    <w:rsid w:val="008307CF"/>
    <w:rsid w:val="008309CD"/>
    <w:rsid w:val="00830A12"/>
    <w:rsid w:val="00830B7F"/>
    <w:rsid w:val="00830EA5"/>
    <w:rsid w:val="00831AD5"/>
    <w:rsid w:val="00831DCB"/>
    <w:rsid w:val="00832338"/>
    <w:rsid w:val="008328ED"/>
    <w:rsid w:val="00832965"/>
    <w:rsid w:val="00832DFD"/>
    <w:rsid w:val="00833527"/>
    <w:rsid w:val="0083378B"/>
    <w:rsid w:val="00833C19"/>
    <w:rsid w:val="00833C64"/>
    <w:rsid w:val="00833DDD"/>
    <w:rsid w:val="00833DDE"/>
    <w:rsid w:val="00833FF6"/>
    <w:rsid w:val="00834568"/>
    <w:rsid w:val="00834A19"/>
    <w:rsid w:val="00834BFB"/>
    <w:rsid w:val="00834C16"/>
    <w:rsid w:val="0083584F"/>
    <w:rsid w:val="00835C5E"/>
    <w:rsid w:val="00835CD3"/>
    <w:rsid w:val="008366E9"/>
    <w:rsid w:val="0083685D"/>
    <w:rsid w:val="00836BFE"/>
    <w:rsid w:val="00836C3E"/>
    <w:rsid w:val="00836E5D"/>
    <w:rsid w:val="00836FC9"/>
    <w:rsid w:val="00837009"/>
    <w:rsid w:val="00837544"/>
    <w:rsid w:val="0083788D"/>
    <w:rsid w:val="008378F6"/>
    <w:rsid w:val="00837914"/>
    <w:rsid w:val="00837AAB"/>
    <w:rsid w:val="008403C7"/>
    <w:rsid w:val="008404FD"/>
    <w:rsid w:val="008409FC"/>
    <w:rsid w:val="00840A35"/>
    <w:rsid w:val="00840A5D"/>
    <w:rsid w:val="00840D8E"/>
    <w:rsid w:val="0084100E"/>
    <w:rsid w:val="008410E4"/>
    <w:rsid w:val="0084113E"/>
    <w:rsid w:val="00841411"/>
    <w:rsid w:val="00841795"/>
    <w:rsid w:val="008426AF"/>
    <w:rsid w:val="00842B27"/>
    <w:rsid w:val="00842D06"/>
    <w:rsid w:val="008438F3"/>
    <w:rsid w:val="00843AB4"/>
    <w:rsid w:val="00843F7B"/>
    <w:rsid w:val="008441B7"/>
    <w:rsid w:val="008441D6"/>
    <w:rsid w:val="008442F4"/>
    <w:rsid w:val="0084478F"/>
    <w:rsid w:val="00844813"/>
    <w:rsid w:val="00844815"/>
    <w:rsid w:val="008451CA"/>
    <w:rsid w:val="00846193"/>
    <w:rsid w:val="00846339"/>
    <w:rsid w:val="008465C1"/>
    <w:rsid w:val="00846681"/>
    <w:rsid w:val="008468F0"/>
    <w:rsid w:val="00846A8A"/>
    <w:rsid w:val="00846CAF"/>
    <w:rsid w:val="0084728A"/>
    <w:rsid w:val="008474AB"/>
    <w:rsid w:val="0084756F"/>
    <w:rsid w:val="0084796C"/>
    <w:rsid w:val="00847EB9"/>
    <w:rsid w:val="008502AF"/>
    <w:rsid w:val="0085031F"/>
    <w:rsid w:val="0085104B"/>
    <w:rsid w:val="0085133F"/>
    <w:rsid w:val="00851728"/>
    <w:rsid w:val="008517CF"/>
    <w:rsid w:val="00851A79"/>
    <w:rsid w:val="00851AD6"/>
    <w:rsid w:val="00851C50"/>
    <w:rsid w:val="00851EAB"/>
    <w:rsid w:val="00852293"/>
    <w:rsid w:val="0085258C"/>
    <w:rsid w:val="008525F3"/>
    <w:rsid w:val="00852DCC"/>
    <w:rsid w:val="00853153"/>
    <w:rsid w:val="0085340F"/>
    <w:rsid w:val="00853B72"/>
    <w:rsid w:val="00853BF7"/>
    <w:rsid w:val="00853F58"/>
    <w:rsid w:val="008546D0"/>
    <w:rsid w:val="0085522D"/>
    <w:rsid w:val="00855423"/>
    <w:rsid w:val="0085617A"/>
    <w:rsid w:val="0085669F"/>
    <w:rsid w:val="00856A43"/>
    <w:rsid w:val="00856A5C"/>
    <w:rsid w:val="00857164"/>
    <w:rsid w:val="00857713"/>
    <w:rsid w:val="008577D7"/>
    <w:rsid w:val="00857C8E"/>
    <w:rsid w:val="00860163"/>
    <w:rsid w:val="00860167"/>
    <w:rsid w:val="008603EE"/>
    <w:rsid w:val="008605C6"/>
    <w:rsid w:val="00860C7E"/>
    <w:rsid w:val="00860F0B"/>
    <w:rsid w:val="00860F21"/>
    <w:rsid w:val="00860FEC"/>
    <w:rsid w:val="008614D5"/>
    <w:rsid w:val="008618ED"/>
    <w:rsid w:val="008620CE"/>
    <w:rsid w:val="00862C92"/>
    <w:rsid w:val="00862E31"/>
    <w:rsid w:val="008633DB"/>
    <w:rsid w:val="008633DF"/>
    <w:rsid w:val="0086355D"/>
    <w:rsid w:val="0086377B"/>
    <w:rsid w:val="00863E87"/>
    <w:rsid w:val="00864000"/>
    <w:rsid w:val="00864043"/>
    <w:rsid w:val="0086427B"/>
    <w:rsid w:val="00864BAB"/>
    <w:rsid w:val="00864C47"/>
    <w:rsid w:val="00865776"/>
    <w:rsid w:val="0086577D"/>
    <w:rsid w:val="0086585F"/>
    <w:rsid w:val="00865A80"/>
    <w:rsid w:val="00865DAC"/>
    <w:rsid w:val="00866CC9"/>
    <w:rsid w:val="00866CD2"/>
    <w:rsid w:val="00866E83"/>
    <w:rsid w:val="00866ECB"/>
    <w:rsid w:val="0086717D"/>
    <w:rsid w:val="00867305"/>
    <w:rsid w:val="00870638"/>
    <w:rsid w:val="0087082F"/>
    <w:rsid w:val="00870851"/>
    <w:rsid w:val="00870BE7"/>
    <w:rsid w:val="00870FDA"/>
    <w:rsid w:val="008720A4"/>
    <w:rsid w:val="00872B3A"/>
    <w:rsid w:val="00872B8E"/>
    <w:rsid w:val="008732EB"/>
    <w:rsid w:val="00873383"/>
    <w:rsid w:val="00873467"/>
    <w:rsid w:val="00873FBF"/>
    <w:rsid w:val="00875436"/>
    <w:rsid w:val="0087544F"/>
    <w:rsid w:val="00875478"/>
    <w:rsid w:val="008754AE"/>
    <w:rsid w:val="00875511"/>
    <w:rsid w:val="00875539"/>
    <w:rsid w:val="00875542"/>
    <w:rsid w:val="00875A2E"/>
    <w:rsid w:val="00875E47"/>
    <w:rsid w:val="008762E3"/>
    <w:rsid w:val="00876312"/>
    <w:rsid w:val="0087633F"/>
    <w:rsid w:val="00876419"/>
    <w:rsid w:val="00876532"/>
    <w:rsid w:val="00876858"/>
    <w:rsid w:val="00876ADA"/>
    <w:rsid w:val="00876F1B"/>
    <w:rsid w:val="00877091"/>
    <w:rsid w:val="00877FD6"/>
    <w:rsid w:val="008805E3"/>
    <w:rsid w:val="00880DF6"/>
    <w:rsid w:val="00880E1A"/>
    <w:rsid w:val="008814F8"/>
    <w:rsid w:val="00881924"/>
    <w:rsid w:val="00881DD6"/>
    <w:rsid w:val="00881FE7"/>
    <w:rsid w:val="0088209D"/>
    <w:rsid w:val="0088241D"/>
    <w:rsid w:val="00882E94"/>
    <w:rsid w:val="00883086"/>
    <w:rsid w:val="008834F4"/>
    <w:rsid w:val="008835BD"/>
    <w:rsid w:val="00883962"/>
    <w:rsid w:val="00883AC9"/>
    <w:rsid w:val="00883E54"/>
    <w:rsid w:val="00883F22"/>
    <w:rsid w:val="008840FB"/>
    <w:rsid w:val="00884838"/>
    <w:rsid w:val="00884DDE"/>
    <w:rsid w:val="00885147"/>
    <w:rsid w:val="0088557F"/>
    <w:rsid w:val="008855CD"/>
    <w:rsid w:val="008859CB"/>
    <w:rsid w:val="008859DB"/>
    <w:rsid w:val="00885CF3"/>
    <w:rsid w:val="00885FB1"/>
    <w:rsid w:val="008860BB"/>
    <w:rsid w:val="00886824"/>
    <w:rsid w:val="00886CCA"/>
    <w:rsid w:val="0088737A"/>
    <w:rsid w:val="008875BB"/>
    <w:rsid w:val="00887A06"/>
    <w:rsid w:val="00887A09"/>
    <w:rsid w:val="0089036B"/>
    <w:rsid w:val="008903CC"/>
    <w:rsid w:val="00890B24"/>
    <w:rsid w:val="00890C72"/>
    <w:rsid w:val="0089108B"/>
    <w:rsid w:val="008910E7"/>
    <w:rsid w:val="0089132D"/>
    <w:rsid w:val="00891335"/>
    <w:rsid w:val="008913AD"/>
    <w:rsid w:val="0089174C"/>
    <w:rsid w:val="00891824"/>
    <w:rsid w:val="00891AAA"/>
    <w:rsid w:val="00891D1B"/>
    <w:rsid w:val="0089238C"/>
    <w:rsid w:val="008924B0"/>
    <w:rsid w:val="00892FE6"/>
    <w:rsid w:val="008931AF"/>
    <w:rsid w:val="00893376"/>
    <w:rsid w:val="008934D1"/>
    <w:rsid w:val="00893C9D"/>
    <w:rsid w:val="008943CB"/>
    <w:rsid w:val="0089449B"/>
    <w:rsid w:val="00894794"/>
    <w:rsid w:val="00894E93"/>
    <w:rsid w:val="0089588C"/>
    <w:rsid w:val="00895E84"/>
    <w:rsid w:val="00895ECB"/>
    <w:rsid w:val="0089611D"/>
    <w:rsid w:val="00896406"/>
    <w:rsid w:val="00896BD6"/>
    <w:rsid w:val="00896E16"/>
    <w:rsid w:val="00897AA3"/>
    <w:rsid w:val="00897CC8"/>
    <w:rsid w:val="00897D8D"/>
    <w:rsid w:val="00897DB4"/>
    <w:rsid w:val="00897E62"/>
    <w:rsid w:val="008A0953"/>
    <w:rsid w:val="008A0964"/>
    <w:rsid w:val="008A0A44"/>
    <w:rsid w:val="008A0B9F"/>
    <w:rsid w:val="008A0F26"/>
    <w:rsid w:val="008A10BA"/>
    <w:rsid w:val="008A14A6"/>
    <w:rsid w:val="008A16EB"/>
    <w:rsid w:val="008A1A38"/>
    <w:rsid w:val="008A1A4B"/>
    <w:rsid w:val="008A1F37"/>
    <w:rsid w:val="008A1F92"/>
    <w:rsid w:val="008A247A"/>
    <w:rsid w:val="008A2653"/>
    <w:rsid w:val="008A2A8F"/>
    <w:rsid w:val="008A2C6A"/>
    <w:rsid w:val="008A3149"/>
    <w:rsid w:val="008A33DC"/>
    <w:rsid w:val="008A39BF"/>
    <w:rsid w:val="008A3B8D"/>
    <w:rsid w:val="008A3DBE"/>
    <w:rsid w:val="008A44DB"/>
    <w:rsid w:val="008A450B"/>
    <w:rsid w:val="008A4560"/>
    <w:rsid w:val="008A4563"/>
    <w:rsid w:val="008A4B64"/>
    <w:rsid w:val="008A4EC8"/>
    <w:rsid w:val="008A4F38"/>
    <w:rsid w:val="008A5023"/>
    <w:rsid w:val="008A5B76"/>
    <w:rsid w:val="008A5C80"/>
    <w:rsid w:val="008A5F16"/>
    <w:rsid w:val="008A68CF"/>
    <w:rsid w:val="008A6A92"/>
    <w:rsid w:val="008A6C85"/>
    <w:rsid w:val="008A7177"/>
    <w:rsid w:val="008A72C0"/>
    <w:rsid w:val="008A747D"/>
    <w:rsid w:val="008A74A1"/>
    <w:rsid w:val="008A752A"/>
    <w:rsid w:val="008A7993"/>
    <w:rsid w:val="008A7C04"/>
    <w:rsid w:val="008A7E8C"/>
    <w:rsid w:val="008B0339"/>
    <w:rsid w:val="008B0425"/>
    <w:rsid w:val="008B07AA"/>
    <w:rsid w:val="008B083D"/>
    <w:rsid w:val="008B0AB0"/>
    <w:rsid w:val="008B0D5A"/>
    <w:rsid w:val="008B0E45"/>
    <w:rsid w:val="008B1061"/>
    <w:rsid w:val="008B14A8"/>
    <w:rsid w:val="008B15D2"/>
    <w:rsid w:val="008B1910"/>
    <w:rsid w:val="008B19DD"/>
    <w:rsid w:val="008B1C1E"/>
    <w:rsid w:val="008B1D06"/>
    <w:rsid w:val="008B1F13"/>
    <w:rsid w:val="008B2401"/>
    <w:rsid w:val="008B24CE"/>
    <w:rsid w:val="008B2611"/>
    <w:rsid w:val="008B26B4"/>
    <w:rsid w:val="008B2718"/>
    <w:rsid w:val="008B2DC7"/>
    <w:rsid w:val="008B2DF7"/>
    <w:rsid w:val="008B2E5E"/>
    <w:rsid w:val="008B38AC"/>
    <w:rsid w:val="008B3B59"/>
    <w:rsid w:val="008B3E51"/>
    <w:rsid w:val="008B4CA7"/>
    <w:rsid w:val="008B4D55"/>
    <w:rsid w:val="008B5F70"/>
    <w:rsid w:val="008B60B2"/>
    <w:rsid w:val="008B611F"/>
    <w:rsid w:val="008B6599"/>
    <w:rsid w:val="008B6902"/>
    <w:rsid w:val="008B6D57"/>
    <w:rsid w:val="008B6EF1"/>
    <w:rsid w:val="008B6FC1"/>
    <w:rsid w:val="008B70B8"/>
    <w:rsid w:val="008B7338"/>
    <w:rsid w:val="008B7491"/>
    <w:rsid w:val="008B7BD2"/>
    <w:rsid w:val="008C0866"/>
    <w:rsid w:val="008C096F"/>
    <w:rsid w:val="008C0BE3"/>
    <w:rsid w:val="008C0EB1"/>
    <w:rsid w:val="008C0EC6"/>
    <w:rsid w:val="008C116B"/>
    <w:rsid w:val="008C129D"/>
    <w:rsid w:val="008C1407"/>
    <w:rsid w:val="008C1508"/>
    <w:rsid w:val="008C161E"/>
    <w:rsid w:val="008C169D"/>
    <w:rsid w:val="008C1F89"/>
    <w:rsid w:val="008C284E"/>
    <w:rsid w:val="008C2920"/>
    <w:rsid w:val="008C2E2C"/>
    <w:rsid w:val="008C2E30"/>
    <w:rsid w:val="008C2FBD"/>
    <w:rsid w:val="008C37F0"/>
    <w:rsid w:val="008C3A00"/>
    <w:rsid w:val="008C493A"/>
    <w:rsid w:val="008C4AFE"/>
    <w:rsid w:val="008C5295"/>
    <w:rsid w:val="008C5FB0"/>
    <w:rsid w:val="008C662A"/>
    <w:rsid w:val="008C670A"/>
    <w:rsid w:val="008C6863"/>
    <w:rsid w:val="008C6A3F"/>
    <w:rsid w:val="008C6C53"/>
    <w:rsid w:val="008C6C99"/>
    <w:rsid w:val="008C7203"/>
    <w:rsid w:val="008C7219"/>
    <w:rsid w:val="008C7468"/>
    <w:rsid w:val="008C748F"/>
    <w:rsid w:val="008C79B7"/>
    <w:rsid w:val="008C7C67"/>
    <w:rsid w:val="008C7D3F"/>
    <w:rsid w:val="008C7DE5"/>
    <w:rsid w:val="008C7F0C"/>
    <w:rsid w:val="008D036A"/>
    <w:rsid w:val="008D054D"/>
    <w:rsid w:val="008D06AF"/>
    <w:rsid w:val="008D0BD5"/>
    <w:rsid w:val="008D0E35"/>
    <w:rsid w:val="008D1839"/>
    <w:rsid w:val="008D1E6A"/>
    <w:rsid w:val="008D2061"/>
    <w:rsid w:val="008D2262"/>
    <w:rsid w:val="008D2542"/>
    <w:rsid w:val="008D25D9"/>
    <w:rsid w:val="008D27D1"/>
    <w:rsid w:val="008D2B69"/>
    <w:rsid w:val="008D2F78"/>
    <w:rsid w:val="008D3089"/>
    <w:rsid w:val="008D3441"/>
    <w:rsid w:val="008D355A"/>
    <w:rsid w:val="008D36E2"/>
    <w:rsid w:val="008D392E"/>
    <w:rsid w:val="008D3D5D"/>
    <w:rsid w:val="008D3D7A"/>
    <w:rsid w:val="008D418C"/>
    <w:rsid w:val="008D42E6"/>
    <w:rsid w:val="008D4923"/>
    <w:rsid w:val="008D4ACF"/>
    <w:rsid w:val="008D4BBF"/>
    <w:rsid w:val="008D4C3A"/>
    <w:rsid w:val="008D4E71"/>
    <w:rsid w:val="008D4FF5"/>
    <w:rsid w:val="008D5217"/>
    <w:rsid w:val="008D5A22"/>
    <w:rsid w:val="008D5CB5"/>
    <w:rsid w:val="008D5DD9"/>
    <w:rsid w:val="008D5E29"/>
    <w:rsid w:val="008D61A1"/>
    <w:rsid w:val="008D648D"/>
    <w:rsid w:val="008D693D"/>
    <w:rsid w:val="008D6E31"/>
    <w:rsid w:val="008D6E77"/>
    <w:rsid w:val="008D7378"/>
    <w:rsid w:val="008D77D4"/>
    <w:rsid w:val="008D7B29"/>
    <w:rsid w:val="008D7DAF"/>
    <w:rsid w:val="008D7EB9"/>
    <w:rsid w:val="008E0661"/>
    <w:rsid w:val="008E0C63"/>
    <w:rsid w:val="008E0EAE"/>
    <w:rsid w:val="008E0ECA"/>
    <w:rsid w:val="008E0F8C"/>
    <w:rsid w:val="008E12CE"/>
    <w:rsid w:val="008E1684"/>
    <w:rsid w:val="008E1779"/>
    <w:rsid w:val="008E18AF"/>
    <w:rsid w:val="008E25EF"/>
    <w:rsid w:val="008E282F"/>
    <w:rsid w:val="008E2960"/>
    <w:rsid w:val="008E2F22"/>
    <w:rsid w:val="008E30B5"/>
    <w:rsid w:val="008E3114"/>
    <w:rsid w:val="008E3526"/>
    <w:rsid w:val="008E3555"/>
    <w:rsid w:val="008E3570"/>
    <w:rsid w:val="008E3938"/>
    <w:rsid w:val="008E3A26"/>
    <w:rsid w:val="008E3B83"/>
    <w:rsid w:val="008E3D00"/>
    <w:rsid w:val="008E4024"/>
    <w:rsid w:val="008E49FC"/>
    <w:rsid w:val="008E4D23"/>
    <w:rsid w:val="008E54E2"/>
    <w:rsid w:val="008E5553"/>
    <w:rsid w:val="008E598B"/>
    <w:rsid w:val="008E5D34"/>
    <w:rsid w:val="008E6464"/>
    <w:rsid w:val="008E69F4"/>
    <w:rsid w:val="008E6A67"/>
    <w:rsid w:val="008E6D48"/>
    <w:rsid w:val="008E7E28"/>
    <w:rsid w:val="008F01F5"/>
    <w:rsid w:val="008F0D73"/>
    <w:rsid w:val="008F0F41"/>
    <w:rsid w:val="008F0F5F"/>
    <w:rsid w:val="008F12D1"/>
    <w:rsid w:val="008F169B"/>
    <w:rsid w:val="008F1B1D"/>
    <w:rsid w:val="008F1CFE"/>
    <w:rsid w:val="008F20E5"/>
    <w:rsid w:val="008F2177"/>
    <w:rsid w:val="008F2337"/>
    <w:rsid w:val="008F2535"/>
    <w:rsid w:val="008F2636"/>
    <w:rsid w:val="008F2916"/>
    <w:rsid w:val="008F292C"/>
    <w:rsid w:val="008F294F"/>
    <w:rsid w:val="008F2D39"/>
    <w:rsid w:val="008F3984"/>
    <w:rsid w:val="008F3A40"/>
    <w:rsid w:val="008F4543"/>
    <w:rsid w:val="008F4D2C"/>
    <w:rsid w:val="008F4F7A"/>
    <w:rsid w:val="008F518C"/>
    <w:rsid w:val="008F53DD"/>
    <w:rsid w:val="008F56BE"/>
    <w:rsid w:val="008F60C2"/>
    <w:rsid w:val="008F6266"/>
    <w:rsid w:val="008F6450"/>
    <w:rsid w:val="008F690E"/>
    <w:rsid w:val="008F6936"/>
    <w:rsid w:val="008F6A42"/>
    <w:rsid w:val="008F6BBD"/>
    <w:rsid w:val="008F6BFD"/>
    <w:rsid w:val="008F6C95"/>
    <w:rsid w:val="008F6E80"/>
    <w:rsid w:val="008F701F"/>
    <w:rsid w:val="008F72F7"/>
    <w:rsid w:val="008F7428"/>
    <w:rsid w:val="008F75AC"/>
    <w:rsid w:val="008F77B7"/>
    <w:rsid w:val="008F7F09"/>
    <w:rsid w:val="00900401"/>
    <w:rsid w:val="009008A0"/>
    <w:rsid w:val="0090091C"/>
    <w:rsid w:val="00900BB2"/>
    <w:rsid w:val="00900D16"/>
    <w:rsid w:val="00900E36"/>
    <w:rsid w:val="0090141D"/>
    <w:rsid w:val="00901BDB"/>
    <w:rsid w:val="00901CD6"/>
    <w:rsid w:val="0090227D"/>
    <w:rsid w:val="0090244E"/>
    <w:rsid w:val="009027D1"/>
    <w:rsid w:val="00902B2B"/>
    <w:rsid w:val="009032C8"/>
    <w:rsid w:val="00903302"/>
    <w:rsid w:val="0090345A"/>
    <w:rsid w:val="009034EA"/>
    <w:rsid w:val="00903658"/>
    <w:rsid w:val="0090396A"/>
    <w:rsid w:val="00903D70"/>
    <w:rsid w:val="00903F0D"/>
    <w:rsid w:val="009040FC"/>
    <w:rsid w:val="0090479A"/>
    <w:rsid w:val="009047BF"/>
    <w:rsid w:val="009049E3"/>
    <w:rsid w:val="00904A7E"/>
    <w:rsid w:val="00904CEA"/>
    <w:rsid w:val="00904F48"/>
    <w:rsid w:val="00904FD2"/>
    <w:rsid w:val="009051D0"/>
    <w:rsid w:val="009056FE"/>
    <w:rsid w:val="00905B99"/>
    <w:rsid w:val="00905EEC"/>
    <w:rsid w:val="0090603A"/>
    <w:rsid w:val="00906123"/>
    <w:rsid w:val="009062A1"/>
    <w:rsid w:val="009067E9"/>
    <w:rsid w:val="0090683D"/>
    <w:rsid w:val="00906BE7"/>
    <w:rsid w:val="009070E5"/>
    <w:rsid w:val="00907421"/>
    <w:rsid w:val="00907737"/>
    <w:rsid w:val="00907743"/>
    <w:rsid w:val="00907861"/>
    <w:rsid w:val="009079EE"/>
    <w:rsid w:val="009079F3"/>
    <w:rsid w:val="0091006B"/>
    <w:rsid w:val="009102FA"/>
    <w:rsid w:val="009106DB"/>
    <w:rsid w:val="0091087E"/>
    <w:rsid w:val="00911312"/>
    <w:rsid w:val="0091131F"/>
    <w:rsid w:val="009113EF"/>
    <w:rsid w:val="00911883"/>
    <w:rsid w:val="00911AC4"/>
    <w:rsid w:val="00911EF8"/>
    <w:rsid w:val="00912243"/>
    <w:rsid w:val="00912936"/>
    <w:rsid w:val="00912BAF"/>
    <w:rsid w:val="00912C18"/>
    <w:rsid w:val="00912CB5"/>
    <w:rsid w:val="00912FF2"/>
    <w:rsid w:val="0091320B"/>
    <w:rsid w:val="0091323B"/>
    <w:rsid w:val="00913B60"/>
    <w:rsid w:val="00913C75"/>
    <w:rsid w:val="00913DF4"/>
    <w:rsid w:val="00913DF7"/>
    <w:rsid w:val="009145CD"/>
    <w:rsid w:val="009146C2"/>
    <w:rsid w:val="009146CB"/>
    <w:rsid w:val="0091483C"/>
    <w:rsid w:val="00914B5C"/>
    <w:rsid w:val="00914D32"/>
    <w:rsid w:val="00914DC1"/>
    <w:rsid w:val="00915160"/>
    <w:rsid w:val="0091550E"/>
    <w:rsid w:val="00915D30"/>
    <w:rsid w:val="00915E11"/>
    <w:rsid w:val="0091613B"/>
    <w:rsid w:val="0091633C"/>
    <w:rsid w:val="00916388"/>
    <w:rsid w:val="00916478"/>
    <w:rsid w:val="00916891"/>
    <w:rsid w:val="00916917"/>
    <w:rsid w:val="00916FAA"/>
    <w:rsid w:val="0091741B"/>
    <w:rsid w:val="009175AD"/>
    <w:rsid w:val="00917712"/>
    <w:rsid w:val="0091789E"/>
    <w:rsid w:val="0092029E"/>
    <w:rsid w:val="00920880"/>
    <w:rsid w:val="009208CE"/>
    <w:rsid w:val="009213D1"/>
    <w:rsid w:val="009219CC"/>
    <w:rsid w:val="00922012"/>
    <w:rsid w:val="0092294A"/>
    <w:rsid w:val="00922BCB"/>
    <w:rsid w:val="00922DDD"/>
    <w:rsid w:val="00923339"/>
    <w:rsid w:val="009239C3"/>
    <w:rsid w:val="00923B52"/>
    <w:rsid w:val="00923BA2"/>
    <w:rsid w:val="00923C74"/>
    <w:rsid w:val="00923CCF"/>
    <w:rsid w:val="00923CD6"/>
    <w:rsid w:val="00924374"/>
    <w:rsid w:val="009249D8"/>
    <w:rsid w:val="00924D43"/>
    <w:rsid w:val="00924F34"/>
    <w:rsid w:val="0092513A"/>
    <w:rsid w:val="009251E8"/>
    <w:rsid w:val="00925658"/>
    <w:rsid w:val="009257E7"/>
    <w:rsid w:val="00925812"/>
    <w:rsid w:val="009259CE"/>
    <w:rsid w:val="009259EF"/>
    <w:rsid w:val="00925A60"/>
    <w:rsid w:val="00925AAB"/>
    <w:rsid w:val="00925E2D"/>
    <w:rsid w:val="00926D9B"/>
    <w:rsid w:val="00926E6A"/>
    <w:rsid w:val="009279A1"/>
    <w:rsid w:val="00927FA8"/>
    <w:rsid w:val="00930C91"/>
    <w:rsid w:val="0093150B"/>
    <w:rsid w:val="0093151F"/>
    <w:rsid w:val="0093214E"/>
    <w:rsid w:val="0093270A"/>
    <w:rsid w:val="00932C6C"/>
    <w:rsid w:val="0093324A"/>
    <w:rsid w:val="0093337A"/>
    <w:rsid w:val="00933A12"/>
    <w:rsid w:val="00934121"/>
    <w:rsid w:val="0093466C"/>
    <w:rsid w:val="0093477E"/>
    <w:rsid w:val="00934940"/>
    <w:rsid w:val="009349C3"/>
    <w:rsid w:val="009349C6"/>
    <w:rsid w:val="00934A89"/>
    <w:rsid w:val="00934B06"/>
    <w:rsid w:val="0093573B"/>
    <w:rsid w:val="00935860"/>
    <w:rsid w:val="00935925"/>
    <w:rsid w:val="0093594D"/>
    <w:rsid w:val="00935A0C"/>
    <w:rsid w:val="00935EA0"/>
    <w:rsid w:val="009360B1"/>
    <w:rsid w:val="009361DC"/>
    <w:rsid w:val="00936365"/>
    <w:rsid w:val="00936554"/>
    <w:rsid w:val="009367FF"/>
    <w:rsid w:val="00936858"/>
    <w:rsid w:val="00936EA2"/>
    <w:rsid w:val="009371CC"/>
    <w:rsid w:val="00937244"/>
    <w:rsid w:val="0093728E"/>
    <w:rsid w:val="009375AF"/>
    <w:rsid w:val="00937691"/>
    <w:rsid w:val="009377F5"/>
    <w:rsid w:val="00937894"/>
    <w:rsid w:val="0094001C"/>
    <w:rsid w:val="009400F3"/>
    <w:rsid w:val="009407A7"/>
    <w:rsid w:val="00940AAB"/>
    <w:rsid w:val="00940ED5"/>
    <w:rsid w:val="009415ED"/>
    <w:rsid w:val="00941986"/>
    <w:rsid w:val="009425FB"/>
    <w:rsid w:val="00942E40"/>
    <w:rsid w:val="00942F8E"/>
    <w:rsid w:val="009433A6"/>
    <w:rsid w:val="0094342C"/>
    <w:rsid w:val="0094348A"/>
    <w:rsid w:val="0094354E"/>
    <w:rsid w:val="009438BC"/>
    <w:rsid w:val="009438DD"/>
    <w:rsid w:val="0094398F"/>
    <w:rsid w:val="00943AB6"/>
    <w:rsid w:val="00943D42"/>
    <w:rsid w:val="00943D66"/>
    <w:rsid w:val="00943F65"/>
    <w:rsid w:val="00944E4A"/>
    <w:rsid w:val="00945101"/>
    <w:rsid w:val="009454D7"/>
    <w:rsid w:val="00945588"/>
    <w:rsid w:val="009455AA"/>
    <w:rsid w:val="00945722"/>
    <w:rsid w:val="0094586C"/>
    <w:rsid w:val="009459E9"/>
    <w:rsid w:val="00945F35"/>
    <w:rsid w:val="00946010"/>
    <w:rsid w:val="009463E6"/>
    <w:rsid w:val="0094641A"/>
    <w:rsid w:val="00946536"/>
    <w:rsid w:val="0094653F"/>
    <w:rsid w:val="00946B08"/>
    <w:rsid w:val="00946F49"/>
    <w:rsid w:val="0094744F"/>
    <w:rsid w:val="009477CD"/>
    <w:rsid w:val="009479C2"/>
    <w:rsid w:val="00947D81"/>
    <w:rsid w:val="009506C1"/>
    <w:rsid w:val="00950ABD"/>
    <w:rsid w:val="00950B74"/>
    <w:rsid w:val="00950C9D"/>
    <w:rsid w:val="00951080"/>
    <w:rsid w:val="00951136"/>
    <w:rsid w:val="0095147A"/>
    <w:rsid w:val="009515B8"/>
    <w:rsid w:val="009515E1"/>
    <w:rsid w:val="009516D2"/>
    <w:rsid w:val="009518B1"/>
    <w:rsid w:val="00951E8E"/>
    <w:rsid w:val="00952207"/>
    <w:rsid w:val="00952211"/>
    <w:rsid w:val="00953182"/>
    <w:rsid w:val="00953259"/>
    <w:rsid w:val="00953580"/>
    <w:rsid w:val="009535A5"/>
    <w:rsid w:val="00954081"/>
    <w:rsid w:val="009541E2"/>
    <w:rsid w:val="009548E1"/>
    <w:rsid w:val="009549FC"/>
    <w:rsid w:val="009551FA"/>
    <w:rsid w:val="009555AB"/>
    <w:rsid w:val="00955792"/>
    <w:rsid w:val="00955EEF"/>
    <w:rsid w:val="009560D9"/>
    <w:rsid w:val="00956303"/>
    <w:rsid w:val="00956984"/>
    <w:rsid w:val="00956D25"/>
    <w:rsid w:val="009570BC"/>
    <w:rsid w:val="009573B6"/>
    <w:rsid w:val="009576A3"/>
    <w:rsid w:val="00957861"/>
    <w:rsid w:val="009579CB"/>
    <w:rsid w:val="00957BD5"/>
    <w:rsid w:val="00957BFD"/>
    <w:rsid w:val="009600B5"/>
    <w:rsid w:val="0096022F"/>
    <w:rsid w:val="00960257"/>
    <w:rsid w:val="0096058B"/>
    <w:rsid w:val="009609E3"/>
    <w:rsid w:val="00960C4B"/>
    <w:rsid w:val="00960D01"/>
    <w:rsid w:val="00961062"/>
    <w:rsid w:val="00961095"/>
    <w:rsid w:val="00961142"/>
    <w:rsid w:val="00961179"/>
    <w:rsid w:val="00961297"/>
    <w:rsid w:val="00961686"/>
    <w:rsid w:val="00961881"/>
    <w:rsid w:val="009618BB"/>
    <w:rsid w:val="00961B18"/>
    <w:rsid w:val="00961B70"/>
    <w:rsid w:val="00961EF1"/>
    <w:rsid w:val="0096206D"/>
    <w:rsid w:val="009622DC"/>
    <w:rsid w:val="009622EE"/>
    <w:rsid w:val="00962954"/>
    <w:rsid w:val="00962D63"/>
    <w:rsid w:val="009630EC"/>
    <w:rsid w:val="009632D4"/>
    <w:rsid w:val="00963327"/>
    <w:rsid w:val="00963405"/>
    <w:rsid w:val="0096370A"/>
    <w:rsid w:val="00963C7D"/>
    <w:rsid w:val="00963F7F"/>
    <w:rsid w:val="00964842"/>
    <w:rsid w:val="00964F5A"/>
    <w:rsid w:val="00964FDD"/>
    <w:rsid w:val="0096543A"/>
    <w:rsid w:val="00965730"/>
    <w:rsid w:val="00965909"/>
    <w:rsid w:val="00965C82"/>
    <w:rsid w:val="00965D62"/>
    <w:rsid w:val="00965D86"/>
    <w:rsid w:val="00965F91"/>
    <w:rsid w:val="0096612F"/>
    <w:rsid w:val="009661BE"/>
    <w:rsid w:val="0096678D"/>
    <w:rsid w:val="009667DC"/>
    <w:rsid w:val="00966DA3"/>
    <w:rsid w:val="00966DC7"/>
    <w:rsid w:val="009675F3"/>
    <w:rsid w:val="009678AB"/>
    <w:rsid w:val="00967A48"/>
    <w:rsid w:val="00967B6F"/>
    <w:rsid w:val="00967BD6"/>
    <w:rsid w:val="00967EE4"/>
    <w:rsid w:val="009705BB"/>
    <w:rsid w:val="00970672"/>
    <w:rsid w:val="00970BAD"/>
    <w:rsid w:val="00971837"/>
    <w:rsid w:val="00971920"/>
    <w:rsid w:val="00971A0C"/>
    <w:rsid w:val="00972067"/>
    <w:rsid w:val="00972B1E"/>
    <w:rsid w:val="00972C7C"/>
    <w:rsid w:val="00972D98"/>
    <w:rsid w:val="00972E05"/>
    <w:rsid w:val="00973054"/>
    <w:rsid w:val="00973085"/>
    <w:rsid w:val="009732F7"/>
    <w:rsid w:val="00973595"/>
    <w:rsid w:val="00974600"/>
    <w:rsid w:val="00974B5F"/>
    <w:rsid w:val="00974EC7"/>
    <w:rsid w:val="00974FFC"/>
    <w:rsid w:val="00975190"/>
    <w:rsid w:val="009752E9"/>
    <w:rsid w:val="00975342"/>
    <w:rsid w:val="00975BB8"/>
    <w:rsid w:val="00975D98"/>
    <w:rsid w:val="00975E30"/>
    <w:rsid w:val="00975F27"/>
    <w:rsid w:val="0097635E"/>
    <w:rsid w:val="00976817"/>
    <w:rsid w:val="00976A1B"/>
    <w:rsid w:val="00976C08"/>
    <w:rsid w:val="00976C18"/>
    <w:rsid w:val="00977299"/>
    <w:rsid w:val="0097798F"/>
    <w:rsid w:val="00977A2F"/>
    <w:rsid w:val="00977CB2"/>
    <w:rsid w:val="00980040"/>
    <w:rsid w:val="0098004A"/>
    <w:rsid w:val="00980105"/>
    <w:rsid w:val="009803AC"/>
    <w:rsid w:val="00980493"/>
    <w:rsid w:val="009806BD"/>
    <w:rsid w:val="009818D0"/>
    <w:rsid w:val="00981B44"/>
    <w:rsid w:val="00981C2E"/>
    <w:rsid w:val="00981DF0"/>
    <w:rsid w:val="00981F80"/>
    <w:rsid w:val="00982287"/>
    <w:rsid w:val="009828E5"/>
    <w:rsid w:val="009828F8"/>
    <w:rsid w:val="0098297B"/>
    <w:rsid w:val="00982D60"/>
    <w:rsid w:val="00982E99"/>
    <w:rsid w:val="00983240"/>
    <w:rsid w:val="009834C0"/>
    <w:rsid w:val="009835D8"/>
    <w:rsid w:val="0098364F"/>
    <w:rsid w:val="00983804"/>
    <w:rsid w:val="00983AAD"/>
    <w:rsid w:val="009847C0"/>
    <w:rsid w:val="009847EA"/>
    <w:rsid w:val="00985046"/>
    <w:rsid w:val="00985293"/>
    <w:rsid w:val="0098533F"/>
    <w:rsid w:val="00985CE5"/>
    <w:rsid w:val="009865E1"/>
    <w:rsid w:val="00986721"/>
    <w:rsid w:val="00986E1E"/>
    <w:rsid w:val="0098704A"/>
    <w:rsid w:val="009871CD"/>
    <w:rsid w:val="00987257"/>
    <w:rsid w:val="0098759C"/>
    <w:rsid w:val="0098764A"/>
    <w:rsid w:val="00987680"/>
    <w:rsid w:val="00987B9F"/>
    <w:rsid w:val="009903A3"/>
    <w:rsid w:val="0099070E"/>
    <w:rsid w:val="0099077E"/>
    <w:rsid w:val="00990945"/>
    <w:rsid w:val="0099095C"/>
    <w:rsid w:val="00991148"/>
    <w:rsid w:val="009911B5"/>
    <w:rsid w:val="0099167C"/>
    <w:rsid w:val="00991C78"/>
    <w:rsid w:val="00991E2F"/>
    <w:rsid w:val="00991F04"/>
    <w:rsid w:val="00991F57"/>
    <w:rsid w:val="009925E8"/>
    <w:rsid w:val="00992B23"/>
    <w:rsid w:val="00992E58"/>
    <w:rsid w:val="00992EC0"/>
    <w:rsid w:val="009933D2"/>
    <w:rsid w:val="00993AF1"/>
    <w:rsid w:val="00993CF4"/>
    <w:rsid w:val="00994384"/>
    <w:rsid w:val="009944D2"/>
    <w:rsid w:val="009951F3"/>
    <w:rsid w:val="009953D9"/>
    <w:rsid w:val="00995453"/>
    <w:rsid w:val="00995578"/>
    <w:rsid w:val="00995616"/>
    <w:rsid w:val="0099632F"/>
    <w:rsid w:val="00997061"/>
    <w:rsid w:val="009971E9"/>
    <w:rsid w:val="009A093F"/>
    <w:rsid w:val="009A0960"/>
    <w:rsid w:val="009A09ED"/>
    <w:rsid w:val="009A0A92"/>
    <w:rsid w:val="009A0E2A"/>
    <w:rsid w:val="009A0EA9"/>
    <w:rsid w:val="009A123B"/>
    <w:rsid w:val="009A1420"/>
    <w:rsid w:val="009A1913"/>
    <w:rsid w:val="009A1DBD"/>
    <w:rsid w:val="009A1F02"/>
    <w:rsid w:val="009A1F2B"/>
    <w:rsid w:val="009A2529"/>
    <w:rsid w:val="009A2DE8"/>
    <w:rsid w:val="009A305D"/>
    <w:rsid w:val="009A368E"/>
    <w:rsid w:val="009A375E"/>
    <w:rsid w:val="009A39AA"/>
    <w:rsid w:val="009A3C92"/>
    <w:rsid w:val="009A414E"/>
    <w:rsid w:val="009A4186"/>
    <w:rsid w:val="009A4482"/>
    <w:rsid w:val="009A457D"/>
    <w:rsid w:val="009A4984"/>
    <w:rsid w:val="009A4A87"/>
    <w:rsid w:val="009A4C41"/>
    <w:rsid w:val="009A51CC"/>
    <w:rsid w:val="009A54A9"/>
    <w:rsid w:val="009A5A8C"/>
    <w:rsid w:val="009A6483"/>
    <w:rsid w:val="009A68BB"/>
    <w:rsid w:val="009A6BC4"/>
    <w:rsid w:val="009A74AB"/>
    <w:rsid w:val="009A7A61"/>
    <w:rsid w:val="009A7A79"/>
    <w:rsid w:val="009B003E"/>
    <w:rsid w:val="009B00B2"/>
    <w:rsid w:val="009B00E4"/>
    <w:rsid w:val="009B045E"/>
    <w:rsid w:val="009B0619"/>
    <w:rsid w:val="009B06A7"/>
    <w:rsid w:val="009B080B"/>
    <w:rsid w:val="009B0AE4"/>
    <w:rsid w:val="009B0D62"/>
    <w:rsid w:val="009B0EEC"/>
    <w:rsid w:val="009B1751"/>
    <w:rsid w:val="009B1C8F"/>
    <w:rsid w:val="009B1CC0"/>
    <w:rsid w:val="009B1CF2"/>
    <w:rsid w:val="009B1D20"/>
    <w:rsid w:val="009B1EBE"/>
    <w:rsid w:val="009B20DF"/>
    <w:rsid w:val="009B248F"/>
    <w:rsid w:val="009B32DB"/>
    <w:rsid w:val="009B34F6"/>
    <w:rsid w:val="009B3777"/>
    <w:rsid w:val="009B3CFD"/>
    <w:rsid w:val="009B3E76"/>
    <w:rsid w:val="009B4467"/>
    <w:rsid w:val="009B4536"/>
    <w:rsid w:val="009B4B82"/>
    <w:rsid w:val="009B5044"/>
    <w:rsid w:val="009B5307"/>
    <w:rsid w:val="009B54DA"/>
    <w:rsid w:val="009B54ED"/>
    <w:rsid w:val="009B57B9"/>
    <w:rsid w:val="009B5EDD"/>
    <w:rsid w:val="009B5F98"/>
    <w:rsid w:val="009B61CA"/>
    <w:rsid w:val="009B6561"/>
    <w:rsid w:val="009B66B9"/>
    <w:rsid w:val="009B68B8"/>
    <w:rsid w:val="009B68C2"/>
    <w:rsid w:val="009B6A5D"/>
    <w:rsid w:val="009B7355"/>
    <w:rsid w:val="009B75EC"/>
    <w:rsid w:val="009B79C8"/>
    <w:rsid w:val="009B7C39"/>
    <w:rsid w:val="009B7EFA"/>
    <w:rsid w:val="009C0349"/>
    <w:rsid w:val="009C0703"/>
    <w:rsid w:val="009C0AB4"/>
    <w:rsid w:val="009C0B48"/>
    <w:rsid w:val="009C0BD5"/>
    <w:rsid w:val="009C0D89"/>
    <w:rsid w:val="009C111E"/>
    <w:rsid w:val="009C1563"/>
    <w:rsid w:val="009C15D2"/>
    <w:rsid w:val="009C1D2B"/>
    <w:rsid w:val="009C2183"/>
    <w:rsid w:val="009C240C"/>
    <w:rsid w:val="009C25FE"/>
    <w:rsid w:val="009C2B78"/>
    <w:rsid w:val="009C31ED"/>
    <w:rsid w:val="009C343D"/>
    <w:rsid w:val="009C3589"/>
    <w:rsid w:val="009C373A"/>
    <w:rsid w:val="009C3845"/>
    <w:rsid w:val="009C39E2"/>
    <w:rsid w:val="009C3E31"/>
    <w:rsid w:val="009C3FA3"/>
    <w:rsid w:val="009C47D2"/>
    <w:rsid w:val="009C4EE7"/>
    <w:rsid w:val="009C4EFA"/>
    <w:rsid w:val="009C4F95"/>
    <w:rsid w:val="009C59EC"/>
    <w:rsid w:val="009C5D08"/>
    <w:rsid w:val="009C5F6D"/>
    <w:rsid w:val="009C637B"/>
    <w:rsid w:val="009C6B75"/>
    <w:rsid w:val="009C6BBA"/>
    <w:rsid w:val="009C6C2F"/>
    <w:rsid w:val="009C6DFB"/>
    <w:rsid w:val="009C7068"/>
    <w:rsid w:val="009C7301"/>
    <w:rsid w:val="009C75F7"/>
    <w:rsid w:val="009C78AC"/>
    <w:rsid w:val="009C79BE"/>
    <w:rsid w:val="009C7ED5"/>
    <w:rsid w:val="009C7F0F"/>
    <w:rsid w:val="009D02CB"/>
    <w:rsid w:val="009D04D9"/>
    <w:rsid w:val="009D071D"/>
    <w:rsid w:val="009D0886"/>
    <w:rsid w:val="009D0CE6"/>
    <w:rsid w:val="009D17A1"/>
    <w:rsid w:val="009D18F8"/>
    <w:rsid w:val="009D1A9F"/>
    <w:rsid w:val="009D1B6A"/>
    <w:rsid w:val="009D1C19"/>
    <w:rsid w:val="009D1FD3"/>
    <w:rsid w:val="009D22CC"/>
    <w:rsid w:val="009D237A"/>
    <w:rsid w:val="009D2442"/>
    <w:rsid w:val="009D2485"/>
    <w:rsid w:val="009D28E8"/>
    <w:rsid w:val="009D2928"/>
    <w:rsid w:val="009D2B79"/>
    <w:rsid w:val="009D2D04"/>
    <w:rsid w:val="009D2D60"/>
    <w:rsid w:val="009D2D63"/>
    <w:rsid w:val="009D3022"/>
    <w:rsid w:val="009D30E8"/>
    <w:rsid w:val="009D33BD"/>
    <w:rsid w:val="009D356B"/>
    <w:rsid w:val="009D35DD"/>
    <w:rsid w:val="009D420B"/>
    <w:rsid w:val="009D42FB"/>
    <w:rsid w:val="009D4362"/>
    <w:rsid w:val="009D4482"/>
    <w:rsid w:val="009D44BF"/>
    <w:rsid w:val="009D4601"/>
    <w:rsid w:val="009D4662"/>
    <w:rsid w:val="009D4799"/>
    <w:rsid w:val="009D4AFD"/>
    <w:rsid w:val="009D4B01"/>
    <w:rsid w:val="009D4B12"/>
    <w:rsid w:val="009D50FB"/>
    <w:rsid w:val="009D5394"/>
    <w:rsid w:val="009D574F"/>
    <w:rsid w:val="009D59DE"/>
    <w:rsid w:val="009D647E"/>
    <w:rsid w:val="009D6561"/>
    <w:rsid w:val="009D657E"/>
    <w:rsid w:val="009D6CB5"/>
    <w:rsid w:val="009D6F23"/>
    <w:rsid w:val="009D72E3"/>
    <w:rsid w:val="009D78B5"/>
    <w:rsid w:val="009D7D25"/>
    <w:rsid w:val="009D7E09"/>
    <w:rsid w:val="009E01A5"/>
    <w:rsid w:val="009E058F"/>
    <w:rsid w:val="009E0821"/>
    <w:rsid w:val="009E09CB"/>
    <w:rsid w:val="009E0FA4"/>
    <w:rsid w:val="009E1135"/>
    <w:rsid w:val="009E11F4"/>
    <w:rsid w:val="009E1218"/>
    <w:rsid w:val="009E14C3"/>
    <w:rsid w:val="009E1581"/>
    <w:rsid w:val="009E1599"/>
    <w:rsid w:val="009E1630"/>
    <w:rsid w:val="009E16B9"/>
    <w:rsid w:val="009E1D4E"/>
    <w:rsid w:val="009E1DC4"/>
    <w:rsid w:val="009E1E22"/>
    <w:rsid w:val="009E2167"/>
    <w:rsid w:val="009E3496"/>
    <w:rsid w:val="009E379C"/>
    <w:rsid w:val="009E38E6"/>
    <w:rsid w:val="009E4114"/>
    <w:rsid w:val="009E43ED"/>
    <w:rsid w:val="009E461F"/>
    <w:rsid w:val="009E46A4"/>
    <w:rsid w:val="009E4B81"/>
    <w:rsid w:val="009E5504"/>
    <w:rsid w:val="009E5C41"/>
    <w:rsid w:val="009E5EAD"/>
    <w:rsid w:val="009E5F49"/>
    <w:rsid w:val="009E622F"/>
    <w:rsid w:val="009E635E"/>
    <w:rsid w:val="009E6413"/>
    <w:rsid w:val="009E654A"/>
    <w:rsid w:val="009E6A83"/>
    <w:rsid w:val="009E70F6"/>
    <w:rsid w:val="009E732E"/>
    <w:rsid w:val="009E75BB"/>
    <w:rsid w:val="009E764D"/>
    <w:rsid w:val="009E78A0"/>
    <w:rsid w:val="009E793E"/>
    <w:rsid w:val="009E7987"/>
    <w:rsid w:val="009F0020"/>
    <w:rsid w:val="009F00AE"/>
    <w:rsid w:val="009F020E"/>
    <w:rsid w:val="009F07F6"/>
    <w:rsid w:val="009F0806"/>
    <w:rsid w:val="009F083F"/>
    <w:rsid w:val="009F0985"/>
    <w:rsid w:val="009F0A8B"/>
    <w:rsid w:val="009F0BCD"/>
    <w:rsid w:val="009F0E71"/>
    <w:rsid w:val="009F1316"/>
    <w:rsid w:val="009F1504"/>
    <w:rsid w:val="009F2154"/>
    <w:rsid w:val="009F232D"/>
    <w:rsid w:val="009F23B0"/>
    <w:rsid w:val="009F24CC"/>
    <w:rsid w:val="009F2751"/>
    <w:rsid w:val="009F2A71"/>
    <w:rsid w:val="009F2ECD"/>
    <w:rsid w:val="009F2FCA"/>
    <w:rsid w:val="009F3031"/>
    <w:rsid w:val="009F3207"/>
    <w:rsid w:val="009F327D"/>
    <w:rsid w:val="009F37DF"/>
    <w:rsid w:val="009F38ED"/>
    <w:rsid w:val="009F390C"/>
    <w:rsid w:val="009F3BA7"/>
    <w:rsid w:val="009F4012"/>
    <w:rsid w:val="009F4D53"/>
    <w:rsid w:val="009F5054"/>
    <w:rsid w:val="009F5088"/>
    <w:rsid w:val="009F592D"/>
    <w:rsid w:val="009F5C73"/>
    <w:rsid w:val="009F6048"/>
    <w:rsid w:val="009F60F7"/>
    <w:rsid w:val="009F61EF"/>
    <w:rsid w:val="009F6406"/>
    <w:rsid w:val="009F64B6"/>
    <w:rsid w:val="009F658A"/>
    <w:rsid w:val="009F68C7"/>
    <w:rsid w:val="009F697E"/>
    <w:rsid w:val="009F6BF9"/>
    <w:rsid w:val="009F7173"/>
    <w:rsid w:val="009F724A"/>
    <w:rsid w:val="009F75F9"/>
    <w:rsid w:val="009F786B"/>
    <w:rsid w:val="009F7E67"/>
    <w:rsid w:val="00A00093"/>
    <w:rsid w:val="00A002A7"/>
    <w:rsid w:val="00A003DC"/>
    <w:rsid w:val="00A0060D"/>
    <w:rsid w:val="00A00ABA"/>
    <w:rsid w:val="00A00FF9"/>
    <w:rsid w:val="00A019C1"/>
    <w:rsid w:val="00A01B5A"/>
    <w:rsid w:val="00A01FB5"/>
    <w:rsid w:val="00A03241"/>
    <w:rsid w:val="00A0345F"/>
    <w:rsid w:val="00A034AA"/>
    <w:rsid w:val="00A03D24"/>
    <w:rsid w:val="00A03F43"/>
    <w:rsid w:val="00A0415D"/>
    <w:rsid w:val="00A04463"/>
    <w:rsid w:val="00A0484B"/>
    <w:rsid w:val="00A048C0"/>
    <w:rsid w:val="00A048CB"/>
    <w:rsid w:val="00A04AF1"/>
    <w:rsid w:val="00A04E76"/>
    <w:rsid w:val="00A05888"/>
    <w:rsid w:val="00A05F84"/>
    <w:rsid w:val="00A05FFC"/>
    <w:rsid w:val="00A06063"/>
    <w:rsid w:val="00A06983"/>
    <w:rsid w:val="00A06DEA"/>
    <w:rsid w:val="00A06EBE"/>
    <w:rsid w:val="00A07325"/>
    <w:rsid w:val="00A07C88"/>
    <w:rsid w:val="00A10031"/>
    <w:rsid w:val="00A104F2"/>
    <w:rsid w:val="00A10678"/>
    <w:rsid w:val="00A10F9F"/>
    <w:rsid w:val="00A1137B"/>
    <w:rsid w:val="00A1185A"/>
    <w:rsid w:val="00A11A88"/>
    <w:rsid w:val="00A11AC8"/>
    <w:rsid w:val="00A11AFD"/>
    <w:rsid w:val="00A11C4D"/>
    <w:rsid w:val="00A12345"/>
    <w:rsid w:val="00A127CE"/>
    <w:rsid w:val="00A12C02"/>
    <w:rsid w:val="00A12E40"/>
    <w:rsid w:val="00A130A7"/>
    <w:rsid w:val="00A130BE"/>
    <w:rsid w:val="00A132D6"/>
    <w:rsid w:val="00A134CE"/>
    <w:rsid w:val="00A135E5"/>
    <w:rsid w:val="00A13770"/>
    <w:rsid w:val="00A1457F"/>
    <w:rsid w:val="00A145E4"/>
    <w:rsid w:val="00A14855"/>
    <w:rsid w:val="00A14A7F"/>
    <w:rsid w:val="00A152BA"/>
    <w:rsid w:val="00A156DD"/>
    <w:rsid w:val="00A156F8"/>
    <w:rsid w:val="00A15A9D"/>
    <w:rsid w:val="00A15C57"/>
    <w:rsid w:val="00A1623F"/>
    <w:rsid w:val="00A164C7"/>
    <w:rsid w:val="00A169F5"/>
    <w:rsid w:val="00A16A50"/>
    <w:rsid w:val="00A16A72"/>
    <w:rsid w:val="00A16D74"/>
    <w:rsid w:val="00A16D90"/>
    <w:rsid w:val="00A174DC"/>
    <w:rsid w:val="00A1752B"/>
    <w:rsid w:val="00A20636"/>
    <w:rsid w:val="00A2089D"/>
    <w:rsid w:val="00A20A55"/>
    <w:rsid w:val="00A20A70"/>
    <w:rsid w:val="00A20AD2"/>
    <w:rsid w:val="00A2122D"/>
    <w:rsid w:val="00A2162D"/>
    <w:rsid w:val="00A21E69"/>
    <w:rsid w:val="00A2258F"/>
    <w:rsid w:val="00A22651"/>
    <w:rsid w:val="00A22AA4"/>
    <w:rsid w:val="00A22B1E"/>
    <w:rsid w:val="00A22B42"/>
    <w:rsid w:val="00A22CCF"/>
    <w:rsid w:val="00A22D44"/>
    <w:rsid w:val="00A22FD6"/>
    <w:rsid w:val="00A23581"/>
    <w:rsid w:val="00A2368C"/>
    <w:rsid w:val="00A236C7"/>
    <w:rsid w:val="00A23BFA"/>
    <w:rsid w:val="00A23CBC"/>
    <w:rsid w:val="00A23D52"/>
    <w:rsid w:val="00A242BA"/>
    <w:rsid w:val="00A2449A"/>
    <w:rsid w:val="00A24588"/>
    <w:rsid w:val="00A24AF5"/>
    <w:rsid w:val="00A24B49"/>
    <w:rsid w:val="00A24B56"/>
    <w:rsid w:val="00A24C45"/>
    <w:rsid w:val="00A24F97"/>
    <w:rsid w:val="00A252FB"/>
    <w:rsid w:val="00A254C8"/>
    <w:rsid w:val="00A257BA"/>
    <w:rsid w:val="00A25877"/>
    <w:rsid w:val="00A25B1C"/>
    <w:rsid w:val="00A25BC6"/>
    <w:rsid w:val="00A2622A"/>
    <w:rsid w:val="00A26733"/>
    <w:rsid w:val="00A2694C"/>
    <w:rsid w:val="00A26A2A"/>
    <w:rsid w:val="00A2715E"/>
    <w:rsid w:val="00A27185"/>
    <w:rsid w:val="00A27317"/>
    <w:rsid w:val="00A27A8F"/>
    <w:rsid w:val="00A27FBE"/>
    <w:rsid w:val="00A304B1"/>
    <w:rsid w:val="00A3093F"/>
    <w:rsid w:val="00A30B20"/>
    <w:rsid w:val="00A30E64"/>
    <w:rsid w:val="00A31141"/>
    <w:rsid w:val="00A311B3"/>
    <w:rsid w:val="00A31EC0"/>
    <w:rsid w:val="00A326D5"/>
    <w:rsid w:val="00A3271F"/>
    <w:rsid w:val="00A327BA"/>
    <w:rsid w:val="00A33083"/>
    <w:rsid w:val="00A330A9"/>
    <w:rsid w:val="00A33652"/>
    <w:rsid w:val="00A33884"/>
    <w:rsid w:val="00A3396B"/>
    <w:rsid w:val="00A33B7B"/>
    <w:rsid w:val="00A343C3"/>
    <w:rsid w:val="00A343EA"/>
    <w:rsid w:val="00A34446"/>
    <w:rsid w:val="00A348B9"/>
    <w:rsid w:val="00A34D37"/>
    <w:rsid w:val="00A350C2"/>
    <w:rsid w:val="00A3545A"/>
    <w:rsid w:val="00A356B1"/>
    <w:rsid w:val="00A35761"/>
    <w:rsid w:val="00A35A3A"/>
    <w:rsid w:val="00A35BE7"/>
    <w:rsid w:val="00A35CD3"/>
    <w:rsid w:val="00A36043"/>
    <w:rsid w:val="00A3621E"/>
    <w:rsid w:val="00A36CB5"/>
    <w:rsid w:val="00A36CB6"/>
    <w:rsid w:val="00A3720C"/>
    <w:rsid w:val="00A3725B"/>
    <w:rsid w:val="00A375FA"/>
    <w:rsid w:val="00A3793E"/>
    <w:rsid w:val="00A40116"/>
    <w:rsid w:val="00A40DCB"/>
    <w:rsid w:val="00A410C0"/>
    <w:rsid w:val="00A410D6"/>
    <w:rsid w:val="00A411E6"/>
    <w:rsid w:val="00A41295"/>
    <w:rsid w:val="00A4148C"/>
    <w:rsid w:val="00A41994"/>
    <w:rsid w:val="00A41A08"/>
    <w:rsid w:val="00A41C3F"/>
    <w:rsid w:val="00A42028"/>
    <w:rsid w:val="00A42574"/>
    <w:rsid w:val="00A42BE7"/>
    <w:rsid w:val="00A4346B"/>
    <w:rsid w:val="00A43BD5"/>
    <w:rsid w:val="00A4466A"/>
    <w:rsid w:val="00A4484C"/>
    <w:rsid w:val="00A4490C"/>
    <w:rsid w:val="00A44C67"/>
    <w:rsid w:val="00A455AE"/>
    <w:rsid w:val="00A45828"/>
    <w:rsid w:val="00A45B18"/>
    <w:rsid w:val="00A461F3"/>
    <w:rsid w:val="00A46499"/>
    <w:rsid w:val="00A46552"/>
    <w:rsid w:val="00A46776"/>
    <w:rsid w:val="00A468AE"/>
    <w:rsid w:val="00A46E3E"/>
    <w:rsid w:val="00A47008"/>
    <w:rsid w:val="00A47872"/>
    <w:rsid w:val="00A479F3"/>
    <w:rsid w:val="00A47A76"/>
    <w:rsid w:val="00A47C43"/>
    <w:rsid w:val="00A504F7"/>
    <w:rsid w:val="00A5061B"/>
    <w:rsid w:val="00A50B1F"/>
    <w:rsid w:val="00A512AF"/>
    <w:rsid w:val="00A516BA"/>
    <w:rsid w:val="00A518A1"/>
    <w:rsid w:val="00A518AA"/>
    <w:rsid w:val="00A51BD4"/>
    <w:rsid w:val="00A51CF9"/>
    <w:rsid w:val="00A5216D"/>
    <w:rsid w:val="00A521E1"/>
    <w:rsid w:val="00A52900"/>
    <w:rsid w:val="00A52920"/>
    <w:rsid w:val="00A52AC4"/>
    <w:rsid w:val="00A52CFA"/>
    <w:rsid w:val="00A535B1"/>
    <w:rsid w:val="00A53A5D"/>
    <w:rsid w:val="00A53C4F"/>
    <w:rsid w:val="00A53D78"/>
    <w:rsid w:val="00A5407D"/>
    <w:rsid w:val="00A54251"/>
    <w:rsid w:val="00A54F86"/>
    <w:rsid w:val="00A556A5"/>
    <w:rsid w:val="00A55759"/>
    <w:rsid w:val="00A557B0"/>
    <w:rsid w:val="00A558E2"/>
    <w:rsid w:val="00A56335"/>
    <w:rsid w:val="00A5647E"/>
    <w:rsid w:val="00A564CF"/>
    <w:rsid w:val="00A5702B"/>
    <w:rsid w:val="00A57318"/>
    <w:rsid w:val="00A57337"/>
    <w:rsid w:val="00A57370"/>
    <w:rsid w:val="00A573C5"/>
    <w:rsid w:val="00A57499"/>
    <w:rsid w:val="00A575DD"/>
    <w:rsid w:val="00A575FF"/>
    <w:rsid w:val="00A576BE"/>
    <w:rsid w:val="00A57C5C"/>
    <w:rsid w:val="00A57EA1"/>
    <w:rsid w:val="00A60492"/>
    <w:rsid w:val="00A6071F"/>
    <w:rsid w:val="00A60846"/>
    <w:rsid w:val="00A60B45"/>
    <w:rsid w:val="00A60C98"/>
    <w:rsid w:val="00A60EC6"/>
    <w:rsid w:val="00A612D3"/>
    <w:rsid w:val="00A6160F"/>
    <w:rsid w:val="00A618B6"/>
    <w:rsid w:val="00A61A0A"/>
    <w:rsid w:val="00A62319"/>
    <w:rsid w:val="00A623AC"/>
    <w:rsid w:val="00A623E1"/>
    <w:rsid w:val="00A62772"/>
    <w:rsid w:val="00A627A9"/>
    <w:rsid w:val="00A629B6"/>
    <w:rsid w:val="00A62AC5"/>
    <w:rsid w:val="00A63392"/>
    <w:rsid w:val="00A63646"/>
    <w:rsid w:val="00A6388B"/>
    <w:rsid w:val="00A639FF"/>
    <w:rsid w:val="00A63B37"/>
    <w:rsid w:val="00A63B84"/>
    <w:rsid w:val="00A63C64"/>
    <w:rsid w:val="00A646E9"/>
    <w:rsid w:val="00A647AF"/>
    <w:rsid w:val="00A6482B"/>
    <w:rsid w:val="00A64BE7"/>
    <w:rsid w:val="00A64F57"/>
    <w:rsid w:val="00A65524"/>
    <w:rsid w:val="00A65D73"/>
    <w:rsid w:val="00A65EA8"/>
    <w:rsid w:val="00A6613E"/>
    <w:rsid w:val="00A6627D"/>
    <w:rsid w:val="00A66BE2"/>
    <w:rsid w:val="00A66C6D"/>
    <w:rsid w:val="00A66F8B"/>
    <w:rsid w:val="00A670BB"/>
    <w:rsid w:val="00A67207"/>
    <w:rsid w:val="00A67546"/>
    <w:rsid w:val="00A67691"/>
    <w:rsid w:val="00A677D6"/>
    <w:rsid w:val="00A67D58"/>
    <w:rsid w:val="00A67DD4"/>
    <w:rsid w:val="00A67EE7"/>
    <w:rsid w:val="00A700E4"/>
    <w:rsid w:val="00A700EF"/>
    <w:rsid w:val="00A70B4C"/>
    <w:rsid w:val="00A70BAC"/>
    <w:rsid w:val="00A70D71"/>
    <w:rsid w:val="00A70D89"/>
    <w:rsid w:val="00A70E39"/>
    <w:rsid w:val="00A70F60"/>
    <w:rsid w:val="00A70FBA"/>
    <w:rsid w:val="00A71625"/>
    <w:rsid w:val="00A71A34"/>
    <w:rsid w:val="00A71F7A"/>
    <w:rsid w:val="00A7203F"/>
    <w:rsid w:val="00A722B0"/>
    <w:rsid w:val="00A72CBD"/>
    <w:rsid w:val="00A72FA4"/>
    <w:rsid w:val="00A733F4"/>
    <w:rsid w:val="00A73552"/>
    <w:rsid w:val="00A73737"/>
    <w:rsid w:val="00A7384C"/>
    <w:rsid w:val="00A7409B"/>
    <w:rsid w:val="00A742B5"/>
    <w:rsid w:val="00A74B5F"/>
    <w:rsid w:val="00A759C4"/>
    <w:rsid w:val="00A75B3D"/>
    <w:rsid w:val="00A760BD"/>
    <w:rsid w:val="00A763BC"/>
    <w:rsid w:val="00A76C00"/>
    <w:rsid w:val="00A76CA6"/>
    <w:rsid w:val="00A76D9D"/>
    <w:rsid w:val="00A7767E"/>
    <w:rsid w:val="00A777FC"/>
    <w:rsid w:val="00A779E7"/>
    <w:rsid w:val="00A8040C"/>
    <w:rsid w:val="00A80747"/>
    <w:rsid w:val="00A808F0"/>
    <w:rsid w:val="00A80FAC"/>
    <w:rsid w:val="00A8105C"/>
    <w:rsid w:val="00A8124E"/>
    <w:rsid w:val="00A81369"/>
    <w:rsid w:val="00A818BE"/>
    <w:rsid w:val="00A818C1"/>
    <w:rsid w:val="00A81EBB"/>
    <w:rsid w:val="00A81F56"/>
    <w:rsid w:val="00A81F88"/>
    <w:rsid w:val="00A8205B"/>
    <w:rsid w:val="00A82338"/>
    <w:rsid w:val="00A827D5"/>
    <w:rsid w:val="00A82A10"/>
    <w:rsid w:val="00A82DEF"/>
    <w:rsid w:val="00A82DFD"/>
    <w:rsid w:val="00A8334A"/>
    <w:rsid w:val="00A83488"/>
    <w:rsid w:val="00A83A51"/>
    <w:rsid w:val="00A83AB8"/>
    <w:rsid w:val="00A841EB"/>
    <w:rsid w:val="00A84480"/>
    <w:rsid w:val="00A84639"/>
    <w:rsid w:val="00A848E0"/>
    <w:rsid w:val="00A84F9D"/>
    <w:rsid w:val="00A8505E"/>
    <w:rsid w:val="00A851F6"/>
    <w:rsid w:val="00A855DE"/>
    <w:rsid w:val="00A85CEF"/>
    <w:rsid w:val="00A86294"/>
    <w:rsid w:val="00A866E9"/>
    <w:rsid w:val="00A86777"/>
    <w:rsid w:val="00A8685A"/>
    <w:rsid w:val="00A868B7"/>
    <w:rsid w:val="00A86C56"/>
    <w:rsid w:val="00A8778B"/>
    <w:rsid w:val="00A90650"/>
    <w:rsid w:val="00A90B9C"/>
    <w:rsid w:val="00A90D51"/>
    <w:rsid w:val="00A91145"/>
    <w:rsid w:val="00A917A2"/>
    <w:rsid w:val="00A91849"/>
    <w:rsid w:val="00A918CD"/>
    <w:rsid w:val="00A91A5B"/>
    <w:rsid w:val="00A91D2E"/>
    <w:rsid w:val="00A92E03"/>
    <w:rsid w:val="00A92FF7"/>
    <w:rsid w:val="00A93297"/>
    <w:rsid w:val="00A9339C"/>
    <w:rsid w:val="00A933E1"/>
    <w:rsid w:val="00A93736"/>
    <w:rsid w:val="00A93904"/>
    <w:rsid w:val="00A93E2A"/>
    <w:rsid w:val="00A93FA3"/>
    <w:rsid w:val="00A9411F"/>
    <w:rsid w:val="00A94218"/>
    <w:rsid w:val="00A947CC"/>
    <w:rsid w:val="00A94EC7"/>
    <w:rsid w:val="00A952B2"/>
    <w:rsid w:val="00A9532B"/>
    <w:rsid w:val="00A960B4"/>
    <w:rsid w:val="00A96159"/>
    <w:rsid w:val="00A9633F"/>
    <w:rsid w:val="00A964C9"/>
    <w:rsid w:val="00A96585"/>
    <w:rsid w:val="00AA01DC"/>
    <w:rsid w:val="00AA0334"/>
    <w:rsid w:val="00AA0861"/>
    <w:rsid w:val="00AA10B2"/>
    <w:rsid w:val="00AA13F1"/>
    <w:rsid w:val="00AA160A"/>
    <w:rsid w:val="00AA16D1"/>
    <w:rsid w:val="00AA19EC"/>
    <w:rsid w:val="00AA251D"/>
    <w:rsid w:val="00AA25FC"/>
    <w:rsid w:val="00AA26CD"/>
    <w:rsid w:val="00AA2AB6"/>
    <w:rsid w:val="00AA3A6F"/>
    <w:rsid w:val="00AA3D60"/>
    <w:rsid w:val="00AA3FD1"/>
    <w:rsid w:val="00AA437C"/>
    <w:rsid w:val="00AA4C8D"/>
    <w:rsid w:val="00AA4FB8"/>
    <w:rsid w:val="00AA532F"/>
    <w:rsid w:val="00AA555D"/>
    <w:rsid w:val="00AA56BB"/>
    <w:rsid w:val="00AA5F61"/>
    <w:rsid w:val="00AA6926"/>
    <w:rsid w:val="00AA6D8B"/>
    <w:rsid w:val="00AA70C6"/>
    <w:rsid w:val="00AA7302"/>
    <w:rsid w:val="00AA77D7"/>
    <w:rsid w:val="00AA7B6F"/>
    <w:rsid w:val="00AA7B86"/>
    <w:rsid w:val="00AA7CAA"/>
    <w:rsid w:val="00AA7D2B"/>
    <w:rsid w:val="00AB0354"/>
    <w:rsid w:val="00AB0BA8"/>
    <w:rsid w:val="00AB100D"/>
    <w:rsid w:val="00AB1112"/>
    <w:rsid w:val="00AB15B8"/>
    <w:rsid w:val="00AB1C6E"/>
    <w:rsid w:val="00AB1CDE"/>
    <w:rsid w:val="00AB1DF1"/>
    <w:rsid w:val="00AB1E4D"/>
    <w:rsid w:val="00AB211C"/>
    <w:rsid w:val="00AB2192"/>
    <w:rsid w:val="00AB232C"/>
    <w:rsid w:val="00AB2392"/>
    <w:rsid w:val="00AB3079"/>
    <w:rsid w:val="00AB31CE"/>
    <w:rsid w:val="00AB340F"/>
    <w:rsid w:val="00AB364E"/>
    <w:rsid w:val="00AB385E"/>
    <w:rsid w:val="00AB397A"/>
    <w:rsid w:val="00AB3B41"/>
    <w:rsid w:val="00AB3BC2"/>
    <w:rsid w:val="00AB3F2F"/>
    <w:rsid w:val="00AB4591"/>
    <w:rsid w:val="00AB494A"/>
    <w:rsid w:val="00AB4A5B"/>
    <w:rsid w:val="00AB4FC6"/>
    <w:rsid w:val="00AB5149"/>
    <w:rsid w:val="00AB515C"/>
    <w:rsid w:val="00AB56DC"/>
    <w:rsid w:val="00AB588A"/>
    <w:rsid w:val="00AB58A4"/>
    <w:rsid w:val="00AB5926"/>
    <w:rsid w:val="00AB5BA9"/>
    <w:rsid w:val="00AB6031"/>
    <w:rsid w:val="00AB6634"/>
    <w:rsid w:val="00AB6AB1"/>
    <w:rsid w:val="00AB6AFA"/>
    <w:rsid w:val="00AB6BDA"/>
    <w:rsid w:val="00AB6C92"/>
    <w:rsid w:val="00AB6CF1"/>
    <w:rsid w:val="00AB6DDA"/>
    <w:rsid w:val="00AB6F09"/>
    <w:rsid w:val="00AB77BA"/>
    <w:rsid w:val="00AB78A7"/>
    <w:rsid w:val="00AB7B70"/>
    <w:rsid w:val="00AB7BD2"/>
    <w:rsid w:val="00AB7C4F"/>
    <w:rsid w:val="00AB7D67"/>
    <w:rsid w:val="00AB7D94"/>
    <w:rsid w:val="00AB7DE4"/>
    <w:rsid w:val="00AB7E00"/>
    <w:rsid w:val="00AC00DE"/>
    <w:rsid w:val="00AC0BB3"/>
    <w:rsid w:val="00AC0E89"/>
    <w:rsid w:val="00AC0ECD"/>
    <w:rsid w:val="00AC1217"/>
    <w:rsid w:val="00AC13F4"/>
    <w:rsid w:val="00AC159B"/>
    <w:rsid w:val="00AC17A7"/>
    <w:rsid w:val="00AC1890"/>
    <w:rsid w:val="00AC1A5C"/>
    <w:rsid w:val="00AC1C1D"/>
    <w:rsid w:val="00AC23EC"/>
    <w:rsid w:val="00AC295D"/>
    <w:rsid w:val="00AC2F4B"/>
    <w:rsid w:val="00AC32D2"/>
    <w:rsid w:val="00AC3547"/>
    <w:rsid w:val="00AC385A"/>
    <w:rsid w:val="00AC3F10"/>
    <w:rsid w:val="00AC4268"/>
    <w:rsid w:val="00AC4280"/>
    <w:rsid w:val="00AC473D"/>
    <w:rsid w:val="00AC47D9"/>
    <w:rsid w:val="00AC4ECB"/>
    <w:rsid w:val="00AC54B1"/>
    <w:rsid w:val="00AC5860"/>
    <w:rsid w:val="00AC5BAA"/>
    <w:rsid w:val="00AC5EC2"/>
    <w:rsid w:val="00AC5FC2"/>
    <w:rsid w:val="00AC610E"/>
    <w:rsid w:val="00AC615C"/>
    <w:rsid w:val="00AC62BA"/>
    <w:rsid w:val="00AC6C55"/>
    <w:rsid w:val="00AC6EA8"/>
    <w:rsid w:val="00AC70B9"/>
    <w:rsid w:val="00AC71CC"/>
    <w:rsid w:val="00AC72B8"/>
    <w:rsid w:val="00AC72E0"/>
    <w:rsid w:val="00AC734C"/>
    <w:rsid w:val="00AC74CF"/>
    <w:rsid w:val="00AC7666"/>
    <w:rsid w:val="00AC7A84"/>
    <w:rsid w:val="00AC7DE5"/>
    <w:rsid w:val="00AC7FFA"/>
    <w:rsid w:val="00AD03E5"/>
    <w:rsid w:val="00AD07C5"/>
    <w:rsid w:val="00AD0BE7"/>
    <w:rsid w:val="00AD10D6"/>
    <w:rsid w:val="00AD12CF"/>
    <w:rsid w:val="00AD17DA"/>
    <w:rsid w:val="00AD1B0C"/>
    <w:rsid w:val="00AD1B6F"/>
    <w:rsid w:val="00AD1CBB"/>
    <w:rsid w:val="00AD2043"/>
    <w:rsid w:val="00AD22D3"/>
    <w:rsid w:val="00AD27F3"/>
    <w:rsid w:val="00AD29A1"/>
    <w:rsid w:val="00AD2AA2"/>
    <w:rsid w:val="00AD2AAD"/>
    <w:rsid w:val="00AD2B96"/>
    <w:rsid w:val="00AD4156"/>
    <w:rsid w:val="00AD4278"/>
    <w:rsid w:val="00AD48BC"/>
    <w:rsid w:val="00AD4A68"/>
    <w:rsid w:val="00AD4BF4"/>
    <w:rsid w:val="00AD4D69"/>
    <w:rsid w:val="00AD50C3"/>
    <w:rsid w:val="00AD541C"/>
    <w:rsid w:val="00AD5877"/>
    <w:rsid w:val="00AD5BE9"/>
    <w:rsid w:val="00AD5CD3"/>
    <w:rsid w:val="00AD6147"/>
    <w:rsid w:val="00AD6583"/>
    <w:rsid w:val="00AD688A"/>
    <w:rsid w:val="00AD690C"/>
    <w:rsid w:val="00AD6CDD"/>
    <w:rsid w:val="00AD70A4"/>
    <w:rsid w:val="00AD7500"/>
    <w:rsid w:val="00AD76CD"/>
    <w:rsid w:val="00AD773A"/>
    <w:rsid w:val="00AD7813"/>
    <w:rsid w:val="00AD7835"/>
    <w:rsid w:val="00AD7A8F"/>
    <w:rsid w:val="00AD7E90"/>
    <w:rsid w:val="00AE098B"/>
    <w:rsid w:val="00AE0BBF"/>
    <w:rsid w:val="00AE0CF9"/>
    <w:rsid w:val="00AE1105"/>
    <w:rsid w:val="00AE14A3"/>
    <w:rsid w:val="00AE161A"/>
    <w:rsid w:val="00AE1BFB"/>
    <w:rsid w:val="00AE1F07"/>
    <w:rsid w:val="00AE26DC"/>
    <w:rsid w:val="00AE2EE1"/>
    <w:rsid w:val="00AE3872"/>
    <w:rsid w:val="00AE3FA5"/>
    <w:rsid w:val="00AE434D"/>
    <w:rsid w:val="00AE47D4"/>
    <w:rsid w:val="00AE5138"/>
    <w:rsid w:val="00AE5806"/>
    <w:rsid w:val="00AE582A"/>
    <w:rsid w:val="00AE586C"/>
    <w:rsid w:val="00AE5FD7"/>
    <w:rsid w:val="00AE6417"/>
    <w:rsid w:val="00AE66FD"/>
    <w:rsid w:val="00AE67D0"/>
    <w:rsid w:val="00AE688C"/>
    <w:rsid w:val="00AE6983"/>
    <w:rsid w:val="00AE6C19"/>
    <w:rsid w:val="00AE6E9D"/>
    <w:rsid w:val="00AE6E9E"/>
    <w:rsid w:val="00AE6F25"/>
    <w:rsid w:val="00AE7AB2"/>
    <w:rsid w:val="00AE7E47"/>
    <w:rsid w:val="00AE7F08"/>
    <w:rsid w:val="00AF02FA"/>
    <w:rsid w:val="00AF05ED"/>
    <w:rsid w:val="00AF0793"/>
    <w:rsid w:val="00AF07B0"/>
    <w:rsid w:val="00AF1039"/>
    <w:rsid w:val="00AF1124"/>
    <w:rsid w:val="00AF19F8"/>
    <w:rsid w:val="00AF1A0A"/>
    <w:rsid w:val="00AF1B9E"/>
    <w:rsid w:val="00AF1EA6"/>
    <w:rsid w:val="00AF1F3E"/>
    <w:rsid w:val="00AF205F"/>
    <w:rsid w:val="00AF214C"/>
    <w:rsid w:val="00AF2206"/>
    <w:rsid w:val="00AF22EB"/>
    <w:rsid w:val="00AF239E"/>
    <w:rsid w:val="00AF284F"/>
    <w:rsid w:val="00AF289F"/>
    <w:rsid w:val="00AF2CA5"/>
    <w:rsid w:val="00AF30BD"/>
    <w:rsid w:val="00AF3134"/>
    <w:rsid w:val="00AF31EB"/>
    <w:rsid w:val="00AF3646"/>
    <w:rsid w:val="00AF36DA"/>
    <w:rsid w:val="00AF3EE6"/>
    <w:rsid w:val="00AF4B6B"/>
    <w:rsid w:val="00AF4D9B"/>
    <w:rsid w:val="00AF5046"/>
    <w:rsid w:val="00AF54FF"/>
    <w:rsid w:val="00AF5583"/>
    <w:rsid w:val="00AF5741"/>
    <w:rsid w:val="00AF57D3"/>
    <w:rsid w:val="00AF5830"/>
    <w:rsid w:val="00AF5911"/>
    <w:rsid w:val="00AF6015"/>
    <w:rsid w:val="00AF60AB"/>
    <w:rsid w:val="00AF7048"/>
    <w:rsid w:val="00AF752C"/>
    <w:rsid w:val="00AF7B6A"/>
    <w:rsid w:val="00B0029A"/>
    <w:rsid w:val="00B00775"/>
    <w:rsid w:val="00B008B0"/>
    <w:rsid w:val="00B00C70"/>
    <w:rsid w:val="00B00CAD"/>
    <w:rsid w:val="00B00D7A"/>
    <w:rsid w:val="00B00EF5"/>
    <w:rsid w:val="00B00F40"/>
    <w:rsid w:val="00B01534"/>
    <w:rsid w:val="00B01E18"/>
    <w:rsid w:val="00B01E57"/>
    <w:rsid w:val="00B01F24"/>
    <w:rsid w:val="00B0247C"/>
    <w:rsid w:val="00B024E0"/>
    <w:rsid w:val="00B029AA"/>
    <w:rsid w:val="00B02DC5"/>
    <w:rsid w:val="00B02E67"/>
    <w:rsid w:val="00B02F70"/>
    <w:rsid w:val="00B03346"/>
    <w:rsid w:val="00B03FBE"/>
    <w:rsid w:val="00B047D5"/>
    <w:rsid w:val="00B04B60"/>
    <w:rsid w:val="00B04D07"/>
    <w:rsid w:val="00B0528C"/>
    <w:rsid w:val="00B0540C"/>
    <w:rsid w:val="00B058EB"/>
    <w:rsid w:val="00B059B6"/>
    <w:rsid w:val="00B059E7"/>
    <w:rsid w:val="00B05A46"/>
    <w:rsid w:val="00B05B55"/>
    <w:rsid w:val="00B05BD7"/>
    <w:rsid w:val="00B05C9D"/>
    <w:rsid w:val="00B05D54"/>
    <w:rsid w:val="00B05F07"/>
    <w:rsid w:val="00B05F35"/>
    <w:rsid w:val="00B0677C"/>
    <w:rsid w:val="00B06FFA"/>
    <w:rsid w:val="00B0738D"/>
    <w:rsid w:val="00B0766D"/>
    <w:rsid w:val="00B076AE"/>
    <w:rsid w:val="00B07716"/>
    <w:rsid w:val="00B07DB0"/>
    <w:rsid w:val="00B07DBD"/>
    <w:rsid w:val="00B10AF8"/>
    <w:rsid w:val="00B10CD8"/>
    <w:rsid w:val="00B114F2"/>
    <w:rsid w:val="00B115D4"/>
    <w:rsid w:val="00B118A4"/>
    <w:rsid w:val="00B11E10"/>
    <w:rsid w:val="00B1238C"/>
    <w:rsid w:val="00B12438"/>
    <w:rsid w:val="00B12720"/>
    <w:rsid w:val="00B1285C"/>
    <w:rsid w:val="00B128B3"/>
    <w:rsid w:val="00B129A3"/>
    <w:rsid w:val="00B12C2C"/>
    <w:rsid w:val="00B13067"/>
    <w:rsid w:val="00B13B40"/>
    <w:rsid w:val="00B14784"/>
    <w:rsid w:val="00B14DA1"/>
    <w:rsid w:val="00B14E17"/>
    <w:rsid w:val="00B14F47"/>
    <w:rsid w:val="00B151EC"/>
    <w:rsid w:val="00B153C0"/>
    <w:rsid w:val="00B1566C"/>
    <w:rsid w:val="00B15BB5"/>
    <w:rsid w:val="00B15D91"/>
    <w:rsid w:val="00B1642C"/>
    <w:rsid w:val="00B16803"/>
    <w:rsid w:val="00B16BA8"/>
    <w:rsid w:val="00B16BFE"/>
    <w:rsid w:val="00B16C40"/>
    <w:rsid w:val="00B16F13"/>
    <w:rsid w:val="00B16F78"/>
    <w:rsid w:val="00B17157"/>
    <w:rsid w:val="00B1731D"/>
    <w:rsid w:val="00B173C5"/>
    <w:rsid w:val="00B17CF0"/>
    <w:rsid w:val="00B202A2"/>
    <w:rsid w:val="00B205A2"/>
    <w:rsid w:val="00B20B48"/>
    <w:rsid w:val="00B20F0E"/>
    <w:rsid w:val="00B20F54"/>
    <w:rsid w:val="00B2144C"/>
    <w:rsid w:val="00B21794"/>
    <w:rsid w:val="00B21FBF"/>
    <w:rsid w:val="00B226F4"/>
    <w:rsid w:val="00B22CD0"/>
    <w:rsid w:val="00B22F69"/>
    <w:rsid w:val="00B2361E"/>
    <w:rsid w:val="00B23778"/>
    <w:rsid w:val="00B23B2B"/>
    <w:rsid w:val="00B23CB1"/>
    <w:rsid w:val="00B23F63"/>
    <w:rsid w:val="00B2411F"/>
    <w:rsid w:val="00B2445A"/>
    <w:rsid w:val="00B245AE"/>
    <w:rsid w:val="00B249E3"/>
    <w:rsid w:val="00B24BDD"/>
    <w:rsid w:val="00B24C94"/>
    <w:rsid w:val="00B24D0D"/>
    <w:rsid w:val="00B24E2C"/>
    <w:rsid w:val="00B24E99"/>
    <w:rsid w:val="00B2518B"/>
    <w:rsid w:val="00B252E5"/>
    <w:rsid w:val="00B254A2"/>
    <w:rsid w:val="00B25587"/>
    <w:rsid w:val="00B257B4"/>
    <w:rsid w:val="00B25A1E"/>
    <w:rsid w:val="00B25C95"/>
    <w:rsid w:val="00B25EAE"/>
    <w:rsid w:val="00B25EFB"/>
    <w:rsid w:val="00B26234"/>
    <w:rsid w:val="00B26969"/>
    <w:rsid w:val="00B26DE2"/>
    <w:rsid w:val="00B26E1B"/>
    <w:rsid w:val="00B26FA0"/>
    <w:rsid w:val="00B27624"/>
    <w:rsid w:val="00B2779D"/>
    <w:rsid w:val="00B278F5"/>
    <w:rsid w:val="00B2795F"/>
    <w:rsid w:val="00B27FDC"/>
    <w:rsid w:val="00B304DC"/>
    <w:rsid w:val="00B30585"/>
    <w:rsid w:val="00B30AC2"/>
    <w:rsid w:val="00B30BCD"/>
    <w:rsid w:val="00B3154D"/>
    <w:rsid w:val="00B3185B"/>
    <w:rsid w:val="00B31AF5"/>
    <w:rsid w:val="00B3201E"/>
    <w:rsid w:val="00B321D4"/>
    <w:rsid w:val="00B323F0"/>
    <w:rsid w:val="00B324F7"/>
    <w:rsid w:val="00B32798"/>
    <w:rsid w:val="00B3298C"/>
    <w:rsid w:val="00B32A31"/>
    <w:rsid w:val="00B32D37"/>
    <w:rsid w:val="00B33C99"/>
    <w:rsid w:val="00B33D29"/>
    <w:rsid w:val="00B33E35"/>
    <w:rsid w:val="00B3400F"/>
    <w:rsid w:val="00B3415A"/>
    <w:rsid w:val="00B345A5"/>
    <w:rsid w:val="00B345CE"/>
    <w:rsid w:val="00B34915"/>
    <w:rsid w:val="00B34EC0"/>
    <w:rsid w:val="00B351DA"/>
    <w:rsid w:val="00B3527C"/>
    <w:rsid w:val="00B3541F"/>
    <w:rsid w:val="00B357BF"/>
    <w:rsid w:val="00B35F25"/>
    <w:rsid w:val="00B36001"/>
    <w:rsid w:val="00B362C6"/>
    <w:rsid w:val="00B365A5"/>
    <w:rsid w:val="00B365D9"/>
    <w:rsid w:val="00B369EA"/>
    <w:rsid w:val="00B36B07"/>
    <w:rsid w:val="00B37178"/>
    <w:rsid w:val="00B37227"/>
    <w:rsid w:val="00B377B7"/>
    <w:rsid w:val="00B37947"/>
    <w:rsid w:val="00B37A53"/>
    <w:rsid w:val="00B37C18"/>
    <w:rsid w:val="00B37DAB"/>
    <w:rsid w:val="00B37E3A"/>
    <w:rsid w:val="00B37E70"/>
    <w:rsid w:val="00B400B5"/>
    <w:rsid w:val="00B401EB"/>
    <w:rsid w:val="00B401FF"/>
    <w:rsid w:val="00B404DA"/>
    <w:rsid w:val="00B40790"/>
    <w:rsid w:val="00B40A3F"/>
    <w:rsid w:val="00B40C3B"/>
    <w:rsid w:val="00B40C3E"/>
    <w:rsid w:val="00B40DCC"/>
    <w:rsid w:val="00B40FC2"/>
    <w:rsid w:val="00B4114C"/>
    <w:rsid w:val="00B4128D"/>
    <w:rsid w:val="00B418E3"/>
    <w:rsid w:val="00B41C86"/>
    <w:rsid w:val="00B42216"/>
    <w:rsid w:val="00B42371"/>
    <w:rsid w:val="00B423DD"/>
    <w:rsid w:val="00B4256D"/>
    <w:rsid w:val="00B42631"/>
    <w:rsid w:val="00B42AD8"/>
    <w:rsid w:val="00B42BB3"/>
    <w:rsid w:val="00B42C1B"/>
    <w:rsid w:val="00B4347D"/>
    <w:rsid w:val="00B434BE"/>
    <w:rsid w:val="00B43B4E"/>
    <w:rsid w:val="00B43F40"/>
    <w:rsid w:val="00B4448D"/>
    <w:rsid w:val="00B4478B"/>
    <w:rsid w:val="00B44AA6"/>
    <w:rsid w:val="00B453DA"/>
    <w:rsid w:val="00B45463"/>
    <w:rsid w:val="00B4548A"/>
    <w:rsid w:val="00B455D4"/>
    <w:rsid w:val="00B455F3"/>
    <w:rsid w:val="00B456DE"/>
    <w:rsid w:val="00B45806"/>
    <w:rsid w:val="00B46427"/>
    <w:rsid w:val="00B46751"/>
    <w:rsid w:val="00B467AC"/>
    <w:rsid w:val="00B46966"/>
    <w:rsid w:val="00B46B39"/>
    <w:rsid w:val="00B46BD1"/>
    <w:rsid w:val="00B46D65"/>
    <w:rsid w:val="00B46DA5"/>
    <w:rsid w:val="00B47450"/>
    <w:rsid w:val="00B475A4"/>
    <w:rsid w:val="00B4765F"/>
    <w:rsid w:val="00B47766"/>
    <w:rsid w:val="00B478C5"/>
    <w:rsid w:val="00B502F7"/>
    <w:rsid w:val="00B50406"/>
    <w:rsid w:val="00B50617"/>
    <w:rsid w:val="00B516BD"/>
    <w:rsid w:val="00B519F3"/>
    <w:rsid w:val="00B51B75"/>
    <w:rsid w:val="00B51FD8"/>
    <w:rsid w:val="00B51FEF"/>
    <w:rsid w:val="00B5238E"/>
    <w:rsid w:val="00B52633"/>
    <w:rsid w:val="00B5275B"/>
    <w:rsid w:val="00B5307A"/>
    <w:rsid w:val="00B538DD"/>
    <w:rsid w:val="00B53ACB"/>
    <w:rsid w:val="00B54230"/>
    <w:rsid w:val="00B54232"/>
    <w:rsid w:val="00B5425E"/>
    <w:rsid w:val="00B54AE4"/>
    <w:rsid w:val="00B54E9F"/>
    <w:rsid w:val="00B551B2"/>
    <w:rsid w:val="00B55282"/>
    <w:rsid w:val="00B55766"/>
    <w:rsid w:val="00B55DEF"/>
    <w:rsid w:val="00B5602B"/>
    <w:rsid w:val="00B564E5"/>
    <w:rsid w:val="00B5688D"/>
    <w:rsid w:val="00B56920"/>
    <w:rsid w:val="00B56991"/>
    <w:rsid w:val="00B5743B"/>
    <w:rsid w:val="00B57C09"/>
    <w:rsid w:val="00B57C34"/>
    <w:rsid w:val="00B57CCE"/>
    <w:rsid w:val="00B6030C"/>
    <w:rsid w:val="00B60419"/>
    <w:rsid w:val="00B609F8"/>
    <w:rsid w:val="00B60E5F"/>
    <w:rsid w:val="00B61EF8"/>
    <w:rsid w:val="00B61FE0"/>
    <w:rsid w:val="00B621D5"/>
    <w:rsid w:val="00B62313"/>
    <w:rsid w:val="00B6259F"/>
    <w:rsid w:val="00B62D0F"/>
    <w:rsid w:val="00B62DFA"/>
    <w:rsid w:val="00B62F4D"/>
    <w:rsid w:val="00B6339C"/>
    <w:rsid w:val="00B638AB"/>
    <w:rsid w:val="00B63941"/>
    <w:rsid w:val="00B63D0B"/>
    <w:rsid w:val="00B63F1E"/>
    <w:rsid w:val="00B640C8"/>
    <w:rsid w:val="00B649F1"/>
    <w:rsid w:val="00B64B2D"/>
    <w:rsid w:val="00B64BF9"/>
    <w:rsid w:val="00B64C8E"/>
    <w:rsid w:val="00B64F20"/>
    <w:rsid w:val="00B64FD3"/>
    <w:rsid w:val="00B6520F"/>
    <w:rsid w:val="00B653A4"/>
    <w:rsid w:val="00B65A3D"/>
    <w:rsid w:val="00B66050"/>
    <w:rsid w:val="00B6632C"/>
    <w:rsid w:val="00B666AC"/>
    <w:rsid w:val="00B66BDE"/>
    <w:rsid w:val="00B66CAC"/>
    <w:rsid w:val="00B66D60"/>
    <w:rsid w:val="00B66EF2"/>
    <w:rsid w:val="00B67897"/>
    <w:rsid w:val="00B67BF6"/>
    <w:rsid w:val="00B67CCD"/>
    <w:rsid w:val="00B67DCD"/>
    <w:rsid w:val="00B7004E"/>
    <w:rsid w:val="00B70331"/>
    <w:rsid w:val="00B703D8"/>
    <w:rsid w:val="00B706C0"/>
    <w:rsid w:val="00B70716"/>
    <w:rsid w:val="00B70862"/>
    <w:rsid w:val="00B70E4E"/>
    <w:rsid w:val="00B71050"/>
    <w:rsid w:val="00B711B4"/>
    <w:rsid w:val="00B712EB"/>
    <w:rsid w:val="00B71670"/>
    <w:rsid w:val="00B716F8"/>
    <w:rsid w:val="00B718BB"/>
    <w:rsid w:val="00B71AED"/>
    <w:rsid w:val="00B71BF6"/>
    <w:rsid w:val="00B72053"/>
    <w:rsid w:val="00B7233A"/>
    <w:rsid w:val="00B726A6"/>
    <w:rsid w:val="00B72BBD"/>
    <w:rsid w:val="00B72FE8"/>
    <w:rsid w:val="00B73B80"/>
    <w:rsid w:val="00B73D06"/>
    <w:rsid w:val="00B73E93"/>
    <w:rsid w:val="00B741C1"/>
    <w:rsid w:val="00B74B93"/>
    <w:rsid w:val="00B74C9E"/>
    <w:rsid w:val="00B75611"/>
    <w:rsid w:val="00B76466"/>
    <w:rsid w:val="00B765ED"/>
    <w:rsid w:val="00B766E9"/>
    <w:rsid w:val="00B767DB"/>
    <w:rsid w:val="00B76A9B"/>
    <w:rsid w:val="00B7733E"/>
    <w:rsid w:val="00B773E7"/>
    <w:rsid w:val="00B774EB"/>
    <w:rsid w:val="00B775AA"/>
    <w:rsid w:val="00B77910"/>
    <w:rsid w:val="00B77D0B"/>
    <w:rsid w:val="00B77E8C"/>
    <w:rsid w:val="00B77EC6"/>
    <w:rsid w:val="00B77EF6"/>
    <w:rsid w:val="00B800AD"/>
    <w:rsid w:val="00B80101"/>
    <w:rsid w:val="00B802D4"/>
    <w:rsid w:val="00B8086C"/>
    <w:rsid w:val="00B80E51"/>
    <w:rsid w:val="00B80E73"/>
    <w:rsid w:val="00B811A0"/>
    <w:rsid w:val="00B811F4"/>
    <w:rsid w:val="00B8146A"/>
    <w:rsid w:val="00B81669"/>
    <w:rsid w:val="00B81753"/>
    <w:rsid w:val="00B818AD"/>
    <w:rsid w:val="00B819C6"/>
    <w:rsid w:val="00B81D48"/>
    <w:rsid w:val="00B821DF"/>
    <w:rsid w:val="00B82478"/>
    <w:rsid w:val="00B82A8D"/>
    <w:rsid w:val="00B82A98"/>
    <w:rsid w:val="00B82AD5"/>
    <w:rsid w:val="00B82B88"/>
    <w:rsid w:val="00B82CB4"/>
    <w:rsid w:val="00B82E76"/>
    <w:rsid w:val="00B82ED5"/>
    <w:rsid w:val="00B83204"/>
    <w:rsid w:val="00B83780"/>
    <w:rsid w:val="00B8391E"/>
    <w:rsid w:val="00B83FCA"/>
    <w:rsid w:val="00B84068"/>
    <w:rsid w:val="00B848A5"/>
    <w:rsid w:val="00B84BD7"/>
    <w:rsid w:val="00B85A7C"/>
    <w:rsid w:val="00B85F70"/>
    <w:rsid w:val="00B868A9"/>
    <w:rsid w:val="00B86938"/>
    <w:rsid w:val="00B874ED"/>
    <w:rsid w:val="00B877AC"/>
    <w:rsid w:val="00B877EB"/>
    <w:rsid w:val="00B87FAA"/>
    <w:rsid w:val="00B9040A"/>
    <w:rsid w:val="00B908FD"/>
    <w:rsid w:val="00B90992"/>
    <w:rsid w:val="00B90AAB"/>
    <w:rsid w:val="00B90D77"/>
    <w:rsid w:val="00B90EDD"/>
    <w:rsid w:val="00B90FBC"/>
    <w:rsid w:val="00B910A5"/>
    <w:rsid w:val="00B911E4"/>
    <w:rsid w:val="00B916A5"/>
    <w:rsid w:val="00B9172D"/>
    <w:rsid w:val="00B91C0D"/>
    <w:rsid w:val="00B92394"/>
    <w:rsid w:val="00B92945"/>
    <w:rsid w:val="00B92D0B"/>
    <w:rsid w:val="00B93455"/>
    <w:rsid w:val="00B935E7"/>
    <w:rsid w:val="00B937AD"/>
    <w:rsid w:val="00B93827"/>
    <w:rsid w:val="00B93AC6"/>
    <w:rsid w:val="00B94C1A"/>
    <w:rsid w:val="00B94F05"/>
    <w:rsid w:val="00B9579F"/>
    <w:rsid w:val="00B95AAE"/>
    <w:rsid w:val="00B96118"/>
    <w:rsid w:val="00B963B5"/>
    <w:rsid w:val="00B9672A"/>
    <w:rsid w:val="00B96A2E"/>
    <w:rsid w:val="00B96F20"/>
    <w:rsid w:val="00B978AA"/>
    <w:rsid w:val="00B97E47"/>
    <w:rsid w:val="00B97FDF"/>
    <w:rsid w:val="00BA0548"/>
    <w:rsid w:val="00BA0C34"/>
    <w:rsid w:val="00BA1168"/>
    <w:rsid w:val="00BA129E"/>
    <w:rsid w:val="00BA185C"/>
    <w:rsid w:val="00BA1A17"/>
    <w:rsid w:val="00BA1B6D"/>
    <w:rsid w:val="00BA1BD5"/>
    <w:rsid w:val="00BA2094"/>
    <w:rsid w:val="00BA2967"/>
    <w:rsid w:val="00BA29E7"/>
    <w:rsid w:val="00BA2B9E"/>
    <w:rsid w:val="00BA2BDD"/>
    <w:rsid w:val="00BA2FBE"/>
    <w:rsid w:val="00BA3063"/>
    <w:rsid w:val="00BA342E"/>
    <w:rsid w:val="00BA3A9F"/>
    <w:rsid w:val="00BA3D36"/>
    <w:rsid w:val="00BA3E32"/>
    <w:rsid w:val="00BA3E85"/>
    <w:rsid w:val="00BA40DF"/>
    <w:rsid w:val="00BA4362"/>
    <w:rsid w:val="00BA44AF"/>
    <w:rsid w:val="00BA4AFE"/>
    <w:rsid w:val="00BA4D40"/>
    <w:rsid w:val="00BA4F8E"/>
    <w:rsid w:val="00BA5573"/>
    <w:rsid w:val="00BA56E5"/>
    <w:rsid w:val="00BA5CD4"/>
    <w:rsid w:val="00BA6497"/>
    <w:rsid w:val="00BA6570"/>
    <w:rsid w:val="00BA65C1"/>
    <w:rsid w:val="00BA6B3C"/>
    <w:rsid w:val="00BA6E2F"/>
    <w:rsid w:val="00BA6E77"/>
    <w:rsid w:val="00BA7579"/>
    <w:rsid w:val="00BA7BE1"/>
    <w:rsid w:val="00BB009B"/>
    <w:rsid w:val="00BB0103"/>
    <w:rsid w:val="00BB0128"/>
    <w:rsid w:val="00BB08D0"/>
    <w:rsid w:val="00BB08E7"/>
    <w:rsid w:val="00BB091A"/>
    <w:rsid w:val="00BB093D"/>
    <w:rsid w:val="00BB09C4"/>
    <w:rsid w:val="00BB0D68"/>
    <w:rsid w:val="00BB0DFE"/>
    <w:rsid w:val="00BB0ECA"/>
    <w:rsid w:val="00BB1017"/>
    <w:rsid w:val="00BB1132"/>
    <w:rsid w:val="00BB1346"/>
    <w:rsid w:val="00BB168D"/>
    <w:rsid w:val="00BB1704"/>
    <w:rsid w:val="00BB1890"/>
    <w:rsid w:val="00BB1ACA"/>
    <w:rsid w:val="00BB1E0B"/>
    <w:rsid w:val="00BB228F"/>
    <w:rsid w:val="00BB2483"/>
    <w:rsid w:val="00BB24EB"/>
    <w:rsid w:val="00BB26F4"/>
    <w:rsid w:val="00BB2D34"/>
    <w:rsid w:val="00BB2FA2"/>
    <w:rsid w:val="00BB2FE4"/>
    <w:rsid w:val="00BB3131"/>
    <w:rsid w:val="00BB3292"/>
    <w:rsid w:val="00BB3326"/>
    <w:rsid w:val="00BB3415"/>
    <w:rsid w:val="00BB3ADC"/>
    <w:rsid w:val="00BB3C8E"/>
    <w:rsid w:val="00BB3CC9"/>
    <w:rsid w:val="00BB3E55"/>
    <w:rsid w:val="00BB4547"/>
    <w:rsid w:val="00BB5259"/>
    <w:rsid w:val="00BB529F"/>
    <w:rsid w:val="00BB5951"/>
    <w:rsid w:val="00BB6387"/>
    <w:rsid w:val="00BB6882"/>
    <w:rsid w:val="00BB7163"/>
    <w:rsid w:val="00BB7499"/>
    <w:rsid w:val="00BB753E"/>
    <w:rsid w:val="00BB76EC"/>
    <w:rsid w:val="00BB796F"/>
    <w:rsid w:val="00BB7E2A"/>
    <w:rsid w:val="00BB7E88"/>
    <w:rsid w:val="00BC0088"/>
    <w:rsid w:val="00BC04BF"/>
    <w:rsid w:val="00BC0570"/>
    <w:rsid w:val="00BC0728"/>
    <w:rsid w:val="00BC0B03"/>
    <w:rsid w:val="00BC0B35"/>
    <w:rsid w:val="00BC0C10"/>
    <w:rsid w:val="00BC0CAF"/>
    <w:rsid w:val="00BC11CC"/>
    <w:rsid w:val="00BC14F1"/>
    <w:rsid w:val="00BC1A44"/>
    <w:rsid w:val="00BC2035"/>
    <w:rsid w:val="00BC21AE"/>
    <w:rsid w:val="00BC2554"/>
    <w:rsid w:val="00BC2826"/>
    <w:rsid w:val="00BC2A9D"/>
    <w:rsid w:val="00BC2C3E"/>
    <w:rsid w:val="00BC2DC9"/>
    <w:rsid w:val="00BC3376"/>
    <w:rsid w:val="00BC3AF4"/>
    <w:rsid w:val="00BC3EC9"/>
    <w:rsid w:val="00BC4205"/>
    <w:rsid w:val="00BC42D3"/>
    <w:rsid w:val="00BC4333"/>
    <w:rsid w:val="00BC445F"/>
    <w:rsid w:val="00BC4838"/>
    <w:rsid w:val="00BC4D53"/>
    <w:rsid w:val="00BC504F"/>
    <w:rsid w:val="00BC532B"/>
    <w:rsid w:val="00BC5374"/>
    <w:rsid w:val="00BC5409"/>
    <w:rsid w:val="00BC55BA"/>
    <w:rsid w:val="00BC5C00"/>
    <w:rsid w:val="00BC6963"/>
    <w:rsid w:val="00BC6B1F"/>
    <w:rsid w:val="00BC6D81"/>
    <w:rsid w:val="00BC7157"/>
    <w:rsid w:val="00BC7646"/>
    <w:rsid w:val="00BC7823"/>
    <w:rsid w:val="00BC7D90"/>
    <w:rsid w:val="00BC7E7B"/>
    <w:rsid w:val="00BD0062"/>
    <w:rsid w:val="00BD00C2"/>
    <w:rsid w:val="00BD0344"/>
    <w:rsid w:val="00BD037A"/>
    <w:rsid w:val="00BD0FC5"/>
    <w:rsid w:val="00BD1A17"/>
    <w:rsid w:val="00BD2443"/>
    <w:rsid w:val="00BD279A"/>
    <w:rsid w:val="00BD287A"/>
    <w:rsid w:val="00BD29DA"/>
    <w:rsid w:val="00BD2A58"/>
    <w:rsid w:val="00BD2C1B"/>
    <w:rsid w:val="00BD2F8B"/>
    <w:rsid w:val="00BD32BA"/>
    <w:rsid w:val="00BD3994"/>
    <w:rsid w:val="00BD3A13"/>
    <w:rsid w:val="00BD3CA6"/>
    <w:rsid w:val="00BD4336"/>
    <w:rsid w:val="00BD448F"/>
    <w:rsid w:val="00BD49BC"/>
    <w:rsid w:val="00BD50EF"/>
    <w:rsid w:val="00BD565D"/>
    <w:rsid w:val="00BD566C"/>
    <w:rsid w:val="00BD57AA"/>
    <w:rsid w:val="00BD5C0E"/>
    <w:rsid w:val="00BD5C1D"/>
    <w:rsid w:val="00BD6750"/>
    <w:rsid w:val="00BD6A92"/>
    <w:rsid w:val="00BD6BFC"/>
    <w:rsid w:val="00BD7292"/>
    <w:rsid w:val="00BD7327"/>
    <w:rsid w:val="00BD7359"/>
    <w:rsid w:val="00BD76F2"/>
    <w:rsid w:val="00BD7A44"/>
    <w:rsid w:val="00BD7CBA"/>
    <w:rsid w:val="00BD7D91"/>
    <w:rsid w:val="00BD7E78"/>
    <w:rsid w:val="00BD7F94"/>
    <w:rsid w:val="00BE0119"/>
    <w:rsid w:val="00BE07F9"/>
    <w:rsid w:val="00BE0A4F"/>
    <w:rsid w:val="00BE11DB"/>
    <w:rsid w:val="00BE1219"/>
    <w:rsid w:val="00BE17B9"/>
    <w:rsid w:val="00BE19BE"/>
    <w:rsid w:val="00BE2232"/>
    <w:rsid w:val="00BE2256"/>
    <w:rsid w:val="00BE2377"/>
    <w:rsid w:val="00BE238E"/>
    <w:rsid w:val="00BE23BA"/>
    <w:rsid w:val="00BE26C8"/>
    <w:rsid w:val="00BE2778"/>
    <w:rsid w:val="00BE28D7"/>
    <w:rsid w:val="00BE2A09"/>
    <w:rsid w:val="00BE2D25"/>
    <w:rsid w:val="00BE2D67"/>
    <w:rsid w:val="00BE3011"/>
    <w:rsid w:val="00BE3589"/>
    <w:rsid w:val="00BE3875"/>
    <w:rsid w:val="00BE3CD3"/>
    <w:rsid w:val="00BE3DC1"/>
    <w:rsid w:val="00BE3FB1"/>
    <w:rsid w:val="00BE41D5"/>
    <w:rsid w:val="00BE427E"/>
    <w:rsid w:val="00BE46C8"/>
    <w:rsid w:val="00BE4B14"/>
    <w:rsid w:val="00BE4D4A"/>
    <w:rsid w:val="00BE5AED"/>
    <w:rsid w:val="00BE5D3A"/>
    <w:rsid w:val="00BE65E1"/>
    <w:rsid w:val="00BE678B"/>
    <w:rsid w:val="00BE67BA"/>
    <w:rsid w:val="00BE6B5A"/>
    <w:rsid w:val="00BE6D7B"/>
    <w:rsid w:val="00BE6DC2"/>
    <w:rsid w:val="00BE6F76"/>
    <w:rsid w:val="00BE7418"/>
    <w:rsid w:val="00BE76EA"/>
    <w:rsid w:val="00BE791A"/>
    <w:rsid w:val="00BE7B8E"/>
    <w:rsid w:val="00BE7FF0"/>
    <w:rsid w:val="00BF027F"/>
    <w:rsid w:val="00BF0558"/>
    <w:rsid w:val="00BF0A04"/>
    <w:rsid w:val="00BF0CEE"/>
    <w:rsid w:val="00BF0D32"/>
    <w:rsid w:val="00BF122D"/>
    <w:rsid w:val="00BF1524"/>
    <w:rsid w:val="00BF15FF"/>
    <w:rsid w:val="00BF1A20"/>
    <w:rsid w:val="00BF1DC8"/>
    <w:rsid w:val="00BF1F15"/>
    <w:rsid w:val="00BF2155"/>
    <w:rsid w:val="00BF2D4D"/>
    <w:rsid w:val="00BF2F56"/>
    <w:rsid w:val="00BF3030"/>
    <w:rsid w:val="00BF33F1"/>
    <w:rsid w:val="00BF3616"/>
    <w:rsid w:val="00BF38F1"/>
    <w:rsid w:val="00BF3B16"/>
    <w:rsid w:val="00BF410F"/>
    <w:rsid w:val="00BF4218"/>
    <w:rsid w:val="00BF48A0"/>
    <w:rsid w:val="00BF4AE9"/>
    <w:rsid w:val="00BF4DBA"/>
    <w:rsid w:val="00BF4DDC"/>
    <w:rsid w:val="00BF5205"/>
    <w:rsid w:val="00BF5411"/>
    <w:rsid w:val="00BF5417"/>
    <w:rsid w:val="00BF56DE"/>
    <w:rsid w:val="00BF5BCC"/>
    <w:rsid w:val="00BF6069"/>
    <w:rsid w:val="00BF6363"/>
    <w:rsid w:val="00BF64CC"/>
    <w:rsid w:val="00BF6858"/>
    <w:rsid w:val="00BF6B02"/>
    <w:rsid w:val="00BF6D4F"/>
    <w:rsid w:val="00BF6E98"/>
    <w:rsid w:val="00BF7018"/>
    <w:rsid w:val="00BF7144"/>
    <w:rsid w:val="00BF7911"/>
    <w:rsid w:val="00BF7ACD"/>
    <w:rsid w:val="00BF7C6E"/>
    <w:rsid w:val="00BF7E52"/>
    <w:rsid w:val="00C00197"/>
    <w:rsid w:val="00C0040C"/>
    <w:rsid w:val="00C0074C"/>
    <w:rsid w:val="00C0085A"/>
    <w:rsid w:val="00C0143F"/>
    <w:rsid w:val="00C01638"/>
    <w:rsid w:val="00C01AAB"/>
    <w:rsid w:val="00C01CAB"/>
    <w:rsid w:val="00C01EBD"/>
    <w:rsid w:val="00C02172"/>
    <w:rsid w:val="00C02522"/>
    <w:rsid w:val="00C0277C"/>
    <w:rsid w:val="00C028C7"/>
    <w:rsid w:val="00C02A6E"/>
    <w:rsid w:val="00C0316D"/>
    <w:rsid w:val="00C036E9"/>
    <w:rsid w:val="00C03B4C"/>
    <w:rsid w:val="00C03BB4"/>
    <w:rsid w:val="00C04300"/>
    <w:rsid w:val="00C044D0"/>
    <w:rsid w:val="00C04A92"/>
    <w:rsid w:val="00C04BD1"/>
    <w:rsid w:val="00C04C52"/>
    <w:rsid w:val="00C04E80"/>
    <w:rsid w:val="00C04FA4"/>
    <w:rsid w:val="00C05285"/>
    <w:rsid w:val="00C0560E"/>
    <w:rsid w:val="00C057EA"/>
    <w:rsid w:val="00C058BE"/>
    <w:rsid w:val="00C060D4"/>
    <w:rsid w:val="00C06A69"/>
    <w:rsid w:val="00C06BAE"/>
    <w:rsid w:val="00C070D8"/>
    <w:rsid w:val="00C0716E"/>
    <w:rsid w:val="00C07AD8"/>
    <w:rsid w:val="00C07B71"/>
    <w:rsid w:val="00C07C7E"/>
    <w:rsid w:val="00C07DD0"/>
    <w:rsid w:val="00C07FAE"/>
    <w:rsid w:val="00C101EF"/>
    <w:rsid w:val="00C103B0"/>
    <w:rsid w:val="00C10994"/>
    <w:rsid w:val="00C10C46"/>
    <w:rsid w:val="00C10FBF"/>
    <w:rsid w:val="00C1113C"/>
    <w:rsid w:val="00C11847"/>
    <w:rsid w:val="00C118C2"/>
    <w:rsid w:val="00C11A8B"/>
    <w:rsid w:val="00C11C61"/>
    <w:rsid w:val="00C11D84"/>
    <w:rsid w:val="00C122EB"/>
    <w:rsid w:val="00C12CB0"/>
    <w:rsid w:val="00C12EAD"/>
    <w:rsid w:val="00C12ED7"/>
    <w:rsid w:val="00C12F2F"/>
    <w:rsid w:val="00C13620"/>
    <w:rsid w:val="00C13A2F"/>
    <w:rsid w:val="00C13D19"/>
    <w:rsid w:val="00C14083"/>
    <w:rsid w:val="00C142C9"/>
    <w:rsid w:val="00C143B2"/>
    <w:rsid w:val="00C14C98"/>
    <w:rsid w:val="00C155BC"/>
    <w:rsid w:val="00C157D5"/>
    <w:rsid w:val="00C15AF5"/>
    <w:rsid w:val="00C15F2A"/>
    <w:rsid w:val="00C16362"/>
    <w:rsid w:val="00C16812"/>
    <w:rsid w:val="00C169ED"/>
    <w:rsid w:val="00C17487"/>
    <w:rsid w:val="00C17C9D"/>
    <w:rsid w:val="00C2040C"/>
    <w:rsid w:val="00C20415"/>
    <w:rsid w:val="00C20466"/>
    <w:rsid w:val="00C207F0"/>
    <w:rsid w:val="00C20889"/>
    <w:rsid w:val="00C208DC"/>
    <w:rsid w:val="00C21C5A"/>
    <w:rsid w:val="00C21E5B"/>
    <w:rsid w:val="00C21E85"/>
    <w:rsid w:val="00C22527"/>
    <w:rsid w:val="00C2252B"/>
    <w:rsid w:val="00C22A2D"/>
    <w:rsid w:val="00C23969"/>
    <w:rsid w:val="00C23AE9"/>
    <w:rsid w:val="00C23B8F"/>
    <w:rsid w:val="00C23DC2"/>
    <w:rsid w:val="00C23E56"/>
    <w:rsid w:val="00C246DC"/>
    <w:rsid w:val="00C25CD7"/>
    <w:rsid w:val="00C26165"/>
    <w:rsid w:val="00C262F3"/>
    <w:rsid w:val="00C2670E"/>
    <w:rsid w:val="00C268F6"/>
    <w:rsid w:val="00C26AE1"/>
    <w:rsid w:val="00C26D28"/>
    <w:rsid w:val="00C2726A"/>
    <w:rsid w:val="00C27521"/>
    <w:rsid w:val="00C27692"/>
    <w:rsid w:val="00C2799D"/>
    <w:rsid w:val="00C27BA9"/>
    <w:rsid w:val="00C27C86"/>
    <w:rsid w:val="00C30573"/>
    <w:rsid w:val="00C30E35"/>
    <w:rsid w:val="00C31272"/>
    <w:rsid w:val="00C3134A"/>
    <w:rsid w:val="00C31E7F"/>
    <w:rsid w:val="00C324FE"/>
    <w:rsid w:val="00C325E7"/>
    <w:rsid w:val="00C32BC9"/>
    <w:rsid w:val="00C32CC6"/>
    <w:rsid w:val="00C331F5"/>
    <w:rsid w:val="00C33511"/>
    <w:rsid w:val="00C33B36"/>
    <w:rsid w:val="00C34D5A"/>
    <w:rsid w:val="00C35247"/>
    <w:rsid w:val="00C352FD"/>
    <w:rsid w:val="00C359B7"/>
    <w:rsid w:val="00C35BF4"/>
    <w:rsid w:val="00C35C86"/>
    <w:rsid w:val="00C36467"/>
    <w:rsid w:val="00C367AD"/>
    <w:rsid w:val="00C37B9A"/>
    <w:rsid w:val="00C401CC"/>
    <w:rsid w:val="00C40335"/>
    <w:rsid w:val="00C404BF"/>
    <w:rsid w:val="00C405D7"/>
    <w:rsid w:val="00C40809"/>
    <w:rsid w:val="00C4092E"/>
    <w:rsid w:val="00C40D7A"/>
    <w:rsid w:val="00C40E11"/>
    <w:rsid w:val="00C411E2"/>
    <w:rsid w:val="00C411E6"/>
    <w:rsid w:val="00C41679"/>
    <w:rsid w:val="00C4174A"/>
    <w:rsid w:val="00C41B4E"/>
    <w:rsid w:val="00C41B7C"/>
    <w:rsid w:val="00C42365"/>
    <w:rsid w:val="00C4284F"/>
    <w:rsid w:val="00C42C1F"/>
    <w:rsid w:val="00C42CD7"/>
    <w:rsid w:val="00C42E62"/>
    <w:rsid w:val="00C43C4A"/>
    <w:rsid w:val="00C4434A"/>
    <w:rsid w:val="00C443AE"/>
    <w:rsid w:val="00C44705"/>
    <w:rsid w:val="00C44918"/>
    <w:rsid w:val="00C44AEC"/>
    <w:rsid w:val="00C44C2C"/>
    <w:rsid w:val="00C451C4"/>
    <w:rsid w:val="00C4538F"/>
    <w:rsid w:val="00C45501"/>
    <w:rsid w:val="00C45622"/>
    <w:rsid w:val="00C45A52"/>
    <w:rsid w:val="00C45ACE"/>
    <w:rsid w:val="00C45DE6"/>
    <w:rsid w:val="00C46532"/>
    <w:rsid w:val="00C46A38"/>
    <w:rsid w:val="00C47DE9"/>
    <w:rsid w:val="00C501FF"/>
    <w:rsid w:val="00C5025B"/>
    <w:rsid w:val="00C50AFF"/>
    <w:rsid w:val="00C51381"/>
    <w:rsid w:val="00C51906"/>
    <w:rsid w:val="00C52178"/>
    <w:rsid w:val="00C52201"/>
    <w:rsid w:val="00C5262F"/>
    <w:rsid w:val="00C528E2"/>
    <w:rsid w:val="00C52AD2"/>
    <w:rsid w:val="00C52C6B"/>
    <w:rsid w:val="00C52EF7"/>
    <w:rsid w:val="00C53095"/>
    <w:rsid w:val="00C530D8"/>
    <w:rsid w:val="00C53194"/>
    <w:rsid w:val="00C53AFB"/>
    <w:rsid w:val="00C543D3"/>
    <w:rsid w:val="00C5465C"/>
    <w:rsid w:val="00C54BB9"/>
    <w:rsid w:val="00C54E4F"/>
    <w:rsid w:val="00C54FA5"/>
    <w:rsid w:val="00C550BF"/>
    <w:rsid w:val="00C5518B"/>
    <w:rsid w:val="00C55D6B"/>
    <w:rsid w:val="00C55EBE"/>
    <w:rsid w:val="00C55FCB"/>
    <w:rsid w:val="00C56259"/>
    <w:rsid w:val="00C56D7A"/>
    <w:rsid w:val="00C56DAA"/>
    <w:rsid w:val="00C5712D"/>
    <w:rsid w:val="00C572D6"/>
    <w:rsid w:val="00C57564"/>
    <w:rsid w:val="00C575D7"/>
    <w:rsid w:val="00C57778"/>
    <w:rsid w:val="00C57F3C"/>
    <w:rsid w:val="00C57F82"/>
    <w:rsid w:val="00C57FA3"/>
    <w:rsid w:val="00C57FE5"/>
    <w:rsid w:val="00C6008C"/>
    <w:rsid w:val="00C6031F"/>
    <w:rsid w:val="00C603B5"/>
    <w:rsid w:val="00C60701"/>
    <w:rsid w:val="00C60ED0"/>
    <w:rsid w:val="00C60F94"/>
    <w:rsid w:val="00C612A7"/>
    <w:rsid w:val="00C6173E"/>
    <w:rsid w:val="00C6193D"/>
    <w:rsid w:val="00C621D3"/>
    <w:rsid w:val="00C625E6"/>
    <w:rsid w:val="00C626F2"/>
    <w:rsid w:val="00C62753"/>
    <w:rsid w:val="00C62BDA"/>
    <w:rsid w:val="00C62E65"/>
    <w:rsid w:val="00C62EF1"/>
    <w:rsid w:val="00C6334A"/>
    <w:rsid w:val="00C637D3"/>
    <w:rsid w:val="00C63921"/>
    <w:rsid w:val="00C63CEE"/>
    <w:rsid w:val="00C63D1E"/>
    <w:rsid w:val="00C64145"/>
    <w:rsid w:val="00C641EE"/>
    <w:rsid w:val="00C64511"/>
    <w:rsid w:val="00C645DA"/>
    <w:rsid w:val="00C6478C"/>
    <w:rsid w:val="00C6499D"/>
    <w:rsid w:val="00C64BA3"/>
    <w:rsid w:val="00C64F54"/>
    <w:rsid w:val="00C65C72"/>
    <w:rsid w:val="00C65D92"/>
    <w:rsid w:val="00C6607B"/>
    <w:rsid w:val="00C66091"/>
    <w:rsid w:val="00C66287"/>
    <w:rsid w:val="00C6637B"/>
    <w:rsid w:val="00C6660F"/>
    <w:rsid w:val="00C6785B"/>
    <w:rsid w:val="00C67B3B"/>
    <w:rsid w:val="00C67CE5"/>
    <w:rsid w:val="00C705C6"/>
    <w:rsid w:val="00C7092B"/>
    <w:rsid w:val="00C70D0E"/>
    <w:rsid w:val="00C70D9A"/>
    <w:rsid w:val="00C70EFA"/>
    <w:rsid w:val="00C71204"/>
    <w:rsid w:val="00C71418"/>
    <w:rsid w:val="00C715E7"/>
    <w:rsid w:val="00C7167D"/>
    <w:rsid w:val="00C71A86"/>
    <w:rsid w:val="00C71FCA"/>
    <w:rsid w:val="00C7248A"/>
    <w:rsid w:val="00C72746"/>
    <w:rsid w:val="00C72778"/>
    <w:rsid w:val="00C72879"/>
    <w:rsid w:val="00C72A45"/>
    <w:rsid w:val="00C72E3D"/>
    <w:rsid w:val="00C72F28"/>
    <w:rsid w:val="00C73007"/>
    <w:rsid w:val="00C73436"/>
    <w:rsid w:val="00C7393B"/>
    <w:rsid w:val="00C7395B"/>
    <w:rsid w:val="00C73987"/>
    <w:rsid w:val="00C73BB4"/>
    <w:rsid w:val="00C73C79"/>
    <w:rsid w:val="00C743CD"/>
    <w:rsid w:val="00C74482"/>
    <w:rsid w:val="00C7448D"/>
    <w:rsid w:val="00C74549"/>
    <w:rsid w:val="00C746FF"/>
    <w:rsid w:val="00C74C46"/>
    <w:rsid w:val="00C75216"/>
    <w:rsid w:val="00C754DA"/>
    <w:rsid w:val="00C7572F"/>
    <w:rsid w:val="00C75AAA"/>
    <w:rsid w:val="00C761B8"/>
    <w:rsid w:val="00C765A6"/>
    <w:rsid w:val="00C766BF"/>
    <w:rsid w:val="00C7689C"/>
    <w:rsid w:val="00C76A03"/>
    <w:rsid w:val="00C76A56"/>
    <w:rsid w:val="00C76EDB"/>
    <w:rsid w:val="00C77693"/>
    <w:rsid w:val="00C77756"/>
    <w:rsid w:val="00C77CF3"/>
    <w:rsid w:val="00C77E3E"/>
    <w:rsid w:val="00C80121"/>
    <w:rsid w:val="00C80201"/>
    <w:rsid w:val="00C80291"/>
    <w:rsid w:val="00C80BB3"/>
    <w:rsid w:val="00C80CD0"/>
    <w:rsid w:val="00C8169E"/>
    <w:rsid w:val="00C817AA"/>
    <w:rsid w:val="00C81C31"/>
    <w:rsid w:val="00C820B3"/>
    <w:rsid w:val="00C821B0"/>
    <w:rsid w:val="00C822DC"/>
    <w:rsid w:val="00C82881"/>
    <w:rsid w:val="00C828A4"/>
    <w:rsid w:val="00C82A73"/>
    <w:rsid w:val="00C82B9B"/>
    <w:rsid w:val="00C82BA2"/>
    <w:rsid w:val="00C83097"/>
    <w:rsid w:val="00C83456"/>
    <w:rsid w:val="00C836AF"/>
    <w:rsid w:val="00C8377A"/>
    <w:rsid w:val="00C83A97"/>
    <w:rsid w:val="00C83ACA"/>
    <w:rsid w:val="00C83C4A"/>
    <w:rsid w:val="00C846B3"/>
    <w:rsid w:val="00C84C32"/>
    <w:rsid w:val="00C84D28"/>
    <w:rsid w:val="00C84D61"/>
    <w:rsid w:val="00C84E06"/>
    <w:rsid w:val="00C8506A"/>
    <w:rsid w:val="00C855A0"/>
    <w:rsid w:val="00C8605D"/>
    <w:rsid w:val="00C86306"/>
    <w:rsid w:val="00C863CE"/>
    <w:rsid w:val="00C8699A"/>
    <w:rsid w:val="00C8720A"/>
    <w:rsid w:val="00C87272"/>
    <w:rsid w:val="00C87381"/>
    <w:rsid w:val="00C87887"/>
    <w:rsid w:val="00C879C0"/>
    <w:rsid w:val="00C87C0B"/>
    <w:rsid w:val="00C87D11"/>
    <w:rsid w:val="00C9012A"/>
    <w:rsid w:val="00C90561"/>
    <w:rsid w:val="00C90669"/>
    <w:rsid w:val="00C90BFE"/>
    <w:rsid w:val="00C90C58"/>
    <w:rsid w:val="00C90E54"/>
    <w:rsid w:val="00C90E7F"/>
    <w:rsid w:val="00C90FC3"/>
    <w:rsid w:val="00C90FE5"/>
    <w:rsid w:val="00C91C47"/>
    <w:rsid w:val="00C926B8"/>
    <w:rsid w:val="00C930B0"/>
    <w:rsid w:val="00C930FB"/>
    <w:rsid w:val="00C93478"/>
    <w:rsid w:val="00C940BB"/>
    <w:rsid w:val="00C9439F"/>
    <w:rsid w:val="00C94490"/>
    <w:rsid w:val="00C94813"/>
    <w:rsid w:val="00C94873"/>
    <w:rsid w:val="00C95AE7"/>
    <w:rsid w:val="00C95FB7"/>
    <w:rsid w:val="00C96423"/>
    <w:rsid w:val="00C9661B"/>
    <w:rsid w:val="00C967DB"/>
    <w:rsid w:val="00C969B2"/>
    <w:rsid w:val="00C96A34"/>
    <w:rsid w:val="00C96DD8"/>
    <w:rsid w:val="00C96F51"/>
    <w:rsid w:val="00C970C9"/>
    <w:rsid w:val="00C97244"/>
    <w:rsid w:val="00C97EFB"/>
    <w:rsid w:val="00C97F9E"/>
    <w:rsid w:val="00C97FAB"/>
    <w:rsid w:val="00C97FF8"/>
    <w:rsid w:val="00CA0278"/>
    <w:rsid w:val="00CA091F"/>
    <w:rsid w:val="00CA0B0D"/>
    <w:rsid w:val="00CA0C22"/>
    <w:rsid w:val="00CA1387"/>
    <w:rsid w:val="00CA1623"/>
    <w:rsid w:val="00CA1630"/>
    <w:rsid w:val="00CA1A31"/>
    <w:rsid w:val="00CA1A4B"/>
    <w:rsid w:val="00CA1FCC"/>
    <w:rsid w:val="00CA2009"/>
    <w:rsid w:val="00CA24B3"/>
    <w:rsid w:val="00CA286C"/>
    <w:rsid w:val="00CA3AA8"/>
    <w:rsid w:val="00CA3CE7"/>
    <w:rsid w:val="00CA3F1F"/>
    <w:rsid w:val="00CA4057"/>
    <w:rsid w:val="00CA4735"/>
    <w:rsid w:val="00CA482E"/>
    <w:rsid w:val="00CA4D07"/>
    <w:rsid w:val="00CA4EA7"/>
    <w:rsid w:val="00CA586D"/>
    <w:rsid w:val="00CA5959"/>
    <w:rsid w:val="00CA59A3"/>
    <w:rsid w:val="00CA622F"/>
    <w:rsid w:val="00CA6E43"/>
    <w:rsid w:val="00CA7096"/>
    <w:rsid w:val="00CA71D2"/>
    <w:rsid w:val="00CA76E1"/>
    <w:rsid w:val="00CA7993"/>
    <w:rsid w:val="00CA7E11"/>
    <w:rsid w:val="00CA7EEE"/>
    <w:rsid w:val="00CA7F94"/>
    <w:rsid w:val="00CB0156"/>
    <w:rsid w:val="00CB058E"/>
    <w:rsid w:val="00CB07C0"/>
    <w:rsid w:val="00CB0A2D"/>
    <w:rsid w:val="00CB0ABA"/>
    <w:rsid w:val="00CB0E9B"/>
    <w:rsid w:val="00CB1441"/>
    <w:rsid w:val="00CB1872"/>
    <w:rsid w:val="00CB1BBD"/>
    <w:rsid w:val="00CB1CAC"/>
    <w:rsid w:val="00CB1D1F"/>
    <w:rsid w:val="00CB1F7D"/>
    <w:rsid w:val="00CB229F"/>
    <w:rsid w:val="00CB233A"/>
    <w:rsid w:val="00CB2DA4"/>
    <w:rsid w:val="00CB2E6F"/>
    <w:rsid w:val="00CB2F2A"/>
    <w:rsid w:val="00CB35A3"/>
    <w:rsid w:val="00CB3A0D"/>
    <w:rsid w:val="00CB3FE9"/>
    <w:rsid w:val="00CB4020"/>
    <w:rsid w:val="00CB4029"/>
    <w:rsid w:val="00CB412D"/>
    <w:rsid w:val="00CB419A"/>
    <w:rsid w:val="00CB41FB"/>
    <w:rsid w:val="00CB42C1"/>
    <w:rsid w:val="00CB4352"/>
    <w:rsid w:val="00CB4361"/>
    <w:rsid w:val="00CB437D"/>
    <w:rsid w:val="00CB458A"/>
    <w:rsid w:val="00CB46BB"/>
    <w:rsid w:val="00CB47C5"/>
    <w:rsid w:val="00CB4943"/>
    <w:rsid w:val="00CB4B44"/>
    <w:rsid w:val="00CB4B55"/>
    <w:rsid w:val="00CB4BD5"/>
    <w:rsid w:val="00CB4BF9"/>
    <w:rsid w:val="00CB4C67"/>
    <w:rsid w:val="00CB4C83"/>
    <w:rsid w:val="00CB4EFC"/>
    <w:rsid w:val="00CB536B"/>
    <w:rsid w:val="00CB53D2"/>
    <w:rsid w:val="00CB5750"/>
    <w:rsid w:val="00CB5985"/>
    <w:rsid w:val="00CB5B40"/>
    <w:rsid w:val="00CB6154"/>
    <w:rsid w:val="00CB64FA"/>
    <w:rsid w:val="00CB6764"/>
    <w:rsid w:val="00CB713F"/>
    <w:rsid w:val="00CB71D0"/>
    <w:rsid w:val="00CB7DCB"/>
    <w:rsid w:val="00CC032D"/>
    <w:rsid w:val="00CC0471"/>
    <w:rsid w:val="00CC05D1"/>
    <w:rsid w:val="00CC0E0D"/>
    <w:rsid w:val="00CC0E70"/>
    <w:rsid w:val="00CC10C7"/>
    <w:rsid w:val="00CC135E"/>
    <w:rsid w:val="00CC14D8"/>
    <w:rsid w:val="00CC14F6"/>
    <w:rsid w:val="00CC1AD5"/>
    <w:rsid w:val="00CC1C33"/>
    <w:rsid w:val="00CC1D17"/>
    <w:rsid w:val="00CC2362"/>
    <w:rsid w:val="00CC2ED3"/>
    <w:rsid w:val="00CC2F0F"/>
    <w:rsid w:val="00CC2FF8"/>
    <w:rsid w:val="00CC3572"/>
    <w:rsid w:val="00CC3711"/>
    <w:rsid w:val="00CC3925"/>
    <w:rsid w:val="00CC394E"/>
    <w:rsid w:val="00CC439F"/>
    <w:rsid w:val="00CC4EF9"/>
    <w:rsid w:val="00CC54B3"/>
    <w:rsid w:val="00CC555D"/>
    <w:rsid w:val="00CC56DC"/>
    <w:rsid w:val="00CC57D5"/>
    <w:rsid w:val="00CC5860"/>
    <w:rsid w:val="00CC5A58"/>
    <w:rsid w:val="00CC5D77"/>
    <w:rsid w:val="00CC5ED4"/>
    <w:rsid w:val="00CC621B"/>
    <w:rsid w:val="00CC6319"/>
    <w:rsid w:val="00CC6DA8"/>
    <w:rsid w:val="00CC6E04"/>
    <w:rsid w:val="00CC6EFA"/>
    <w:rsid w:val="00CC6F04"/>
    <w:rsid w:val="00CC733D"/>
    <w:rsid w:val="00CC7471"/>
    <w:rsid w:val="00CC74D9"/>
    <w:rsid w:val="00CC7961"/>
    <w:rsid w:val="00CC79F0"/>
    <w:rsid w:val="00CC7C6F"/>
    <w:rsid w:val="00CC7CC6"/>
    <w:rsid w:val="00CC7D40"/>
    <w:rsid w:val="00CD01F1"/>
    <w:rsid w:val="00CD05BB"/>
    <w:rsid w:val="00CD0B5F"/>
    <w:rsid w:val="00CD0F9B"/>
    <w:rsid w:val="00CD1016"/>
    <w:rsid w:val="00CD1036"/>
    <w:rsid w:val="00CD131E"/>
    <w:rsid w:val="00CD167F"/>
    <w:rsid w:val="00CD1780"/>
    <w:rsid w:val="00CD2F50"/>
    <w:rsid w:val="00CD3719"/>
    <w:rsid w:val="00CD3C82"/>
    <w:rsid w:val="00CD3D8D"/>
    <w:rsid w:val="00CD4032"/>
    <w:rsid w:val="00CD4C5D"/>
    <w:rsid w:val="00CD4ECA"/>
    <w:rsid w:val="00CD5213"/>
    <w:rsid w:val="00CD5597"/>
    <w:rsid w:val="00CD5BBC"/>
    <w:rsid w:val="00CD6C38"/>
    <w:rsid w:val="00CD6E7E"/>
    <w:rsid w:val="00CD705D"/>
    <w:rsid w:val="00CD7065"/>
    <w:rsid w:val="00CD71AC"/>
    <w:rsid w:val="00CD7704"/>
    <w:rsid w:val="00CD7EEB"/>
    <w:rsid w:val="00CE0369"/>
    <w:rsid w:val="00CE0475"/>
    <w:rsid w:val="00CE04DD"/>
    <w:rsid w:val="00CE0B72"/>
    <w:rsid w:val="00CE0D11"/>
    <w:rsid w:val="00CE10CC"/>
    <w:rsid w:val="00CE11EF"/>
    <w:rsid w:val="00CE1740"/>
    <w:rsid w:val="00CE1C9E"/>
    <w:rsid w:val="00CE1D84"/>
    <w:rsid w:val="00CE1DB1"/>
    <w:rsid w:val="00CE1E6B"/>
    <w:rsid w:val="00CE254F"/>
    <w:rsid w:val="00CE26E9"/>
    <w:rsid w:val="00CE2D27"/>
    <w:rsid w:val="00CE30CB"/>
    <w:rsid w:val="00CE380B"/>
    <w:rsid w:val="00CE3E1A"/>
    <w:rsid w:val="00CE41A2"/>
    <w:rsid w:val="00CE43E2"/>
    <w:rsid w:val="00CE440B"/>
    <w:rsid w:val="00CE5121"/>
    <w:rsid w:val="00CE522D"/>
    <w:rsid w:val="00CE580D"/>
    <w:rsid w:val="00CE60D4"/>
    <w:rsid w:val="00CE6185"/>
    <w:rsid w:val="00CE74F7"/>
    <w:rsid w:val="00CE7724"/>
    <w:rsid w:val="00CE7825"/>
    <w:rsid w:val="00CE7920"/>
    <w:rsid w:val="00CE7B9E"/>
    <w:rsid w:val="00CE7CEA"/>
    <w:rsid w:val="00CF0116"/>
    <w:rsid w:val="00CF044F"/>
    <w:rsid w:val="00CF0A6D"/>
    <w:rsid w:val="00CF105E"/>
    <w:rsid w:val="00CF1132"/>
    <w:rsid w:val="00CF11ED"/>
    <w:rsid w:val="00CF14BB"/>
    <w:rsid w:val="00CF179B"/>
    <w:rsid w:val="00CF1817"/>
    <w:rsid w:val="00CF19E0"/>
    <w:rsid w:val="00CF1D70"/>
    <w:rsid w:val="00CF21C6"/>
    <w:rsid w:val="00CF2738"/>
    <w:rsid w:val="00CF27F8"/>
    <w:rsid w:val="00CF2810"/>
    <w:rsid w:val="00CF28B4"/>
    <w:rsid w:val="00CF2C73"/>
    <w:rsid w:val="00CF2CB7"/>
    <w:rsid w:val="00CF2D06"/>
    <w:rsid w:val="00CF2E9F"/>
    <w:rsid w:val="00CF3407"/>
    <w:rsid w:val="00CF3E3D"/>
    <w:rsid w:val="00CF4304"/>
    <w:rsid w:val="00CF45C0"/>
    <w:rsid w:val="00CF4AB1"/>
    <w:rsid w:val="00CF4AE8"/>
    <w:rsid w:val="00CF4B90"/>
    <w:rsid w:val="00CF4CEE"/>
    <w:rsid w:val="00CF4EBA"/>
    <w:rsid w:val="00CF5009"/>
    <w:rsid w:val="00CF50B8"/>
    <w:rsid w:val="00CF510F"/>
    <w:rsid w:val="00CF5B22"/>
    <w:rsid w:val="00CF6093"/>
    <w:rsid w:val="00CF717F"/>
    <w:rsid w:val="00CF7609"/>
    <w:rsid w:val="00CF7681"/>
    <w:rsid w:val="00CF7689"/>
    <w:rsid w:val="00CF77F0"/>
    <w:rsid w:val="00CF7883"/>
    <w:rsid w:val="00CF7DF5"/>
    <w:rsid w:val="00CF7FC9"/>
    <w:rsid w:val="00D00754"/>
    <w:rsid w:val="00D00A5A"/>
    <w:rsid w:val="00D00C64"/>
    <w:rsid w:val="00D01011"/>
    <w:rsid w:val="00D01688"/>
    <w:rsid w:val="00D020D4"/>
    <w:rsid w:val="00D0254D"/>
    <w:rsid w:val="00D02882"/>
    <w:rsid w:val="00D02CE6"/>
    <w:rsid w:val="00D02D43"/>
    <w:rsid w:val="00D02EB9"/>
    <w:rsid w:val="00D030C1"/>
    <w:rsid w:val="00D0317B"/>
    <w:rsid w:val="00D0363A"/>
    <w:rsid w:val="00D048B5"/>
    <w:rsid w:val="00D049F7"/>
    <w:rsid w:val="00D04EE9"/>
    <w:rsid w:val="00D04F27"/>
    <w:rsid w:val="00D05B53"/>
    <w:rsid w:val="00D061AF"/>
    <w:rsid w:val="00D06AA6"/>
    <w:rsid w:val="00D06E56"/>
    <w:rsid w:val="00D07145"/>
    <w:rsid w:val="00D07327"/>
    <w:rsid w:val="00D07399"/>
    <w:rsid w:val="00D077E4"/>
    <w:rsid w:val="00D10583"/>
    <w:rsid w:val="00D10A52"/>
    <w:rsid w:val="00D10D5C"/>
    <w:rsid w:val="00D111EA"/>
    <w:rsid w:val="00D11426"/>
    <w:rsid w:val="00D11A41"/>
    <w:rsid w:val="00D11E4C"/>
    <w:rsid w:val="00D1218C"/>
    <w:rsid w:val="00D12297"/>
    <w:rsid w:val="00D124AC"/>
    <w:rsid w:val="00D12A5F"/>
    <w:rsid w:val="00D12B23"/>
    <w:rsid w:val="00D13ACF"/>
    <w:rsid w:val="00D13B37"/>
    <w:rsid w:val="00D13DBF"/>
    <w:rsid w:val="00D13FBA"/>
    <w:rsid w:val="00D1425C"/>
    <w:rsid w:val="00D14A6C"/>
    <w:rsid w:val="00D14BEC"/>
    <w:rsid w:val="00D14D14"/>
    <w:rsid w:val="00D15000"/>
    <w:rsid w:val="00D153D0"/>
    <w:rsid w:val="00D154A0"/>
    <w:rsid w:val="00D15B0C"/>
    <w:rsid w:val="00D15CDD"/>
    <w:rsid w:val="00D16493"/>
    <w:rsid w:val="00D169E3"/>
    <w:rsid w:val="00D16F33"/>
    <w:rsid w:val="00D17298"/>
    <w:rsid w:val="00D17983"/>
    <w:rsid w:val="00D17B41"/>
    <w:rsid w:val="00D17C3C"/>
    <w:rsid w:val="00D17C3E"/>
    <w:rsid w:val="00D17ECF"/>
    <w:rsid w:val="00D17EED"/>
    <w:rsid w:val="00D17F43"/>
    <w:rsid w:val="00D210B2"/>
    <w:rsid w:val="00D21633"/>
    <w:rsid w:val="00D21889"/>
    <w:rsid w:val="00D21E9D"/>
    <w:rsid w:val="00D225E0"/>
    <w:rsid w:val="00D22623"/>
    <w:rsid w:val="00D22E31"/>
    <w:rsid w:val="00D23005"/>
    <w:rsid w:val="00D232AF"/>
    <w:rsid w:val="00D23C9C"/>
    <w:rsid w:val="00D23E6F"/>
    <w:rsid w:val="00D24502"/>
    <w:rsid w:val="00D2468C"/>
    <w:rsid w:val="00D24801"/>
    <w:rsid w:val="00D2487F"/>
    <w:rsid w:val="00D249E1"/>
    <w:rsid w:val="00D24A91"/>
    <w:rsid w:val="00D24E4C"/>
    <w:rsid w:val="00D24F81"/>
    <w:rsid w:val="00D24FEC"/>
    <w:rsid w:val="00D2505A"/>
    <w:rsid w:val="00D25114"/>
    <w:rsid w:val="00D25495"/>
    <w:rsid w:val="00D257FA"/>
    <w:rsid w:val="00D25C09"/>
    <w:rsid w:val="00D25E49"/>
    <w:rsid w:val="00D2626F"/>
    <w:rsid w:val="00D262AC"/>
    <w:rsid w:val="00D26A82"/>
    <w:rsid w:val="00D26F38"/>
    <w:rsid w:val="00D270B5"/>
    <w:rsid w:val="00D270E8"/>
    <w:rsid w:val="00D27158"/>
    <w:rsid w:val="00D2748F"/>
    <w:rsid w:val="00D27512"/>
    <w:rsid w:val="00D27995"/>
    <w:rsid w:val="00D279B8"/>
    <w:rsid w:val="00D27EA0"/>
    <w:rsid w:val="00D27F8C"/>
    <w:rsid w:val="00D302DF"/>
    <w:rsid w:val="00D309B7"/>
    <w:rsid w:val="00D30AE3"/>
    <w:rsid w:val="00D30D8C"/>
    <w:rsid w:val="00D30F80"/>
    <w:rsid w:val="00D30FF2"/>
    <w:rsid w:val="00D312BA"/>
    <w:rsid w:val="00D31483"/>
    <w:rsid w:val="00D3180A"/>
    <w:rsid w:val="00D323F1"/>
    <w:rsid w:val="00D32720"/>
    <w:rsid w:val="00D32854"/>
    <w:rsid w:val="00D32C1F"/>
    <w:rsid w:val="00D33626"/>
    <w:rsid w:val="00D33831"/>
    <w:rsid w:val="00D3404F"/>
    <w:rsid w:val="00D34122"/>
    <w:rsid w:val="00D343FA"/>
    <w:rsid w:val="00D3473D"/>
    <w:rsid w:val="00D351B8"/>
    <w:rsid w:val="00D35636"/>
    <w:rsid w:val="00D3583A"/>
    <w:rsid w:val="00D35C95"/>
    <w:rsid w:val="00D35EEE"/>
    <w:rsid w:val="00D3618A"/>
    <w:rsid w:val="00D36765"/>
    <w:rsid w:val="00D36CB3"/>
    <w:rsid w:val="00D36D2B"/>
    <w:rsid w:val="00D36EED"/>
    <w:rsid w:val="00D37DD7"/>
    <w:rsid w:val="00D404C4"/>
    <w:rsid w:val="00D40B83"/>
    <w:rsid w:val="00D40B99"/>
    <w:rsid w:val="00D4105E"/>
    <w:rsid w:val="00D410FF"/>
    <w:rsid w:val="00D4171C"/>
    <w:rsid w:val="00D41F02"/>
    <w:rsid w:val="00D425C8"/>
    <w:rsid w:val="00D42A7C"/>
    <w:rsid w:val="00D42A97"/>
    <w:rsid w:val="00D42E2B"/>
    <w:rsid w:val="00D4305D"/>
    <w:rsid w:val="00D438FC"/>
    <w:rsid w:val="00D442FE"/>
    <w:rsid w:val="00D449F7"/>
    <w:rsid w:val="00D44B2D"/>
    <w:rsid w:val="00D44B38"/>
    <w:rsid w:val="00D44BE5"/>
    <w:rsid w:val="00D44C2E"/>
    <w:rsid w:val="00D44C78"/>
    <w:rsid w:val="00D44D06"/>
    <w:rsid w:val="00D44D5F"/>
    <w:rsid w:val="00D44DFA"/>
    <w:rsid w:val="00D44FCF"/>
    <w:rsid w:val="00D45176"/>
    <w:rsid w:val="00D4554B"/>
    <w:rsid w:val="00D455F8"/>
    <w:rsid w:val="00D45761"/>
    <w:rsid w:val="00D459B1"/>
    <w:rsid w:val="00D4635D"/>
    <w:rsid w:val="00D4686F"/>
    <w:rsid w:val="00D46A1A"/>
    <w:rsid w:val="00D46A5F"/>
    <w:rsid w:val="00D46C2E"/>
    <w:rsid w:val="00D47025"/>
    <w:rsid w:val="00D470BD"/>
    <w:rsid w:val="00D47178"/>
    <w:rsid w:val="00D473E2"/>
    <w:rsid w:val="00D47447"/>
    <w:rsid w:val="00D477D8"/>
    <w:rsid w:val="00D47884"/>
    <w:rsid w:val="00D4790A"/>
    <w:rsid w:val="00D4791D"/>
    <w:rsid w:val="00D47AC4"/>
    <w:rsid w:val="00D5018E"/>
    <w:rsid w:val="00D50618"/>
    <w:rsid w:val="00D50811"/>
    <w:rsid w:val="00D5124C"/>
    <w:rsid w:val="00D5144C"/>
    <w:rsid w:val="00D520CC"/>
    <w:rsid w:val="00D52B7C"/>
    <w:rsid w:val="00D52D45"/>
    <w:rsid w:val="00D5304F"/>
    <w:rsid w:val="00D530A1"/>
    <w:rsid w:val="00D533FD"/>
    <w:rsid w:val="00D539F3"/>
    <w:rsid w:val="00D53D6C"/>
    <w:rsid w:val="00D54337"/>
    <w:rsid w:val="00D54499"/>
    <w:rsid w:val="00D5457A"/>
    <w:rsid w:val="00D54738"/>
    <w:rsid w:val="00D547A4"/>
    <w:rsid w:val="00D5481F"/>
    <w:rsid w:val="00D54D76"/>
    <w:rsid w:val="00D54FB4"/>
    <w:rsid w:val="00D55881"/>
    <w:rsid w:val="00D559A7"/>
    <w:rsid w:val="00D5606B"/>
    <w:rsid w:val="00D5636E"/>
    <w:rsid w:val="00D56842"/>
    <w:rsid w:val="00D568F0"/>
    <w:rsid w:val="00D56EF4"/>
    <w:rsid w:val="00D57AB8"/>
    <w:rsid w:val="00D57C72"/>
    <w:rsid w:val="00D57C7B"/>
    <w:rsid w:val="00D608E8"/>
    <w:rsid w:val="00D60B20"/>
    <w:rsid w:val="00D60B28"/>
    <w:rsid w:val="00D60F65"/>
    <w:rsid w:val="00D614A3"/>
    <w:rsid w:val="00D6174D"/>
    <w:rsid w:val="00D6188F"/>
    <w:rsid w:val="00D61BFA"/>
    <w:rsid w:val="00D61DF4"/>
    <w:rsid w:val="00D62119"/>
    <w:rsid w:val="00D6235D"/>
    <w:rsid w:val="00D62654"/>
    <w:rsid w:val="00D626BF"/>
    <w:rsid w:val="00D629EB"/>
    <w:rsid w:val="00D62D67"/>
    <w:rsid w:val="00D62E88"/>
    <w:rsid w:val="00D62EC6"/>
    <w:rsid w:val="00D63013"/>
    <w:rsid w:val="00D63067"/>
    <w:rsid w:val="00D63578"/>
    <w:rsid w:val="00D63AE9"/>
    <w:rsid w:val="00D63B37"/>
    <w:rsid w:val="00D6405A"/>
    <w:rsid w:val="00D6412B"/>
    <w:rsid w:val="00D6479C"/>
    <w:rsid w:val="00D649AE"/>
    <w:rsid w:val="00D6533A"/>
    <w:rsid w:val="00D65BC6"/>
    <w:rsid w:val="00D65E01"/>
    <w:rsid w:val="00D65F44"/>
    <w:rsid w:val="00D6606E"/>
    <w:rsid w:val="00D66704"/>
    <w:rsid w:val="00D674AD"/>
    <w:rsid w:val="00D678A2"/>
    <w:rsid w:val="00D6793D"/>
    <w:rsid w:val="00D67B84"/>
    <w:rsid w:val="00D67F4C"/>
    <w:rsid w:val="00D67FA1"/>
    <w:rsid w:val="00D700FF"/>
    <w:rsid w:val="00D7038D"/>
    <w:rsid w:val="00D703AA"/>
    <w:rsid w:val="00D708F3"/>
    <w:rsid w:val="00D70BE1"/>
    <w:rsid w:val="00D70C45"/>
    <w:rsid w:val="00D71041"/>
    <w:rsid w:val="00D7105C"/>
    <w:rsid w:val="00D7134F"/>
    <w:rsid w:val="00D71582"/>
    <w:rsid w:val="00D718F9"/>
    <w:rsid w:val="00D71E56"/>
    <w:rsid w:val="00D720EE"/>
    <w:rsid w:val="00D72178"/>
    <w:rsid w:val="00D72339"/>
    <w:rsid w:val="00D72425"/>
    <w:rsid w:val="00D72D7A"/>
    <w:rsid w:val="00D7310C"/>
    <w:rsid w:val="00D73A2E"/>
    <w:rsid w:val="00D73CF7"/>
    <w:rsid w:val="00D73D1B"/>
    <w:rsid w:val="00D73D90"/>
    <w:rsid w:val="00D73F3E"/>
    <w:rsid w:val="00D73F47"/>
    <w:rsid w:val="00D740E0"/>
    <w:rsid w:val="00D7455D"/>
    <w:rsid w:val="00D74A04"/>
    <w:rsid w:val="00D7530A"/>
    <w:rsid w:val="00D754B5"/>
    <w:rsid w:val="00D7557D"/>
    <w:rsid w:val="00D7568F"/>
    <w:rsid w:val="00D75723"/>
    <w:rsid w:val="00D75B9F"/>
    <w:rsid w:val="00D760F2"/>
    <w:rsid w:val="00D7679E"/>
    <w:rsid w:val="00D76A84"/>
    <w:rsid w:val="00D76C0D"/>
    <w:rsid w:val="00D76D52"/>
    <w:rsid w:val="00D77DA4"/>
    <w:rsid w:val="00D8043D"/>
    <w:rsid w:val="00D805D0"/>
    <w:rsid w:val="00D806B9"/>
    <w:rsid w:val="00D80C0B"/>
    <w:rsid w:val="00D80CC6"/>
    <w:rsid w:val="00D8184D"/>
    <w:rsid w:val="00D8206B"/>
    <w:rsid w:val="00D82445"/>
    <w:rsid w:val="00D826D6"/>
    <w:rsid w:val="00D829DC"/>
    <w:rsid w:val="00D82B13"/>
    <w:rsid w:val="00D832FC"/>
    <w:rsid w:val="00D83721"/>
    <w:rsid w:val="00D83A65"/>
    <w:rsid w:val="00D840B9"/>
    <w:rsid w:val="00D844DC"/>
    <w:rsid w:val="00D848F3"/>
    <w:rsid w:val="00D84A0D"/>
    <w:rsid w:val="00D84C7E"/>
    <w:rsid w:val="00D84DD9"/>
    <w:rsid w:val="00D8505B"/>
    <w:rsid w:val="00D85231"/>
    <w:rsid w:val="00D85259"/>
    <w:rsid w:val="00D85373"/>
    <w:rsid w:val="00D85520"/>
    <w:rsid w:val="00D855A1"/>
    <w:rsid w:val="00D855FA"/>
    <w:rsid w:val="00D85747"/>
    <w:rsid w:val="00D858F7"/>
    <w:rsid w:val="00D86EAA"/>
    <w:rsid w:val="00D86EB5"/>
    <w:rsid w:val="00D87EE7"/>
    <w:rsid w:val="00D903EB"/>
    <w:rsid w:val="00D90423"/>
    <w:rsid w:val="00D904C5"/>
    <w:rsid w:val="00D9067F"/>
    <w:rsid w:val="00D90877"/>
    <w:rsid w:val="00D909E1"/>
    <w:rsid w:val="00D911EE"/>
    <w:rsid w:val="00D912D4"/>
    <w:rsid w:val="00D91986"/>
    <w:rsid w:val="00D91C02"/>
    <w:rsid w:val="00D920C3"/>
    <w:rsid w:val="00D920D4"/>
    <w:rsid w:val="00D92108"/>
    <w:rsid w:val="00D9299B"/>
    <w:rsid w:val="00D92E73"/>
    <w:rsid w:val="00D93004"/>
    <w:rsid w:val="00D937F1"/>
    <w:rsid w:val="00D93A97"/>
    <w:rsid w:val="00D93B1A"/>
    <w:rsid w:val="00D94568"/>
    <w:rsid w:val="00D946A3"/>
    <w:rsid w:val="00D9479E"/>
    <w:rsid w:val="00D94851"/>
    <w:rsid w:val="00D949BD"/>
    <w:rsid w:val="00D949F3"/>
    <w:rsid w:val="00D94B55"/>
    <w:rsid w:val="00D94CB5"/>
    <w:rsid w:val="00D94EDD"/>
    <w:rsid w:val="00D94EDE"/>
    <w:rsid w:val="00D95007"/>
    <w:rsid w:val="00D950B2"/>
    <w:rsid w:val="00D9527B"/>
    <w:rsid w:val="00D959BE"/>
    <w:rsid w:val="00D95B54"/>
    <w:rsid w:val="00D95EE8"/>
    <w:rsid w:val="00D96262"/>
    <w:rsid w:val="00D962D3"/>
    <w:rsid w:val="00D96341"/>
    <w:rsid w:val="00D96818"/>
    <w:rsid w:val="00D96ABA"/>
    <w:rsid w:val="00D96E79"/>
    <w:rsid w:val="00D96ECB"/>
    <w:rsid w:val="00D9755E"/>
    <w:rsid w:val="00D97C9C"/>
    <w:rsid w:val="00D97E24"/>
    <w:rsid w:val="00D97EF6"/>
    <w:rsid w:val="00D97F1E"/>
    <w:rsid w:val="00DA0088"/>
    <w:rsid w:val="00DA0197"/>
    <w:rsid w:val="00DA0221"/>
    <w:rsid w:val="00DA05F3"/>
    <w:rsid w:val="00DA06BD"/>
    <w:rsid w:val="00DA0870"/>
    <w:rsid w:val="00DA0976"/>
    <w:rsid w:val="00DA0C02"/>
    <w:rsid w:val="00DA170C"/>
    <w:rsid w:val="00DA17EE"/>
    <w:rsid w:val="00DA199B"/>
    <w:rsid w:val="00DA213A"/>
    <w:rsid w:val="00DA216A"/>
    <w:rsid w:val="00DA23AF"/>
    <w:rsid w:val="00DA23FC"/>
    <w:rsid w:val="00DA24DE"/>
    <w:rsid w:val="00DA25BD"/>
    <w:rsid w:val="00DA2CEE"/>
    <w:rsid w:val="00DA3102"/>
    <w:rsid w:val="00DA3277"/>
    <w:rsid w:val="00DA341A"/>
    <w:rsid w:val="00DA3A99"/>
    <w:rsid w:val="00DA3C01"/>
    <w:rsid w:val="00DA3C1D"/>
    <w:rsid w:val="00DA3C7D"/>
    <w:rsid w:val="00DA44D2"/>
    <w:rsid w:val="00DA51F7"/>
    <w:rsid w:val="00DA59AD"/>
    <w:rsid w:val="00DA65D4"/>
    <w:rsid w:val="00DA6883"/>
    <w:rsid w:val="00DA68BE"/>
    <w:rsid w:val="00DA6CAE"/>
    <w:rsid w:val="00DA6DEC"/>
    <w:rsid w:val="00DA6E09"/>
    <w:rsid w:val="00DA6EA3"/>
    <w:rsid w:val="00DA6F04"/>
    <w:rsid w:val="00DA72FC"/>
    <w:rsid w:val="00DA7650"/>
    <w:rsid w:val="00DA7895"/>
    <w:rsid w:val="00DA79CD"/>
    <w:rsid w:val="00DA7C08"/>
    <w:rsid w:val="00DA7C30"/>
    <w:rsid w:val="00DA7E30"/>
    <w:rsid w:val="00DB0B55"/>
    <w:rsid w:val="00DB0CEA"/>
    <w:rsid w:val="00DB1238"/>
    <w:rsid w:val="00DB1299"/>
    <w:rsid w:val="00DB12B9"/>
    <w:rsid w:val="00DB15A8"/>
    <w:rsid w:val="00DB24B4"/>
    <w:rsid w:val="00DB2B3A"/>
    <w:rsid w:val="00DB2EB3"/>
    <w:rsid w:val="00DB31A8"/>
    <w:rsid w:val="00DB31D9"/>
    <w:rsid w:val="00DB3E6B"/>
    <w:rsid w:val="00DB3F4C"/>
    <w:rsid w:val="00DB46E8"/>
    <w:rsid w:val="00DB48E5"/>
    <w:rsid w:val="00DB4CCF"/>
    <w:rsid w:val="00DB4CEF"/>
    <w:rsid w:val="00DB53A6"/>
    <w:rsid w:val="00DB5C04"/>
    <w:rsid w:val="00DB5CF2"/>
    <w:rsid w:val="00DB5F6F"/>
    <w:rsid w:val="00DB6125"/>
    <w:rsid w:val="00DB63E2"/>
    <w:rsid w:val="00DB65F6"/>
    <w:rsid w:val="00DB67C6"/>
    <w:rsid w:val="00DB6C36"/>
    <w:rsid w:val="00DB6E8C"/>
    <w:rsid w:val="00DB6F64"/>
    <w:rsid w:val="00DB72FF"/>
    <w:rsid w:val="00DB748C"/>
    <w:rsid w:val="00DB7739"/>
    <w:rsid w:val="00DB7899"/>
    <w:rsid w:val="00DB7DEE"/>
    <w:rsid w:val="00DB7E1E"/>
    <w:rsid w:val="00DC0621"/>
    <w:rsid w:val="00DC068D"/>
    <w:rsid w:val="00DC0696"/>
    <w:rsid w:val="00DC0902"/>
    <w:rsid w:val="00DC0C2B"/>
    <w:rsid w:val="00DC113F"/>
    <w:rsid w:val="00DC11D4"/>
    <w:rsid w:val="00DC12B9"/>
    <w:rsid w:val="00DC13C8"/>
    <w:rsid w:val="00DC160C"/>
    <w:rsid w:val="00DC1788"/>
    <w:rsid w:val="00DC2CB4"/>
    <w:rsid w:val="00DC2DCA"/>
    <w:rsid w:val="00DC337B"/>
    <w:rsid w:val="00DC3A36"/>
    <w:rsid w:val="00DC41E1"/>
    <w:rsid w:val="00DC48CE"/>
    <w:rsid w:val="00DC49A9"/>
    <w:rsid w:val="00DC4C0D"/>
    <w:rsid w:val="00DC4CF0"/>
    <w:rsid w:val="00DC510A"/>
    <w:rsid w:val="00DC52DC"/>
    <w:rsid w:val="00DC6272"/>
    <w:rsid w:val="00DC6E01"/>
    <w:rsid w:val="00DC6F43"/>
    <w:rsid w:val="00DC710A"/>
    <w:rsid w:val="00DC7267"/>
    <w:rsid w:val="00DC7685"/>
    <w:rsid w:val="00DC7A74"/>
    <w:rsid w:val="00DC7D7A"/>
    <w:rsid w:val="00DD00D6"/>
    <w:rsid w:val="00DD0245"/>
    <w:rsid w:val="00DD080B"/>
    <w:rsid w:val="00DD08F0"/>
    <w:rsid w:val="00DD09B3"/>
    <w:rsid w:val="00DD0A62"/>
    <w:rsid w:val="00DD0D9B"/>
    <w:rsid w:val="00DD0EFE"/>
    <w:rsid w:val="00DD0F4B"/>
    <w:rsid w:val="00DD155E"/>
    <w:rsid w:val="00DD1A07"/>
    <w:rsid w:val="00DD1EE7"/>
    <w:rsid w:val="00DD23C6"/>
    <w:rsid w:val="00DD31A8"/>
    <w:rsid w:val="00DD33E7"/>
    <w:rsid w:val="00DD3915"/>
    <w:rsid w:val="00DD405D"/>
    <w:rsid w:val="00DD412D"/>
    <w:rsid w:val="00DD42A5"/>
    <w:rsid w:val="00DD4D38"/>
    <w:rsid w:val="00DD4D51"/>
    <w:rsid w:val="00DD5241"/>
    <w:rsid w:val="00DD5313"/>
    <w:rsid w:val="00DD54FF"/>
    <w:rsid w:val="00DD55A8"/>
    <w:rsid w:val="00DD579D"/>
    <w:rsid w:val="00DD5812"/>
    <w:rsid w:val="00DD60BB"/>
    <w:rsid w:val="00DD6521"/>
    <w:rsid w:val="00DD668C"/>
    <w:rsid w:val="00DD6C31"/>
    <w:rsid w:val="00DD74C6"/>
    <w:rsid w:val="00DD7A2A"/>
    <w:rsid w:val="00DE0409"/>
    <w:rsid w:val="00DE0C3C"/>
    <w:rsid w:val="00DE0C80"/>
    <w:rsid w:val="00DE0D97"/>
    <w:rsid w:val="00DE0F39"/>
    <w:rsid w:val="00DE123C"/>
    <w:rsid w:val="00DE14EF"/>
    <w:rsid w:val="00DE1664"/>
    <w:rsid w:val="00DE17B9"/>
    <w:rsid w:val="00DE2408"/>
    <w:rsid w:val="00DE2505"/>
    <w:rsid w:val="00DE2B2E"/>
    <w:rsid w:val="00DE3255"/>
    <w:rsid w:val="00DE35FB"/>
    <w:rsid w:val="00DE3E64"/>
    <w:rsid w:val="00DE3F27"/>
    <w:rsid w:val="00DE427E"/>
    <w:rsid w:val="00DE4949"/>
    <w:rsid w:val="00DE4B93"/>
    <w:rsid w:val="00DE4BC2"/>
    <w:rsid w:val="00DE4D0D"/>
    <w:rsid w:val="00DE5131"/>
    <w:rsid w:val="00DE516C"/>
    <w:rsid w:val="00DE5181"/>
    <w:rsid w:val="00DE52F6"/>
    <w:rsid w:val="00DE531E"/>
    <w:rsid w:val="00DE5635"/>
    <w:rsid w:val="00DE59B9"/>
    <w:rsid w:val="00DE5BC6"/>
    <w:rsid w:val="00DE61EA"/>
    <w:rsid w:val="00DE628D"/>
    <w:rsid w:val="00DE64B1"/>
    <w:rsid w:val="00DE6541"/>
    <w:rsid w:val="00DE6829"/>
    <w:rsid w:val="00DE6A2D"/>
    <w:rsid w:val="00DE6AFC"/>
    <w:rsid w:val="00DE6CCA"/>
    <w:rsid w:val="00DE6E45"/>
    <w:rsid w:val="00DE6F83"/>
    <w:rsid w:val="00DE783E"/>
    <w:rsid w:val="00DE791E"/>
    <w:rsid w:val="00DE7B42"/>
    <w:rsid w:val="00DE7B8E"/>
    <w:rsid w:val="00DE7CD7"/>
    <w:rsid w:val="00DE7EF3"/>
    <w:rsid w:val="00DF0875"/>
    <w:rsid w:val="00DF0930"/>
    <w:rsid w:val="00DF0D08"/>
    <w:rsid w:val="00DF0E84"/>
    <w:rsid w:val="00DF10AF"/>
    <w:rsid w:val="00DF135E"/>
    <w:rsid w:val="00DF190B"/>
    <w:rsid w:val="00DF1983"/>
    <w:rsid w:val="00DF1D14"/>
    <w:rsid w:val="00DF1E08"/>
    <w:rsid w:val="00DF1F2A"/>
    <w:rsid w:val="00DF218C"/>
    <w:rsid w:val="00DF2312"/>
    <w:rsid w:val="00DF258E"/>
    <w:rsid w:val="00DF2BA7"/>
    <w:rsid w:val="00DF2BE8"/>
    <w:rsid w:val="00DF2EDE"/>
    <w:rsid w:val="00DF3227"/>
    <w:rsid w:val="00DF3961"/>
    <w:rsid w:val="00DF39E7"/>
    <w:rsid w:val="00DF3F23"/>
    <w:rsid w:val="00DF3F77"/>
    <w:rsid w:val="00DF45C9"/>
    <w:rsid w:val="00DF4705"/>
    <w:rsid w:val="00DF4780"/>
    <w:rsid w:val="00DF51A4"/>
    <w:rsid w:val="00DF5260"/>
    <w:rsid w:val="00DF555B"/>
    <w:rsid w:val="00DF5A4D"/>
    <w:rsid w:val="00DF5D0C"/>
    <w:rsid w:val="00DF6637"/>
    <w:rsid w:val="00DF682B"/>
    <w:rsid w:val="00DF687C"/>
    <w:rsid w:val="00DF6BC6"/>
    <w:rsid w:val="00DF6D45"/>
    <w:rsid w:val="00DF7040"/>
    <w:rsid w:val="00DF736A"/>
    <w:rsid w:val="00DF7535"/>
    <w:rsid w:val="00DF777C"/>
    <w:rsid w:val="00E00052"/>
    <w:rsid w:val="00E00A6F"/>
    <w:rsid w:val="00E00C9B"/>
    <w:rsid w:val="00E011B8"/>
    <w:rsid w:val="00E0170B"/>
    <w:rsid w:val="00E01A7B"/>
    <w:rsid w:val="00E01A86"/>
    <w:rsid w:val="00E01AF6"/>
    <w:rsid w:val="00E01F8F"/>
    <w:rsid w:val="00E023E7"/>
    <w:rsid w:val="00E02624"/>
    <w:rsid w:val="00E02682"/>
    <w:rsid w:val="00E02734"/>
    <w:rsid w:val="00E02F53"/>
    <w:rsid w:val="00E030C0"/>
    <w:rsid w:val="00E035C5"/>
    <w:rsid w:val="00E036B1"/>
    <w:rsid w:val="00E037C0"/>
    <w:rsid w:val="00E03C80"/>
    <w:rsid w:val="00E04098"/>
    <w:rsid w:val="00E04238"/>
    <w:rsid w:val="00E046EE"/>
    <w:rsid w:val="00E04967"/>
    <w:rsid w:val="00E049D9"/>
    <w:rsid w:val="00E04D91"/>
    <w:rsid w:val="00E04E2E"/>
    <w:rsid w:val="00E05169"/>
    <w:rsid w:val="00E053CA"/>
    <w:rsid w:val="00E0615D"/>
    <w:rsid w:val="00E0646A"/>
    <w:rsid w:val="00E0648B"/>
    <w:rsid w:val="00E064A5"/>
    <w:rsid w:val="00E068C3"/>
    <w:rsid w:val="00E06923"/>
    <w:rsid w:val="00E06C19"/>
    <w:rsid w:val="00E06EB5"/>
    <w:rsid w:val="00E06FC3"/>
    <w:rsid w:val="00E06FF8"/>
    <w:rsid w:val="00E07164"/>
    <w:rsid w:val="00E075A7"/>
    <w:rsid w:val="00E07DB5"/>
    <w:rsid w:val="00E100A4"/>
    <w:rsid w:val="00E104FE"/>
    <w:rsid w:val="00E10726"/>
    <w:rsid w:val="00E10AA3"/>
    <w:rsid w:val="00E112E2"/>
    <w:rsid w:val="00E115C2"/>
    <w:rsid w:val="00E11E1D"/>
    <w:rsid w:val="00E11EF5"/>
    <w:rsid w:val="00E11F74"/>
    <w:rsid w:val="00E122DD"/>
    <w:rsid w:val="00E12701"/>
    <w:rsid w:val="00E12C31"/>
    <w:rsid w:val="00E12EA0"/>
    <w:rsid w:val="00E1307D"/>
    <w:rsid w:val="00E133B4"/>
    <w:rsid w:val="00E13557"/>
    <w:rsid w:val="00E13AAB"/>
    <w:rsid w:val="00E13B1F"/>
    <w:rsid w:val="00E13BA8"/>
    <w:rsid w:val="00E13E38"/>
    <w:rsid w:val="00E14068"/>
    <w:rsid w:val="00E1409D"/>
    <w:rsid w:val="00E1435F"/>
    <w:rsid w:val="00E14AC3"/>
    <w:rsid w:val="00E14AC9"/>
    <w:rsid w:val="00E14C42"/>
    <w:rsid w:val="00E150A5"/>
    <w:rsid w:val="00E151E8"/>
    <w:rsid w:val="00E1529E"/>
    <w:rsid w:val="00E15337"/>
    <w:rsid w:val="00E154A9"/>
    <w:rsid w:val="00E155B9"/>
    <w:rsid w:val="00E156E8"/>
    <w:rsid w:val="00E158F6"/>
    <w:rsid w:val="00E15A38"/>
    <w:rsid w:val="00E15B82"/>
    <w:rsid w:val="00E16420"/>
    <w:rsid w:val="00E166A5"/>
    <w:rsid w:val="00E167A5"/>
    <w:rsid w:val="00E16CF4"/>
    <w:rsid w:val="00E16D18"/>
    <w:rsid w:val="00E16DEE"/>
    <w:rsid w:val="00E16F4D"/>
    <w:rsid w:val="00E16FB2"/>
    <w:rsid w:val="00E16FD1"/>
    <w:rsid w:val="00E17675"/>
    <w:rsid w:val="00E17B30"/>
    <w:rsid w:val="00E20492"/>
    <w:rsid w:val="00E20A0A"/>
    <w:rsid w:val="00E2112E"/>
    <w:rsid w:val="00E214FB"/>
    <w:rsid w:val="00E21C27"/>
    <w:rsid w:val="00E21D01"/>
    <w:rsid w:val="00E22008"/>
    <w:rsid w:val="00E221D3"/>
    <w:rsid w:val="00E22459"/>
    <w:rsid w:val="00E226FF"/>
    <w:rsid w:val="00E227E5"/>
    <w:rsid w:val="00E23007"/>
    <w:rsid w:val="00E2342C"/>
    <w:rsid w:val="00E2345E"/>
    <w:rsid w:val="00E23B86"/>
    <w:rsid w:val="00E24829"/>
    <w:rsid w:val="00E24FE6"/>
    <w:rsid w:val="00E25281"/>
    <w:rsid w:val="00E2529A"/>
    <w:rsid w:val="00E257EE"/>
    <w:rsid w:val="00E2593F"/>
    <w:rsid w:val="00E2598B"/>
    <w:rsid w:val="00E25A3B"/>
    <w:rsid w:val="00E25A9C"/>
    <w:rsid w:val="00E25C0D"/>
    <w:rsid w:val="00E25C29"/>
    <w:rsid w:val="00E2613F"/>
    <w:rsid w:val="00E26263"/>
    <w:rsid w:val="00E264DA"/>
    <w:rsid w:val="00E26586"/>
    <w:rsid w:val="00E26984"/>
    <w:rsid w:val="00E26A0B"/>
    <w:rsid w:val="00E26C0F"/>
    <w:rsid w:val="00E26D01"/>
    <w:rsid w:val="00E26D38"/>
    <w:rsid w:val="00E26D95"/>
    <w:rsid w:val="00E26DF6"/>
    <w:rsid w:val="00E2751E"/>
    <w:rsid w:val="00E276A7"/>
    <w:rsid w:val="00E27B43"/>
    <w:rsid w:val="00E30906"/>
    <w:rsid w:val="00E30D82"/>
    <w:rsid w:val="00E311B0"/>
    <w:rsid w:val="00E31205"/>
    <w:rsid w:val="00E31412"/>
    <w:rsid w:val="00E320E8"/>
    <w:rsid w:val="00E3274C"/>
    <w:rsid w:val="00E32830"/>
    <w:rsid w:val="00E32C01"/>
    <w:rsid w:val="00E331CA"/>
    <w:rsid w:val="00E336DE"/>
    <w:rsid w:val="00E3370D"/>
    <w:rsid w:val="00E3374A"/>
    <w:rsid w:val="00E3381F"/>
    <w:rsid w:val="00E33B7D"/>
    <w:rsid w:val="00E341C0"/>
    <w:rsid w:val="00E34215"/>
    <w:rsid w:val="00E34AB6"/>
    <w:rsid w:val="00E35927"/>
    <w:rsid w:val="00E35C54"/>
    <w:rsid w:val="00E35EF2"/>
    <w:rsid w:val="00E361B4"/>
    <w:rsid w:val="00E363DB"/>
    <w:rsid w:val="00E36C9B"/>
    <w:rsid w:val="00E37443"/>
    <w:rsid w:val="00E377DB"/>
    <w:rsid w:val="00E4037F"/>
    <w:rsid w:val="00E404EE"/>
    <w:rsid w:val="00E40F1A"/>
    <w:rsid w:val="00E40F3B"/>
    <w:rsid w:val="00E41362"/>
    <w:rsid w:val="00E414FF"/>
    <w:rsid w:val="00E41568"/>
    <w:rsid w:val="00E41732"/>
    <w:rsid w:val="00E41916"/>
    <w:rsid w:val="00E41967"/>
    <w:rsid w:val="00E41CBE"/>
    <w:rsid w:val="00E41CFC"/>
    <w:rsid w:val="00E42289"/>
    <w:rsid w:val="00E4257A"/>
    <w:rsid w:val="00E42727"/>
    <w:rsid w:val="00E42958"/>
    <w:rsid w:val="00E42B88"/>
    <w:rsid w:val="00E42EDF"/>
    <w:rsid w:val="00E43034"/>
    <w:rsid w:val="00E430F4"/>
    <w:rsid w:val="00E43185"/>
    <w:rsid w:val="00E433D5"/>
    <w:rsid w:val="00E43A88"/>
    <w:rsid w:val="00E4404F"/>
    <w:rsid w:val="00E44456"/>
    <w:rsid w:val="00E45186"/>
    <w:rsid w:val="00E451FC"/>
    <w:rsid w:val="00E453A3"/>
    <w:rsid w:val="00E455EE"/>
    <w:rsid w:val="00E45857"/>
    <w:rsid w:val="00E458D9"/>
    <w:rsid w:val="00E45B51"/>
    <w:rsid w:val="00E45CCB"/>
    <w:rsid w:val="00E45DB9"/>
    <w:rsid w:val="00E4625A"/>
    <w:rsid w:val="00E46282"/>
    <w:rsid w:val="00E466BD"/>
    <w:rsid w:val="00E46B84"/>
    <w:rsid w:val="00E46EEC"/>
    <w:rsid w:val="00E47231"/>
    <w:rsid w:val="00E47450"/>
    <w:rsid w:val="00E47A5F"/>
    <w:rsid w:val="00E47D3C"/>
    <w:rsid w:val="00E50632"/>
    <w:rsid w:val="00E513FE"/>
    <w:rsid w:val="00E51848"/>
    <w:rsid w:val="00E518A3"/>
    <w:rsid w:val="00E51D12"/>
    <w:rsid w:val="00E51E9E"/>
    <w:rsid w:val="00E52007"/>
    <w:rsid w:val="00E52A29"/>
    <w:rsid w:val="00E52A65"/>
    <w:rsid w:val="00E52D7F"/>
    <w:rsid w:val="00E52F1D"/>
    <w:rsid w:val="00E5326B"/>
    <w:rsid w:val="00E5354D"/>
    <w:rsid w:val="00E5390F"/>
    <w:rsid w:val="00E53A4A"/>
    <w:rsid w:val="00E53EEE"/>
    <w:rsid w:val="00E5496C"/>
    <w:rsid w:val="00E54A71"/>
    <w:rsid w:val="00E54A7A"/>
    <w:rsid w:val="00E5536A"/>
    <w:rsid w:val="00E5567C"/>
    <w:rsid w:val="00E55F13"/>
    <w:rsid w:val="00E56133"/>
    <w:rsid w:val="00E56469"/>
    <w:rsid w:val="00E5678C"/>
    <w:rsid w:val="00E57035"/>
    <w:rsid w:val="00E57163"/>
    <w:rsid w:val="00E573A9"/>
    <w:rsid w:val="00E57666"/>
    <w:rsid w:val="00E576C0"/>
    <w:rsid w:val="00E57A7B"/>
    <w:rsid w:val="00E60011"/>
    <w:rsid w:val="00E604C9"/>
    <w:rsid w:val="00E60559"/>
    <w:rsid w:val="00E6068D"/>
    <w:rsid w:val="00E60B30"/>
    <w:rsid w:val="00E60EC0"/>
    <w:rsid w:val="00E6113B"/>
    <w:rsid w:val="00E611B5"/>
    <w:rsid w:val="00E6122F"/>
    <w:rsid w:val="00E612CC"/>
    <w:rsid w:val="00E61376"/>
    <w:rsid w:val="00E61610"/>
    <w:rsid w:val="00E617BC"/>
    <w:rsid w:val="00E619CF"/>
    <w:rsid w:val="00E61D37"/>
    <w:rsid w:val="00E61EEB"/>
    <w:rsid w:val="00E61F9C"/>
    <w:rsid w:val="00E6266D"/>
    <w:rsid w:val="00E62BAC"/>
    <w:rsid w:val="00E62BE0"/>
    <w:rsid w:val="00E630D4"/>
    <w:rsid w:val="00E6316C"/>
    <w:rsid w:val="00E633B8"/>
    <w:rsid w:val="00E635F4"/>
    <w:rsid w:val="00E63B33"/>
    <w:rsid w:val="00E63C17"/>
    <w:rsid w:val="00E63DBD"/>
    <w:rsid w:val="00E64076"/>
    <w:rsid w:val="00E64439"/>
    <w:rsid w:val="00E64464"/>
    <w:rsid w:val="00E649B1"/>
    <w:rsid w:val="00E64D07"/>
    <w:rsid w:val="00E64F18"/>
    <w:rsid w:val="00E64F2C"/>
    <w:rsid w:val="00E65253"/>
    <w:rsid w:val="00E6597E"/>
    <w:rsid w:val="00E66444"/>
    <w:rsid w:val="00E664EE"/>
    <w:rsid w:val="00E6664F"/>
    <w:rsid w:val="00E66CFD"/>
    <w:rsid w:val="00E66D3C"/>
    <w:rsid w:val="00E66F97"/>
    <w:rsid w:val="00E66FCB"/>
    <w:rsid w:val="00E6701D"/>
    <w:rsid w:val="00E67540"/>
    <w:rsid w:val="00E678D1"/>
    <w:rsid w:val="00E67E4C"/>
    <w:rsid w:val="00E70111"/>
    <w:rsid w:val="00E706EA"/>
    <w:rsid w:val="00E7088E"/>
    <w:rsid w:val="00E708C3"/>
    <w:rsid w:val="00E7091F"/>
    <w:rsid w:val="00E709AD"/>
    <w:rsid w:val="00E70FED"/>
    <w:rsid w:val="00E7100E"/>
    <w:rsid w:val="00E7112D"/>
    <w:rsid w:val="00E71733"/>
    <w:rsid w:val="00E71825"/>
    <w:rsid w:val="00E718C0"/>
    <w:rsid w:val="00E71D81"/>
    <w:rsid w:val="00E722B7"/>
    <w:rsid w:val="00E72759"/>
    <w:rsid w:val="00E72A5B"/>
    <w:rsid w:val="00E72CF4"/>
    <w:rsid w:val="00E72D67"/>
    <w:rsid w:val="00E731A3"/>
    <w:rsid w:val="00E733A3"/>
    <w:rsid w:val="00E733D7"/>
    <w:rsid w:val="00E73856"/>
    <w:rsid w:val="00E73E5A"/>
    <w:rsid w:val="00E73E7F"/>
    <w:rsid w:val="00E74147"/>
    <w:rsid w:val="00E741C2"/>
    <w:rsid w:val="00E74670"/>
    <w:rsid w:val="00E747B8"/>
    <w:rsid w:val="00E74BC9"/>
    <w:rsid w:val="00E75426"/>
    <w:rsid w:val="00E75575"/>
    <w:rsid w:val="00E75661"/>
    <w:rsid w:val="00E75754"/>
    <w:rsid w:val="00E75836"/>
    <w:rsid w:val="00E75969"/>
    <w:rsid w:val="00E75D6F"/>
    <w:rsid w:val="00E75E22"/>
    <w:rsid w:val="00E75E98"/>
    <w:rsid w:val="00E7613B"/>
    <w:rsid w:val="00E765CA"/>
    <w:rsid w:val="00E76B92"/>
    <w:rsid w:val="00E76D04"/>
    <w:rsid w:val="00E770E5"/>
    <w:rsid w:val="00E77267"/>
    <w:rsid w:val="00E7747F"/>
    <w:rsid w:val="00E7755D"/>
    <w:rsid w:val="00E77585"/>
    <w:rsid w:val="00E77A76"/>
    <w:rsid w:val="00E77CA4"/>
    <w:rsid w:val="00E8011F"/>
    <w:rsid w:val="00E8019C"/>
    <w:rsid w:val="00E81375"/>
    <w:rsid w:val="00E813A7"/>
    <w:rsid w:val="00E81701"/>
    <w:rsid w:val="00E817A9"/>
    <w:rsid w:val="00E8188F"/>
    <w:rsid w:val="00E818AF"/>
    <w:rsid w:val="00E81987"/>
    <w:rsid w:val="00E81D3B"/>
    <w:rsid w:val="00E820C3"/>
    <w:rsid w:val="00E8233B"/>
    <w:rsid w:val="00E82622"/>
    <w:rsid w:val="00E82A09"/>
    <w:rsid w:val="00E82B70"/>
    <w:rsid w:val="00E82C0D"/>
    <w:rsid w:val="00E82C43"/>
    <w:rsid w:val="00E82FB0"/>
    <w:rsid w:val="00E836BA"/>
    <w:rsid w:val="00E83A26"/>
    <w:rsid w:val="00E83B36"/>
    <w:rsid w:val="00E83C74"/>
    <w:rsid w:val="00E843DB"/>
    <w:rsid w:val="00E8441B"/>
    <w:rsid w:val="00E84657"/>
    <w:rsid w:val="00E84713"/>
    <w:rsid w:val="00E847E1"/>
    <w:rsid w:val="00E84824"/>
    <w:rsid w:val="00E848DA"/>
    <w:rsid w:val="00E84D19"/>
    <w:rsid w:val="00E84EF4"/>
    <w:rsid w:val="00E85370"/>
    <w:rsid w:val="00E8545E"/>
    <w:rsid w:val="00E858FC"/>
    <w:rsid w:val="00E87235"/>
    <w:rsid w:val="00E87698"/>
    <w:rsid w:val="00E87A41"/>
    <w:rsid w:val="00E87B3F"/>
    <w:rsid w:val="00E87DFB"/>
    <w:rsid w:val="00E90052"/>
    <w:rsid w:val="00E90799"/>
    <w:rsid w:val="00E908CF"/>
    <w:rsid w:val="00E90F06"/>
    <w:rsid w:val="00E913E4"/>
    <w:rsid w:val="00E91544"/>
    <w:rsid w:val="00E91634"/>
    <w:rsid w:val="00E91CAB"/>
    <w:rsid w:val="00E91E2F"/>
    <w:rsid w:val="00E91F05"/>
    <w:rsid w:val="00E922F1"/>
    <w:rsid w:val="00E9248C"/>
    <w:rsid w:val="00E92830"/>
    <w:rsid w:val="00E92862"/>
    <w:rsid w:val="00E92986"/>
    <w:rsid w:val="00E92997"/>
    <w:rsid w:val="00E92C1B"/>
    <w:rsid w:val="00E93103"/>
    <w:rsid w:val="00E93183"/>
    <w:rsid w:val="00E93246"/>
    <w:rsid w:val="00E933D1"/>
    <w:rsid w:val="00E93713"/>
    <w:rsid w:val="00E939C7"/>
    <w:rsid w:val="00E94B7C"/>
    <w:rsid w:val="00E94D1C"/>
    <w:rsid w:val="00E94FF7"/>
    <w:rsid w:val="00E95005"/>
    <w:rsid w:val="00E95493"/>
    <w:rsid w:val="00E95A90"/>
    <w:rsid w:val="00E95B4A"/>
    <w:rsid w:val="00E95CD5"/>
    <w:rsid w:val="00E95CF4"/>
    <w:rsid w:val="00E95DFA"/>
    <w:rsid w:val="00E9631E"/>
    <w:rsid w:val="00E96A38"/>
    <w:rsid w:val="00E97159"/>
    <w:rsid w:val="00E97641"/>
    <w:rsid w:val="00E9766F"/>
    <w:rsid w:val="00E97833"/>
    <w:rsid w:val="00EA0128"/>
    <w:rsid w:val="00EA02B9"/>
    <w:rsid w:val="00EA07A2"/>
    <w:rsid w:val="00EA0A5E"/>
    <w:rsid w:val="00EA1518"/>
    <w:rsid w:val="00EA1A40"/>
    <w:rsid w:val="00EA1CE8"/>
    <w:rsid w:val="00EA20FE"/>
    <w:rsid w:val="00EA244E"/>
    <w:rsid w:val="00EA2834"/>
    <w:rsid w:val="00EA2A14"/>
    <w:rsid w:val="00EA2A7E"/>
    <w:rsid w:val="00EA2A99"/>
    <w:rsid w:val="00EA2B5A"/>
    <w:rsid w:val="00EA2BFB"/>
    <w:rsid w:val="00EA2D6B"/>
    <w:rsid w:val="00EA2D71"/>
    <w:rsid w:val="00EA2F63"/>
    <w:rsid w:val="00EA30C0"/>
    <w:rsid w:val="00EA32BC"/>
    <w:rsid w:val="00EA38E2"/>
    <w:rsid w:val="00EA39C9"/>
    <w:rsid w:val="00EA39E6"/>
    <w:rsid w:val="00EA44EB"/>
    <w:rsid w:val="00EA467F"/>
    <w:rsid w:val="00EA48FC"/>
    <w:rsid w:val="00EA51BB"/>
    <w:rsid w:val="00EA52DA"/>
    <w:rsid w:val="00EA588C"/>
    <w:rsid w:val="00EA58C4"/>
    <w:rsid w:val="00EA60C0"/>
    <w:rsid w:val="00EA640B"/>
    <w:rsid w:val="00EA6B63"/>
    <w:rsid w:val="00EA6D02"/>
    <w:rsid w:val="00EA7751"/>
    <w:rsid w:val="00EA79AA"/>
    <w:rsid w:val="00EA7AF5"/>
    <w:rsid w:val="00EB001D"/>
    <w:rsid w:val="00EB0103"/>
    <w:rsid w:val="00EB060E"/>
    <w:rsid w:val="00EB0C3B"/>
    <w:rsid w:val="00EB12A5"/>
    <w:rsid w:val="00EB16E3"/>
    <w:rsid w:val="00EB1CCE"/>
    <w:rsid w:val="00EB2313"/>
    <w:rsid w:val="00EB2436"/>
    <w:rsid w:val="00EB25FD"/>
    <w:rsid w:val="00EB2817"/>
    <w:rsid w:val="00EB2D13"/>
    <w:rsid w:val="00EB2D69"/>
    <w:rsid w:val="00EB2FB9"/>
    <w:rsid w:val="00EB326D"/>
    <w:rsid w:val="00EB3DD5"/>
    <w:rsid w:val="00EB4181"/>
    <w:rsid w:val="00EB4ACD"/>
    <w:rsid w:val="00EB4B89"/>
    <w:rsid w:val="00EB5568"/>
    <w:rsid w:val="00EB557C"/>
    <w:rsid w:val="00EB5A70"/>
    <w:rsid w:val="00EB5DA7"/>
    <w:rsid w:val="00EB5E1C"/>
    <w:rsid w:val="00EB655E"/>
    <w:rsid w:val="00EB6717"/>
    <w:rsid w:val="00EB69E6"/>
    <w:rsid w:val="00EB70C6"/>
    <w:rsid w:val="00EB7368"/>
    <w:rsid w:val="00EB7730"/>
    <w:rsid w:val="00EB776F"/>
    <w:rsid w:val="00EB7C05"/>
    <w:rsid w:val="00EC059E"/>
    <w:rsid w:val="00EC089D"/>
    <w:rsid w:val="00EC09C5"/>
    <w:rsid w:val="00EC0BAF"/>
    <w:rsid w:val="00EC0DF1"/>
    <w:rsid w:val="00EC0FA2"/>
    <w:rsid w:val="00EC110D"/>
    <w:rsid w:val="00EC129F"/>
    <w:rsid w:val="00EC15FE"/>
    <w:rsid w:val="00EC1F06"/>
    <w:rsid w:val="00EC1F30"/>
    <w:rsid w:val="00EC21BF"/>
    <w:rsid w:val="00EC2CAE"/>
    <w:rsid w:val="00EC2E97"/>
    <w:rsid w:val="00EC2FF6"/>
    <w:rsid w:val="00EC314A"/>
    <w:rsid w:val="00EC31AA"/>
    <w:rsid w:val="00EC3297"/>
    <w:rsid w:val="00EC3B5A"/>
    <w:rsid w:val="00EC3E82"/>
    <w:rsid w:val="00EC3F56"/>
    <w:rsid w:val="00EC40AC"/>
    <w:rsid w:val="00EC445E"/>
    <w:rsid w:val="00EC498E"/>
    <w:rsid w:val="00EC4E73"/>
    <w:rsid w:val="00EC509B"/>
    <w:rsid w:val="00EC554F"/>
    <w:rsid w:val="00EC560F"/>
    <w:rsid w:val="00EC563C"/>
    <w:rsid w:val="00EC5682"/>
    <w:rsid w:val="00EC5C49"/>
    <w:rsid w:val="00EC5F5D"/>
    <w:rsid w:val="00EC620E"/>
    <w:rsid w:val="00EC6275"/>
    <w:rsid w:val="00EC656C"/>
    <w:rsid w:val="00EC667B"/>
    <w:rsid w:val="00EC685F"/>
    <w:rsid w:val="00EC6E2F"/>
    <w:rsid w:val="00EC7BAD"/>
    <w:rsid w:val="00EC7BDF"/>
    <w:rsid w:val="00EC7CE2"/>
    <w:rsid w:val="00ED0200"/>
    <w:rsid w:val="00ED07BB"/>
    <w:rsid w:val="00ED0E8B"/>
    <w:rsid w:val="00ED0F3D"/>
    <w:rsid w:val="00ED115C"/>
    <w:rsid w:val="00ED1586"/>
    <w:rsid w:val="00ED1794"/>
    <w:rsid w:val="00ED184A"/>
    <w:rsid w:val="00ED1F28"/>
    <w:rsid w:val="00ED2710"/>
    <w:rsid w:val="00ED281F"/>
    <w:rsid w:val="00ED2880"/>
    <w:rsid w:val="00ED2892"/>
    <w:rsid w:val="00ED2A88"/>
    <w:rsid w:val="00ED322D"/>
    <w:rsid w:val="00ED42AE"/>
    <w:rsid w:val="00ED4317"/>
    <w:rsid w:val="00ED6341"/>
    <w:rsid w:val="00ED65DF"/>
    <w:rsid w:val="00ED6F23"/>
    <w:rsid w:val="00ED7027"/>
    <w:rsid w:val="00ED72E7"/>
    <w:rsid w:val="00ED7419"/>
    <w:rsid w:val="00ED7CF8"/>
    <w:rsid w:val="00EE00E6"/>
    <w:rsid w:val="00EE017E"/>
    <w:rsid w:val="00EE0CA3"/>
    <w:rsid w:val="00EE0F96"/>
    <w:rsid w:val="00EE0FEA"/>
    <w:rsid w:val="00EE10D3"/>
    <w:rsid w:val="00EE1268"/>
    <w:rsid w:val="00EE141C"/>
    <w:rsid w:val="00EE1729"/>
    <w:rsid w:val="00EE1966"/>
    <w:rsid w:val="00EE1C0D"/>
    <w:rsid w:val="00EE1D4A"/>
    <w:rsid w:val="00EE1E8B"/>
    <w:rsid w:val="00EE2AEE"/>
    <w:rsid w:val="00EE2D73"/>
    <w:rsid w:val="00EE2EEE"/>
    <w:rsid w:val="00EE347D"/>
    <w:rsid w:val="00EE3740"/>
    <w:rsid w:val="00EE3BAE"/>
    <w:rsid w:val="00EE3E96"/>
    <w:rsid w:val="00EE4A7A"/>
    <w:rsid w:val="00EE4DD4"/>
    <w:rsid w:val="00EE5764"/>
    <w:rsid w:val="00EE5884"/>
    <w:rsid w:val="00EE5FEF"/>
    <w:rsid w:val="00EE63F4"/>
    <w:rsid w:val="00EE6AFF"/>
    <w:rsid w:val="00EE6B6B"/>
    <w:rsid w:val="00EE6BD7"/>
    <w:rsid w:val="00EE6C3C"/>
    <w:rsid w:val="00EE6CCD"/>
    <w:rsid w:val="00EE6D2F"/>
    <w:rsid w:val="00EE6F27"/>
    <w:rsid w:val="00EE723F"/>
    <w:rsid w:val="00EE754E"/>
    <w:rsid w:val="00EF0152"/>
    <w:rsid w:val="00EF0B13"/>
    <w:rsid w:val="00EF0C98"/>
    <w:rsid w:val="00EF10F3"/>
    <w:rsid w:val="00EF1298"/>
    <w:rsid w:val="00EF1D3C"/>
    <w:rsid w:val="00EF1F44"/>
    <w:rsid w:val="00EF23B1"/>
    <w:rsid w:val="00EF23E0"/>
    <w:rsid w:val="00EF23E9"/>
    <w:rsid w:val="00EF2488"/>
    <w:rsid w:val="00EF26CD"/>
    <w:rsid w:val="00EF2A6B"/>
    <w:rsid w:val="00EF2B09"/>
    <w:rsid w:val="00EF38C2"/>
    <w:rsid w:val="00EF3BC9"/>
    <w:rsid w:val="00EF4106"/>
    <w:rsid w:val="00EF41BB"/>
    <w:rsid w:val="00EF449F"/>
    <w:rsid w:val="00EF4D76"/>
    <w:rsid w:val="00EF4F68"/>
    <w:rsid w:val="00EF5327"/>
    <w:rsid w:val="00EF535B"/>
    <w:rsid w:val="00EF55FE"/>
    <w:rsid w:val="00EF568C"/>
    <w:rsid w:val="00EF5883"/>
    <w:rsid w:val="00EF611C"/>
    <w:rsid w:val="00EF63FB"/>
    <w:rsid w:val="00EF68E4"/>
    <w:rsid w:val="00EF6919"/>
    <w:rsid w:val="00EF6B81"/>
    <w:rsid w:val="00EF6E10"/>
    <w:rsid w:val="00EF6F25"/>
    <w:rsid w:val="00EF71A8"/>
    <w:rsid w:val="00EF769A"/>
    <w:rsid w:val="00EF79F5"/>
    <w:rsid w:val="00EF7ADD"/>
    <w:rsid w:val="00EF7BDF"/>
    <w:rsid w:val="00EF7CEE"/>
    <w:rsid w:val="00EF7EA8"/>
    <w:rsid w:val="00EF7F2F"/>
    <w:rsid w:val="00F00796"/>
    <w:rsid w:val="00F00B6C"/>
    <w:rsid w:val="00F00D93"/>
    <w:rsid w:val="00F0124F"/>
    <w:rsid w:val="00F0148A"/>
    <w:rsid w:val="00F01658"/>
    <w:rsid w:val="00F01893"/>
    <w:rsid w:val="00F01AFB"/>
    <w:rsid w:val="00F01DBC"/>
    <w:rsid w:val="00F0238B"/>
    <w:rsid w:val="00F0242B"/>
    <w:rsid w:val="00F024F9"/>
    <w:rsid w:val="00F0277E"/>
    <w:rsid w:val="00F02AFD"/>
    <w:rsid w:val="00F03A5B"/>
    <w:rsid w:val="00F03F32"/>
    <w:rsid w:val="00F041E7"/>
    <w:rsid w:val="00F0433C"/>
    <w:rsid w:val="00F04361"/>
    <w:rsid w:val="00F04842"/>
    <w:rsid w:val="00F04C6A"/>
    <w:rsid w:val="00F05353"/>
    <w:rsid w:val="00F05AB4"/>
    <w:rsid w:val="00F05AE1"/>
    <w:rsid w:val="00F05B61"/>
    <w:rsid w:val="00F05B76"/>
    <w:rsid w:val="00F0605A"/>
    <w:rsid w:val="00F06089"/>
    <w:rsid w:val="00F06905"/>
    <w:rsid w:val="00F06A85"/>
    <w:rsid w:val="00F06ABF"/>
    <w:rsid w:val="00F07328"/>
    <w:rsid w:val="00F07672"/>
    <w:rsid w:val="00F07807"/>
    <w:rsid w:val="00F07A0E"/>
    <w:rsid w:val="00F07F84"/>
    <w:rsid w:val="00F10239"/>
    <w:rsid w:val="00F10757"/>
    <w:rsid w:val="00F10D21"/>
    <w:rsid w:val="00F10E88"/>
    <w:rsid w:val="00F1137E"/>
    <w:rsid w:val="00F113F2"/>
    <w:rsid w:val="00F114E4"/>
    <w:rsid w:val="00F116F2"/>
    <w:rsid w:val="00F117E2"/>
    <w:rsid w:val="00F11AA7"/>
    <w:rsid w:val="00F11E5F"/>
    <w:rsid w:val="00F11E96"/>
    <w:rsid w:val="00F12047"/>
    <w:rsid w:val="00F12513"/>
    <w:rsid w:val="00F128A7"/>
    <w:rsid w:val="00F12C6B"/>
    <w:rsid w:val="00F12E31"/>
    <w:rsid w:val="00F13278"/>
    <w:rsid w:val="00F134F4"/>
    <w:rsid w:val="00F13BA2"/>
    <w:rsid w:val="00F13C3D"/>
    <w:rsid w:val="00F13D6C"/>
    <w:rsid w:val="00F13E20"/>
    <w:rsid w:val="00F13E48"/>
    <w:rsid w:val="00F13F38"/>
    <w:rsid w:val="00F14BB0"/>
    <w:rsid w:val="00F1545A"/>
    <w:rsid w:val="00F15C6D"/>
    <w:rsid w:val="00F160BF"/>
    <w:rsid w:val="00F168D4"/>
    <w:rsid w:val="00F16CB7"/>
    <w:rsid w:val="00F175F5"/>
    <w:rsid w:val="00F1792F"/>
    <w:rsid w:val="00F179D5"/>
    <w:rsid w:val="00F17C31"/>
    <w:rsid w:val="00F17EE1"/>
    <w:rsid w:val="00F17FE7"/>
    <w:rsid w:val="00F20271"/>
    <w:rsid w:val="00F2033B"/>
    <w:rsid w:val="00F20391"/>
    <w:rsid w:val="00F205BF"/>
    <w:rsid w:val="00F206D8"/>
    <w:rsid w:val="00F20EA3"/>
    <w:rsid w:val="00F2102C"/>
    <w:rsid w:val="00F212CC"/>
    <w:rsid w:val="00F2159D"/>
    <w:rsid w:val="00F215C2"/>
    <w:rsid w:val="00F21EEE"/>
    <w:rsid w:val="00F222F4"/>
    <w:rsid w:val="00F225C3"/>
    <w:rsid w:val="00F22850"/>
    <w:rsid w:val="00F22916"/>
    <w:rsid w:val="00F22923"/>
    <w:rsid w:val="00F22A56"/>
    <w:rsid w:val="00F2345C"/>
    <w:rsid w:val="00F2391E"/>
    <w:rsid w:val="00F23AF9"/>
    <w:rsid w:val="00F23BF4"/>
    <w:rsid w:val="00F23D6B"/>
    <w:rsid w:val="00F23D7B"/>
    <w:rsid w:val="00F23F1C"/>
    <w:rsid w:val="00F24618"/>
    <w:rsid w:val="00F246BA"/>
    <w:rsid w:val="00F24892"/>
    <w:rsid w:val="00F24D52"/>
    <w:rsid w:val="00F2502A"/>
    <w:rsid w:val="00F25E35"/>
    <w:rsid w:val="00F25FBA"/>
    <w:rsid w:val="00F25FC2"/>
    <w:rsid w:val="00F262DD"/>
    <w:rsid w:val="00F26302"/>
    <w:rsid w:val="00F2691A"/>
    <w:rsid w:val="00F26BEC"/>
    <w:rsid w:val="00F27407"/>
    <w:rsid w:val="00F27AB2"/>
    <w:rsid w:val="00F27AD8"/>
    <w:rsid w:val="00F30034"/>
    <w:rsid w:val="00F3030B"/>
    <w:rsid w:val="00F303FD"/>
    <w:rsid w:val="00F304E9"/>
    <w:rsid w:val="00F3053C"/>
    <w:rsid w:val="00F305BF"/>
    <w:rsid w:val="00F30A84"/>
    <w:rsid w:val="00F30BB6"/>
    <w:rsid w:val="00F30ED8"/>
    <w:rsid w:val="00F312E2"/>
    <w:rsid w:val="00F3132C"/>
    <w:rsid w:val="00F31D6B"/>
    <w:rsid w:val="00F31DAE"/>
    <w:rsid w:val="00F32242"/>
    <w:rsid w:val="00F3261B"/>
    <w:rsid w:val="00F32AC8"/>
    <w:rsid w:val="00F32B08"/>
    <w:rsid w:val="00F32D38"/>
    <w:rsid w:val="00F32E08"/>
    <w:rsid w:val="00F3310E"/>
    <w:rsid w:val="00F3315B"/>
    <w:rsid w:val="00F332F7"/>
    <w:rsid w:val="00F33445"/>
    <w:rsid w:val="00F336AF"/>
    <w:rsid w:val="00F33AAA"/>
    <w:rsid w:val="00F33B44"/>
    <w:rsid w:val="00F340A7"/>
    <w:rsid w:val="00F341BD"/>
    <w:rsid w:val="00F34544"/>
    <w:rsid w:val="00F34ADE"/>
    <w:rsid w:val="00F34B2A"/>
    <w:rsid w:val="00F34B59"/>
    <w:rsid w:val="00F34C23"/>
    <w:rsid w:val="00F34C5B"/>
    <w:rsid w:val="00F3513F"/>
    <w:rsid w:val="00F3517B"/>
    <w:rsid w:val="00F35211"/>
    <w:rsid w:val="00F35507"/>
    <w:rsid w:val="00F356C7"/>
    <w:rsid w:val="00F35A24"/>
    <w:rsid w:val="00F35B0E"/>
    <w:rsid w:val="00F364D6"/>
    <w:rsid w:val="00F3655B"/>
    <w:rsid w:val="00F367DE"/>
    <w:rsid w:val="00F36B49"/>
    <w:rsid w:val="00F36BB3"/>
    <w:rsid w:val="00F36FBE"/>
    <w:rsid w:val="00F370C4"/>
    <w:rsid w:val="00F371AA"/>
    <w:rsid w:val="00F3730C"/>
    <w:rsid w:val="00F3736E"/>
    <w:rsid w:val="00F37F08"/>
    <w:rsid w:val="00F4000B"/>
    <w:rsid w:val="00F4046C"/>
    <w:rsid w:val="00F40992"/>
    <w:rsid w:val="00F40A9E"/>
    <w:rsid w:val="00F40D34"/>
    <w:rsid w:val="00F41806"/>
    <w:rsid w:val="00F42D78"/>
    <w:rsid w:val="00F42D7D"/>
    <w:rsid w:val="00F42DD0"/>
    <w:rsid w:val="00F4302F"/>
    <w:rsid w:val="00F4323B"/>
    <w:rsid w:val="00F4353A"/>
    <w:rsid w:val="00F43BBC"/>
    <w:rsid w:val="00F43CA0"/>
    <w:rsid w:val="00F43E88"/>
    <w:rsid w:val="00F443E0"/>
    <w:rsid w:val="00F44640"/>
    <w:rsid w:val="00F44804"/>
    <w:rsid w:val="00F4522E"/>
    <w:rsid w:val="00F45912"/>
    <w:rsid w:val="00F4591D"/>
    <w:rsid w:val="00F45A9D"/>
    <w:rsid w:val="00F45D49"/>
    <w:rsid w:val="00F46152"/>
    <w:rsid w:val="00F466D2"/>
    <w:rsid w:val="00F46B87"/>
    <w:rsid w:val="00F46E5F"/>
    <w:rsid w:val="00F46F85"/>
    <w:rsid w:val="00F4705A"/>
    <w:rsid w:val="00F471BA"/>
    <w:rsid w:val="00F4730A"/>
    <w:rsid w:val="00F47373"/>
    <w:rsid w:val="00F47439"/>
    <w:rsid w:val="00F476AA"/>
    <w:rsid w:val="00F477FE"/>
    <w:rsid w:val="00F47C65"/>
    <w:rsid w:val="00F503AA"/>
    <w:rsid w:val="00F50A20"/>
    <w:rsid w:val="00F51711"/>
    <w:rsid w:val="00F517CB"/>
    <w:rsid w:val="00F51B0D"/>
    <w:rsid w:val="00F51D23"/>
    <w:rsid w:val="00F52059"/>
    <w:rsid w:val="00F52A3A"/>
    <w:rsid w:val="00F52C42"/>
    <w:rsid w:val="00F538A2"/>
    <w:rsid w:val="00F53B6F"/>
    <w:rsid w:val="00F53BF9"/>
    <w:rsid w:val="00F53C0D"/>
    <w:rsid w:val="00F54135"/>
    <w:rsid w:val="00F542EF"/>
    <w:rsid w:val="00F54350"/>
    <w:rsid w:val="00F5469B"/>
    <w:rsid w:val="00F54742"/>
    <w:rsid w:val="00F5479C"/>
    <w:rsid w:val="00F5483D"/>
    <w:rsid w:val="00F55383"/>
    <w:rsid w:val="00F55866"/>
    <w:rsid w:val="00F558BC"/>
    <w:rsid w:val="00F55902"/>
    <w:rsid w:val="00F560D0"/>
    <w:rsid w:val="00F561A5"/>
    <w:rsid w:val="00F562CE"/>
    <w:rsid w:val="00F56D61"/>
    <w:rsid w:val="00F57012"/>
    <w:rsid w:val="00F57024"/>
    <w:rsid w:val="00F57162"/>
    <w:rsid w:val="00F57844"/>
    <w:rsid w:val="00F60210"/>
    <w:rsid w:val="00F60620"/>
    <w:rsid w:val="00F606DB"/>
    <w:rsid w:val="00F6077E"/>
    <w:rsid w:val="00F60812"/>
    <w:rsid w:val="00F60DB2"/>
    <w:rsid w:val="00F60E97"/>
    <w:rsid w:val="00F61276"/>
    <w:rsid w:val="00F61715"/>
    <w:rsid w:val="00F618AE"/>
    <w:rsid w:val="00F61ABC"/>
    <w:rsid w:val="00F62A61"/>
    <w:rsid w:val="00F633C0"/>
    <w:rsid w:val="00F63A2B"/>
    <w:rsid w:val="00F63AAC"/>
    <w:rsid w:val="00F63B0E"/>
    <w:rsid w:val="00F63E10"/>
    <w:rsid w:val="00F64409"/>
    <w:rsid w:val="00F64733"/>
    <w:rsid w:val="00F64DB7"/>
    <w:rsid w:val="00F64E40"/>
    <w:rsid w:val="00F6534A"/>
    <w:rsid w:val="00F65773"/>
    <w:rsid w:val="00F65D7C"/>
    <w:rsid w:val="00F65E48"/>
    <w:rsid w:val="00F66266"/>
    <w:rsid w:val="00F668E3"/>
    <w:rsid w:val="00F66CCD"/>
    <w:rsid w:val="00F66D74"/>
    <w:rsid w:val="00F66D98"/>
    <w:rsid w:val="00F66E6C"/>
    <w:rsid w:val="00F678F9"/>
    <w:rsid w:val="00F67941"/>
    <w:rsid w:val="00F67E82"/>
    <w:rsid w:val="00F70142"/>
    <w:rsid w:val="00F7040A"/>
    <w:rsid w:val="00F70AB3"/>
    <w:rsid w:val="00F70C63"/>
    <w:rsid w:val="00F70E27"/>
    <w:rsid w:val="00F70FBC"/>
    <w:rsid w:val="00F7170E"/>
    <w:rsid w:val="00F7189D"/>
    <w:rsid w:val="00F71BB6"/>
    <w:rsid w:val="00F71CE2"/>
    <w:rsid w:val="00F71D42"/>
    <w:rsid w:val="00F720F5"/>
    <w:rsid w:val="00F72272"/>
    <w:rsid w:val="00F727D9"/>
    <w:rsid w:val="00F728E9"/>
    <w:rsid w:val="00F7297E"/>
    <w:rsid w:val="00F73014"/>
    <w:rsid w:val="00F732A0"/>
    <w:rsid w:val="00F73323"/>
    <w:rsid w:val="00F734DD"/>
    <w:rsid w:val="00F7353B"/>
    <w:rsid w:val="00F73B71"/>
    <w:rsid w:val="00F73D6B"/>
    <w:rsid w:val="00F74265"/>
    <w:rsid w:val="00F74331"/>
    <w:rsid w:val="00F74B9A"/>
    <w:rsid w:val="00F74ED3"/>
    <w:rsid w:val="00F75B24"/>
    <w:rsid w:val="00F76244"/>
    <w:rsid w:val="00F762A2"/>
    <w:rsid w:val="00F76429"/>
    <w:rsid w:val="00F7688C"/>
    <w:rsid w:val="00F76D2B"/>
    <w:rsid w:val="00F77A32"/>
    <w:rsid w:val="00F77C15"/>
    <w:rsid w:val="00F77FD3"/>
    <w:rsid w:val="00F80080"/>
    <w:rsid w:val="00F80694"/>
    <w:rsid w:val="00F80DEF"/>
    <w:rsid w:val="00F80FEB"/>
    <w:rsid w:val="00F8115C"/>
    <w:rsid w:val="00F81268"/>
    <w:rsid w:val="00F816D6"/>
    <w:rsid w:val="00F8188F"/>
    <w:rsid w:val="00F818D0"/>
    <w:rsid w:val="00F81A3E"/>
    <w:rsid w:val="00F8283F"/>
    <w:rsid w:val="00F8287E"/>
    <w:rsid w:val="00F82B0B"/>
    <w:rsid w:val="00F82B28"/>
    <w:rsid w:val="00F82B91"/>
    <w:rsid w:val="00F82F76"/>
    <w:rsid w:val="00F83B5A"/>
    <w:rsid w:val="00F841B9"/>
    <w:rsid w:val="00F84551"/>
    <w:rsid w:val="00F846D1"/>
    <w:rsid w:val="00F84BF9"/>
    <w:rsid w:val="00F84C66"/>
    <w:rsid w:val="00F84E53"/>
    <w:rsid w:val="00F850A8"/>
    <w:rsid w:val="00F85652"/>
    <w:rsid w:val="00F85EBC"/>
    <w:rsid w:val="00F86309"/>
    <w:rsid w:val="00F86913"/>
    <w:rsid w:val="00F86C64"/>
    <w:rsid w:val="00F86FEF"/>
    <w:rsid w:val="00F87205"/>
    <w:rsid w:val="00F8761F"/>
    <w:rsid w:val="00F8766C"/>
    <w:rsid w:val="00F87759"/>
    <w:rsid w:val="00F879BF"/>
    <w:rsid w:val="00F87CEF"/>
    <w:rsid w:val="00F87F26"/>
    <w:rsid w:val="00F87F73"/>
    <w:rsid w:val="00F9002D"/>
    <w:rsid w:val="00F900E7"/>
    <w:rsid w:val="00F90392"/>
    <w:rsid w:val="00F907A5"/>
    <w:rsid w:val="00F908F3"/>
    <w:rsid w:val="00F90925"/>
    <w:rsid w:val="00F90B60"/>
    <w:rsid w:val="00F90CA5"/>
    <w:rsid w:val="00F90D64"/>
    <w:rsid w:val="00F91175"/>
    <w:rsid w:val="00F912AD"/>
    <w:rsid w:val="00F914E9"/>
    <w:rsid w:val="00F918BE"/>
    <w:rsid w:val="00F920DE"/>
    <w:rsid w:val="00F9248B"/>
    <w:rsid w:val="00F925EC"/>
    <w:rsid w:val="00F92717"/>
    <w:rsid w:val="00F929FE"/>
    <w:rsid w:val="00F93E4F"/>
    <w:rsid w:val="00F93FEA"/>
    <w:rsid w:val="00F943D8"/>
    <w:rsid w:val="00F9481A"/>
    <w:rsid w:val="00F94FE8"/>
    <w:rsid w:val="00F9507E"/>
    <w:rsid w:val="00F95316"/>
    <w:rsid w:val="00F956A1"/>
    <w:rsid w:val="00F95BA2"/>
    <w:rsid w:val="00F95DE4"/>
    <w:rsid w:val="00F961E0"/>
    <w:rsid w:val="00F96290"/>
    <w:rsid w:val="00F96304"/>
    <w:rsid w:val="00F96440"/>
    <w:rsid w:val="00F96907"/>
    <w:rsid w:val="00F96A67"/>
    <w:rsid w:val="00F97A56"/>
    <w:rsid w:val="00F97AF9"/>
    <w:rsid w:val="00F97E93"/>
    <w:rsid w:val="00FA02F1"/>
    <w:rsid w:val="00FA0526"/>
    <w:rsid w:val="00FA0764"/>
    <w:rsid w:val="00FA0C2F"/>
    <w:rsid w:val="00FA0C7F"/>
    <w:rsid w:val="00FA1259"/>
    <w:rsid w:val="00FA126B"/>
    <w:rsid w:val="00FA131B"/>
    <w:rsid w:val="00FA14B2"/>
    <w:rsid w:val="00FA2201"/>
    <w:rsid w:val="00FA2481"/>
    <w:rsid w:val="00FA2735"/>
    <w:rsid w:val="00FA2918"/>
    <w:rsid w:val="00FA2A97"/>
    <w:rsid w:val="00FA2CB2"/>
    <w:rsid w:val="00FA2DC3"/>
    <w:rsid w:val="00FA3483"/>
    <w:rsid w:val="00FA3764"/>
    <w:rsid w:val="00FA3D26"/>
    <w:rsid w:val="00FA4609"/>
    <w:rsid w:val="00FA4696"/>
    <w:rsid w:val="00FA537C"/>
    <w:rsid w:val="00FA54A7"/>
    <w:rsid w:val="00FA57C1"/>
    <w:rsid w:val="00FA58A3"/>
    <w:rsid w:val="00FA5DB4"/>
    <w:rsid w:val="00FA5E8A"/>
    <w:rsid w:val="00FA5F9B"/>
    <w:rsid w:val="00FA6542"/>
    <w:rsid w:val="00FA67FE"/>
    <w:rsid w:val="00FA6E32"/>
    <w:rsid w:val="00FA780A"/>
    <w:rsid w:val="00FA7846"/>
    <w:rsid w:val="00FA7C8A"/>
    <w:rsid w:val="00FA7EAE"/>
    <w:rsid w:val="00FB0286"/>
    <w:rsid w:val="00FB06A3"/>
    <w:rsid w:val="00FB06A6"/>
    <w:rsid w:val="00FB0885"/>
    <w:rsid w:val="00FB0A4C"/>
    <w:rsid w:val="00FB1302"/>
    <w:rsid w:val="00FB137B"/>
    <w:rsid w:val="00FB14A8"/>
    <w:rsid w:val="00FB19FC"/>
    <w:rsid w:val="00FB2049"/>
    <w:rsid w:val="00FB2325"/>
    <w:rsid w:val="00FB275B"/>
    <w:rsid w:val="00FB2842"/>
    <w:rsid w:val="00FB2BDD"/>
    <w:rsid w:val="00FB311F"/>
    <w:rsid w:val="00FB3236"/>
    <w:rsid w:val="00FB325A"/>
    <w:rsid w:val="00FB3606"/>
    <w:rsid w:val="00FB40E2"/>
    <w:rsid w:val="00FB45B6"/>
    <w:rsid w:val="00FB482C"/>
    <w:rsid w:val="00FB4EC1"/>
    <w:rsid w:val="00FB50FC"/>
    <w:rsid w:val="00FB530B"/>
    <w:rsid w:val="00FB5476"/>
    <w:rsid w:val="00FB5596"/>
    <w:rsid w:val="00FB5A81"/>
    <w:rsid w:val="00FB5ABD"/>
    <w:rsid w:val="00FB5B55"/>
    <w:rsid w:val="00FB5FDE"/>
    <w:rsid w:val="00FB6B00"/>
    <w:rsid w:val="00FB6DE0"/>
    <w:rsid w:val="00FB7841"/>
    <w:rsid w:val="00FB795A"/>
    <w:rsid w:val="00FB7BDD"/>
    <w:rsid w:val="00FB7C46"/>
    <w:rsid w:val="00FC0090"/>
    <w:rsid w:val="00FC019B"/>
    <w:rsid w:val="00FC0298"/>
    <w:rsid w:val="00FC0ED1"/>
    <w:rsid w:val="00FC1416"/>
    <w:rsid w:val="00FC1B40"/>
    <w:rsid w:val="00FC1E00"/>
    <w:rsid w:val="00FC264A"/>
    <w:rsid w:val="00FC284F"/>
    <w:rsid w:val="00FC29B5"/>
    <w:rsid w:val="00FC2BD8"/>
    <w:rsid w:val="00FC2CF8"/>
    <w:rsid w:val="00FC39FD"/>
    <w:rsid w:val="00FC42FB"/>
    <w:rsid w:val="00FC470C"/>
    <w:rsid w:val="00FC4715"/>
    <w:rsid w:val="00FC5163"/>
    <w:rsid w:val="00FC5462"/>
    <w:rsid w:val="00FC5625"/>
    <w:rsid w:val="00FC5F46"/>
    <w:rsid w:val="00FC6651"/>
    <w:rsid w:val="00FC66AA"/>
    <w:rsid w:val="00FC693C"/>
    <w:rsid w:val="00FC6A5B"/>
    <w:rsid w:val="00FC6AAD"/>
    <w:rsid w:val="00FC6E29"/>
    <w:rsid w:val="00FC754D"/>
    <w:rsid w:val="00FC75D7"/>
    <w:rsid w:val="00FC76BC"/>
    <w:rsid w:val="00FC7D3D"/>
    <w:rsid w:val="00FC7D66"/>
    <w:rsid w:val="00FD037C"/>
    <w:rsid w:val="00FD09F3"/>
    <w:rsid w:val="00FD0F8A"/>
    <w:rsid w:val="00FD1149"/>
    <w:rsid w:val="00FD1286"/>
    <w:rsid w:val="00FD13EB"/>
    <w:rsid w:val="00FD15B3"/>
    <w:rsid w:val="00FD162E"/>
    <w:rsid w:val="00FD1D8A"/>
    <w:rsid w:val="00FD214B"/>
    <w:rsid w:val="00FD2233"/>
    <w:rsid w:val="00FD26F1"/>
    <w:rsid w:val="00FD277F"/>
    <w:rsid w:val="00FD29E8"/>
    <w:rsid w:val="00FD2A1A"/>
    <w:rsid w:val="00FD2C4E"/>
    <w:rsid w:val="00FD2D8E"/>
    <w:rsid w:val="00FD3600"/>
    <w:rsid w:val="00FD36CC"/>
    <w:rsid w:val="00FD3A3D"/>
    <w:rsid w:val="00FD42AB"/>
    <w:rsid w:val="00FD4400"/>
    <w:rsid w:val="00FD4AC7"/>
    <w:rsid w:val="00FD4BD7"/>
    <w:rsid w:val="00FD4EA0"/>
    <w:rsid w:val="00FD4EC4"/>
    <w:rsid w:val="00FD5534"/>
    <w:rsid w:val="00FD5639"/>
    <w:rsid w:val="00FD597B"/>
    <w:rsid w:val="00FD5A22"/>
    <w:rsid w:val="00FD5EAD"/>
    <w:rsid w:val="00FD62A4"/>
    <w:rsid w:val="00FD6559"/>
    <w:rsid w:val="00FD6C7A"/>
    <w:rsid w:val="00FD6CCA"/>
    <w:rsid w:val="00FD7583"/>
    <w:rsid w:val="00FD7729"/>
    <w:rsid w:val="00FD7733"/>
    <w:rsid w:val="00FD78B4"/>
    <w:rsid w:val="00FE015D"/>
    <w:rsid w:val="00FE07ED"/>
    <w:rsid w:val="00FE1177"/>
    <w:rsid w:val="00FE1A1F"/>
    <w:rsid w:val="00FE1A4D"/>
    <w:rsid w:val="00FE2093"/>
    <w:rsid w:val="00FE260D"/>
    <w:rsid w:val="00FE2D23"/>
    <w:rsid w:val="00FE2FD0"/>
    <w:rsid w:val="00FE3336"/>
    <w:rsid w:val="00FE39CB"/>
    <w:rsid w:val="00FE3CB4"/>
    <w:rsid w:val="00FE3F61"/>
    <w:rsid w:val="00FE3FFB"/>
    <w:rsid w:val="00FE42E0"/>
    <w:rsid w:val="00FE4698"/>
    <w:rsid w:val="00FE48CB"/>
    <w:rsid w:val="00FE49C8"/>
    <w:rsid w:val="00FE4E25"/>
    <w:rsid w:val="00FE4E32"/>
    <w:rsid w:val="00FE5D47"/>
    <w:rsid w:val="00FE603A"/>
    <w:rsid w:val="00FE656C"/>
    <w:rsid w:val="00FE6DD1"/>
    <w:rsid w:val="00FE6F03"/>
    <w:rsid w:val="00FE6F23"/>
    <w:rsid w:val="00FF033D"/>
    <w:rsid w:val="00FF0767"/>
    <w:rsid w:val="00FF0DA3"/>
    <w:rsid w:val="00FF0DD9"/>
    <w:rsid w:val="00FF0FC2"/>
    <w:rsid w:val="00FF10CE"/>
    <w:rsid w:val="00FF135C"/>
    <w:rsid w:val="00FF1F04"/>
    <w:rsid w:val="00FF23B5"/>
    <w:rsid w:val="00FF2500"/>
    <w:rsid w:val="00FF2515"/>
    <w:rsid w:val="00FF2907"/>
    <w:rsid w:val="00FF2935"/>
    <w:rsid w:val="00FF29FC"/>
    <w:rsid w:val="00FF3692"/>
    <w:rsid w:val="00FF39A3"/>
    <w:rsid w:val="00FF3B2A"/>
    <w:rsid w:val="00FF3B5F"/>
    <w:rsid w:val="00FF3D67"/>
    <w:rsid w:val="00FF4C00"/>
    <w:rsid w:val="00FF4DDE"/>
    <w:rsid w:val="00FF55CE"/>
    <w:rsid w:val="00FF57D5"/>
    <w:rsid w:val="00FF5849"/>
    <w:rsid w:val="00FF591D"/>
    <w:rsid w:val="00FF5BFB"/>
    <w:rsid w:val="00FF6308"/>
    <w:rsid w:val="00FF6754"/>
    <w:rsid w:val="00FF69A0"/>
    <w:rsid w:val="00FF6C41"/>
    <w:rsid w:val="00FF71C5"/>
    <w:rsid w:val="00FF7E04"/>
    <w:rsid w:val="0159DE03"/>
    <w:rsid w:val="044ACE1E"/>
    <w:rsid w:val="0C608265"/>
    <w:rsid w:val="0F291283"/>
    <w:rsid w:val="104B802A"/>
    <w:rsid w:val="142B2E5A"/>
    <w:rsid w:val="16628E9F"/>
    <w:rsid w:val="199A2F61"/>
    <w:rsid w:val="1E1A6416"/>
    <w:rsid w:val="20487B97"/>
    <w:rsid w:val="21E44BF8"/>
    <w:rsid w:val="23801C59"/>
    <w:rsid w:val="24A97A07"/>
    <w:rsid w:val="24B932D2"/>
    <w:rsid w:val="2A79E5BB"/>
    <w:rsid w:val="2CB41097"/>
    <w:rsid w:val="313939F7"/>
    <w:rsid w:val="329ABB66"/>
    <w:rsid w:val="3625D377"/>
    <w:rsid w:val="37A87B7B"/>
    <w:rsid w:val="38B204BC"/>
    <w:rsid w:val="43F67DCB"/>
    <w:rsid w:val="448EEC09"/>
    <w:rsid w:val="472E1E8D"/>
    <w:rsid w:val="4B488151"/>
    <w:rsid w:val="4CD43CC0"/>
    <w:rsid w:val="4D231973"/>
    <w:rsid w:val="4DF072B9"/>
    <w:rsid w:val="4DFB88FA"/>
    <w:rsid w:val="4E700D21"/>
    <w:rsid w:val="4EDDDBBD"/>
    <w:rsid w:val="528FA982"/>
    <w:rsid w:val="54A50FD3"/>
    <w:rsid w:val="559570B7"/>
    <w:rsid w:val="56774538"/>
    <w:rsid w:val="580DDBFC"/>
    <w:rsid w:val="597880F6"/>
    <w:rsid w:val="5C899660"/>
    <w:rsid w:val="5CDAC15A"/>
    <w:rsid w:val="5E4BF219"/>
    <w:rsid w:val="6107B096"/>
    <w:rsid w:val="64B10F98"/>
    <w:rsid w:val="69A99512"/>
    <w:rsid w:val="69D6F836"/>
    <w:rsid w:val="6B03A208"/>
    <w:rsid w:val="6F4BF59A"/>
    <w:rsid w:val="7026EA3F"/>
    <w:rsid w:val="735AB133"/>
    <w:rsid w:val="73D90470"/>
    <w:rsid w:val="73E28492"/>
    <w:rsid w:val="74F147F7"/>
    <w:rsid w:val="753903F5"/>
    <w:rsid w:val="7710A532"/>
    <w:rsid w:val="772E9A01"/>
    <w:rsid w:val="77C9129E"/>
    <w:rsid w:val="79BE2D55"/>
    <w:rsid w:val="79D93550"/>
    <w:rsid w:val="7B00B360"/>
    <w:rsid w:val="7C020B24"/>
    <w:rsid w:val="7D1D1EFB"/>
    <w:rsid w:val="7D703E7B"/>
    <w:rsid w:val="7DE33816"/>
    <w:rsid w:val="7EA92B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F8260"/>
  <w15:docId w15:val="{52E17D96-6A74-4273-94B2-63AB7E07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7292"/>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locked/>
    <w:rsid w:val="00731167"/>
    <w:pPr>
      <w:keepNext/>
      <w:keepLines/>
      <w:numPr>
        <w:numId w:val="2"/>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locked/>
    <w:rsid w:val="00731167"/>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locked/>
    <w:rsid w:val="00731167"/>
    <w:pPr>
      <w:keepNext/>
      <w:keepLines/>
      <w:numPr>
        <w:numId w:val="1"/>
      </w:numPr>
      <w:spacing w:before="40" w:line="259" w:lineRule="auto"/>
      <w:outlineLvl w:val="2"/>
    </w:pPr>
    <w:rPr>
      <w:rFonts w:ascii="Calibri Light" w:hAnsi="Calibri Light"/>
      <w:lang w:eastAsia="en-US"/>
    </w:rPr>
  </w:style>
  <w:style w:type="paragraph" w:styleId="Nadpis5">
    <w:name w:val="heading 5"/>
    <w:basedOn w:val="Normln"/>
    <w:next w:val="Normln"/>
    <w:link w:val="Nadpis5Char"/>
    <w:uiPriority w:val="9"/>
    <w:semiHidden/>
    <w:unhideWhenUsed/>
    <w:qFormat/>
    <w:locked/>
    <w:rsid w:val="00113002"/>
    <w:pPr>
      <w:keepNext/>
      <w:keepLines/>
      <w:spacing w:before="40"/>
      <w:outlineLvl w:val="4"/>
    </w:pPr>
    <w:rPr>
      <w:rFonts w:asciiTheme="majorHAnsi" w:eastAsiaTheme="majorEastAsia" w:hAnsiTheme="majorHAnsi" w:cstheme="majorBidi"/>
      <w:color w:val="365F91" w:themeColor="accent1" w:themeShade="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31167"/>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rsid w:val="00731167"/>
    <w:rPr>
      <w:rFonts w:ascii="Calibri Light" w:eastAsia="Times New Roman" w:hAnsi="Calibri Light" w:cs="Times New Roman"/>
      <w:color w:val="5B9BD5"/>
      <w:sz w:val="26"/>
      <w:szCs w:val="26"/>
      <w:lang w:eastAsia="en-US"/>
    </w:rPr>
  </w:style>
  <w:style w:type="character" w:customStyle="1" w:styleId="Nadpis3Char">
    <w:name w:val="Nadpis 3 Char"/>
    <w:basedOn w:val="Standardnpsmoodstavce"/>
    <w:link w:val="Nadpis3"/>
    <w:uiPriority w:val="99"/>
    <w:rsid w:val="00731167"/>
    <w:rPr>
      <w:rFonts w:ascii="Calibri Light" w:eastAsia="Times New Roman" w:hAnsi="Calibri Light" w:cs="Times New Roman"/>
      <w:sz w:val="24"/>
      <w:szCs w:val="24"/>
      <w:lang w:eastAsia="en-US"/>
    </w:rPr>
  </w:style>
  <w:style w:type="character" w:customStyle="1" w:styleId="Nadpis5Char">
    <w:name w:val="Nadpis 5 Char"/>
    <w:basedOn w:val="Standardnpsmoodstavce"/>
    <w:link w:val="Nadpis5"/>
    <w:uiPriority w:val="9"/>
    <w:semiHidden/>
    <w:rsid w:val="00113002"/>
    <w:rPr>
      <w:rFonts w:asciiTheme="majorHAnsi" w:eastAsiaTheme="majorEastAsia" w:hAnsiTheme="majorHAnsi" w:cstheme="majorBidi"/>
      <w:color w:val="365F91" w:themeColor="accent1" w:themeShade="BF"/>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rPr>
      <w:sz w:val="20"/>
      <w:szCs w:val="20"/>
    </w:r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144419"/>
    <w:rPr>
      <w:color w:val="0000FF" w:themeColor="hyperlink"/>
      <w:u w:val="single"/>
    </w:rPr>
  </w:style>
  <w:style w:type="paragraph" w:customStyle="1" w:styleId="BodyA">
    <w:name w:val="Body A"/>
    <w:rsid w:val="00B802D4"/>
    <w:rPr>
      <w:rFonts w:ascii="Helvetica" w:eastAsia="ヒラギノ角ゴ Pro W3" w:hAnsi="Helvetica" w:cs="Times New Roman"/>
      <w:color w:val="000000"/>
      <w:sz w:val="24"/>
      <w:szCs w:val="20"/>
    </w:rPr>
  </w:style>
  <w:style w:type="paragraph" w:styleId="Odstavecseseznamem">
    <w:name w:val="List Paragraph"/>
    <w:aliases w:val="nad 1,Název grafu"/>
    <w:basedOn w:val="Normln"/>
    <w:link w:val="OdstavecseseznamemChar"/>
    <w:uiPriority w:val="34"/>
    <w:qFormat/>
    <w:rsid w:val="00F908F3"/>
    <w:pPr>
      <w:ind w:left="720"/>
      <w:contextualSpacing/>
    </w:pPr>
    <w:rPr>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7D1731"/>
    <w:rPr>
      <w:rFonts w:ascii="Times New Roman" w:eastAsia="Times New Roman" w:hAnsi="Times New Roman" w:cs="Times New Roman"/>
      <w:sz w:val="20"/>
      <w:szCs w:val="20"/>
    </w:rPr>
  </w:style>
  <w:style w:type="character" w:styleId="Odkaznakoment">
    <w:name w:val="annotation reference"/>
    <w:basedOn w:val="Standardnpsmoodstavce"/>
    <w:uiPriority w:val="99"/>
    <w:semiHidden/>
    <w:unhideWhenUsed/>
    <w:rsid w:val="00041301"/>
    <w:rPr>
      <w:sz w:val="16"/>
      <w:szCs w:val="16"/>
    </w:rPr>
  </w:style>
  <w:style w:type="paragraph" w:styleId="Textkomente">
    <w:name w:val="annotation text"/>
    <w:basedOn w:val="Normln"/>
    <w:link w:val="TextkomenteChar"/>
    <w:uiPriority w:val="99"/>
    <w:unhideWhenUsed/>
    <w:rsid w:val="00041301"/>
    <w:rPr>
      <w:sz w:val="20"/>
      <w:szCs w:val="20"/>
    </w:rPr>
  </w:style>
  <w:style w:type="character" w:customStyle="1" w:styleId="TextkomenteChar">
    <w:name w:val="Text komentáře Char"/>
    <w:basedOn w:val="Standardnpsmoodstavce"/>
    <w:link w:val="Textkomente"/>
    <w:uiPriority w:val="99"/>
    <w:rsid w:val="00041301"/>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41301"/>
    <w:rPr>
      <w:b/>
      <w:bCs/>
    </w:rPr>
  </w:style>
  <w:style w:type="character" w:customStyle="1" w:styleId="PedmtkomenteChar">
    <w:name w:val="Předmět komentáře Char"/>
    <w:basedOn w:val="TextkomenteChar"/>
    <w:link w:val="Pedmtkomente"/>
    <w:uiPriority w:val="99"/>
    <w:semiHidden/>
    <w:rsid w:val="00041301"/>
    <w:rPr>
      <w:rFonts w:ascii="Times New Roman" w:eastAsia="Times New Roman" w:hAnsi="Times New Roman" w:cs="Times New Roman"/>
      <w:b/>
      <w:bCs/>
      <w:sz w:val="20"/>
      <w:szCs w:val="20"/>
    </w:rPr>
  </w:style>
  <w:style w:type="paragraph" w:customStyle="1" w:styleId="l5">
    <w:name w:val="l5"/>
    <w:basedOn w:val="Normln"/>
    <w:rsid w:val="003600D7"/>
    <w:pPr>
      <w:spacing w:before="100" w:beforeAutospacing="1" w:after="100" w:afterAutospacing="1"/>
    </w:pPr>
  </w:style>
  <w:style w:type="character" w:styleId="PromnnHTML">
    <w:name w:val="HTML Variable"/>
    <w:basedOn w:val="Standardnpsmoodstavce"/>
    <w:uiPriority w:val="99"/>
    <w:semiHidden/>
    <w:unhideWhenUsed/>
    <w:rsid w:val="003600D7"/>
    <w:rPr>
      <w:i/>
      <w:iCs/>
    </w:rPr>
  </w:style>
  <w:style w:type="paragraph" w:styleId="Textpoznpodarou">
    <w:name w:val="footnote text"/>
    <w:basedOn w:val="Normln"/>
    <w:link w:val="TextpoznpodarouChar"/>
    <w:uiPriority w:val="99"/>
    <w:qFormat/>
    <w:rsid w:val="004C456E"/>
    <w:pPr>
      <w:widowControl w:val="0"/>
    </w:pPr>
    <w:rPr>
      <w:sz w:val="20"/>
      <w:szCs w:val="20"/>
      <w:lang w:val="x-none" w:eastAsia="x-none"/>
    </w:rPr>
  </w:style>
  <w:style w:type="character" w:customStyle="1" w:styleId="TextpoznpodarouChar">
    <w:name w:val="Text pozn. pod čarou Char"/>
    <w:basedOn w:val="Standardnpsmoodstavce"/>
    <w:link w:val="Textpoznpodarou"/>
    <w:uiPriority w:val="99"/>
    <w:rsid w:val="004C456E"/>
    <w:rPr>
      <w:rFonts w:ascii="Times New Roman" w:eastAsia="Times New Roman" w:hAnsi="Times New Roman" w:cs="Times New Roman"/>
      <w:sz w:val="20"/>
      <w:szCs w:val="20"/>
      <w:lang w:val="x-none" w:eastAsia="x-none"/>
    </w:rPr>
  </w:style>
  <w:style w:type="character" w:styleId="Znakapoznpodarou">
    <w:name w:val="footnote reference"/>
    <w:uiPriority w:val="99"/>
    <w:semiHidden/>
    <w:unhideWhenUsed/>
    <w:rsid w:val="004C456E"/>
    <w:rPr>
      <w:vertAlign w:val="superscript"/>
    </w:rPr>
  </w:style>
  <w:style w:type="table" w:styleId="Mkatabulky">
    <w:name w:val="Table Grid"/>
    <w:basedOn w:val="Normlntabulka"/>
    <w:uiPriority w:val="39"/>
    <w:locked/>
    <w:rsid w:val="007311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qFormat/>
    <w:rsid w:val="00731167"/>
    <w:pPr>
      <w:spacing w:before="100" w:beforeAutospacing="1" w:after="100" w:afterAutospacing="1"/>
    </w:pPr>
  </w:style>
  <w:style w:type="paragraph" w:styleId="Zkladntext">
    <w:name w:val="Body Text"/>
    <w:basedOn w:val="Normln"/>
    <w:link w:val="ZkladntextChar"/>
    <w:rsid w:val="00731167"/>
    <w:pPr>
      <w:widowControl w:val="0"/>
    </w:pPr>
    <w:rPr>
      <w:b/>
      <w:szCs w:val="20"/>
    </w:rPr>
  </w:style>
  <w:style w:type="character" w:customStyle="1" w:styleId="ZkladntextChar">
    <w:name w:val="Základní text Char"/>
    <w:basedOn w:val="Standardnpsmoodstavce"/>
    <w:link w:val="Zkladntext"/>
    <w:rsid w:val="00731167"/>
    <w:rPr>
      <w:rFonts w:ascii="Times New Roman" w:eastAsia="Times New Roman" w:hAnsi="Times New Roman" w:cs="Times New Roman"/>
      <w:b/>
      <w:sz w:val="24"/>
      <w:szCs w:val="20"/>
    </w:rPr>
  </w:style>
  <w:style w:type="paragraph" w:customStyle="1" w:styleId="Default">
    <w:name w:val="Default"/>
    <w:qFormat/>
    <w:rsid w:val="00731167"/>
    <w:pPr>
      <w:autoSpaceDE w:val="0"/>
      <w:autoSpaceDN w:val="0"/>
      <w:adjustRightInd w:val="0"/>
    </w:pPr>
    <w:rPr>
      <w:rFonts w:ascii="Times New Roman" w:hAnsi="Times New Roman" w:cs="Times New Roman"/>
      <w:color w:val="000000"/>
      <w:sz w:val="24"/>
      <w:szCs w:val="24"/>
    </w:rPr>
  </w:style>
  <w:style w:type="character" w:styleId="CittHTML">
    <w:name w:val="HTML Cite"/>
    <w:uiPriority w:val="99"/>
    <w:semiHidden/>
    <w:unhideWhenUsed/>
    <w:rsid w:val="00731167"/>
    <w:rPr>
      <w:i/>
      <w:iCs/>
    </w:rPr>
  </w:style>
  <w:style w:type="paragraph" w:styleId="Revize">
    <w:name w:val="Revision"/>
    <w:hidden/>
    <w:uiPriority w:val="99"/>
    <w:semiHidden/>
    <w:rsid w:val="00731167"/>
    <w:rPr>
      <w:lang w:eastAsia="en-US"/>
    </w:rPr>
  </w:style>
  <w:style w:type="paragraph" w:customStyle="1" w:styleId="FreeForm">
    <w:name w:val="Free Form"/>
    <w:qFormat/>
    <w:rsid w:val="00731167"/>
    <w:rPr>
      <w:rFonts w:ascii="System Font Regular" w:eastAsia="ヒラギノ角ゴ Pro W3" w:hAnsi="System Font Regular" w:cs="Times New Roman"/>
      <w:color w:val="000000"/>
      <w:szCs w:val="20"/>
    </w:rPr>
  </w:style>
  <w:style w:type="paragraph" w:styleId="Textvysvtlivek">
    <w:name w:val="endnote text"/>
    <w:basedOn w:val="Normln"/>
    <w:link w:val="TextvysvtlivekChar"/>
    <w:uiPriority w:val="99"/>
    <w:semiHidden/>
    <w:unhideWhenUsed/>
    <w:rsid w:val="00731167"/>
    <w:rPr>
      <w:rFonts w:ascii="Calibri" w:eastAsia="Calibri" w:hAnsi="Calibri" w:cs="Arial"/>
      <w:sz w:val="20"/>
      <w:szCs w:val="20"/>
      <w:lang w:eastAsia="en-US"/>
    </w:rPr>
  </w:style>
  <w:style w:type="character" w:customStyle="1" w:styleId="TextvysvtlivekChar">
    <w:name w:val="Text vysvětlivek Char"/>
    <w:basedOn w:val="Standardnpsmoodstavce"/>
    <w:link w:val="Textvysvtlivek"/>
    <w:uiPriority w:val="99"/>
    <w:semiHidden/>
    <w:rsid w:val="00731167"/>
    <w:rPr>
      <w:sz w:val="20"/>
      <w:szCs w:val="20"/>
      <w:lang w:eastAsia="en-US"/>
    </w:rPr>
  </w:style>
  <w:style w:type="character" w:styleId="Odkaznavysvtlivky">
    <w:name w:val="endnote reference"/>
    <w:basedOn w:val="Standardnpsmoodstavce"/>
    <w:uiPriority w:val="99"/>
    <w:semiHidden/>
    <w:unhideWhenUsed/>
    <w:rsid w:val="00731167"/>
    <w:rPr>
      <w:vertAlign w:val="superscript"/>
    </w:rPr>
  </w:style>
  <w:style w:type="character" w:customStyle="1" w:styleId="st">
    <w:name w:val="st"/>
    <w:basedOn w:val="Standardnpsmoodstavce"/>
    <w:rsid w:val="007D0E5A"/>
  </w:style>
  <w:style w:type="character" w:styleId="Zdraznn">
    <w:name w:val="Emphasis"/>
    <w:basedOn w:val="Standardnpsmoodstavce"/>
    <w:uiPriority w:val="20"/>
    <w:qFormat/>
    <w:locked/>
    <w:rsid w:val="007D0E5A"/>
    <w:rPr>
      <w:i/>
      <w:iCs/>
    </w:rPr>
  </w:style>
  <w:style w:type="paragraph" w:styleId="Bezmezer">
    <w:name w:val="No Spacing"/>
    <w:aliases w:val="UJEP-TEXT"/>
    <w:uiPriority w:val="1"/>
    <w:qFormat/>
    <w:rsid w:val="00506B2C"/>
    <w:rPr>
      <w:rFonts w:ascii="Times New Roman" w:eastAsia="Times New Roman" w:hAnsi="Times New Roman" w:cs="Times New Roman"/>
      <w:sz w:val="20"/>
      <w:szCs w:val="20"/>
    </w:rPr>
  </w:style>
  <w:style w:type="paragraph" w:customStyle="1" w:styleId="Odstavecseseznamem1">
    <w:name w:val="Odstavec se seznamem1"/>
    <w:rsid w:val="00C72F28"/>
    <w:pPr>
      <w:ind w:left="720"/>
    </w:pPr>
    <w:rPr>
      <w:rFonts w:ascii="Times New Roman" w:eastAsia="ヒラギノ角ゴ Pro W3" w:hAnsi="Times New Roman" w:cs="Times New Roman"/>
      <w:color w:val="000000"/>
      <w:sz w:val="20"/>
      <w:szCs w:val="20"/>
    </w:rPr>
  </w:style>
  <w:style w:type="paragraph" w:customStyle="1" w:styleId="Aaoeeu">
    <w:name w:val="Aaoeeu"/>
    <w:rsid w:val="00C72F28"/>
    <w:pPr>
      <w:widowControl w:val="0"/>
      <w:suppressAutoHyphens/>
    </w:pPr>
    <w:rPr>
      <w:rFonts w:ascii="Times New Roman" w:eastAsia="Arial" w:hAnsi="Times New Roman" w:cs="Times New Roman"/>
      <w:sz w:val="20"/>
      <w:szCs w:val="20"/>
      <w:lang w:val="en-US" w:eastAsia="ar-SA"/>
    </w:rPr>
  </w:style>
  <w:style w:type="paragraph" w:customStyle="1" w:styleId="Text">
    <w:name w:val="Text"/>
    <w:rsid w:val="00C72F28"/>
    <w:rPr>
      <w:rFonts w:ascii="Helvetica Neue" w:eastAsia="Helvetica Neue" w:hAnsi="Helvetica Neue" w:cs="Helvetica Neue"/>
      <w:color w:val="000000"/>
      <w14:textOutline w14:w="0" w14:cap="flat" w14:cmpd="sng" w14:algn="ctr">
        <w14:noFill/>
        <w14:prstDash w14:val="solid"/>
        <w14:bevel/>
      </w14:textOutline>
    </w:rPr>
  </w:style>
  <w:style w:type="paragraph" w:customStyle="1" w:styleId="Odstavecseseznamem2">
    <w:name w:val="Odstavec se seznamem2"/>
    <w:rsid w:val="00C72F28"/>
    <w:pPr>
      <w:ind w:left="720"/>
    </w:pPr>
    <w:rPr>
      <w:rFonts w:ascii="Times New Roman" w:eastAsia="ヒラギノ角ゴ Pro W3" w:hAnsi="Times New Roman" w:cs="Times New Roman"/>
      <w:color w:val="000000"/>
      <w:sz w:val="20"/>
      <w:szCs w:val="20"/>
    </w:rPr>
  </w:style>
  <w:style w:type="character" w:styleId="Sledovanodkaz">
    <w:name w:val="FollowedHyperlink"/>
    <w:basedOn w:val="Standardnpsmoodstavce"/>
    <w:uiPriority w:val="99"/>
    <w:semiHidden/>
    <w:unhideWhenUsed/>
    <w:rsid w:val="00C72F28"/>
    <w:rPr>
      <w:color w:val="800080" w:themeColor="followedHyperlink"/>
      <w:u w:val="single"/>
    </w:rPr>
  </w:style>
  <w:style w:type="paragraph" w:customStyle="1" w:styleId="msonormal0">
    <w:name w:val="msonormal"/>
    <w:basedOn w:val="Normln"/>
    <w:uiPriority w:val="99"/>
    <w:rsid w:val="00C72F28"/>
    <w:pPr>
      <w:spacing w:before="100" w:beforeAutospacing="1" w:after="100" w:afterAutospacing="1"/>
    </w:pPr>
  </w:style>
  <w:style w:type="character" w:customStyle="1" w:styleId="TextbublinyChar1">
    <w:name w:val="Text bubliny Char1"/>
    <w:basedOn w:val="Standardnpsmoodstavce"/>
    <w:uiPriority w:val="99"/>
    <w:semiHidden/>
    <w:rsid w:val="00C72F28"/>
    <w:rPr>
      <w:rFonts w:ascii="Segoe UI" w:eastAsia="Times New Roman" w:hAnsi="Segoe UI" w:cs="Segoe UI" w:hint="default"/>
      <w:sz w:val="18"/>
      <w:szCs w:val="18"/>
      <w:lang w:eastAsia="cs-CZ"/>
    </w:rPr>
  </w:style>
  <w:style w:type="character" w:customStyle="1" w:styleId="TextkomenteChar1">
    <w:name w:val="Text komentáře Char1"/>
    <w:basedOn w:val="Standardnpsmoodstavce"/>
    <w:uiPriority w:val="99"/>
    <w:semiHidden/>
    <w:rsid w:val="00C72F28"/>
    <w:rPr>
      <w:rFonts w:ascii="Times New Roman" w:eastAsia="Times New Roman" w:hAnsi="Times New Roman" w:cs="Times New Roman" w:hint="default"/>
      <w:sz w:val="20"/>
      <w:szCs w:val="20"/>
      <w:lang w:eastAsia="cs-CZ"/>
    </w:rPr>
  </w:style>
  <w:style w:type="character" w:customStyle="1" w:styleId="PedmtkomenteChar1">
    <w:name w:val="Předmět komentáře Char1"/>
    <w:basedOn w:val="TextkomenteChar1"/>
    <w:uiPriority w:val="99"/>
    <w:semiHidden/>
    <w:rsid w:val="00C72F28"/>
    <w:rPr>
      <w:rFonts w:ascii="Times New Roman" w:eastAsia="Times New Roman" w:hAnsi="Times New Roman" w:cs="Times New Roman" w:hint="default"/>
      <w:b/>
      <w:bCs/>
      <w:sz w:val="20"/>
      <w:szCs w:val="20"/>
      <w:lang w:eastAsia="cs-CZ"/>
    </w:rPr>
  </w:style>
  <w:style w:type="character" w:customStyle="1" w:styleId="TextvysvtlivekChar1">
    <w:name w:val="Text vysvětlivek Char1"/>
    <w:basedOn w:val="Standardnpsmoodstavce"/>
    <w:uiPriority w:val="99"/>
    <w:semiHidden/>
    <w:rsid w:val="00C72F28"/>
    <w:rPr>
      <w:rFonts w:ascii="Times New Roman" w:eastAsia="Times New Roman" w:hAnsi="Times New Roman" w:cs="Times New Roman" w:hint="default"/>
      <w:sz w:val="20"/>
      <w:szCs w:val="20"/>
      <w:lang w:eastAsia="cs-CZ"/>
    </w:rPr>
  </w:style>
  <w:style w:type="character" w:styleId="Siln">
    <w:name w:val="Strong"/>
    <w:basedOn w:val="Standardnpsmoodstavce"/>
    <w:uiPriority w:val="22"/>
    <w:qFormat/>
    <w:locked/>
    <w:rsid w:val="00E81375"/>
    <w:rPr>
      <w:b/>
      <w:bCs/>
    </w:rPr>
  </w:style>
  <w:style w:type="table" w:customStyle="1" w:styleId="Prosttabulka21">
    <w:name w:val="Prostá tabulka 21"/>
    <w:basedOn w:val="Normlntabulka"/>
    <w:uiPriority w:val="42"/>
    <w:rsid w:val="0012740C"/>
    <w:rPr>
      <w:rFonts w:asciiTheme="minorHAnsi" w:eastAsiaTheme="minorHAnsi" w:hAnsiTheme="minorHAnsi" w:cstheme="minorBidi"/>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andard">
    <w:name w:val="Standard"/>
    <w:uiPriority w:val="99"/>
    <w:qFormat/>
    <w:rsid w:val="002C25AD"/>
    <w:pPr>
      <w:suppressAutoHyphens/>
      <w:autoSpaceDN w:val="0"/>
      <w:textAlignment w:val="baseline"/>
    </w:pPr>
    <w:rPr>
      <w:rFonts w:ascii="Times New Roman" w:eastAsia="Times New Roman" w:hAnsi="Times New Roman" w:cs="Times New Roman"/>
      <w:kern w:val="3"/>
      <w:sz w:val="20"/>
      <w:szCs w:val="20"/>
    </w:rPr>
  </w:style>
  <w:style w:type="paragraph" w:styleId="Zkladntextodsazen2">
    <w:name w:val="Body Text Indent 2"/>
    <w:basedOn w:val="Normln"/>
    <w:link w:val="Zkladntextodsazen2Char"/>
    <w:uiPriority w:val="99"/>
    <w:semiHidden/>
    <w:unhideWhenUsed/>
    <w:rsid w:val="00BE3DC1"/>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semiHidden/>
    <w:rsid w:val="00BE3DC1"/>
    <w:rPr>
      <w:rFonts w:ascii="Times New Roman" w:eastAsia="Times New Roman" w:hAnsi="Times New Roman" w:cs="Times New Roman"/>
      <w:sz w:val="20"/>
      <w:szCs w:val="20"/>
    </w:rPr>
  </w:style>
  <w:style w:type="paragraph" w:styleId="Seznamsodrkami4">
    <w:name w:val="List Bullet 4"/>
    <w:basedOn w:val="Normln"/>
    <w:rsid w:val="00A11AC8"/>
    <w:pPr>
      <w:ind w:left="849" w:hanging="283"/>
    </w:pPr>
    <w:rPr>
      <w:sz w:val="20"/>
      <w:szCs w:val="20"/>
    </w:rPr>
  </w:style>
  <w:style w:type="paragraph" w:styleId="Seznamsodrkami3">
    <w:name w:val="List Bullet 3"/>
    <w:basedOn w:val="Normln"/>
    <w:rsid w:val="00A11AC8"/>
    <w:pPr>
      <w:ind w:left="566" w:hanging="283"/>
    </w:pPr>
    <w:rPr>
      <w:sz w:val="20"/>
      <w:szCs w:val="20"/>
    </w:rPr>
  </w:style>
  <w:style w:type="character" w:customStyle="1" w:styleId="sourcetitletxt1">
    <w:name w:val="sourcetitle_txt1"/>
    <w:rsid w:val="00CC6EFA"/>
  </w:style>
  <w:style w:type="character" w:customStyle="1" w:styleId="textexposedshow">
    <w:name w:val="textexposedshow"/>
    <w:basedOn w:val="Standardnpsmoodstavce"/>
    <w:rsid w:val="00EB2313"/>
  </w:style>
  <w:style w:type="paragraph" w:styleId="Prosttext">
    <w:name w:val="Plain Text"/>
    <w:basedOn w:val="Normln"/>
    <w:link w:val="ProsttextChar"/>
    <w:uiPriority w:val="99"/>
    <w:unhideWhenUsed/>
    <w:rsid w:val="00897E62"/>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897E62"/>
    <w:rPr>
      <w:rFonts w:ascii="Consolas" w:hAnsi="Consolas" w:cs="Times New Roman"/>
      <w:sz w:val="21"/>
      <w:szCs w:val="21"/>
      <w:lang w:eastAsia="en-US"/>
    </w:rPr>
  </w:style>
  <w:style w:type="character" w:customStyle="1" w:styleId="Nevyeenzmnka1">
    <w:name w:val="Nevyřešená zmínka1"/>
    <w:basedOn w:val="Standardnpsmoodstavce"/>
    <w:uiPriority w:val="99"/>
    <w:semiHidden/>
    <w:unhideWhenUsed/>
    <w:rsid w:val="00916388"/>
    <w:rPr>
      <w:color w:val="605E5C"/>
      <w:shd w:val="clear" w:color="auto" w:fill="E1DFDD"/>
    </w:rPr>
  </w:style>
  <w:style w:type="paragraph" w:customStyle="1" w:styleId="Zkladnodstavec">
    <w:name w:val="[Základní odstavec]"/>
    <w:basedOn w:val="Normln"/>
    <w:qFormat/>
    <w:rsid w:val="0034333C"/>
    <w:pPr>
      <w:spacing w:line="288" w:lineRule="auto"/>
      <w:textAlignment w:val="center"/>
    </w:pPr>
    <w:rPr>
      <w:rFonts w:ascii="MinionPro-Regular" w:eastAsia="Calibri" w:hAnsi="MinionPro-Regular" w:cstheme="minorBidi"/>
      <w:color w:val="000000"/>
      <w:szCs w:val="22"/>
      <w:lang w:eastAsia="en-US"/>
    </w:rPr>
  </w:style>
  <w:style w:type="character" w:customStyle="1" w:styleId="Nevyeenzmnka10">
    <w:name w:val="Nevyřešená zmínka10"/>
    <w:basedOn w:val="Standardnpsmoodstavce"/>
    <w:uiPriority w:val="99"/>
    <w:semiHidden/>
    <w:unhideWhenUsed/>
    <w:rsid w:val="000814D8"/>
    <w:rPr>
      <w:color w:val="605E5C"/>
      <w:shd w:val="clear" w:color="auto" w:fill="E1DFDD"/>
    </w:rPr>
  </w:style>
  <w:style w:type="character" w:customStyle="1" w:styleId="apple-converted-space">
    <w:name w:val="apple-converted-space"/>
    <w:basedOn w:val="Standardnpsmoodstavce"/>
    <w:qFormat/>
    <w:rsid w:val="000B15CC"/>
  </w:style>
  <w:style w:type="character" w:customStyle="1" w:styleId="sourcedocument">
    <w:name w:val="sourcedocument"/>
    <w:basedOn w:val="Standardnpsmoodstavce"/>
    <w:rsid w:val="001D66AE"/>
  </w:style>
  <w:style w:type="character" w:customStyle="1" w:styleId="apple-style-span">
    <w:name w:val="apple-style-span"/>
    <w:basedOn w:val="Standardnpsmoodstavce"/>
    <w:rsid w:val="001D66AE"/>
  </w:style>
  <w:style w:type="character" w:customStyle="1" w:styleId="Internetovodkaz">
    <w:name w:val="Internetový odkaz"/>
    <w:basedOn w:val="Standardnpsmoodstavce"/>
    <w:uiPriority w:val="99"/>
    <w:rsid w:val="000B5E37"/>
    <w:rPr>
      <w:color w:val="0000FF"/>
      <w:u w:val="single"/>
    </w:rPr>
  </w:style>
  <w:style w:type="paragraph" w:customStyle="1" w:styleId="FreeFormA">
    <w:name w:val="Free Form A"/>
    <w:rsid w:val="00436F78"/>
    <w:rPr>
      <w:rFonts w:ascii="System Font Regular" w:eastAsia="ヒラギノ角ゴ Pro W3" w:hAnsi="System Font Regular" w:cs="Times New Roman"/>
      <w:color w:val="000000"/>
      <w:szCs w:val="20"/>
    </w:rPr>
  </w:style>
  <w:style w:type="paragraph" w:customStyle="1" w:styleId="FreeFormAA">
    <w:name w:val="Free Form A A"/>
    <w:rsid w:val="00436F78"/>
    <w:rPr>
      <w:rFonts w:ascii="System Font Regular" w:eastAsia="ヒラギノ角ゴ Pro W3" w:hAnsi="System Font Regular" w:cs="Times New Roman"/>
      <w:color w:val="000000"/>
      <w:szCs w:val="20"/>
    </w:rPr>
  </w:style>
  <w:style w:type="paragraph" w:customStyle="1" w:styleId="FreeFormB">
    <w:name w:val="Free Form B"/>
    <w:rsid w:val="00B345A5"/>
    <w:rPr>
      <w:rFonts w:ascii="Times New Roman" w:eastAsia="ヒラギノ角ゴ Pro W3" w:hAnsi="Times New Roman" w:cs="Times New Roman"/>
      <w:color w:val="000000"/>
      <w:sz w:val="20"/>
      <w:szCs w:val="20"/>
    </w:rPr>
  </w:style>
  <w:style w:type="paragraph" w:customStyle="1" w:styleId="Body">
    <w:name w:val="Body"/>
    <w:rsid w:val="00B15BB5"/>
    <w:rPr>
      <w:rFonts w:ascii="Helvetica" w:eastAsia="ヒラギノ角ゴ Pro W3" w:hAnsi="Helvetica" w:cs="Times New Roman"/>
      <w:color w:val="000000"/>
      <w:sz w:val="24"/>
      <w:szCs w:val="20"/>
    </w:rPr>
  </w:style>
  <w:style w:type="paragraph" w:customStyle="1" w:styleId="Literatura">
    <w:name w:val="Literatura"/>
    <w:basedOn w:val="Normln"/>
    <w:qFormat/>
    <w:rsid w:val="00937691"/>
    <w:pPr>
      <w:tabs>
        <w:tab w:val="right" w:pos="709"/>
        <w:tab w:val="left" w:pos="851"/>
      </w:tabs>
      <w:spacing w:before="60" w:after="60" w:line="360" w:lineRule="auto"/>
      <w:ind w:left="851" w:hanging="851"/>
      <w:jc w:val="both"/>
    </w:pPr>
    <w:rPr>
      <w:rFonts w:ascii="Trebuchet MS" w:hAnsi="Trebuchet MS"/>
    </w:rPr>
  </w:style>
  <w:style w:type="paragraph" w:customStyle="1" w:styleId="Prosttext1">
    <w:name w:val="Prostý text1"/>
    <w:basedOn w:val="Normln"/>
    <w:rsid w:val="007751E6"/>
    <w:pPr>
      <w:suppressAutoHyphens/>
    </w:pPr>
    <w:rPr>
      <w:rFonts w:ascii="Calibri" w:eastAsia="Calibri" w:hAnsi="Calibri"/>
      <w:sz w:val="22"/>
      <w:szCs w:val="21"/>
      <w:lang w:eastAsia="zh-CN"/>
    </w:rPr>
  </w:style>
  <w:style w:type="paragraph" w:customStyle="1" w:styleId="Zkladntext1">
    <w:name w:val="Základní text1"/>
    <w:rsid w:val="007C353B"/>
    <w:pPr>
      <w:spacing w:after="140" w:line="288" w:lineRule="auto"/>
    </w:pPr>
    <w:rPr>
      <w:rFonts w:ascii="Times New Roman" w:eastAsia="ヒラギノ角ゴ Pro W3" w:hAnsi="Times New Roman" w:cs="Times New Roman"/>
      <w:color w:val="00000A"/>
      <w:sz w:val="20"/>
      <w:szCs w:val="20"/>
    </w:rPr>
  </w:style>
  <w:style w:type="paragraph" w:customStyle="1" w:styleId="Textbody">
    <w:name w:val="Text body"/>
    <w:basedOn w:val="Normln"/>
    <w:rsid w:val="00EC2FF6"/>
    <w:pPr>
      <w:suppressAutoHyphens/>
      <w:autoSpaceDN w:val="0"/>
      <w:spacing w:after="120"/>
    </w:pPr>
    <w:rPr>
      <w:kern w:val="3"/>
      <w:sz w:val="20"/>
      <w:szCs w:val="20"/>
    </w:rPr>
  </w:style>
  <w:style w:type="character" w:customStyle="1" w:styleId="StrongEmphasis">
    <w:name w:val="Strong Emphasis"/>
    <w:rsid w:val="00EC2FF6"/>
    <w:rPr>
      <w:b/>
      <w:bCs/>
    </w:rPr>
  </w:style>
  <w:style w:type="character" w:customStyle="1" w:styleId="a-size-large">
    <w:name w:val="a-size-large"/>
    <w:basedOn w:val="Standardnpsmoodstavce"/>
    <w:rsid w:val="00A31EC0"/>
  </w:style>
  <w:style w:type="character" w:customStyle="1" w:styleId="lrzxr">
    <w:name w:val="lrzxr"/>
    <w:basedOn w:val="Standardnpsmoodstavce"/>
    <w:rsid w:val="00A31EC0"/>
  </w:style>
  <w:style w:type="character" w:customStyle="1" w:styleId="content-listtext">
    <w:name w:val="content-list__text"/>
    <w:basedOn w:val="Standardnpsmoodstavce"/>
    <w:rsid w:val="00A94EC7"/>
  </w:style>
  <w:style w:type="paragraph" w:customStyle="1" w:styleId="Vchoz">
    <w:name w:val="Výchozí"/>
    <w:rsid w:val="009D2D04"/>
    <w:rPr>
      <w:rFonts w:ascii="Helvetica Neue" w:eastAsia="Helvetica Neue" w:hAnsi="Helvetica Neue" w:cs="Helvetica Neue"/>
      <w:color w:val="000000"/>
    </w:rPr>
  </w:style>
  <w:style w:type="character" w:customStyle="1" w:styleId="Nevyeenzmnka2">
    <w:name w:val="Nevyřešená zmínka2"/>
    <w:basedOn w:val="Standardnpsmoodstavce"/>
    <w:uiPriority w:val="99"/>
    <w:semiHidden/>
    <w:unhideWhenUsed/>
    <w:rsid w:val="00517A53"/>
    <w:rPr>
      <w:color w:val="605E5C"/>
      <w:shd w:val="clear" w:color="auto" w:fill="E1DFDD"/>
    </w:rPr>
  </w:style>
  <w:style w:type="character" w:customStyle="1" w:styleId="fontstyle01">
    <w:name w:val="fontstyle01"/>
    <w:basedOn w:val="Standardnpsmoodstavce"/>
    <w:rsid w:val="009B7355"/>
    <w:rPr>
      <w:rFonts w:ascii="TimesNewRomanPSMT" w:hAnsi="TimesNewRomanPSMT" w:hint="default"/>
      <w:b w:val="0"/>
      <w:bCs w:val="0"/>
      <w:i w:val="0"/>
      <w:iCs w:val="0"/>
      <w:color w:val="000000"/>
      <w:sz w:val="20"/>
      <w:szCs w:val="20"/>
    </w:rPr>
  </w:style>
  <w:style w:type="character" w:customStyle="1" w:styleId="fontstyle21">
    <w:name w:val="fontstyle21"/>
    <w:basedOn w:val="Standardnpsmoodstavce"/>
    <w:rsid w:val="00692987"/>
    <w:rPr>
      <w:rFonts w:ascii="TimesNewRomanPSMT" w:hAnsi="TimesNewRomanPSMT" w:hint="default"/>
      <w:b w:val="0"/>
      <w:bCs w:val="0"/>
      <w:i w:val="0"/>
      <w:iCs w:val="0"/>
      <w:color w:val="000000"/>
      <w:sz w:val="20"/>
      <w:szCs w:val="20"/>
    </w:rPr>
  </w:style>
  <w:style w:type="paragraph" w:customStyle="1" w:styleId="BasicParagraph">
    <w:name w:val="[Basic Paragraph]"/>
    <w:basedOn w:val="Normln"/>
    <w:uiPriority w:val="99"/>
    <w:rsid w:val="002B318D"/>
    <w:pPr>
      <w:autoSpaceDE w:val="0"/>
      <w:autoSpaceDN w:val="0"/>
      <w:adjustRightInd w:val="0"/>
      <w:spacing w:line="288" w:lineRule="auto"/>
      <w:textAlignment w:val="center"/>
    </w:pPr>
    <w:rPr>
      <w:rFonts w:eastAsia="Calibri"/>
      <w:color w:val="000000"/>
      <w:lang w:val="en-US" w:eastAsia="en-US"/>
    </w:rPr>
  </w:style>
  <w:style w:type="character" w:customStyle="1" w:styleId="normaltextrun">
    <w:name w:val="normaltextrun"/>
    <w:basedOn w:val="Standardnpsmoodstavce"/>
    <w:qFormat/>
    <w:rsid w:val="009E1DC4"/>
  </w:style>
  <w:style w:type="character" w:customStyle="1" w:styleId="spellingerror">
    <w:name w:val="spellingerror"/>
    <w:basedOn w:val="Standardnpsmoodstavce"/>
    <w:rsid w:val="009E1DC4"/>
  </w:style>
  <w:style w:type="paragraph" w:customStyle="1" w:styleId="Obsahtabulky">
    <w:name w:val="Obsah tabulky"/>
    <w:basedOn w:val="Normln"/>
    <w:qFormat/>
    <w:rsid w:val="005A10F1"/>
    <w:pPr>
      <w:suppressLineNumbers/>
    </w:pPr>
    <w:rPr>
      <w:rFonts w:ascii="Liberation Serif" w:eastAsia="SimSun" w:hAnsi="Liberation Serif" w:cs="Arial"/>
      <w:color w:val="00000A"/>
      <w:lang w:eastAsia="zh-CN" w:bidi="hi-IN"/>
    </w:rPr>
  </w:style>
  <w:style w:type="character" w:customStyle="1" w:styleId="a-size-base">
    <w:name w:val="a-size-base"/>
    <w:basedOn w:val="Standardnpsmoodstavce"/>
    <w:rsid w:val="009549FC"/>
  </w:style>
  <w:style w:type="paragraph" w:customStyle="1" w:styleId="paragraph">
    <w:name w:val="paragraph"/>
    <w:basedOn w:val="Normln"/>
    <w:qFormat/>
    <w:rsid w:val="003E5D9E"/>
    <w:pPr>
      <w:spacing w:before="100" w:beforeAutospacing="1" w:after="100" w:afterAutospacing="1"/>
    </w:pPr>
  </w:style>
  <w:style w:type="character" w:customStyle="1" w:styleId="eop">
    <w:name w:val="eop"/>
    <w:basedOn w:val="Standardnpsmoodstavce"/>
    <w:rsid w:val="003E5D9E"/>
  </w:style>
  <w:style w:type="paragraph" w:customStyle="1" w:styleId="-wm-msonormal">
    <w:name w:val="-wm-msonormal"/>
    <w:basedOn w:val="Normln"/>
    <w:rsid w:val="007D06F3"/>
    <w:pPr>
      <w:spacing w:before="100" w:beforeAutospacing="1" w:after="100" w:afterAutospacing="1"/>
    </w:pPr>
  </w:style>
  <w:style w:type="character" w:customStyle="1" w:styleId="-wm-normaltextrun">
    <w:name w:val="-wm-normaltextrun"/>
    <w:basedOn w:val="Standardnpsmoodstavce"/>
    <w:rsid w:val="007D06F3"/>
  </w:style>
  <w:style w:type="character" w:customStyle="1" w:styleId="-wm-eop">
    <w:name w:val="-wm-eop"/>
    <w:basedOn w:val="Standardnpsmoodstavce"/>
    <w:rsid w:val="007D06F3"/>
  </w:style>
  <w:style w:type="paragraph" w:customStyle="1" w:styleId="-wm-paragraph">
    <w:name w:val="-wm-paragraph"/>
    <w:basedOn w:val="Normln"/>
    <w:rsid w:val="009C4F95"/>
    <w:pPr>
      <w:spacing w:before="100" w:beforeAutospacing="1" w:after="100" w:afterAutospacing="1"/>
    </w:pPr>
  </w:style>
  <w:style w:type="character" w:customStyle="1" w:styleId="-wm-spellingerror">
    <w:name w:val="-wm-spellingerror"/>
    <w:basedOn w:val="Standardnpsmoodstavce"/>
    <w:rsid w:val="009C4F95"/>
  </w:style>
  <w:style w:type="paragraph" w:styleId="z-Zatekformule">
    <w:name w:val="HTML Top of Form"/>
    <w:basedOn w:val="Normln"/>
    <w:next w:val="Normln"/>
    <w:link w:val="z-ZatekformuleChar"/>
    <w:hidden/>
    <w:uiPriority w:val="99"/>
    <w:semiHidden/>
    <w:unhideWhenUsed/>
    <w:rsid w:val="00452CA0"/>
    <w:pPr>
      <w:pBdr>
        <w:bottom w:val="single" w:sz="6" w:space="1" w:color="auto"/>
      </w:pBdr>
      <w:jc w:val="center"/>
    </w:pPr>
    <w:rPr>
      <w:rFonts w:ascii="Arial" w:hAnsi="Arial" w:cs="Arial"/>
      <w:vanish/>
      <w:sz w:val="16"/>
      <w:szCs w:val="16"/>
    </w:rPr>
  </w:style>
  <w:style w:type="character" w:customStyle="1" w:styleId="z-ZatekformuleChar">
    <w:name w:val="z-Začátek formuláře Char"/>
    <w:basedOn w:val="Standardnpsmoodstavce"/>
    <w:link w:val="z-Zatekformule"/>
    <w:uiPriority w:val="99"/>
    <w:semiHidden/>
    <w:rsid w:val="00452CA0"/>
    <w:rPr>
      <w:rFonts w:ascii="Arial" w:eastAsia="Times New Roman" w:hAnsi="Arial"/>
      <w:vanish/>
      <w:sz w:val="16"/>
      <w:szCs w:val="16"/>
    </w:rPr>
  </w:style>
  <w:style w:type="character" w:customStyle="1" w:styleId="Nevyeenzmnka3">
    <w:name w:val="Nevyřešená zmínka3"/>
    <w:basedOn w:val="Standardnpsmoodstavce"/>
    <w:uiPriority w:val="99"/>
    <w:semiHidden/>
    <w:unhideWhenUsed/>
    <w:rsid w:val="00B25A1E"/>
    <w:rPr>
      <w:color w:val="605E5C"/>
      <w:shd w:val="clear" w:color="auto" w:fill="E1DFDD"/>
    </w:rPr>
  </w:style>
  <w:style w:type="character" w:customStyle="1" w:styleId="contextualspellingandgrammarerror">
    <w:name w:val="contextualspellingandgrammarerror"/>
    <w:basedOn w:val="Standardnpsmoodstavce"/>
    <w:rsid w:val="00B25A1E"/>
  </w:style>
  <w:style w:type="character" w:customStyle="1" w:styleId="scxw49133225">
    <w:name w:val="scxw49133225"/>
    <w:basedOn w:val="Standardnpsmoodstavce"/>
    <w:rsid w:val="00B25A1E"/>
  </w:style>
  <w:style w:type="character" w:customStyle="1" w:styleId="markedcontent">
    <w:name w:val="markedcontent"/>
    <w:basedOn w:val="Standardnpsmoodstavce"/>
    <w:rsid w:val="00B25A1E"/>
  </w:style>
  <w:style w:type="paragraph" w:styleId="Titulek">
    <w:name w:val="caption"/>
    <w:basedOn w:val="Normln"/>
    <w:next w:val="Normln"/>
    <w:unhideWhenUsed/>
    <w:qFormat/>
    <w:locked/>
    <w:rsid w:val="00B25A1E"/>
    <w:rPr>
      <w:rFonts w:ascii="Arial Narrow" w:hAnsi="Arial Narrow"/>
      <w:b/>
      <w:bCs/>
      <w:sz w:val="20"/>
      <w:szCs w:val="20"/>
    </w:rPr>
  </w:style>
  <w:style w:type="table" w:customStyle="1" w:styleId="Tabulkasmkou4zvraznn218">
    <w:name w:val="Tabulka s mřížkou 4 – zvýraznění 218"/>
    <w:basedOn w:val="Normlntabulka"/>
    <w:uiPriority w:val="49"/>
    <w:rsid w:val="00B25A1E"/>
    <w:rPr>
      <w:rFonts w:ascii="Trebuchet MS" w:eastAsia="Times New Roman" w:hAnsi="Trebuchet MS" w:cs="Times New Roman"/>
      <w:sz w:val="24"/>
      <w:szCs w:val="24"/>
    </w:rPr>
    <w:tblPr>
      <w:tblStyleRowBandSize w:val="1"/>
      <w:tblStyleColBandSize w:val="1"/>
      <w:tblInd w:w="0" w:type="nil"/>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Nevyeenzmnka4">
    <w:name w:val="Nevyřešená zmínka4"/>
    <w:basedOn w:val="Standardnpsmoodstavce"/>
    <w:uiPriority w:val="99"/>
    <w:semiHidden/>
    <w:unhideWhenUsed/>
    <w:rsid w:val="002F5C81"/>
    <w:rPr>
      <w:color w:val="605E5C"/>
      <w:shd w:val="clear" w:color="auto" w:fill="E1DFDD"/>
    </w:rPr>
  </w:style>
  <w:style w:type="character" w:customStyle="1" w:styleId="Nevyeenzmnka5">
    <w:name w:val="Nevyřešená zmínka5"/>
    <w:basedOn w:val="Standardnpsmoodstavce"/>
    <w:uiPriority w:val="99"/>
    <w:semiHidden/>
    <w:unhideWhenUsed/>
    <w:rsid w:val="00585500"/>
    <w:rPr>
      <w:color w:val="605E5C"/>
      <w:shd w:val="clear" w:color="auto" w:fill="E1DFDD"/>
    </w:rPr>
  </w:style>
  <w:style w:type="character" w:customStyle="1" w:styleId="app-value">
    <w:name w:val="app-value"/>
    <w:basedOn w:val="Standardnpsmoodstavce"/>
    <w:rsid w:val="001C74A6"/>
  </w:style>
  <w:style w:type="paragraph" w:customStyle="1" w:styleId="s15">
    <w:name w:val="s15"/>
    <w:basedOn w:val="Normln"/>
    <w:rsid w:val="00183E93"/>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568">
      <w:bodyDiv w:val="1"/>
      <w:marLeft w:val="0"/>
      <w:marRight w:val="0"/>
      <w:marTop w:val="0"/>
      <w:marBottom w:val="0"/>
      <w:divBdr>
        <w:top w:val="none" w:sz="0" w:space="0" w:color="auto"/>
        <w:left w:val="none" w:sz="0" w:space="0" w:color="auto"/>
        <w:bottom w:val="none" w:sz="0" w:space="0" w:color="auto"/>
        <w:right w:val="none" w:sz="0" w:space="0" w:color="auto"/>
      </w:divBdr>
    </w:div>
    <w:div w:id="10765438">
      <w:bodyDiv w:val="1"/>
      <w:marLeft w:val="0"/>
      <w:marRight w:val="0"/>
      <w:marTop w:val="0"/>
      <w:marBottom w:val="0"/>
      <w:divBdr>
        <w:top w:val="none" w:sz="0" w:space="0" w:color="auto"/>
        <w:left w:val="none" w:sz="0" w:space="0" w:color="auto"/>
        <w:bottom w:val="none" w:sz="0" w:space="0" w:color="auto"/>
        <w:right w:val="none" w:sz="0" w:space="0" w:color="auto"/>
      </w:divBdr>
    </w:div>
    <w:div w:id="24018670">
      <w:bodyDiv w:val="1"/>
      <w:marLeft w:val="0"/>
      <w:marRight w:val="0"/>
      <w:marTop w:val="0"/>
      <w:marBottom w:val="0"/>
      <w:divBdr>
        <w:top w:val="none" w:sz="0" w:space="0" w:color="auto"/>
        <w:left w:val="none" w:sz="0" w:space="0" w:color="auto"/>
        <w:bottom w:val="none" w:sz="0" w:space="0" w:color="auto"/>
        <w:right w:val="none" w:sz="0" w:space="0" w:color="auto"/>
      </w:divBdr>
    </w:div>
    <w:div w:id="25255507">
      <w:bodyDiv w:val="1"/>
      <w:marLeft w:val="0"/>
      <w:marRight w:val="0"/>
      <w:marTop w:val="0"/>
      <w:marBottom w:val="0"/>
      <w:divBdr>
        <w:top w:val="none" w:sz="0" w:space="0" w:color="auto"/>
        <w:left w:val="none" w:sz="0" w:space="0" w:color="auto"/>
        <w:bottom w:val="none" w:sz="0" w:space="0" w:color="auto"/>
        <w:right w:val="none" w:sz="0" w:space="0" w:color="auto"/>
      </w:divBdr>
    </w:div>
    <w:div w:id="26374784">
      <w:bodyDiv w:val="1"/>
      <w:marLeft w:val="0"/>
      <w:marRight w:val="0"/>
      <w:marTop w:val="0"/>
      <w:marBottom w:val="0"/>
      <w:divBdr>
        <w:top w:val="none" w:sz="0" w:space="0" w:color="auto"/>
        <w:left w:val="none" w:sz="0" w:space="0" w:color="auto"/>
        <w:bottom w:val="none" w:sz="0" w:space="0" w:color="auto"/>
        <w:right w:val="none" w:sz="0" w:space="0" w:color="auto"/>
      </w:divBdr>
    </w:div>
    <w:div w:id="26684229">
      <w:bodyDiv w:val="1"/>
      <w:marLeft w:val="0"/>
      <w:marRight w:val="0"/>
      <w:marTop w:val="0"/>
      <w:marBottom w:val="0"/>
      <w:divBdr>
        <w:top w:val="none" w:sz="0" w:space="0" w:color="auto"/>
        <w:left w:val="none" w:sz="0" w:space="0" w:color="auto"/>
        <w:bottom w:val="none" w:sz="0" w:space="0" w:color="auto"/>
        <w:right w:val="none" w:sz="0" w:space="0" w:color="auto"/>
      </w:divBdr>
    </w:div>
    <w:div w:id="29696544">
      <w:bodyDiv w:val="1"/>
      <w:marLeft w:val="0"/>
      <w:marRight w:val="0"/>
      <w:marTop w:val="0"/>
      <w:marBottom w:val="0"/>
      <w:divBdr>
        <w:top w:val="none" w:sz="0" w:space="0" w:color="auto"/>
        <w:left w:val="none" w:sz="0" w:space="0" w:color="auto"/>
        <w:bottom w:val="none" w:sz="0" w:space="0" w:color="auto"/>
        <w:right w:val="none" w:sz="0" w:space="0" w:color="auto"/>
      </w:divBdr>
    </w:div>
    <w:div w:id="35132535">
      <w:bodyDiv w:val="1"/>
      <w:marLeft w:val="0"/>
      <w:marRight w:val="0"/>
      <w:marTop w:val="0"/>
      <w:marBottom w:val="0"/>
      <w:divBdr>
        <w:top w:val="none" w:sz="0" w:space="0" w:color="auto"/>
        <w:left w:val="none" w:sz="0" w:space="0" w:color="auto"/>
        <w:bottom w:val="none" w:sz="0" w:space="0" w:color="auto"/>
        <w:right w:val="none" w:sz="0" w:space="0" w:color="auto"/>
      </w:divBdr>
    </w:div>
    <w:div w:id="40398325">
      <w:bodyDiv w:val="1"/>
      <w:marLeft w:val="0"/>
      <w:marRight w:val="0"/>
      <w:marTop w:val="0"/>
      <w:marBottom w:val="0"/>
      <w:divBdr>
        <w:top w:val="none" w:sz="0" w:space="0" w:color="auto"/>
        <w:left w:val="none" w:sz="0" w:space="0" w:color="auto"/>
        <w:bottom w:val="none" w:sz="0" w:space="0" w:color="auto"/>
        <w:right w:val="none" w:sz="0" w:space="0" w:color="auto"/>
      </w:divBdr>
    </w:div>
    <w:div w:id="53896918">
      <w:bodyDiv w:val="1"/>
      <w:marLeft w:val="0"/>
      <w:marRight w:val="0"/>
      <w:marTop w:val="0"/>
      <w:marBottom w:val="0"/>
      <w:divBdr>
        <w:top w:val="none" w:sz="0" w:space="0" w:color="auto"/>
        <w:left w:val="none" w:sz="0" w:space="0" w:color="auto"/>
        <w:bottom w:val="none" w:sz="0" w:space="0" w:color="auto"/>
        <w:right w:val="none" w:sz="0" w:space="0" w:color="auto"/>
      </w:divBdr>
    </w:div>
    <w:div w:id="68355668">
      <w:bodyDiv w:val="1"/>
      <w:marLeft w:val="0"/>
      <w:marRight w:val="0"/>
      <w:marTop w:val="0"/>
      <w:marBottom w:val="0"/>
      <w:divBdr>
        <w:top w:val="none" w:sz="0" w:space="0" w:color="auto"/>
        <w:left w:val="none" w:sz="0" w:space="0" w:color="auto"/>
        <w:bottom w:val="none" w:sz="0" w:space="0" w:color="auto"/>
        <w:right w:val="none" w:sz="0" w:space="0" w:color="auto"/>
      </w:divBdr>
    </w:div>
    <w:div w:id="69468278">
      <w:bodyDiv w:val="1"/>
      <w:marLeft w:val="0"/>
      <w:marRight w:val="0"/>
      <w:marTop w:val="0"/>
      <w:marBottom w:val="0"/>
      <w:divBdr>
        <w:top w:val="none" w:sz="0" w:space="0" w:color="auto"/>
        <w:left w:val="none" w:sz="0" w:space="0" w:color="auto"/>
        <w:bottom w:val="none" w:sz="0" w:space="0" w:color="auto"/>
        <w:right w:val="none" w:sz="0" w:space="0" w:color="auto"/>
      </w:divBdr>
    </w:div>
    <w:div w:id="69887280">
      <w:bodyDiv w:val="1"/>
      <w:marLeft w:val="0"/>
      <w:marRight w:val="0"/>
      <w:marTop w:val="0"/>
      <w:marBottom w:val="0"/>
      <w:divBdr>
        <w:top w:val="none" w:sz="0" w:space="0" w:color="auto"/>
        <w:left w:val="none" w:sz="0" w:space="0" w:color="auto"/>
        <w:bottom w:val="none" w:sz="0" w:space="0" w:color="auto"/>
        <w:right w:val="none" w:sz="0" w:space="0" w:color="auto"/>
      </w:divBdr>
    </w:div>
    <w:div w:id="74933716">
      <w:bodyDiv w:val="1"/>
      <w:marLeft w:val="0"/>
      <w:marRight w:val="0"/>
      <w:marTop w:val="0"/>
      <w:marBottom w:val="0"/>
      <w:divBdr>
        <w:top w:val="none" w:sz="0" w:space="0" w:color="auto"/>
        <w:left w:val="none" w:sz="0" w:space="0" w:color="auto"/>
        <w:bottom w:val="none" w:sz="0" w:space="0" w:color="auto"/>
        <w:right w:val="none" w:sz="0" w:space="0" w:color="auto"/>
      </w:divBdr>
    </w:div>
    <w:div w:id="79454743">
      <w:bodyDiv w:val="1"/>
      <w:marLeft w:val="0"/>
      <w:marRight w:val="0"/>
      <w:marTop w:val="0"/>
      <w:marBottom w:val="0"/>
      <w:divBdr>
        <w:top w:val="none" w:sz="0" w:space="0" w:color="auto"/>
        <w:left w:val="none" w:sz="0" w:space="0" w:color="auto"/>
        <w:bottom w:val="none" w:sz="0" w:space="0" w:color="auto"/>
        <w:right w:val="none" w:sz="0" w:space="0" w:color="auto"/>
      </w:divBdr>
    </w:div>
    <w:div w:id="84152075">
      <w:bodyDiv w:val="1"/>
      <w:marLeft w:val="0"/>
      <w:marRight w:val="0"/>
      <w:marTop w:val="0"/>
      <w:marBottom w:val="0"/>
      <w:divBdr>
        <w:top w:val="none" w:sz="0" w:space="0" w:color="auto"/>
        <w:left w:val="none" w:sz="0" w:space="0" w:color="auto"/>
        <w:bottom w:val="none" w:sz="0" w:space="0" w:color="auto"/>
        <w:right w:val="none" w:sz="0" w:space="0" w:color="auto"/>
      </w:divBdr>
    </w:div>
    <w:div w:id="94911716">
      <w:bodyDiv w:val="1"/>
      <w:marLeft w:val="0"/>
      <w:marRight w:val="0"/>
      <w:marTop w:val="0"/>
      <w:marBottom w:val="0"/>
      <w:divBdr>
        <w:top w:val="none" w:sz="0" w:space="0" w:color="auto"/>
        <w:left w:val="none" w:sz="0" w:space="0" w:color="auto"/>
        <w:bottom w:val="none" w:sz="0" w:space="0" w:color="auto"/>
        <w:right w:val="none" w:sz="0" w:space="0" w:color="auto"/>
      </w:divBdr>
    </w:div>
    <w:div w:id="101875391">
      <w:bodyDiv w:val="1"/>
      <w:marLeft w:val="0"/>
      <w:marRight w:val="0"/>
      <w:marTop w:val="0"/>
      <w:marBottom w:val="0"/>
      <w:divBdr>
        <w:top w:val="none" w:sz="0" w:space="0" w:color="auto"/>
        <w:left w:val="none" w:sz="0" w:space="0" w:color="auto"/>
        <w:bottom w:val="none" w:sz="0" w:space="0" w:color="auto"/>
        <w:right w:val="none" w:sz="0" w:space="0" w:color="auto"/>
      </w:divBdr>
    </w:div>
    <w:div w:id="106971468">
      <w:bodyDiv w:val="1"/>
      <w:marLeft w:val="0"/>
      <w:marRight w:val="0"/>
      <w:marTop w:val="0"/>
      <w:marBottom w:val="0"/>
      <w:divBdr>
        <w:top w:val="none" w:sz="0" w:space="0" w:color="auto"/>
        <w:left w:val="none" w:sz="0" w:space="0" w:color="auto"/>
        <w:bottom w:val="none" w:sz="0" w:space="0" w:color="auto"/>
        <w:right w:val="none" w:sz="0" w:space="0" w:color="auto"/>
      </w:divBdr>
    </w:div>
    <w:div w:id="108816694">
      <w:bodyDiv w:val="1"/>
      <w:marLeft w:val="0"/>
      <w:marRight w:val="0"/>
      <w:marTop w:val="0"/>
      <w:marBottom w:val="0"/>
      <w:divBdr>
        <w:top w:val="none" w:sz="0" w:space="0" w:color="auto"/>
        <w:left w:val="none" w:sz="0" w:space="0" w:color="auto"/>
        <w:bottom w:val="none" w:sz="0" w:space="0" w:color="auto"/>
        <w:right w:val="none" w:sz="0" w:space="0" w:color="auto"/>
      </w:divBdr>
    </w:div>
    <w:div w:id="111825681">
      <w:bodyDiv w:val="1"/>
      <w:marLeft w:val="0"/>
      <w:marRight w:val="0"/>
      <w:marTop w:val="0"/>
      <w:marBottom w:val="0"/>
      <w:divBdr>
        <w:top w:val="none" w:sz="0" w:space="0" w:color="auto"/>
        <w:left w:val="none" w:sz="0" w:space="0" w:color="auto"/>
        <w:bottom w:val="none" w:sz="0" w:space="0" w:color="auto"/>
        <w:right w:val="none" w:sz="0" w:space="0" w:color="auto"/>
      </w:divBdr>
    </w:div>
    <w:div w:id="119686756">
      <w:bodyDiv w:val="1"/>
      <w:marLeft w:val="0"/>
      <w:marRight w:val="0"/>
      <w:marTop w:val="0"/>
      <w:marBottom w:val="0"/>
      <w:divBdr>
        <w:top w:val="none" w:sz="0" w:space="0" w:color="auto"/>
        <w:left w:val="none" w:sz="0" w:space="0" w:color="auto"/>
        <w:bottom w:val="none" w:sz="0" w:space="0" w:color="auto"/>
        <w:right w:val="none" w:sz="0" w:space="0" w:color="auto"/>
      </w:divBdr>
    </w:div>
    <w:div w:id="124393673">
      <w:bodyDiv w:val="1"/>
      <w:marLeft w:val="0"/>
      <w:marRight w:val="0"/>
      <w:marTop w:val="0"/>
      <w:marBottom w:val="0"/>
      <w:divBdr>
        <w:top w:val="none" w:sz="0" w:space="0" w:color="auto"/>
        <w:left w:val="none" w:sz="0" w:space="0" w:color="auto"/>
        <w:bottom w:val="none" w:sz="0" w:space="0" w:color="auto"/>
        <w:right w:val="none" w:sz="0" w:space="0" w:color="auto"/>
      </w:divBdr>
    </w:div>
    <w:div w:id="128061308">
      <w:bodyDiv w:val="1"/>
      <w:marLeft w:val="0"/>
      <w:marRight w:val="0"/>
      <w:marTop w:val="0"/>
      <w:marBottom w:val="0"/>
      <w:divBdr>
        <w:top w:val="none" w:sz="0" w:space="0" w:color="auto"/>
        <w:left w:val="none" w:sz="0" w:space="0" w:color="auto"/>
        <w:bottom w:val="none" w:sz="0" w:space="0" w:color="auto"/>
        <w:right w:val="none" w:sz="0" w:space="0" w:color="auto"/>
      </w:divBdr>
    </w:div>
    <w:div w:id="133986661">
      <w:bodyDiv w:val="1"/>
      <w:marLeft w:val="0"/>
      <w:marRight w:val="0"/>
      <w:marTop w:val="0"/>
      <w:marBottom w:val="0"/>
      <w:divBdr>
        <w:top w:val="none" w:sz="0" w:space="0" w:color="auto"/>
        <w:left w:val="none" w:sz="0" w:space="0" w:color="auto"/>
        <w:bottom w:val="none" w:sz="0" w:space="0" w:color="auto"/>
        <w:right w:val="none" w:sz="0" w:space="0" w:color="auto"/>
      </w:divBdr>
    </w:div>
    <w:div w:id="136806298">
      <w:bodyDiv w:val="1"/>
      <w:marLeft w:val="0"/>
      <w:marRight w:val="0"/>
      <w:marTop w:val="0"/>
      <w:marBottom w:val="0"/>
      <w:divBdr>
        <w:top w:val="none" w:sz="0" w:space="0" w:color="auto"/>
        <w:left w:val="none" w:sz="0" w:space="0" w:color="auto"/>
        <w:bottom w:val="none" w:sz="0" w:space="0" w:color="auto"/>
        <w:right w:val="none" w:sz="0" w:space="0" w:color="auto"/>
      </w:divBdr>
    </w:div>
    <w:div w:id="143787545">
      <w:bodyDiv w:val="1"/>
      <w:marLeft w:val="0"/>
      <w:marRight w:val="0"/>
      <w:marTop w:val="0"/>
      <w:marBottom w:val="0"/>
      <w:divBdr>
        <w:top w:val="none" w:sz="0" w:space="0" w:color="auto"/>
        <w:left w:val="none" w:sz="0" w:space="0" w:color="auto"/>
        <w:bottom w:val="none" w:sz="0" w:space="0" w:color="auto"/>
        <w:right w:val="none" w:sz="0" w:space="0" w:color="auto"/>
      </w:divBdr>
    </w:div>
    <w:div w:id="148402781">
      <w:bodyDiv w:val="1"/>
      <w:marLeft w:val="0"/>
      <w:marRight w:val="0"/>
      <w:marTop w:val="0"/>
      <w:marBottom w:val="0"/>
      <w:divBdr>
        <w:top w:val="none" w:sz="0" w:space="0" w:color="auto"/>
        <w:left w:val="none" w:sz="0" w:space="0" w:color="auto"/>
        <w:bottom w:val="none" w:sz="0" w:space="0" w:color="auto"/>
        <w:right w:val="none" w:sz="0" w:space="0" w:color="auto"/>
      </w:divBdr>
    </w:div>
    <w:div w:id="152726035">
      <w:bodyDiv w:val="1"/>
      <w:marLeft w:val="0"/>
      <w:marRight w:val="0"/>
      <w:marTop w:val="0"/>
      <w:marBottom w:val="0"/>
      <w:divBdr>
        <w:top w:val="none" w:sz="0" w:space="0" w:color="auto"/>
        <w:left w:val="none" w:sz="0" w:space="0" w:color="auto"/>
        <w:bottom w:val="none" w:sz="0" w:space="0" w:color="auto"/>
        <w:right w:val="none" w:sz="0" w:space="0" w:color="auto"/>
      </w:divBdr>
    </w:div>
    <w:div w:id="154686267">
      <w:bodyDiv w:val="1"/>
      <w:marLeft w:val="0"/>
      <w:marRight w:val="0"/>
      <w:marTop w:val="0"/>
      <w:marBottom w:val="0"/>
      <w:divBdr>
        <w:top w:val="none" w:sz="0" w:space="0" w:color="auto"/>
        <w:left w:val="none" w:sz="0" w:space="0" w:color="auto"/>
        <w:bottom w:val="none" w:sz="0" w:space="0" w:color="auto"/>
        <w:right w:val="none" w:sz="0" w:space="0" w:color="auto"/>
      </w:divBdr>
    </w:div>
    <w:div w:id="159389374">
      <w:bodyDiv w:val="1"/>
      <w:marLeft w:val="0"/>
      <w:marRight w:val="0"/>
      <w:marTop w:val="0"/>
      <w:marBottom w:val="0"/>
      <w:divBdr>
        <w:top w:val="none" w:sz="0" w:space="0" w:color="auto"/>
        <w:left w:val="none" w:sz="0" w:space="0" w:color="auto"/>
        <w:bottom w:val="none" w:sz="0" w:space="0" w:color="auto"/>
        <w:right w:val="none" w:sz="0" w:space="0" w:color="auto"/>
      </w:divBdr>
    </w:div>
    <w:div w:id="162627062">
      <w:bodyDiv w:val="1"/>
      <w:marLeft w:val="0"/>
      <w:marRight w:val="0"/>
      <w:marTop w:val="0"/>
      <w:marBottom w:val="0"/>
      <w:divBdr>
        <w:top w:val="none" w:sz="0" w:space="0" w:color="auto"/>
        <w:left w:val="none" w:sz="0" w:space="0" w:color="auto"/>
        <w:bottom w:val="none" w:sz="0" w:space="0" w:color="auto"/>
        <w:right w:val="none" w:sz="0" w:space="0" w:color="auto"/>
      </w:divBdr>
    </w:div>
    <w:div w:id="166360149">
      <w:bodyDiv w:val="1"/>
      <w:marLeft w:val="0"/>
      <w:marRight w:val="0"/>
      <w:marTop w:val="0"/>
      <w:marBottom w:val="0"/>
      <w:divBdr>
        <w:top w:val="none" w:sz="0" w:space="0" w:color="auto"/>
        <w:left w:val="none" w:sz="0" w:space="0" w:color="auto"/>
        <w:bottom w:val="none" w:sz="0" w:space="0" w:color="auto"/>
        <w:right w:val="none" w:sz="0" w:space="0" w:color="auto"/>
      </w:divBdr>
    </w:div>
    <w:div w:id="173764742">
      <w:bodyDiv w:val="1"/>
      <w:marLeft w:val="0"/>
      <w:marRight w:val="0"/>
      <w:marTop w:val="0"/>
      <w:marBottom w:val="0"/>
      <w:divBdr>
        <w:top w:val="none" w:sz="0" w:space="0" w:color="auto"/>
        <w:left w:val="none" w:sz="0" w:space="0" w:color="auto"/>
        <w:bottom w:val="none" w:sz="0" w:space="0" w:color="auto"/>
        <w:right w:val="none" w:sz="0" w:space="0" w:color="auto"/>
      </w:divBdr>
    </w:div>
    <w:div w:id="176039692">
      <w:bodyDiv w:val="1"/>
      <w:marLeft w:val="0"/>
      <w:marRight w:val="0"/>
      <w:marTop w:val="0"/>
      <w:marBottom w:val="0"/>
      <w:divBdr>
        <w:top w:val="none" w:sz="0" w:space="0" w:color="auto"/>
        <w:left w:val="none" w:sz="0" w:space="0" w:color="auto"/>
        <w:bottom w:val="none" w:sz="0" w:space="0" w:color="auto"/>
        <w:right w:val="none" w:sz="0" w:space="0" w:color="auto"/>
      </w:divBdr>
    </w:div>
    <w:div w:id="186337010">
      <w:bodyDiv w:val="1"/>
      <w:marLeft w:val="0"/>
      <w:marRight w:val="0"/>
      <w:marTop w:val="0"/>
      <w:marBottom w:val="0"/>
      <w:divBdr>
        <w:top w:val="none" w:sz="0" w:space="0" w:color="auto"/>
        <w:left w:val="none" w:sz="0" w:space="0" w:color="auto"/>
        <w:bottom w:val="none" w:sz="0" w:space="0" w:color="auto"/>
        <w:right w:val="none" w:sz="0" w:space="0" w:color="auto"/>
      </w:divBdr>
    </w:div>
    <w:div w:id="187186042">
      <w:bodyDiv w:val="1"/>
      <w:marLeft w:val="0"/>
      <w:marRight w:val="0"/>
      <w:marTop w:val="0"/>
      <w:marBottom w:val="0"/>
      <w:divBdr>
        <w:top w:val="none" w:sz="0" w:space="0" w:color="auto"/>
        <w:left w:val="none" w:sz="0" w:space="0" w:color="auto"/>
        <w:bottom w:val="none" w:sz="0" w:space="0" w:color="auto"/>
        <w:right w:val="none" w:sz="0" w:space="0" w:color="auto"/>
      </w:divBdr>
    </w:div>
    <w:div w:id="189146744">
      <w:bodyDiv w:val="1"/>
      <w:marLeft w:val="0"/>
      <w:marRight w:val="0"/>
      <w:marTop w:val="0"/>
      <w:marBottom w:val="0"/>
      <w:divBdr>
        <w:top w:val="none" w:sz="0" w:space="0" w:color="auto"/>
        <w:left w:val="none" w:sz="0" w:space="0" w:color="auto"/>
        <w:bottom w:val="none" w:sz="0" w:space="0" w:color="auto"/>
        <w:right w:val="none" w:sz="0" w:space="0" w:color="auto"/>
      </w:divBdr>
    </w:div>
    <w:div w:id="192039992">
      <w:bodyDiv w:val="1"/>
      <w:marLeft w:val="0"/>
      <w:marRight w:val="0"/>
      <w:marTop w:val="0"/>
      <w:marBottom w:val="0"/>
      <w:divBdr>
        <w:top w:val="none" w:sz="0" w:space="0" w:color="auto"/>
        <w:left w:val="none" w:sz="0" w:space="0" w:color="auto"/>
        <w:bottom w:val="none" w:sz="0" w:space="0" w:color="auto"/>
        <w:right w:val="none" w:sz="0" w:space="0" w:color="auto"/>
      </w:divBdr>
    </w:div>
    <w:div w:id="198784438">
      <w:bodyDiv w:val="1"/>
      <w:marLeft w:val="0"/>
      <w:marRight w:val="0"/>
      <w:marTop w:val="0"/>
      <w:marBottom w:val="0"/>
      <w:divBdr>
        <w:top w:val="none" w:sz="0" w:space="0" w:color="auto"/>
        <w:left w:val="none" w:sz="0" w:space="0" w:color="auto"/>
        <w:bottom w:val="none" w:sz="0" w:space="0" w:color="auto"/>
        <w:right w:val="none" w:sz="0" w:space="0" w:color="auto"/>
      </w:divBdr>
      <w:divsChild>
        <w:div w:id="1891726029">
          <w:marLeft w:val="0"/>
          <w:marRight w:val="0"/>
          <w:marTop w:val="0"/>
          <w:marBottom w:val="0"/>
          <w:divBdr>
            <w:top w:val="none" w:sz="0" w:space="0" w:color="auto"/>
            <w:left w:val="none" w:sz="0" w:space="0" w:color="auto"/>
            <w:bottom w:val="none" w:sz="0" w:space="0" w:color="auto"/>
            <w:right w:val="none" w:sz="0" w:space="0" w:color="auto"/>
          </w:divBdr>
        </w:div>
        <w:div w:id="1129712931">
          <w:marLeft w:val="0"/>
          <w:marRight w:val="0"/>
          <w:marTop w:val="0"/>
          <w:marBottom w:val="0"/>
          <w:divBdr>
            <w:top w:val="none" w:sz="0" w:space="0" w:color="auto"/>
            <w:left w:val="none" w:sz="0" w:space="0" w:color="auto"/>
            <w:bottom w:val="none" w:sz="0" w:space="0" w:color="auto"/>
            <w:right w:val="none" w:sz="0" w:space="0" w:color="auto"/>
          </w:divBdr>
        </w:div>
      </w:divsChild>
    </w:div>
    <w:div w:id="202599556">
      <w:bodyDiv w:val="1"/>
      <w:marLeft w:val="0"/>
      <w:marRight w:val="0"/>
      <w:marTop w:val="0"/>
      <w:marBottom w:val="0"/>
      <w:divBdr>
        <w:top w:val="none" w:sz="0" w:space="0" w:color="auto"/>
        <w:left w:val="none" w:sz="0" w:space="0" w:color="auto"/>
        <w:bottom w:val="none" w:sz="0" w:space="0" w:color="auto"/>
        <w:right w:val="none" w:sz="0" w:space="0" w:color="auto"/>
      </w:divBdr>
    </w:div>
    <w:div w:id="211038606">
      <w:bodyDiv w:val="1"/>
      <w:marLeft w:val="0"/>
      <w:marRight w:val="0"/>
      <w:marTop w:val="0"/>
      <w:marBottom w:val="0"/>
      <w:divBdr>
        <w:top w:val="none" w:sz="0" w:space="0" w:color="auto"/>
        <w:left w:val="none" w:sz="0" w:space="0" w:color="auto"/>
        <w:bottom w:val="none" w:sz="0" w:space="0" w:color="auto"/>
        <w:right w:val="none" w:sz="0" w:space="0" w:color="auto"/>
      </w:divBdr>
    </w:div>
    <w:div w:id="213350015">
      <w:bodyDiv w:val="1"/>
      <w:marLeft w:val="0"/>
      <w:marRight w:val="0"/>
      <w:marTop w:val="0"/>
      <w:marBottom w:val="0"/>
      <w:divBdr>
        <w:top w:val="none" w:sz="0" w:space="0" w:color="auto"/>
        <w:left w:val="none" w:sz="0" w:space="0" w:color="auto"/>
        <w:bottom w:val="none" w:sz="0" w:space="0" w:color="auto"/>
        <w:right w:val="none" w:sz="0" w:space="0" w:color="auto"/>
      </w:divBdr>
    </w:div>
    <w:div w:id="220137437">
      <w:bodyDiv w:val="1"/>
      <w:marLeft w:val="0"/>
      <w:marRight w:val="0"/>
      <w:marTop w:val="0"/>
      <w:marBottom w:val="0"/>
      <w:divBdr>
        <w:top w:val="none" w:sz="0" w:space="0" w:color="auto"/>
        <w:left w:val="none" w:sz="0" w:space="0" w:color="auto"/>
        <w:bottom w:val="none" w:sz="0" w:space="0" w:color="auto"/>
        <w:right w:val="none" w:sz="0" w:space="0" w:color="auto"/>
      </w:divBdr>
    </w:div>
    <w:div w:id="221186153">
      <w:bodyDiv w:val="1"/>
      <w:marLeft w:val="0"/>
      <w:marRight w:val="0"/>
      <w:marTop w:val="0"/>
      <w:marBottom w:val="0"/>
      <w:divBdr>
        <w:top w:val="none" w:sz="0" w:space="0" w:color="auto"/>
        <w:left w:val="none" w:sz="0" w:space="0" w:color="auto"/>
        <w:bottom w:val="none" w:sz="0" w:space="0" w:color="auto"/>
        <w:right w:val="none" w:sz="0" w:space="0" w:color="auto"/>
      </w:divBdr>
    </w:div>
    <w:div w:id="221329205">
      <w:bodyDiv w:val="1"/>
      <w:marLeft w:val="0"/>
      <w:marRight w:val="0"/>
      <w:marTop w:val="0"/>
      <w:marBottom w:val="0"/>
      <w:divBdr>
        <w:top w:val="none" w:sz="0" w:space="0" w:color="auto"/>
        <w:left w:val="none" w:sz="0" w:space="0" w:color="auto"/>
        <w:bottom w:val="none" w:sz="0" w:space="0" w:color="auto"/>
        <w:right w:val="none" w:sz="0" w:space="0" w:color="auto"/>
      </w:divBdr>
    </w:div>
    <w:div w:id="225919284">
      <w:bodyDiv w:val="1"/>
      <w:marLeft w:val="0"/>
      <w:marRight w:val="0"/>
      <w:marTop w:val="0"/>
      <w:marBottom w:val="0"/>
      <w:divBdr>
        <w:top w:val="none" w:sz="0" w:space="0" w:color="auto"/>
        <w:left w:val="none" w:sz="0" w:space="0" w:color="auto"/>
        <w:bottom w:val="none" w:sz="0" w:space="0" w:color="auto"/>
        <w:right w:val="none" w:sz="0" w:space="0" w:color="auto"/>
      </w:divBdr>
    </w:div>
    <w:div w:id="226230622">
      <w:bodyDiv w:val="1"/>
      <w:marLeft w:val="0"/>
      <w:marRight w:val="0"/>
      <w:marTop w:val="0"/>
      <w:marBottom w:val="0"/>
      <w:divBdr>
        <w:top w:val="none" w:sz="0" w:space="0" w:color="auto"/>
        <w:left w:val="none" w:sz="0" w:space="0" w:color="auto"/>
        <w:bottom w:val="none" w:sz="0" w:space="0" w:color="auto"/>
        <w:right w:val="none" w:sz="0" w:space="0" w:color="auto"/>
      </w:divBdr>
    </w:div>
    <w:div w:id="227957094">
      <w:bodyDiv w:val="1"/>
      <w:marLeft w:val="0"/>
      <w:marRight w:val="0"/>
      <w:marTop w:val="0"/>
      <w:marBottom w:val="0"/>
      <w:divBdr>
        <w:top w:val="none" w:sz="0" w:space="0" w:color="auto"/>
        <w:left w:val="none" w:sz="0" w:space="0" w:color="auto"/>
        <w:bottom w:val="none" w:sz="0" w:space="0" w:color="auto"/>
        <w:right w:val="none" w:sz="0" w:space="0" w:color="auto"/>
      </w:divBdr>
    </w:div>
    <w:div w:id="231082749">
      <w:bodyDiv w:val="1"/>
      <w:marLeft w:val="0"/>
      <w:marRight w:val="0"/>
      <w:marTop w:val="0"/>
      <w:marBottom w:val="0"/>
      <w:divBdr>
        <w:top w:val="none" w:sz="0" w:space="0" w:color="auto"/>
        <w:left w:val="none" w:sz="0" w:space="0" w:color="auto"/>
        <w:bottom w:val="none" w:sz="0" w:space="0" w:color="auto"/>
        <w:right w:val="none" w:sz="0" w:space="0" w:color="auto"/>
      </w:divBdr>
    </w:div>
    <w:div w:id="232205166">
      <w:bodyDiv w:val="1"/>
      <w:marLeft w:val="0"/>
      <w:marRight w:val="0"/>
      <w:marTop w:val="0"/>
      <w:marBottom w:val="0"/>
      <w:divBdr>
        <w:top w:val="none" w:sz="0" w:space="0" w:color="auto"/>
        <w:left w:val="none" w:sz="0" w:space="0" w:color="auto"/>
        <w:bottom w:val="none" w:sz="0" w:space="0" w:color="auto"/>
        <w:right w:val="none" w:sz="0" w:space="0" w:color="auto"/>
      </w:divBdr>
    </w:div>
    <w:div w:id="243684734">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57719149">
      <w:bodyDiv w:val="1"/>
      <w:marLeft w:val="0"/>
      <w:marRight w:val="0"/>
      <w:marTop w:val="0"/>
      <w:marBottom w:val="0"/>
      <w:divBdr>
        <w:top w:val="none" w:sz="0" w:space="0" w:color="auto"/>
        <w:left w:val="none" w:sz="0" w:space="0" w:color="auto"/>
        <w:bottom w:val="none" w:sz="0" w:space="0" w:color="auto"/>
        <w:right w:val="none" w:sz="0" w:space="0" w:color="auto"/>
      </w:divBdr>
    </w:div>
    <w:div w:id="258103100">
      <w:bodyDiv w:val="1"/>
      <w:marLeft w:val="0"/>
      <w:marRight w:val="0"/>
      <w:marTop w:val="0"/>
      <w:marBottom w:val="0"/>
      <w:divBdr>
        <w:top w:val="none" w:sz="0" w:space="0" w:color="auto"/>
        <w:left w:val="none" w:sz="0" w:space="0" w:color="auto"/>
        <w:bottom w:val="none" w:sz="0" w:space="0" w:color="auto"/>
        <w:right w:val="none" w:sz="0" w:space="0" w:color="auto"/>
      </w:divBdr>
    </w:div>
    <w:div w:id="265309596">
      <w:bodyDiv w:val="1"/>
      <w:marLeft w:val="0"/>
      <w:marRight w:val="0"/>
      <w:marTop w:val="0"/>
      <w:marBottom w:val="0"/>
      <w:divBdr>
        <w:top w:val="none" w:sz="0" w:space="0" w:color="auto"/>
        <w:left w:val="none" w:sz="0" w:space="0" w:color="auto"/>
        <w:bottom w:val="none" w:sz="0" w:space="0" w:color="auto"/>
        <w:right w:val="none" w:sz="0" w:space="0" w:color="auto"/>
      </w:divBdr>
    </w:div>
    <w:div w:id="266010834">
      <w:bodyDiv w:val="1"/>
      <w:marLeft w:val="0"/>
      <w:marRight w:val="0"/>
      <w:marTop w:val="0"/>
      <w:marBottom w:val="0"/>
      <w:divBdr>
        <w:top w:val="none" w:sz="0" w:space="0" w:color="auto"/>
        <w:left w:val="none" w:sz="0" w:space="0" w:color="auto"/>
        <w:bottom w:val="none" w:sz="0" w:space="0" w:color="auto"/>
        <w:right w:val="none" w:sz="0" w:space="0" w:color="auto"/>
      </w:divBdr>
    </w:div>
    <w:div w:id="268242360">
      <w:bodyDiv w:val="1"/>
      <w:marLeft w:val="0"/>
      <w:marRight w:val="0"/>
      <w:marTop w:val="0"/>
      <w:marBottom w:val="0"/>
      <w:divBdr>
        <w:top w:val="none" w:sz="0" w:space="0" w:color="auto"/>
        <w:left w:val="none" w:sz="0" w:space="0" w:color="auto"/>
        <w:bottom w:val="none" w:sz="0" w:space="0" w:color="auto"/>
        <w:right w:val="none" w:sz="0" w:space="0" w:color="auto"/>
      </w:divBdr>
    </w:div>
    <w:div w:id="268243998">
      <w:bodyDiv w:val="1"/>
      <w:marLeft w:val="0"/>
      <w:marRight w:val="0"/>
      <w:marTop w:val="0"/>
      <w:marBottom w:val="0"/>
      <w:divBdr>
        <w:top w:val="none" w:sz="0" w:space="0" w:color="auto"/>
        <w:left w:val="none" w:sz="0" w:space="0" w:color="auto"/>
        <w:bottom w:val="none" w:sz="0" w:space="0" w:color="auto"/>
        <w:right w:val="none" w:sz="0" w:space="0" w:color="auto"/>
      </w:divBdr>
    </w:div>
    <w:div w:id="269047548">
      <w:bodyDiv w:val="1"/>
      <w:marLeft w:val="0"/>
      <w:marRight w:val="0"/>
      <w:marTop w:val="0"/>
      <w:marBottom w:val="0"/>
      <w:divBdr>
        <w:top w:val="none" w:sz="0" w:space="0" w:color="auto"/>
        <w:left w:val="none" w:sz="0" w:space="0" w:color="auto"/>
        <w:bottom w:val="none" w:sz="0" w:space="0" w:color="auto"/>
        <w:right w:val="none" w:sz="0" w:space="0" w:color="auto"/>
      </w:divBdr>
    </w:div>
    <w:div w:id="271598640">
      <w:bodyDiv w:val="1"/>
      <w:marLeft w:val="0"/>
      <w:marRight w:val="0"/>
      <w:marTop w:val="0"/>
      <w:marBottom w:val="0"/>
      <w:divBdr>
        <w:top w:val="none" w:sz="0" w:space="0" w:color="auto"/>
        <w:left w:val="none" w:sz="0" w:space="0" w:color="auto"/>
        <w:bottom w:val="none" w:sz="0" w:space="0" w:color="auto"/>
        <w:right w:val="none" w:sz="0" w:space="0" w:color="auto"/>
      </w:divBdr>
    </w:div>
    <w:div w:id="275717374">
      <w:bodyDiv w:val="1"/>
      <w:marLeft w:val="0"/>
      <w:marRight w:val="0"/>
      <w:marTop w:val="0"/>
      <w:marBottom w:val="0"/>
      <w:divBdr>
        <w:top w:val="none" w:sz="0" w:space="0" w:color="auto"/>
        <w:left w:val="none" w:sz="0" w:space="0" w:color="auto"/>
        <w:bottom w:val="none" w:sz="0" w:space="0" w:color="auto"/>
        <w:right w:val="none" w:sz="0" w:space="0" w:color="auto"/>
      </w:divBdr>
    </w:div>
    <w:div w:id="277642110">
      <w:bodyDiv w:val="1"/>
      <w:marLeft w:val="0"/>
      <w:marRight w:val="0"/>
      <w:marTop w:val="0"/>
      <w:marBottom w:val="0"/>
      <w:divBdr>
        <w:top w:val="none" w:sz="0" w:space="0" w:color="auto"/>
        <w:left w:val="none" w:sz="0" w:space="0" w:color="auto"/>
        <w:bottom w:val="none" w:sz="0" w:space="0" w:color="auto"/>
        <w:right w:val="none" w:sz="0" w:space="0" w:color="auto"/>
      </w:divBdr>
    </w:div>
    <w:div w:id="277764045">
      <w:bodyDiv w:val="1"/>
      <w:marLeft w:val="0"/>
      <w:marRight w:val="0"/>
      <w:marTop w:val="0"/>
      <w:marBottom w:val="0"/>
      <w:divBdr>
        <w:top w:val="none" w:sz="0" w:space="0" w:color="auto"/>
        <w:left w:val="none" w:sz="0" w:space="0" w:color="auto"/>
        <w:bottom w:val="none" w:sz="0" w:space="0" w:color="auto"/>
        <w:right w:val="none" w:sz="0" w:space="0" w:color="auto"/>
      </w:divBdr>
    </w:div>
    <w:div w:id="281766610">
      <w:bodyDiv w:val="1"/>
      <w:marLeft w:val="0"/>
      <w:marRight w:val="0"/>
      <w:marTop w:val="0"/>
      <w:marBottom w:val="0"/>
      <w:divBdr>
        <w:top w:val="none" w:sz="0" w:space="0" w:color="auto"/>
        <w:left w:val="none" w:sz="0" w:space="0" w:color="auto"/>
        <w:bottom w:val="none" w:sz="0" w:space="0" w:color="auto"/>
        <w:right w:val="none" w:sz="0" w:space="0" w:color="auto"/>
      </w:divBdr>
    </w:div>
    <w:div w:id="282425755">
      <w:bodyDiv w:val="1"/>
      <w:marLeft w:val="0"/>
      <w:marRight w:val="0"/>
      <w:marTop w:val="0"/>
      <w:marBottom w:val="0"/>
      <w:divBdr>
        <w:top w:val="none" w:sz="0" w:space="0" w:color="auto"/>
        <w:left w:val="none" w:sz="0" w:space="0" w:color="auto"/>
        <w:bottom w:val="none" w:sz="0" w:space="0" w:color="auto"/>
        <w:right w:val="none" w:sz="0" w:space="0" w:color="auto"/>
      </w:divBdr>
    </w:div>
    <w:div w:id="288055971">
      <w:bodyDiv w:val="1"/>
      <w:marLeft w:val="0"/>
      <w:marRight w:val="0"/>
      <w:marTop w:val="0"/>
      <w:marBottom w:val="0"/>
      <w:divBdr>
        <w:top w:val="none" w:sz="0" w:space="0" w:color="auto"/>
        <w:left w:val="none" w:sz="0" w:space="0" w:color="auto"/>
        <w:bottom w:val="none" w:sz="0" w:space="0" w:color="auto"/>
        <w:right w:val="none" w:sz="0" w:space="0" w:color="auto"/>
      </w:divBdr>
    </w:div>
    <w:div w:id="289820776">
      <w:bodyDiv w:val="1"/>
      <w:marLeft w:val="0"/>
      <w:marRight w:val="0"/>
      <w:marTop w:val="0"/>
      <w:marBottom w:val="0"/>
      <w:divBdr>
        <w:top w:val="none" w:sz="0" w:space="0" w:color="auto"/>
        <w:left w:val="none" w:sz="0" w:space="0" w:color="auto"/>
        <w:bottom w:val="none" w:sz="0" w:space="0" w:color="auto"/>
        <w:right w:val="none" w:sz="0" w:space="0" w:color="auto"/>
      </w:divBdr>
    </w:div>
    <w:div w:id="289827524">
      <w:bodyDiv w:val="1"/>
      <w:marLeft w:val="0"/>
      <w:marRight w:val="0"/>
      <w:marTop w:val="0"/>
      <w:marBottom w:val="0"/>
      <w:divBdr>
        <w:top w:val="none" w:sz="0" w:space="0" w:color="auto"/>
        <w:left w:val="none" w:sz="0" w:space="0" w:color="auto"/>
        <w:bottom w:val="none" w:sz="0" w:space="0" w:color="auto"/>
        <w:right w:val="none" w:sz="0" w:space="0" w:color="auto"/>
      </w:divBdr>
    </w:div>
    <w:div w:id="295526098">
      <w:bodyDiv w:val="1"/>
      <w:marLeft w:val="0"/>
      <w:marRight w:val="0"/>
      <w:marTop w:val="0"/>
      <w:marBottom w:val="0"/>
      <w:divBdr>
        <w:top w:val="none" w:sz="0" w:space="0" w:color="auto"/>
        <w:left w:val="none" w:sz="0" w:space="0" w:color="auto"/>
        <w:bottom w:val="none" w:sz="0" w:space="0" w:color="auto"/>
        <w:right w:val="none" w:sz="0" w:space="0" w:color="auto"/>
      </w:divBdr>
    </w:div>
    <w:div w:id="310065953">
      <w:bodyDiv w:val="1"/>
      <w:marLeft w:val="0"/>
      <w:marRight w:val="0"/>
      <w:marTop w:val="0"/>
      <w:marBottom w:val="0"/>
      <w:divBdr>
        <w:top w:val="none" w:sz="0" w:space="0" w:color="auto"/>
        <w:left w:val="none" w:sz="0" w:space="0" w:color="auto"/>
        <w:bottom w:val="none" w:sz="0" w:space="0" w:color="auto"/>
        <w:right w:val="none" w:sz="0" w:space="0" w:color="auto"/>
      </w:divBdr>
    </w:div>
    <w:div w:id="328604554">
      <w:bodyDiv w:val="1"/>
      <w:marLeft w:val="0"/>
      <w:marRight w:val="0"/>
      <w:marTop w:val="0"/>
      <w:marBottom w:val="0"/>
      <w:divBdr>
        <w:top w:val="none" w:sz="0" w:space="0" w:color="auto"/>
        <w:left w:val="none" w:sz="0" w:space="0" w:color="auto"/>
        <w:bottom w:val="none" w:sz="0" w:space="0" w:color="auto"/>
        <w:right w:val="none" w:sz="0" w:space="0" w:color="auto"/>
      </w:divBdr>
    </w:div>
    <w:div w:id="333188460">
      <w:bodyDiv w:val="1"/>
      <w:marLeft w:val="0"/>
      <w:marRight w:val="0"/>
      <w:marTop w:val="0"/>
      <w:marBottom w:val="0"/>
      <w:divBdr>
        <w:top w:val="none" w:sz="0" w:space="0" w:color="auto"/>
        <w:left w:val="none" w:sz="0" w:space="0" w:color="auto"/>
        <w:bottom w:val="none" w:sz="0" w:space="0" w:color="auto"/>
        <w:right w:val="none" w:sz="0" w:space="0" w:color="auto"/>
      </w:divBdr>
    </w:div>
    <w:div w:id="337736516">
      <w:bodyDiv w:val="1"/>
      <w:marLeft w:val="0"/>
      <w:marRight w:val="0"/>
      <w:marTop w:val="0"/>
      <w:marBottom w:val="0"/>
      <w:divBdr>
        <w:top w:val="none" w:sz="0" w:space="0" w:color="auto"/>
        <w:left w:val="none" w:sz="0" w:space="0" w:color="auto"/>
        <w:bottom w:val="none" w:sz="0" w:space="0" w:color="auto"/>
        <w:right w:val="none" w:sz="0" w:space="0" w:color="auto"/>
      </w:divBdr>
    </w:div>
    <w:div w:id="342511226">
      <w:bodyDiv w:val="1"/>
      <w:marLeft w:val="0"/>
      <w:marRight w:val="0"/>
      <w:marTop w:val="0"/>
      <w:marBottom w:val="0"/>
      <w:divBdr>
        <w:top w:val="none" w:sz="0" w:space="0" w:color="auto"/>
        <w:left w:val="none" w:sz="0" w:space="0" w:color="auto"/>
        <w:bottom w:val="none" w:sz="0" w:space="0" w:color="auto"/>
        <w:right w:val="none" w:sz="0" w:space="0" w:color="auto"/>
      </w:divBdr>
    </w:div>
    <w:div w:id="349189897">
      <w:bodyDiv w:val="1"/>
      <w:marLeft w:val="0"/>
      <w:marRight w:val="0"/>
      <w:marTop w:val="0"/>
      <w:marBottom w:val="0"/>
      <w:divBdr>
        <w:top w:val="none" w:sz="0" w:space="0" w:color="auto"/>
        <w:left w:val="none" w:sz="0" w:space="0" w:color="auto"/>
        <w:bottom w:val="none" w:sz="0" w:space="0" w:color="auto"/>
        <w:right w:val="none" w:sz="0" w:space="0" w:color="auto"/>
      </w:divBdr>
    </w:div>
    <w:div w:id="349599855">
      <w:bodyDiv w:val="1"/>
      <w:marLeft w:val="0"/>
      <w:marRight w:val="0"/>
      <w:marTop w:val="0"/>
      <w:marBottom w:val="0"/>
      <w:divBdr>
        <w:top w:val="none" w:sz="0" w:space="0" w:color="auto"/>
        <w:left w:val="none" w:sz="0" w:space="0" w:color="auto"/>
        <w:bottom w:val="none" w:sz="0" w:space="0" w:color="auto"/>
        <w:right w:val="none" w:sz="0" w:space="0" w:color="auto"/>
      </w:divBdr>
    </w:div>
    <w:div w:id="350224515">
      <w:bodyDiv w:val="1"/>
      <w:marLeft w:val="0"/>
      <w:marRight w:val="0"/>
      <w:marTop w:val="0"/>
      <w:marBottom w:val="0"/>
      <w:divBdr>
        <w:top w:val="none" w:sz="0" w:space="0" w:color="auto"/>
        <w:left w:val="none" w:sz="0" w:space="0" w:color="auto"/>
        <w:bottom w:val="none" w:sz="0" w:space="0" w:color="auto"/>
        <w:right w:val="none" w:sz="0" w:space="0" w:color="auto"/>
      </w:divBdr>
    </w:div>
    <w:div w:id="351348381">
      <w:bodyDiv w:val="1"/>
      <w:marLeft w:val="0"/>
      <w:marRight w:val="0"/>
      <w:marTop w:val="0"/>
      <w:marBottom w:val="0"/>
      <w:divBdr>
        <w:top w:val="none" w:sz="0" w:space="0" w:color="auto"/>
        <w:left w:val="none" w:sz="0" w:space="0" w:color="auto"/>
        <w:bottom w:val="none" w:sz="0" w:space="0" w:color="auto"/>
        <w:right w:val="none" w:sz="0" w:space="0" w:color="auto"/>
      </w:divBdr>
    </w:div>
    <w:div w:id="354576050">
      <w:bodyDiv w:val="1"/>
      <w:marLeft w:val="0"/>
      <w:marRight w:val="0"/>
      <w:marTop w:val="0"/>
      <w:marBottom w:val="0"/>
      <w:divBdr>
        <w:top w:val="none" w:sz="0" w:space="0" w:color="auto"/>
        <w:left w:val="none" w:sz="0" w:space="0" w:color="auto"/>
        <w:bottom w:val="none" w:sz="0" w:space="0" w:color="auto"/>
        <w:right w:val="none" w:sz="0" w:space="0" w:color="auto"/>
      </w:divBdr>
    </w:div>
    <w:div w:id="368649872">
      <w:bodyDiv w:val="1"/>
      <w:marLeft w:val="0"/>
      <w:marRight w:val="0"/>
      <w:marTop w:val="0"/>
      <w:marBottom w:val="0"/>
      <w:divBdr>
        <w:top w:val="none" w:sz="0" w:space="0" w:color="auto"/>
        <w:left w:val="none" w:sz="0" w:space="0" w:color="auto"/>
        <w:bottom w:val="none" w:sz="0" w:space="0" w:color="auto"/>
        <w:right w:val="none" w:sz="0" w:space="0" w:color="auto"/>
      </w:divBdr>
    </w:div>
    <w:div w:id="379593627">
      <w:bodyDiv w:val="1"/>
      <w:marLeft w:val="0"/>
      <w:marRight w:val="0"/>
      <w:marTop w:val="0"/>
      <w:marBottom w:val="0"/>
      <w:divBdr>
        <w:top w:val="none" w:sz="0" w:space="0" w:color="auto"/>
        <w:left w:val="none" w:sz="0" w:space="0" w:color="auto"/>
        <w:bottom w:val="none" w:sz="0" w:space="0" w:color="auto"/>
        <w:right w:val="none" w:sz="0" w:space="0" w:color="auto"/>
      </w:divBdr>
    </w:div>
    <w:div w:id="388920092">
      <w:bodyDiv w:val="1"/>
      <w:marLeft w:val="0"/>
      <w:marRight w:val="0"/>
      <w:marTop w:val="0"/>
      <w:marBottom w:val="0"/>
      <w:divBdr>
        <w:top w:val="none" w:sz="0" w:space="0" w:color="auto"/>
        <w:left w:val="none" w:sz="0" w:space="0" w:color="auto"/>
        <w:bottom w:val="none" w:sz="0" w:space="0" w:color="auto"/>
        <w:right w:val="none" w:sz="0" w:space="0" w:color="auto"/>
      </w:divBdr>
    </w:div>
    <w:div w:id="396172096">
      <w:bodyDiv w:val="1"/>
      <w:marLeft w:val="0"/>
      <w:marRight w:val="0"/>
      <w:marTop w:val="0"/>
      <w:marBottom w:val="0"/>
      <w:divBdr>
        <w:top w:val="none" w:sz="0" w:space="0" w:color="auto"/>
        <w:left w:val="none" w:sz="0" w:space="0" w:color="auto"/>
        <w:bottom w:val="none" w:sz="0" w:space="0" w:color="auto"/>
        <w:right w:val="none" w:sz="0" w:space="0" w:color="auto"/>
      </w:divBdr>
    </w:div>
    <w:div w:id="397094233">
      <w:bodyDiv w:val="1"/>
      <w:marLeft w:val="0"/>
      <w:marRight w:val="0"/>
      <w:marTop w:val="0"/>
      <w:marBottom w:val="0"/>
      <w:divBdr>
        <w:top w:val="none" w:sz="0" w:space="0" w:color="auto"/>
        <w:left w:val="none" w:sz="0" w:space="0" w:color="auto"/>
        <w:bottom w:val="none" w:sz="0" w:space="0" w:color="auto"/>
        <w:right w:val="none" w:sz="0" w:space="0" w:color="auto"/>
      </w:divBdr>
    </w:div>
    <w:div w:id="403067843">
      <w:bodyDiv w:val="1"/>
      <w:marLeft w:val="0"/>
      <w:marRight w:val="0"/>
      <w:marTop w:val="0"/>
      <w:marBottom w:val="0"/>
      <w:divBdr>
        <w:top w:val="none" w:sz="0" w:space="0" w:color="auto"/>
        <w:left w:val="none" w:sz="0" w:space="0" w:color="auto"/>
        <w:bottom w:val="none" w:sz="0" w:space="0" w:color="auto"/>
        <w:right w:val="none" w:sz="0" w:space="0" w:color="auto"/>
      </w:divBdr>
    </w:div>
    <w:div w:id="416899302">
      <w:bodyDiv w:val="1"/>
      <w:marLeft w:val="0"/>
      <w:marRight w:val="0"/>
      <w:marTop w:val="0"/>
      <w:marBottom w:val="0"/>
      <w:divBdr>
        <w:top w:val="none" w:sz="0" w:space="0" w:color="auto"/>
        <w:left w:val="none" w:sz="0" w:space="0" w:color="auto"/>
        <w:bottom w:val="none" w:sz="0" w:space="0" w:color="auto"/>
        <w:right w:val="none" w:sz="0" w:space="0" w:color="auto"/>
      </w:divBdr>
    </w:div>
    <w:div w:id="418212698">
      <w:bodyDiv w:val="1"/>
      <w:marLeft w:val="0"/>
      <w:marRight w:val="0"/>
      <w:marTop w:val="0"/>
      <w:marBottom w:val="0"/>
      <w:divBdr>
        <w:top w:val="none" w:sz="0" w:space="0" w:color="auto"/>
        <w:left w:val="none" w:sz="0" w:space="0" w:color="auto"/>
        <w:bottom w:val="none" w:sz="0" w:space="0" w:color="auto"/>
        <w:right w:val="none" w:sz="0" w:space="0" w:color="auto"/>
      </w:divBdr>
    </w:div>
    <w:div w:id="420221063">
      <w:bodyDiv w:val="1"/>
      <w:marLeft w:val="0"/>
      <w:marRight w:val="0"/>
      <w:marTop w:val="0"/>
      <w:marBottom w:val="0"/>
      <w:divBdr>
        <w:top w:val="none" w:sz="0" w:space="0" w:color="auto"/>
        <w:left w:val="none" w:sz="0" w:space="0" w:color="auto"/>
        <w:bottom w:val="none" w:sz="0" w:space="0" w:color="auto"/>
        <w:right w:val="none" w:sz="0" w:space="0" w:color="auto"/>
      </w:divBdr>
    </w:div>
    <w:div w:id="422191329">
      <w:bodyDiv w:val="1"/>
      <w:marLeft w:val="0"/>
      <w:marRight w:val="0"/>
      <w:marTop w:val="0"/>
      <w:marBottom w:val="0"/>
      <w:divBdr>
        <w:top w:val="none" w:sz="0" w:space="0" w:color="auto"/>
        <w:left w:val="none" w:sz="0" w:space="0" w:color="auto"/>
        <w:bottom w:val="none" w:sz="0" w:space="0" w:color="auto"/>
        <w:right w:val="none" w:sz="0" w:space="0" w:color="auto"/>
      </w:divBdr>
    </w:div>
    <w:div w:id="422266428">
      <w:bodyDiv w:val="1"/>
      <w:marLeft w:val="0"/>
      <w:marRight w:val="0"/>
      <w:marTop w:val="0"/>
      <w:marBottom w:val="0"/>
      <w:divBdr>
        <w:top w:val="none" w:sz="0" w:space="0" w:color="auto"/>
        <w:left w:val="none" w:sz="0" w:space="0" w:color="auto"/>
        <w:bottom w:val="none" w:sz="0" w:space="0" w:color="auto"/>
        <w:right w:val="none" w:sz="0" w:space="0" w:color="auto"/>
      </w:divBdr>
    </w:div>
    <w:div w:id="433327383">
      <w:bodyDiv w:val="1"/>
      <w:marLeft w:val="0"/>
      <w:marRight w:val="0"/>
      <w:marTop w:val="0"/>
      <w:marBottom w:val="0"/>
      <w:divBdr>
        <w:top w:val="none" w:sz="0" w:space="0" w:color="auto"/>
        <w:left w:val="none" w:sz="0" w:space="0" w:color="auto"/>
        <w:bottom w:val="none" w:sz="0" w:space="0" w:color="auto"/>
        <w:right w:val="none" w:sz="0" w:space="0" w:color="auto"/>
      </w:divBdr>
    </w:div>
    <w:div w:id="434328036">
      <w:bodyDiv w:val="1"/>
      <w:marLeft w:val="0"/>
      <w:marRight w:val="0"/>
      <w:marTop w:val="0"/>
      <w:marBottom w:val="0"/>
      <w:divBdr>
        <w:top w:val="none" w:sz="0" w:space="0" w:color="auto"/>
        <w:left w:val="none" w:sz="0" w:space="0" w:color="auto"/>
        <w:bottom w:val="none" w:sz="0" w:space="0" w:color="auto"/>
        <w:right w:val="none" w:sz="0" w:space="0" w:color="auto"/>
      </w:divBdr>
      <w:divsChild>
        <w:div w:id="485632687">
          <w:marLeft w:val="0"/>
          <w:marRight w:val="0"/>
          <w:marTop w:val="0"/>
          <w:marBottom w:val="0"/>
          <w:divBdr>
            <w:top w:val="none" w:sz="0" w:space="0" w:color="auto"/>
            <w:left w:val="none" w:sz="0" w:space="0" w:color="auto"/>
            <w:bottom w:val="none" w:sz="0" w:space="0" w:color="auto"/>
            <w:right w:val="none" w:sz="0" w:space="0" w:color="auto"/>
          </w:divBdr>
        </w:div>
        <w:div w:id="441657332">
          <w:marLeft w:val="0"/>
          <w:marRight w:val="0"/>
          <w:marTop w:val="0"/>
          <w:marBottom w:val="0"/>
          <w:divBdr>
            <w:top w:val="none" w:sz="0" w:space="0" w:color="auto"/>
            <w:left w:val="none" w:sz="0" w:space="0" w:color="auto"/>
            <w:bottom w:val="none" w:sz="0" w:space="0" w:color="auto"/>
            <w:right w:val="none" w:sz="0" w:space="0" w:color="auto"/>
          </w:divBdr>
        </w:div>
        <w:div w:id="1162887221">
          <w:marLeft w:val="0"/>
          <w:marRight w:val="0"/>
          <w:marTop w:val="0"/>
          <w:marBottom w:val="0"/>
          <w:divBdr>
            <w:top w:val="none" w:sz="0" w:space="0" w:color="auto"/>
            <w:left w:val="none" w:sz="0" w:space="0" w:color="auto"/>
            <w:bottom w:val="none" w:sz="0" w:space="0" w:color="auto"/>
            <w:right w:val="none" w:sz="0" w:space="0" w:color="auto"/>
          </w:divBdr>
        </w:div>
        <w:div w:id="1056204440">
          <w:marLeft w:val="0"/>
          <w:marRight w:val="0"/>
          <w:marTop w:val="0"/>
          <w:marBottom w:val="0"/>
          <w:divBdr>
            <w:top w:val="none" w:sz="0" w:space="0" w:color="auto"/>
            <w:left w:val="none" w:sz="0" w:space="0" w:color="auto"/>
            <w:bottom w:val="none" w:sz="0" w:space="0" w:color="auto"/>
            <w:right w:val="none" w:sz="0" w:space="0" w:color="auto"/>
          </w:divBdr>
        </w:div>
        <w:div w:id="96293273">
          <w:marLeft w:val="0"/>
          <w:marRight w:val="0"/>
          <w:marTop w:val="0"/>
          <w:marBottom w:val="0"/>
          <w:divBdr>
            <w:top w:val="none" w:sz="0" w:space="0" w:color="auto"/>
            <w:left w:val="none" w:sz="0" w:space="0" w:color="auto"/>
            <w:bottom w:val="none" w:sz="0" w:space="0" w:color="auto"/>
            <w:right w:val="none" w:sz="0" w:space="0" w:color="auto"/>
          </w:divBdr>
        </w:div>
        <w:div w:id="30617281">
          <w:marLeft w:val="0"/>
          <w:marRight w:val="0"/>
          <w:marTop w:val="0"/>
          <w:marBottom w:val="0"/>
          <w:divBdr>
            <w:top w:val="none" w:sz="0" w:space="0" w:color="auto"/>
            <w:left w:val="none" w:sz="0" w:space="0" w:color="auto"/>
            <w:bottom w:val="none" w:sz="0" w:space="0" w:color="auto"/>
            <w:right w:val="none" w:sz="0" w:space="0" w:color="auto"/>
          </w:divBdr>
        </w:div>
        <w:div w:id="1074011153">
          <w:marLeft w:val="0"/>
          <w:marRight w:val="0"/>
          <w:marTop w:val="0"/>
          <w:marBottom w:val="0"/>
          <w:divBdr>
            <w:top w:val="none" w:sz="0" w:space="0" w:color="auto"/>
            <w:left w:val="none" w:sz="0" w:space="0" w:color="auto"/>
            <w:bottom w:val="none" w:sz="0" w:space="0" w:color="auto"/>
            <w:right w:val="none" w:sz="0" w:space="0" w:color="auto"/>
          </w:divBdr>
        </w:div>
        <w:div w:id="1442071971">
          <w:marLeft w:val="0"/>
          <w:marRight w:val="0"/>
          <w:marTop w:val="0"/>
          <w:marBottom w:val="0"/>
          <w:divBdr>
            <w:top w:val="none" w:sz="0" w:space="0" w:color="auto"/>
            <w:left w:val="none" w:sz="0" w:space="0" w:color="auto"/>
            <w:bottom w:val="none" w:sz="0" w:space="0" w:color="auto"/>
            <w:right w:val="none" w:sz="0" w:space="0" w:color="auto"/>
          </w:divBdr>
        </w:div>
        <w:div w:id="620846727">
          <w:marLeft w:val="0"/>
          <w:marRight w:val="0"/>
          <w:marTop w:val="0"/>
          <w:marBottom w:val="0"/>
          <w:divBdr>
            <w:top w:val="none" w:sz="0" w:space="0" w:color="auto"/>
            <w:left w:val="none" w:sz="0" w:space="0" w:color="auto"/>
            <w:bottom w:val="none" w:sz="0" w:space="0" w:color="auto"/>
            <w:right w:val="none" w:sz="0" w:space="0" w:color="auto"/>
          </w:divBdr>
        </w:div>
        <w:div w:id="1928884641">
          <w:marLeft w:val="0"/>
          <w:marRight w:val="0"/>
          <w:marTop w:val="0"/>
          <w:marBottom w:val="0"/>
          <w:divBdr>
            <w:top w:val="none" w:sz="0" w:space="0" w:color="auto"/>
            <w:left w:val="none" w:sz="0" w:space="0" w:color="auto"/>
            <w:bottom w:val="none" w:sz="0" w:space="0" w:color="auto"/>
            <w:right w:val="none" w:sz="0" w:space="0" w:color="auto"/>
          </w:divBdr>
        </w:div>
        <w:div w:id="1247035974">
          <w:marLeft w:val="0"/>
          <w:marRight w:val="0"/>
          <w:marTop w:val="0"/>
          <w:marBottom w:val="0"/>
          <w:divBdr>
            <w:top w:val="none" w:sz="0" w:space="0" w:color="auto"/>
            <w:left w:val="none" w:sz="0" w:space="0" w:color="auto"/>
            <w:bottom w:val="none" w:sz="0" w:space="0" w:color="auto"/>
            <w:right w:val="none" w:sz="0" w:space="0" w:color="auto"/>
          </w:divBdr>
        </w:div>
        <w:div w:id="313873217">
          <w:marLeft w:val="0"/>
          <w:marRight w:val="0"/>
          <w:marTop w:val="0"/>
          <w:marBottom w:val="0"/>
          <w:divBdr>
            <w:top w:val="none" w:sz="0" w:space="0" w:color="auto"/>
            <w:left w:val="none" w:sz="0" w:space="0" w:color="auto"/>
            <w:bottom w:val="none" w:sz="0" w:space="0" w:color="auto"/>
            <w:right w:val="none" w:sz="0" w:space="0" w:color="auto"/>
          </w:divBdr>
        </w:div>
        <w:div w:id="2128963970">
          <w:marLeft w:val="0"/>
          <w:marRight w:val="0"/>
          <w:marTop w:val="0"/>
          <w:marBottom w:val="0"/>
          <w:divBdr>
            <w:top w:val="none" w:sz="0" w:space="0" w:color="auto"/>
            <w:left w:val="none" w:sz="0" w:space="0" w:color="auto"/>
            <w:bottom w:val="none" w:sz="0" w:space="0" w:color="auto"/>
            <w:right w:val="none" w:sz="0" w:space="0" w:color="auto"/>
          </w:divBdr>
        </w:div>
        <w:div w:id="1008948100">
          <w:marLeft w:val="0"/>
          <w:marRight w:val="0"/>
          <w:marTop w:val="0"/>
          <w:marBottom w:val="0"/>
          <w:divBdr>
            <w:top w:val="none" w:sz="0" w:space="0" w:color="auto"/>
            <w:left w:val="none" w:sz="0" w:space="0" w:color="auto"/>
            <w:bottom w:val="none" w:sz="0" w:space="0" w:color="auto"/>
            <w:right w:val="none" w:sz="0" w:space="0" w:color="auto"/>
          </w:divBdr>
        </w:div>
        <w:div w:id="383792639">
          <w:marLeft w:val="0"/>
          <w:marRight w:val="0"/>
          <w:marTop w:val="0"/>
          <w:marBottom w:val="0"/>
          <w:divBdr>
            <w:top w:val="none" w:sz="0" w:space="0" w:color="auto"/>
            <w:left w:val="none" w:sz="0" w:space="0" w:color="auto"/>
            <w:bottom w:val="none" w:sz="0" w:space="0" w:color="auto"/>
            <w:right w:val="none" w:sz="0" w:space="0" w:color="auto"/>
          </w:divBdr>
        </w:div>
      </w:divsChild>
    </w:div>
    <w:div w:id="438186748">
      <w:bodyDiv w:val="1"/>
      <w:marLeft w:val="0"/>
      <w:marRight w:val="0"/>
      <w:marTop w:val="0"/>
      <w:marBottom w:val="0"/>
      <w:divBdr>
        <w:top w:val="none" w:sz="0" w:space="0" w:color="auto"/>
        <w:left w:val="none" w:sz="0" w:space="0" w:color="auto"/>
        <w:bottom w:val="none" w:sz="0" w:space="0" w:color="auto"/>
        <w:right w:val="none" w:sz="0" w:space="0" w:color="auto"/>
      </w:divBdr>
    </w:div>
    <w:div w:id="448671401">
      <w:bodyDiv w:val="1"/>
      <w:marLeft w:val="0"/>
      <w:marRight w:val="0"/>
      <w:marTop w:val="0"/>
      <w:marBottom w:val="0"/>
      <w:divBdr>
        <w:top w:val="none" w:sz="0" w:space="0" w:color="auto"/>
        <w:left w:val="none" w:sz="0" w:space="0" w:color="auto"/>
        <w:bottom w:val="none" w:sz="0" w:space="0" w:color="auto"/>
        <w:right w:val="none" w:sz="0" w:space="0" w:color="auto"/>
      </w:divBdr>
    </w:div>
    <w:div w:id="462240058">
      <w:bodyDiv w:val="1"/>
      <w:marLeft w:val="0"/>
      <w:marRight w:val="0"/>
      <w:marTop w:val="0"/>
      <w:marBottom w:val="0"/>
      <w:divBdr>
        <w:top w:val="none" w:sz="0" w:space="0" w:color="auto"/>
        <w:left w:val="none" w:sz="0" w:space="0" w:color="auto"/>
        <w:bottom w:val="none" w:sz="0" w:space="0" w:color="auto"/>
        <w:right w:val="none" w:sz="0" w:space="0" w:color="auto"/>
      </w:divBdr>
    </w:div>
    <w:div w:id="468132807">
      <w:bodyDiv w:val="1"/>
      <w:marLeft w:val="0"/>
      <w:marRight w:val="0"/>
      <w:marTop w:val="0"/>
      <w:marBottom w:val="0"/>
      <w:divBdr>
        <w:top w:val="none" w:sz="0" w:space="0" w:color="auto"/>
        <w:left w:val="none" w:sz="0" w:space="0" w:color="auto"/>
        <w:bottom w:val="none" w:sz="0" w:space="0" w:color="auto"/>
        <w:right w:val="none" w:sz="0" w:space="0" w:color="auto"/>
      </w:divBdr>
    </w:div>
    <w:div w:id="471094577">
      <w:bodyDiv w:val="1"/>
      <w:marLeft w:val="0"/>
      <w:marRight w:val="0"/>
      <w:marTop w:val="0"/>
      <w:marBottom w:val="0"/>
      <w:divBdr>
        <w:top w:val="none" w:sz="0" w:space="0" w:color="auto"/>
        <w:left w:val="none" w:sz="0" w:space="0" w:color="auto"/>
        <w:bottom w:val="none" w:sz="0" w:space="0" w:color="auto"/>
        <w:right w:val="none" w:sz="0" w:space="0" w:color="auto"/>
      </w:divBdr>
      <w:divsChild>
        <w:div w:id="1853640809">
          <w:marLeft w:val="0"/>
          <w:marRight w:val="0"/>
          <w:marTop w:val="0"/>
          <w:marBottom w:val="0"/>
          <w:divBdr>
            <w:top w:val="none" w:sz="0" w:space="0" w:color="auto"/>
            <w:left w:val="none" w:sz="0" w:space="0" w:color="auto"/>
            <w:bottom w:val="none" w:sz="0" w:space="0" w:color="auto"/>
            <w:right w:val="none" w:sz="0" w:space="0" w:color="auto"/>
          </w:divBdr>
        </w:div>
        <w:div w:id="2048093582">
          <w:marLeft w:val="0"/>
          <w:marRight w:val="0"/>
          <w:marTop w:val="0"/>
          <w:marBottom w:val="0"/>
          <w:divBdr>
            <w:top w:val="none" w:sz="0" w:space="0" w:color="auto"/>
            <w:left w:val="none" w:sz="0" w:space="0" w:color="auto"/>
            <w:bottom w:val="none" w:sz="0" w:space="0" w:color="auto"/>
            <w:right w:val="none" w:sz="0" w:space="0" w:color="auto"/>
          </w:divBdr>
        </w:div>
      </w:divsChild>
    </w:div>
    <w:div w:id="477764644">
      <w:bodyDiv w:val="1"/>
      <w:marLeft w:val="0"/>
      <w:marRight w:val="0"/>
      <w:marTop w:val="0"/>
      <w:marBottom w:val="0"/>
      <w:divBdr>
        <w:top w:val="none" w:sz="0" w:space="0" w:color="auto"/>
        <w:left w:val="none" w:sz="0" w:space="0" w:color="auto"/>
        <w:bottom w:val="none" w:sz="0" w:space="0" w:color="auto"/>
        <w:right w:val="none" w:sz="0" w:space="0" w:color="auto"/>
      </w:divBdr>
    </w:div>
    <w:div w:id="486476253">
      <w:bodyDiv w:val="1"/>
      <w:marLeft w:val="0"/>
      <w:marRight w:val="0"/>
      <w:marTop w:val="0"/>
      <w:marBottom w:val="0"/>
      <w:divBdr>
        <w:top w:val="none" w:sz="0" w:space="0" w:color="auto"/>
        <w:left w:val="none" w:sz="0" w:space="0" w:color="auto"/>
        <w:bottom w:val="none" w:sz="0" w:space="0" w:color="auto"/>
        <w:right w:val="none" w:sz="0" w:space="0" w:color="auto"/>
      </w:divBdr>
    </w:div>
    <w:div w:id="488062769">
      <w:bodyDiv w:val="1"/>
      <w:marLeft w:val="0"/>
      <w:marRight w:val="0"/>
      <w:marTop w:val="0"/>
      <w:marBottom w:val="0"/>
      <w:divBdr>
        <w:top w:val="none" w:sz="0" w:space="0" w:color="auto"/>
        <w:left w:val="none" w:sz="0" w:space="0" w:color="auto"/>
        <w:bottom w:val="none" w:sz="0" w:space="0" w:color="auto"/>
        <w:right w:val="none" w:sz="0" w:space="0" w:color="auto"/>
      </w:divBdr>
    </w:div>
    <w:div w:id="494105518">
      <w:bodyDiv w:val="1"/>
      <w:marLeft w:val="0"/>
      <w:marRight w:val="0"/>
      <w:marTop w:val="0"/>
      <w:marBottom w:val="0"/>
      <w:divBdr>
        <w:top w:val="none" w:sz="0" w:space="0" w:color="auto"/>
        <w:left w:val="none" w:sz="0" w:space="0" w:color="auto"/>
        <w:bottom w:val="none" w:sz="0" w:space="0" w:color="auto"/>
        <w:right w:val="none" w:sz="0" w:space="0" w:color="auto"/>
      </w:divBdr>
    </w:div>
    <w:div w:id="499976209">
      <w:bodyDiv w:val="1"/>
      <w:marLeft w:val="0"/>
      <w:marRight w:val="0"/>
      <w:marTop w:val="0"/>
      <w:marBottom w:val="0"/>
      <w:divBdr>
        <w:top w:val="none" w:sz="0" w:space="0" w:color="auto"/>
        <w:left w:val="none" w:sz="0" w:space="0" w:color="auto"/>
        <w:bottom w:val="none" w:sz="0" w:space="0" w:color="auto"/>
        <w:right w:val="none" w:sz="0" w:space="0" w:color="auto"/>
      </w:divBdr>
    </w:div>
    <w:div w:id="503672577">
      <w:bodyDiv w:val="1"/>
      <w:marLeft w:val="0"/>
      <w:marRight w:val="0"/>
      <w:marTop w:val="0"/>
      <w:marBottom w:val="0"/>
      <w:divBdr>
        <w:top w:val="none" w:sz="0" w:space="0" w:color="auto"/>
        <w:left w:val="none" w:sz="0" w:space="0" w:color="auto"/>
        <w:bottom w:val="none" w:sz="0" w:space="0" w:color="auto"/>
        <w:right w:val="none" w:sz="0" w:space="0" w:color="auto"/>
      </w:divBdr>
    </w:div>
    <w:div w:id="510098408">
      <w:bodyDiv w:val="1"/>
      <w:marLeft w:val="0"/>
      <w:marRight w:val="0"/>
      <w:marTop w:val="0"/>
      <w:marBottom w:val="0"/>
      <w:divBdr>
        <w:top w:val="none" w:sz="0" w:space="0" w:color="auto"/>
        <w:left w:val="none" w:sz="0" w:space="0" w:color="auto"/>
        <w:bottom w:val="none" w:sz="0" w:space="0" w:color="auto"/>
        <w:right w:val="none" w:sz="0" w:space="0" w:color="auto"/>
      </w:divBdr>
    </w:div>
    <w:div w:id="518544941">
      <w:bodyDiv w:val="1"/>
      <w:marLeft w:val="0"/>
      <w:marRight w:val="0"/>
      <w:marTop w:val="0"/>
      <w:marBottom w:val="0"/>
      <w:divBdr>
        <w:top w:val="none" w:sz="0" w:space="0" w:color="auto"/>
        <w:left w:val="none" w:sz="0" w:space="0" w:color="auto"/>
        <w:bottom w:val="none" w:sz="0" w:space="0" w:color="auto"/>
        <w:right w:val="none" w:sz="0" w:space="0" w:color="auto"/>
      </w:divBdr>
    </w:div>
    <w:div w:id="519398293">
      <w:bodyDiv w:val="1"/>
      <w:marLeft w:val="0"/>
      <w:marRight w:val="0"/>
      <w:marTop w:val="0"/>
      <w:marBottom w:val="0"/>
      <w:divBdr>
        <w:top w:val="none" w:sz="0" w:space="0" w:color="auto"/>
        <w:left w:val="none" w:sz="0" w:space="0" w:color="auto"/>
        <w:bottom w:val="none" w:sz="0" w:space="0" w:color="auto"/>
        <w:right w:val="none" w:sz="0" w:space="0" w:color="auto"/>
      </w:divBdr>
    </w:div>
    <w:div w:id="520168271">
      <w:bodyDiv w:val="1"/>
      <w:marLeft w:val="0"/>
      <w:marRight w:val="0"/>
      <w:marTop w:val="0"/>
      <w:marBottom w:val="0"/>
      <w:divBdr>
        <w:top w:val="none" w:sz="0" w:space="0" w:color="auto"/>
        <w:left w:val="none" w:sz="0" w:space="0" w:color="auto"/>
        <w:bottom w:val="none" w:sz="0" w:space="0" w:color="auto"/>
        <w:right w:val="none" w:sz="0" w:space="0" w:color="auto"/>
      </w:divBdr>
    </w:div>
    <w:div w:id="522786249">
      <w:bodyDiv w:val="1"/>
      <w:marLeft w:val="0"/>
      <w:marRight w:val="0"/>
      <w:marTop w:val="0"/>
      <w:marBottom w:val="0"/>
      <w:divBdr>
        <w:top w:val="none" w:sz="0" w:space="0" w:color="auto"/>
        <w:left w:val="none" w:sz="0" w:space="0" w:color="auto"/>
        <w:bottom w:val="none" w:sz="0" w:space="0" w:color="auto"/>
        <w:right w:val="none" w:sz="0" w:space="0" w:color="auto"/>
      </w:divBdr>
    </w:div>
    <w:div w:id="523789618">
      <w:bodyDiv w:val="1"/>
      <w:marLeft w:val="0"/>
      <w:marRight w:val="0"/>
      <w:marTop w:val="0"/>
      <w:marBottom w:val="0"/>
      <w:divBdr>
        <w:top w:val="none" w:sz="0" w:space="0" w:color="auto"/>
        <w:left w:val="none" w:sz="0" w:space="0" w:color="auto"/>
        <w:bottom w:val="none" w:sz="0" w:space="0" w:color="auto"/>
        <w:right w:val="none" w:sz="0" w:space="0" w:color="auto"/>
      </w:divBdr>
    </w:div>
    <w:div w:id="532883738">
      <w:bodyDiv w:val="1"/>
      <w:marLeft w:val="0"/>
      <w:marRight w:val="0"/>
      <w:marTop w:val="0"/>
      <w:marBottom w:val="0"/>
      <w:divBdr>
        <w:top w:val="none" w:sz="0" w:space="0" w:color="auto"/>
        <w:left w:val="none" w:sz="0" w:space="0" w:color="auto"/>
        <w:bottom w:val="none" w:sz="0" w:space="0" w:color="auto"/>
        <w:right w:val="none" w:sz="0" w:space="0" w:color="auto"/>
      </w:divBdr>
    </w:div>
    <w:div w:id="533467838">
      <w:bodyDiv w:val="1"/>
      <w:marLeft w:val="0"/>
      <w:marRight w:val="0"/>
      <w:marTop w:val="0"/>
      <w:marBottom w:val="0"/>
      <w:divBdr>
        <w:top w:val="none" w:sz="0" w:space="0" w:color="auto"/>
        <w:left w:val="none" w:sz="0" w:space="0" w:color="auto"/>
        <w:bottom w:val="none" w:sz="0" w:space="0" w:color="auto"/>
        <w:right w:val="none" w:sz="0" w:space="0" w:color="auto"/>
      </w:divBdr>
    </w:div>
    <w:div w:id="542255224">
      <w:bodyDiv w:val="1"/>
      <w:marLeft w:val="0"/>
      <w:marRight w:val="0"/>
      <w:marTop w:val="0"/>
      <w:marBottom w:val="0"/>
      <w:divBdr>
        <w:top w:val="none" w:sz="0" w:space="0" w:color="auto"/>
        <w:left w:val="none" w:sz="0" w:space="0" w:color="auto"/>
        <w:bottom w:val="none" w:sz="0" w:space="0" w:color="auto"/>
        <w:right w:val="none" w:sz="0" w:space="0" w:color="auto"/>
      </w:divBdr>
    </w:div>
    <w:div w:id="547961930">
      <w:bodyDiv w:val="1"/>
      <w:marLeft w:val="0"/>
      <w:marRight w:val="0"/>
      <w:marTop w:val="0"/>
      <w:marBottom w:val="0"/>
      <w:divBdr>
        <w:top w:val="none" w:sz="0" w:space="0" w:color="auto"/>
        <w:left w:val="none" w:sz="0" w:space="0" w:color="auto"/>
        <w:bottom w:val="none" w:sz="0" w:space="0" w:color="auto"/>
        <w:right w:val="none" w:sz="0" w:space="0" w:color="auto"/>
      </w:divBdr>
    </w:div>
    <w:div w:id="556890796">
      <w:bodyDiv w:val="1"/>
      <w:marLeft w:val="0"/>
      <w:marRight w:val="0"/>
      <w:marTop w:val="0"/>
      <w:marBottom w:val="0"/>
      <w:divBdr>
        <w:top w:val="none" w:sz="0" w:space="0" w:color="auto"/>
        <w:left w:val="none" w:sz="0" w:space="0" w:color="auto"/>
        <w:bottom w:val="none" w:sz="0" w:space="0" w:color="auto"/>
        <w:right w:val="none" w:sz="0" w:space="0" w:color="auto"/>
      </w:divBdr>
    </w:div>
    <w:div w:id="558904977">
      <w:bodyDiv w:val="1"/>
      <w:marLeft w:val="0"/>
      <w:marRight w:val="0"/>
      <w:marTop w:val="0"/>
      <w:marBottom w:val="0"/>
      <w:divBdr>
        <w:top w:val="none" w:sz="0" w:space="0" w:color="auto"/>
        <w:left w:val="none" w:sz="0" w:space="0" w:color="auto"/>
        <w:bottom w:val="none" w:sz="0" w:space="0" w:color="auto"/>
        <w:right w:val="none" w:sz="0" w:space="0" w:color="auto"/>
      </w:divBdr>
    </w:div>
    <w:div w:id="561330087">
      <w:bodyDiv w:val="1"/>
      <w:marLeft w:val="0"/>
      <w:marRight w:val="0"/>
      <w:marTop w:val="0"/>
      <w:marBottom w:val="0"/>
      <w:divBdr>
        <w:top w:val="none" w:sz="0" w:space="0" w:color="auto"/>
        <w:left w:val="none" w:sz="0" w:space="0" w:color="auto"/>
        <w:bottom w:val="none" w:sz="0" w:space="0" w:color="auto"/>
        <w:right w:val="none" w:sz="0" w:space="0" w:color="auto"/>
      </w:divBdr>
    </w:div>
    <w:div w:id="561790763">
      <w:bodyDiv w:val="1"/>
      <w:marLeft w:val="0"/>
      <w:marRight w:val="0"/>
      <w:marTop w:val="0"/>
      <w:marBottom w:val="0"/>
      <w:divBdr>
        <w:top w:val="none" w:sz="0" w:space="0" w:color="auto"/>
        <w:left w:val="none" w:sz="0" w:space="0" w:color="auto"/>
        <w:bottom w:val="none" w:sz="0" w:space="0" w:color="auto"/>
        <w:right w:val="none" w:sz="0" w:space="0" w:color="auto"/>
      </w:divBdr>
    </w:div>
    <w:div w:id="570622732">
      <w:bodyDiv w:val="1"/>
      <w:marLeft w:val="0"/>
      <w:marRight w:val="0"/>
      <w:marTop w:val="0"/>
      <w:marBottom w:val="0"/>
      <w:divBdr>
        <w:top w:val="none" w:sz="0" w:space="0" w:color="auto"/>
        <w:left w:val="none" w:sz="0" w:space="0" w:color="auto"/>
        <w:bottom w:val="none" w:sz="0" w:space="0" w:color="auto"/>
        <w:right w:val="none" w:sz="0" w:space="0" w:color="auto"/>
      </w:divBdr>
    </w:div>
    <w:div w:id="574822448">
      <w:bodyDiv w:val="1"/>
      <w:marLeft w:val="0"/>
      <w:marRight w:val="0"/>
      <w:marTop w:val="0"/>
      <w:marBottom w:val="0"/>
      <w:divBdr>
        <w:top w:val="none" w:sz="0" w:space="0" w:color="auto"/>
        <w:left w:val="none" w:sz="0" w:space="0" w:color="auto"/>
        <w:bottom w:val="none" w:sz="0" w:space="0" w:color="auto"/>
        <w:right w:val="none" w:sz="0" w:space="0" w:color="auto"/>
      </w:divBdr>
    </w:div>
    <w:div w:id="583689427">
      <w:bodyDiv w:val="1"/>
      <w:marLeft w:val="0"/>
      <w:marRight w:val="0"/>
      <w:marTop w:val="0"/>
      <w:marBottom w:val="0"/>
      <w:divBdr>
        <w:top w:val="none" w:sz="0" w:space="0" w:color="auto"/>
        <w:left w:val="none" w:sz="0" w:space="0" w:color="auto"/>
        <w:bottom w:val="none" w:sz="0" w:space="0" w:color="auto"/>
        <w:right w:val="none" w:sz="0" w:space="0" w:color="auto"/>
      </w:divBdr>
    </w:div>
    <w:div w:id="587620618">
      <w:bodyDiv w:val="1"/>
      <w:marLeft w:val="0"/>
      <w:marRight w:val="0"/>
      <w:marTop w:val="0"/>
      <w:marBottom w:val="0"/>
      <w:divBdr>
        <w:top w:val="none" w:sz="0" w:space="0" w:color="auto"/>
        <w:left w:val="none" w:sz="0" w:space="0" w:color="auto"/>
        <w:bottom w:val="none" w:sz="0" w:space="0" w:color="auto"/>
        <w:right w:val="none" w:sz="0" w:space="0" w:color="auto"/>
      </w:divBdr>
    </w:div>
    <w:div w:id="592663154">
      <w:bodyDiv w:val="1"/>
      <w:marLeft w:val="0"/>
      <w:marRight w:val="0"/>
      <w:marTop w:val="0"/>
      <w:marBottom w:val="0"/>
      <w:divBdr>
        <w:top w:val="none" w:sz="0" w:space="0" w:color="auto"/>
        <w:left w:val="none" w:sz="0" w:space="0" w:color="auto"/>
        <w:bottom w:val="none" w:sz="0" w:space="0" w:color="auto"/>
        <w:right w:val="none" w:sz="0" w:space="0" w:color="auto"/>
      </w:divBdr>
    </w:div>
    <w:div w:id="592712590">
      <w:bodyDiv w:val="1"/>
      <w:marLeft w:val="0"/>
      <w:marRight w:val="0"/>
      <w:marTop w:val="0"/>
      <w:marBottom w:val="0"/>
      <w:divBdr>
        <w:top w:val="none" w:sz="0" w:space="0" w:color="auto"/>
        <w:left w:val="none" w:sz="0" w:space="0" w:color="auto"/>
        <w:bottom w:val="none" w:sz="0" w:space="0" w:color="auto"/>
        <w:right w:val="none" w:sz="0" w:space="0" w:color="auto"/>
      </w:divBdr>
    </w:div>
    <w:div w:id="595602519">
      <w:bodyDiv w:val="1"/>
      <w:marLeft w:val="0"/>
      <w:marRight w:val="0"/>
      <w:marTop w:val="0"/>
      <w:marBottom w:val="0"/>
      <w:divBdr>
        <w:top w:val="none" w:sz="0" w:space="0" w:color="auto"/>
        <w:left w:val="none" w:sz="0" w:space="0" w:color="auto"/>
        <w:bottom w:val="none" w:sz="0" w:space="0" w:color="auto"/>
        <w:right w:val="none" w:sz="0" w:space="0" w:color="auto"/>
      </w:divBdr>
    </w:div>
    <w:div w:id="603534137">
      <w:bodyDiv w:val="1"/>
      <w:marLeft w:val="0"/>
      <w:marRight w:val="0"/>
      <w:marTop w:val="0"/>
      <w:marBottom w:val="0"/>
      <w:divBdr>
        <w:top w:val="none" w:sz="0" w:space="0" w:color="auto"/>
        <w:left w:val="none" w:sz="0" w:space="0" w:color="auto"/>
        <w:bottom w:val="none" w:sz="0" w:space="0" w:color="auto"/>
        <w:right w:val="none" w:sz="0" w:space="0" w:color="auto"/>
      </w:divBdr>
    </w:div>
    <w:div w:id="605507472">
      <w:bodyDiv w:val="1"/>
      <w:marLeft w:val="0"/>
      <w:marRight w:val="0"/>
      <w:marTop w:val="0"/>
      <w:marBottom w:val="0"/>
      <w:divBdr>
        <w:top w:val="none" w:sz="0" w:space="0" w:color="auto"/>
        <w:left w:val="none" w:sz="0" w:space="0" w:color="auto"/>
        <w:bottom w:val="none" w:sz="0" w:space="0" w:color="auto"/>
        <w:right w:val="none" w:sz="0" w:space="0" w:color="auto"/>
      </w:divBdr>
    </w:div>
    <w:div w:id="605892877">
      <w:bodyDiv w:val="1"/>
      <w:marLeft w:val="0"/>
      <w:marRight w:val="0"/>
      <w:marTop w:val="0"/>
      <w:marBottom w:val="0"/>
      <w:divBdr>
        <w:top w:val="none" w:sz="0" w:space="0" w:color="auto"/>
        <w:left w:val="none" w:sz="0" w:space="0" w:color="auto"/>
        <w:bottom w:val="none" w:sz="0" w:space="0" w:color="auto"/>
        <w:right w:val="none" w:sz="0" w:space="0" w:color="auto"/>
      </w:divBdr>
    </w:div>
    <w:div w:id="627904975">
      <w:bodyDiv w:val="1"/>
      <w:marLeft w:val="0"/>
      <w:marRight w:val="0"/>
      <w:marTop w:val="0"/>
      <w:marBottom w:val="0"/>
      <w:divBdr>
        <w:top w:val="none" w:sz="0" w:space="0" w:color="auto"/>
        <w:left w:val="none" w:sz="0" w:space="0" w:color="auto"/>
        <w:bottom w:val="none" w:sz="0" w:space="0" w:color="auto"/>
        <w:right w:val="none" w:sz="0" w:space="0" w:color="auto"/>
      </w:divBdr>
    </w:div>
    <w:div w:id="628977485">
      <w:bodyDiv w:val="1"/>
      <w:marLeft w:val="0"/>
      <w:marRight w:val="0"/>
      <w:marTop w:val="0"/>
      <w:marBottom w:val="0"/>
      <w:divBdr>
        <w:top w:val="none" w:sz="0" w:space="0" w:color="auto"/>
        <w:left w:val="none" w:sz="0" w:space="0" w:color="auto"/>
        <w:bottom w:val="none" w:sz="0" w:space="0" w:color="auto"/>
        <w:right w:val="none" w:sz="0" w:space="0" w:color="auto"/>
      </w:divBdr>
    </w:div>
    <w:div w:id="632444149">
      <w:bodyDiv w:val="1"/>
      <w:marLeft w:val="0"/>
      <w:marRight w:val="0"/>
      <w:marTop w:val="0"/>
      <w:marBottom w:val="0"/>
      <w:divBdr>
        <w:top w:val="none" w:sz="0" w:space="0" w:color="auto"/>
        <w:left w:val="none" w:sz="0" w:space="0" w:color="auto"/>
        <w:bottom w:val="none" w:sz="0" w:space="0" w:color="auto"/>
        <w:right w:val="none" w:sz="0" w:space="0" w:color="auto"/>
      </w:divBdr>
    </w:div>
    <w:div w:id="635599234">
      <w:bodyDiv w:val="1"/>
      <w:marLeft w:val="0"/>
      <w:marRight w:val="0"/>
      <w:marTop w:val="0"/>
      <w:marBottom w:val="0"/>
      <w:divBdr>
        <w:top w:val="none" w:sz="0" w:space="0" w:color="auto"/>
        <w:left w:val="none" w:sz="0" w:space="0" w:color="auto"/>
        <w:bottom w:val="none" w:sz="0" w:space="0" w:color="auto"/>
        <w:right w:val="none" w:sz="0" w:space="0" w:color="auto"/>
      </w:divBdr>
    </w:div>
    <w:div w:id="648023970">
      <w:bodyDiv w:val="1"/>
      <w:marLeft w:val="0"/>
      <w:marRight w:val="0"/>
      <w:marTop w:val="0"/>
      <w:marBottom w:val="0"/>
      <w:divBdr>
        <w:top w:val="none" w:sz="0" w:space="0" w:color="auto"/>
        <w:left w:val="none" w:sz="0" w:space="0" w:color="auto"/>
        <w:bottom w:val="none" w:sz="0" w:space="0" w:color="auto"/>
        <w:right w:val="none" w:sz="0" w:space="0" w:color="auto"/>
      </w:divBdr>
    </w:div>
    <w:div w:id="649557752">
      <w:bodyDiv w:val="1"/>
      <w:marLeft w:val="0"/>
      <w:marRight w:val="0"/>
      <w:marTop w:val="0"/>
      <w:marBottom w:val="0"/>
      <w:divBdr>
        <w:top w:val="none" w:sz="0" w:space="0" w:color="auto"/>
        <w:left w:val="none" w:sz="0" w:space="0" w:color="auto"/>
        <w:bottom w:val="none" w:sz="0" w:space="0" w:color="auto"/>
        <w:right w:val="none" w:sz="0" w:space="0" w:color="auto"/>
      </w:divBdr>
    </w:div>
    <w:div w:id="652950331">
      <w:bodyDiv w:val="1"/>
      <w:marLeft w:val="0"/>
      <w:marRight w:val="0"/>
      <w:marTop w:val="0"/>
      <w:marBottom w:val="0"/>
      <w:divBdr>
        <w:top w:val="none" w:sz="0" w:space="0" w:color="auto"/>
        <w:left w:val="none" w:sz="0" w:space="0" w:color="auto"/>
        <w:bottom w:val="none" w:sz="0" w:space="0" w:color="auto"/>
        <w:right w:val="none" w:sz="0" w:space="0" w:color="auto"/>
      </w:divBdr>
    </w:div>
    <w:div w:id="653601918">
      <w:bodyDiv w:val="1"/>
      <w:marLeft w:val="0"/>
      <w:marRight w:val="0"/>
      <w:marTop w:val="0"/>
      <w:marBottom w:val="0"/>
      <w:divBdr>
        <w:top w:val="none" w:sz="0" w:space="0" w:color="auto"/>
        <w:left w:val="none" w:sz="0" w:space="0" w:color="auto"/>
        <w:bottom w:val="none" w:sz="0" w:space="0" w:color="auto"/>
        <w:right w:val="none" w:sz="0" w:space="0" w:color="auto"/>
      </w:divBdr>
    </w:div>
    <w:div w:id="665599656">
      <w:bodyDiv w:val="1"/>
      <w:marLeft w:val="0"/>
      <w:marRight w:val="0"/>
      <w:marTop w:val="0"/>
      <w:marBottom w:val="0"/>
      <w:divBdr>
        <w:top w:val="none" w:sz="0" w:space="0" w:color="auto"/>
        <w:left w:val="none" w:sz="0" w:space="0" w:color="auto"/>
        <w:bottom w:val="none" w:sz="0" w:space="0" w:color="auto"/>
        <w:right w:val="none" w:sz="0" w:space="0" w:color="auto"/>
      </w:divBdr>
    </w:div>
    <w:div w:id="670303217">
      <w:bodyDiv w:val="1"/>
      <w:marLeft w:val="0"/>
      <w:marRight w:val="0"/>
      <w:marTop w:val="0"/>
      <w:marBottom w:val="0"/>
      <w:divBdr>
        <w:top w:val="none" w:sz="0" w:space="0" w:color="auto"/>
        <w:left w:val="none" w:sz="0" w:space="0" w:color="auto"/>
        <w:bottom w:val="none" w:sz="0" w:space="0" w:color="auto"/>
        <w:right w:val="none" w:sz="0" w:space="0" w:color="auto"/>
      </w:divBdr>
    </w:div>
    <w:div w:id="670911624">
      <w:bodyDiv w:val="1"/>
      <w:marLeft w:val="0"/>
      <w:marRight w:val="0"/>
      <w:marTop w:val="0"/>
      <w:marBottom w:val="0"/>
      <w:divBdr>
        <w:top w:val="none" w:sz="0" w:space="0" w:color="auto"/>
        <w:left w:val="none" w:sz="0" w:space="0" w:color="auto"/>
        <w:bottom w:val="none" w:sz="0" w:space="0" w:color="auto"/>
        <w:right w:val="none" w:sz="0" w:space="0" w:color="auto"/>
      </w:divBdr>
    </w:div>
    <w:div w:id="686977899">
      <w:bodyDiv w:val="1"/>
      <w:marLeft w:val="0"/>
      <w:marRight w:val="0"/>
      <w:marTop w:val="0"/>
      <w:marBottom w:val="0"/>
      <w:divBdr>
        <w:top w:val="none" w:sz="0" w:space="0" w:color="auto"/>
        <w:left w:val="none" w:sz="0" w:space="0" w:color="auto"/>
        <w:bottom w:val="none" w:sz="0" w:space="0" w:color="auto"/>
        <w:right w:val="none" w:sz="0" w:space="0" w:color="auto"/>
      </w:divBdr>
    </w:div>
    <w:div w:id="689330773">
      <w:bodyDiv w:val="1"/>
      <w:marLeft w:val="0"/>
      <w:marRight w:val="0"/>
      <w:marTop w:val="0"/>
      <w:marBottom w:val="0"/>
      <w:divBdr>
        <w:top w:val="none" w:sz="0" w:space="0" w:color="auto"/>
        <w:left w:val="none" w:sz="0" w:space="0" w:color="auto"/>
        <w:bottom w:val="none" w:sz="0" w:space="0" w:color="auto"/>
        <w:right w:val="none" w:sz="0" w:space="0" w:color="auto"/>
      </w:divBdr>
    </w:div>
    <w:div w:id="692807722">
      <w:bodyDiv w:val="1"/>
      <w:marLeft w:val="0"/>
      <w:marRight w:val="0"/>
      <w:marTop w:val="0"/>
      <w:marBottom w:val="0"/>
      <w:divBdr>
        <w:top w:val="none" w:sz="0" w:space="0" w:color="auto"/>
        <w:left w:val="none" w:sz="0" w:space="0" w:color="auto"/>
        <w:bottom w:val="none" w:sz="0" w:space="0" w:color="auto"/>
        <w:right w:val="none" w:sz="0" w:space="0" w:color="auto"/>
      </w:divBdr>
    </w:div>
    <w:div w:id="697197665">
      <w:bodyDiv w:val="1"/>
      <w:marLeft w:val="0"/>
      <w:marRight w:val="0"/>
      <w:marTop w:val="0"/>
      <w:marBottom w:val="0"/>
      <w:divBdr>
        <w:top w:val="none" w:sz="0" w:space="0" w:color="auto"/>
        <w:left w:val="none" w:sz="0" w:space="0" w:color="auto"/>
        <w:bottom w:val="none" w:sz="0" w:space="0" w:color="auto"/>
        <w:right w:val="none" w:sz="0" w:space="0" w:color="auto"/>
      </w:divBdr>
    </w:div>
    <w:div w:id="697512966">
      <w:bodyDiv w:val="1"/>
      <w:marLeft w:val="0"/>
      <w:marRight w:val="0"/>
      <w:marTop w:val="0"/>
      <w:marBottom w:val="0"/>
      <w:divBdr>
        <w:top w:val="none" w:sz="0" w:space="0" w:color="auto"/>
        <w:left w:val="none" w:sz="0" w:space="0" w:color="auto"/>
        <w:bottom w:val="none" w:sz="0" w:space="0" w:color="auto"/>
        <w:right w:val="none" w:sz="0" w:space="0" w:color="auto"/>
      </w:divBdr>
    </w:div>
    <w:div w:id="703212629">
      <w:bodyDiv w:val="1"/>
      <w:marLeft w:val="0"/>
      <w:marRight w:val="0"/>
      <w:marTop w:val="0"/>
      <w:marBottom w:val="0"/>
      <w:divBdr>
        <w:top w:val="none" w:sz="0" w:space="0" w:color="auto"/>
        <w:left w:val="none" w:sz="0" w:space="0" w:color="auto"/>
        <w:bottom w:val="none" w:sz="0" w:space="0" w:color="auto"/>
        <w:right w:val="none" w:sz="0" w:space="0" w:color="auto"/>
      </w:divBdr>
    </w:div>
    <w:div w:id="705251770">
      <w:bodyDiv w:val="1"/>
      <w:marLeft w:val="0"/>
      <w:marRight w:val="0"/>
      <w:marTop w:val="0"/>
      <w:marBottom w:val="0"/>
      <w:divBdr>
        <w:top w:val="none" w:sz="0" w:space="0" w:color="auto"/>
        <w:left w:val="none" w:sz="0" w:space="0" w:color="auto"/>
        <w:bottom w:val="none" w:sz="0" w:space="0" w:color="auto"/>
        <w:right w:val="none" w:sz="0" w:space="0" w:color="auto"/>
      </w:divBdr>
    </w:div>
    <w:div w:id="716780329">
      <w:bodyDiv w:val="1"/>
      <w:marLeft w:val="0"/>
      <w:marRight w:val="0"/>
      <w:marTop w:val="0"/>
      <w:marBottom w:val="0"/>
      <w:divBdr>
        <w:top w:val="none" w:sz="0" w:space="0" w:color="auto"/>
        <w:left w:val="none" w:sz="0" w:space="0" w:color="auto"/>
        <w:bottom w:val="none" w:sz="0" w:space="0" w:color="auto"/>
        <w:right w:val="none" w:sz="0" w:space="0" w:color="auto"/>
      </w:divBdr>
    </w:div>
    <w:div w:id="717169410">
      <w:bodyDiv w:val="1"/>
      <w:marLeft w:val="0"/>
      <w:marRight w:val="0"/>
      <w:marTop w:val="0"/>
      <w:marBottom w:val="0"/>
      <w:divBdr>
        <w:top w:val="none" w:sz="0" w:space="0" w:color="auto"/>
        <w:left w:val="none" w:sz="0" w:space="0" w:color="auto"/>
        <w:bottom w:val="none" w:sz="0" w:space="0" w:color="auto"/>
        <w:right w:val="none" w:sz="0" w:space="0" w:color="auto"/>
      </w:divBdr>
    </w:div>
    <w:div w:id="723716958">
      <w:bodyDiv w:val="1"/>
      <w:marLeft w:val="0"/>
      <w:marRight w:val="0"/>
      <w:marTop w:val="0"/>
      <w:marBottom w:val="0"/>
      <w:divBdr>
        <w:top w:val="none" w:sz="0" w:space="0" w:color="auto"/>
        <w:left w:val="none" w:sz="0" w:space="0" w:color="auto"/>
        <w:bottom w:val="none" w:sz="0" w:space="0" w:color="auto"/>
        <w:right w:val="none" w:sz="0" w:space="0" w:color="auto"/>
      </w:divBdr>
    </w:div>
    <w:div w:id="726489513">
      <w:bodyDiv w:val="1"/>
      <w:marLeft w:val="0"/>
      <w:marRight w:val="0"/>
      <w:marTop w:val="0"/>
      <w:marBottom w:val="0"/>
      <w:divBdr>
        <w:top w:val="none" w:sz="0" w:space="0" w:color="auto"/>
        <w:left w:val="none" w:sz="0" w:space="0" w:color="auto"/>
        <w:bottom w:val="none" w:sz="0" w:space="0" w:color="auto"/>
        <w:right w:val="none" w:sz="0" w:space="0" w:color="auto"/>
      </w:divBdr>
    </w:div>
    <w:div w:id="726808131">
      <w:bodyDiv w:val="1"/>
      <w:marLeft w:val="0"/>
      <w:marRight w:val="0"/>
      <w:marTop w:val="0"/>
      <w:marBottom w:val="0"/>
      <w:divBdr>
        <w:top w:val="none" w:sz="0" w:space="0" w:color="auto"/>
        <w:left w:val="none" w:sz="0" w:space="0" w:color="auto"/>
        <w:bottom w:val="none" w:sz="0" w:space="0" w:color="auto"/>
        <w:right w:val="none" w:sz="0" w:space="0" w:color="auto"/>
      </w:divBdr>
    </w:div>
    <w:div w:id="741223447">
      <w:bodyDiv w:val="1"/>
      <w:marLeft w:val="0"/>
      <w:marRight w:val="0"/>
      <w:marTop w:val="0"/>
      <w:marBottom w:val="0"/>
      <w:divBdr>
        <w:top w:val="none" w:sz="0" w:space="0" w:color="auto"/>
        <w:left w:val="none" w:sz="0" w:space="0" w:color="auto"/>
        <w:bottom w:val="none" w:sz="0" w:space="0" w:color="auto"/>
        <w:right w:val="none" w:sz="0" w:space="0" w:color="auto"/>
      </w:divBdr>
    </w:div>
    <w:div w:id="745610599">
      <w:bodyDiv w:val="1"/>
      <w:marLeft w:val="0"/>
      <w:marRight w:val="0"/>
      <w:marTop w:val="0"/>
      <w:marBottom w:val="0"/>
      <w:divBdr>
        <w:top w:val="none" w:sz="0" w:space="0" w:color="auto"/>
        <w:left w:val="none" w:sz="0" w:space="0" w:color="auto"/>
        <w:bottom w:val="none" w:sz="0" w:space="0" w:color="auto"/>
        <w:right w:val="none" w:sz="0" w:space="0" w:color="auto"/>
      </w:divBdr>
    </w:div>
    <w:div w:id="752510644">
      <w:bodyDiv w:val="1"/>
      <w:marLeft w:val="0"/>
      <w:marRight w:val="0"/>
      <w:marTop w:val="0"/>
      <w:marBottom w:val="0"/>
      <w:divBdr>
        <w:top w:val="none" w:sz="0" w:space="0" w:color="auto"/>
        <w:left w:val="none" w:sz="0" w:space="0" w:color="auto"/>
        <w:bottom w:val="none" w:sz="0" w:space="0" w:color="auto"/>
        <w:right w:val="none" w:sz="0" w:space="0" w:color="auto"/>
      </w:divBdr>
    </w:div>
    <w:div w:id="754057890">
      <w:bodyDiv w:val="1"/>
      <w:marLeft w:val="0"/>
      <w:marRight w:val="0"/>
      <w:marTop w:val="0"/>
      <w:marBottom w:val="0"/>
      <w:divBdr>
        <w:top w:val="none" w:sz="0" w:space="0" w:color="auto"/>
        <w:left w:val="none" w:sz="0" w:space="0" w:color="auto"/>
        <w:bottom w:val="none" w:sz="0" w:space="0" w:color="auto"/>
        <w:right w:val="none" w:sz="0" w:space="0" w:color="auto"/>
      </w:divBdr>
    </w:div>
    <w:div w:id="761296511">
      <w:bodyDiv w:val="1"/>
      <w:marLeft w:val="0"/>
      <w:marRight w:val="0"/>
      <w:marTop w:val="0"/>
      <w:marBottom w:val="0"/>
      <w:divBdr>
        <w:top w:val="none" w:sz="0" w:space="0" w:color="auto"/>
        <w:left w:val="none" w:sz="0" w:space="0" w:color="auto"/>
        <w:bottom w:val="none" w:sz="0" w:space="0" w:color="auto"/>
        <w:right w:val="none" w:sz="0" w:space="0" w:color="auto"/>
      </w:divBdr>
    </w:div>
    <w:div w:id="773743986">
      <w:bodyDiv w:val="1"/>
      <w:marLeft w:val="0"/>
      <w:marRight w:val="0"/>
      <w:marTop w:val="0"/>
      <w:marBottom w:val="0"/>
      <w:divBdr>
        <w:top w:val="none" w:sz="0" w:space="0" w:color="auto"/>
        <w:left w:val="none" w:sz="0" w:space="0" w:color="auto"/>
        <w:bottom w:val="none" w:sz="0" w:space="0" w:color="auto"/>
        <w:right w:val="none" w:sz="0" w:space="0" w:color="auto"/>
      </w:divBdr>
    </w:div>
    <w:div w:id="777797297">
      <w:bodyDiv w:val="1"/>
      <w:marLeft w:val="0"/>
      <w:marRight w:val="0"/>
      <w:marTop w:val="0"/>
      <w:marBottom w:val="0"/>
      <w:divBdr>
        <w:top w:val="none" w:sz="0" w:space="0" w:color="auto"/>
        <w:left w:val="none" w:sz="0" w:space="0" w:color="auto"/>
        <w:bottom w:val="none" w:sz="0" w:space="0" w:color="auto"/>
        <w:right w:val="none" w:sz="0" w:space="0" w:color="auto"/>
      </w:divBdr>
    </w:div>
    <w:div w:id="785275448">
      <w:bodyDiv w:val="1"/>
      <w:marLeft w:val="0"/>
      <w:marRight w:val="0"/>
      <w:marTop w:val="0"/>
      <w:marBottom w:val="0"/>
      <w:divBdr>
        <w:top w:val="none" w:sz="0" w:space="0" w:color="auto"/>
        <w:left w:val="none" w:sz="0" w:space="0" w:color="auto"/>
        <w:bottom w:val="none" w:sz="0" w:space="0" w:color="auto"/>
        <w:right w:val="none" w:sz="0" w:space="0" w:color="auto"/>
      </w:divBdr>
    </w:div>
    <w:div w:id="789862338">
      <w:bodyDiv w:val="1"/>
      <w:marLeft w:val="0"/>
      <w:marRight w:val="0"/>
      <w:marTop w:val="0"/>
      <w:marBottom w:val="0"/>
      <w:divBdr>
        <w:top w:val="none" w:sz="0" w:space="0" w:color="auto"/>
        <w:left w:val="none" w:sz="0" w:space="0" w:color="auto"/>
        <w:bottom w:val="none" w:sz="0" w:space="0" w:color="auto"/>
        <w:right w:val="none" w:sz="0" w:space="0" w:color="auto"/>
      </w:divBdr>
    </w:div>
    <w:div w:id="795370616">
      <w:bodyDiv w:val="1"/>
      <w:marLeft w:val="0"/>
      <w:marRight w:val="0"/>
      <w:marTop w:val="0"/>
      <w:marBottom w:val="0"/>
      <w:divBdr>
        <w:top w:val="none" w:sz="0" w:space="0" w:color="auto"/>
        <w:left w:val="none" w:sz="0" w:space="0" w:color="auto"/>
        <w:bottom w:val="none" w:sz="0" w:space="0" w:color="auto"/>
        <w:right w:val="none" w:sz="0" w:space="0" w:color="auto"/>
      </w:divBdr>
    </w:div>
    <w:div w:id="808591257">
      <w:bodyDiv w:val="1"/>
      <w:marLeft w:val="0"/>
      <w:marRight w:val="0"/>
      <w:marTop w:val="0"/>
      <w:marBottom w:val="0"/>
      <w:divBdr>
        <w:top w:val="none" w:sz="0" w:space="0" w:color="auto"/>
        <w:left w:val="none" w:sz="0" w:space="0" w:color="auto"/>
        <w:bottom w:val="none" w:sz="0" w:space="0" w:color="auto"/>
        <w:right w:val="none" w:sz="0" w:space="0" w:color="auto"/>
      </w:divBdr>
    </w:div>
    <w:div w:id="809588598">
      <w:bodyDiv w:val="1"/>
      <w:marLeft w:val="0"/>
      <w:marRight w:val="0"/>
      <w:marTop w:val="0"/>
      <w:marBottom w:val="0"/>
      <w:divBdr>
        <w:top w:val="none" w:sz="0" w:space="0" w:color="auto"/>
        <w:left w:val="none" w:sz="0" w:space="0" w:color="auto"/>
        <w:bottom w:val="none" w:sz="0" w:space="0" w:color="auto"/>
        <w:right w:val="none" w:sz="0" w:space="0" w:color="auto"/>
      </w:divBdr>
      <w:divsChild>
        <w:div w:id="1619949317">
          <w:marLeft w:val="0"/>
          <w:marRight w:val="0"/>
          <w:marTop w:val="0"/>
          <w:marBottom w:val="0"/>
          <w:divBdr>
            <w:top w:val="none" w:sz="0" w:space="0" w:color="auto"/>
            <w:left w:val="none" w:sz="0" w:space="0" w:color="auto"/>
            <w:bottom w:val="none" w:sz="0" w:space="0" w:color="auto"/>
            <w:right w:val="none" w:sz="0" w:space="0" w:color="auto"/>
          </w:divBdr>
        </w:div>
        <w:div w:id="378288715">
          <w:marLeft w:val="0"/>
          <w:marRight w:val="0"/>
          <w:marTop w:val="0"/>
          <w:marBottom w:val="0"/>
          <w:divBdr>
            <w:top w:val="none" w:sz="0" w:space="0" w:color="auto"/>
            <w:left w:val="none" w:sz="0" w:space="0" w:color="auto"/>
            <w:bottom w:val="none" w:sz="0" w:space="0" w:color="auto"/>
            <w:right w:val="none" w:sz="0" w:space="0" w:color="auto"/>
          </w:divBdr>
        </w:div>
        <w:div w:id="1502160709">
          <w:marLeft w:val="0"/>
          <w:marRight w:val="0"/>
          <w:marTop w:val="0"/>
          <w:marBottom w:val="0"/>
          <w:divBdr>
            <w:top w:val="none" w:sz="0" w:space="0" w:color="auto"/>
            <w:left w:val="none" w:sz="0" w:space="0" w:color="auto"/>
            <w:bottom w:val="none" w:sz="0" w:space="0" w:color="auto"/>
            <w:right w:val="none" w:sz="0" w:space="0" w:color="auto"/>
          </w:divBdr>
        </w:div>
        <w:div w:id="391346121">
          <w:marLeft w:val="0"/>
          <w:marRight w:val="0"/>
          <w:marTop w:val="0"/>
          <w:marBottom w:val="0"/>
          <w:divBdr>
            <w:top w:val="none" w:sz="0" w:space="0" w:color="auto"/>
            <w:left w:val="none" w:sz="0" w:space="0" w:color="auto"/>
            <w:bottom w:val="none" w:sz="0" w:space="0" w:color="auto"/>
            <w:right w:val="none" w:sz="0" w:space="0" w:color="auto"/>
          </w:divBdr>
        </w:div>
        <w:div w:id="40518492">
          <w:marLeft w:val="0"/>
          <w:marRight w:val="0"/>
          <w:marTop w:val="0"/>
          <w:marBottom w:val="0"/>
          <w:divBdr>
            <w:top w:val="none" w:sz="0" w:space="0" w:color="auto"/>
            <w:left w:val="none" w:sz="0" w:space="0" w:color="auto"/>
            <w:bottom w:val="none" w:sz="0" w:space="0" w:color="auto"/>
            <w:right w:val="none" w:sz="0" w:space="0" w:color="auto"/>
          </w:divBdr>
        </w:div>
      </w:divsChild>
    </w:div>
    <w:div w:id="810290119">
      <w:bodyDiv w:val="1"/>
      <w:marLeft w:val="0"/>
      <w:marRight w:val="0"/>
      <w:marTop w:val="0"/>
      <w:marBottom w:val="0"/>
      <w:divBdr>
        <w:top w:val="none" w:sz="0" w:space="0" w:color="auto"/>
        <w:left w:val="none" w:sz="0" w:space="0" w:color="auto"/>
        <w:bottom w:val="none" w:sz="0" w:space="0" w:color="auto"/>
        <w:right w:val="none" w:sz="0" w:space="0" w:color="auto"/>
      </w:divBdr>
    </w:div>
    <w:div w:id="812987986">
      <w:bodyDiv w:val="1"/>
      <w:marLeft w:val="0"/>
      <w:marRight w:val="0"/>
      <w:marTop w:val="0"/>
      <w:marBottom w:val="0"/>
      <w:divBdr>
        <w:top w:val="none" w:sz="0" w:space="0" w:color="auto"/>
        <w:left w:val="none" w:sz="0" w:space="0" w:color="auto"/>
        <w:bottom w:val="none" w:sz="0" w:space="0" w:color="auto"/>
        <w:right w:val="none" w:sz="0" w:space="0" w:color="auto"/>
      </w:divBdr>
    </w:div>
    <w:div w:id="816993870">
      <w:bodyDiv w:val="1"/>
      <w:marLeft w:val="0"/>
      <w:marRight w:val="0"/>
      <w:marTop w:val="0"/>
      <w:marBottom w:val="0"/>
      <w:divBdr>
        <w:top w:val="none" w:sz="0" w:space="0" w:color="auto"/>
        <w:left w:val="none" w:sz="0" w:space="0" w:color="auto"/>
        <w:bottom w:val="none" w:sz="0" w:space="0" w:color="auto"/>
        <w:right w:val="none" w:sz="0" w:space="0" w:color="auto"/>
      </w:divBdr>
    </w:div>
    <w:div w:id="821577051">
      <w:bodyDiv w:val="1"/>
      <w:marLeft w:val="0"/>
      <w:marRight w:val="0"/>
      <w:marTop w:val="0"/>
      <w:marBottom w:val="0"/>
      <w:divBdr>
        <w:top w:val="none" w:sz="0" w:space="0" w:color="auto"/>
        <w:left w:val="none" w:sz="0" w:space="0" w:color="auto"/>
        <w:bottom w:val="none" w:sz="0" w:space="0" w:color="auto"/>
        <w:right w:val="none" w:sz="0" w:space="0" w:color="auto"/>
      </w:divBdr>
    </w:div>
    <w:div w:id="833885390">
      <w:bodyDiv w:val="1"/>
      <w:marLeft w:val="0"/>
      <w:marRight w:val="0"/>
      <w:marTop w:val="0"/>
      <w:marBottom w:val="0"/>
      <w:divBdr>
        <w:top w:val="none" w:sz="0" w:space="0" w:color="auto"/>
        <w:left w:val="none" w:sz="0" w:space="0" w:color="auto"/>
        <w:bottom w:val="none" w:sz="0" w:space="0" w:color="auto"/>
        <w:right w:val="none" w:sz="0" w:space="0" w:color="auto"/>
      </w:divBdr>
    </w:div>
    <w:div w:id="834684177">
      <w:bodyDiv w:val="1"/>
      <w:marLeft w:val="0"/>
      <w:marRight w:val="0"/>
      <w:marTop w:val="0"/>
      <w:marBottom w:val="0"/>
      <w:divBdr>
        <w:top w:val="none" w:sz="0" w:space="0" w:color="auto"/>
        <w:left w:val="none" w:sz="0" w:space="0" w:color="auto"/>
        <w:bottom w:val="none" w:sz="0" w:space="0" w:color="auto"/>
        <w:right w:val="none" w:sz="0" w:space="0" w:color="auto"/>
      </w:divBdr>
    </w:div>
    <w:div w:id="839659280">
      <w:bodyDiv w:val="1"/>
      <w:marLeft w:val="0"/>
      <w:marRight w:val="0"/>
      <w:marTop w:val="0"/>
      <w:marBottom w:val="0"/>
      <w:divBdr>
        <w:top w:val="none" w:sz="0" w:space="0" w:color="auto"/>
        <w:left w:val="none" w:sz="0" w:space="0" w:color="auto"/>
        <w:bottom w:val="none" w:sz="0" w:space="0" w:color="auto"/>
        <w:right w:val="none" w:sz="0" w:space="0" w:color="auto"/>
      </w:divBdr>
    </w:div>
    <w:div w:id="847910054">
      <w:bodyDiv w:val="1"/>
      <w:marLeft w:val="0"/>
      <w:marRight w:val="0"/>
      <w:marTop w:val="0"/>
      <w:marBottom w:val="0"/>
      <w:divBdr>
        <w:top w:val="none" w:sz="0" w:space="0" w:color="auto"/>
        <w:left w:val="none" w:sz="0" w:space="0" w:color="auto"/>
        <w:bottom w:val="none" w:sz="0" w:space="0" w:color="auto"/>
        <w:right w:val="none" w:sz="0" w:space="0" w:color="auto"/>
      </w:divBdr>
    </w:div>
    <w:div w:id="848955082">
      <w:bodyDiv w:val="1"/>
      <w:marLeft w:val="0"/>
      <w:marRight w:val="0"/>
      <w:marTop w:val="0"/>
      <w:marBottom w:val="0"/>
      <w:divBdr>
        <w:top w:val="none" w:sz="0" w:space="0" w:color="auto"/>
        <w:left w:val="none" w:sz="0" w:space="0" w:color="auto"/>
        <w:bottom w:val="none" w:sz="0" w:space="0" w:color="auto"/>
        <w:right w:val="none" w:sz="0" w:space="0" w:color="auto"/>
      </w:divBdr>
    </w:div>
    <w:div w:id="851073318">
      <w:bodyDiv w:val="1"/>
      <w:marLeft w:val="0"/>
      <w:marRight w:val="0"/>
      <w:marTop w:val="0"/>
      <w:marBottom w:val="0"/>
      <w:divBdr>
        <w:top w:val="none" w:sz="0" w:space="0" w:color="auto"/>
        <w:left w:val="none" w:sz="0" w:space="0" w:color="auto"/>
        <w:bottom w:val="none" w:sz="0" w:space="0" w:color="auto"/>
        <w:right w:val="none" w:sz="0" w:space="0" w:color="auto"/>
      </w:divBdr>
    </w:div>
    <w:div w:id="851799861">
      <w:bodyDiv w:val="1"/>
      <w:marLeft w:val="0"/>
      <w:marRight w:val="0"/>
      <w:marTop w:val="0"/>
      <w:marBottom w:val="0"/>
      <w:divBdr>
        <w:top w:val="none" w:sz="0" w:space="0" w:color="auto"/>
        <w:left w:val="none" w:sz="0" w:space="0" w:color="auto"/>
        <w:bottom w:val="none" w:sz="0" w:space="0" w:color="auto"/>
        <w:right w:val="none" w:sz="0" w:space="0" w:color="auto"/>
      </w:divBdr>
    </w:div>
    <w:div w:id="852189403">
      <w:bodyDiv w:val="1"/>
      <w:marLeft w:val="0"/>
      <w:marRight w:val="0"/>
      <w:marTop w:val="0"/>
      <w:marBottom w:val="0"/>
      <w:divBdr>
        <w:top w:val="none" w:sz="0" w:space="0" w:color="auto"/>
        <w:left w:val="none" w:sz="0" w:space="0" w:color="auto"/>
        <w:bottom w:val="none" w:sz="0" w:space="0" w:color="auto"/>
        <w:right w:val="none" w:sz="0" w:space="0" w:color="auto"/>
      </w:divBdr>
    </w:div>
    <w:div w:id="852644641">
      <w:bodyDiv w:val="1"/>
      <w:marLeft w:val="0"/>
      <w:marRight w:val="0"/>
      <w:marTop w:val="0"/>
      <w:marBottom w:val="0"/>
      <w:divBdr>
        <w:top w:val="none" w:sz="0" w:space="0" w:color="auto"/>
        <w:left w:val="none" w:sz="0" w:space="0" w:color="auto"/>
        <w:bottom w:val="none" w:sz="0" w:space="0" w:color="auto"/>
        <w:right w:val="none" w:sz="0" w:space="0" w:color="auto"/>
      </w:divBdr>
    </w:div>
    <w:div w:id="874735905">
      <w:bodyDiv w:val="1"/>
      <w:marLeft w:val="0"/>
      <w:marRight w:val="0"/>
      <w:marTop w:val="0"/>
      <w:marBottom w:val="0"/>
      <w:divBdr>
        <w:top w:val="none" w:sz="0" w:space="0" w:color="auto"/>
        <w:left w:val="none" w:sz="0" w:space="0" w:color="auto"/>
        <w:bottom w:val="none" w:sz="0" w:space="0" w:color="auto"/>
        <w:right w:val="none" w:sz="0" w:space="0" w:color="auto"/>
      </w:divBdr>
    </w:div>
    <w:div w:id="879822822">
      <w:bodyDiv w:val="1"/>
      <w:marLeft w:val="0"/>
      <w:marRight w:val="0"/>
      <w:marTop w:val="0"/>
      <w:marBottom w:val="0"/>
      <w:divBdr>
        <w:top w:val="none" w:sz="0" w:space="0" w:color="auto"/>
        <w:left w:val="none" w:sz="0" w:space="0" w:color="auto"/>
        <w:bottom w:val="none" w:sz="0" w:space="0" w:color="auto"/>
        <w:right w:val="none" w:sz="0" w:space="0" w:color="auto"/>
      </w:divBdr>
    </w:div>
    <w:div w:id="901063897">
      <w:bodyDiv w:val="1"/>
      <w:marLeft w:val="0"/>
      <w:marRight w:val="0"/>
      <w:marTop w:val="0"/>
      <w:marBottom w:val="0"/>
      <w:divBdr>
        <w:top w:val="none" w:sz="0" w:space="0" w:color="auto"/>
        <w:left w:val="none" w:sz="0" w:space="0" w:color="auto"/>
        <w:bottom w:val="none" w:sz="0" w:space="0" w:color="auto"/>
        <w:right w:val="none" w:sz="0" w:space="0" w:color="auto"/>
      </w:divBdr>
    </w:div>
    <w:div w:id="902184555">
      <w:bodyDiv w:val="1"/>
      <w:marLeft w:val="0"/>
      <w:marRight w:val="0"/>
      <w:marTop w:val="0"/>
      <w:marBottom w:val="0"/>
      <w:divBdr>
        <w:top w:val="none" w:sz="0" w:space="0" w:color="auto"/>
        <w:left w:val="none" w:sz="0" w:space="0" w:color="auto"/>
        <w:bottom w:val="none" w:sz="0" w:space="0" w:color="auto"/>
        <w:right w:val="none" w:sz="0" w:space="0" w:color="auto"/>
      </w:divBdr>
    </w:div>
    <w:div w:id="903641216">
      <w:bodyDiv w:val="1"/>
      <w:marLeft w:val="0"/>
      <w:marRight w:val="0"/>
      <w:marTop w:val="0"/>
      <w:marBottom w:val="0"/>
      <w:divBdr>
        <w:top w:val="none" w:sz="0" w:space="0" w:color="auto"/>
        <w:left w:val="none" w:sz="0" w:space="0" w:color="auto"/>
        <w:bottom w:val="none" w:sz="0" w:space="0" w:color="auto"/>
        <w:right w:val="none" w:sz="0" w:space="0" w:color="auto"/>
      </w:divBdr>
    </w:div>
    <w:div w:id="917061219">
      <w:bodyDiv w:val="1"/>
      <w:marLeft w:val="0"/>
      <w:marRight w:val="0"/>
      <w:marTop w:val="0"/>
      <w:marBottom w:val="0"/>
      <w:divBdr>
        <w:top w:val="none" w:sz="0" w:space="0" w:color="auto"/>
        <w:left w:val="none" w:sz="0" w:space="0" w:color="auto"/>
        <w:bottom w:val="none" w:sz="0" w:space="0" w:color="auto"/>
        <w:right w:val="none" w:sz="0" w:space="0" w:color="auto"/>
      </w:divBdr>
    </w:div>
    <w:div w:id="918487403">
      <w:bodyDiv w:val="1"/>
      <w:marLeft w:val="0"/>
      <w:marRight w:val="0"/>
      <w:marTop w:val="0"/>
      <w:marBottom w:val="0"/>
      <w:divBdr>
        <w:top w:val="none" w:sz="0" w:space="0" w:color="auto"/>
        <w:left w:val="none" w:sz="0" w:space="0" w:color="auto"/>
        <w:bottom w:val="none" w:sz="0" w:space="0" w:color="auto"/>
        <w:right w:val="none" w:sz="0" w:space="0" w:color="auto"/>
      </w:divBdr>
    </w:div>
    <w:div w:id="919751345">
      <w:bodyDiv w:val="1"/>
      <w:marLeft w:val="0"/>
      <w:marRight w:val="0"/>
      <w:marTop w:val="0"/>
      <w:marBottom w:val="0"/>
      <w:divBdr>
        <w:top w:val="none" w:sz="0" w:space="0" w:color="auto"/>
        <w:left w:val="none" w:sz="0" w:space="0" w:color="auto"/>
        <w:bottom w:val="none" w:sz="0" w:space="0" w:color="auto"/>
        <w:right w:val="none" w:sz="0" w:space="0" w:color="auto"/>
      </w:divBdr>
    </w:div>
    <w:div w:id="921380129">
      <w:bodyDiv w:val="1"/>
      <w:marLeft w:val="0"/>
      <w:marRight w:val="0"/>
      <w:marTop w:val="0"/>
      <w:marBottom w:val="0"/>
      <w:divBdr>
        <w:top w:val="none" w:sz="0" w:space="0" w:color="auto"/>
        <w:left w:val="none" w:sz="0" w:space="0" w:color="auto"/>
        <w:bottom w:val="none" w:sz="0" w:space="0" w:color="auto"/>
        <w:right w:val="none" w:sz="0" w:space="0" w:color="auto"/>
      </w:divBdr>
    </w:div>
    <w:div w:id="937255024">
      <w:bodyDiv w:val="1"/>
      <w:marLeft w:val="0"/>
      <w:marRight w:val="0"/>
      <w:marTop w:val="0"/>
      <w:marBottom w:val="0"/>
      <w:divBdr>
        <w:top w:val="none" w:sz="0" w:space="0" w:color="auto"/>
        <w:left w:val="none" w:sz="0" w:space="0" w:color="auto"/>
        <w:bottom w:val="none" w:sz="0" w:space="0" w:color="auto"/>
        <w:right w:val="none" w:sz="0" w:space="0" w:color="auto"/>
      </w:divBdr>
    </w:div>
    <w:div w:id="938945539">
      <w:bodyDiv w:val="1"/>
      <w:marLeft w:val="0"/>
      <w:marRight w:val="0"/>
      <w:marTop w:val="0"/>
      <w:marBottom w:val="0"/>
      <w:divBdr>
        <w:top w:val="none" w:sz="0" w:space="0" w:color="auto"/>
        <w:left w:val="none" w:sz="0" w:space="0" w:color="auto"/>
        <w:bottom w:val="none" w:sz="0" w:space="0" w:color="auto"/>
        <w:right w:val="none" w:sz="0" w:space="0" w:color="auto"/>
      </w:divBdr>
      <w:divsChild>
        <w:div w:id="1786920956">
          <w:marLeft w:val="0"/>
          <w:marRight w:val="0"/>
          <w:marTop w:val="0"/>
          <w:marBottom w:val="0"/>
          <w:divBdr>
            <w:top w:val="none" w:sz="0" w:space="0" w:color="auto"/>
            <w:left w:val="none" w:sz="0" w:space="0" w:color="auto"/>
            <w:bottom w:val="none" w:sz="0" w:space="0" w:color="auto"/>
            <w:right w:val="none" w:sz="0" w:space="0" w:color="auto"/>
          </w:divBdr>
        </w:div>
        <w:div w:id="911357873">
          <w:marLeft w:val="0"/>
          <w:marRight w:val="0"/>
          <w:marTop w:val="0"/>
          <w:marBottom w:val="0"/>
          <w:divBdr>
            <w:top w:val="none" w:sz="0" w:space="0" w:color="auto"/>
            <w:left w:val="none" w:sz="0" w:space="0" w:color="auto"/>
            <w:bottom w:val="none" w:sz="0" w:space="0" w:color="auto"/>
            <w:right w:val="none" w:sz="0" w:space="0" w:color="auto"/>
          </w:divBdr>
        </w:div>
        <w:div w:id="352389090">
          <w:marLeft w:val="0"/>
          <w:marRight w:val="0"/>
          <w:marTop w:val="0"/>
          <w:marBottom w:val="0"/>
          <w:divBdr>
            <w:top w:val="none" w:sz="0" w:space="0" w:color="auto"/>
            <w:left w:val="none" w:sz="0" w:space="0" w:color="auto"/>
            <w:bottom w:val="none" w:sz="0" w:space="0" w:color="auto"/>
            <w:right w:val="none" w:sz="0" w:space="0" w:color="auto"/>
          </w:divBdr>
        </w:div>
        <w:div w:id="4867746">
          <w:marLeft w:val="0"/>
          <w:marRight w:val="0"/>
          <w:marTop w:val="0"/>
          <w:marBottom w:val="0"/>
          <w:divBdr>
            <w:top w:val="none" w:sz="0" w:space="0" w:color="auto"/>
            <w:left w:val="none" w:sz="0" w:space="0" w:color="auto"/>
            <w:bottom w:val="none" w:sz="0" w:space="0" w:color="auto"/>
            <w:right w:val="none" w:sz="0" w:space="0" w:color="auto"/>
          </w:divBdr>
        </w:div>
        <w:div w:id="1222059662">
          <w:marLeft w:val="0"/>
          <w:marRight w:val="0"/>
          <w:marTop w:val="0"/>
          <w:marBottom w:val="0"/>
          <w:divBdr>
            <w:top w:val="none" w:sz="0" w:space="0" w:color="auto"/>
            <w:left w:val="none" w:sz="0" w:space="0" w:color="auto"/>
            <w:bottom w:val="none" w:sz="0" w:space="0" w:color="auto"/>
            <w:right w:val="none" w:sz="0" w:space="0" w:color="auto"/>
          </w:divBdr>
        </w:div>
      </w:divsChild>
    </w:div>
    <w:div w:id="941377625">
      <w:bodyDiv w:val="1"/>
      <w:marLeft w:val="0"/>
      <w:marRight w:val="0"/>
      <w:marTop w:val="0"/>
      <w:marBottom w:val="0"/>
      <w:divBdr>
        <w:top w:val="none" w:sz="0" w:space="0" w:color="auto"/>
        <w:left w:val="none" w:sz="0" w:space="0" w:color="auto"/>
        <w:bottom w:val="none" w:sz="0" w:space="0" w:color="auto"/>
        <w:right w:val="none" w:sz="0" w:space="0" w:color="auto"/>
      </w:divBdr>
    </w:div>
    <w:div w:id="953170873">
      <w:bodyDiv w:val="1"/>
      <w:marLeft w:val="0"/>
      <w:marRight w:val="0"/>
      <w:marTop w:val="0"/>
      <w:marBottom w:val="0"/>
      <w:divBdr>
        <w:top w:val="none" w:sz="0" w:space="0" w:color="auto"/>
        <w:left w:val="none" w:sz="0" w:space="0" w:color="auto"/>
        <w:bottom w:val="none" w:sz="0" w:space="0" w:color="auto"/>
        <w:right w:val="none" w:sz="0" w:space="0" w:color="auto"/>
      </w:divBdr>
    </w:div>
    <w:div w:id="956453086">
      <w:bodyDiv w:val="1"/>
      <w:marLeft w:val="0"/>
      <w:marRight w:val="0"/>
      <w:marTop w:val="0"/>
      <w:marBottom w:val="0"/>
      <w:divBdr>
        <w:top w:val="none" w:sz="0" w:space="0" w:color="auto"/>
        <w:left w:val="none" w:sz="0" w:space="0" w:color="auto"/>
        <w:bottom w:val="none" w:sz="0" w:space="0" w:color="auto"/>
        <w:right w:val="none" w:sz="0" w:space="0" w:color="auto"/>
      </w:divBdr>
    </w:div>
    <w:div w:id="958494516">
      <w:bodyDiv w:val="1"/>
      <w:marLeft w:val="0"/>
      <w:marRight w:val="0"/>
      <w:marTop w:val="0"/>
      <w:marBottom w:val="0"/>
      <w:divBdr>
        <w:top w:val="none" w:sz="0" w:space="0" w:color="auto"/>
        <w:left w:val="none" w:sz="0" w:space="0" w:color="auto"/>
        <w:bottom w:val="none" w:sz="0" w:space="0" w:color="auto"/>
        <w:right w:val="none" w:sz="0" w:space="0" w:color="auto"/>
      </w:divBdr>
    </w:div>
    <w:div w:id="962267714">
      <w:bodyDiv w:val="1"/>
      <w:marLeft w:val="0"/>
      <w:marRight w:val="0"/>
      <w:marTop w:val="0"/>
      <w:marBottom w:val="0"/>
      <w:divBdr>
        <w:top w:val="none" w:sz="0" w:space="0" w:color="auto"/>
        <w:left w:val="none" w:sz="0" w:space="0" w:color="auto"/>
        <w:bottom w:val="none" w:sz="0" w:space="0" w:color="auto"/>
        <w:right w:val="none" w:sz="0" w:space="0" w:color="auto"/>
      </w:divBdr>
    </w:div>
    <w:div w:id="965165740">
      <w:bodyDiv w:val="1"/>
      <w:marLeft w:val="0"/>
      <w:marRight w:val="0"/>
      <w:marTop w:val="0"/>
      <w:marBottom w:val="0"/>
      <w:divBdr>
        <w:top w:val="none" w:sz="0" w:space="0" w:color="auto"/>
        <w:left w:val="none" w:sz="0" w:space="0" w:color="auto"/>
        <w:bottom w:val="none" w:sz="0" w:space="0" w:color="auto"/>
        <w:right w:val="none" w:sz="0" w:space="0" w:color="auto"/>
      </w:divBdr>
    </w:div>
    <w:div w:id="968315848">
      <w:bodyDiv w:val="1"/>
      <w:marLeft w:val="0"/>
      <w:marRight w:val="0"/>
      <w:marTop w:val="0"/>
      <w:marBottom w:val="0"/>
      <w:divBdr>
        <w:top w:val="none" w:sz="0" w:space="0" w:color="auto"/>
        <w:left w:val="none" w:sz="0" w:space="0" w:color="auto"/>
        <w:bottom w:val="none" w:sz="0" w:space="0" w:color="auto"/>
        <w:right w:val="none" w:sz="0" w:space="0" w:color="auto"/>
      </w:divBdr>
    </w:div>
    <w:div w:id="970745775">
      <w:bodyDiv w:val="1"/>
      <w:marLeft w:val="0"/>
      <w:marRight w:val="0"/>
      <w:marTop w:val="0"/>
      <w:marBottom w:val="0"/>
      <w:divBdr>
        <w:top w:val="none" w:sz="0" w:space="0" w:color="auto"/>
        <w:left w:val="none" w:sz="0" w:space="0" w:color="auto"/>
        <w:bottom w:val="none" w:sz="0" w:space="0" w:color="auto"/>
        <w:right w:val="none" w:sz="0" w:space="0" w:color="auto"/>
      </w:divBdr>
      <w:divsChild>
        <w:div w:id="1536506685">
          <w:marLeft w:val="0"/>
          <w:marRight w:val="0"/>
          <w:marTop w:val="0"/>
          <w:marBottom w:val="0"/>
          <w:divBdr>
            <w:top w:val="none" w:sz="0" w:space="0" w:color="auto"/>
            <w:left w:val="none" w:sz="0" w:space="0" w:color="auto"/>
            <w:bottom w:val="none" w:sz="0" w:space="0" w:color="auto"/>
            <w:right w:val="none" w:sz="0" w:space="0" w:color="auto"/>
          </w:divBdr>
        </w:div>
        <w:div w:id="530461004">
          <w:marLeft w:val="0"/>
          <w:marRight w:val="0"/>
          <w:marTop w:val="0"/>
          <w:marBottom w:val="0"/>
          <w:divBdr>
            <w:top w:val="none" w:sz="0" w:space="0" w:color="auto"/>
            <w:left w:val="none" w:sz="0" w:space="0" w:color="auto"/>
            <w:bottom w:val="none" w:sz="0" w:space="0" w:color="auto"/>
            <w:right w:val="none" w:sz="0" w:space="0" w:color="auto"/>
          </w:divBdr>
        </w:div>
        <w:div w:id="1014260044">
          <w:marLeft w:val="0"/>
          <w:marRight w:val="0"/>
          <w:marTop w:val="0"/>
          <w:marBottom w:val="0"/>
          <w:divBdr>
            <w:top w:val="none" w:sz="0" w:space="0" w:color="auto"/>
            <w:left w:val="none" w:sz="0" w:space="0" w:color="auto"/>
            <w:bottom w:val="none" w:sz="0" w:space="0" w:color="auto"/>
            <w:right w:val="none" w:sz="0" w:space="0" w:color="auto"/>
          </w:divBdr>
        </w:div>
      </w:divsChild>
    </w:div>
    <w:div w:id="974725989">
      <w:bodyDiv w:val="1"/>
      <w:marLeft w:val="0"/>
      <w:marRight w:val="0"/>
      <w:marTop w:val="0"/>
      <w:marBottom w:val="0"/>
      <w:divBdr>
        <w:top w:val="none" w:sz="0" w:space="0" w:color="auto"/>
        <w:left w:val="none" w:sz="0" w:space="0" w:color="auto"/>
        <w:bottom w:val="none" w:sz="0" w:space="0" w:color="auto"/>
        <w:right w:val="none" w:sz="0" w:space="0" w:color="auto"/>
      </w:divBdr>
    </w:div>
    <w:div w:id="982196078">
      <w:bodyDiv w:val="1"/>
      <w:marLeft w:val="0"/>
      <w:marRight w:val="0"/>
      <w:marTop w:val="0"/>
      <w:marBottom w:val="0"/>
      <w:divBdr>
        <w:top w:val="none" w:sz="0" w:space="0" w:color="auto"/>
        <w:left w:val="none" w:sz="0" w:space="0" w:color="auto"/>
        <w:bottom w:val="none" w:sz="0" w:space="0" w:color="auto"/>
        <w:right w:val="none" w:sz="0" w:space="0" w:color="auto"/>
      </w:divBdr>
    </w:div>
    <w:div w:id="989286991">
      <w:bodyDiv w:val="1"/>
      <w:marLeft w:val="0"/>
      <w:marRight w:val="0"/>
      <w:marTop w:val="0"/>
      <w:marBottom w:val="0"/>
      <w:divBdr>
        <w:top w:val="none" w:sz="0" w:space="0" w:color="auto"/>
        <w:left w:val="none" w:sz="0" w:space="0" w:color="auto"/>
        <w:bottom w:val="none" w:sz="0" w:space="0" w:color="auto"/>
        <w:right w:val="none" w:sz="0" w:space="0" w:color="auto"/>
      </w:divBdr>
    </w:div>
    <w:div w:id="990792380">
      <w:bodyDiv w:val="1"/>
      <w:marLeft w:val="0"/>
      <w:marRight w:val="0"/>
      <w:marTop w:val="0"/>
      <w:marBottom w:val="0"/>
      <w:divBdr>
        <w:top w:val="none" w:sz="0" w:space="0" w:color="auto"/>
        <w:left w:val="none" w:sz="0" w:space="0" w:color="auto"/>
        <w:bottom w:val="none" w:sz="0" w:space="0" w:color="auto"/>
        <w:right w:val="none" w:sz="0" w:space="0" w:color="auto"/>
      </w:divBdr>
    </w:div>
    <w:div w:id="991057235">
      <w:bodyDiv w:val="1"/>
      <w:marLeft w:val="0"/>
      <w:marRight w:val="0"/>
      <w:marTop w:val="0"/>
      <w:marBottom w:val="0"/>
      <w:divBdr>
        <w:top w:val="none" w:sz="0" w:space="0" w:color="auto"/>
        <w:left w:val="none" w:sz="0" w:space="0" w:color="auto"/>
        <w:bottom w:val="none" w:sz="0" w:space="0" w:color="auto"/>
        <w:right w:val="none" w:sz="0" w:space="0" w:color="auto"/>
      </w:divBdr>
    </w:div>
    <w:div w:id="994795897">
      <w:bodyDiv w:val="1"/>
      <w:marLeft w:val="0"/>
      <w:marRight w:val="0"/>
      <w:marTop w:val="0"/>
      <w:marBottom w:val="0"/>
      <w:divBdr>
        <w:top w:val="none" w:sz="0" w:space="0" w:color="auto"/>
        <w:left w:val="none" w:sz="0" w:space="0" w:color="auto"/>
        <w:bottom w:val="none" w:sz="0" w:space="0" w:color="auto"/>
        <w:right w:val="none" w:sz="0" w:space="0" w:color="auto"/>
      </w:divBdr>
    </w:div>
    <w:div w:id="994914448">
      <w:bodyDiv w:val="1"/>
      <w:marLeft w:val="0"/>
      <w:marRight w:val="0"/>
      <w:marTop w:val="0"/>
      <w:marBottom w:val="0"/>
      <w:divBdr>
        <w:top w:val="none" w:sz="0" w:space="0" w:color="auto"/>
        <w:left w:val="none" w:sz="0" w:space="0" w:color="auto"/>
        <w:bottom w:val="none" w:sz="0" w:space="0" w:color="auto"/>
        <w:right w:val="none" w:sz="0" w:space="0" w:color="auto"/>
      </w:divBdr>
    </w:div>
    <w:div w:id="999625469">
      <w:bodyDiv w:val="1"/>
      <w:marLeft w:val="0"/>
      <w:marRight w:val="0"/>
      <w:marTop w:val="0"/>
      <w:marBottom w:val="0"/>
      <w:divBdr>
        <w:top w:val="none" w:sz="0" w:space="0" w:color="auto"/>
        <w:left w:val="none" w:sz="0" w:space="0" w:color="auto"/>
        <w:bottom w:val="none" w:sz="0" w:space="0" w:color="auto"/>
        <w:right w:val="none" w:sz="0" w:space="0" w:color="auto"/>
      </w:divBdr>
    </w:div>
    <w:div w:id="1000616204">
      <w:bodyDiv w:val="1"/>
      <w:marLeft w:val="0"/>
      <w:marRight w:val="0"/>
      <w:marTop w:val="0"/>
      <w:marBottom w:val="0"/>
      <w:divBdr>
        <w:top w:val="none" w:sz="0" w:space="0" w:color="auto"/>
        <w:left w:val="none" w:sz="0" w:space="0" w:color="auto"/>
        <w:bottom w:val="none" w:sz="0" w:space="0" w:color="auto"/>
        <w:right w:val="none" w:sz="0" w:space="0" w:color="auto"/>
      </w:divBdr>
    </w:div>
    <w:div w:id="1014919205">
      <w:bodyDiv w:val="1"/>
      <w:marLeft w:val="0"/>
      <w:marRight w:val="0"/>
      <w:marTop w:val="0"/>
      <w:marBottom w:val="0"/>
      <w:divBdr>
        <w:top w:val="none" w:sz="0" w:space="0" w:color="auto"/>
        <w:left w:val="none" w:sz="0" w:space="0" w:color="auto"/>
        <w:bottom w:val="none" w:sz="0" w:space="0" w:color="auto"/>
        <w:right w:val="none" w:sz="0" w:space="0" w:color="auto"/>
      </w:divBdr>
    </w:div>
    <w:div w:id="1019548361">
      <w:bodyDiv w:val="1"/>
      <w:marLeft w:val="0"/>
      <w:marRight w:val="0"/>
      <w:marTop w:val="0"/>
      <w:marBottom w:val="0"/>
      <w:divBdr>
        <w:top w:val="none" w:sz="0" w:space="0" w:color="auto"/>
        <w:left w:val="none" w:sz="0" w:space="0" w:color="auto"/>
        <w:bottom w:val="none" w:sz="0" w:space="0" w:color="auto"/>
        <w:right w:val="none" w:sz="0" w:space="0" w:color="auto"/>
      </w:divBdr>
    </w:div>
    <w:div w:id="1021278955">
      <w:bodyDiv w:val="1"/>
      <w:marLeft w:val="0"/>
      <w:marRight w:val="0"/>
      <w:marTop w:val="0"/>
      <w:marBottom w:val="0"/>
      <w:divBdr>
        <w:top w:val="none" w:sz="0" w:space="0" w:color="auto"/>
        <w:left w:val="none" w:sz="0" w:space="0" w:color="auto"/>
        <w:bottom w:val="none" w:sz="0" w:space="0" w:color="auto"/>
        <w:right w:val="none" w:sz="0" w:space="0" w:color="auto"/>
      </w:divBdr>
    </w:div>
    <w:div w:id="1043479571">
      <w:bodyDiv w:val="1"/>
      <w:marLeft w:val="0"/>
      <w:marRight w:val="0"/>
      <w:marTop w:val="0"/>
      <w:marBottom w:val="0"/>
      <w:divBdr>
        <w:top w:val="none" w:sz="0" w:space="0" w:color="auto"/>
        <w:left w:val="none" w:sz="0" w:space="0" w:color="auto"/>
        <w:bottom w:val="none" w:sz="0" w:space="0" w:color="auto"/>
        <w:right w:val="none" w:sz="0" w:space="0" w:color="auto"/>
      </w:divBdr>
    </w:div>
    <w:div w:id="1049652164">
      <w:bodyDiv w:val="1"/>
      <w:marLeft w:val="0"/>
      <w:marRight w:val="0"/>
      <w:marTop w:val="0"/>
      <w:marBottom w:val="0"/>
      <w:divBdr>
        <w:top w:val="none" w:sz="0" w:space="0" w:color="auto"/>
        <w:left w:val="none" w:sz="0" w:space="0" w:color="auto"/>
        <w:bottom w:val="none" w:sz="0" w:space="0" w:color="auto"/>
        <w:right w:val="none" w:sz="0" w:space="0" w:color="auto"/>
      </w:divBdr>
    </w:div>
    <w:div w:id="1051422637">
      <w:bodyDiv w:val="1"/>
      <w:marLeft w:val="0"/>
      <w:marRight w:val="0"/>
      <w:marTop w:val="0"/>
      <w:marBottom w:val="0"/>
      <w:divBdr>
        <w:top w:val="none" w:sz="0" w:space="0" w:color="auto"/>
        <w:left w:val="none" w:sz="0" w:space="0" w:color="auto"/>
        <w:bottom w:val="none" w:sz="0" w:space="0" w:color="auto"/>
        <w:right w:val="none" w:sz="0" w:space="0" w:color="auto"/>
      </w:divBdr>
    </w:div>
    <w:div w:id="1060910189">
      <w:bodyDiv w:val="1"/>
      <w:marLeft w:val="0"/>
      <w:marRight w:val="0"/>
      <w:marTop w:val="0"/>
      <w:marBottom w:val="0"/>
      <w:divBdr>
        <w:top w:val="none" w:sz="0" w:space="0" w:color="auto"/>
        <w:left w:val="none" w:sz="0" w:space="0" w:color="auto"/>
        <w:bottom w:val="none" w:sz="0" w:space="0" w:color="auto"/>
        <w:right w:val="none" w:sz="0" w:space="0" w:color="auto"/>
      </w:divBdr>
    </w:div>
    <w:div w:id="1060977913">
      <w:bodyDiv w:val="1"/>
      <w:marLeft w:val="0"/>
      <w:marRight w:val="0"/>
      <w:marTop w:val="0"/>
      <w:marBottom w:val="0"/>
      <w:divBdr>
        <w:top w:val="none" w:sz="0" w:space="0" w:color="auto"/>
        <w:left w:val="none" w:sz="0" w:space="0" w:color="auto"/>
        <w:bottom w:val="none" w:sz="0" w:space="0" w:color="auto"/>
        <w:right w:val="none" w:sz="0" w:space="0" w:color="auto"/>
      </w:divBdr>
    </w:div>
    <w:div w:id="1066535144">
      <w:bodyDiv w:val="1"/>
      <w:marLeft w:val="0"/>
      <w:marRight w:val="0"/>
      <w:marTop w:val="0"/>
      <w:marBottom w:val="0"/>
      <w:divBdr>
        <w:top w:val="none" w:sz="0" w:space="0" w:color="auto"/>
        <w:left w:val="none" w:sz="0" w:space="0" w:color="auto"/>
        <w:bottom w:val="none" w:sz="0" w:space="0" w:color="auto"/>
        <w:right w:val="none" w:sz="0" w:space="0" w:color="auto"/>
      </w:divBdr>
    </w:div>
    <w:div w:id="1067999856">
      <w:bodyDiv w:val="1"/>
      <w:marLeft w:val="0"/>
      <w:marRight w:val="0"/>
      <w:marTop w:val="0"/>
      <w:marBottom w:val="0"/>
      <w:divBdr>
        <w:top w:val="none" w:sz="0" w:space="0" w:color="auto"/>
        <w:left w:val="none" w:sz="0" w:space="0" w:color="auto"/>
        <w:bottom w:val="none" w:sz="0" w:space="0" w:color="auto"/>
        <w:right w:val="none" w:sz="0" w:space="0" w:color="auto"/>
      </w:divBdr>
    </w:div>
    <w:div w:id="1075589588">
      <w:bodyDiv w:val="1"/>
      <w:marLeft w:val="0"/>
      <w:marRight w:val="0"/>
      <w:marTop w:val="0"/>
      <w:marBottom w:val="0"/>
      <w:divBdr>
        <w:top w:val="none" w:sz="0" w:space="0" w:color="auto"/>
        <w:left w:val="none" w:sz="0" w:space="0" w:color="auto"/>
        <w:bottom w:val="none" w:sz="0" w:space="0" w:color="auto"/>
        <w:right w:val="none" w:sz="0" w:space="0" w:color="auto"/>
      </w:divBdr>
    </w:div>
    <w:div w:id="1077287612">
      <w:bodyDiv w:val="1"/>
      <w:marLeft w:val="0"/>
      <w:marRight w:val="0"/>
      <w:marTop w:val="0"/>
      <w:marBottom w:val="0"/>
      <w:divBdr>
        <w:top w:val="none" w:sz="0" w:space="0" w:color="auto"/>
        <w:left w:val="none" w:sz="0" w:space="0" w:color="auto"/>
        <w:bottom w:val="none" w:sz="0" w:space="0" w:color="auto"/>
        <w:right w:val="none" w:sz="0" w:space="0" w:color="auto"/>
      </w:divBdr>
    </w:div>
    <w:div w:id="1080757856">
      <w:bodyDiv w:val="1"/>
      <w:marLeft w:val="0"/>
      <w:marRight w:val="0"/>
      <w:marTop w:val="0"/>
      <w:marBottom w:val="0"/>
      <w:divBdr>
        <w:top w:val="none" w:sz="0" w:space="0" w:color="auto"/>
        <w:left w:val="none" w:sz="0" w:space="0" w:color="auto"/>
        <w:bottom w:val="none" w:sz="0" w:space="0" w:color="auto"/>
        <w:right w:val="none" w:sz="0" w:space="0" w:color="auto"/>
      </w:divBdr>
    </w:div>
    <w:div w:id="1081557925">
      <w:bodyDiv w:val="1"/>
      <w:marLeft w:val="0"/>
      <w:marRight w:val="0"/>
      <w:marTop w:val="0"/>
      <w:marBottom w:val="0"/>
      <w:divBdr>
        <w:top w:val="none" w:sz="0" w:space="0" w:color="auto"/>
        <w:left w:val="none" w:sz="0" w:space="0" w:color="auto"/>
        <w:bottom w:val="none" w:sz="0" w:space="0" w:color="auto"/>
        <w:right w:val="none" w:sz="0" w:space="0" w:color="auto"/>
      </w:divBdr>
    </w:div>
    <w:div w:id="1089082771">
      <w:bodyDiv w:val="1"/>
      <w:marLeft w:val="0"/>
      <w:marRight w:val="0"/>
      <w:marTop w:val="0"/>
      <w:marBottom w:val="0"/>
      <w:divBdr>
        <w:top w:val="none" w:sz="0" w:space="0" w:color="auto"/>
        <w:left w:val="none" w:sz="0" w:space="0" w:color="auto"/>
        <w:bottom w:val="none" w:sz="0" w:space="0" w:color="auto"/>
        <w:right w:val="none" w:sz="0" w:space="0" w:color="auto"/>
      </w:divBdr>
    </w:div>
    <w:div w:id="1096171398">
      <w:bodyDiv w:val="1"/>
      <w:marLeft w:val="0"/>
      <w:marRight w:val="0"/>
      <w:marTop w:val="0"/>
      <w:marBottom w:val="0"/>
      <w:divBdr>
        <w:top w:val="none" w:sz="0" w:space="0" w:color="auto"/>
        <w:left w:val="none" w:sz="0" w:space="0" w:color="auto"/>
        <w:bottom w:val="none" w:sz="0" w:space="0" w:color="auto"/>
        <w:right w:val="none" w:sz="0" w:space="0" w:color="auto"/>
      </w:divBdr>
    </w:div>
    <w:div w:id="1096242684">
      <w:bodyDiv w:val="1"/>
      <w:marLeft w:val="0"/>
      <w:marRight w:val="0"/>
      <w:marTop w:val="0"/>
      <w:marBottom w:val="0"/>
      <w:divBdr>
        <w:top w:val="none" w:sz="0" w:space="0" w:color="auto"/>
        <w:left w:val="none" w:sz="0" w:space="0" w:color="auto"/>
        <w:bottom w:val="none" w:sz="0" w:space="0" w:color="auto"/>
        <w:right w:val="none" w:sz="0" w:space="0" w:color="auto"/>
      </w:divBdr>
    </w:div>
    <w:div w:id="1110054462">
      <w:bodyDiv w:val="1"/>
      <w:marLeft w:val="0"/>
      <w:marRight w:val="0"/>
      <w:marTop w:val="0"/>
      <w:marBottom w:val="0"/>
      <w:divBdr>
        <w:top w:val="none" w:sz="0" w:space="0" w:color="auto"/>
        <w:left w:val="none" w:sz="0" w:space="0" w:color="auto"/>
        <w:bottom w:val="none" w:sz="0" w:space="0" w:color="auto"/>
        <w:right w:val="none" w:sz="0" w:space="0" w:color="auto"/>
      </w:divBdr>
    </w:div>
    <w:div w:id="1123232399">
      <w:bodyDiv w:val="1"/>
      <w:marLeft w:val="0"/>
      <w:marRight w:val="0"/>
      <w:marTop w:val="0"/>
      <w:marBottom w:val="0"/>
      <w:divBdr>
        <w:top w:val="none" w:sz="0" w:space="0" w:color="auto"/>
        <w:left w:val="none" w:sz="0" w:space="0" w:color="auto"/>
        <w:bottom w:val="none" w:sz="0" w:space="0" w:color="auto"/>
        <w:right w:val="none" w:sz="0" w:space="0" w:color="auto"/>
      </w:divBdr>
    </w:div>
    <w:div w:id="1124736295">
      <w:bodyDiv w:val="1"/>
      <w:marLeft w:val="0"/>
      <w:marRight w:val="0"/>
      <w:marTop w:val="0"/>
      <w:marBottom w:val="0"/>
      <w:divBdr>
        <w:top w:val="none" w:sz="0" w:space="0" w:color="auto"/>
        <w:left w:val="none" w:sz="0" w:space="0" w:color="auto"/>
        <w:bottom w:val="none" w:sz="0" w:space="0" w:color="auto"/>
        <w:right w:val="none" w:sz="0" w:space="0" w:color="auto"/>
      </w:divBdr>
    </w:div>
    <w:div w:id="1126661905">
      <w:bodyDiv w:val="1"/>
      <w:marLeft w:val="0"/>
      <w:marRight w:val="0"/>
      <w:marTop w:val="0"/>
      <w:marBottom w:val="0"/>
      <w:divBdr>
        <w:top w:val="none" w:sz="0" w:space="0" w:color="auto"/>
        <w:left w:val="none" w:sz="0" w:space="0" w:color="auto"/>
        <w:bottom w:val="none" w:sz="0" w:space="0" w:color="auto"/>
        <w:right w:val="none" w:sz="0" w:space="0" w:color="auto"/>
      </w:divBdr>
    </w:div>
    <w:div w:id="1136801573">
      <w:bodyDiv w:val="1"/>
      <w:marLeft w:val="0"/>
      <w:marRight w:val="0"/>
      <w:marTop w:val="0"/>
      <w:marBottom w:val="0"/>
      <w:divBdr>
        <w:top w:val="none" w:sz="0" w:space="0" w:color="auto"/>
        <w:left w:val="none" w:sz="0" w:space="0" w:color="auto"/>
        <w:bottom w:val="none" w:sz="0" w:space="0" w:color="auto"/>
        <w:right w:val="none" w:sz="0" w:space="0" w:color="auto"/>
      </w:divBdr>
    </w:div>
    <w:div w:id="1141196151">
      <w:bodyDiv w:val="1"/>
      <w:marLeft w:val="0"/>
      <w:marRight w:val="0"/>
      <w:marTop w:val="0"/>
      <w:marBottom w:val="0"/>
      <w:divBdr>
        <w:top w:val="none" w:sz="0" w:space="0" w:color="auto"/>
        <w:left w:val="none" w:sz="0" w:space="0" w:color="auto"/>
        <w:bottom w:val="none" w:sz="0" w:space="0" w:color="auto"/>
        <w:right w:val="none" w:sz="0" w:space="0" w:color="auto"/>
      </w:divBdr>
    </w:div>
    <w:div w:id="1142042012">
      <w:bodyDiv w:val="1"/>
      <w:marLeft w:val="0"/>
      <w:marRight w:val="0"/>
      <w:marTop w:val="0"/>
      <w:marBottom w:val="0"/>
      <w:divBdr>
        <w:top w:val="none" w:sz="0" w:space="0" w:color="auto"/>
        <w:left w:val="none" w:sz="0" w:space="0" w:color="auto"/>
        <w:bottom w:val="none" w:sz="0" w:space="0" w:color="auto"/>
        <w:right w:val="none" w:sz="0" w:space="0" w:color="auto"/>
      </w:divBdr>
    </w:div>
    <w:div w:id="1142649788">
      <w:bodyDiv w:val="1"/>
      <w:marLeft w:val="0"/>
      <w:marRight w:val="0"/>
      <w:marTop w:val="0"/>
      <w:marBottom w:val="0"/>
      <w:divBdr>
        <w:top w:val="none" w:sz="0" w:space="0" w:color="auto"/>
        <w:left w:val="none" w:sz="0" w:space="0" w:color="auto"/>
        <w:bottom w:val="none" w:sz="0" w:space="0" w:color="auto"/>
        <w:right w:val="none" w:sz="0" w:space="0" w:color="auto"/>
      </w:divBdr>
    </w:div>
    <w:div w:id="1144280163">
      <w:bodyDiv w:val="1"/>
      <w:marLeft w:val="0"/>
      <w:marRight w:val="0"/>
      <w:marTop w:val="0"/>
      <w:marBottom w:val="0"/>
      <w:divBdr>
        <w:top w:val="none" w:sz="0" w:space="0" w:color="auto"/>
        <w:left w:val="none" w:sz="0" w:space="0" w:color="auto"/>
        <w:bottom w:val="none" w:sz="0" w:space="0" w:color="auto"/>
        <w:right w:val="none" w:sz="0" w:space="0" w:color="auto"/>
      </w:divBdr>
    </w:div>
    <w:div w:id="1165362212">
      <w:bodyDiv w:val="1"/>
      <w:marLeft w:val="0"/>
      <w:marRight w:val="0"/>
      <w:marTop w:val="0"/>
      <w:marBottom w:val="0"/>
      <w:divBdr>
        <w:top w:val="none" w:sz="0" w:space="0" w:color="auto"/>
        <w:left w:val="none" w:sz="0" w:space="0" w:color="auto"/>
        <w:bottom w:val="none" w:sz="0" w:space="0" w:color="auto"/>
        <w:right w:val="none" w:sz="0" w:space="0" w:color="auto"/>
      </w:divBdr>
    </w:div>
    <w:div w:id="1167287078">
      <w:bodyDiv w:val="1"/>
      <w:marLeft w:val="0"/>
      <w:marRight w:val="0"/>
      <w:marTop w:val="0"/>
      <w:marBottom w:val="0"/>
      <w:divBdr>
        <w:top w:val="none" w:sz="0" w:space="0" w:color="auto"/>
        <w:left w:val="none" w:sz="0" w:space="0" w:color="auto"/>
        <w:bottom w:val="none" w:sz="0" w:space="0" w:color="auto"/>
        <w:right w:val="none" w:sz="0" w:space="0" w:color="auto"/>
      </w:divBdr>
    </w:div>
    <w:div w:id="1175266792">
      <w:bodyDiv w:val="1"/>
      <w:marLeft w:val="0"/>
      <w:marRight w:val="0"/>
      <w:marTop w:val="0"/>
      <w:marBottom w:val="0"/>
      <w:divBdr>
        <w:top w:val="none" w:sz="0" w:space="0" w:color="auto"/>
        <w:left w:val="none" w:sz="0" w:space="0" w:color="auto"/>
        <w:bottom w:val="none" w:sz="0" w:space="0" w:color="auto"/>
        <w:right w:val="none" w:sz="0" w:space="0" w:color="auto"/>
      </w:divBdr>
    </w:div>
    <w:div w:id="1181623263">
      <w:bodyDiv w:val="1"/>
      <w:marLeft w:val="0"/>
      <w:marRight w:val="0"/>
      <w:marTop w:val="0"/>
      <w:marBottom w:val="0"/>
      <w:divBdr>
        <w:top w:val="none" w:sz="0" w:space="0" w:color="auto"/>
        <w:left w:val="none" w:sz="0" w:space="0" w:color="auto"/>
        <w:bottom w:val="none" w:sz="0" w:space="0" w:color="auto"/>
        <w:right w:val="none" w:sz="0" w:space="0" w:color="auto"/>
      </w:divBdr>
    </w:div>
    <w:div w:id="1191262770">
      <w:bodyDiv w:val="1"/>
      <w:marLeft w:val="0"/>
      <w:marRight w:val="0"/>
      <w:marTop w:val="0"/>
      <w:marBottom w:val="0"/>
      <w:divBdr>
        <w:top w:val="none" w:sz="0" w:space="0" w:color="auto"/>
        <w:left w:val="none" w:sz="0" w:space="0" w:color="auto"/>
        <w:bottom w:val="none" w:sz="0" w:space="0" w:color="auto"/>
        <w:right w:val="none" w:sz="0" w:space="0" w:color="auto"/>
      </w:divBdr>
    </w:div>
    <w:div w:id="1191846197">
      <w:bodyDiv w:val="1"/>
      <w:marLeft w:val="0"/>
      <w:marRight w:val="0"/>
      <w:marTop w:val="0"/>
      <w:marBottom w:val="0"/>
      <w:divBdr>
        <w:top w:val="none" w:sz="0" w:space="0" w:color="auto"/>
        <w:left w:val="none" w:sz="0" w:space="0" w:color="auto"/>
        <w:bottom w:val="none" w:sz="0" w:space="0" w:color="auto"/>
        <w:right w:val="none" w:sz="0" w:space="0" w:color="auto"/>
      </w:divBdr>
    </w:div>
    <w:div w:id="1194227569">
      <w:bodyDiv w:val="1"/>
      <w:marLeft w:val="0"/>
      <w:marRight w:val="0"/>
      <w:marTop w:val="0"/>
      <w:marBottom w:val="0"/>
      <w:divBdr>
        <w:top w:val="none" w:sz="0" w:space="0" w:color="auto"/>
        <w:left w:val="none" w:sz="0" w:space="0" w:color="auto"/>
        <w:bottom w:val="none" w:sz="0" w:space="0" w:color="auto"/>
        <w:right w:val="none" w:sz="0" w:space="0" w:color="auto"/>
      </w:divBdr>
    </w:div>
    <w:div w:id="1196433015">
      <w:bodyDiv w:val="1"/>
      <w:marLeft w:val="0"/>
      <w:marRight w:val="0"/>
      <w:marTop w:val="0"/>
      <w:marBottom w:val="0"/>
      <w:divBdr>
        <w:top w:val="none" w:sz="0" w:space="0" w:color="auto"/>
        <w:left w:val="none" w:sz="0" w:space="0" w:color="auto"/>
        <w:bottom w:val="none" w:sz="0" w:space="0" w:color="auto"/>
        <w:right w:val="none" w:sz="0" w:space="0" w:color="auto"/>
      </w:divBdr>
    </w:div>
    <w:div w:id="1200049948">
      <w:bodyDiv w:val="1"/>
      <w:marLeft w:val="0"/>
      <w:marRight w:val="0"/>
      <w:marTop w:val="0"/>
      <w:marBottom w:val="0"/>
      <w:divBdr>
        <w:top w:val="none" w:sz="0" w:space="0" w:color="auto"/>
        <w:left w:val="none" w:sz="0" w:space="0" w:color="auto"/>
        <w:bottom w:val="none" w:sz="0" w:space="0" w:color="auto"/>
        <w:right w:val="none" w:sz="0" w:space="0" w:color="auto"/>
      </w:divBdr>
    </w:div>
    <w:div w:id="1207714559">
      <w:bodyDiv w:val="1"/>
      <w:marLeft w:val="0"/>
      <w:marRight w:val="0"/>
      <w:marTop w:val="0"/>
      <w:marBottom w:val="0"/>
      <w:divBdr>
        <w:top w:val="none" w:sz="0" w:space="0" w:color="auto"/>
        <w:left w:val="none" w:sz="0" w:space="0" w:color="auto"/>
        <w:bottom w:val="none" w:sz="0" w:space="0" w:color="auto"/>
        <w:right w:val="none" w:sz="0" w:space="0" w:color="auto"/>
      </w:divBdr>
    </w:div>
    <w:div w:id="1211696056">
      <w:bodyDiv w:val="1"/>
      <w:marLeft w:val="0"/>
      <w:marRight w:val="0"/>
      <w:marTop w:val="0"/>
      <w:marBottom w:val="0"/>
      <w:divBdr>
        <w:top w:val="none" w:sz="0" w:space="0" w:color="auto"/>
        <w:left w:val="none" w:sz="0" w:space="0" w:color="auto"/>
        <w:bottom w:val="none" w:sz="0" w:space="0" w:color="auto"/>
        <w:right w:val="none" w:sz="0" w:space="0" w:color="auto"/>
      </w:divBdr>
    </w:div>
    <w:div w:id="1218712062">
      <w:bodyDiv w:val="1"/>
      <w:marLeft w:val="0"/>
      <w:marRight w:val="0"/>
      <w:marTop w:val="0"/>
      <w:marBottom w:val="0"/>
      <w:divBdr>
        <w:top w:val="none" w:sz="0" w:space="0" w:color="auto"/>
        <w:left w:val="none" w:sz="0" w:space="0" w:color="auto"/>
        <w:bottom w:val="none" w:sz="0" w:space="0" w:color="auto"/>
        <w:right w:val="none" w:sz="0" w:space="0" w:color="auto"/>
      </w:divBdr>
    </w:div>
    <w:div w:id="1228878136">
      <w:bodyDiv w:val="1"/>
      <w:marLeft w:val="0"/>
      <w:marRight w:val="0"/>
      <w:marTop w:val="0"/>
      <w:marBottom w:val="0"/>
      <w:divBdr>
        <w:top w:val="none" w:sz="0" w:space="0" w:color="auto"/>
        <w:left w:val="none" w:sz="0" w:space="0" w:color="auto"/>
        <w:bottom w:val="none" w:sz="0" w:space="0" w:color="auto"/>
        <w:right w:val="none" w:sz="0" w:space="0" w:color="auto"/>
      </w:divBdr>
    </w:div>
    <w:div w:id="1229347245">
      <w:bodyDiv w:val="1"/>
      <w:marLeft w:val="0"/>
      <w:marRight w:val="0"/>
      <w:marTop w:val="0"/>
      <w:marBottom w:val="0"/>
      <w:divBdr>
        <w:top w:val="none" w:sz="0" w:space="0" w:color="auto"/>
        <w:left w:val="none" w:sz="0" w:space="0" w:color="auto"/>
        <w:bottom w:val="none" w:sz="0" w:space="0" w:color="auto"/>
        <w:right w:val="none" w:sz="0" w:space="0" w:color="auto"/>
      </w:divBdr>
    </w:div>
    <w:div w:id="1234386548">
      <w:bodyDiv w:val="1"/>
      <w:marLeft w:val="0"/>
      <w:marRight w:val="0"/>
      <w:marTop w:val="0"/>
      <w:marBottom w:val="0"/>
      <w:divBdr>
        <w:top w:val="none" w:sz="0" w:space="0" w:color="auto"/>
        <w:left w:val="none" w:sz="0" w:space="0" w:color="auto"/>
        <w:bottom w:val="none" w:sz="0" w:space="0" w:color="auto"/>
        <w:right w:val="none" w:sz="0" w:space="0" w:color="auto"/>
      </w:divBdr>
    </w:div>
    <w:div w:id="1254824910">
      <w:bodyDiv w:val="1"/>
      <w:marLeft w:val="0"/>
      <w:marRight w:val="0"/>
      <w:marTop w:val="0"/>
      <w:marBottom w:val="0"/>
      <w:divBdr>
        <w:top w:val="none" w:sz="0" w:space="0" w:color="auto"/>
        <w:left w:val="none" w:sz="0" w:space="0" w:color="auto"/>
        <w:bottom w:val="none" w:sz="0" w:space="0" w:color="auto"/>
        <w:right w:val="none" w:sz="0" w:space="0" w:color="auto"/>
      </w:divBdr>
    </w:div>
    <w:div w:id="1254971152">
      <w:bodyDiv w:val="1"/>
      <w:marLeft w:val="0"/>
      <w:marRight w:val="0"/>
      <w:marTop w:val="0"/>
      <w:marBottom w:val="0"/>
      <w:divBdr>
        <w:top w:val="none" w:sz="0" w:space="0" w:color="auto"/>
        <w:left w:val="none" w:sz="0" w:space="0" w:color="auto"/>
        <w:bottom w:val="none" w:sz="0" w:space="0" w:color="auto"/>
        <w:right w:val="none" w:sz="0" w:space="0" w:color="auto"/>
      </w:divBdr>
    </w:div>
    <w:div w:id="1257665512">
      <w:bodyDiv w:val="1"/>
      <w:marLeft w:val="0"/>
      <w:marRight w:val="0"/>
      <w:marTop w:val="0"/>
      <w:marBottom w:val="0"/>
      <w:divBdr>
        <w:top w:val="none" w:sz="0" w:space="0" w:color="auto"/>
        <w:left w:val="none" w:sz="0" w:space="0" w:color="auto"/>
        <w:bottom w:val="none" w:sz="0" w:space="0" w:color="auto"/>
        <w:right w:val="none" w:sz="0" w:space="0" w:color="auto"/>
      </w:divBdr>
    </w:div>
    <w:div w:id="1258716394">
      <w:bodyDiv w:val="1"/>
      <w:marLeft w:val="0"/>
      <w:marRight w:val="0"/>
      <w:marTop w:val="0"/>
      <w:marBottom w:val="0"/>
      <w:divBdr>
        <w:top w:val="none" w:sz="0" w:space="0" w:color="auto"/>
        <w:left w:val="none" w:sz="0" w:space="0" w:color="auto"/>
        <w:bottom w:val="none" w:sz="0" w:space="0" w:color="auto"/>
        <w:right w:val="none" w:sz="0" w:space="0" w:color="auto"/>
      </w:divBdr>
    </w:div>
    <w:div w:id="1265529691">
      <w:bodyDiv w:val="1"/>
      <w:marLeft w:val="0"/>
      <w:marRight w:val="0"/>
      <w:marTop w:val="0"/>
      <w:marBottom w:val="0"/>
      <w:divBdr>
        <w:top w:val="none" w:sz="0" w:space="0" w:color="auto"/>
        <w:left w:val="none" w:sz="0" w:space="0" w:color="auto"/>
        <w:bottom w:val="none" w:sz="0" w:space="0" w:color="auto"/>
        <w:right w:val="none" w:sz="0" w:space="0" w:color="auto"/>
      </w:divBdr>
    </w:div>
    <w:div w:id="1268807260">
      <w:bodyDiv w:val="1"/>
      <w:marLeft w:val="0"/>
      <w:marRight w:val="0"/>
      <w:marTop w:val="0"/>
      <w:marBottom w:val="0"/>
      <w:divBdr>
        <w:top w:val="none" w:sz="0" w:space="0" w:color="auto"/>
        <w:left w:val="none" w:sz="0" w:space="0" w:color="auto"/>
        <w:bottom w:val="none" w:sz="0" w:space="0" w:color="auto"/>
        <w:right w:val="none" w:sz="0" w:space="0" w:color="auto"/>
      </w:divBdr>
    </w:div>
    <w:div w:id="1272323914">
      <w:bodyDiv w:val="1"/>
      <w:marLeft w:val="0"/>
      <w:marRight w:val="0"/>
      <w:marTop w:val="0"/>
      <w:marBottom w:val="0"/>
      <w:divBdr>
        <w:top w:val="none" w:sz="0" w:space="0" w:color="auto"/>
        <w:left w:val="none" w:sz="0" w:space="0" w:color="auto"/>
        <w:bottom w:val="none" w:sz="0" w:space="0" w:color="auto"/>
        <w:right w:val="none" w:sz="0" w:space="0" w:color="auto"/>
      </w:divBdr>
    </w:div>
    <w:div w:id="1274555708">
      <w:bodyDiv w:val="1"/>
      <w:marLeft w:val="0"/>
      <w:marRight w:val="0"/>
      <w:marTop w:val="0"/>
      <w:marBottom w:val="0"/>
      <w:divBdr>
        <w:top w:val="none" w:sz="0" w:space="0" w:color="auto"/>
        <w:left w:val="none" w:sz="0" w:space="0" w:color="auto"/>
        <w:bottom w:val="none" w:sz="0" w:space="0" w:color="auto"/>
        <w:right w:val="none" w:sz="0" w:space="0" w:color="auto"/>
      </w:divBdr>
    </w:div>
    <w:div w:id="1276668627">
      <w:bodyDiv w:val="1"/>
      <w:marLeft w:val="0"/>
      <w:marRight w:val="0"/>
      <w:marTop w:val="0"/>
      <w:marBottom w:val="0"/>
      <w:divBdr>
        <w:top w:val="none" w:sz="0" w:space="0" w:color="auto"/>
        <w:left w:val="none" w:sz="0" w:space="0" w:color="auto"/>
        <w:bottom w:val="none" w:sz="0" w:space="0" w:color="auto"/>
        <w:right w:val="none" w:sz="0" w:space="0" w:color="auto"/>
      </w:divBdr>
    </w:div>
    <w:div w:id="1277060558">
      <w:bodyDiv w:val="1"/>
      <w:marLeft w:val="0"/>
      <w:marRight w:val="0"/>
      <w:marTop w:val="0"/>
      <w:marBottom w:val="0"/>
      <w:divBdr>
        <w:top w:val="none" w:sz="0" w:space="0" w:color="auto"/>
        <w:left w:val="none" w:sz="0" w:space="0" w:color="auto"/>
        <w:bottom w:val="none" w:sz="0" w:space="0" w:color="auto"/>
        <w:right w:val="none" w:sz="0" w:space="0" w:color="auto"/>
      </w:divBdr>
    </w:div>
    <w:div w:id="1278103394">
      <w:bodyDiv w:val="1"/>
      <w:marLeft w:val="0"/>
      <w:marRight w:val="0"/>
      <w:marTop w:val="0"/>
      <w:marBottom w:val="0"/>
      <w:divBdr>
        <w:top w:val="none" w:sz="0" w:space="0" w:color="auto"/>
        <w:left w:val="none" w:sz="0" w:space="0" w:color="auto"/>
        <w:bottom w:val="none" w:sz="0" w:space="0" w:color="auto"/>
        <w:right w:val="none" w:sz="0" w:space="0" w:color="auto"/>
      </w:divBdr>
    </w:div>
    <w:div w:id="1281456280">
      <w:bodyDiv w:val="1"/>
      <w:marLeft w:val="0"/>
      <w:marRight w:val="0"/>
      <w:marTop w:val="0"/>
      <w:marBottom w:val="0"/>
      <w:divBdr>
        <w:top w:val="none" w:sz="0" w:space="0" w:color="auto"/>
        <w:left w:val="none" w:sz="0" w:space="0" w:color="auto"/>
        <w:bottom w:val="none" w:sz="0" w:space="0" w:color="auto"/>
        <w:right w:val="none" w:sz="0" w:space="0" w:color="auto"/>
      </w:divBdr>
    </w:div>
    <w:div w:id="1284996154">
      <w:bodyDiv w:val="1"/>
      <w:marLeft w:val="0"/>
      <w:marRight w:val="0"/>
      <w:marTop w:val="0"/>
      <w:marBottom w:val="0"/>
      <w:divBdr>
        <w:top w:val="none" w:sz="0" w:space="0" w:color="auto"/>
        <w:left w:val="none" w:sz="0" w:space="0" w:color="auto"/>
        <w:bottom w:val="none" w:sz="0" w:space="0" w:color="auto"/>
        <w:right w:val="none" w:sz="0" w:space="0" w:color="auto"/>
      </w:divBdr>
    </w:div>
    <w:div w:id="1300260169">
      <w:bodyDiv w:val="1"/>
      <w:marLeft w:val="0"/>
      <w:marRight w:val="0"/>
      <w:marTop w:val="0"/>
      <w:marBottom w:val="0"/>
      <w:divBdr>
        <w:top w:val="none" w:sz="0" w:space="0" w:color="auto"/>
        <w:left w:val="none" w:sz="0" w:space="0" w:color="auto"/>
        <w:bottom w:val="none" w:sz="0" w:space="0" w:color="auto"/>
        <w:right w:val="none" w:sz="0" w:space="0" w:color="auto"/>
      </w:divBdr>
    </w:div>
    <w:div w:id="1300383113">
      <w:bodyDiv w:val="1"/>
      <w:marLeft w:val="0"/>
      <w:marRight w:val="0"/>
      <w:marTop w:val="0"/>
      <w:marBottom w:val="0"/>
      <w:divBdr>
        <w:top w:val="none" w:sz="0" w:space="0" w:color="auto"/>
        <w:left w:val="none" w:sz="0" w:space="0" w:color="auto"/>
        <w:bottom w:val="none" w:sz="0" w:space="0" w:color="auto"/>
        <w:right w:val="none" w:sz="0" w:space="0" w:color="auto"/>
      </w:divBdr>
    </w:div>
    <w:div w:id="1305740547">
      <w:bodyDiv w:val="1"/>
      <w:marLeft w:val="0"/>
      <w:marRight w:val="0"/>
      <w:marTop w:val="0"/>
      <w:marBottom w:val="0"/>
      <w:divBdr>
        <w:top w:val="none" w:sz="0" w:space="0" w:color="auto"/>
        <w:left w:val="none" w:sz="0" w:space="0" w:color="auto"/>
        <w:bottom w:val="none" w:sz="0" w:space="0" w:color="auto"/>
        <w:right w:val="none" w:sz="0" w:space="0" w:color="auto"/>
      </w:divBdr>
    </w:div>
    <w:div w:id="1309673651">
      <w:bodyDiv w:val="1"/>
      <w:marLeft w:val="0"/>
      <w:marRight w:val="0"/>
      <w:marTop w:val="0"/>
      <w:marBottom w:val="0"/>
      <w:divBdr>
        <w:top w:val="none" w:sz="0" w:space="0" w:color="auto"/>
        <w:left w:val="none" w:sz="0" w:space="0" w:color="auto"/>
        <w:bottom w:val="none" w:sz="0" w:space="0" w:color="auto"/>
        <w:right w:val="none" w:sz="0" w:space="0" w:color="auto"/>
      </w:divBdr>
    </w:div>
    <w:div w:id="1314408557">
      <w:bodyDiv w:val="1"/>
      <w:marLeft w:val="0"/>
      <w:marRight w:val="0"/>
      <w:marTop w:val="0"/>
      <w:marBottom w:val="0"/>
      <w:divBdr>
        <w:top w:val="none" w:sz="0" w:space="0" w:color="auto"/>
        <w:left w:val="none" w:sz="0" w:space="0" w:color="auto"/>
        <w:bottom w:val="none" w:sz="0" w:space="0" w:color="auto"/>
        <w:right w:val="none" w:sz="0" w:space="0" w:color="auto"/>
      </w:divBdr>
    </w:div>
    <w:div w:id="1316453148">
      <w:bodyDiv w:val="1"/>
      <w:marLeft w:val="0"/>
      <w:marRight w:val="0"/>
      <w:marTop w:val="0"/>
      <w:marBottom w:val="0"/>
      <w:divBdr>
        <w:top w:val="none" w:sz="0" w:space="0" w:color="auto"/>
        <w:left w:val="none" w:sz="0" w:space="0" w:color="auto"/>
        <w:bottom w:val="none" w:sz="0" w:space="0" w:color="auto"/>
        <w:right w:val="none" w:sz="0" w:space="0" w:color="auto"/>
      </w:divBdr>
    </w:div>
    <w:div w:id="1331712366">
      <w:bodyDiv w:val="1"/>
      <w:marLeft w:val="0"/>
      <w:marRight w:val="0"/>
      <w:marTop w:val="0"/>
      <w:marBottom w:val="0"/>
      <w:divBdr>
        <w:top w:val="none" w:sz="0" w:space="0" w:color="auto"/>
        <w:left w:val="none" w:sz="0" w:space="0" w:color="auto"/>
        <w:bottom w:val="none" w:sz="0" w:space="0" w:color="auto"/>
        <w:right w:val="none" w:sz="0" w:space="0" w:color="auto"/>
      </w:divBdr>
    </w:div>
    <w:div w:id="1343245657">
      <w:bodyDiv w:val="1"/>
      <w:marLeft w:val="0"/>
      <w:marRight w:val="0"/>
      <w:marTop w:val="0"/>
      <w:marBottom w:val="0"/>
      <w:divBdr>
        <w:top w:val="none" w:sz="0" w:space="0" w:color="auto"/>
        <w:left w:val="none" w:sz="0" w:space="0" w:color="auto"/>
        <w:bottom w:val="none" w:sz="0" w:space="0" w:color="auto"/>
        <w:right w:val="none" w:sz="0" w:space="0" w:color="auto"/>
      </w:divBdr>
    </w:div>
    <w:div w:id="1347438908">
      <w:bodyDiv w:val="1"/>
      <w:marLeft w:val="0"/>
      <w:marRight w:val="0"/>
      <w:marTop w:val="0"/>
      <w:marBottom w:val="0"/>
      <w:divBdr>
        <w:top w:val="none" w:sz="0" w:space="0" w:color="auto"/>
        <w:left w:val="none" w:sz="0" w:space="0" w:color="auto"/>
        <w:bottom w:val="none" w:sz="0" w:space="0" w:color="auto"/>
        <w:right w:val="none" w:sz="0" w:space="0" w:color="auto"/>
      </w:divBdr>
    </w:div>
    <w:div w:id="1353069153">
      <w:bodyDiv w:val="1"/>
      <w:marLeft w:val="0"/>
      <w:marRight w:val="0"/>
      <w:marTop w:val="0"/>
      <w:marBottom w:val="0"/>
      <w:divBdr>
        <w:top w:val="none" w:sz="0" w:space="0" w:color="auto"/>
        <w:left w:val="none" w:sz="0" w:space="0" w:color="auto"/>
        <w:bottom w:val="none" w:sz="0" w:space="0" w:color="auto"/>
        <w:right w:val="none" w:sz="0" w:space="0" w:color="auto"/>
      </w:divBdr>
    </w:div>
    <w:div w:id="1362198128">
      <w:bodyDiv w:val="1"/>
      <w:marLeft w:val="0"/>
      <w:marRight w:val="0"/>
      <w:marTop w:val="0"/>
      <w:marBottom w:val="0"/>
      <w:divBdr>
        <w:top w:val="none" w:sz="0" w:space="0" w:color="auto"/>
        <w:left w:val="none" w:sz="0" w:space="0" w:color="auto"/>
        <w:bottom w:val="none" w:sz="0" w:space="0" w:color="auto"/>
        <w:right w:val="none" w:sz="0" w:space="0" w:color="auto"/>
      </w:divBdr>
    </w:div>
    <w:div w:id="1364283073">
      <w:bodyDiv w:val="1"/>
      <w:marLeft w:val="0"/>
      <w:marRight w:val="0"/>
      <w:marTop w:val="0"/>
      <w:marBottom w:val="0"/>
      <w:divBdr>
        <w:top w:val="none" w:sz="0" w:space="0" w:color="auto"/>
        <w:left w:val="none" w:sz="0" w:space="0" w:color="auto"/>
        <w:bottom w:val="none" w:sz="0" w:space="0" w:color="auto"/>
        <w:right w:val="none" w:sz="0" w:space="0" w:color="auto"/>
      </w:divBdr>
    </w:div>
    <w:div w:id="1387871485">
      <w:bodyDiv w:val="1"/>
      <w:marLeft w:val="0"/>
      <w:marRight w:val="0"/>
      <w:marTop w:val="0"/>
      <w:marBottom w:val="0"/>
      <w:divBdr>
        <w:top w:val="none" w:sz="0" w:space="0" w:color="auto"/>
        <w:left w:val="none" w:sz="0" w:space="0" w:color="auto"/>
        <w:bottom w:val="none" w:sz="0" w:space="0" w:color="auto"/>
        <w:right w:val="none" w:sz="0" w:space="0" w:color="auto"/>
      </w:divBdr>
    </w:div>
    <w:div w:id="1401444756">
      <w:bodyDiv w:val="1"/>
      <w:marLeft w:val="0"/>
      <w:marRight w:val="0"/>
      <w:marTop w:val="0"/>
      <w:marBottom w:val="0"/>
      <w:divBdr>
        <w:top w:val="none" w:sz="0" w:space="0" w:color="auto"/>
        <w:left w:val="none" w:sz="0" w:space="0" w:color="auto"/>
        <w:bottom w:val="none" w:sz="0" w:space="0" w:color="auto"/>
        <w:right w:val="none" w:sz="0" w:space="0" w:color="auto"/>
      </w:divBdr>
    </w:div>
    <w:div w:id="1404255895">
      <w:bodyDiv w:val="1"/>
      <w:marLeft w:val="0"/>
      <w:marRight w:val="0"/>
      <w:marTop w:val="0"/>
      <w:marBottom w:val="0"/>
      <w:divBdr>
        <w:top w:val="none" w:sz="0" w:space="0" w:color="auto"/>
        <w:left w:val="none" w:sz="0" w:space="0" w:color="auto"/>
        <w:bottom w:val="none" w:sz="0" w:space="0" w:color="auto"/>
        <w:right w:val="none" w:sz="0" w:space="0" w:color="auto"/>
      </w:divBdr>
    </w:div>
    <w:div w:id="1426219871">
      <w:bodyDiv w:val="1"/>
      <w:marLeft w:val="0"/>
      <w:marRight w:val="0"/>
      <w:marTop w:val="0"/>
      <w:marBottom w:val="0"/>
      <w:divBdr>
        <w:top w:val="none" w:sz="0" w:space="0" w:color="auto"/>
        <w:left w:val="none" w:sz="0" w:space="0" w:color="auto"/>
        <w:bottom w:val="none" w:sz="0" w:space="0" w:color="auto"/>
        <w:right w:val="none" w:sz="0" w:space="0" w:color="auto"/>
      </w:divBdr>
    </w:div>
    <w:div w:id="1429807650">
      <w:bodyDiv w:val="1"/>
      <w:marLeft w:val="0"/>
      <w:marRight w:val="0"/>
      <w:marTop w:val="0"/>
      <w:marBottom w:val="0"/>
      <w:divBdr>
        <w:top w:val="none" w:sz="0" w:space="0" w:color="auto"/>
        <w:left w:val="none" w:sz="0" w:space="0" w:color="auto"/>
        <w:bottom w:val="none" w:sz="0" w:space="0" w:color="auto"/>
        <w:right w:val="none" w:sz="0" w:space="0" w:color="auto"/>
      </w:divBdr>
    </w:div>
    <w:div w:id="1433357040">
      <w:bodyDiv w:val="1"/>
      <w:marLeft w:val="0"/>
      <w:marRight w:val="0"/>
      <w:marTop w:val="0"/>
      <w:marBottom w:val="0"/>
      <w:divBdr>
        <w:top w:val="none" w:sz="0" w:space="0" w:color="auto"/>
        <w:left w:val="none" w:sz="0" w:space="0" w:color="auto"/>
        <w:bottom w:val="none" w:sz="0" w:space="0" w:color="auto"/>
        <w:right w:val="none" w:sz="0" w:space="0" w:color="auto"/>
      </w:divBdr>
    </w:div>
    <w:div w:id="1434789502">
      <w:bodyDiv w:val="1"/>
      <w:marLeft w:val="0"/>
      <w:marRight w:val="0"/>
      <w:marTop w:val="0"/>
      <w:marBottom w:val="0"/>
      <w:divBdr>
        <w:top w:val="none" w:sz="0" w:space="0" w:color="auto"/>
        <w:left w:val="none" w:sz="0" w:space="0" w:color="auto"/>
        <w:bottom w:val="none" w:sz="0" w:space="0" w:color="auto"/>
        <w:right w:val="none" w:sz="0" w:space="0" w:color="auto"/>
      </w:divBdr>
    </w:div>
    <w:div w:id="1445615352">
      <w:bodyDiv w:val="1"/>
      <w:marLeft w:val="0"/>
      <w:marRight w:val="0"/>
      <w:marTop w:val="0"/>
      <w:marBottom w:val="0"/>
      <w:divBdr>
        <w:top w:val="none" w:sz="0" w:space="0" w:color="auto"/>
        <w:left w:val="none" w:sz="0" w:space="0" w:color="auto"/>
        <w:bottom w:val="none" w:sz="0" w:space="0" w:color="auto"/>
        <w:right w:val="none" w:sz="0" w:space="0" w:color="auto"/>
      </w:divBdr>
      <w:divsChild>
        <w:div w:id="2133744617">
          <w:marLeft w:val="0"/>
          <w:marRight w:val="0"/>
          <w:marTop w:val="0"/>
          <w:marBottom w:val="0"/>
          <w:divBdr>
            <w:top w:val="none" w:sz="0" w:space="0" w:color="auto"/>
            <w:left w:val="none" w:sz="0" w:space="0" w:color="auto"/>
            <w:bottom w:val="none" w:sz="0" w:space="0" w:color="auto"/>
            <w:right w:val="none" w:sz="0" w:space="0" w:color="auto"/>
          </w:divBdr>
        </w:div>
        <w:div w:id="661540558">
          <w:marLeft w:val="0"/>
          <w:marRight w:val="0"/>
          <w:marTop w:val="0"/>
          <w:marBottom w:val="0"/>
          <w:divBdr>
            <w:top w:val="none" w:sz="0" w:space="0" w:color="auto"/>
            <w:left w:val="none" w:sz="0" w:space="0" w:color="auto"/>
            <w:bottom w:val="none" w:sz="0" w:space="0" w:color="auto"/>
            <w:right w:val="none" w:sz="0" w:space="0" w:color="auto"/>
          </w:divBdr>
        </w:div>
      </w:divsChild>
    </w:div>
    <w:div w:id="1454010682">
      <w:bodyDiv w:val="1"/>
      <w:marLeft w:val="0"/>
      <w:marRight w:val="0"/>
      <w:marTop w:val="0"/>
      <w:marBottom w:val="0"/>
      <w:divBdr>
        <w:top w:val="none" w:sz="0" w:space="0" w:color="auto"/>
        <w:left w:val="none" w:sz="0" w:space="0" w:color="auto"/>
        <w:bottom w:val="none" w:sz="0" w:space="0" w:color="auto"/>
        <w:right w:val="none" w:sz="0" w:space="0" w:color="auto"/>
      </w:divBdr>
    </w:div>
    <w:div w:id="1459254594">
      <w:bodyDiv w:val="1"/>
      <w:marLeft w:val="0"/>
      <w:marRight w:val="0"/>
      <w:marTop w:val="0"/>
      <w:marBottom w:val="0"/>
      <w:divBdr>
        <w:top w:val="none" w:sz="0" w:space="0" w:color="auto"/>
        <w:left w:val="none" w:sz="0" w:space="0" w:color="auto"/>
        <w:bottom w:val="none" w:sz="0" w:space="0" w:color="auto"/>
        <w:right w:val="none" w:sz="0" w:space="0" w:color="auto"/>
      </w:divBdr>
    </w:div>
    <w:div w:id="1468552756">
      <w:bodyDiv w:val="1"/>
      <w:marLeft w:val="0"/>
      <w:marRight w:val="0"/>
      <w:marTop w:val="0"/>
      <w:marBottom w:val="0"/>
      <w:divBdr>
        <w:top w:val="none" w:sz="0" w:space="0" w:color="auto"/>
        <w:left w:val="none" w:sz="0" w:space="0" w:color="auto"/>
        <w:bottom w:val="none" w:sz="0" w:space="0" w:color="auto"/>
        <w:right w:val="none" w:sz="0" w:space="0" w:color="auto"/>
      </w:divBdr>
    </w:div>
    <w:div w:id="1471752688">
      <w:bodyDiv w:val="1"/>
      <w:marLeft w:val="0"/>
      <w:marRight w:val="0"/>
      <w:marTop w:val="0"/>
      <w:marBottom w:val="0"/>
      <w:divBdr>
        <w:top w:val="none" w:sz="0" w:space="0" w:color="auto"/>
        <w:left w:val="none" w:sz="0" w:space="0" w:color="auto"/>
        <w:bottom w:val="none" w:sz="0" w:space="0" w:color="auto"/>
        <w:right w:val="none" w:sz="0" w:space="0" w:color="auto"/>
      </w:divBdr>
    </w:div>
    <w:div w:id="1472286547">
      <w:bodyDiv w:val="1"/>
      <w:marLeft w:val="0"/>
      <w:marRight w:val="0"/>
      <w:marTop w:val="0"/>
      <w:marBottom w:val="0"/>
      <w:divBdr>
        <w:top w:val="none" w:sz="0" w:space="0" w:color="auto"/>
        <w:left w:val="none" w:sz="0" w:space="0" w:color="auto"/>
        <w:bottom w:val="none" w:sz="0" w:space="0" w:color="auto"/>
        <w:right w:val="none" w:sz="0" w:space="0" w:color="auto"/>
      </w:divBdr>
    </w:div>
    <w:div w:id="1473716533">
      <w:bodyDiv w:val="1"/>
      <w:marLeft w:val="0"/>
      <w:marRight w:val="0"/>
      <w:marTop w:val="0"/>
      <w:marBottom w:val="0"/>
      <w:divBdr>
        <w:top w:val="none" w:sz="0" w:space="0" w:color="auto"/>
        <w:left w:val="none" w:sz="0" w:space="0" w:color="auto"/>
        <w:bottom w:val="none" w:sz="0" w:space="0" w:color="auto"/>
        <w:right w:val="none" w:sz="0" w:space="0" w:color="auto"/>
      </w:divBdr>
    </w:div>
    <w:div w:id="1480809175">
      <w:bodyDiv w:val="1"/>
      <w:marLeft w:val="0"/>
      <w:marRight w:val="0"/>
      <w:marTop w:val="0"/>
      <w:marBottom w:val="0"/>
      <w:divBdr>
        <w:top w:val="none" w:sz="0" w:space="0" w:color="auto"/>
        <w:left w:val="none" w:sz="0" w:space="0" w:color="auto"/>
        <w:bottom w:val="none" w:sz="0" w:space="0" w:color="auto"/>
        <w:right w:val="none" w:sz="0" w:space="0" w:color="auto"/>
      </w:divBdr>
    </w:div>
    <w:div w:id="1483885999">
      <w:bodyDiv w:val="1"/>
      <w:marLeft w:val="0"/>
      <w:marRight w:val="0"/>
      <w:marTop w:val="0"/>
      <w:marBottom w:val="0"/>
      <w:divBdr>
        <w:top w:val="none" w:sz="0" w:space="0" w:color="auto"/>
        <w:left w:val="none" w:sz="0" w:space="0" w:color="auto"/>
        <w:bottom w:val="none" w:sz="0" w:space="0" w:color="auto"/>
        <w:right w:val="none" w:sz="0" w:space="0" w:color="auto"/>
      </w:divBdr>
    </w:div>
    <w:div w:id="1496844210">
      <w:bodyDiv w:val="1"/>
      <w:marLeft w:val="0"/>
      <w:marRight w:val="0"/>
      <w:marTop w:val="0"/>
      <w:marBottom w:val="0"/>
      <w:divBdr>
        <w:top w:val="none" w:sz="0" w:space="0" w:color="auto"/>
        <w:left w:val="none" w:sz="0" w:space="0" w:color="auto"/>
        <w:bottom w:val="none" w:sz="0" w:space="0" w:color="auto"/>
        <w:right w:val="none" w:sz="0" w:space="0" w:color="auto"/>
      </w:divBdr>
    </w:div>
    <w:div w:id="1498157406">
      <w:bodyDiv w:val="1"/>
      <w:marLeft w:val="0"/>
      <w:marRight w:val="0"/>
      <w:marTop w:val="0"/>
      <w:marBottom w:val="0"/>
      <w:divBdr>
        <w:top w:val="none" w:sz="0" w:space="0" w:color="auto"/>
        <w:left w:val="none" w:sz="0" w:space="0" w:color="auto"/>
        <w:bottom w:val="none" w:sz="0" w:space="0" w:color="auto"/>
        <w:right w:val="none" w:sz="0" w:space="0" w:color="auto"/>
      </w:divBdr>
    </w:div>
    <w:div w:id="1498303626">
      <w:bodyDiv w:val="1"/>
      <w:marLeft w:val="0"/>
      <w:marRight w:val="0"/>
      <w:marTop w:val="0"/>
      <w:marBottom w:val="0"/>
      <w:divBdr>
        <w:top w:val="none" w:sz="0" w:space="0" w:color="auto"/>
        <w:left w:val="none" w:sz="0" w:space="0" w:color="auto"/>
        <w:bottom w:val="none" w:sz="0" w:space="0" w:color="auto"/>
        <w:right w:val="none" w:sz="0" w:space="0" w:color="auto"/>
      </w:divBdr>
    </w:div>
    <w:div w:id="1513571094">
      <w:bodyDiv w:val="1"/>
      <w:marLeft w:val="0"/>
      <w:marRight w:val="0"/>
      <w:marTop w:val="0"/>
      <w:marBottom w:val="0"/>
      <w:divBdr>
        <w:top w:val="none" w:sz="0" w:space="0" w:color="auto"/>
        <w:left w:val="none" w:sz="0" w:space="0" w:color="auto"/>
        <w:bottom w:val="none" w:sz="0" w:space="0" w:color="auto"/>
        <w:right w:val="none" w:sz="0" w:space="0" w:color="auto"/>
      </w:divBdr>
    </w:div>
    <w:div w:id="1516961937">
      <w:bodyDiv w:val="1"/>
      <w:marLeft w:val="0"/>
      <w:marRight w:val="0"/>
      <w:marTop w:val="0"/>
      <w:marBottom w:val="0"/>
      <w:divBdr>
        <w:top w:val="none" w:sz="0" w:space="0" w:color="auto"/>
        <w:left w:val="none" w:sz="0" w:space="0" w:color="auto"/>
        <w:bottom w:val="none" w:sz="0" w:space="0" w:color="auto"/>
        <w:right w:val="none" w:sz="0" w:space="0" w:color="auto"/>
      </w:divBdr>
    </w:div>
    <w:div w:id="1523743169">
      <w:bodyDiv w:val="1"/>
      <w:marLeft w:val="0"/>
      <w:marRight w:val="0"/>
      <w:marTop w:val="0"/>
      <w:marBottom w:val="0"/>
      <w:divBdr>
        <w:top w:val="none" w:sz="0" w:space="0" w:color="auto"/>
        <w:left w:val="none" w:sz="0" w:space="0" w:color="auto"/>
        <w:bottom w:val="none" w:sz="0" w:space="0" w:color="auto"/>
        <w:right w:val="none" w:sz="0" w:space="0" w:color="auto"/>
      </w:divBdr>
    </w:div>
    <w:div w:id="1545943376">
      <w:bodyDiv w:val="1"/>
      <w:marLeft w:val="0"/>
      <w:marRight w:val="0"/>
      <w:marTop w:val="0"/>
      <w:marBottom w:val="0"/>
      <w:divBdr>
        <w:top w:val="none" w:sz="0" w:space="0" w:color="auto"/>
        <w:left w:val="none" w:sz="0" w:space="0" w:color="auto"/>
        <w:bottom w:val="none" w:sz="0" w:space="0" w:color="auto"/>
        <w:right w:val="none" w:sz="0" w:space="0" w:color="auto"/>
      </w:divBdr>
    </w:div>
    <w:div w:id="1550800465">
      <w:bodyDiv w:val="1"/>
      <w:marLeft w:val="0"/>
      <w:marRight w:val="0"/>
      <w:marTop w:val="0"/>
      <w:marBottom w:val="0"/>
      <w:divBdr>
        <w:top w:val="none" w:sz="0" w:space="0" w:color="auto"/>
        <w:left w:val="none" w:sz="0" w:space="0" w:color="auto"/>
        <w:bottom w:val="none" w:sz="0" w:space="0" w:color="auto"/>
        <w:right w:val="none" w:sz="0" w:space="0" w:color="auto"/>
      </w:divBdr>
    </w:div>
    <w:div w:id="1555658981">
      <w:bodyDiv w:val="1"/>
      <w:marLeft w:val="0"/>
      <w:marRight w:val="0"/>
      <w:marTop w:val="0"/>
      <w:marBottom w:val="0"/>
      <w:divBdr>
        <w:top w:val="none" w:sz="0" w:space="0" w:color="auto"/>
        <w:left w:val="none" w:sz="0" w:space="0" w:color="auto"/>
        <w:bottom w:val="none" w:sz="0" w:space="0" w:color="auto"/>
        <w:right w:val="none" w:sz="0" w:space="0" w:color="auto"/>
      </w:divBdr>
      <w:divsChild>
        <w:div w:id="1296332328">
          <w:marLeft w:val="0"/>
          <w:marRight w:val="0"/>
          <w:marTop w:val="0"/>
          <w:marBottom w:val="0"/>
          <w:divBdr>
            <w:top w:val="none" w:sz="0" w:space="0" w:color="auto"/>
            <w:left w:val="none" w:sz="0" w:space="0" w:color="auto"/>
            <w:bottom w:val="none" w:sz="0" w:space="0" w:color="auto"/>
            <w:right w:val="none" w:sz="0" w:space="0" w:color="auto"/>
          </w:divBdr>
          <w:divsChild>
            <w:div w:id="1041898096">
              <w:marLeft w:val="0"/>
              <w:marRight w:val="0"/>
              <w:marTop w:val="0"/>
              <w:marBottom w:val="0"/>
              <w:divBdr>
                <w:top w:val="none" w:sz="0" w:space="0" w:color="auto"/>
                <w:left w:val="none" w:sz="0" w:space="0" w:color="auto"/>
                <w:bottom w:val="none" w:sz="0" w:space="0" w:color="auto"/>
                <w:right w:val="none" w:sz="0" w:space="0" w:color="auto"/>
              </w:divBdr>
              <w:divsChild>
                <w:div w:id="1948343511">
                  <w:marLeft w:val="0"/>
                  <w:marRight w:val="0"/>
                  <w:marTop w:val="0"/>
                  <w:marBottom w:val="0"/>
                  <w:divBdr>
                    <w:top w:val="none" w:sz="0" w:space="0" w:color="auto"/>
                    <w:left w:val="none" w:sz="0" w:space="0" w:color="auto"/>
                    <w:bottom w:val="none" w:sz="0" w:space="0" w:color="auto"/>
                    <w:right w:val="none" w:sz="0" w:space="0" w:color="auto"/>
                  </w:divBdr>
                  <w:divsChild>
                    <w:div w:id="86266565">
                      <w:marLeft w:val="0"/>
                      <w:marRight w:val="0"/>
                      <w:marTop w:val="0"/>
                      <w:marBottom w:val="0"/>
                      <w:divBdr>
                        <w:top w:val="none" w:sz="0" w:space="0" w:color="auto"/>
                        <w:left w:val="none" w:sz="0" w:space="0" w:color="auto"/>
                        <w:bottom w:val="none" w:sz="0" w:space="0" w:color="auto"/>
                        <w:right w:val="none" w:sz="0" w:space="0" w:color="auto"/>
                      </w:divBdr>
                      <w:divsChild>
                        <w:div w:id="1510875628">
                          <w:marLeft w:val="-225"/>
                          <w:marRight w:val="-225"/>
                          <w:marTop w:val="0"/>
                          <w:marBottom w:val="525"/>
                          <w:divBdr>
                            <w:top w:val="none" w:sz="0" w:space="0" w:color="auto"/>
                            <w:left w:val="none" w:sz="0" w:space="0" w:color="auto"/>
                            <w:bottom w:val="none" w:sz="0" w:space="0" w:color="auto"/>
                            <w:right w:val="none" w:sz="0" w:space="0" w:color="auto"/>
                          </w:divBdr>
                          <w:divsChild>
                            <w:div w:id="1690912488">
                              <w:marLeft w:val="0"/>
                              <w:marRight w:val="0"/>
                              <w:marTop w:val="0"/>
                              <w:marBottom w:val="0"/>
                              <w:divBdr>
                                <w:top w:val="none" w:sz="0" w:space="0" w:color="auto"/>
                                <w:left w:val="none" w:sz="0" w:space="0" w:color="auto"/>
                                <w:bottom w:val="none" w:sz="0" w:space="0" w:color="auto"/>
                                <w:right w:val="none" w:sz="0" w:space="0" w:color="auto"/>
                              </w:divBdr>
                              <w:divsChild>
                                <w:div w:id="81806014">
                                  <w:marLeft w:val="0"/>
                                  <w:marRight w:val="0"/>
                                  <w:marTop w:val="0"/>
                                  <w:marBottom w:val="0"/>
                                  <w:divBdr>
                                    <w:top w:val="none" w:sz="0" w:space="0" w:color="auto"/>
                                    <w:left w:val="none" w:sz="0" w:space="0" w:color="auto"/>
                                    <w:bottom w:val="none" w:sz="0" w:space="0" w:color="auto"/>
                                    <w:right w:val="none" w:sz="0" w:space="0" w:color="auto"/>
                                  </w:divBdr>
                                  <w:divsChild>
                                    <w:div w:id="84770021">
                                      <w:marLeft w:val="0"/>
                                      <w:marRight w:val="0"/>
                                      <w:marTop w:val="0"/>
                                      <w:marBottom w:val="0"/>
                                      <w:divBdr>
                                        <w:top w:val="none" w:sz="0" w:space="0" w:color="auto"/>
                                        <w:left w:val="none" w:sz="0" w:space="0" w:color="auto"/>
                                        <w:bottom w:val="none" w:sz="0" w:space="0" w:color="auto"/>
                                        <w:right w:val="none" w:sz="0" w:space="0" w:color="auto"/>
                                      </w:divBdr>
                                    </w:div>
                                  </w:divsChild>
                                </w:div>
                                <w:div w:id="385374537">
                                  <w:marLeft w:val="0"/>
                                  <w:marRight w:val="0"/>
                                  <w:marTop w:val="0"/>
                                  <w:marBottom w:val="0"/>
                                  <w:divBdr>
                                    <w:top w:val="none" w:sz="0" w:space="0" w:color="auto"/>
                                    <w:left w:val="none" w:sz="0" w:space="0" w:color="auto"/>
                                    <w:bottom w:val="none" w:sz="0" w:space="0" w:color="auto"/>
                                    <w:right w:val="none" w:sz="0" w:space="0" w:color="auto"/>
                                  </w:divBdr>
                                  <w:divsChild>
                                    <w:div w:id="1239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15043">
                          <w:marLeft w:val="-225"/>
                          <w:marRight w:val="-225"/>
                          <w:marTop w:val="0"/>
                          <w:marBottom w:val="525"/>
                          <w:divBdr>
                            <w:top w:val="none" w:sz="0" w:space="0" w:color="auto"/>
                            <w:left w:val="none" w:sz="0" w:space="0" w:color="auto"/>
                            <w:bottom w:val="none" w:sz="0" w:space="0" w:color="auto"/>
                            <w:right w:val="none" w:sz="0" w:space="0" w:color="auto"/>
                          </w:divBdr>
                          <w:divsChild>
                            <w:div w:id="2035304891">
                              <w:marLeft w:val="0"/>
                              <w:marRight w:val="0"/>
                              <w:marTop w:val="0"/>
                              <w:marBottom w:val="0"/>
                              <w:divBdr>
                                <w:top w:val="none" w:sz="0" w:space="0" w:color="auto"/>
                                <w:left w:val="none" w:sz="0" w:space="0" w:color="auto"/>
                                <w:bottom w:val="none" w:sz="0" w:space="0" w:color="auto"/>
                                <w:right w:val="none" w:sz="0" w:space="0" w:color="auto"/>
                              </w:divBdr>
                              <w:divsChild>
                                <w:div w:id="572010124">
                                  <w:marLeft w:val="0"/>
                                  <w:marRight w:val="0"/>
                                  <w:marTop w:val="0"/>
                                  <w:marBottom w:val="0"/>
                                  <w:divBdr>
                                    <w:top w:val="none" w:sz="0" w:space="0" w:color="auto"/>
                                    <w:left w:val="none" w:sz="0" w:space="0" w:color="auto"/>
                                    <w:bottom w:val="none" w:sz="0" w:space="0" w:color="auto"/>
                                    <w:right w:val="none" w:sz="0" w:space="0" w:color="auto"/>
                                  </w:divBdr>
                                  <w:divsChild>
                                    <w:div w:id="1803186458">
                                      <w:marLeft w:val="0"/>
                                      <w:marRight w:val="0"/>
                                      <w:marTop w:val="0"/>
                                      <w:marBottom w:val="0"/>
                                      <w:divBdr>
                                        <w:top w:val="none" w:sz="0" w:space="0" w:color="auto"/>
                                        <w:left w:val="none" w:sz="0" w:space="0" w:color="auto"/>
                                        <w:bottom w:val="none" w:sz="0" w:space="0" w:color="auto"/>
                                        <w:right w:val="none" w:sz="0" w:space="0" w:color="auto"/>
                                      </w:divBdr>
                                    </w:div>
                                  </w:divsChild>
                                </w:div>
                                <w:div w:id="72045403">
                                  <w:marLeft w:val="0"/>
                                  <w:marRight w:val="0"/>
                                  <w:marTop w:val="0"/>
                                  <w:marBottom w:val="0"/>
                                  <w:divBdr>
                                    <w:top w:val="none" w:sz="0" w:space="0" w:color="auto"/>
                                    <w:left w:val="none" w:sz="0" w:space="0" w:color="auto"/>
                                    <w:bottom w:val="none" w:sz="0" w:space="0" w:color="auto"/>
                                    <w:right w:val="none" w:sz="0" w:space="0" w:color="auto"/>
                                  </w:divBdr>
                                  <w:divsChild>
                                    <w:div w:id="109026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9374">
                          <w:marLeft w:val="-225"/>
                          <w:marRight w:val="-225"/>
                          <w:marTop w:val="0"/>
                          <w:marBottom w:val="525"/>
                          <w:divBdr>
                            <w:top w:val="none" w:sz="0" w:space="0" w:color="auto"/>
                            <w:left w:val="none" w:sz="0" w:space="0" w:color="auto"/>
                            <w:bottom w:val="none" w:sz="0" w:space="0" w:color="auto"/>
                            <w:right w:val="none" w:sz="0" w:space="0" w:color="auto"/>
                          </w:divBdr>
                          <w:divsChild>
                            <w:div w:id="119305785">
                              <w:marLeft w:val="0"/>
                              <w:marRight w:val="0"/>
                              <w:marTop w:val="0"/>
                              <w:marBottom w:val="0"/>
                              <w:divBdr>
                                <w:top w:val="none" w:sz="0" w:space="0" w:color="auto"/>
                                <w:left w:val="none" w:sz="0" w:space="0" w:color="auto"/>
                                <w:bottom w:val="none" w:sz="0" w:space="0" w:color="auto"/>
                                <w:right w:val="none" w:sz="0" w:space="0" w:color="auto"/>
                              </w:divBdr>
                              <w:divsChild>
                                <w:div w:id="888803562">
                                  <w:marLeft w:val="0"/>
                                  <w:marRight w:val="0"/>
                                  <w:marTop w:val="0"/>
                                  <w:marBottom w:val="0"/>
                                  <w:divBdr>
                                    <w:top w:val="none" w:sz="0" w:space="0" w:color="auto"/>
                                    <w:left w:val="none" w:sz="0" w:space="0" w:color="auto"/>
                                    <w:bottom w:val="none" w:sz="0" w:space="0" w:color="auto"/>
                                    <w:right w:val="none" w:sz="0" w:space="0" w:color="auto"/>
                                  </w:divBdr>
                                  <w:divsChild>
                                    <w:div w:id="846478111">
                                      <w:marLeft w:val="0"/>
                                      <w:marRight w:val="0"/>
                                      <w:marTop w:val="0"/>
                                      <w:marBottom w:val="0"/>
                                      <w:divBdr>
                                        <w:top w:val="none" w:sz="0" w:space="0" w:color="auto"/>
                                        <w:left w:val="none" w:sz="0" w:space="0" w:color="auto"/>
                                        <w:bottom w:val="none" w:sz="0" w:space="0" w:color="auto"/>
                                        <w:right w:val="none" w:sz="0" w:space="0" w:color="auto"/>
                                      </w:divBdr>
                                    </w:div>
                                  </w:divsChild>
                                </w:div>
                                <w:div w:id="1057629170">
                                  <w:marLeft w:val="0"/>
                                  <w:marRight w:val="0"/>
                                  <w:marTop w:val="0"/>
                                  <w:marBottom w:val="0"/>
                                  <w:divBdr>
                                    <w:top w:val="none" w:sz="0" w:space="0" w:color="auto"/>
                                    <w:left w:val="none" w:sz="0" w:space="0" w:color="auto"/>
                                    <w:bottom w:val="none" w:sz="0" w:space="0" w:color="auto"/>
                                    <w:right w:val="none" w:sz="0" w:space="0" w:color="auto"/>
                                  </w:divBdr>
                                  <w:divsChild>
                                    <w:div w:id="156841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423464">
                          <w:marLeft w:val="-225"/>
                          <w:marRight w:val="-225"/>
                          <w:marTop w:val="0"/>
                          <w:marBottom w:val="525"/>
                          <w:divBdr>
                            <w:top w:val="none" w:sz="0" w:space="0" w:color="auto"/>
                            <w:left w:val="none" w:sz="0" w:space="0" w:color="auto"/>
                            <w:bottom w:val="none" w:sz="0" w:space="0" w:color="auto"/>
                            <w:right w:val="none" w:sz="0" w:space="0" w:color="auto"/>
                          </w:divBdr>
                          <w:divsChild>
                            <w:div w:id="1280187216">
                              <w:marLeft w:val="0"/>
                              <w:marRight w:val="0"/>
                              <w:marTop w:val="0"/>
                              <w:marBottom w:val="0"/>
                              <w:divBdr>
                                <w:top w:val="none" w:sz="0" w:space="0" w:color="auto"/>
                                <w:left w:val="none" w:sz="0" w:space="0" w:color="auto"/>
                                <w:bottom w:val="none" w:sz="0" w:space="0" w:color="auto"/>
                                <w:right w:val="none" w:sz="0" w:space="0" w:color="auto"/>
                              </w:divBdr>
                              <w:divsChild>
                                <w:div w:id="942954651">
                                  <w:marLeft w:val="0"/>
                                  <w:marRight w:val="0"/>
                                  <w:marTop w:val="0"/>
                                  <w:marBottom w:val="0"/>
                                  <w:divBdr>
                                    <w:top w:val="none" w:sz="0" w:space="0" w:color="auto"/>
                                    <w:left w:val="none" w:sz="0" w:space="0" w:color="auto"/>
                                    <w:bottom w:val="none" w:sz="0" w:space="0" w:color="auto"/>
                                    <w:right w:val="none" w:sz="0" w:space="0" w:color="auto"/>
                                  </w:divBdr>
                                  <w:divsChild>
                                    <w:div w:id="234897304">
                                      <w:marLeft w:val="0"/>
                                      <w:marRight w:val="0"/>
                                      <w:marTop w:val="0"/>
                                      <w:marBottom w:val="0"/>
                                      <w:divBdr>
                                        <w:top w:val="none" w:sz="0" w:space="0" w:color="auto"/>
                                        <w:left w:val="none" w:sz="0" w:space="0" w:color="auto"/>
                                        <w:bottom w:val="none" w:sz="0" w:space="0" w:color="auto"/>
                                        <w:right w:val="none" w:sz="0" w:space="0" w:color="auto"/>
                                      </w:divBdr>
                                    </w:div>
                                  </w:divsChild>
                                </w:div>
                                <w:div w:id="1481535388">
                                  <w:marLeft w:val="0"/>
                                  <w:marRight w:val="0"/>
                                  <w:marTop w:val="0"/>
                                  <w:marBottom w:val="0"/>
                                  <w:divBdr>
                                    <w:top w:val="none" w:sz="0" w:space="0" w:color="auto"/>
                                    <w:left w:val="none" w:sz="0" w:space="0" w:color="auto"/>
                                    <w:bottom w:val="none" w:sz="0" w:space="0" w:color="auto"/>
                                    <w:right w:val="none" w:sz="0" w:space="0" w:color="auto"/>
                                  </w:divBdr>
                                  <w:divsChild>
                                    <w:div w:id="153434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808963">
                          <w:marLeft w:val="0"/>
                          <w:marRight w:val="0"/>
                          <w:marTop w:val="0"/>
                          <w:marBottom w:val="0"/>
                          <w:divBdr>
                            <w:top w:val="none" w:sz="0" w:space="0" w:color="auto"/>
                            <w:left w:val="none" w:sz="0" w:space="0" w:color="auto"/>
                            <w:bottom w:val="none" w:sz="0" w:space="0" w:color="auto"/>
                            <w:right w:val="none" w:sz="0" w:space="0" w:color="auto"/>
                          </w:divBdr>
                          <w:divsChild>
                            <w:div w:id="114100629">
                              <w:marLeft w:val="0"/>
                              <w:marRight w:val="0"/>
                              <w:marTop w:val="0"/>
                              <w:marBottom w:val="0"/>
                              <w:divBdr>
                                <w:top w:val="none" w:sz="0" w:space="0" w:color="auto"/>
                                <w:left w:val="none" w:sz="0" w:space="0" w:color="auto"/>
                                <w:bottom w:val="none" w:sz="0" w:space="0" w:color="auto"/>
                                <w:right w:val="none" w:sz="0" w:space="0" w:color="auto"/>
                              </w:divBdr>
                              <w:divsChild>
                                <w:div w:id="88350842">
                                  <w:marLeft w:val="0"/>
                                  <w:marRight w:val="0"/>
                                  <w:marTop w:val="0"/>
                                  <w:marBottom w:val="0"/>
                                  <w:divBdr>
                                    <w:top w:val="none" w:sz="0" w:space="0" w:color="auto"/>
                                    <w:left w:val="none" w:sz="0" w:space="0" w:color="auto"/>
                                    <w:bottom w:val="none" w:sz="0" w:space="0" w:color="auto"/>
                                    <w:right w:val="none" w:sz="0" w:space="0" w:color="auto"/>
                                  </w:divBdr>
                                  <w:divsChild>
                                    <w:div w:id="16661838">
                                      <w:marLeft w:val="0"/>
                                      <w:marRight w:val="0"/>
                                      <w:marTop w:val="0"/>
                                      <w:marBottom w:val="0"/>
                                      <w:divBdr>
                                        <w:top w:val="none" w:sz="0" w:space="0" w:color="auto"/>
                                        <w:left w:val="none" w:sz="0" w:space="0" w:color="auto"/>
                                        <w:bottom w:val="none" w:sz="0" w:space="0" w:color="auto"/>
                                        <w:right w:val="none" w:sz="0" w:space="0" w:color="auto"/>
                                      </w:divBdr>
                                      <w:divsChild>
                                        <w:div w:id="1511486135">
                                          <w:marLeft w:val="-225"/>
                                          <w:marRight w:val="-225"/>
                                          <w:marTop w:val="0"/>
                                          <w:marBottom w:val="525"/>
                                          <w:divBdr>
                                            <w:top w:val="none" w:sz="0" w:space="0" w:color="auto"/>
                                            <w:left w:val="none" w:sz="0" w:space="0" w:color="auto"/>
                                            <w:bottom w:val="none" w:sz="0" w:space="0" w:color="auto"/>
                                            <w:right w:val="none" w:sz="0" w:space="0" w:color="auto"/>
                                          </w:divBdr>
                                          <w:divsChild>
                                            <w:div w:id="1341814441">
                                              <w:marLeft w:val="0"/>
                                              <w:marRight w:val="0"/>
                                              <w:marTop w:val="0"/>
                                              <w:marBottom w:val="0"/>
                                              <w:divBdr>
                                                <w:top w:val="none" w:sz="0" w:space="0" w:color="auto"/>
                                                <w:left w:val="none" w:sz="0" w:space="0" w:color="auto"/>
                                                <w:bottom w:val="none" w:sz="0" w:space="0" w:color="auto"/>
                                                <w:right w:val="none" w:sz="0" w:space="0" w:color="auto"/>
                                              </w:divBdr>
                                              <w:divsChild>
                                                <w:div w:id="981734772">
                                                  <w:marLeft w:val="0"/>
                                                  <w:marRight w:val="0"/>
                                                  <w:marTop w:val="0"/>
                                                  <w:marBottom w:val="0"/>
                                                  <w:divBdr>
                                                    <w:top w:val="none" w:sz="0" w:space="0" w:color="auto"/>
                                                    <w:left w:val="none" w:sz="0" w:space="0" w:color="auto"/>
                                                    <w:bottom w:val="none" w:sz="0" w:space="0" w:color="auto"/>
                                                    <w:right w:val="none" w:sz="0" w:space="0" w:color="auto"/>
                                                  </w:divBdr>
                                                  <w:divsChild>
                                                    <w:div w:id="815806986">
                                                      <w:marLeft w:val="0"/>
                                                      <w:marRight w:val="0"/>
                                                      <w:marTop w:val="0"/>
                                                      <w:marBottom w:val="0"/>
                                                      <w:divBdr>
                                                        <w:top w:val="none" w:sz="0" w:space="0" w:color="auto"/>
                                                        <w:left w:val="none" w:sz="0" w:space="0" w:color="auto"/>
                                                        <w:bottom w:val="none" w:sz="0" w:space="0" w:color="auto"/>
                                                        <w:right w:val="none" w:sz="0" w:space="0" w:color="auto"/>
                                                      </w:divBdr>
                                                    </w:div>
                                                  </w:divsChild>
                                                </w:div>
                                                <w:div w:id="1246302378">
                                                  <w:marLeft w:val="0"/>
                                                  <w:marRight w:val="0"/>
                                                  <w:marTop w:val="0"/>
                                                  <w:marBottom w:val="0"/>
                                                  <w:divBdr>
                                                    <w:top w:val="none" w:sz="0" w:space="0" w:color="auto"/>
                                                    <w:left w:val="none" w:sz="0" w:space="0" w:color="auto"/>
                                                    <w:bottom w:val="none" w:sz="0" w:space="0" w:color="auto"/>
                                                    <w:right w:val="none" w:sz="0" w:space="0" w:color="auto"/>
                                                  </w:divBdr>
                                                  <w:divsChild>
                                                    <w:div w:id="36398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6759750">
                  <w:marLeft w:val="0"/>
                  <w:marRight w:val="0"/>
                  <w:marTop w:val="0"/>
                  <w:marBottom w:val="0"/>
                  <w:divBdr>
                    <w:top w:val="none" w:sz="0" w:space="0" w:color="auto"/>
                    <w:left w:val="none" w:sz="0" w:space="0" w:color="auto"/>
                    <w:bottom w:val="none" w:sz="0" w:space="0" w:color="auto"/>
                    <w:right w:val="none" w:sz="0" w:space="0" w:color="auto"/>
                  </w:divBdr>
                  <w:divsChild>
                    <w:div w:id="311100415">
                      <w:marLeft w:val="0"/>
                      <w:marRight w:val="0"/>
                      <w:marTop w:val="0"/>
                      <w:marBottom w:val="0"/>
                      <w:divBdr>
                        <w:top w:val="none" w:sz="0" w:space="0" w:color="auto"/>
                        <w:left w:val="none" w:sz="0" w:space="0" w:color="auto"/>
                        <w:bottom w:val="none" w:sz="0" w:space="0" w:color="auto"/>
                        <w:right w:val="none" w:sz="0" w:space="0" w:color="auto"/>
                      </w:divBdr>
                      <w:divsChild>
                        <w:div w:id="1752001908">
                          <w:marLeft w:val="0"/>
                          <w:marRight w:val="0"/>
                          <w:marTop w:val="0"/>
                          <w:marBottom w:val="0"/>
                          <w:divBdr>
                            <w:top w:val="none" w:sz="0" w:space="0" w:color="auto"/>
                            <w:left w:val="none" w:sz="0" w:space="0" w:color="auto"/>
                            <w:bottom w:val="none" w:sz="0" w:space="0" w:color="auto"/>
                            <w:right w:val="none" w:sz="0" w:space="0" w:color="auto"/>
                          </w:divBdr>
                          <w:divsChild>
                            <w:div w:id="1705058753">
                              <w:marLeft w:val="0"/>
                              <w:marRight w:val="0"/>
                              <w:marTop w:val="0"/>
                              <w:marBottom w:val="0"/>
                              <w:divBdr>
                                <w:top w:val="none" w:sz="0" w:space="0" w:color="auto"/>
                                <w:left w:val="none" w:sz="0" w:space="0" w:color="auto"/>
                                <w:bottom w:val="none" w:sz="0" w:space="0" w:color="auto"/>
                                <w:right w:val="none" w:sz="0" w:space="0" w:color="auto"/>
                              </w:divBdr>
                              <w:divsChild>
                                <w:div w:id="1142042853">
                                  <w:marLeft w:val="0"/>
                                  <w:marRight w:val="0"/>
                                  <w:marTop w:val="0"/>
                                  <w:marBottom w:val="0"/>
                                  <w:divBdr>
                                    <w:top w:val="none" w:sz="0" w:space="0" w:color="auto"/>
                                    <w:left w:val="none" w:sz="0" w:space="0" w:color="auto"/>
                                    <w:bottom w:val="none" w:sz="0" w:space="0" w:color="auto"/>
                                    <w:right w:val="none" w:sz="0" w:space="0" w:color="auto"/>
                                  </w:divBdr>
                                  <w:divsChild>
                                    <w:div w:id="2012902914">
                                      <w:marLeft w:val="0"/>
                                      <w:marRight w:val="0"/>
                                      <w:marTop w:val="0"/>
                                      <w:marBottom w:val="0"/>
                                      <w:divBdr>
                                        <w:top w:val="none" w:sz="0" w:space="0" w:color="auto"/>
                                        <w:left w:val="none" w:sz="0" w:space="0" w:color="auto"/>
                                        <w:bottom w:val="none" w:sz="0" w:space="0" w:color="auto"/>
                                        <w:right w:val="none" w:sz="0" w:space="0" w:color="auto"/>
                                      </w:divBdr>
                                      <w:divsChild>
                                        <w:div w:id="819158589">
                                          <w:marLeft w:val="0"/>
                                          <w:marRight w:val="0"/>
                                          <w:marTop w:val="0"/>
                                          <w:marBottom w:val="0"/>
                                          <w:divBdr>
                                            <w:top w:val="none" w:sz="0" w:space="0" w:color="auto"/>
                                            <w:left w:val="none" w:sz="0" w:space="0" w:color="auto"/>
                                            <w:bottom w:val="none" w:sz="0" w:space="0" w:color="auto"/>
                                            <w:right w:val="none" w:sz="0" w:space="0" w:color="auto"/>
                                          </w:divBdr>
                                          <w:divsChild>
                                            <w:div w:id="1996489386">
                                              <w:marLeft w:val="-225"/>
                                              <w:marRight w:val="-225"/>
                                              <w:marTop w:val="0"/>
                                              <w:marBottom w:val="525"/>
                                              <w:divBdr>
                                                <w:top w:val="none" w:sz="0" w:space="0" w:color="auto"/>
                                                <w:left w:val="none" w:sz="0" w:space="0" w:color="auto"/>
                                                <w:bottom w:val="none" w:sz="0" w:space="0" w:color="auto"/>
                                                <w:right w:val="none" w:sz="0" w:space="0" w:color="auto"/>
                                              </w:divBdr>
                                              <w:divsChild>
                                                <w:div w:id="1999073077">
                                                  <w:marLeft w:val="0"/>
                                                  <w:marRight w:val="0"/>
                                                  <w:marTop w:val="0"/>
                                                  <w:marBottom w:val="0"/>
                                                  <w:divBdr>
                                                    <w:top w:val="none" w:sz="0" w:space="0" w:color="auto"/>
                                                    <w:left w:val="none" w:sz="0" w:space="0" w:color="auto"/>
                                                    <w:bottom w:val="none" w:sz="0" w:space="0" w:color="auto"/>
                                                    <w:right w:val="none" w:sz="0" w:space="0" w:color="auto"/>
                                                  </w:divBdr>
                                                  <w:divsChild>
                                                    <w:div w:id="1579174888">
                                                      <w:marLeft w:val="0"/>
                                                      <w:marRight w:val="0"/>
                                                      <w:marTop w:val="0"/>
                                                      <w:marBottom w:val="0"/>
                                                      <w:divBdr>
                                                        <w:top w:val="none" w:sz="0" w:space="0" w:color="auto"/>
                                                        <w:left w:val="none" w:sz="0" w:space="0" w:color="auto"/>
                                                        <w:bottom w:val="none" w:sz="0" w:space="0" w:color="auto"/>
                                                        <w:right w:val="none" w:sz="0" w:space="0" w:color="auto"/>
                                                      </w:divBdr>
                                                      <w:divsChild>
                                                        <w:div w:id="958951931">
                                                          <w:marLeft w:val="0"/>
                                                          <w:marRight w:val="0"/>
                                                          <w:marTop w:val="0"/>
                                                          <w:marBottom w:val="0"/>
                                                          <w:divBdr>
                                                            <w:top w:val="none" w:sz="0" w:space="0" w:color="auto"/>
                                                            <w:left w:val="none" w:sz="0" w:space="0" w:color="auto"/>
                                                            <w:bottom w:val="none" w:sz="0" w:space="0" w:color="auto"/>
                                                            <w:right w:val="none" w:sz="0" w:space="0" w:color="auto"/>
                                                          </w:divBdr>
                                                        </w:div>
                                                      </w:divsChild>
                                                    </w:div>
                                                    <w:div w:id="1030689966">
                                                      <w:marLeft w:val="0"/>
                                                      <w:marRight w:val="0"/>
                                                      <w:marTop w:val="0"/>
                                                      <w:marBottom w:val="0"/>
                                                      <w:divBdr>
                                                        <w:top w:val="none" w:sz="0" w:space="0" w:color="auto"/>
                                                        <w:left w:val="none" w:sz="0" w:space="0" w:color="auto"/>
                                                        <w:bottom w:val="none" w:sz="0" w:space="0" w:color="auto"/>
                                                        <w:right w:val="none" w:sz="0" w:space="0" w:color="auto"/>
                                                      </w:divBdr>
                                                      <w:divsChild>
                                                        <w:div w:id="49357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399605">
          <w:marLeft w:val="0"/>
          <w:marRight w:val="0"/>
          <w:marTop w:val="0"/>
          <w:marBottom w:val="0"/>
          <w:divBdr>
            <w:top w:val="none" w:sz="0" w:space="0" w:color="auto"/>
            <w:left w:val="none" w:sz="0" w:space="0" w:color="auto"/>
            <w:bottom w:val="none" w:sz="0" w:space="0" w:color="auto"/>
            <w:right w:val="none" w:sz="0" w:space="0" w:color="auto"/>
          </w:divBdr>
          <w:divsChild>
            <w:div w:id="1427460308">
              <w:marLeft w:val="0"/>
              <w:marRight w:val="0"/>
              <w:marTop w:val="0"/>
              <w:marBottom w:val="0"/>
              <w:divBdr>
                <w:top w:val="none" w:sz="0" w:space="0" w:color="auto"/>
                <w:left w:val="none" w:sz="0" w:space="0" w:color="auto"/>
                <w:bottom w:val="none" w:sz="0" w:space="0" w:color="auto"/>
                <w:right w:val="none" w:sz="0" w:space="0" w:color="auto"/>
              </w:divBdr>
              <w:divsChild>
                <w:div w:id="274602942">
                  <w:marLeft w:val="0"/>
                  <w:marRight w:val="0"/>
                  <w:marTop w:val="0"/>
                  <w:marBottom w:val="0"/>
                  <w:divBdr>
                    <w:top w:val="none" w:sz="0" w:space="0" w:color="auto"/>
                    <w:left w:val="none" w:sz="0" w:space="0" w:color="auto"/>
                    <w:bottom w:val="none" w:sz="0" w:space="0" w:color="auto"/>
                    <w:right w:val="none" w:sz="0" w:space="0" w:color="auto"/>
                  </w:divBdr>
                  <w:divsChild>
                    <w:div w:id="32658538">
                      <w:marLeft w:val="-225"/>
                      <w:marRight w:val="-225"/>
                      <w:marTop w:val="0"/>
                      <w:marBottom w:val="525"/>
                      <w:divBdr>
                        <w:top w:val="none" w:sz="0" w:space="0" w:color="auto"/>
                        <w:left w:val="none" w:sz="0" w:space="0" w:color="auto"/>
                        <w:bottom w:val="none" w:sz="0" w:space="0" w:color="auto"/>
                        <w:right w:val="none" w:sz="0" w:space="0" w:color="auto"/>
                      </w:divBdr>
                      <w:divsChild>
                        <w:div w:id="932055364">
                          <w:marLeft w:val="0"/>
                          <w:marRight w:val="0"/>
                          <w:marTop w:val="0"/>
                          <w:marBottom w:val="0"/>
                          <w:divBdr>
                            <w:top w:val="none" w:sz="0" w:space="0" w:color="auto"/>
                            <w:left w:val="none" w:sz="0" w:space="0" w:color="auto"/>
                            <w:bottom w:val="none" w:sz="0" w:space="0" w:color="auto"/>
                            <w:right w:val="none" w:sz="0" w:space="0" w:color="auto"/>
                          </w:divBdr>
                          <w:divsChild>
                            <w:div w:id="29888604">
                              <w:marLeft w:val="0"/>
                              <w:marRight w:val="0"/>
                              <w:marTop w:val="0"/>
                              <w:marBottom w:val="0"/>
                              <w:divBdr>
                                <w:top w:val="none" w:sz="0" w:space="0" w:color="auto"/>
                                <w:left w:val="none" w:sz="0" w:space="0" w:color="auto"/>
                                <w:bottom w:val="none" w:sz="0" w:space="0" w:color="auto"/>
                                <w:right w:val="none" w:sz="0" w:space="0" w:color="auto"/>
                              </w:divBdr>
                              <w:divsChild>
                                <w:div w:id="2134252773">
                                  <w:marLeft w:val="0"/>
                                  <w:marRight w:val="0"/>
                                  <w:marTop w:val="0"/>
                                  <w:marBottom w:val="0"/>
                                  <w:divBdr>
                                    <w:top w:val="none" w:sz="0" w:space="0" w:color="auto"/>
                                    <w:left w:val="none" w:sz="0" w:space="0" w:color="auto"/>
                                    <w:bottom w:val="none" w:sz="0" w:space="0" w:color="auto"/>
                                    <w:right w:val="none" w:sz="0" w:space="0" w:color="auto"/>
                                  </w:divBdr>
                                </w:div>
                              </w:divsChild>
                            </w:div>
                            <w:div w:id="1249344645">
                              <w:marLeft w:val="0"/>
                              <w:marRight w:val="0"/>
                              <w:marTop w:val="0"/>
                              <w:marBottom w:val="0"/>
                              <w:divBdr>
                                <w:top w:val="none" w:sz="0" w:space="0" w:color="auto"/>
                                <w:left w:val="none" w:sz="0" w:space="0" w:color="auto"/>
                                <w:bottom w:val="none" w:sz="0" w:space="0" w:color="auto"/>
                                <w:right w:val="none" w:sz="0" w:space="0" w:color="auto"/>
                              </w:divBdr>
                              <w:divsChild>
                                <w:div w:id="34100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7350070">
      <w:bodyDiv w:val="1"/>
      <w:marLeft w:val="0"/>
      <w:marRight w:val="0"/>
      <w:marTop w:val="0"/>
      <w:marBottom w:val="0"/>
      <w:divBdr>
        <w:top w:val="none" w:sz="0" w:space="0" w:color="auto"/>
        <w:left w:val="none" w:sz="0" w:space="0" w:color="auto"/>
        <w:bottom w:val="none" w:sz="0" w:space="0" w:color="auto"/>
        <w:right w:val="none" w:sz="0" w:space="0" w:color="auto"/>
      </w:divBdr>
    </w:div>
    <w:div w:id="1559898187">
      <w:bodyDiv w:val="1"/>
      <w:marLeft w:val="0"/>
      <w:marRight w:val="0"/>
      <w:marTop w:val="0"/>
      <w:marBottom w:val="0"/>
      <w:divBdr>
        <w:top w:val="none" w:sz="0" w:space="0" w:color="auto"/>
        <w:left w:val="none" w:sz="0" w:space="0" w:color="auto"/>
        <w:bottom w:val="none" w:sz="0" w:space="0" w:color="auto"/>
        <w:right w:val="none" w:sz="0" w:space="0" w:color="auto"/>
      </w:divBdr>
    </w:div>
    <w:div w:id="1561482755">
      <w:bodyDiv w:val="1"/>
      <w:marLeft w:val="0"/>
      <w:marRight w:val="0"/>
      <w:marTop w:val="0"/>
      <w:marBottom w:val="0"/>
      <w:divBdr>
        <w:top w:val="none" w:sz="0" w:space="0" w:color="auto"/>
        <w:left w:val="none" w:sz="0" w:space="0" w:color="auto"/>
        <w:bottom w:val="none" w:sz="0" w:space="0" w:color="auto"/>
        <w:right w:val="none" w:sz="0" w:space="0" w:color="auto"/>
      </w:divBdr>
    </w:div>
    <w:div w:id="1566835789">
      <w:bodyDiv w:val="1"/>
      <w:marLeft w:val="0"/>
      <w:marRight w:val="0"/>
      <w:marTop w:val="0"/>
      <w:marBottom w:val="0"/>
      <w:divBdr>
        <w:top w:val="none" w:sz="0" w:space="0" w:color="auto"/>
        <w:left w:val="none" w:sz="0" w:space="0" w:color="auto"/>
        <w:bottom w:val="none" w:sz="0" w:space="0" w:color="auto"/>
        <w:right w:val="none" w:sz="0" w:space="0" w:color="auto"/>
      </w:divBdr>
    </w:div>
    <w:div w:id="1567033841">
      <w:bodyDiv w:val="1"/>
      <w:marLeft w:val="0"/>
      <w:marRight w:val="0"/>
      <w:marTop w:val="0"/>
      <w:marBottom w:val="0"/>
      <w:divBdr>
        <w:top w:val="none" w:sz="0" w:space="0" w:color="auto"/>
        <w:left w:val="none" w:sz="0" w:space="0" w:color="auto"/>
        <w:bottom w:val="none" w:sz="0" w:space="0" w:color="auto"/>
        <w:right w:val="none" w:sz="0" w:space="0" w:color="auto"/>
      </w:divBdr>
    </w:div>
    <w:div w:id="1569029009">
      <w:bodyDiv w:val="1"/>
      <w:marLeft w:val="0"/>
      <w:marRight w:val="0"/>
      <w:marTop w:val="0"/>
      <w:marBottom w:val="0"/>
      <w:divBdr>
        <w:top w:val="none" w:sz="0" w:space="0" w:color="auto"/>
        <w:left w:val="none" w:sz="0" w:space="0" w:color="auto"/>
        <w:bottom w:val="none" w:sz="0" w:space="0" w:color="auto"/>
        <w:right w:val="none" w:sz="0" w:space="0" w:color="auto"/>
      </w:divBdr>
    </w:div>
    <w:div w:id="1576623644">
      <w:bodyDiv w:val="1"/>
      <w:marLeft w:val="0"/>
      <w:marRight w:val="0"/>
      <w:marTop w:val="0"/>
      <w:marBottom w:val="0"/>
      <w:divBdr>
        <w:top w:val="none" w:sz="0" w:space="0" w:color="auto"/>
        <w:left w:val="none" w:sz="0" w:space="0" w:color="auto"/>
        <w:bottom w:val="none" w:sz="0" w:space="0" w:color="auto"/>
        <w:right w:val="none" w:sz="0" w:space="0" w:color="auto"/>
      </w:divBdr>
    </w:div>
    <w:div w:id="1579169153">
      <w:bodyDiv w:val="1"/>
      <w:marLeft w:val="0"/>
      <w:marRight w:val="0"/>
      <w:marTop w:val="0"/>
      <w:marBottom w:val="0"/>
      <w:divBdr>
        <w:top w:val="none" w:sz="0" w:space="0" w:color="auto"/>
        <w:left w:val="none" w:sz="0" w:space="0" w:color="auto"/>
        <w:bottom w:val="none" w:sz="0" w:space="0" w:color="auto"/>
        <w:right w:val="none" w:sz="0" w:space="0" w:color="auto"/>
      </w:divBdr>
    </w:div>
    <w:div w:id="1598557660">
      <w:bodyDiv w:val="1"/>
      <w:marLeft w:val="0"/>
      <w:marRight w:val="0"/>
      <w:marTop w:val="0"/>
      <w:marBottom w:val="0"/>
      <w:divBdr>
        <w:top w:val="none" w:sz="0" w:space="0" w:color="auto"/>
        <w:left w:val="none" w:sz="0" w:space="0" w:color="auto"/>
        <w:bottom w:val="none" w:sz="0" w:space="0" w:color="auto"/>
        <w:right w:val="none" w:sz="0" w:space="0" w:color="auto"/>
      </w:divBdr>
    </w:div>
    <w:div w:id="1618874486">
      <w:bodyDiv w:val="1"/>
      <w:marLeft w:val="0"/>
      <w:marRight w:val="0"/>
      <w:marTop w:val="0"/>
      <w:marBottom w:val="0"/>
      <w:divBdr>
        <w:top w:val="none" w:sz="0" w:space="0" w:color="auto"/>
        <w:left w:val="none" w:sz="0" w:space="0" w:color="auto"/>
        <w:bottom w:val="none" w:sz="0" w:space="0" w:color="auto"/>
        <w:right w:val="none" w:sz="0" w:space="0" w:color="auto"/>
      </w:divBdr>
    </w:div>
    <w:div w:id="1619726525">
      <w:bodyDiv w:val="1"/>
      <w:marLeft w:val="0"/>
      <w:marRight w:val="0"/>
      <w:marTop w:val="0"/>
      <w:marBottom w:val="0"/>
      <w:divBdr>
        <w:top w:val="none" w:sz="0" w:space="0" w:color="auto"/>
        <w:left w:val="none" w:sz="0" w:space="0" w:color="auto"/>
        <w:bottom w:val="none" w:sz="0" w:space="0" w:color="auto"/>
        <w:right w:val="none" w:sz="0" w:space="0" w:color="auto"/>
      </w:divBdr>
    </w:div>
    <w:div w:id="1622222347">
      <w:bodyDiv w:val="1"/>
      <w:marLeft w:val="0"/>
      <w:marRight w:val="0"/>
      <w:marTop w:val="0"/>
      <w:marBottom w:val="0"/>
      <w:divBdr>
        <w:top w:val="none" w:sz="0" w:space="0" w:color="auto"/>
        <w:left w:val="none" w:sz="0" w:space="0" w:color="auto"/>
        <w:bottom w:val="none" w:sz="0" w:space="0" w:color="auto"/>
        <w:right w:val="none" w:sz="0" w:space="0" w:color="auto"/>
      </w:divBdr>
    </w:div>
    <w:div w:id="1632443571">
      <w:bodyDiv w:val="1"/>
      <w:marLeft w:val="0"/>
      <w:marRight w:val="0"/>
      <w:marTop w:val="0"/>
      <w:marBottom w:val="0"/>
      <w:divBdr>
        <w:top w:val="none" w:sz="0" w:space="0" w:color="auto"/>
        <w:left w:val="none" w:sz="0" w:space="0" w:color="auto"/>
        <w:bottom w:val="none" w:sz="0" w:space="0" w:color="auto"/>
        <w:right w:val="none" w:sz="0" w:space="0" w:color="auto"/>
      </w:divBdr>
    </w:div>
    <w:div w:id="1635674666">
      <w:bodyDiv w:val="1"/>
      <w:marLeft w:val="0"/>
      <w:marRight w:val="0"/>
      <w:marTop w:val="0"/>
      <w:marBottom w:val="0"/>
      <w:divBdr>
        <w:top w:val="none" w:sz="0" w:space="0" w:color="auto"/>
        <w:left w:val="none" w:sz="0" w:space="0" w:color="auto"/>
        <w:bottom w:val="none" w:sz="0" w:space="0" w:color="auto"/>
        <w:right w:val="none" w:sz="0" w:space="0" w:color="auto"/>
      </w:divBdr>
    </w:div>
    <w:div w:id="1643845345">
      <w:bodyDiv w:val="1"/>
      <w:marLeft w:val="0"/>
      <w:marRight w:val="0"/>
      <w:marTop w:val="0"/>
      <w:marBottom w:val="0"/>
      <w:divBdr>
        <w:top w:val="none" w:sz="0" w:space="0" w:color="auto"/>
        <w:left w:val="none" w:sz="0" w:space="0" w:color="auto"/>
        <w:bottom w:val="none" w:sz="0" w:space="0" w:color="auto"/>
        <w:right w:val="none" w:sz="0" w:space="0" w:color="auto"/>
      </w:divBdr>
    </w:div>
    <w:div w:id="1655992477">
      <w:bodyDiv w:val="1"/>
      <w:marLeft w:val="0"/>
      <w:marRight w:val="0"/>
      <w:marTop w:val="0"/>
      <w:marBottom w:val="0"/>
      <w:divBdr>
        <w:top w:val="none" w:sz="0" w:space="0" w:color="auto"/>
        <w:left w:val="none" w:sz="0" w:space="0" w:color="auto"/>
        <w:bottom w:val="none" w:sz="0" w:space="0" w:color="auto"/>
        <w:right w:val="none" w:sz="0" w:space="0" w:color="auto"/>
      </w:divBdr>
    </w:div>
    <w:div w:id="1658606761">
      <w:bodyDiv w:val="1"/>
      <w:marLeft w:val="0"/>
      <w:marRight w:val="0"/>
      <w:marTop w:val="0"/>
      <w:marBottom w:val="0"/>
      <w:divBdr>
        <w:top w:val="none" w:sz="0" w:space="0" w:color="auto"/>
        <w:left w:val="none" w:sz="0" w:space="0" w:color="auto"/>
        <w:bottom w:val="none" w:sz="0" w:space="0" w:color="auto"/>
        <w:right w:val="none" w:sz="0" w:space="0" w:color="auto"/>
      </w:divBdr>
    </w:div>
    <w:div w:id="1661425356">
      <w:bodyDiv w:val="1"/>
      <w:marLeft w:val="0"/>
      <w:marRight w:val="0"/>
      <w:marTop w:val="0"/>
      <w:marBottom w:val="0"/>
      <w:divBdr>
        <w:top w:val="none" w:sz="0" w:space="0" w:color="auto"/>
        <w:left w:val="none" w:sz="0" w:space="0" w:color="auto"/>
        <w:bottom w:val="none" w:sz="0" w:space="0" w:color="auto"/>
        <w:right w:val="none" w:sz="0" w:space="0" w:color="auto"/>
      </w:divBdr>
    </w:div>
    <w:div w:id="1664504661">
      <w:bodyDiv w:val="1"/>
      <w:marLeft w:val="0"/>
      <w:marRight w:val="0"/>
      <w:marTop w:val="0"/>
      <w:marBottom w:val="0"/>
      <w:divBdr>
        <w:top w:val="none" w:sz="0" w:space="0" w:color="auto"/>
        <w:left w:val="none" w:sz="0" w:space="0" w:color="auto"/>
        <w:bottom w:val="none" w:sz="0" w:space="0" w:color="auto"/>
        <w:right w:val="none" w:sz="0" w:space="0" w:color="auto"/>
      </w:divBdr>
    </w:div>
    <w:div w:id="1682199258">
      <w:bodyDiv w:val="1"/>
      <w:marLeft w:val="0"/>
      <w:marRight w:val="0"/>
      <w:marTop w:val="0"/>
      <w:marBottom w:val="0"/>
      <w:divBdr>
        <w:top w:val="none" w:sz="0" w:space="0" w:color="auto"/>
        <w:left w:val="none" w:sz="0" w:space="0" w:color="auto"/>
        <w:bottom w:val="none" w:sz="0" w:space="0" w:color="auto"/>
        <w:right w:val="none" w:sz="0" w:space="0" w:color="auto"/>
      </w:divBdr>
    </w:div>
    <w:div w:id="1683429789">
      <w:bodyDiv w:val="1"/>
      <w:marLeft w:val="0"/>
      <w:marRight w:val="0"/>
      <w:marTop w:val="0"/>
      <w:marBottom w:val="0"/>
      <w:divBdr>
        <w:top w:val="none" w:sz="0" w:space="0" w:color="auto"/>
        <w:left w:val="none" w:sz="0" w:space="0" w:color="auto"/>
        <w:bottom w:val="none" w:sz="0" w:space="0" w:color="auto"/>
        <w:right w:val="none" w:sz="0" w:space="0" w:color="auto"/>
      </w:divBdr>
    </w:div>
    <w:div w:id="1685206483">
      <w:bodyDiv w:val="1"/>
      <w:marLeft w:val="0"/>
      <w:marRight w:val="0"/>
      <w:marTop w:val="0"/>
      <w:marBottom w:val="0"/>
      <w:divBdr>
        <w:top w:val="none" w:sz="0" w:space="0" w:color="auto"/>
        <w:left w:val="none" w:sz="0" w:space="0" w:color="auto"/>
        <w:bottom w:val="none" w:sz="0" w:space="0" w:color="auto"/>
        <w:right w:val="none" w:sz="0" w:space="0" w:color="auto"/>
      </w:divBdr>
    </w:div>
    <w:div w:id="1690329872">
      <w:bodyDiv w:val="1"/>
      <w:marLeft w:val="0"/>
      <w:marRight w:val="0"/>
      <w:marTop w:val="0"/>
      <w:marBottom w:val="0"/>
      <w:divBdr>
        <w:top w:val="none" w:sz="0" w:space="0" w:color="auto"/>
        <w:left w:val="none" w:sz="0" w:space="0" w:color="auto"/>
        <w:bottom w:val="none" w:sz="0" w:space="0" w:color="auto"/>
        <w:right w:val="none" w:sz="0" w:space="0" w:color="auto"/>
      </w:divBdr>
    </w:div>
    <w:div w:id="1694066800">
      <w:bodyDiv w:val="1"/>
      <w:marLeft w:val="0"/>
      <w:marRight w:val="0"/>
      <w:marTop w:val="0"/>
      <w:marBottom w:val="0"/>
      <w:divBdr>
        <w:top w:val="none" w:sz="0" w:space="0" w:color="auto"/>
        <w:left w:val="none" w:sz="0" w:space="0" w:color="auto"/>
        <w:bottom w:val="none" w:sz="0" w:space="0" w:color="auto"/>
        <w:right w:val="none" w:sz="0" w:space="0" w:color="auto"/>
      </w:divBdr>
    </w:div>
    <w:div w:id="1717387470">
      <w:bodyDiv w:val="1"/>
      <w:marLeft w:val="0"/>
      <w:marRight w:val="0"/>
      <w:marTop w:val="0"/>
      <w:marBottom w:val="0"/>
      <w:divBdr>
        <w:top w:val="none" w:sz="0" w:space="0" w:color="auto"/>
        <w:left w:val="none" w:sz="0" w:space="0" w:color="auto"/>
        <w:bottom w:val="none" w:sz="0" w:space="0" w:color="auto"/>
        <w:right w:val="none" w:sz="0" w:space="0" w:color="auto"/>
      </w:divBdr>
    </w:div>
    <w:div w:id="1721201254">
      <w:bodyDiv w:val="1"/>
      <w:marLeft w:val="0"/>
      <w:marRight w:val="0"/>
      <w:marTop w:val="0"/>
      <w:marBottom w:val="0"/>
      <w:divBdr>
        <w:top w:val="none" w:sz="0" w:space="0" w:color="auto"/>
        <w:left w:val="none" w:sz="0" w:space="0" w:color="auto"/>
        <w:bottom w:val="none" w:sz="0" w:space="0" w:color="auto"/>
        <w:right w:val="none" w:sz="0" w:space="0" w:color="auto"/>
      </w:divBdr>
    </w:div>
    <w:div w:id="1729836212">
      <w:bodyDiv w:val="1"/>
      <w:marLeft w:val="0"/>
      <w:marRight w:val="0"/>
      <w:marTop w:val="0"/>
      <w:marBottom w:val="0"/>
      <w:divBdr>
        <w:top w:val="none" w:sz="0" w:space="0" w:color="auto"/>
        <w:left w:val="none" w:sz="0" w:space="0" w:color="auto"/>
        <w:bottom w:val="none" w:sz="0" w:space="0" w:color="auto"/>
        <w:right w:val="none" w:sz="0" w:space="0" w:color="auto"/>
      </w:divBdr>
    </w:div>
    <w:div w:id="1731885309">
      <w:bodyDiv w:val="1"/>
      <w:marLeft w:val="0"/>
      <w:marRight w:val="0"/>
      <w:marTop w:val="0"/>
      <w:marBottom w:val="0"/>
      <w:divBdr>
        <w:top w:val="none" w:sz="0" w:space="0" w:color="auto"/>
        <w:left w:val="none" w:sz="0" w:space="0" w:color="auto"/>
        <w:bottom w:val="none" w:sz="0" w:space="0" w:color="auto"/>
        <w:right w:val="none" w:sz="0" w:space="0" w:color="auto"/>
      </w:divBdr>
    </w:div>
    <w:div w:id="1735542293">
      <w:bodyDiv w:val="1"/>
      <w:marLeft w:val="0"/>
      <w:marRight w:val="0"/>
      <w:marTop w:val="0"/>
      <w:marBottom w:val="0"/>
      <w:divBdr>
        <w:top w:val="none" w:sz="0" w:space="0" w:color="auto"/>
        <w:left w:val="none" w:sz="0" w:space="0" w:color="auto"/>
        <w:bottom w:val="none" w:sz="0" w:space="0" w:color="auto"/>
        <w:right w:val="none" w:sz="0" w:space="0" w:color="auto"/>
      </w:divBdr>
    </w:div>
    <w:div w:id="1736970604">
      <w:bodyDiv w:val="1"/>
      <w:marLeft w:val="0"/>
      <w:marRight w:val="0"/>
      <w:marTop w:val="0"/>
      <w:marBottom w:val="0"/>
      <w:divBdr>
        <w:top w:val="none" w:sz="0" w:space="0" w:color="auto"/>
        <w:left w:val="none" w:sz="0" w:space="0" w:color="auto"/>
        <w:bottom w:val="none" w:sz="0" w:space="0" w:color="auto"/>
        <w:right w:val="none" w:sz="0" w:space="0" w:color="auto"/>
      </w:divBdr>
    </w:div>
    <w:div w:id="1744067207">
      <w:bodyDiv w:val="1"/>
      <w:marLeft w:val="0"/>
      <w:marRight w:val="0"/>
      <w:marTop w:val="0"/>
      <w:marBottom w:val="0"/>
      <w:divBdr>
        <w:top w:val="none" w:sz="0" w:space="0" w:color="auto"/>
        <w:left w:val="none" w:sz="0" w:space="0" w:color="auto"/>
        <w:bottom w:val="none" w:sz="0" w:space="0" w:color="auto"/>
        <w:right w:val="none" w:sz="0" w:space="0" w:color="auto"/>
      </w:divBdr>
    </w:div>
    <w:div w:id="1749575984">
      <w:bodyDiv w:val="1"/>
      <w:marLeft w:val="0"/>
      <w:marRight w:val="0"/>
      <w:marTop w:val="0"/>
      <w:marBottom w:val="0"/>
      <w:divBdr>
        <w:top w:val="none" w:sz="0" w:space="0" w:color="auto"/>
        <w:left w:val="none" w:sz="0" w:space="0" w:color="auto"/>
        <w:bottom w:val="none" w:sz="0" w:space="0" w:color="auto"/>
        <w:right w:val="none" w:sz="0" w:space="0" w:color="auto"/>
      </w:divBdr>
    </w:div>
    <w:div w:id="1750075269">
      <w:bodyDiv w:val="1"/>
      <w:marLeft w:val="0"/>
      <w:marRight w:val="0"/>
      <w:marTop w:val="0"/>
      <w:marBottom w:val="0"/>
      <w:divBdr>
        <w:top w:val="none" w:sz="0" w:space="0" w:color="auto"/>
        <w:left w:val="none" w:sz="0" w:space="0" w:color="auto"/>
        <w:bottom w:val="none" w:sz="0" w:space="0" w:color="auto"/>
        <w:right w:val="none" w:sz="0" w:space="0" w:color="auto"/>
      </w:divBdr>
    </w:div>
    <w:div w:id="1754547648">
      <w:bodyDiv w:val="1"/>
      <w:marLeft w:val="0"/>
      <w:marRight w:val="0"/>
      <w:marTop w:val="0"/>
      <w:marBottom w:val="0"/>
      <w:divBdr>
        <w:top w:val="none" w:sz="0" w:space="0" w:color="auto"/>
        <w:left w:val="none" w:sz="0" w:space="0" w:color="auto"/>
        <w:bottom w:val="none" w:sz="0" w:space="0" w:color="auto"/>
        <w:right w:val="none" w:sz="0" w:space="0" w:color="auto"/>
      </w:divBdr>
    </w:div>
    <w:div w:id="1762876302">
      <w:bodyDiv w:val="1"/>
      <w:marLeft w:val="0"/>
      <w:marRight w:val="0"/>
      <w:marTop w:val="0"/>
      <w:marBottom w:val="0"/>
      <w:divBdr>
        <w:top w:val="none" w:sz="0" w:space="0" w:color="auto"/>
        <w:left w:val="none" w:sz="0" w:space="0" w:color="auto"/>
        <w:bottom w:val="none" w:sz="0" w:space="0" w:color="auto"/>
        <w:right w:val="none" w:sz="0" w:space="0" w:color="auto"/>
      </w:divBdr>
    </w:div>
    <w:div w:id="1769302609">
      <w:bodyDiv w:val="1"/>
      <w:marLeft w:val="0"/>
      <w:marRight w:val="0"/>
      <w:marTop w:val="0"/>
      <w:marBottom w:val="0"/>
      <w:divBdr>
        <w:top w:val="none" w:sz="0" w:space="0" w:color="auto"/>
        <w:left w:val="none" w:sz="0" w:space="0" w:color="auto"/>
        <w:bottom w:val="none" w:sz="0" w:space="0" w:color="auto"/>
        <w:right w:val="none" w:sz="0" w:space="0" w:color="auto"/>
      </w:divBdr>
    </w:div>
    <w:div w:id="1769427566">
      <w:bodyDiv w:val="1"/>
      <w:marLeft w:val="0"/>
      <w:marRight w:val="0"/>
      <w:marTop w:val="0"/>
      <w:marBottom w:val="0"/>
      <w:divBdr>
        <w:top w:val="none" w:sz="0" w:space="0" w:color="auto"/>
        <w:left w:val="none" w:sz="0" w:space="0" w:color="auto"/>
        <w:bottom w:val="none" w:sz="0" w:space="0" w:color="auto"/>
        <w:right w:val="none" w:sz="0" w:space="0" w:color="auto"/>
      </w:divBdr>
    </w:div>
    <w:div w:id="1772969539">
      <w:bodyDiv w:val="1"/>
      <w:marLeft w:val="0"/>
      <w:marRight w:val="0"/>
      <w:marTop w:val="0"/>
      <w:marBottom w:val="0"/>
      <w:divBdr>
        <w:top w:val="none" w:sz="0" w:space="0" w:color="auto"/>
        <w:left w:val="none" w:sz="0" w:space="0" w:color="auto"/>
        <w:bottom w:val="none" w:sz="0" w:space="0" w:color="auto"/>
        <w:right w:val="none" w:sz="0" w:space="0" w:color="auto"/>
      </w:divBdr>
    </w:div>
    <w:div w:id="1784036510">
      <w:bodyDiv w:val="1"/>
      <w:marLeft w:val="0"/>
      <w:marRight w:val="0"/>
      <w:marTop w:val="0"/>
      <w:marBottom w:val="0"/>
      <w:divBdr>
        <w:top w:val="none" w:sz="0" w:space="0" w:color="auto"/>
        <w:left w:val="none" w:sz="0" w:space="0" w:color="auto"/>
        <w:bottom w:val="none" w:sz="0" w:space="0" w:color="auto"/>
        <w:right w:val="none" w:sz="0" w:space="0" w:color="auto"/>
      </w:divBdr>
    </w:div>
    <w:div w:id="1786921181">
      <w:bodyDiv w:val="1"/>
      <w:marLeft w:val="0"/>
      <w:marRight w:val="0"/>
      <w:marTop w:val="0"/>
      <w:marBottom w:val="0"/>
      <w:divBdr>
        <w:top w:val="none" w:sz="0" w:space="0" w:color="auto"/>
        <w:left w:val="none" w:sz="0" w:space="0" w:color="auto"/>
        <w:bottom w:val="none" w:sz="0" w:space="0" w:color="auto"/>
        <w:right w:val="none" w:sz="0" w:space="0" w:color="auto"/>
      </w:divBdr>
      <w:divsChild>
        <w:div w:id="18356323">
          <w:marLeft w:val="0"/>
          <w:marRight w:val="0"/>
          <w:marTop w:val="0"/>
          <w:marBottom w:val="0"/>
          <w:divBdr>
            <w:top w:val="none" w:sz="0" w:space="0" w:color="auto"/>
            <w:left w:val="none" w:sz="0" w:space="0" w:color="auto"/>
            <w:bottom w:val="none" w:sz="0" w:space="0" w:color="auto"/>
            <w:right w:val="none" w:sz="0" w:space="0" w:color="auto"/>
          </w:divBdr>
        </w:div>
        <w:div w:id="521170641">
          <w:marLeft w:val="0"/>
          <w:marRight w:val="0"/>
          <w:marTop w:val="0"/>
          <w:marBottom w:val="0"/>
          <w:divBdr>
            <w:top w:val="none" w:sz="0" w:space="0" w:color="auto"/>
            <w:left w:val="none" w:sz="0" w:space="0" w:color="auto"/>
            <w:bottom w:val="none" w:sz="0" w:space="0" w:color="auto"/>
            <w:right w:val="none" w:sz="0" w:space="0" w:color="auto"/>
          </w:divBdr>
        </w:div>
        <w:div w:id="1619531173">
          <w:marLeft w:val="0"/>
          <w:marRight w:val="0"/>
          <w:marTop w:val="0"/>
          <w:marBottom w:val="0"/>
          <w:divBdr>
            <w:top w:val="none" w:sz="0" w:space="0" w:color="auto"/>
            <w:left w:val="none" w:sz="0" w:space="0" w:color="auto"/>
            <w:bottom w:val="none" w:sz="0" w:space="0" w:color="auto"/>
            <w:right w:val="none" w:sz="0" w:space="0" w:color="auto"/>
          </w:divBdr>
        </w:div>
      </w:divsChild>
    </w:div>
    <w:div w:id="1792478801">
      <w:bodyDiv w:val="1"/>
      <w:marLeft w:val="0"/>
      <w:marRight w:val="0"/>
      <w:marTop w:val="0"/>
      <w:marBottom w:val="0"/>
      <w:divBdr>
        <w:top w:val="none" w:sz="0" w:space="0" w:color="auto"/>
        <w:left w:val="none" w:sz="0" w:space="0" w:color="auto"/>
        <w:bottom w:val="none" w:sz="0" w:space="0" w:color="auto"/>
        <w:right w:val="none" w:sz="0" w:space="0" w:color="auto"/>
      </w:divBdr>
    </w:div>
    <w:div w:id="1806267201">
      <w:bodyDiv w:val="1"/>
      <w:marLeft w:val="0"/>
      <w:marRight w:val="0"/>
      <w:marTop w:val="0"/>
      <w:marBottom w:val="0"/>
      <w:divBdr>
        <w:top w:val="none" w:sz="0" w:space="0" w:color="auto"/>
        <w:left w:val="none" w:sz="0" w:space="0" w:color="auto"/>
        <w:bottom w:val="none" w:sz="0" w:space="0" w:color="auto"/>
        <w:right w:val="none" w:sz="0" w:space="0" w:color="auto"/>
      </w:divBdr>
    </w:div>
    <w:div w:id="1808667957">
      <w:bodyDiv w:val="1"/>
      <w:marLeft w:val="0"/>
      <w:marRight w:val="0"/>
      <w:marTop w:val="0"/>
      <w:marBottom w:val="0"/>
      <w:divBdr>
        <w:top w:val="none" w:sz="0" w:space="0" w:color="auto"/>
        <w:left w:val="none" w:sz="0" w:space="0" w:color="auto"/>
        <w:bottom w:val="none" w:sz="0" w:space="0" w:color="auto"/>
        <w:right w:val="none" w:sz="0" w:space="0" w:color="auto"/>
      </w:divBdr>
    </w:div>
    <w:div w:id="1811166311">
      <w:bodyDiv w:val="1"/>
      <w:marLeft w:val="0"/>
      <w:marRight w:val="0"/>
      <w:marTop w:val="0"/>
      <w:marBottom w:val="0"/>
      <w:divBdr>
        <w:top w:val="none" w:sz="0" w:space="0" w:color="auto"/>
        <w:left w:val="none" w:sz="0" w:space="0" w:color="auto"/>
        <w:bottom w:val="none" w:sz="0" w:space="0" w:color="auto"/>
        <w:right w:val="none" w:sz="0" w:space="0" w:color="auto"/>
      </w:divBdr>
    </w:div>
    <w:div w:id="1825658478">
      <w:bodyDiv w:val="1"/>
      <w:marLeft w:val="0"/>
      <w:marRight w:val="0"/>
      <w:marTop w:val="0"/>
      <w:marBottom w:val="0"/>
      <w:divBdr>
        <w:top w:val="none" w:sz="0" w:space="0" w:color="auto"/>
        <w:left w:val="none" w:sz="0" w:space="0" w:color="auto"/>
        <w:bottom w:val="none" w:sz="0" w:space="0" w:color="auto"/>
        <w:right w:val="none" w:sz="0" w:space="0" w:color="auto"/>
      </w:divBdr>
    </w:div>
    <w:div w:id="1830554850">
      <w:bodyDiv w:val="1"/>
      <w:marLeft w:val="0"/>
      <w:marRight w:val="0"/>
      <w:marTop w:val="0"/>
      <w:marBottom w:val="0"/>
      <w:divBdr>
        <w:top w:val="none" w:sz="0" w:space="0" w:color="auto"/>
        <w:left w:val="none" w:sz="0" w:space="0" w:color="auto"/>
        <w:bottom w:val="none" w:sz="0" w:space="0" w:color="auto"/>
        <w:right w:val="none" w:sz="0" w:space="0" w:color="auto"/>
      </w:divBdr>
    </w:div>
    <w:div w:id="1839151264">
      <w:bodyDiv w:val="1"/>
      <w:marLeft w:val="0"/>
      <w:marRight w:val="0"/>
      <w:marTop w:val="0"/>
      <w:marBottom w:val="0"/>
      <w:divBdr>
        <w:top w:val="none" w:sz="0" w:space="0" w:color="auto"/>
        <w:left w:val="none" w:sz="0" w:space="0" w:color="auto"/>
        <w:bottom w:val="none" w:sz="0" w:space="0" w:color="auto"/>
        <w:right w:val="none" w:sz="0" w:space="0" w:color="auto"/>
      </w:divBdr>
    </w:div>
    <w:div w:id="1844969637">
      <w:bodyDiv w:val="1"/>
      <w:marLeft w:val="0"/>
      <w:marRight w:val="0"/>
      <w:marTop w:val="0"/>
      <w:marBottom w:val="0"/>
      <w:divBdr>
        <w:top w:val="none" w:sz="0" w:space="0" w:color="auto"/>
        <w:left w:val="none" w:sz="0" w:space="0" w:color="auto"/>
        <w:bottom w:val="none" w:sz="0" w:space="0" w:color="auto"/>
        <w:right w:val="none" w:sz="0" w:space="0" w:color="auto"/>
      </w:divBdr>
    </w:div>
    <w:div w:id="1874296521">
      <w:bodyDiv w:val="1"/>
      <w:marLeft w:val="0"/>
      <w:marRight w:val="0"/>
      <w:marTop w:val="0"/>
      <w:marBottom w:val="0"/>
      <w:divBdr>
        <w:top w:val="none" w:sz="0" w:space="0" w:color="auto"/>
        <w:left w:val="none" w:sz="0" w:space="0" w:color="auto"/>
        <w:bottom w:val="none" w:sz="0" w:space="0" w:color="auto"/>
        <w:right w:val="none" w:sz="0" w:space="0" w:color="auto"/>
      </w:divBdr>
    </w:div>
    <w:div w:id="1881237789">
      <w:bodyDiv w:val="1"/>
      <w:marLeft w:val="0"/>
      <w:marRight w:val="0"/>
      <w:marTop w:val="0"/>
      <w:marBottom w:val="0"/>
      <w:divBdr>
        <w:top w:val="none" w:sz="0" w:space="0" w:color="auto"/>
        <w:left w:val="none" w:sz="0" w:space="0" w:color="auto"/>
        <w:bottom w:val="none" w:sz="0" w:space="0" w:color="auto"/>
        <w:right w:val="none" w:sz="0" w:space="0" w:color="auto"/>
      </w:divBdr>
    </w:div>
    <w:div w:id="1890604914">
      <w:bodyDiv w:val="1"/>
      <w:marLeft w:val="0"/>
      <w:marRight w:val="0"/>
      <w:marTop w:val="0"/>
      <w:marBottom w:val="0"/>
      <w:divBdr>
        <w:top w:val="none" w:sz="0" w:space="0" w:color="auto"/>
        <w:left w:val="none" w:sz="0" w:space="0" w:color="auto"/>
        <w:bottom w:val="none" w:sz="0" w:space="0" w:color="auto"/>
        <w:right w:val="none" w:sz="0" w:space="0" w:color="auto"/>
      </w:divBdr>
    </w:div>
    <w:div w:id="1894536736">
      <w:bodyDiv w:val="1"/>
      <w:marLeft w:val="0"/>
      <w:marRight w:val="0"/>
      <w:marTop w:val="0"/>
      <w:marBottom w:val="0"/>
      <w:divBdr>
        <w:top w:val="none" w:sz="0" w:space="0" w:color="auto"/>
        <w:left w:val="none" w:sz="0" w:space="0" w:color="auto"/>
        <w:bottom w:val="none" w:sz="0" w:space="0" w:color="auto"/>
        <w:right w:val="none" w:sz="0" w:space="0" w:color="auto"/>
      </w:divBdr>
    </w:div>
    <w:div w:id="1900167003">
      <w:bodyDiv w:val="1"/>
      <w:marLeft w:val="0"/>
      <w:marRight w:val="0"/>
      <w:marTop w:val="0"/>
      <w:marBottom w:val="0"/>
      <w:divBdr>
        <w:top w:val="none" w:sz="0" w:space="0" w:color="auto"/>
        <w:left w:val="none" w:sz="0" w:space="0" w:color="auto"/>
        <w:bottom w:val="none" w:sz="0" w:space="0" w:color="auto"/>
        <w:right w:val="none" w:sz="0" w:space="0" w:color="auto"/>
      </w:divBdr>
    </w:div>
    <w:div w:id="1901212610">
      <w:bodyDiv w:val="1"/>
      <w:marLeft w:val="0"/>
      <w:marRight w:val="0"/>
      <w:marTop w:val="0"/>
      <w:marBottom w:val="0"/>
      <w:divBdr>
        <w:top w:val="none" w:sz="0" w:space="0" w:color="auto"/>
        <w:left w:val="none" w:sz="0" w:space="0" w:color="auto"/>
        <w:bottom w:val="none" w:sz="0" w:space="0" w:color="auto"/>
        <w:right w:val="none" w:sz="0" w:space="0" w:color="auto"/>
      </w:divBdr>
    </w:div>
    <w:div w:id="1902323294">
      <w:bodyDiv w:val="1"/>
      <w:marLeft w:val="0"/>
      <w:marRight w:val="0"/>
      <w:marTop w:val="0"/>
      <w:marBottom w:val="0"/>
      <w:divBdr>
        <w:top w:val="none" w:sz="0" w:space="0" w:color="auto"/>
        <w:left w:val="none" w:sz="0" w:space="0" w:color="auto"/>
        <w:bottom w:val="none" w:sz="0" w:space="0" w:color="auto"/>
        <w:right w:val="none" w:sz="0" w:space="0" w:color="auto"/>
      </w:divBdr>
    </w:div>
    <w:div w:id="1906257278">
      <w:bodyDiv w:val="1"/>
      <w:marLeft w:val="0"/>
      <w:marRight w:val="0"/>
      <w:marTop w:val="0"/>
      <w:marBottom w:val="0"/>
      <w:divBdr>
        <w:top w:val="none" w:sz="0" w:space="0" w:color="auto"/>
        <w:left w:val="none" w:sz="0" w:space="0" w:color="auto"/>
        <w:bottom w:val="none" w:sz="0" w:space="0" w:color="auto"/>
        <w:right w:val="none" w:sz="0" w:space="0" w:color="auto"/>
      </w:divBdr>
    </w:div>
    <w:div w:id="1912037833">
      <w:bodyDiv w:val="1"/>
      <w:marLeft w:val="0"/>
      <w:marRight w:val="0"/>
      <w:marTop w:val="0"/>
      <w:marBottom w:val="0"/>
      <w:divBdr>
        <w:top w:val="none" w:sz="0" w:space="0" w:color="auto"/>
        <w:left w:val="none" w:sz="0" w:space="0" w:color="auto"/>
        <w:bottom w:val="none" w:sz="0" w:space="0" w:color="auto"/>
        <w:right w:val="none" w:sz="0" w:space="0" w:color="auto"/>
      </w:divBdr>
    </w:div>
    <w:div w:id="1912227603">
      <w:bodyDiv w:val="1"/>
      <w:marLeft w:val="0"/>
      <w:marRight w:val="0"/>
      <w:marTop w:val="0"/>
      <w:marBottom w:val="0"/>
      <w:divBdr>
        <w:top w:val="none" w:sz="0" w:space="0" w:color="auto"/>
        <w:left w:val="none" w:sz="0" w:space="0" w:color="auto"/>
        <w:bottom w:val="none" w:sz="0" w:space="0" w:color="auto"/>
        <w:right w:val="none" w:sz="0" w:space="0" w:color="auto"/>
      </w:divBdr>
    </w:div>
    <w:div w:id="1917976750">
      <w:bodyDiv w:val="1"/>
      <w:marLeft w:val="0"/>
      <w:marRight w:val="0"/>
      <w:marTop w:val="0"/>
      <w:marBottom w:val="0"/>
      <w:divBdr>
        <w:top w:val="none" w:sz="0" w:space="0" w:color="auto"/>
        <w:left w:val="none" w:sz="0" w:space="0" w:color="auto"/>
        <w:bottom w:val="none" w:sz="0" w:space="0" w:color="auto"/>
        <w:right w:val="none" w:sz="0" w:space="0" w:color="auto"/>
      </w:divBdr>
    </w:div>
    <w:div w:id="1918052176">
      <w:bodyDiv w:val="1"/>
      <w:marLeft w:val="0"/>
      <w:marRight w:val="0"/>
      <w:marTop w:val="0"/>
      <w:marBottom w:val="0"/>
      <w:divBdr>
        <w:top w:val="none" w:sz="0" w:space="0" w:color="auto"/>
        <w:left w:val="none" w:sz="0" w:space="0" w:color="auto"/>
        <w:bottom w:val="none" w:sz="0" w:space="0" w:color="auto"/>
        <w:right w:val="none" w:sz="0" w:space="0" w:color="auto"/>
      </w:divBdr>
    </w:div>
    <w:div w:id="1929654908">
      <w:bodyDiv w:val="1"/>
      <w:marLeft w:val="0"/>
      <w:marRight w:val="0"/>
      <w:marTop w:val="0"/>
      <w:marBottom w:val="0"/>
      <w:divBdr>
        <w:top w:val="none" w:sz="0" w:space="0" w:color="auto"/>
        <w:left w:val="none" w:sz="0" w:space="0" w:color="auto"/>
        <w:bottom w:val="none" w:sz="0" w:space="0" w:color="auto"/>
        <w:right w:val="none" w:sz="0" w:space="0" w:color="auto"/>
      </w:divBdr>
    </w:div>
    <w:div w:id="1936552650">
      <w:bodyDiv w:val="1"/>
      <w:marLeft w:val="0"/>
      <w:marRight w:val="0"/>
      <w:marTop w:val="0"/>
      <w:marBottom w:val="0"/>
      <w:divBdr>
        <w:top w:val="none" w:sz="0" w:space="0" w:color="auto"/>
        <w:left w:val="none" w:sz="0" w:space="0" w:color="auto"/>
        <w:bottom w:val="none" w:sz="0" w:space="0" w:color="auto"/>
        <w:right w:val="none" w:sz="0" w:space="0" w:color="auto"/>
      </w:divBdr>
    </w:div>
    <w:div w:id="1936745389">
      <w:bodyDiv w:val="1"/>
      <w:marLeft w:val="0"/>
      <w:marRight w:val="0"/>
      <w:marTop w:val="0"/>
      <w:marBottom w:val="0"/>
      <w:divBdr>
        <w:top w:val="none" w:sz="0" w:space="0" w:color="auto"/>
        <w:left w:val="none" w:sz="0" w:space="0" w:color="auto"/>
        <w:bottom w:val="none" w:sz="0" w:space="0" w:color="auto"/>
        <w:right w:val="none" w:sz="0" w:space="0" w:color="auto"/>
      </w:divBdr>
    </w:div>
    <w:div w:id="1937979464">
      <w:bodyDiv w:val="1"/>
      <w:marLeft w:val="0"/>
      <w:marRight w:val="0"/>
      <w:marTop w:val="0"/>
      <w:marBottom w:val="0"/>
      <w:divBdr>
        <w:top w:val="none" w:sz="0" w:space="0" w:color="auto"/>
        <w:left w:val="none" w:sz="0" w:space="0" w:color="auto"/>
        <w:bottom w:val="none" w:sz="0" w:space="0" w:color="auto"/>
        <w:right w:val="none" w:sz="0" w:space="0" w:color="auto"/>
      </w:divBdr>
    </w:div>
    <w:div w:id="1942832234">
      <w:bodyDiv w:val="1"/>
      <w:marLeft w:val="0"/>
      <w:marRight w:val="0"/>
      <w:marTop w:val="0"/>
      <w:marBottom w:val="0"/>
      <w:divBdr>
        <w:top w:val="none" w:sz="0" w:space="0" w:color="auto"/>
        <w:left w:val="none" w:sz="0" w:space="0" w:color="auto"/>
        <w:bottom w:val="none" w:sz="0" w:space="0" w:color="auto"/>
        <w:right w:val="none" w:sz="0" w:space="0" w:color="auto"/>
      </w:divBdr>
    </w:div>
    <w:div w:id="1966235411">
      <w:bodyDiv w:val="1"/>
      <w:marLeft w:val="0"/>
      <w:marRight w:val="0"/>
      <w:marTop w:val="0"/>
      <w:marBottom w:val="0"/>
      <w:divBdr>
        <w:top w:val="none" w:sz="0" w:space="0" w:color="auto"/>
        <w:left w:val="none" w:sz="0" w:space="0" w:color="auto"/>
        <w:bottom w:val="none" w:sz="0" w:space="0" w:color="auto"/>
        <w:right w:val="none" w:sz="0" w:space="0" w:color="auto"/>
      </w:divBdr>
    </w:div>
    <w:div w:id="1966621238">
      <w:bodyDiv w:val="1"/>
      <w:marLeft w:val="0"/>
      <w:marRight w:val="0"/>
      <w:marTop w:val="0"/>
      <w:marBottom w:val="0"/>
      <w:divBdr>
        <w:top w:val="none" w:sz="0" w:space="0" w:color="auto"/>
        <w:left w:val="none" w:sz="0" w:space="0" w:color="auto"/>
        <w:bottom w:val="none" w:sz="0" w:space="0" w:color="auto"/>
        <w:right w:val="none" w:sz="0" w:space="0" w:color="auto"/>
      </w:divBdr>
    </w:div>
    <w:div w:id="1968271789">
      <w:bodyDiv w:val="1"/>
      <w:marLeft w:val="0"/>
      <w:marRight w:val="0"/>
      <w:marTop w:val="0"/>
      <w:marBottom w:val="0"/>
      <w:divBdr>
        <w:top w:val="none" w:sz="0" w:space="0" w:color="auto"/>
        <w:left w:val="none" w:sz="0" w:space="0" w:color="auto"/>
        <w:bottom w:val="none" w:sz="0" w:space="0" w:color="auto"/>
        <w:right w:val="none" w:sz="0" w:space="0" w:color="auto"/>
      </w:divBdr>
    </w:div>
    <w:div w:id="1987471563">
      <w:bodyDiv w:val="1"/>
      <w:marLeft w:val="0"/>
      <w:marRight w:val="0"/>
      <w:marTop w:val="0"/>
      <w:marBottom w:val="0"/>
      <w:divBdr>
        <w:top w:val="none" w:sz="0" w:space="0" w:color="auto"/>
        <w:left w:val="none" w:sz="0" w:space="0" w:color="auto"/>
        <w:bottom w:val="none" w:sz="0" w:space="0" w:color="auto"/>
        <w:right w:val="none" w:sz="0" w:space="0" w:color="auto"/>
      </w:divBdr>
    </w:div>
    <w:div w:id="1998730919">
      <w:bodyDiv w:val="1"/>
      <w:marLeft w:val="0"/>
      <w:marRight w:val="0"/>
      <w:marTop w:val="0"/>
      <w:marBottom w:val="0"/>
      <w:divBdr>
        <w:top w:val="none" w:sz="0" w:space="0" w:color="auto"/>
        <w:left w:val="none" w:sz="0" w:space="0" w:color="auto"/>
        <w:bottom w:val="none" w:sz="0" w:space="0" w:color="auto"/>
        <w:right w:val="none" w:sz="0" w:space="0" w:color="auto"/>
      </w:divBdr>
    </w:div>
    <w:div w:id="2006929211">
      <w:bodyDiv w:val="1"/>
      <w:marLeft w:val="0"/>
      <w:marRight w:val="0"/>
      <w:marTop w:val="0"/>
      <w:marBottom w:val="0"/>
      <w:divBdr>
        <w:top w:val="none" w:sz="0" w:space="0" w:color="auto"/>
        <w:left w:val="none" w:sz="0" w:space="0" w:color="auto"/>
        <w:bottom w:val="none" w:sz="0" w:space="0" w:color="auto"/>
        <w:right w:val="none" w:sz="0" w:space="0" w:color="auto"/>
      </w:divBdr>
    </w:div>
    <w:div w:id="2008248564">
      <w:bodyDiv w:val="1"/>
      <w:marLeft w:val="0"/>
      <w:marRight w:val="0"/>
      <w:marTop w:val="0"/>
      <w:marBottom w:val="0"/>
      <w:divBdr>
        <w:top w:val="none" w:sz="0" w:space="0" w:color="auto"/>
        <w:left w:val="none" w:sz="0" w:space="0" w:color="auto"/>
        <w:bottom w:val="none" w:sz="0" w:space="0" w:color="auto"/>
        <w:right w:val="none" w:sz="0" w:space="0" w:color="auto"/>
      </w:divBdr>
    </w:div>
    <w:div w:id="2010475909">
      <w:bodyDiv w:val="1"/>
      <w:marLeft w:val="0"/>
      <w:marRight w:val="0"/>
      <w:marTop w:val="0"/>
      <w:marBottom w:val="0"/>
      <w:divBdr>
        <w:top w:val="none" w:sz="0" w:space="0" w:color="auto"/>
        <w:left w:val="none" w:sz="0" w:space="0" w:color="auto"/>
        <w:bottom w:val="none" w:sz="0" w:space="0" w:color="auto"/>
        <w:right w:val="none" w:sz="0" w:space="0" w:color="auto"/>
      </w:divBdr>
    </w:div>
    <w:div w:id="2023432321">
      <w:bodyDiv w:val="1"/>
      <w:marLeft w:val="0"/>
      <w:marRight w:val="0"/>
      <w:marTop w:val="0"/>
      <w:marBottom w:val="0"/>
      <w:divBdr>
        <w:top w:val="none" w:sz="0" w:space="0" w:color="auto"/>
        <w:left w:val="none" w:sz="0" w:space="0" w:color="auto"/>
        <w:bottom w:val="none" w:sz="0" w:space="0" w:color="auto"/>
        <w:right w:val="none" w:sz="0" w:space="0" w:color="auto"/>
      </w:divBdr>
      <w:divsChild>
        <w:div w:id="1224171524">
          <w:marLeft w:val="0"/>
          <w:marRight w:val="0"/>
          <w:marTop w:val="0"/>
          <w:marBottom w:val="0"/>
          <w:divBdr>
            <w:top w:val="none" w:sz="0" w:space="0" w:color="auto"/>
            <w:left w:val="none" w:sz="0" w:space="0" w:color="auto"/>
            <w:bottom w:val="none" w:sz="0" w:space="0" w:color="auto"/>
            <w:right w:val="none" w:sz="0" w:space="0" w:color="auto"/>
          </w:divBdr>
        </w:div>
        <w:div w:id="194660654">
          <w:marLeft w:val="0"/>
          <w:marRight w:val="0"/>
          <w:marTop w:val="0"/>
          <w:marBottom w:val="0"/>
          <w:divBdr>
            <w:top w:val="none" w:sz="0" w:space="0" w:color="auto"/>
            <w:left w:val="none" w:sz="0" w:space="0" w:color="auto"/>
            <w:bottom w:val="none" w:sz="0" w:space="0" w:color="auto"/>
            <w:right w:val="none" w:sz="0" w:space="0" w:color="auto"/>
          </w:divBdr>
        </w:div>
      </w:divsChild>
    </w:div>
    <w:div w:id="2030452299">
      <w:bodyDiv w:val="1"/>
      <w:marLeft w:val="0"/>
      <w:marRight w:val="0"/>
      <w:marTop w:val="0"/>
      <w:marBottom w:val="0"/>
      <w:divBdr>
        <w:top w:val="none" w:sz="0" w:space="0" w:color="auto"/>
        <w:left w:val="none" w:sz="0" w:space="0" w:color="auto"/>
        <w:bottom w:val="none" w:sz="0" w:space="0" w:color="auto"/>
        <w:right w:val="none" w:sz="0" w:space="0" w:color="auto"/>
      </w:divBdr>
    </w:div>
    <w:div w:id="2046830963">
      <w:bodyDiv w:val="1"/>
      <w:marLeft w:val="0"/>
      <w:marRight w:val="0"/>
      <w:marTop w:val="0"/>
      <w:marBottom w:val="0"/>
      <w:divBdr>
        <w:top w:val="none" w:sz="0" w:space="0" w:color="auto"/>
        <w:left w:val="none" w:sz="0" w:space="0" w:color="auto"/>
        <w:bottom w:val="none" w:sz="0" w:space="0" w:color="auto"/>
        <w:right w:val="none" w:sz="0" w:space="0" w:color="auto"/>
      </w:divBdr>
    </w:div>
    <w:div w:id="2056922869">
      <w:bodyDiv w:val="1"/>
      <w:marLeft w:val="0"/>
      <w:marRight w:val="0"/>
      <w:marTop w:val="0"/>
      <w:marBottom w:val="0"/>
      <w:divBdr>
        <w:top w:val="none" w:sz="0" w:space="0" w:color="auto"/>
        <w:left w:val="none" w:sz="0" w:space="0" w:color="auto"/>
        <w:bottom w:val="none" w:sz="0" w:space="0" w:color="auto"/>
        <w:right w:val="none" w:sz="0" w:space="0" w:color="auto"/>
      </w:divBdr>
    </w:div>
    <w:div w:id="2057200865">
      <w:bodyDiv w:val="1"/>
      <w:marLeft w:val="0"/>
      <w:marRight w:val="0"/>
      <w:marTop w:val="0"/>
      <w:marBottom w:val="0"/>
      <w:divBdr>
        <w:top w:val="none" w:sz="0" w:space="0" w:color="auto"/>
        <w:left w:val="none" w:sz="0" w:space="0" w:color="auto"/>
        <w:bottom w:val="none" w:sz="0" w:space="0" w:color="auto"/>
        <w:right w:val="none" w:sz="0" w:space="0" w:color="auto"/>
      </w:divBdr>
    </w:div>
    <w:div w:id="2064021137">
      <w:bodyDiv w:val="1"/>
      <w:marLeft w:val="0"/>
      <w:marRight w:val="0"/>
      <w:marTop w:val="0"/>
      <w:marBottom w:val="0"/>
      <w:divBdr>
        <w:top w:val="none" w:sz="0" w:space="0" w:color="auto"/>
        <w:left w:val="none" w:sz="0" w:space="0" w:color="auto"/>
        <w:bottom w:val="none" w:sz="0" w:space="0" w:color="auto"/>
        <w:right w:val="none" w:sz="0" w:space="0" w:color="auto"/>
      </w:divBdr>
    </w:div>
    <w:div w:id="2074350855">
      <w:bodyDiv w:val="1"/>
      <w:marLeft w:val="0"/>
      <w:marRight w:val="0"/>
      <w:marTop w:val="0"/>
      <w:marBottom w:val="0"/>
      <w:divBdr>
        <w:top w:val="none" w:sz="0" w:space="0" w:color="auto"/>
        <w:left w:val="none" w:sz="0" w:space="0" w:color="auto"/>
        <w:bottom w:val="none" w:sz="0" w:space="0" w:color="auto"/>
        <w:right w:val="none" w:sz="0" w:space="0" w:color="auto"/>
      </w:divBdr>
    </w:div>
    <w:div w:id="2080057077">
      <w:bodyDiv w:val="1"/>
      <w:marLeft w:val="0"/>
      <w:marRight w:val="0"/>
      <w:marTop w:val="0"/>
      <w:marBottom w:val="0"/>
      <w:divBdr>
        <w:top w:val="none" w:sz="0" w:space="0" w:color="auto"/>
        <w:left w:val="none" w:sz="0" w:space="0" w:color="auto"/>
        <w:bottom w:val="none" w:sz="0" w:space="0" w:color="auto"/>
        <w:right w:val="none" w:sz="0" w:space="0" w:color="auto"/>
      </w:divBdr>
    </w:div>
    <w:div w:id="2084404743">
      <w:bodyDiv w:val="1"/>
      <w:marLeft w:val="0"/>
      <w:marRight w:val="0"/>
      <w:marTop w:val="0"/>
      <w:marBottom w:val="0"/>
      <w:divBdr>
        <w:top w:val="none" w:sz="0" w:space="0" w:color="auto"/>
        <w:left w:val="none" w:sz="0" w:space="0" w:color="auto"/>
        <w:bottom w:val="none" w:sz="0" w:space="0" w:color="auto"/>
        <w:right w:val="none" w:sz="0" w:space="0" w:color="auto"/>
      </w:divBdr>
    </w:div>
    <w:div w:id="2084791347">
      <w:bodyDiv w:val="1"/>
      <w:marLeft w:val="0"/>
      <w:marRight w:val="0"/>
      <w:marTop w:val="0"/>
      <w:marBottom w:val="0"/>
      <w:divBdr>
        <w:top w:val="none" w:sz="0" w:space="0" w:color="auto"/>
        <w:left w:val="none" w:sz="0" w:space="0" w:color="auto"/>
        <w:bottom w:val="none" w:sz="0" w:space="0" w:color="auto"/>
        <w:right w:val="none" w:sz="0" w:space="0" w:color="auto"/>
      </w:divBdr>
    </w:div>
    <w:div w:id="2088721701">
      <w:bodyDiv w:val="1"/>
      <w:marLeft w:val="0"/>
      <w:marRight w:val="0"/>
      <w:marTop w:val="0"/>
      <w:marBottom w:val="0"/>
      <w:divBdr>
        <w:top w:val="none" w:sz="0" w:space="0" w:color="auto"/>
        <w:left w:val="none" w:sz="0" w:space="0" w:color="auto"/>
        <w:bottom w:val="none" w:sz="0" w:space="0" w:color="auto"/>
        <w:right w:val="none" w:sz="0" w:space="0" w:color="auto"/>
      </w:divBdr>
    </w:div>
    <w:div w:id="2091343746">
      <w:bodyDiv w:val="1"/>
      <w:marLeft w:val="0"/>
      <w:marRight w:val="0"/>
      <w:marTop w:val="0"/>
      <w:marBottom w:val="0"/>
      <w:divBdr>
        <w:top w:val="none" w:sz="0" w:space="0" w:color="auto"/>
        <w:left w:val="none" w:sz="0" w:space="0" w:color="auto"/>
        <w:bottom w:val="none" w:sz="0" w:space="0" w:color="auto"/>
        <w:right w:val="none" w:sz="0" w:space="0" w:color="auto"/>
      </w:divBdr>
    </w:div>
    <w:div w:id="2097554280">
      <w:bodyDiv w:val="1"/>
      <w:marLeft w:val="0"/>
      <w:marRight w:val="0"/>
      <w:marTop w:val="0"/>
      <w:marBottom w:val="0"/>
      <w:divBdr>
        <w:top w:val="none" w:sz="0" w:space="0" w:color="auto"/>
        <w:left w:val="none" w:sz="0" w:space="0" w:color="auto"/>
        <w:bottom w:val="none" w:sz="0" w:space="0" w:color="auto"/>
        <w:right w:val="none" w:sz="0" w:space="0" w:color="auto"/>
      </w:divBdr>
    </w:div>
    <w:div w:id="2100250760">
      <w:bodyDiv w:val="1"/>
      <w:marLeft w:val="0"/>
      <w:marRight w:val="0"/>
      <w:marTop w:val="0"/>
      <w:marBottom w:val="0"/>
      <w:divBdr>
        <w:top w:val="none" w:sz="0" w:space="0" w:color="auto"/>
        <w:left w:val="none" w:sz="0" w:space="0" w:color="auto"/>
        <w:bottom w:val="none" w:sz="0" w:space="0" w:color="auto"/>
        <w:right w:val="none" w:sz="0" w:space="0" w:color="auto"/>
      </w:divBdr>
    </w:div>
    <w:div w:id="2104105414">
      <w:bodyDiv w:val="1"/>
      <w:marLeft w:val="0"/>
      <w:marRight w:val="0"/>
      <w:marTop w:val="0"/>
      <w:marBottom w:val="0"/>
      <w:divBdr>
        <w:top w:val="none" w:sz="0" w:space="0" w:color="auto"/>
        <w:left w:val="none" w:sz="0" w:space="0" w:color="auto"/>
        <w:bottom w:val="none" w:sz="0" w:space="0" w:color="auto"/>
        <w:right w:val="none" w:sz="0" w:space="0" w:color="auto"/>
      </w:divBdr>
    </w:div>
    <w:div w:id="2105345528">
      <w:bodyDiv w:val="1"/>
      <w:marLeft w:val="0"/>
      <w:marRight w:val="0"/>
      <w:marTop w:val="0"/>
      <w:marBottom w:val="0"/>
      <w:divBdr>
        <w:top w:val="none" w:sz="0" w:space="0" w:color="auto"/>
        <w:left w:val="none" w:sz="0" w:space="0" w:color="auto"/>
        <w:bottom w:val="none" w:sz="0" w:space="0" w:color="auto"/>
        <w:right w:val="none" w:sz="0" w:space="0" w:color="auto"/>
      </w:divBdr>
    </w:div>
    <w:div w:id="2113278019">
      <w:bodyDiv w:val="1"/>
      <w:marLeft w:val="0"/>
      <w:marRight w:val="0"/>
      <w:marTop w:val="0"/>
      <w:marBottom w:val="0"/>
      <w:divBdr>
        <w:top w:val="none" w:sz="0" w:space="0" w:color="auto"/>
        <w:left w:val="none" w:sz="0" w:space="0" w:color="auto"/>
        <w:bottom w:val="none" w:sz="0" w:space="0" w:color="auto"/>
        <w:right w:val="none" w:sz="0" w:space="0" w:color="auto"/>
      </w:divBdr>
    </w:div>
    <w:div w:id="2114083954">
      <w:bodyDiv w:val="1"/>
      <w:marLeft w:val="0"/>
      <w:marRight w:val="0"/>
      <w:marTop w:val="0"/>
      <w:marBottom w:val="0"/>
      <w:divBdr>
        <w:top w:val="none" w:sz="0" w:space="0" w:color="auto"/>
        <w:left w:val="none" w:sz="0" w:space="0" w:color="auto"/>
        <w:bottom w:val="none" w:sz="0" w:space="0" w:color="auto"/>
        <w:right w:val="none" w:sz="0" w:space="0" w:color="auto"/>
      </w:divBdr>
    </w:div>
    <w:div w:id="2116243060">
      <w:bodyDiv w:val="1"/>
      <w:marLeft w:val="0"/>
      <w:marRight w:val="0"/>
      <w:marTop w:val="0"/>
      <w:marBottom w:val="0"/>
      <w:divBdr>
        <w:top w:val="none" w:sz="0" w:space="0" w:color="auto"/>
        <w:left w:val="none" w:sz="0" w:space="0" w:color="auto"/>
        <w:bottom w:val="none" w:sz="0" w:space="0" w:color="auto"/>
        <w:right w:val="none" w:sz="0" w:space="0" w:color="auto"/>
      </w:divBdr>
    </w:div>
    <w:div w:id="2124491491">
      <w:bodyDiv w:val="1"/>
      <w:marLeft w:val="0"/>
      <w:marRight w:val="0"/>
      <w:marTop w:val="0"/>
      <w:marBottom w:val="0"/>
      <w:divBdr>
        <w:top w:val="none" w:sz="0" w:space="0" w:color="auto"/>
        <w:left w:val="none" w:sz="0" w:space="0" w:color="auto"/>
        <w:bottom w:val="none" w:sz="0" w:space="0" w:color="auto"/>
        <w:right w:val="none" w:sz="0" w:space="0" w:color="auto"/>
      </w:divBdr>
    </w:div>
    <w:div w:id="2129933176">
      <w:bodyDiv w:val="1"/>
      <w:marLeft w:val="0"/>
      <w:marRight w:val="0"/>
      <w:marTop w:val="0"/>
      <w:marBottom w:val="0"/>
      <w:divBdr>
        <w:top w:val="none" w:sz="0" w:space="0" w:color="auto"/>
        <w:left w:val="none" w:sz="0" w:space="0" w:color="auto"/>
        <w:bottom w:val="none" w:sz="0" w:space="0" w:color="auto"/>
        <w:right w:val="none" w:sz="0" w:space="0" w:color="auto"/>
      </w:divBdr>
    </w:div>
    <w:div w:id="2130001755">
      <w:bodyDiv w:val="1"/>
      <w:marLeft w:val="0"/>
      <w:marRight w:val="0"/>
      <w:marTop w:val="0"/>
      <w:marBottom w:val="0"/>
      <w:divBdr>
        <w:top w:val="none" w:sz="0" w:space="0" w:color="auto"/>
        <w:left w:val="none" w:sz="0" w:space="0" w:color="auto"/>
        <w:bottom w:val="none" w:sz="0" w:space="0" w:color="auto"/>
        <w:right w:val="none" w:sz="0" w:space="0" w:color="auto"/>
      </w:divBdr>
    </w:div>
    <w:div w:id="2138839312">
      <w:bodyDiv w:val="1"/>
      <w:marLeft w:val="0"/>
      <w:marRight w:val="0"/>
      <w:marTop w:val="0"/>
      <w:marBottom w:val="0"/>
      <w:divBdr>
        <w:top w:val="none" w:sz="0" w:space="0" w:color="auto"/>
        <w:left w:val="none" w:sz="0" w:space="0" w:color="auto"/>
        <w:bottom w:val="none" w:sz="0" w:space="0" w:color="auto"/>
        <w:right w:val="none" w:sz="0" w:space="0" w:color="auto"/>
      </w:divBdr>
    </w:div>
    <w:div w:id="2143959574">
      <w:bodyDiv w:val="1"/>
      <w:marLeft w:val="0"/>
      <w:marRight w:val="0"/>
      <w:marTop w:val="0"/>
      <w:marBottom w:val="0"/>
      <w:divBdr>
        <w:top w:val="none" w:sz="0" w:space="0" w:color="auto"/>
        <w:left w:val="none" w:sz="0" w:space="0" w:color="auto"/>
        <w:bottom w:val="none" w:sz="0" w:space="0" w:color="auto"/>
        <w:right w:val="none" w:sz="0" w:space="0" w:color="auto"/>
      </w:divBdr>
    </w:div>
    <w:div w:id="2146969075">
      <w:bodyDiv w:val="1"/>
      <w:marLeft w:val="0"/>
      <w:marRight w:val="0"/>
      <w:marTop w:val="0"/>
      <w:marBottom w:val="0"/>
      <w:divBdr>
        <w:top w:val="none" w:sz="0" w:space="0" w:color="auto"/>
        <w:left w:val="none" w:sz="0" w:space="0" w:color="auto"/>
        <w:bottom w:val="none" w:sz="0" w:space="0" w:color="auto"/>
        <w:right w:val="none" w:sz="0" w:space="0" w:color="auto"/>
      </w:divBdr>
    </w:div>
    <w:div w:id="214716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s.fmk.utb.cz" TargetMode="External"/><Relationship Id="rId18" Type="http://schemas.openxmlformats.org/officeDocument/2006/relationships/hyperlink" Target="https://www.utb.cz/univerzita/uredni-deska/" TargetMode="External"/><Relationship Id="rId26"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39" Type="http://schemas.openxmlformats.org/officeDocument/2006/relationships/footer" Target="footer2.xml"/><Relationship Id="rId21"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34" Type="http://schemas.openxmlformats.org/officeDocument/2006/relationships/hyperlink" Target="http://www.utb.cz/file/57918/download/" TargetMode="External"/><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tb.cz/univerzita/uredni-deska/ruzne/strategicky-zamer/" TargetMode="External"/><Relationship Id="rId20" Type="http://schemas.openxmlformats.org/officeDocument/2006/relationships/hyperlink" Target="https://www.utb.cz/univerzita/uredni-deska/ruzne/zprava-o-vnitrnim-hodnoceni-kvality-utb-ve-zline/" TargetMode="External"/><Relationship Id="rId29" Type="http://schemas.openxmlformats.org/officeDocument/2006/relationships/image" Target="media/image2.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32" Type="http://schemas.openxmlformats.org/officeDocument/2006/relationships/hyperlink" Target="http://www.utb.cz/file/57918/download/" TargetMode="External"/><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fmk.utb.cz/o-fakulte/uredni-deska/vyrocni-zpravy/" TargetMode="External"/><Relationship Id="rId23"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28"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36" Type="http://schemas.openxmlformats.org/officeDocument/2006/relationships/hyperlink" Target="http://www.nace.cz/" TargetMode="External"/><Relationship Id="rId10" Type="http://schemas.openxmlformats.org/officeDocument/2006/relationships/endnotes" Target="endnotes.xml"/><Relationship Id="rId19" Type="http://schemas.openxmlformats.org/officeDocument/2006/relationships/hyperlink" Target="https://fmk.utb.cz/o-fakulte/uredni-deska/" TargetMode="External"/><Relationship Id="rId31" Type="http://schemas.openxmlformats.org/officeDocument/2006/relationships/hyperlink" Target="https://spoluprace.fmk.utb.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tb.cz/univerzita/uredni-deska/ruzne/vyrocni-zpravy/" TargetMode="External"/><Relationship Id="rId22"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27"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30" Type="http://schemas.openxmlformats.org/officeDocument/2006/relationships/hyperlink" Target="https://zasklem.com/project/6550/" TargetMode="External"/><Relationship Id="rId35" Type="http://schemas.openxmlformats.org/officeDocument/2006/relationships/hyperlink" Target="http://www.utb.cz/file/57918/download/"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https://fmk.utb.cz/o-fakulte/uredni-deska/strategicky-zamer/" TargetMode="External"/><Relationship Id="rId25"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33" Type="http://schemas.openxmlformats.org/officeDocument/2006/relationships/hyperlink" Target="http://www.utb.cz/file/57918/download/" TargetMode="External"/><Relationship Id="rId38"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fmk.utb.cz/studium/prijimaci-rizeni/smernice-k-prijimacimu-rizeni/" TargetMode="External"/><Relationship Id="rId7" Type="http://schemas.openxmlformats.org/officeDocument/2006/relationships/hyperlink" Target="https://www.utb.cz/univerzita/o-univerzite/struktura/poradni-sbory/eticka-komise/" TargetMode="External"/><Relationship Id="rId2" Type="http://schemas.openxmlformats.org/officeDocument/2006/relationships/hyperlink" Target="https://fmk.utb.cz/o-fakulte/uredni-deska/strategicky-zamer/"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s://www.utb.cz/univerzita/uredni-deska/vnitrni-normy-a-predpisy/vnitrni-predpisy/" TargetMode="External"/><Relationship Id="rId5" Type="http://schemas.openxmlformats.org/officeDocument/2006/relationships/hyperlink" Target="https://akademickaporadna.utb.cz/" TargetMode="External"/><Relationship Id="rId10" Type="http://schemas.openxmlformats.org/officeDocument/2006/relationships/hyperlink" Target="https://utbcz-my.sharepoint.com/personal/ponizilova_utb_cz/Documents/Dokumenty/FMK/Akreditace/Akreditace_KODK/Dostupn&#233;" TargetMode="External"/><Relationship Id="rId4" Type="http://schemas.openxmlformats.org/officeDocument/2006/relationships/hyperlink" Target="https://fmk.utb.cz/studium/prijimaci-rizeni/bakalarske-studium/" TargetMode="External"/><Relationship Id="rId9"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BDE2826DD57949A3A6EB49BE36A28C" ma:contentTypeVersion="11" ma:contentTypeDescription="Vytvoří nový dokument" ma:contentTypeScope="" ma:versionID="14dd74e3a2e070503b5086ce4235f46a">
  <xsd:schema xmlns:xsd="http://www.w3.org/2001/XMLSchema" xmlns:xs="http://www.w3.org/2001/XMLSchema" xmlns:p="http://schemas.microsoft.com/office/2006/metadata/properties" xmlns:ns3="d42b8b4e-8711-4e4b-bec5-d6773e3c2f65" targetNamespace="http://schemas.microsoft.com/office/2006/metadata/properties" ma:root="true" ma:fieldsID="a2557458d429882fb1e8c75494cc0b81" ns3:_="">
    <xsd:import namespace="d42b8b4e-8711-4e4b-bec5-d6773e3c2f6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b8b4e-8711-4e4b-bec5-d6773e3c2f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F4FD7B-B88D-4D00-9E9E-A93E17E96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b8b4e-8711-4e4b-bec5-d6773e3c2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7755D6-4FDD-4C09-ABDA-F6C770D1E879}">
  <ds:schemaRefs>
    <ds:schemaRef ds:uri="http://schemas.openxmlformats.org/officeDocument/2006/bibliography"/>
  </ds:schemaRefs>
</ds:datastoreItem>
</file>

<file path=customXml/itemProps3.xml><?xml version="1.0" encoding="utf-8"?>
<ds:datastoreItem xmlns:ds="http://schemas.openxmlformats.org/officeDocument/2006/customXml" ds:itemID="{7090A351-BF3C-464F-B4AF-C9C721416DFB}">
  <ds:schemaRefs>
    <ds:schemaRef ds:uri="http://schemas.microsoft.com/sharepoint/v3/contenttype/forms"/>
  </ds:schemaRefs>
</ds:datastoreItem>
</file>

<file path=customXml/itemProps4.xml><?xml version="1.0" encoding="utf-8"?>
<ds:datastoreItem xmlns:ds="http://schemas.openxmlformats.org/officeDocument/2006/customXml" ds:itemID="{00C13E37-41E6-4257-8CB8-AFE47DE027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122</Pages>
  <Words>46944</Words>
  <Characters>276975</Characters>
  <Application>Microsoft Office Word</Application>
  <DocSecurity>0</DocSecurity>
  <Lines>2308</Lines>
  <Paragraphs>646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Janíková Jana</dc:creator>
  <cp:keywords/>
  <dc:description/>
  <cp:lastModifiedBy>Hana Ponížilová</cp:lastModifiedBy>
  <cp:revision>13</cp:revision>
  <cp:lastPrinted>2023-03-31T09:38:00Z</cp:lastPrinted>
  <dcterms:created xsi:type="dcterms:W3CDTF">2023-05-26T11:19:00Z</dcterms:created>
  <dcterms:modified xsi:type="dcterms:W3CDTF">2023-06-06T12:27:00Z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0x01010020BDE2826DD57949A3A6EB49BE36A28C</vt:lpwstr>
  </property>
</Properties>
</file>